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744" w:type="dxa"/>
        <w:tblLayout w:type="fixed"/>
        <w:tblLook w:val="0000" w:firstRow="0" w:lastRow="0" w:firstColumn="0" w:lastColumn="0" w:noHBand="0" w:noVBand="0"/>
      </w:tblPr>
      <w:tblGrid>
        <w:gridCol w:w="6408"/>
        <w:gridCol w:w="3168"/>
        <w:gridCol w:w="3168"/>
      </w:tblGrid>
      <w:tr w:rsidR="00A60C64" w:rsidRPr="00AD0095" w:rsidTr="00A60C64">
        <w:tc>
          <w:tcPr>
            <w:tcW w:w="6408" w:type="dxa"/>
          </w:tcPr>
          <w:tbl>
            <w:tblPr>
              <w:tblW w:w="0" w:type="auto"/>
              <w:tblLayout w:type="fixed"/>
              <w:tblLook w:val="0000" w:firstRow="0" w:lastRow="0" w:firstColumn="0" w:lastColumn="0" w:noHBand="0" w:noVBand="0"/>
            </w:tblPr>
            <w:tblGrid>
              <w:gridCol w:w="6408"/>
              <w:gridCol w:w="3168"/>
            </w:tblGrid>
            <w:tr w:rsidR="00A60C64" w:rsidRPr="005B217D" w:rsidTr="00F9781C">
              <w:tc>
                <w:tcPr>
                  <w:tcW w:w="6408" w:type="dxa"/>
                </w:tcPr>
                <w:p w:rsidR="00A60C64" w:rsidRPr="005B217D" w:rsidRDefault="00A60C64" w:rsidP="00F9781C">
                  <w:pPr>
                    <w:tabs>
                      <w:tab w:val="left" w:pos="7200"/>
                    </w:tabs>
                    <w:spacing w:before="0"/>
                    <w:rPr>
                      <w:b/>
                      <w:szCs w:val="22"/>
                      <w:lang w:val="en-CA"/>
                    </w:rPr>
                  </w:pPr>
                  <w:r>
                    <w:rPr>
                      <w:b/>
                      <w:noProof/>
                      <w:szCs w:val="22"/>
                      <w:lang w:eastAsia="ko-KR"/>
                    </w:rPr>
                    <mc:AlternateContent>
                      <mc:Choice Requires="wpg">
                        <w:drawing>
                          <wp:anchor distT="0" distB="0" distL="114300" distR="114300" simplePos="0" relativeHeight="251675136" behindDoc="0" locked="0" layoutInCell="1" allowOverlap="1" wp14:anchorId="083E84BB" wp14:editId="61769D13">
                            <wp:simplePos x="0" y="0"/>
                            <wp:positionH relativeFrom="column">
                              <wp:posOffset>-52705</wp:posOffset>
                            </wp:positionH>
                            <wp:positionV relativeFrom="paragraph">
                              <wp:posOffset>-349250</wp:posOffset>
                            </wp:positionV>
                            <wp:extent cx="295910" cy="31242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8" name="Line 10"/>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9" name="Line 1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0" name="Line 12"/>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1" name="Line 13"/>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2" name="Line 14"/>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3" name="Freeform 15"/>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6"/>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7"/>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8"/>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9"/>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0"/>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1"/>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2"/>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3"/>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4"/>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5"/>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6"/>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7"/>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28"/>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9"/>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30"/>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31"/>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32"/>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4.15pt;margin-top:-27.5pt;width:23.3pt;height:24.6pt;z-index:25167513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k470TBuqAADiVQUADgAAAAAAAAAA&#10;AAAAAAAuAgAAZHJzL2Uyb0RvYy54bWxQSwECLQAUAAYACAAAACEARX/AGN0AAAAIAQAADwAAAAAA&#10;AAAAAAAAAAB1rAAAZHJzL2Rvd25yZXYueG1sUEsFBgAAAAAEAAQA8wAAAH+tAAAAAA==&#10;">
                            <v:line id="Line 10"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aPIL8AAADbAAAADwAAAGRycy9kb3ducmV2LnhtbERPS2vCQBC+C/6HZYTedNNSVFJXKUpB&#10;ihRf9DxmxySYnQ3ZMUn/ffcgePz43otV7yrVUhNKzwZeJwko4szbknMD59PXeA4qCLLFyjMZ+KMA&#10;q+VwsMDU+o4P1B4lVzGEQ4oGCpE61TpkBTkME18TR+7qG4cSYZNr22AXw12l35Jkqh2WHBsKrGld&#10;UHY73p0BbPkipw5/fqXu/Ledhdt+szPmZdR/foAS6uUpfri31sB7HBu/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jaPIL8AAADbAAAADwAAAAAAAAAAAAAAAACh&#10;AgAAZHJzL2Rvd25yZXYueG1sUEsFBgAAAAAEAAQA+QAAAI0DAAAAAA==&#10;" strokecolor="white" strokeweight="36e-5mm"/>
                            <v:line id="Line 11"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oqu8IAAADbAAAADwAAAGRycy9kb3ducmV2LnhtbESPUWvCQBCE3wv9D8cWfNNLi7Q19ZRS&#10;EaRIsSo+r7ltEszthdyaxH/vCUIfh5n5hpnOe1eplppQejbwPEpAEWfelpwb2O+Ww3dQQZAtVp7J&#10;wIUCzGePD1NMre/4l9qt5CpCOKRooBCpU61DVpDDMPI1cfT+fONQomxybRvsItxV+iVJXrXDkuNC&#10;gTV9FZSdtmdnAFs+yq7Dn4PUnf+2b+G0WayNGTz1nx+ghHr5D9/bK2tgPIHbl/gD9Ow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oqu8IAAADbAAAADwAAAAAAAAAAAAAA&#10;AAChAgAAZHJzL2Rvd25yZXYueG1sUEsFBgAAAAAEAAQA+QAAAJADAAAAAA==&#10;" strokecolor="white" strokeweight="36e-5mm"/>
                            <v:line id="Line 12"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JiAsIAAADbAAAADwAAAGRycy9kb3ducmV2LnhtbERPXWvCMBR9F/Yfwh34pqnTTemMMgaC&#10;ghNWFXy8NndNsbnpmqj135sHwcfD+Z7OW1uJCzW+dKxg0E9AEOdOl1wo2G0XvQkIH5A1Vo5JwY08&#10;zGcvnSmm2l35ly5ZKEQMYZ+iAhNCnUrpc0MWfd/VxJH7c43FEGFTSN3gNYbbSr4lyYe0WHJsMFjT&#10;t6H8lJ2tgv/61A5+xpPhujqabLW2m9Fhf1aq+9p+fYII1Ian+OFeagXvcX38En+An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nJiAsIAAADbAAAADwAAAAAAAAAAAAAA&#10;AAChAgAAZHJzL2Rvd25yZXYueG1sUEsFBgAAAAAEAAQA+QAAAJADAAAAAA==&#10;" strokecolor="white" strokeweight="36e-5mm"/>
                            <v:line id="Line 13"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7HmcUAAADbAAAADwAAAGRycy9kb3ducmV2LnhtbESPQWvCQBSE7wX/w/IEb3WT2qpEV5GC&#10;0IIWGi30+Mw+s8Hs25hdNf33bqHQ4zAz3zDzZWdrcaXWV44VpMMEBHHhdMWlgv1u/TgF4QOyxtox&#10;KfghD8tF72GOmXY3/qRrHkoRIewzVGBCaDIpfWHIoh+6hjh6R9daDFG2pdQt3iLc1vIpScbSYsVx&#10;wWBDr4aKU36xCs7NqUu3k+loUx9M/r6xH8/fXxelBv1uNQMRqAv/4b/2m1bwksLvl/gD5O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7HmcUAAADbAAAADwAAAAAAAAAA&#10;AAAAAAChAgAAZHJzL2Rvd25yZXYueG1sUEsFBgAAAAAEAAQA+QAAAJMDAAAAAA==&#10;" strokecolor="white" strokeweight="36e-5mm"/>
                            <v:line id="Line 14"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cuF8IAAADbAAAADwAAAGRycy9kb3ducmV2LnhtbESPUWvCQBCE3wX/w7FC3/Si0Cqpp4hS&#10;KKUUjdLnbW6bBHN7IbdN0n/fKwg+DjPzDbPeDq5WHbWh8mxgPktAEefeVlwYuJxfpitQQZAt1p7J&#10;wC8F2G7GozWm1vd8oi6TQkUIhxQNlCJNqnXIS3IYZr4hjt63bx1KlG2hbYt9hLtaL5LkSTusOC6U&#10;2NC+pPya/TgD2PGXnHv8+JSm9292Ga7Hw7sxD5Nh9wxKaJB7+NZ+tQYeF/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gcuF8IAAADbAAAADwAAAAAAAAAAAAAA&#10;AAChAgAAZHJzL2Rvd25yZXYueG1sUEsFBgAAAAAEAAQA+QAAAJADAAAAAA==&#10;" strokecolor="white" strokeweight="36e-5mm"/>
                            <v:shape id="Freeform 15"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LLkcAA&#10;AADbAAAADwAAAGRycy9kb3ducmV2LnhtbESPzYrCMBSF9wO+Q7iCuzF1xFGqUURQBne2ur8016bY&#10;3NQmox2f3gjCLA/n5+MsVp2txY1aXzlWMBomIIgLpysuFRzz7ecMhA/IGmvHpOCPPKyWvY8Fptrd&#10;+UC3LJQijrBPUYEJoUml9IUhi37oGuLonV1rMUTZllK3eI/jtpZfSfItLVYcCQYb2hgqLtmvjdxs&#10;dLIHuk4fZb7ba687kzuj1KDfrecgAnXhP/xu/2gFkzG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LLk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16"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qHL8QA&#10;AADbAAAADwAAAGRycy9kb3ducmV2LnhtbESPQWvCQBSE70L/w/IKvTWbtkkr0VWKoFjEg4kXb4/s&#10;a5I2+zZkVxP/fVcoeBxm5htmvhxNKy7Uu8aygpcoBkFcWt1wpeBYrJ+nIJxH1thaJgVXcrBcPEzm&#10;mGk78IEuua9EgLDLUEHtfZdJ6cqaDLrIdsTB+7a9QR9kX0nd4xDgppWvcfwuDTYcFmrsaFVT+Zuf&#10;jYK3jU/br5zjfSF1Yn4+0t3oTko9PY6fMxCeRn8P/7e3WkGawO1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ahy/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7"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LKHMIA&#10;AADbAAAADwAAAGRycy9kb3ducmV2LnhtbESPT4vCMBTE7wt+h/AEb2vq/1KNIrvIetiLVTw/mmdb&#10;bF5KE23dT28EYY/DzPyGWW06U4k7Na60rGA0jEAQZ1aXnCs4HXefMQjnkTVWlknBgxxs1r2PFSba&#10;tnyge+pzESDsElRQeF8nUrqsIINuaGvi4F1sY9AH2eRSN9gGuKnkOIrm0mDJYaHAmr4Kyq7pzSg4&#10;x+1ifOmu37e/eIqY7jn/nfwoNeh32yUIT53/D7/be61gNoPX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Qsoc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8"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emEcYA&#10;AADbAAAADwAAAGRycy9kb3ducmV2LnhtbESPQWvCQBSE7wX/w/IEL6VuWjDY6Ca0lqAXC41ie3xk&#10;n0lo9m3Irhr/vSsUehxm5htmmQ2mFWfqXWNZwfM0AkFcWt1wpWC/y5/mIJxH1thaJgVXcpClo4cl&#10;Jtpe+IvOha9EgLBLUEHtfZdI6cqaDLqp7YiDd7S9QR9kX0nd4yXATStfoiiWBhsOCzV2tKqp/C1O&#10;RkHxvf55XX++n7ZVbDb4ccgfV3mu1GQ8vC1AeBr8f/ivvdEKZjHcv4Qf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emEc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9"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hOV8QA&#10;AADbAAAADwAAAGRycy9kb3ducmV2LnhtbESPQWvCQBSE7wX/w/KE3nSj0FZiNqEIggcvTQO2t2f2&#10;mcRm38bsNqb99V1B6HGY+WaYJBtNKwbqXWNZwWIegSAurW64UlC8b2crEM4ja2wtk4IfcpClk4cE&#10;Y22v/EZD7isRStjFqKD2vouldGVNBt3cdsTBO9neoA+yr6Tu8RrKTSuXUfQsDTYcFmrsaFNT+ZV/&#10;GwVPL7/F4Vzu8XjZfnxG3WZFJPdKPU7H1zUIT6P/D9/pnb5xcPs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oTlf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20"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d478A&#10;AADbAAAADwAAAGRycy9kb3ducmV2LnhtbERPTYvCMBC9C/6HMII3TV1x0WoUEUTBk1UQb0MzNsVm&#10;UppsrfvrNwdhj4/3vdp0thItNb50rGAyTkAQ506XXCi4XvajOQgfkDVWjknBmzxs1v3eClPtXnym&#10;NguFiCHsU1RgQqhTKX1uyKIfu5o4cg/XWAwRNoXUDb5iuK3kV5J8S4slxwaDNe0M5c/sxyq4t4dM&#10;8mKbWC1v0zndusfp1yg1HHTbJYhAXfgXf9xHrWAWx8Yv8QfI9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Bh3j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21"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mJ3sQA&#10;AADbAAAADwAAAGRycy9kb3ducmV2LnhtbESPT2sCMRTE74V+h/AKXopmFSp2a5RSEDy1Vreot8fm&#10;7R+6eQlJquu3NwXB4zAzv2Hmy9504kQ+tJYVjEcZCOLS6pZrBcVuNZyBCBFZY2eZFFwowHLx+DDH&#10;XNszf9NpG2uRIBxyVNDE6HIpQ9mQwTCyjjh5lfUGY5K+ltrjOcFNJydZNpUGW04LDTr6aKj83f4Z&#10;Bbr1P64qvvzh+fIZVtX+2G+8U2rw1L+/gYjUx3v41l5rBS+v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Zid7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22"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SJacMA&#10;AADbAAAADwAAAGRycy9kb3ducmV2LnhtbERPy2rCQBTdC/2H4Rbc6aQqqUYnoRQrLizWB7i9ZG4z&#10;oZk7aWaq6d93FkKXh/NeFb1txJU6XztW8DROQBCXTtdcKTif3kZzED4ga2wck4Jf8lDkD4MVZtrd&#10;+EDXY6hEDGGfoQITQptJ6UtDFv3YtcSR+3SdxRBhV0nd4S2G20ZOkiSVFmuODQZbejVUfh1/rIJd&#10;un+f7tffk9lmMWsNnaYfyfNFqeFj/7IEEagP/+K7e6sVpHF9/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SJac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23"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Iks74A&#10;AADbAAAADwAAAGRycy9kb3ducmV2LnhtbESPzQrCMBCE74LvEFbwpqkeRKpR/EHwqLWIx6VZ22Kz&#10;KU3U6tMbQfA4zMw3zHzZmko8qHGlZQWjYQSCOLO65FxBetoNpiCcR9ZYWSYFL3KwXHQ7c4y1ffKR&#10;HonPRYCwi1FB4X0dS+myggy6oa2Jg3e1jUEfZJNL3eAzwE0lx1E0kQZLDgsF1rQpKLsld6Pgvb3i&#10;mqTj97lKD+n2kuQmS5Tq99rVDISn1v/Dv/ZeK5iM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iJLO+AAAA2wAAAA8AAAAAAAAAAAAAAAAAmAIAAGRycy9kb3ducmV2&#10;LnhtbFBLBQYAAAAABAAEAPUAAACD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24"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c88UA&#10;AADbAAAADwAAAGRycy9kb3ducmV2LnhtbESPQWvCQBSE70L/w/IKvYhukkOQ6CrSUii2l5pcvD12&#10;n0k0+zZktzHtr+8WCh6HmfmG2ewm24mRBt86VpAuExDE2pmWawVV+bpYgfAB2WDnmBR8k4fd9mG2&#10;wcK4G3/SeAy1iBD2BSpoQugLKb1uyKJfup44emc3WAxRDrU0A94i3HYyS5JcWmw5LjTY03ND+nr8&#10;sgoO+QfqOZ8O9emn1Jf37KVK+aLU0+O0X4MINIV7+L/9ZhTkGfx9iT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Ulzz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25"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40ib8A&#10;AADbAAAADwAAAGRycy9kb3ducmV2LnhtbESP0YrCMBRE3wX/IVxh3zS1srJUo6gg+CZb9wOuzbUt&#10;NjcliRr/fiMIPg4zc4ZZrqPpxJ2cby0rmE4yEMSV1S3XCv5O+/EPCB+QNXaWScGTPKxXw8ESC20f&#10;/Ev3MtQiQdgXqKAJoS+k9FVDBv3E9sTJu1hnMCTpaqkdPhLcdDLPsrk02HJaaLCnXUPVtbwZBeeZ&#10;jvKYe76Uror1Nj+a7bdU6msUNwsQgWL4hN/tg1Ywn8HrS/oB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TjSJvwAAANsAAAAPAAAAAAAAAAAAAAAAAJgCAABkcnMvZG93bnJl&#10;di54bWxQSwUGAAAAAAQABAD1AAAAhAM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26"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gOcMA&#10;AADbAAAADwAAAGRycy9kb3ducmV2LnhtbESPQWvCQBSE7wX/w/KE3nRjlSDRVUQJWPBiWg/entln&#10;Esy+jdmtif++WxB6HGbmG2a57k0tHtS6yrKCyTgCQZxbXXGh4PsrHc1BOI+ssbZMCp7kYL0avC0x&#10;0bbjIz0yX4gAYZeggtL7JpHS5SUZdGPbEAfvaluDPsi2kLrFLsBNLT+iKJYGKw4LJTa0LSm/ZT8m&#10;UFBO74e0uexO27Pt/Wd1vNqnUu/DfrMA4an3/+FXe68VxD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gOcMAAADbAAAADwAAAAAAAAAAAAAAAACYAgAAZHJzL2Rv&#10;d25yZXYueG1sUEsFBgAAAAAEAAQA9QAAAIgD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7"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eCb8QA&#10;AADbAAAADwAAAGRycy9kb3ducmV2LnhtbESPQWvCQBSE70L/w/IKvZmNFkOJrlIKBVEvjalen9ln&#10;Epp9G7Orxn/vFgSPw8x8w8wWvWnEhTpXW1YwimIQxIXVNZcK8u338AOE88gaG8uk4EYOFvOXwQxT&#10;ba/8Q5fMlyJA2KWooPK+TaV0RUUGXWRb4uAdbWfQB9mVUnd4DXDTyHEcJ9JgzWGhwpa+Kir+srNR&#10;MP7NJ7ks31eb0z7brQ+jVXxYJ0q9vfafUxCeev8MP9pLrSCZwP+X8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ngm/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8"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mTeMMA&#10;AADbAAAADwAAAGRycy9kb3ducmV2LnhtbESPQWvCQBSE7wX/w/IEb3Wjh9BGVxFBCEgE02I9PrLP&#10;bDD7NmRXjf/eLRR6HGbmG2a5Hmwr7tT7xrGC2TQBQVw53XCt4Ptr9/4Bwgdkja1jUvAkD+vV6G2J&#10;mXYPPtK9DLWIEPYZKjAhdJmUvjJk0U9dRxy9i+sthij7WuoeHxFuWzlPklRabDguGOxoa6i6ljer&#10;4LQ/l7kpTP6j0+F0PeTFsyg/lZqMh80CRKAh/If/2rlWkKbw+yX+AL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mTe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9"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WakcIA&#10;AADbAAAADwAAAGRycy9kb3ducmV2LnhtbESPQWvCQBSE74L/YXlCb7ppDxpSVxEl0B4bxV4f2dds&#10;YvZtyG6T9N93BcHjMDPfMNv9ZFsxUO9rxwpeVwkI4tLpmisFl3O+TEH4gKyxdUwK/sjDfjefbTHT&#10;buQvGopQiQhhn6ECE0KXSelLQxb9ynXE0ftxvcUQZV9J3eMY4baVb0mylhZrjgsGOzoaKm/Fr1Vw&#10;+sybQjbHw3c73k5NnkpzTQelXhbT4R1EoCk8w4/2h1aw3sD9S/wBcvc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ZqR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30"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0Xn8QA&#10;AADbAAAADwAAAGRycy9kb3ducmV2LnhtbESPy27CQAxF95X4h5GR2JUJjyIIDAhVbcWmlUj5ACtj&#10;koiMJ2SGkP59vUBiaV3fY5/Nrne16qgNlWcDk3ECijj3tuLCwOn383UJKkRki7VnMvBHAXbbwcsG&#10;U+vvfKQui4USCIcUDZQxNqnWIS/JYRj7hliys28dRhnbQtsW7wJ3tZ4myUI7rFgulNjQe0n5Jbs5&#10;oawus2t+sPuf20dy/Hr7nme6mxszGvb7NahIfXwuP9oHa2Ahz4qLeID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9F5/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31"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WeMMUA&#10;AADbAAAADwAAAGRycy9kb3ducmV2LnhtbESPQWsCMRSE74X+h/AKvdVsRaVdjVKKQqEHt1r0+ti8&#10;bpbdvCxJdLf+eiMUehxm5htmsRpsK87kQ+1YwfMoA0FcOl1zpeB7v3l6AREissbWMSn4pQCr5f3d&#10;AnPtev6i8y5WIkE45KjAxNjlUobSkMUwch1x8n6ctxiT9JXUHvsEt60cZ9lMWqw5LRjs6N1Q2exO&#10;VoHdTg5mvD021fow/dz7S9H0RaHU48PwNgcRaYj/4b/2h1Ywe4X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1Z4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32"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BHwsEA&#10;AADbAAAADwAAAGRycy9kb3ducmV2LnhtbERPy2oCMRTdC/2HcAtuRDMVanU0SisICiJ09AMuyZ2H&#10;ndwMk6ijX98sBJeH816sOluLK7W+cqzgY5SAINbOVFwoOB03wykIH5AN1o5JwZ08rJZvvQWmxt34&#10;l65ZKEQMYZ+igjKEJpXS65Is+pFriCOXu9ZiiLAtpGnxFsNtLcdJMpEWK44NJTa0Lkn/ZRerQA9m&#10;+flR5M7vdnt9ePyYz+wyU6r/3n3PQQTqwkv8dG+Ngq+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gR8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77184" behindDoc="0" locked="0" layoutInCell="1" allowOverlap="1" wp14:anchorId="1E74C303" wp14:editId="006A0D28">
                        <wp:simplePos x="0" y="0"/>
                        <wp:positionH relativeFrom="column">
                          <wp:posOffset>610235</wp:posOffset>
                        </wp:positionH>
                        <wp:positionV relativeFrom="paragraph">
                          <wp:posOffset>-318770</wp:posOffset>
                        </wp:positionV>
                        <wp:extent cx="293370" cy="26733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76160" behindDoc="0" locked="0" layoutInCell="1" allowOverlap="1" wp14:anchorId="7F875A72" wp14:editId="06A5B9FC">
                        <wp:simplePos x="0" y="0"/>
                        <wp:positionH relativeFrom="column">
                          <wp:posOffset>268605</wp:posOffset>
                        </wp:positionH>
                        <wp:positionV relativeFrom="paragraph">
                          <wp:posOffset>-318770</wp:posOffset>
                        </wp:positionV>
                        <wp:extent cx="294640" cy="26733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Joint Collaborative Team on Video Coding (JCT-VC)</w:t>
                  </w:r>
                </w:p>
                <w:p w:rsidR="00A60C64" w:rsidRPr="005B217D" w:rsidRDefault="00A60C64" w:rsidP="00F9781C">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A60C64" w:rsidRPr="005B217D" w:rsidRDefault="00A60C64" w:rsidP="00F9781C">
                  <w:pPr>
                    <w:tabs>
                      <w:tab w:val="left" w:pos="7200"/>
                    </w:tabs>
                    <w:spacing w:before="0"/>
                    <w:rPr>
                      <w:b/>
                      <w:szCs w:val="22"/>
                      <w:lang w:val="en-CA"/>
                    </w:rPr>
                  </w:pPr>
                  <w:r>
                    <w:rPr>
                      <w:szCs w:val="22"/>
                      <w:lang w:val="en-CA"/>
                    </w:rPr>
                    <w:t>1</w:t>
                  </w:r>
                  <w:r w:rsidR="00F9781C">
                    <w:rPr>
                      <w:szCs w:val="22"/>
                      <w:lang w:val="en-CA"/>
                    </w:rPr>
                    <w:t>6</w:t>
                  </w:r>
                  <w:r w:rsidRPr="005B217D">
                    <w:rPr>
                      <w:szCs w:val="22"/>
                      <w:lang w:val="en-CA"/>
                    </w:rPr>
                    <w:t xml:space="preserve">th Meeting: </w:t>
                  </w:r>
                  <w:r w:rsidR="00F9781C">
                    <w:rPr>
                      <w:szCs w:val="22"/>
                      <w:lang w:val="en-CA"/>
                    </w:rPr>
                    <w:t>San Jose</w:t>
                  </w:r>
                  <w:r w:rsidRPr="00B4194A">
                    <w:rPr>
                      <w:szCs w:val="22"/>
                      <w:lang w:val="en-CA"/>
                    </w:rPr>
                    <w:t xml:space="preserve">, </w:t>
                  </w:r>
                  <w:r w:rsidR="00F9781C">
                    <w:rPr>
                      <w:szCs w:val="22"/>
                      <w:lang w:val="en-CA"/>
                    </w:rPr>
                    <w:t>CA</w:t>
                  </w:r>
                  <w:r w:rsidRPr="00B4194A">
                    <w:rPr>
                      <w:szCs w:val="22"/>
                      <w:lang w:val="en-CA"/>
                    </w:rPr>
                    <w:t xml:space="preserve">, </w:t>
                  </w:r>
                  <w:r w:rsidR="00F9781C">
                    <w:rPr>
                      <w:szCs w:val="22"/>
                      <w:lang w:val="en-CA"/>
                    </w:rPr>
                    <w:t>9 Jan</w:t>
                  </w:r>
                  <w:r>
                    <w:rPr>
                      <w:szCs w:val="22"/>
                      <w:lang w:val="en-CA"/>
                    </w:rPr>
                    <w:t>. – 1</w:t>
                  </w:r>
                  <w:r w:rsidR="00F9781C">
                    <w:rPr>
                      <w:szCs w:val="22"/>
                      <w:lang w:val="en-CA"/>
                    </w:rPr>
                    <w:t>7</w:t>
                  </w:r>
                  <w:r w:rsidRPr="005E1AC6">
                    <w:rPr>
                      <w:szCs w:val="22"/>
                      <w:lang w:val="en-CA"/>
                    </w:rPr>
                    <w:t xml:space="preserve"> </w:t>
                  </w:r>
                  <w:r w:rsidR="00F9781C">
                    <w:rPr>
                      <w:szCs w:val="22"/>
                      <w:lang w:val="en-CA"/>
                    </w:rPr>
                    <w:t>Jan</w:t>
                  </w:r>
                  <w:r>
                    <w:rPr>
                      <w:szCs w:val="22"/>
                      <w:lang w:val="en-CA"/>
                    </w:rPr>
                    <w:t>.</w:t>
                  </w:r>
                  <w:r w:rsidRPr="005E1AC6">
                    <w:rPr>
                      <w:szCs w:val="22"/>
                      <w:lang w:val="en-CA"/>
                    </w:rPr>
                    <w:t xml:space="preserve"> 201</w:t>
                  </w:r>
                  <w:r w:rsidR="00F9781C">
                    <w:rPr>
                      <w:szCs w:val="22"/>
                      <w:lang w:val="en-CA"/>
                    </w:rPr>
                    <w:t>4</w:t>
                  </w:r>
                </w:p>
              </w:tc>
              <w:tc>
                <w:tcPr>
                  <w:tcW w:w="3168" w:type="dxa"/>
                </w:tcPr>
                <w:p w:rsidR="00A60C64" w:rsidRPr="005B217D" w:rsidRDefault="00A60C64" w:rsidP="00F9781C">
                  <w:pPr>
                    <w:tabs>
                      <w:tab w:val="left" w:pos="7200"/>
                    </w:tabs>
                    <w:rPr>
                      <w:u w:val="single"/>
                      <w:lang w:val="en-CA"/>
                    </w:rPr>
                  </w:pPr>
                  <w:r w:rsidRPr="005B217D">
                    <w:rPr>
                      <w:lang w:val="en-CA"/>
                    </w:rPr>
                    <w:t>Document: JCTVC-</w:t>
                  </w:r>
                  <w:proofErr w:type="spellStart"/>
                  <w:r>
                    <w:rPr>
                      <w:lang w:val="en-CA"/>
                    </w:rPr>
                    <w:t>O</w:t>
                  </w:r>
                  <w:r w:rsidRPr="005B217D">
                    <w:rPr>
                      <w:highlight w:val="yellow"/>
                      <w:u w:val="single"/>
                      <w:lang w:val="en-CA"/>
                    </w:rPr>
                    <w:t>x</w:t>
                  </w:r>
                  <w:r>
                    <w:rPr>
                      <w:highlight w:val="yellow"/>
                      <w:u w:val="single"/>
                      <w:lang w:val="en-CA"/>
                    </w:rPr>
                    <w:t>x</w:t>
                  </w:r>
                  <w:r w:rsidRPr="005B217D">
                    <w:rPr>
                      <w:highlight w:val="yellow"/>
                      <w:u w:val="single"/>
                      <w:lang w:val="en-CA"/>
                    </w:rPr>
                    <w:t>xx</w:t>
                  </w:r>
                  <w:proofErr w:type="spellEnd"/>
                </w:p>
              </w:tc>
            </w:tr>
          </w:tbl>
          <w:p w:rsidR="00A60C64" w:rsidRPr="00AD0095" w:rsidRDefault="00A60C64" w:rsidP="009823EB">
            <w:pPr>
              <w:tabs>
                <w:tab w:val="left" w:pos="7200"/>
              </w:tabs>
              <w:spacing w:before="0"/>
              <w:rPr>
                <w:b/>
                <w:szCs w:val="22"/>
                <w:lang w:val="en-CA"/>
              </w:rPr>
            </w:pPr>
          </w:p>
        </w:tc>
        <w:tc>
          <w:tcPr>
            <w:tcW w:w="3168" w:type="dxa"/>
          </w:tcPr>
          <w:p w:rsidR="00A60C64" w:rsidRPr="00AD0095" w:rsidDel="00A60C64" w:rsidRDefault="00A60C64" w:rsidP="0089455A">
            <w:pPr>
              <w:tabs>
                <w:tab w:val="left" w:pos="7200"/>
              </w:tabs>
              <w:rPr>
                <w:lang w:val="en-CA"/>
              </w:rPr>
            </w:pPr>
            <w:r w:rsidRPr="005B217D">
              <w:rPr>
                <w:lang w:val="en-CA"/>
              </w:rPr>
              <w:t>Document: JCTVC-</w:t>
            </w:r>
            <w:r w:rsidR="00F9781C">
              <w:rPr>
                <w:lang w:val="en-CA"/>
              </w:rPr>
              <w:t>P</w:t>
            </w:r>
            <w:r w:rsidR="00A1125F">
              <w:rPr>
                <w:lang w:val="en-CA"/>
              </w:rPr>
              <w:t>0160</w:t>
            </w:r>
          </w:p>
        </w:tc>
        <w:tc>
          <w:tcPr>
            <w:tcW w:w="3168" w:type="dxa"/>
          </w:tcPr>
          <w:p w:rsidR="00A60C64" w:rsidRPr="00AD0095" w:rsidRDefault="00A60C64" w:rsidP="004E7C5C">
            <w:pPr>
              <w:tabs>
                <w:tab w:val="left" w:pos="7200"/>
              </w:tabs>
              <w:rPr>
                <w:u w:val="single"/>
                <w:lang w:val="en-CA"/>
              </w:rPr>
            </w:pP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Title:</w:t>
            </w:r>
          </w:p>
        </w:tc>
        <w:tc>
          <w:tcPr>
            <w:tcW w:w="8118" w:type="dxa"/>
            <w:gridSpan w:val="3"/>
          </w:tcPr>
          <w:p w:rsidR="00E61DAC" w:rsidRPr="00A60C64" w:rsidRDefault="00F34897" w:rsidP="008B5E92">
            <w:pPr>
              <w:spacing w:before="60" w:after="60"/>
              <w:rPr>
                <w:b/>
                <w:szCs w:val="22"/>
                <w:lang w:val="en-CA"/>
              </w:rPr>
            </w:pPr>
            <w:r>
              <w:rPr>
                <w:b/>
              </w:rPr>
              <w:t>Non-</w:t>
            </w:r>
            <w:r w:rsidR="005240B0">
              <w:rPr>
                <w:b/>
              </w:rPr>
              <w:t>RCE4</w:t>
            </w:r>
            <w:r w:rsidR="00BD2B58">
              <w:rPr>
                <w:b/>
              </w:rPr>
              <w:t xml:space="preserve">: </w:t>
            </w:r>
            <w:r>
              <w:rPr>
                <w:b/>
              </w:rPr>
              <w:t>Palette p</w:t>
            </w:r>
            <w:r w:rsidR="00F9781C">
              <w:rPr>
                <w:b/>
              </w:rPr>
              <w:t xml:space="preserve">rediction </w:t>
            </w:r>
            <w:r>
              <w:rPr>
                <w:b/>
              </w:rPr>
              <w:t>for palette c</w:t>
            </w:r>
            <w:r w:rsidR="008B5E92">
              <w:rPr>
                <w:b/>
              </w:rPr>
              <w:t>oding</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Status:</w:t>
            </w:r>
          </w:p>
        </w:tc>
        <w:tc>
          <w:tcPr>
            <w:tcW w:w="8118" w:type="dxa"/>
            <w:gridSpan w:val="3"/>
          </w:tcPr>
          <w:p w:rsidR="00E61DAC" w:rsidRPr="00AD0095" w:rsidRDefault="00E61DAC" w:rsidP="007323F9">
            <w:pPr>
              <w:spacing w:before="60" w:after="60"/>
              <w:rPr>
                <w:szCs w:val="22"/>
                <w:lang w:val="en-CA"/>
              </w:rPr>
            </w:pPr>
            <w:r w:rsidRPr="00AD0095">
              <w:rPr>
                <w:szCs w:val="22"/>
                <w:lang w:val="en-CA"/>
              </w:rPr>
              <w:t xml:space="preserve">Input Document to </w:t>
            </w:r>
            <w:r w:rsidR="00AE341B" w:rsidRPr="00AD0095">
              <w:rPr>
                <w:szCs w:val="22"/>
                <w:lang w:val="en-CA"/>
              </w:rPr>
              <w:t>JCT-VC</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Purpose:</w:t>
            </w:r>
          </w:p>
        </w:tc>
        <w:tc>
          <w:tcPr>
            <w:tcW w:w="8118" w:type="dxa"/>
            <w:gridSpan w:val="3"/>
          </w:tcPr>
          <w:p w:rsidR="00E61DAC" w:rsidRPr="00AD0095" w:rsidRDefault="00E61DAC" w:rsidP="007323F9">
            <w:pPr>
              <w:spacing w:before="60" w:after="60"/>
              <w:rPr>
                <w:szCs w:val="22"/>
                <w:lang w:val="en-CA"/>
              </w:rPr>
            </w:pPr>
            <w:r w:rsidRPr="00AD0095">
              <w:rPr>
                <w:szCs w:val="22"/>
                <w:lang w:val="en-CA"/>
              </w:rPr>
              <w:t>Proposal</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Author(s) or</w:t>
            </w:r>
            <w:r w:rsidRPr="00AD0095">
              <w:rPr>
                <w:i/>
                <w:szCs w:val="22"/>
                <w:lang w:val="en-CA"/>
              </w:rPr>
              <w:br/>
              <w:t>Contact(s):</w:t>
            </w:r>
          </w:p>
        </w:tc>
        <w:tc>
          <w:tcPr>
            <w:tcW w:w="4050" w:type="dxa"/>
          </w:tcPr>
          <w:p w:rsidR="00584D26" w:rsidRPr="00AD0095" w:rsidRDefault="009879B5" w:rsidP="008B5E92">
            <w:pPr>
              <w:spacing w:before="60" w:after="60"/>
              <w:rPr>
                <w:szCs w:val="22"/>
                <w:lang w:val="en-CA" w:eastAsia="ko-KR"/>
              </w:rPr>
            </w:pPr>
            <w:r>
              <w:rPr>
                <w:szCs w:val="22"/>
                <w:lang w:val="en-CA" w:eastAsia="ko-KR"/>
              </w:rPr>
              <w:t>Guoxin Jin</w:t>
            </w:r>
            <w:r w:rsidR="008B5E92">
              <w:rPr>
                <w:szCs w:val="22"/>
                <w:lang w:val="en-CA" w:eastAsia="ko-KR"/>
              </w:rPr>
              <w:t>, Ankur Saxena</w:t>
            </w:r>
            <w:r w:rsidR="00F9781C">
              <w:rPr>
                <w:szCs w:val="22"/>
                <w:lang w:val="en-CA" w:eastAsia="ko-KR"/>
              </w:rPr>
              <w:t xml:space="preserve"> </w:t>
            </w:r>
            <w:r w:rsidR="00F6347D">
              <w:rPr>
                <w:szCs w:val="22"/>
                <w:lang w:val="en-CA" w:eastAsia="ko-KR"/>
              </w:rPr>
              <w:t xml:space="preserve">and </w:t>
            </w:r>
            <w:r w:rsidR="00F6347D" w:rsidRPr="00F6347D">
              <w:rPr>
                <w:szCs w:val="22"/>
                <w:lang w:val="en-CA" w:eastAsia="ko-KR"/>
              </w:rPr>
              <w:t>Felix Fernandes</w:t>
            </w:r>
          </w:p>
        </w:tc>
        <w:tc>
          <w:tcPr>
            <w:tcW w:w="900" w:type="dxa"/>
          </w:tcPr>
          <w:p w:rsidR="00E61DAC" w:rsidRPr="00AD0095" w:rsidRDefault="00BD40A2">
            <w:pPr>
              <w:spacing w:before="60" w:after="60"/>
              <w:rPr>
                <w:szCs w:val="22"/>
                <w:lang w:val="en-CA"/>
              </w:rPr>
            </w:pPr>
            <w:r>
              <w:rPr>
                <w:szCs w:val="22"/>
                <w:lang w:val="en-CA"/>
              </w:rPr>
              <w:t>Email:</w:t>
            </w:r>
            <w:r w:rsidR="00E61DAC" w:rsidRPr="00AD0095">
              <w:rPr>
                <w:szCs w:val="22"/>
                <w:lang w:val="en-CA"/>
              </w:rPr>
              <w:br/>
              <w:t>Tel:</w:t>
            </w:r>
            <w:r w:rsidR="00E61DAC" w:rsidRPr="00AD0095">
              <w:rPr>
                <w:szCs w:val="22"/>
                <w:lang w:val="en-CA"/>
              </w:rPr>
              <w:br/>
            </w:r>
          </w:p>
        </w:tc>
        <w:tc>
          <w:tcPr>
            <w:tcW w:w="3168" w:type="dxa"/>
          </w:tcPr>
          <w:p w:rsidR="00F6347D" w:rsidRDefault="006A001B" w:rsidP="00BD40A2">
            <w:pPr>
              <w:spacing w:before="60" w:after="60"/>
              <w:rPr>
                <w:szCs w:val="22"/>
                <w:lang w:val="en-CA"/>
              </w:rPr>
            </w:pPr>
            <w:hyperlink r:id="rId11" w:history="1">
              <w:r w:rsidR="009879B5" w:rsidRPr="00C45F13">
                <w:rPr>
                  <w:rStyle w:val="Hyperlink"/>
                  <w:szCs w:val="22"/>
                  <w:lang w:val="en-CA"/>
                </w:rPr>
                <w:t>guoxin.jin@sta.samsung.com</w:t>
              </w:r>
            </w:hyperlink>
            <w:r w:rsidR="00F6347D">
              <w:rPr>
                <w:szCs w:val="22"/>
                <w:lang w:val="en-CA"/>
              </w:rPr>
              <w:t>,</w:t>
            </w:r>
          </w:p>
          <w:p w:rsidR="00F6347D" w:rsidRDefault="006A001B" w:rsidP="00F6347D">
            <w:pPr>
              <w:spacing w:before="60" w:after="60"/>
              <w:rPr>
                <w:szCs w:val="22"/>
              </w:rPr>
            </w:pPr>
            <w:hyperlink r:id="rId12" w:history="1">
              <w:r w:rsidR="00F6347D" w:rsidRPr="00181FED">
                <w:rPr>
                  <w:rStyle w:val="Hyperlink"/>
                  <w:szCs w:val="22"/>
                </w:rPr>
                <w:t>asaxena@sta.samsung.com</w:t>
              </w:r>
            </w:hyperlink>
            <w:r w:rsidR="00F6347D">
              <w:rPr>
                <w:szCs w:val="22"/>
              </w:rPr>
              <w:t>,</w:t>
            </w:r>
          </w:p>
          <w:p w:rsidR="00E61DAC" w:rsidRDefault="006A001B" w:rsidP="00F6347D">
            <w:pPr>
              <w:spacing w:before="60" w:after="60"/>
              <w:rPr>
                <w:szCs w:val="22"/>
                <w:lang w:val="en-CA"/>
              </w:rPr>
            </w:pPr>
            <w:hyperlink r:id="rId13" w:history="1">
              <w:r w:rsidR="00B5769D">
                <w:rPr>
                  <w:rStyle w:val="Hyperlink"/>
                </w:rPr>
                <w:t>ffernandes@sta.samsung.com</w:t>
              </w:r>
            </w:hyperlink>
          </w:p>
          <w:p w:rsidR="00F6347D" w:rsidRPr="00AD0095" w:rsidRDefault="00F6347D" w:rsidP="00F6347D">
            <w:pPr>
              <w:spacing w:before="60" w:after="60"/>
              <w:rPr>
                <w:szCs w:val="22"/>
                <w:lang w:val="en-CA"/>
              </w:rPr>
            </w:pPr>
            <w:r>
              <w:rPr>
                <w:szCs w:val="22"/>
              </w:rPr>
              <w:t>1-972-761-7761</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Source:</w:t>
            </w:r>
          </w:p>
        </w:tc>
        <w:tc>
          <w:tcPr>
            <w:tcW w:w="8118" w:type="dxa"/>
            <w:gridSpan w:val="3"/>
          </w:tcPr>
          <w:p w:rsidR="00E61DAC" w:rsidRPr="00AD0095" w:rsidRDefault="00F6347D" w:rsidP="00D47439">
            <w:pPr>
              <w:spacing w:before="60" w:after="60"/>
              <w:rPr>
                <w:szCs w:val="22"/>
                <w:lang w:val="en-CA" w:eastAsia="ko-KR"/>
              </w:rPr>
            </w:pPr>
            <w:r>
              <w:rPr>
                <w:szCs w:val="22"/>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F9781C" w:rsidRDefault="003C1C79" w:rsidP="009234A5">
      <w:pPr>
        <w:jc w:val="both"/>
        <w:rPr>
          <w:szCs w:val="22"/>
          <w:lang w:val="en-CA" w:eastAsia="ko-KR"/>
        </w:rPr>
      </w:pPr>
      <w:r>
        <w:rPr>
          <w:szCs w:val="22"/>
          <w:lang w:val="en-CA" w:eastAsia="ko-KR"/>
        </w:rPr>
        <w:t>Palette</w:t>
      </w:r>
      <w:r w:rsidR="00F9781C">
        <w:rPr>
          <w:szCs w:val="22"/>
          <w:lang w:val="en-CA" w:eastAsia="ko-KR"/>
        </w:rPr>
        <w:t xml:space="preserve"> coding </w:t>
      </w:r>
      <w:r>
        <w:rPr>
          <w:szCs w:val="22"/>
          <w:lang w:val="en-CA" w:eastAsia="ko-KR"/>
        </w:rPr>
        <w:t>for screen content was proposed in JCTVC-O0218</w:t>
      </w:r>
      <w:r w:rsidR="00F07A75" w:rsidRPr="008F27D2">
        <w:rPr>
          <w:szCs w:val="22"/>
          <w:lang w:val="en-CA" w:eastAsia="ko-KR"/>
        </w:rPr>
        <w:t xml:space="preserve">. </w:t>
      </w:r>
      <w:r w:rsidR="00F34897">
        <w:rPr>
          <w:szCs w:val="22"/>
          <w:lang w:val="en-CA" w:eastAsia="ko-KR"/>
        </w:rPr>
        <w:t>It was reported in JCTVC-O0218 that p</w:t>
      </w:r>
      <w:r>
        <w:rPr>
          <w:szCs w:val="22"/>
          <w:lang w:val="en-CA" w:eastAsia="ko-KR"/>
        </w:rPr>
        <w:t>alette coding</w:t>
      </w:r>
      <w:r w:rsidR="00F9781C">
        <w:rPr>
          <w:szCs w:val="22"/>
          <w:lang w:val="en-CA" w:eastAsia="ko-KR"/>
        </w:rPr>
        <w:t xml:space="preserve"> </w:t>
      </w:r>
      <w:r w:rsidR="00324FBE" w:rsidRPr="008F27D2">
        <w:rPr>
          <w:szCs w:val="22"/>
          <w:lang w:val="en-CA" w:eastAsia="ko-KR"/>
        </w:rPr>
        <w:t xml:space="preserve">can significantly </w:t>
      </w:r>
      <w:r w:rsidR="00DA7E44" w:rsidRPr="008F27D2">
        <w:rPr>
          <w:szCs w:val="22"/>
          <w:lang w:val="en-CA" w:eastAsia="ko-KR"/>
        </w:rPr>
        <w:t>improve</w:t>
      </w:r>
      <w:r w:rsidR="00324FBE" w:rsidRPr="008F27D2">
        <w:rPr>
          <w:szCs w:val="22"/>
          <w:lang w:val="en-CA" w:eastAsia="ko-KR"/>
        </w:rPr>
        <w:t xml:space="preserve"> the coding performance for screen content. </w:t>
      </w:r>
      <w:r>
        <w:rPr>
          <w:szCs w:val="22"/>
          <w:lang w:val="en-CA" w:eastAsia="ko-KR"/>
        </w:rPr>
        <w:t>In JCTVC-O0218</w:t>
      </w:r>
      <w:r w:rsidR="00F9781C">
        <w:rPr>
          <w:szCs w:val="22"/>
          <w:lang w:val="en-CA" w:eastAsia="ko-KR"/>
        </w:rPr>
        <w:t xml:space="preserve">, </w:t>
      </w:r>
      <w:r w:rsidR="00F34897">
        <w:rPr>
          <w:szCs w:val="22"/>
          <w:lang w:val="en-CA" w:eastAsia="ko-KR"/>
        </w:rPr>
        <w:t>there was</w:t>
      </w:r>
      <w:r>
        <w:rPr>
          <w:szCs w:val="22"/>
          <w:lang w:val="en-CA" w:eastAsia="ko-KR"/>
        </w:rPr>
        <w:t xml:space="preserve"> no palette prediction considered. </w:t>
      </w:r>
      <w:r w:rsidR="00F34897">
        <w:rPr>
          <w:szCs w:val="22"/>
          <w:lang w:val="en-CA" w:eastAsia="ko-KR"/>
        </w:rPr>
        <w:t xml:space="preserve">In </w:t>
      </w:r>
      <w:r w:rsidR="00F34897" w:rsidRPr="00B446C2">
        <w:rPr>
          <w:szCs w:val="22"/>
          <w:lang w:val="en-CA" w:eastAsia="ko-KR"/>
        </w:rPr>
        <w:t>JCTVC-P</w:t>
      </w:r>
      <w:r w:rsidR="00566555" w:rsidRPr="00B446C2">
        <w:rPr>
          <w:szCs w:val="22"/>
          <w:lang w:val="en-CA" w:eastAsia="ko-KR"/>
        </w:rPr>
        <w:t>0198</w:t>
      </w:r>
      <w:r w:rsidR="00F34897" w:rsidRPr="00B446C2">
        <w:rPr>
          <w:szCs w:val="22"/>
          <w:lang w:val="en-CA" w:eastAsia="ko-KR"/>
        </w:rPr>
        <w:t xml:space="preserve">, </w:t>
      </w:r>
      <w:r w:rsidRPr="00B446C2">
        <w:rPr>
          <w:szCs w:val="22"/>
          <w:lang w:val="en-CA" w:eastAsia="ko-KR"/>
        </w:rPr>
        <w:t xml:space="preserve">a </w:t>
      </w:r>
      <w:r w:rsidR="00F9781C" w:rsidRPr="00B446C2">
        <w:rPr>
          <w:szCs w:val="22"/>
          <w:lang w:val="en-CA" w:eastAsia="ko-KR"/>
        </w:rPr>
        <w:t>palette</w:t>
      </w:r>
      <w:r w:rsidR="00F9781C">
        <w:rPr>
          <w:szCs w:val="22"/>
          <w:lang w:val="en-CA" w:eastAsia="ko-KR"/>
        </w:rPr>
        <w:t xml:space="preserve"> prediction technique</w:t>
      </w:r>
      <w:r>
        <w:rPr>
          <w:szCs w:val="22"/>
          <w:lang w:val="en-CA" w:eastAsia="ko-KR"/>
        </w:rPr>
        <w:t xml:space="preserve"> </w:t>
      </w:r>
      <w:r w:rsidR="00F9781C">
        <w:rPr>
          <w:szCs w:val="22"/>
          <w:lang w:val="en-CA" w:eastAsia="ko-KR"/>
        </w:rPr>
        <w:t xml:space="preserve">which tries </w:t>
      </w:r>
      <w:r w:rsidR="008B5E92">
        <w:rPr>
          <w:szCs w:val="22"/>
          <w:lang w:val="en-CA" w:eastAsia="ko-KR"/>
        </w:rPr>
        <w:t>to re</w:t>
      </w:r>
      <w:r w:rsidR="004C0D1E">
        <w:rPr>
          <w:szCs w:val="22"/>
          <w:lang w:val="en-CA" w:eastAsia="ko-KR"/>
        </w:rPr>
        <w:t>-</w:t>
      </w:r>
      <w:r w:rsidR="008B5E92">
        <w:rPr>
          <w:szCs w:val="22"/>
          <w:lang w:val="en-CA" w:eastAsia="ko-KR"/>
        </w:rPr>
        <w:t>use the palettes from left adjacent CU</w:t>
      </w:r>
      <w:r w:rsidR="004C0D1E">
        <w:rPr>
          <w:szCs w:val="22"/>
          <w:lang w:val="en-CA" w:eastAsia="ko-KR"/>
        </w:rPr>
        <w:t xml:space="preserve"> is presented</w:t>
      </w:r>
      <w:r>
        <w:rPr>
          <w:szCs w:val="22"/>
          <w:lang w:val="en-CA" w:eastAsia="ko-KR"/>
        </w:rPr>
        <w:t xml:space="preserve">. </w:t>
      </w:r>
      <w:r w:rsidR="004C0D1E">
        <w:rPr>
          <w:szCs w:val="22"/>
          <w:lang w:val="en-CA" w:eastAsia="ko-KR"/>
        </w:rPr>
        <w:t>In t</w:t>
      </w:r>
      <w:r>
        <w:rPr>
          <w:szCs w:val="22"/>
          <w:lang w:val="en-CA" w:eastAsia="ko-KR"/>
        </w:rPr>
        <w:t>his contribution</w:t>
      </w:r>
      <w:r w:rsidR="004C0D1E">
        <w:rPr>
          <w:szCs w:val="22"/>
          <w:lang w:val="en-CA" w:eastAsia="ko-KR"/>
        </w:rPr>
        <w:t xml:space="preserve">, </w:t>
      </w:r>
      <w:r>
        <w:rPr>
          <w:szCs w:val="22"/>
          <w:lang w:val="en-CA" w:eastAsia="ko-KR"/>
        </w:rPr>
        <w:t>two improved palette prediction algorithms</w:t>
      </w:r>
      <w:r w:rsidR="004C0D1E">
        <w:rPr>
          <w:szCs w:val="22"/>
          <w:lang w:val="en-CA" w:eastAsia="ko-KR"/>
        </w:rPr>
        <w:t xml:space="preserve"> are proposed</w:t>
      </w:r>
      <w:r>
        <w:rPr>
          <w:szCs w:val="22"/>
          <w:lang w:val="en-CA" w:eastAsia="ko-KR"/>
        </w:rPr>
        <w:t>.</w:t>
      </w:r>
      <w:r w:rsidR="004C0D1E">
        <w:rPr>
          <w:szCs w:val="22"/>
          <w:lang w:val="en-CA" w:eastAsia="ko-KR"/>
        </w:rPr>
        <w:t xml:space="preserve"> The first </w:t>
      </w:r>
      <w:r w:rsidR="008B5E92">
        <w:rPr>
          <w:szCs w:val="22"/>
          <w:lang w:val="en-CA" w:eastAsia="ko-KR"/>
        </w:rPr>
        <w:t xml:space="preserve">prediction </w:t>
      </w:r>
      <w:r w:rsidR="004C0D1E">
        <w:rPr>
          <w:szCs w:val="22"/>
          <w:lang w:val="en-CA" w:eastAsia="ko-KR"/>
        </w:rPr>
        <w:t xml:space="preserve">technique uses the </w:t>
      </w:r>
      <w:r w:rsidR="008B5E92">
        <w:rPr>
          <w:szCs w:val="22"/>
          <w:lang w:val="en-CA" w:eastAsia="ko-KR"/>
        </w:rPr>
        <w:t>palette from CUs to the left</w:t>
      </w:r>
      <w:r w:rsidR="004C0D1E">
        <w:rPr>
          <w:szCs w:val="22"/>
          <w:lang w:val="en-CA" w:eastAsia="ko-KR"/>
        </w:rPr>
        <w:t>;</w:t>
      </w:r>
      <w:r w:rsidR="008B5E92">
        <w:rPr>
          <w:szCs w:val="22"/>
          <w:lang w:val="en-CA" w:eastAsia="ko-KR"/>
        </w:rPr>
        <w:t xml:space="preserve"> and </w:t>
      </w:r>
      <w:r w:rsidR="004C0D1E">
        <w:rPr>
          <w:szCs w:val="22"/>
          <w:lang w:val="en-CA" w:eastAsia="ko-KR"/>
        </w:rPr>
        <w:t xml:space="preserve">the second uses the </w:t>
      </w:r>
      <w:r w:rsidR="008B5E92">
        <w:rPr>
          <w:szCs w:val="22"/>
          <w:lang w:val="en-CA" w:eastAsia="ko-KR"/>
        </w:rPr>
        <w:t>palette from CUs in the current LCU.</w:t>
      </w:r>
      <w:r>
        <w:rPr>
          <w:szCs w:val="22"/>
          <w:lang w:val="en-CA" w:eastAsia="ko-KR"/>
        </w:rPr>
        <w:t xml:space="preserve"> </w:t>
      </w:r>
      <w:r w:rsidR="004C0D1E">
        <w:rPr>
          <w:szCs w:val="22"/>
          <w:lang w:val="en-CA" w:eastAsia="ko-KR"/>
        </w:rPr>
        <w:t>Simulation results</w:t>
      </w:r>
      <w:r w:rsidR="00F9781C">
        <w:rPr>
          <w:szCs w:val="22"/>
          <w:lang w:val="en-CA" w:eastAsia="ko-KR"/>
        </w:rPr>
        <w:t xml:space="preserve"> test</w:t>
      </w:r>
      <w:r w:rsidR="00E94233">
        <w:rPr>
          <w:szCs w:val="22"/>
          <w:lang w:val="en-CA" w:eastAsia="ko-KR"/>
        </w:rPr>
        <w:t>s show</w:t>
      </w:r>
      <w:r w:rsidR="00F9781C">
        <w:rPr>
          <w:szCs w:val="22"/>
          <w:lang w:val="en-CA" w:eastAsia="ko-KR"/>
        </w:rPr>
        <w:t xml:space="preserve"> </w:t>
      </w:r>
      <w:r>
        <w:rPr>
          <w:szCs w:val="22"/>
          <w:lang w:val="en-CA" w:eastAsia="ko-KR"/>
        </w:rPr>
        <w:t xml:space="preserve">up to </w:t>
      </w:r>
      <w:r w:rsidR="00E064D6">
        <w:rPr>
          <w:szCs w:val="22"/>
          <w:lang w:val="en-CA" w:eastAsia="ko-KR"/>
        </w:rPr>
        <w:t xml:space="preserve">3.0 </w:t>
      </w:r>
      <w:r w:rsidR="00F9781C">
        <w:rPr>
          <w:szCs w:val="22"/>
          <w:lang w:val="en-CA" w:eastAsia="ko-KR"/>
        </w:rPr>
        <w:t xml:space="preserve">% average bit-rate gain </w:t>
      </w:r>
      <w:r>
        <w:rPr>
          <w:szCs w:val="22"/>
          <w:lang w:val="en-CA" w:eastAsia="ko-KR"/>
        </w:rPr>
        <w:t xml:space="preserve">for lossless configurations and </w:t>
      </w:r>
      <w:r w:rsidR="00E064D6">
        <w:rPr>
          <w:szCs w:val="22"/>
          <w:lang w:val="en-CA" w:eastAsia="ko-KR"/>
        </w:rPr>
        <w:t xml:space="preserve">2.5 </w:t>
      </w:r>
      <w:r>
        <w:rPr>
          <w:szCs w:val="22"/>
          <w:lang w:val="en-CA" w:eastAsia="ko-KR"/>
        </w:rPr>
        <w:t xml:space="preserve">% gain for </w:t>
      </w:r>
      <w:proofErr w:type="spellStart"/>
      <w:r>
        <w:rPr>
          <w:szCs w:val="22"/>
          <w:lang w:val="en-CA" w:eastAsia="ko-KR"/>
        </w:rPr>
        <w:t>lossy</w:t>
      </w:r>
      <w:proofErr w:type="spellEnd"/>
      <w:r>
        <w:rPr>
          <w:szCs w:val="22"/>
          <w:lang w:val="en-CA" w:eastAsia="ko-KR"/>
        </w:rPr>
        <w:t xml:space="preserve"> configurations </w:t>
      </w:r>
      <w:r w:rsidR="004C0D1E">
        <w:rPr>
          <w:szCs w:val="22"/>
          <w:lang w:val="en-CA" w:eastAsia="ko-KR"/>
        </w:rPr>
        <w:t xml:space="preserve">on top of </w:t>
      </w:r>
      <w:r w:rsidR="004C0D1E" w:rsidRPr="00B446C2">
        <w:rPr>
          <w:szCs w:val="22"/>
          <w:lang w:val="en-CA" w:eastAsia="ko-KR"/>
        </w:rPr>
        <w:t>HM12.0+RExt5.1+JCTVC-</w:t>
      </w:r>
      <w:proofErr w:type="gramStart"/>
      <w:r w:rsidR="00D87938">
        <w:rPr>
          <w:szCs w:val="22"/>
          <w:lang w:val="en-CA" w:eastAsia="ko-KR"/>
        </w:rPr>
        <w:t>O0218</w:t>
      </w:r>
      <w:r w:rsidR="00E064D6">
        <w:rPr>
          <w:szCs w:val="22"/>
          <w:lang w:val="en-CA" w:eastAsia="ko-KR"/>
        </w:rPr>
        <w:t xml:space="preserve"> </w:t>
      </w:r>
      <w:r w:rsidR="004C0D1E" w:rsidRPr="00B446C2">
        <w:rPr>
          <w:szCs w:val="22"/>
          <w:lang w:val="en-CA" w:eastAsia="ko-KR"/>
        </w:rPr>
        <w:t>.</w:t>
      </w:r>
      <w:proofErr w:type="gramEnd"/>
      <w:r w:rsidR="00F9781C">
        <w:rPr>
          <w:szCs w:val="22"/>
          <w:lang w:val="en-CA" w:eastAsia="ko-KR"/>
        </w:rPr>
        <w:t xml:space="preserve">   </w:t>
      </w:r>
    </w:p>
    <w:p w:rsidR="00745F6B" w:rsidRPr="005B217D" w:rsidRDefault="00643531" w:rsidP="00E11923">
      <w:pPr>
        <w:pStyle w:val="Heading1"/>
        <w:rPr>
          <w:lang w:val="en-CA"/>
        </w:rPr>
      </w:pPr>
      <w:r>
        <w:rPr>
          <w:lang w:val="en-CA"/>
        </w:rPr>
        <w:t>Introduction</w:t>
      </w:r>
    </w:p>
    <w:p w:rsidR="00F9781C" w:rsidRDefault="002E62F7" w:rsidP="008F27D2">
      <w:pPr>
        <w:jc w:val="both"/>
        <w:rPr>
          <w:szCs w:val="22"/>
          <w:lang w:val="en-CA" w:eastAsia="ko-KR"/>
        </w:rPr>
      </w:pPr>
      <w:r>
        <w:rPr>
          <w:szCs w:val="22"/>
          <w:lang w:val="en-CA" w:eastAsia="ko-KR"/>
        </w:rPr>
        <w:t>Palette coding proposed in JCTVC-O0218</w:t>
      </w:r>
      <w:r w:rsidR="00F9781C">
        <w:rPr>
          <w:szCs w:val="22"/>
          <w:lang w:val="en-CA" w:eastAsia="ko-KR"/>
        </w:rPr>
        <w:t xml:space="preserve"> [1]</w:t>
      </w:r>
      <w:r w:rsidR="004C0D1E">
        <w:rPr>
          <w:szCs w:val="22"/>
          <w:lang w:val="en-CA" w:eastAsia="ko-KR"/>
        </w:rPr>
        <w:t xml:space="preserve"> achieves</w:t>
      </w:r>
      <w:r w:rsidR="00F9781C">
        <w:rPr>
          <w:szCs w:val="22"/>
          <w:lang w:val="en-CA" w:eastAsia="ko-KR"/>
        </w:rPr>
        <w:t xml:space="preserve"> significant </w:t>
      </w:r>
      <w:r w:rsidR="002B4913">
        <w:rPr>
          <w:szCs w:val="22"/>
          <w:lang w:val="en-CA" w:eastAsia="ko-KR"/>
        </w:rPr>
        <w:t>compression</w:t>
      </w:r>
      <w:r w:rsidR="004C0D1E">
        <w:rPr>
          <w:szCs w:val="22"/>
          <w:lang w:val="en-CA" w:eastAsia="ko-KR"/>
        </w:rPr>
        <w:t xml:space="preserve"> </w:t>
      </w:r>
      <w:r w:rsidR="00F9781C">
        <w:rPr>
          <w:szCs w:val="22"/>
          <w:lang w:val="en-CA" w:eastAsia="ko-KR"/>
        </w:rPr>
        <w:t>gain</w:t>
      </w:r>
      <w:r w:rsidR="002B4913">
        <w:rPr>
          <w:szCs w:val="22"/>
          <w:lang w:val="en-CA" w:eastAsia="ko-KR"/>
        </w:rPr>
        <w:t>s for</w:t>
      </w:r>
      <w:r w:rsidR="00F9781C">
        <w:rPr>
          <w:szCs w:val="22"/>
          <w:lang w:val="en-CA" w:eastAsia="ko-KR"/>
        </w:rPr>
        <w:t xml:space="preserve"> </w:t>
      </w:r>
      <w:r w:rsidR="00D92034" w:rsidRPr="00D92034">
        <w:rPr>
          <w:szCs w:val="22"/>
          <w:lang w:val="en-CA" w:eastAsia="ko-KR"/>
        </w:rPr>
        <w:t xml:space="preserve">screen content, </w:t>
      </w:r>
      <w:r w:rsidR="002B4913" w:rsidRPr="00B446C2">
        <w:rPr>
          <w:szCs w:val="22"/>
          <w:lang w:val="en-CA" w:eastAsia="ko-KR"/>
        </w:rPr>
        <w:t xml:space="preserve">as </w:t>
      </w:r>
      <w:r w:rsidR="00D92034" w:rsidRPr="00B446C2">
        <w:rPr>
          <w:szCs w:val="22"/>
          <w:lang w:val="en-CA" w:eastAsia="ko-KR"/>
        </w:rPr>
        <w:t xml:space="preserve">screen content is likely to have similar regions locally. </w:t>
      </w:r>
      <w:r w:rsidR="005D5F3F" w:rsidRPr="00B446C2">
        <w:rPr>
          <w:szCs w:val="22"/>
          <w:lang w:val="en-CA" w:eastAsia="ko-KR"/>
        </w:rPr>
        <w:t xml:space="preserve">In </w:t>
      </w:r>
      <w:r w:rsidR="00934A31" w:rsidRPr="00B446C2">
        <w:rPr>
          <w:szCs w:val="22"/>
          <w:lang w:val="en-CA" w:eastAsia="ko-KR"/>
        </w:rPr>
        <w:t xml:space="preserve">the ongoing </w:t>
      </w:r>
      <w:r w:rsidRPr="00B446C2">
        <w:rPr>
          <w:szCs w:val="22"/>
          <w:lang w:val="en-CA" w:eastAsia="ko-KR"/>
        </w:rPr>
        <w:t xml:space="preserve">RCE4 </w:t>
      </w:r>
      <w:r w:rsidR="005D5F3F" w:rsidRPr="00B446C2">
        <w:rPr>
          <w:szCs w:val="22"/>
          <w:lang w:val="en-CA" w:eastAsia="ko-KR"/>
        </w:rPr>
        <w:t xml:space="preserve">[2], </w:t>
      </w:r>
      <w:r w:rsidR="0050498A" w:rsidRPr="00B446C2">
        <w:rPr>
          <w:szCs w:val="22"/>
          <w:lang w:val="en-CA" w:eastAsia="ko-KR"/>
        </w:rPr>
        <w:t>in JCTVC-P0</w:t>
      </w:r>
      <w:r w:rsidR="00566555" w:rsidRPr="00B446C2">
        <w:rPr>
          <w:szCs w:val="22"/>
          <w:lang w:val="en-CA" w:eastAsia="ko-KR"/>
        </w:rPr>
        <w:t>198</w:t>
      </w:r>
      <w:r w:rsidR="0050498A">
        <w:rPr>
          <w:szCs w:val="22"/>
          <w:lang w:val="en-CA" w:eastAsia="ko-KR"/>
        </w:rPr>
        <w:t xml:space="preserve">, a </w:t>
      </w:r>
      <w:r w:rsidR="008B5E92">
        <w:rPr>
          <w:szCs w:val="22"/>
          <w:lang w:val="en-CA" w:eastAsia="ko-KR"/>
        </w:rPr>
        <w:t>palette prediction algorithm</w:t>
      </w:r>
      <w:r w:rsidR="0050498A">
        <w:rPr>
          <w:szCs w:val="22"/>
          <w:lang w:val="en-CA" w:eastAsia="ko-KR"/>
        </w:rPr>
        <w:t xml:space="preserve"> is used, where</w:t>
      </w:r>
      <w:r w:rsidR="008B5E92">
        <w:rPr>
          <w:szCs w:val="22"/>
          <w:lang w:val="en-CA" w:eastAsia="ko-KR"/>
        </w:rPr>
        <w:t xml:space="preserve"> the palette of adjacent left CU is re</w:t>
      </w:r>
      <w:r w:rsidR="0050498A">
        <w:rPr>
          <w:szCs w:val="22"/>
          <w:lang w:val="en-CA" w:eastAsia="ko-KR"/>
        </w:rPr>
        <w:t>-</w:t>
      </w:r>
      <w:r w:rsidR="008B5E92">
        <w:rPr>
          <w:szCs w:val="22"/>
          <w:lang w:val="en-CA" w:eastAsia="ko-KR"/>
        </w:rPr>
        <w:t>ordered and re</w:t>
      </w:r>
      <w:r w:rsidR="0050498A">
        <w:rPr>
          <w:szCs w:val="22"/>
          <w:lang w:val="en-CA" w:eastAsia="ko-KR"/>
        </w:rPr>
        <w:t>-</w:t>
      </w:r>
      <w:r w:rsidR="008B5E92">
        <w:rPr>
          <w:szCs w:val="22"/>
          <w:lang w:val="en-CA" w:eastAsia="ko-KR"/>
        </w:rPr>
        <w:t xml:space="preserve">used for the current CU if available. </w:t>
      </w:r>
    </w:p>
    <w:p w:rsidR="00E01372" w:rsidRDefault="008B5E92" w:rsidP="008B5E92">
      <w:pPr>
        <w:jc w:val="both"/>
        <w:rPr>
          <w:iCs/>
          <w:sz w:val="24"/>
          <w:szCs w:val="24"/>
        </w:rPr>
      </w:pPr>
      <w:r>
        <w:rPr>
          <w:szCs w:val="22"/>
          <w:lang w:val="en-CA" w:eastAsia="ko-KR"/>
        </w:rPr>
        <w:t xml:space="preserve">However, if the adjacent left CU is not coded by palette coding, there is no palette available. As a result, current CU couldn’t predict palette anymore. In this contribution, we propose two </w:t>
      </w:r>
      <w:r w:rsidR="0050498A">
        <w:rPr>
          <w:szCs w:val="22"/>
          <w:lang w:val="en-CA" w:eastAsia="ko-KR"/>
        </w:rPr>
        <w:t xml:space="preserve">schemes </w:t>
      </w:r>
      <w:r>
        <w:rPr>
          <w:szCs w:val="22"/>
          <w:lang w:val="en-CA" w:eastAsia="ko-KR"/>
        </w:rPr>
        <w:t>which</w:t>
      </w:r>
      <w:r w:rsidR="0050498A">
        <w:rPr>
          <w:szCs w:val="22"/>
          <w:lang w:val="en-CA" w:eastAsia="ko-KR"/>
        </w:rPr>
        <w:t xml:space="preserve"> build </w:t>
      </w:r>
      <w:r w:rsidR="0050498A" w:rsidRPr="00B446C2">
        <w:rPr>
          <w:szCs w:val="22"/>
          <w:lang w:val="en-CA" w:eastAsia="ko-KR"/>
        </w:rPr>
        <w:t xml:space="preserve">upon the work in </w:t>
      </w:r>
      <w:r w:rsidR="006944F9">
        <w:rPr>
          <w:szCs w:val="22"/>
          <w:lang w:val="en-CA" w:eastAsia="ko-KR"/>
        </w:rPr>
        <w:t xml:space="preserve">JCTVC-O0218 and </w:t>
      </w:r>
      <w:r w:rsidR="0050498A" w:rsidRPr="00B446C2">
        <w:rPr>
          <w:szCs w:val="22"/>
          <w:lang w:val="en-CA" w:eastAsia="ko-KR"/>
        </w:rPr>
        <w:t>JCTVC-P</w:t>
      </w:r>
      <w:r w:rsidR="00566555" w:rsidRPr="00B446C2">
        <w:rPr>
          <w:szCs w:val="22"/>
          <w:lang w:val="en-CA" w:eastAsia="ko-KR"/>
        </w:rPr>
        <w:t>0198</w:t>
      </w:r>
      <w:r w:rsidR="0050498A" w:rsidRPr="00B446C2">
        <w:rPr>
          <w:szCs w:val="22"/>
          <w:lang w:val="en-CA" w:eastAsia="ko-KR"/>
        </w:rPr>
        <w:t>,</w:t>
      </w:r>
      <w:r w:rsidR="0050498A">
        <w:rPr>
          <w:szCs w:val="22"/>
          <w:lang w:val="en-CA" w:eastAsia="ko-KR"/>
        </w:rPr>
        <w:t xml:space="preserve"> and </w:t>
      </w:r>
      <w:r>
        <w:rPr>
          <w:szCs w:val="22"/>
          <w:lang w:val="en-CA" w:eastAsia="ko-KR"/>
        </w:rPr>
        <w:t>overcome th</w:t>
      </w:r>
      <w:r w:rsidR="0050498A">
        <w:rPr>
          <w:szCs w:val="22"/>
          <w:lang w:val="en-CA" w:eastAsia="ko-KR"/>
        </w:rPr>
        <w:t>is issue.</w:t>
      </w:r>
    </w:p>
    <w:p w:rsidR="00E01372" w:rsidRDefault="008B5E92" w:rsidP="00E01372">
      <w:pPr>
        <w:pStyle w:val="Heading1"/>
        <w:rPr>
          <w:lang w:val="en-CA"/>
        </w:rPr>
      </w:pPr>
      <w:r>
        <w:rPr>
          <w:lang w:val="en-CA"/>
        </w:rPr>
        <w:t>Scheme A: Predicting Palette by Searching Left CUs</w:t>
      </w:r>
    </w:p>
    <w:p w:rsidR="00956765" w:rsidRPr="00956765" w:rsidRDefault="00956765" w:rsidP="00956765">
      <w:pPr>
        <w:rPr>
          <w:szCs w:val="22"/>
          <w:lang w:val="en-CA" w:eastAsia="ko-KR"/>
        </w:rPr>
      </w:pPr>
      <w:r w:rsidRPr="00956765">
        <w:rPr>
          <w:szCs w:val="22"/>
          <w:lang w:val="en-CA" w:eastAsia="ko-KR"/>
        </w:rPr>
        <w:t>In screen content video</w:t>
      </w:r>
      <w:r w:rsidR="00CE3256">
        <w:rPr>
          <w:szCs w:val="22"/>
          <w:lang w:val="en-CA" w:eastAsia="ko-KR"/>
        </w:rPr>
        <w:t>,</w:t>
      </w:r>
      <w:r w:rsidRPr="00956765">
        <w:rPr>
          <w:szCs w:val="22"/>
          <w:lang w:val="en-CA" w:eastAsia="ko-KR"/>
        </w:rPr>
        <w:t xml:space="preserve"> the colors in the neighboring regions are close with high probability. Moreover, for the document type of sequence, such as Word Document, the number of colors in the palettes is small. This implies that the previously encoded palette can be a good candidate for predicting current palette. The bits used in the encoding of the palette are quite large. Let the current CU be represented by x[n] where n is the zig-</w:t>
      </w:r>
      <w:proofErr w:type="spellStart"/>
      <w:r w:rsidRPr="00956765">
        <w:rPr>
          <w:szCs w:val="22"/>
          <w:lang w:val="en-CA" w:eastAsia="ko-KR"/>
        </w:rPr>
        <w:t>zag</w:t>
      </w:r>
      <w:proofErr w:type="spellEnd"/>
      <w:r w:rsidRPr="00956765">
        <w:rPr>
          <w:szCs w:val="22"/>
          <w:lang w:val="en-CA" w:eastAsia="ko-KR"/>
        </w:rPr>
        <w:t xml:space="preserve"> order of encoding. </w:t>
      </w:r>
      <w:proofErr w:type="gramStart"/>
      <w:r w:rsidRPr="00956765">
        <w:rPr>
          <w:szCs w:val="22"/>
          <w:lang w:val="en-CA" w:eastAsia="ko-KR"/>
        </w:rPr>
        <w:t>x[</w:t>
      </w:r>
      <w:proofErr w:type="gramEnd"/>
      <w:r w:rsidRPr="00956765">
        <w:rPr>
          <w:szCs w:val="22"/>
          <w:lang w:val="en-CA" w:eastAsia="ko-KR"/>
        </w:rPr>
        <w:t xml:space="preserve">n-1] represents the previous encoded CU which may not be </w:t>
      </w:r>
      <w:r>
        <w:rPr>
          <w:szCs w:val="22"/>
          <w:lang w:val="en-CA" w:eastAsia="ko-KR"/>
        </w:rPr>
        <w:t>located at the left of x</w:t>
      </w:r>
      <w:r w:rsidRPr="00956765">
        <w:rPr>
          <w:szCs w:val="22"/>
          <w:lang w:val="en-CA" w:eastAsia="ko-KR"/>
        </w:rPr>
        <w:t xml:space="preserve">[n] spatially. </w:t>
      </w:r>
      <w:proofErr w:type="spellStart"/>
      <w:proofErr w:type="gramStart"/>
      <w:r w:rsidRPr="00956765">
        <w:rPr>
          <w:szCs w:val="22"/>
          <w:lang w:val="en-CA" w:eastAsia="ko-KR"/>
        </w:rPr>
        <w:t>x</w:t>
      </w:r>
      <w:r w:rsidRPr="00956765">
        <w:rPr>
          <w:szCs w:val="22"/>
          <w:vertAlign w:val="subscript"/>
          <w:lang w:val="en-CA" w:eastAsia="ko-KR"/>
        </w:rPr>
        <w:t>L</w:t>
      </w:r>
      <w:proofErr w:type="spellEnd"/>
      <w:r w:rsidRPr="00956765">
        <w:rPr>
          <w:szCs w:val="22"/>
          <w:lang w:val="en-CA" w:eastAsia="ko-KR"/>
        </w:rPr>
        <w:t>[</w:t>
      </w:r>
      <w:proofErr w:type="gramEnd"/>
      <w:r w:rsidRPr="00956765">
        <w:rPr>
          <w:szCs w:val="22"/>
          <w:lang w:val="en-CA" w:eastAsia="ko-KR"/>
        </w:rPr>
        <w:t xml:space="preserve">n] is the left neighboring CU and </w:t>
      </w:r>
      <w:proofErr w:type="spellStart"/>
      <w:r w:rsidRPr="00956765">
        <w:rPr>
          <w:szCs w:val="22"/>
          <w:lang w:val="en-CA" w:eastAsia="ko-KR"/>
        </w:rPr>
        <w:t>x</w:t>
      </w:r>
      <w:r w:rsidRPr="00956765">
        <w:rPr>
          <w:szCs w:val="22"/>
          <w:vertAlign w:val="subscript"/>
          <w:lang w:val="en-CA" w:eastAsia="ko-KR"/>
        </w:rPr>
        <w:t>U</w:t>
      </w:r>
      <w:proofErr w:type="spellEnd"/>
      <w:r w:rsidRPr="00956765">
        <w:rPr>
          <w:szCs w:val="22"/>
          <w:lang w:val="en-CA" w:eastAsia="ko-KR"/>
        </w:rPr>
        <w:t xml:space="preserve">[n] is the above neighboring CU of x[n] respectively. Note that the sizes of neighboring CUs may be different to x[n] and depend on the optimal code modes selected by Rate-Distortion Optimizer (RDO). </w:t>
      </w:r>
    </w:p>
    <w:p w:rsidR="00956765" w:rsidRDefault="00956765" w:rsidP="00956765">
      <w:pPr>
        <w:ind w:left="360"/>
        <w:rPr>
          <w:iCs/>
          <w:sz w:val="24"/>
          <w:szCs w:val="24"/>
        </w:rPr>
      </w:pPr>
    </w:p>
    <w:p w:rsidR="00956765" w:rsidRDefault="00956765" w:rsidP="00956765">
      <w:pPr>
        <w:rPr>
          <w:szCs w:val="22"/>
          <w:lang w:val="en-CA" w:eastAsia="ko-KR"/>
        </w:rPr>
      </w:pPr>
      <w:r w:rsidRPr="00956765">
        <w:rPr>
          <w:szCs w:val="22"/>
          <w:lang w:val="en-CA" w:eastAsia="ko-KR"/>
        </w:rPr>
        <w:lastRenderedPageBreak/>
        <w:t xml:space="preserve">In this </w:t>
      </w:r>
      <w:r>
        <w:rPr>
          <w:szCs w:val="22"/>
          <w:lang w:val="en-CA" w:eastAsia="ko-KR"/>
        </w:rPr>
        <w:t>scheme</w:t>
      </w:r>
      <w:r w:rsidRPr="00956765">
        <w:rPr>
          <w:szCs w:val="22"/>
          <w:lang w:val="en-CA" w:eastAsia="ko-KR"/>
        </w:rPr>
        <w:t xml:space="preserve">, only the CU’s located to the left of the current CU is considered, since no data is required to </w:t>
      </w:r>
      <w:r>
        <w:rPr>
          <w:szCs w:val="22"/>
          <w:lang w:val="en-CA" w:eastAsia="ko-KR"/>
        </w:rPr>
        <w:t>signaling</w:t>
      </w:r>
      <w:r w:rsidRPr="00956765">
        <w:rPr>
          <w:szCs w:val="22"/>
          <w:lang w:val="en-CA" w:eastAsia="ko-KR"/>
        </w:rPr>
        <w:t xml:space="preserve"> the location of the left CU. Depend</w:t>
      </w:r>
      <w:r w:rsidR="00CE3256">
        <w:rPr>
          <w:szCs w:val="22"/>
          <w:lang w:val="en-CA" w:eastAsia="ko-KR"/>
        </w:rPr>
        <w:t>ing</w:t>
      </w:r>
      <w:r w:rsidRPr="00956765">
        <w:rPr>
          <w:szCs w:val="22"/>
          <w:lang w:val="en-CA" w:eastAsia="ko-KR"/>
        </w:rPr>
        <w:t xml:space="preserve"> on the search range, there are </w:t>
      </w:r>
      <w:r>
        <w:rPr>
          <w:szCs w:val="22"/>
          <w:lang w:val="en-CA" w:eastAsia="ko-KR"/>
        </w:rPr>
        <w:t>two</w:t>
      </w:r>
      <w:r w:rsidRPr="00956765">
        <w:rPr>
          <w:szCs w:val="22"/>
          <w:lang w:val="en-CA" w:eastAsia="ko-KR"/>
        </w:rPr>
        <w:t xml:space="preserve"> scheme of the prediction: within Large Coding Unit (LCU) (Scheme A.1), withi</w:t>
      </w:r>
      <w:r>
        <w:rPr>
          <w:szCs w:val="22"/>
          <w:lang w:val="en-CA" w:eastAsia="ko-KR"/>
        </w:rPr>
        <w:t>n LCU and left LCU (Scheme A.2).</w:t>
      </w:r>
    </w:p>
    <w:p w:rsidR="00956765" w:rsidRPr="00956765" w:rsidRDefault="00956765" w:rsidP="00956765">
      <w:pPr>
        <w:rPr>
          <w:szCs w:val="22"/>
          <w:lang w:val="en-CA" w:eastAsia="ko-KR"/>
        </w:rPr>
      </w:pPr>
    </w:p>
    <w:p w:rsidR="00956765" w:rsidRDefault="00956765" w:rsidP="00956765">
      <w:pPr>
        <w:rPr>
          <w:b/>
          <w:bCs/>
          <w:iCs/>
          <w:sz w:val="24"/>
          <w:szCs w:val="24"/>
          <w:u w:val="single"/>
        </w:rPr>
      </w:pPr>
      <w:r>
        <w:rPr>
          <w:b/>
          <w:bCs/>
          <w:iCs/>
          <w:sz w:val="24"/>
          <w:szCs w:val="24"/>
          <w:u w:val="single"/>
        </w:rPr>
        <w:t xml:space="preserve">2.1. </w:t>
      </w:r>
      <w:proofErr w:type="gramStart"/>
      <w:r>
        <w:rPr>
          <w:b/>
          <w:bCs/>
          <w:iCs/>
          <w:sz w:val="24"/>
          <w:szCs w:val="24"/>
          <w:u w:val="single"/>
        </w:rPr>
        <w:t>SchemeA.1 :</w:t>
      </w:r>
      <w:proofErr w:type="gramEnd"/>
      <w:r>
        <w:rPr>
          <w:b/>
          <w:bCs/>
          <w:iCs/>
          <w:sz w:val="24"/>
          <w:szCs w:val="24"/>
          <w:u w:val="single"/>
        </w:rPr>
        <w:t xml:space="preserve"> Predicting Palette from Left CU which resides in the same LCU</w:t>
      </w:r>
    </w:p>
    <w:p w:rsidR="00956765" w:rsidRDefault="00956765" w:rsidP="00956765">
      <w:pPr>
        <w:ind w:left="360"/>
        <w:rPr>
          <w:b/>
          <w:bCs/>
          <w:iCs/>
          <w:sz w:val="24"/>
          <w:szCs w:val="24"/>
          <w:u w:val="single"/>
        </w:rPr>
      </w:pPr>
    </w:p>
    <w:p w:rsidR="00956765" w:rsidRPr="00956765" w:rsidRDefault="00956765" w:rsidP="00956765">
      <w:pPr>
        <w:rPr>
          <w:szCs w:val="22"/>
          <w:lang w:val="en-CA" w:eastAsia="ko-KR"/>
        </w:rPr>
      </w:pPr>
      <w:r w:rsidRPr="00956765">
        <w:rPr>
          <w:szCs w:val="22"/>
          <w:lang w:val="en-CA" w:eastAsia="ko-KR"/>
        </w:rPr>
        <w:t>In current LCU, during encoding of CU x[n], the encoder keeps on searching to the left until it finds the first palette coded CU, y. Then the palette of y will be used directly as the palette of x[n]. This p</w:t>
      </w:r>
      <w:r>
        <w:rPr>
          <w:szCs w:val="22"/>
          <w:lang w:val="en-CA" w:eastAsia="ko-KR"/>
        </w:rPr>
        <w:t>rocedure can be seen in Figure 1</w:t>
      </w:r>
      <w:r w:rsidRPr="00956765">
        <w:rPr>
          <w:szCs w:val="22"/>
          <w:lang w:val="en-CA" w:eastAsia="ko-KR"/>
        </w:rPr>
        <w:t>. If there are no CUs which are palette coded in the LCU, x[n] will compute its own palette. Table 1 shows the scheme in an algorithmic form for both the encoder, and decoder.</w:t>
      </w:r>
    </w:p>
    <w:p w:rsidR="00956765" w:rsidRPr="00731F61" w:rsidRDefault="00956765" w:rsidP="00956765">
      <w:pPr>
        <w:ind w:left="360"/>
        <w:jc w:val="center"/>
        <w:rPr>
          <w:iCs/>
          <w:sz w:val="24"/>
          <w:szCs w:val="24"/>
          <w:lang w:val="en-CA"/>
        </w:rPr>
      </w:pPr>
      <w:r>
        <w:rPr>
          <w:iCs/>
          <w:noProof/>
          <w:sz w:val="24"/>
          <w:szCs w:val="24"/>
          <w:lang w:eastAsia="ko-KR"/>
        </w:rPr>
        <w:drawing>
          <wp:inline distT="0" distB="0" distL="0" distR="0" wp14:anchorId="68BD621A" wp14:editId="44696CFE">
            <wp:extent cx="2339340" cy="234696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39340" cy="2346960"/>
                    </a:xfrm>
                    <a:prstGeom prst="rect">
                      <a:avLst/>
                    </a:prstGeom>
                    <a:noFill/>
                  </pic:spPr>
                </pic:pic>
              </a:graphicData>
            </a:graphic>
          </wp:inline>
        </w:drawing>
      </w:r>
    </w:p>
    <w:p w:rsidR="00956765" w:rsidRPr="00956765" w:rsidRDefault="00956765" w:rsidP="00956765">
      <w:pPr>
        <w:ind w:left="360"/>
        <w:jc w:val="center"/>
        <w:rPr>
          <w:b/>
          <w:iCs/>
          <w:sz w:val="24"/>
          <w:szCs w:val="24"/>
          <w:lang w:val="en-CA"/>
        </w:rPr>
      </w:pPr>
      <w:r>
        <w:rPr>
          <w:b/>
          <w:iCs/>
          <w:sz w:val="24"/>
          <w:szCs w:val="24"/>
          <w:lang w:val="en-CA"/>
        </w:rPr>
        <w:t>Figure 1: Re-using left Palette in LCU</w:t>
      </w:r>
    </w:p>
    <w:p w:rsidR="00956765" w:rsidRDefault="00956765" w:rsidP="00956765">
      <w:pPr>
        <w:ind w:left="360"/>
        <w:rPr>
          <w:iCs/>
          <w:sz w:val="24"/>
          <w:szCs w:val="24"/>
          <w:lang w:val="en-CA"/>
        </w:rPr>
      </w:pPr>
    </w:p>
    <w:p w:rsidR="00956765" w:rsidRPr="00422B32" w:rsidRDefault="00956765" w:rsidP="00956765">
      <w:pPr>
        <w:jc w:val="center"/>
        <w:rPr>
          <w:b/>
          <w:lang w:val="en-CA" w:eastAsia="ko-KR"/>
        </w:rPr>
      </w:pPr>
      <w:r w:rsidRPr="004E71C6">
        <w:rPr>
          <w:b/>
          <w:lang w:val="en-CA" w:eastAsia="ko-KR"/>
        </w:rPr>
        <w:t xml:space="preserve">Table </w:t>
      </w:r>
      <w:r w:rsidRPr="008E45DF">
        <w:rPr>
          <w:b/>
          <w:lang w:val="en-CA" w:eastAsia="ko-KR"/>
        </w:rPr>
        <w:t>1:</w:t>
      </w:r>
      <w:r w:rsidRPr="00422B32">
        <w:rPr>
          <w:b/>
          <w:lang w:val="en-CA" w:eastAsia="ko-KR"/>
        </w:rPr>
        <w:t xml:space="preserve"> </w:t>
      </w:r>
      <w:r>
        <w:rPr>
          <w:b/>
          <w:lang w:val="en-CA" w:eastAsia="ko-KR"/>
        </w:rPr>
        <w:t>Palette Prediction from Left CU in LCU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8"/>
      </w:tblGrid>
      <w:tr w:rsidR="00956765" w:rsidRPr="00474ACE" w:rsidTr="00A1125F">
        <w:trPr>
          <w:jc w:val="center"/>
        </w:trPr>
        <w:tc>
          <w:tcPr>
            <w:tcW w:w="8838" w:type="dxa"/>
            <w:shd w:val="clear" w:color="auto" w:fill="auto"/>
          </w:tcPr>
          <w:p w:rsidR="00956765" w:rsidRPr="00DD233C" w:rsidRDefault="00956765" w:rsidP="00A1125F">
            <w:pPr>
              <w:rPr>
                <w:rFonts w:ascii="Arial" w:hAnsi="Arial" w:cs="Arial"/>
                <w:b/>
                <w:lang w:val="en-CA" w:eastAsia="ko-KR"/>
              </w:rPr>
            </w:pPr>
            <w:r w:rsidRPr="00DD233C">
              <w:rPr>
                <w:rFonts w:ascii="Arial" w:hAnsi="Arial" w:cs="Arial"/>
                <w:b/>
                <w:lang w:val="en-CA" w:eastAsia="ko-KR"/>
              </w:rPr>
              <w:t xml:space="preserve">Encoder </w:t>
            </w:r>
          </w:p>
          <w:p w:rsidR="00956765" w:rsidRPr="00422B32" w:rsidRDefault="00956765" w:rsidP="00A1125F">
            <w:pPr>
              <w:rPr>
                <w:rFonts w:ascii="Arial" w:hAnsi="Arial" w:cs="Arial"/>
                <w:lang w:val="en-CA" w:eastAsia="ko-KR"/>
              </w:rPr>
            </w:pPr>
            <w:r>
              <w:rPr>
                <w:rFonts w:ascii="Arial" w:hAnsi="Arial" w:cs="Arial"/>
                <w:lang w:val="en-CA" w:eastAsia="ko-KR"/>
              </w:rPr>
              <w:t>Given a coding unit x[n]:</w:t>
            </w:r>
          </w:p>
          <w:p w:rsidR="00956765" w:rsidRDefault="00956765" w:rsidP="00A1125F">
            <w:pPr>
              <w:ind w:firstLine="105"/>
              <w:rPr>
                <w:rFonts w:ascii="Arial" w:hAnsi="Arial" w:cs="Arial"/>
                <w:lang w:val="en-CA" w:eastAsia="ko-KR"/>
              </w:rPr>
            </w:pPr>
            <w:r>
              <w:rPr>
                <w:rFonts w:ascii="Arial" w:hAnsi="Arial" w:cs="Arial"/>
                <w:lang w:val="en-CA" w:eastAsia="ko-KR"/>
              </w:rPr>
              <w:t xml:space="preserve">y = </w:t>
            </w:r>
            <w:proofErr w:type="spellStart"/>
            <w:r>
              <w:rPr>
                <w:rFonts w:ascii="Arial" w:hAnsi="Arial" w:cs="Arial"/>
                <w:lang w:val="en-CA" w:eastAsia="ko-KR"/>
              </w:rPr>
              <w:t>getLeftCU</w:t>
            </w:r>
            <w:proofErr w:type="spellEnd"/>
            <w:r>
              <w:rPr>
                <w:rFonts w:ascii="Arial" w:hAnsi="Arial" w:cs="Arial"/>
                <w:lang w:val="en-CA" w:eastAsia="ko-KR"/>
              </w:rPr>
              <w:t>( x[n] )</w:t>
            </w:r>
          </w:p>
          <w:p w:rsidR="00956765" w:rsidRDefault="00956765" w:rsidP="00A1125F">
            <w:pPr>
              <w:ind w:firstLine="105"/>
              <w:rPr>
                <w:rFonts w:ascii="Arial" w:hAnsi="Arial" w:cs="Arial"/>
                <w:lang w:val="en-CA" w:eastAsia="ko-KR"/>
              </w:rPr>
            </w:pPr>
            <w:r>
              <w:rPr>
                <w:rFonts w:ascii="Arial" w:hAnsi="Arial" w:cs="Arial"/>
                <w:lang w:val="en-CA" w:eastAsia="ko-KR"/>
              </w:rPr>
              <w:t>while (y is a valid CU and y is in the same LCU as x[n])</w:t>
            </w:r>
          </w:p>
          <w:p w:rsidR="00956765" w:rsidRDefault="00956765" w:rsidP="00A1125F">
            <w:pPr>
              <w:ind w:firstLine="105"/>
              <w:rPr>
                <w:rFonts w:ascii="Arial" w:hAnsi="Arial" w:cs="Arial"/>
                <w:lang w:val="en-CA" w:eastAsia="ko-KR"/>
              </w:rPr>
            </w:pPr>
            <w:r>
              <w:rPr>
                <w:rFonts w:ascii="Arial" w:hAnsi="Arial" w:cs="Arial"/>
                <w:lang w:val="en-CA" w:eastAsia="ko-KR"/>
              </w:rPr>
              <w:t xml:space="preserve">  if (y is a palette coded CU)</w:t>
            </w:r>
          </w:p>
          <w:p w:rsidR="00956765" w:rsidRDefault="00956765" w:rsidP="00A1125F">
            <w:pPr>
              <w:ind w:firstLine="105"/>
              <w:rPr>
                <w:rFonts w:ascii="Arial" w:hAnsi="Arial" w:cs="Arial"/>
                <w:lang w:val="en-CA" w:eastAsia="ko-KR"/>
              </w:rPr>
            </w:pPr>
            <w:r>
              <w:rPr>
                <w:rFonts w:ascii="Arial" w:hAnsi="Arial" w:cs="Arial"/>
                <w:lang w:val="en-CA" w:eastAsia="ko-KR"/>
              </w:rPr>
              <w:t xml:space="preserve">    encode 1 for indicating there is a prediction</w:t>
            </w:r>
          </w:p>
          <w:p w:rsidR="00956765" w:rsidRDefault="00956765" w:rsidP="00A1125F">
            <w:pPr>
              <w:ind w:firstLine="105"/>
              <w:rPr>
                <w:rFonts w:ascii="Arial" w:hAnsi="Arial" w:cs="Arial"/>
                <w:lang w:val="en-CA" w:eastAsia="ko-KR"/>
              </w:rPr>
            </w:pPr>
            <w:r>
              <w:rPr>
                <w:rFonts w:ascii="Arial" w:hAnsi="Arial" w:cs="Arial"/>
                <w:lang w:val="en-CA" w:eastAsia="ko-KR"/>
              </w:rPr>
              <w:t xml:space="preserve">    copy palette from y to x[n] </w:t>
            </w:r>
          </w:p>
          <w:p w:rsidR="00956765" w:rsidRDefault="00956765" w:rsidP="00A1125F">
            <w:pPr>
              <w:ind w:firstLine="105"/>
              <w:rPr>
                <w:rFonts w:ascii="Arial" w:hAnsi="Arial" w:cs="Arial"/>
                <w:lang w:val="en-CA" w:eastAsia="ko-KR"/>
              </w:rPr>
            </w:pPr>
            <w:r>
              <w:rPr>
                <w:rFonts w:ascii="Arial" w:hAnsi="Arial" w:cs="Arial"/>
                <w:lang w:val="en-CA" w:eastAsia="ko-KR"/>
              </w:rPr>
              <w:t xml:space="preserve">    do palette coding for x[n] as in [</w:t>
            </w:r>
            <w:r w:rsidR="001E7405">
              <w:rPr>
                <w:rFonts w:ascii="Arial" w:hAnsi="Arial" w:cs="Arial"/>
                <w:lang w:val="en-CA" w:eastAsia="ko-KR"/>
              </w:rPr>
              <w:t>1</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 xml:space="preserve">    return</w:t>
            </w:r>
          </w:p>
          <w:p w:rsidR="00956765" w:rsidRDefault="00956765" w:rsidP="00A1125F">
            <w:pPr>
              <w:ind w:firstLine="105"/>
              <w:rPr>
                <w:rFonts w:ascii="Arial" w:hAnsi="Arial" w:cs="Arial"/>
                <w:lang w:val="en-CA" w:eastAsia="ko-KR"/>
              </w:rPr>
            </w:pPr>
            <w:r>
              <w:rPr>
                <w:rFonts w:ascii="Arial" w:hAnsi="Arial" w:cs="Arial"/>
                <w:lang w:val="en-CA" w:eastAsia="ko-KR"/>
              </w:rPr>
              <w:t xml:space="preserve">  else</w:t>
            </w:r>
          </w:p>
          <w:p w:rsidR="00956765" w:rsidRDefault="00956765" w:rsidP="00A1125F">
            <w:pPr>
              <w:ind w:firstLine="105"/>
              <w:rPr>
                <w:rFonts w:ascii="Arial" w:hAnsi="Arial" w:cs="Arial"/>
                <w:lang w:val="en-CA" w:eastAsia="ko-KR"/>
              </w:rPr>
            </w:pPr>
            <w:r>
              <w:rPr>
                <w:rFonts w:ascii="Arial" w:hAnsi="Arial" w:cs="Arial"/>
                <w:lang w:val="en-CA" w:eastAsia="ko-KR"/>
              </w:rPr>
              <w:t xml:space="preserve">    y = </w:t>
            </w:r>
            <w:proofErr w:type="spellStart"/>
            <w:r>
              <w:rPr>
                <w:rFonts w:ascii="Arial" w:hAnsi="Arial" w:cs="Arial"/>
                <w:lang w:val="en-CA" w:eastAsia="ko-KR"/>
              </w:rPr>
              <w:t>getLeftCU</w:t>
            </w:r>
            <w:proofErr w:type="spellEnd"/>
            <w:r>
              <w:rPr>
                <w:rFonts w:ascii="Arial" w:hAnsi="Arial" w:cs="Arial"/>
                <w:lang w:val="en-CA" w:eastAsia="ko-KR"/>
              </w:rPr>
              <w:t>(y)</w:t>
            </w:r>
          </w:p>
          <w:p w:rsidR="00956765" w:rsidRDefault="00956765" w:rsidP="00A1125F">
            <w:pPr>
              <w:ind w:firstLine="105"/>
              <w:rPr>
                <w:rFonts w:ascii="Arial" w:hAnsi="Arial" w:cs="Arial"/>
                <w:lang w:val="en-CA" w:eastAsia="ko-KR"/>
              </w:rPr>
            </w:pPr>
            <w:r>
              <w:rPr>
                <w:rFonts w:ascii="Arial" w:hAnsi="Arial" w:cs="Arial"/>
                <w:lang w:val="en-CA" w:eastAsia="ko-KR"/>
              </w:rPr>
              <w:t xml:space="preserve">  </w:t>
            </w:r>
            <w:proofErr w:type="spellStart"/>
            <w:r>
              <w:rPr>
                <w:rFonts w:ascii="Arial" w:hAnsi="Arial" w:cs="Arial"/>
                <w:lang w:val="en-CA" w:eastAsia="ko-KR"/>
              </w:rPr>
              <w:t>endif</w:t>
            </w:r>
            <w:proofErr w:type="spellEnd"/>
          </w:p>
          <w:p w:rsidR="00956765" w:rsidRDefault="00956765" w:rsidP="00A1125F">
            <w:pPr>
              <w:ind w:firstLine="105"/>
              <w:rPr>
                <w:rFonts w:ascii="Arial" w:hAnsi="Arial" w:cs="Arial"/>
                <w:lang w:val="en-CA" w:eastAsia="ko-KR"/>
              </w:rPr>
            </w:pPr>
            <w:proofErr w:type="spellStart"/>
            <w:r>
              <w:rPr>
                <w:rFonts w:ascii="Arial" w:hAnsi="Arial" w:cs="Arial"/>
                <w:lang w:val="en-CA" w:eastAsia="ko-KR"/>
              </w:rPr>
              <w:lastRenderedPageBreak/>
              <w:t>endwhile</w:t>
            </w:r>
            <w:proofErr w:type="spellEnd"/>
          </w:p>
          <w:p w:rsidR="00956765" w:rsidRDefault="00956765" w:rsidP="00A1125F">
            <w:pPr>
              <w:ind w:firstLine="105"/>
              <w:rPr>
                <w:rFonts w:ascii="Arial" w:hAnsi="Arial" w:cs="Arial"/>
                <w:lang w:val="en-CA" w:eastAsia="ko-KR"/>
              </w:rPr>
            </w:pPr>
            <w:r>
              <w:rPr>
                <w:rFonts w:ascii="Arial" w:hAnsi="Arial" w:cs="Arial"/>
                <w:lang w:val="en-CA" w:eastAsia="ko-KR"/>
              </w:rPr>
              <w:t>encode 0 for indicating there isn’t a prediction</w:t>
            </w:r>
          </w:p>
          <w:p w:rsidR="00956765" w:rsidRDefault="00956765" w:rsidP="00A1125F">
            <w:pPr>
              <w:ind w:firstLine="105"/>
              <w:rPr>
                <w:rFonts w:ascii="Arial" w:hAnsi="Arial" w:cs="Arial"/>
                <w:lang w:val="en-CA" w:eastAsia="ko-KR"/>
              </w:rPr>
            </w:pPr>
            <w:r>
              <w:rPr>
                <w:rFonts w:ascii="Arial" w:hAnsi="Arial" w:cs="Arial"/>
                <w:lang w:val="en-CA" w:eastAsia="ko-KR"/>
              </w:rPr>
              <w:t>compute palette of x[n] as in [</w:t>
            </w:r>
            <w:r w:rsidR="001E7405">
              <w:rPr>
                <w:rFonts w:ascii="Arial" w:hAnsi="Arial" w:cs="Arial"/>
                <w:lang w:val="en-CA" w:eastAsia="ko-KR"/>
              </w:rPr>
              <w:t>1</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encode palette of x[n] as in [</w:t>
            </w:r>
            <w:r w:rsidR="001E7405">
              <w:rPr>
                <w:rFonts w:ascii="Arial" w:hAnsi="Arial" w:cs="Arial"/>
                <w:lang w:val="en-CA" w:eastAsia="ko-KR"/>
              </w:rPr>
              <w:t>1</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do palette coding for x[n] as in [</w:t>
            </w:r>
            <w:r w:rsidR="001E7405">
              <w:rPr>
                <w:rFonts w:ascii="Arial" w:hAnsi="Arial" w:cs="Arial"/>
                <w:lang w:val="en-CA" w:eastAsia="ko-KR"/>
              </w:rPr>
              <w:t>1</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return</w:t>
            </w:r>
          </w:p>
          <w:p w:rsidR="00956765" w:rsidRPr="00DD233C" w:rsidRDefault="00956765" w:rsidP="00A1125F">
            <w:pPr>
              <w:rPr>
                <w:rFonts w:ascii="Arial" w:hAnsi="Arial" w:cs="Arial"/>
                <w:lang w:val="en-CA" w:eastAsia="ko-KR"/>
              </w:rPr>
            </w:pPr>
            <w:r>
              <w:rPr>
                <w:rFonts w:ascii="Arial" w:hAnsi="Arial" w:cs="Arial"/>
                <w:lang w:val="en-CA" w:eastAsia="ko-KR"/>
              </w:rPr>
              <w:t xml:space="preserve">end </w:t>
            </w:r>
          </w:p>
        </w:tc>
      </w:tr>
      <w:tr w:rsidR="00956765" w:rsidRPr="00474ACE" w:rsidTr="00A1125F">
        <w:trPr>
          <w:jc w:val="center"/>
        </w:trPr>
        <w:tc>
          <w:tcPr>
            <w:tcW w:w="8838" w:type="dxa"/>
            <w:shd w:val="clear" w:color="auto" w:fill="auto"/>
          </w:tcPr>
          <w:p w:rsidR="00956765" w:rsidRPr="00446325" w:rsidRDefault="00956765" w:rsidP="00A1125F">
            <w:pPr>
              <w:rPr>
                <w:rFonts w:ascii="Arial" w:hAnsi="Arial" w:cs="Arial"/>
                <w:b/>
                <w:lang w:val="en-CA" w:eastAsia="ko-KR"/>
              </w:rPr>
            </w:pPr>
            <w:r w:rsidRPr="00446325">
              <w:rPr>
                <w:rFonts w:ascii="Arial" w:hAnsi="Arial" w:cs="Arial"/>
                <w:b/>
                <w:lang w:val="en-CA" w:eastAsia="ko-KR"/>
              </w:rPr>
              <w:lastRenderedPageBreak/>
              <w:t>Decoder</w:t>
            </w:r>
          </w:p>
          <w:p w:rsidR="00956765" w:rsidRDefault="00956765" w:rsidP="00A1125F">
            <w:pPr>
              <w:rPr>
                <w:rFonts w:ascii="Arial" w:hAnsi="Arial" w:cs="Arial"/>
                <w:lang w:val="en-CA" w:eastAsia="ko-KR"/>
              </w:rPr>
            </w:pPr>
            <w:r>
              <w:rPr>
                <w:rFonts w:ascii="Arial" w:hAnsi="Arial" w:cs="Arial"/>
                <w:lang w:val="en-CA" w:eastAsia="ko-KR"/>
              </w:rPr>
              <w:t>Given a coding unit x[n]</w:t>
            </w:r>
          </w:p>
          <w:p w:rsidR="00956765" w:rsidRDefault="00956765" w:rsidP="00A1125F">
            <w:pPr>
              <w:ind w:firstLine="105"/>
              <w:rPr>
                <w:rFonts w:ascii="Arial" w:hAnsi="Arial" w:cs="Arial"/>
                <w:lang w:val="en-CA" w:eastAsia="ko-KR"/>
              </w:rPr>
            </w:pPr>
            <w:r>
              <w:rPr>
                <w:rFonts w:ascii="Arial" w:hAnsi="Arial" w:cs="Arial"/>
                <w:lang w:val="en-CA" w:eastAsia="ko-KR"/>
              </w:rPr>
              <w:t xml:space="preserve">read 1 bit </w:t>
            </w:r>
          </w:p>
          <w:p w:rsidR="00956765" w:rsidRDefault="00956765" w:rsidP="00A1125F">
            <w:pPr>
              <w:ind w:firstLine="105"/>
              <w:rPr>
                <w:rFonts w:ascii="Arial" w:hAnsi="Arial" w:cs="Arial"/>
                <w:lang w:val="en-CA" w:eastAsia="ko-KR"/>
              </w:rPr>
            </w:pPr>
            <w:r>
              <w:rPr>
                <w:rFonts w:ascii="Arial" w:hAnsi="Arial" w:cs="Arial"/>
                <w:lang w:val="en-CA" w:eastAsia="ko-KR"/>
              </w:rPr>
              <w:t>if bit is 0</w:t>
            </w:r>
          </w:p>
          <w:p w:rsidR="00956765" w:rsidRDefault="00956765" w:rsidP="00A1125F">
            <w:pPr>
              <w:ind w:firstLine="105"/>
              <w:rPr>
                <w:rFonts w:ascii="Arial" w:hAnsi="Arial" w:cs="Arial"/>
                <w:lang w:val="en-CA" w:eastAsia="ko-KR"/>
              </w:rPr>
            </w:pPr>
            <w:r>
              <w:rPr>
                <w:rFonts w:ascii="Arial" w:hAnsi="Arial" w:cs="Arial"/>
                <w:lang w:val="en-CA" w:eastAsia="ko-KR"/>
              </w:rPr>
              <w:t xml:space="preserve">  decode palette of x[n] as in [</w:t>
            </w:r>
            <w:r w:rsidR="001E7405">
              <w:rPr>
                <w:rFonts w:ascii="Arial" w:hAnsi="Arial" w:cs="Arial"/>
                <w:lang w:val="en-CA" w:eastAsia="ko-KR"/>
              </w:rPr>
              <w:t>1</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 xml:space="preserve">  decode x[n] as in [</w:t>
            </w:r>
            <w:r w:rsidR="001E7405">
              <w:rPr>
                <w:rFonts w:ascii="Arial" w:hAnsi="Arial" w:cs="Arial"/>
                <w:lang w:val="en-CA" w:eastAsia="ko-KR"/>
              </w:rPr>
              <w:t>1</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 xml:space="preserve">  return</w:t>
            </w:r>
          </w:p>
          <w:p w:rsidR="00956765" w:rsidRDefault="00956765" w:rsidP="00A1125F">
            <w:pPr>
              <w:ind w:firstLine="105"/>
              <w:rPr>
                <w:rFonts w:ascii="Arial" w:hAnsi="Arial" w:cs="Arial"/>
                <w:lang w:val="en-CA" w:eastAsia="ko-KR"/>
              </w:rPr>
            </w:pPr>
            <w:r>
              <w:rPr>
                <w:rFonts w:ascii="Arial" w:hAnsi="Arial" w:cs="Arial"/>
                <w:lang w:val="en-CA" w:eastAsia="ko-KR"/>
              </w:rPr>
              <w:t>else</w:t>
            </w:r>
          </w:p>
          <w:p w:rsidR="00956765" w:rsidRDefault="00956765" w:rsidP="00A1125F">
            <w:pPr>
              <w:ind w:firstLine="105"/>
              <w:rPr>
                <w:rFonts w:ascii="Arial" w:hAnsi="Arial" w:cs="Arial"/>
                <w:lang w:val="en-CA" w:eastAsia="ko-KR"/>
              </w:rPr>
            </w:pPr>
            <w:r>
              <w:rPr>
                <w:rFonts w:ascii="Arial" w:hAnsi="Arial" w:cs="Arial"/>
                <w:lang w:val="en-CA" w:eastAsia="ko-KR"/>
              </w:rPr>
              <w:t xml:space="preserve">  y = </w:t>
            </w:r>
            <w:proofErr w:type="spellStart"/>
            <w:r>
              <w:rPr>
                <w:rFonts w:ascii="Arial" w:hAnsi="Arial" w:cs="Arial"/>
                <w:lang w:val="en-CA" w:eastAsia="ko-KR"/>
              </w:rPr>
              <w:t>getLeftCU</w:t>
            </w:r>
            <w:proofErr w:type="spellEnd"/>
            <w:r>
              <w:rPr>
                <w:rFonts w:ascii="Arial" w:hAnsi="Arial" w:cs="Arial"/>
                <w:lang w:val="en-CA" w:eastAsia="ko-KR"/>
              </w:rPr>
              <w:t xml:space="preserve">( x[n] )  </w:t>
            </w:r>
          </w:p>
          <w:p w:rsidR="00956765" w:rsidRDefault="00956765" w:rsidP="00A1125F">
            <w:pPr>
              <w:ind w:firstLine="105"/>
              <w:rPr>
                <w:rFonts w:ascii="Arial" w:hAnsi="Arial" w:cs="Arial"/>
                <w:lang w:val="en-CA" w:eastAsia="ko-KR"/>
              </w:rPr>
            </w:pPr>
            <w:r>
              <w:rPr>
                <w:rFonts w:ascii="Arial" w:hAnsi="Arial" w:cs="Arial"/>
                <w:lang w:val="en-CA" w:eastAsia="ko-KR"/>
              </w:rPr>
              <w:t xml:space="preserve">  while (y is a valid CU and y is in the same LCU as x[n])</w:t>
            </w:r>
          </w:p>
          <w:p w:rsidR="00956765" w:rsidRDefault="00956765" w:rsidP="00A1125F">
            <w:pPr>
              <w:ind w:firstLine="105"/>
              <w:rPr>
                <w:rFonts w:ascii="Arial" w:hAnsi="Arial" w:cs="Arial"/>
                <w:lang w:val="en-CA" w:eastAsia="ko-KR"/>
              </w:rPr>
            </w:pPr>
            <w:r>
              <w:rPr>
                <w:rFonts w:ascii="Arial" w:hAnsi="Arial" w:cs="Arial"/>
                <w:lang w:val="en-CA" w:eastAsia="ko-KR"/>
              </w:rPr>
              <w:t xml:space="preserve">    if (y is a palette coded CU)</w:t>
            </w:r>
          </w:p>
          <w:p w:rsidR="00956765" w:rsidRDefault="00956765" w:rsidP="00A1125F">
            <w:pPr>
              <w:ind w:firstLine="105"/>
              <w:rPr>
                <w:rFonts w:ascii="Arial" w:hAnsi="Arial" w:cs="Arial"/>
                <w:lang w:val="en-CA" w:eastAsia="ko-KR"/>
              </w:rPr>
            </w:pPr>
            <w:r>
              <w:rPr>
                <w:rFonts w:ascii="Arial" w:hAnsi="Arial" w:cs="Arial"/>
                <w:lang w:val="en-CA" w:eastAsia="ko-KR"/>
              </w:rPr>
              <w:t xml:space="preserve">      copy palette from y to x[n] </w:t>
            </w:r>
          </w:p>
          <w:p w:rsidR="00956765" w:rsidRDefault="00956765" w:rsidP="00A1125F">
            <w:pPr>
              <w:ind w:firstLine="105"/>
              <w:rPr>
                <w:rFonts w:ascii="Arial" w:hAnsi="Arial" w:cs="Arial"/>
                <w:lang w:val="en-CA" w:eastAsia="ko-KR"/>
              </w:rPr>
            </w:pPr>
            <w:r>
              <w:rPr>
                <w:rFonts w:ascii="Arial" w:hAnsi="Arial" w:cs="Arial"/>
                <w:lang w:val="en-CA" w:eastAsia="ko-KR"/>
              </w:rPr>
              <w:t xml:space="preserve">      decode x[n] as in [</w:t>
            </w:r>
            <w:r w:rsidR="001E7405">
              <w:rPr>
                <w:rFonts w:ascii="Arial" w:hAnsi="Arial" w:cs="Arial"/>
                <w:lang w:val="en-CA" w:eastAsia="ko-KR"/>
              </w:rPr>
              <w:t>1</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 xml:space="preserve">      return</w:t>
            </w:r>
          </w:p>
          <w:p w:rsidR="00956765" w:rsidRDefault="00956765" w:rsidP="00A1125F">
            <w:pPr>
              <w:ind w:firstLine="105"/>
              <w:rPr>
                <w:rFonts w:ascii="Arial" w:hAnsi="Arial" w:cs="Arial"/>
                <w:lang w:val="en-CA" w:eastAsia="ko-KR"/>
              </w:rPr>
            </w:pPr>
            <w:r>
              <w:rPr>
                <w:rFonts w:ascii="Arial" w:hAnsi="Arial" w:cs="Arial"/>
                <w:lang w:val="en-CA" w:eastAsia="ko-KR"/>
              </w:rPr>
              <w:t xml:space="preserve">    else</w:t>
            </w:r>
          </w:p>
          <w:p w:rsidR="00956765" w:rsidRDefault="00956765" w:rsidP="00A1125F">
            <w:pPr>
              <w:ind w:firstLine="105"/>
              <w:rPr>
                <w:rFonts w:ascii="Arial" w:hAnsi="Arial" w:cs="Arial"/>
                <w:lang w:val="en-CA" w:eastAsia="ko-KR"/>
              </w:rPr>
            </w:pPr>
            <w:r>
              <w:rPr>
                <w:rFonts w:ascii="Arial" w:hAnsi="Arial" w:cs="Arial"/>
                <w:lang w:val="en-CA" w:eastAsia="ko-KR"/>
              </w:rPr>
              <w:t xml:space="preserve">      y = </w:t>
            </w:r>
            <w:proofErr w:type="spellStart"/>
            <w:r>
              <w:rPr>
                <w:rFonts w:ascii="Arial" w:hAnsi="Arial" w:cs="Arial"/>
                <w:lang w:val="en-CA" w:eastAsia="ko-KR"/>
              </w:rPr>
              <w:t>getLeftCU</w:t>
            </w:r>
            <w:proofErr w:type="spellEnd"/>
            <w:r>
              <w:rPr>
                <w:rFonts w:ascii="Arial" w:hAnsi="Arial" w:cs="Arial"/>
                <w:lang w:val="en-CA" w:eastAsia="ko-KR"/>
              </w:rPr>
              <w:t>(y)</w:t>
            </w:r>
          </w:p>
          <w:p w:rsidR="00956765" w:rsidRDefault="00956765" w:rsidP="00A1125F">
            <w:pPr>
              <w:ind w:firstLine="105"/>
              <w:rPr>
                <w:rFonts w:ascii="Arial" w:hAnsi="Arial" w:cs="Arial"/>
                <w:lang w:val="en-CA" w:eastAsia="ko-KR"/>
              </w:rPr>
            </w:pPr>
            <w:r>
              <w:rPr>
                <w:rFonts w:ascii="Arial" w:hAnsi="Arial" w:cs="Arial"/>
                <w:lang w:val="en-CA" w:eastAsia="ko-KR"/>
              </w:rPr>
              <w:t xml:space="preserve">    </w:t>
            </w:r>
            <w:proofErr w:type="spellStart"/>
            <w:r>
              <w:rPr>
                <w:rFonts w:ascii="Arial" w:hAnsi="Arial" w:cs="Arial"/>
                <w:lang w:val="en-CA" w:eastAsia="ko-KR"/>
              </w:rPr>
              <w:t>endif</w:t>
            </w:r>
            <w:proofErr w:type="spellEnd"/>
          </w:p>
          <w:p w:rsidR="00956765" w:rsidRDefault="00956765" w:rsidP="00A1125F">
            <w:pPr>
              <w:ind w:firstLine="105"/>
              <w:rPr>
                <w:rFonts w:ascii="Arial" w:hAnsi="Arial" w:cs="Arial"/>
                <w:lang w:val="en-CA" w:eastAsia="ko-KR"/>
              </w:rPr>
            </w:pPr>
            <w:r>
              <w:rPr>
                <w:rFonts w:ascii="Arial" w:hAnsi="Arial" w:cs="Arial"/>
                <w:lang w:val="en-CA" w:eastAsia="ko-KR"/>
              </w:rPr>
              <w:t xml:space="preserve">  </w:t>
            </w:r>
            <w:proofErr w:type="spellStart"/>
            <w:r>
              <w:rPr>
                <w:rFonts w:ascii="Arial" w:hAnsi="Arial" w:cs="Arial"/>
                <w:lang w:val="en-CA" w:eastAsia="ko-KR"/>
              </w:rPr>
              <w:t>endwhile</w:t>
            </w:r>
            <w:proofErr w:type="spellEnd"/>
          </w:p>
          <w:p w:rsidR="00956765" w:rsidRDefault="00956765" w:rsidP="00A1125F">
            <w:pPr>
              <w:ind w:firstLine="105"/>
              <w:rPr>
                <w:rFonts w:ascii="Arial" w:hAnsi="Arial" w:cs="Arial"/>
                <w:lang w:val="en-CA" w:eastAsia="ko-KR"/>
              </w:rPr>
            </w:pPr>
            <w:proofErr w:type="spellStart"/>
            <w:r>
              <w:rPr>
                <w:rFonts w:ascii="Arial" w:hAnsi="Arial" w:cs="Arial"/>
                <w:lang w:val="en-CA" w:eastAsia="ko-KR"/>
              </w:rPr>
              <w:t>endif</w:t>
            </w:r>
            <w:proofErr w:type="spellEnd"/>
          </w:p>
          <w:p w:rsidR="00956765" w:rsidRDefault="00956765" w:rsidP="00A1125F">
            <w:pPr>
              <w:rPr>
                <w:rFonts w:ascii="Arial" w:hAnsi="Arial" w:cs="Arial"/>
                <w:lang w:val="en-CA" w:eastAsia="ko-KR"/>
              </w:rPr>
            </w:pPr>
            <w:r>
              <w:rPr>
                <w:rFonts w:ascii="Arial" w:hAnsi="Arial" w:cs="Arial"/>
                <w:lang w:val="en-CA" w:eastAsia="ko-KR"/>
              </w:rPr>
              <w:t>end</w:t>
            </w:r>
          </w:p>
        </w:tc>
      </w:tr>
    </w:tbl>
    <w:p w:rsidR="00956765" w:rsidRDefault="00956765" w:rsidP="00956765">
      <w:pPr>
        <w:ind w:left="360"/>
        <w:rPr>
          <w:b/>
          <w:bCs/>
          <w:iCs/>
          <w:sz w:val="24"/>
          <w:szCs w:val="24"/>
          <w:u w:val="single"/>
          <w:lang w:val="en-CA"/>
        </w:rPr>
      </w:pPr>
    </w:p>
    <w:p w:rsidR="00956765" w:rsidRPr="001B647A" w:rsidRDefault="00956765" w:rsidP="00956765">
      <w:pPr>
        <w:ind w:left="360"/>
        <w:rPr>
          <w:b/>
          <w:bCs/>
          <w:iCs/>
          <w:sz w:val="24"/>
          <w:szCs w:val="24"/>
          <w:u w:val="single"/>
          <w:lang w:val="en-CA"/>
        </w:rPr>
      </w:pPr>
    </w:p>
    <w:p w:rsidR="00CE3256" w:rsidRDefault="00CE3256" w:rsidP="00956765">
      <w:pPr>
        <w:rPr>
          <w:b/>
          <w:bCs/>
          <w:iCs/>
          <w:sz w:val="24"/>
          <w:szCs w:val="24"/>
          <w:u w:val="single"/>
        </w:rPr>
      </w:pPr>
    </w:p>
    <w:p w:rsidR="00CE3256" w:rsidRDefault="00CE3256" w:rsidP="00956765">
      <w:pPr>
        <w:rPr>
          <w:b/>
          <w:bCs/>
          <w:iCs/>
          <w:sz w:val="24"/>
          <w:szCs w:val="24"/>
          <w:u w:val="single"/>
        </w:rPr>
      </w:pPr>
    </w:p>
    <w:p w:rsidR="00CE3256" w:rsidRDefault="00CE3256" w:rsidP="00956765">
      <w:pPr>
        <w:rPr>
          <w:b/>
          <w:bCs/>
          <w:iCs/>
          <w:sz w:val="24"/>
          <w:szCs w:val="24"/>
          <w:u w:val="single"/>
        </w:rPr>
      </w:pPr>
    </w:p>
    <w:p w:rsidR="00956765" w:rsidRDefault="00956765" w:rsidP="00956765">
      <w:pPr>
        <w:rPr>
          <w:b/>
          <w:bCs/>
          <w:iCs/>
          <w:sz w:val="24"/>
          <w:szCs w:val="24"/>
          <w:u w:val="single"/>
        </w:rPr>
      </w:pPr>
      <w:r>
        <w:rPr>
          <w:b/>
          <w:bCs/>
          <w:iCs/>
          <w:sz w:val="24"/>
          <w:szCs w:val="24"/>
          <w:u w:val="single"/>
        </w:rPr>
        <w:lastRenderedPageBreak/>
        <w:t>2.2 SchemeA.2: Predicting Palette from Left CU which resides in the same LCU and left LCU</w:t>
      </w:r>
    </w:p>
    <w:p w:rsidR="00956765" w:rsidRDefault="00956765" w:rsidP="00956765">
      <w:pPr>
        <w:ind w:left="360"/>
        <w:rPr>
          <w:b/>
          <w:bCs/>
          <w:iCs/>
          <w:sz w:val="24"/>
          <w:szCs w:val="24"/>
          <w:u w:val="single"/>
        </w:rPr>
      </w:pPr>
    </w:p>
    <w:p w:rsidR="00956765" w:rsidRPr="00956765" w:rsidRDefault="00956765" w:rsidP="00956765">
      <w:pPr>
        <w:rPr>
          <w:szCs w:val="22"/>
          <w:lang w:val="en-CA" w:eastAsia="ko-KR"/>
        </w:rPr>
      </w:pPr>
      <w:r w:rsidRPr="00956765">
        <w:rPr>
          <w:szCs w:val="22"/>
          <w:lang w:val="en-CA" w:eastAsia="ko-KR"/>
        </w:rPr>
        <w:t>In Scheme A.1, the CUs on the left boundary can never be predicted. In order to fully utilize the benefit of Scheme A, CUs coded as palette coding in left LCU would also be considered. An example of</w:t>
      </w:r>
      <w:r>
        <w:rPr>
          <w:szCs w:val="22"/>
          <w:lang w:val="en-CA" w:eastAsia="ko-KR"/>
        </w:rPr>
        <w:t xml:space="preserve"> Scheme A.2 is shown in Figure 2</w:t>
      </w:r>
      <w:r w:rsidRPr="00956765">
        <w:rPr>
          <w:szCs w:val="22"/>
          <w:lang w:val="en-CA" w:eastAsia="ko-KR"/>
        </w:rPr>
        <w:t>. If there is no CU coded by palette coding, x[n] will compute its own palette as the same as it does in Scheme A.1. Table 2 shows the scheme in an algorithmic form for both the encoder, and decoder.</w:t>
      </w:r>
    </w:p>
    <w:p w:rsidR="00956765" w:rsidRDefault="00956765" w:rsidP="00956765">
      <w:pPr>
        <w:ind w:left="360"/>
        <w:rPr>
          <w:iCs/>
          <w:sz w:val="24"/>
          <w:szCs w:val="24"/>
        </w:rPr>
      </w:pPr>
    </w:p>
    <w:p w:rsidR="00956765" w:rsidRDefault="00956765" w:rsidP="00956765">
      <w:pPr>
        <w:ind w:left="360"/>
        <w:rPr>
          <w:iCs/>
          <w:sz w:val="24"/>
          <w:szCs w:val="24"/>
        </w:rPr>
      </w:pPr>
    </w:p>
    <w:p w:rsidR="00956765" w:rsidRDefault="00956765" w:rsidP="00956765">
      <w:pPr>
        <w:ind w:left="360"/>
        <w:jc w:val="center"/>
        <w:rPr>
          <w:iCs/>
          <w:sz w:val="24"/>
          <w:szCs w:val="24"/>
          <w:lang w:val="en-CA"/>
        </w:rPr>
      </w:pPr>
      <w:r>
        <w:rPr>
          <w:iCs/>
          <w:noProof/>
          <w:sz w:val="24"/>
          <w:szCs w:val="24"/>
          <w:lang w:eastAsia="ko-KR"/>
        </w:rPr>
        <w:drawing>
          <wp:inline distT="0" distB="0" distL="0" distR="0" wp14:anchorId="1B87152E" wp14:editId="28445570">
            <wp:extent cx="2157095" cy="17316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57095" cy="1731645"/>
                    </a:xfrm>
                    <a:prstGeom prst="rect">
                      <a:avLst/>
                    </a:prstGeom>
                    <a:noFill/>
                  </pic:spPr>
                </pic:pic>
              </a:graphicData>
            </a:graphic>
          </wp:inline>
        </w:drawing>
      </w:r>
    </w:p>
    <w:p w:rsidR="00956765" w:rsidRPr="00731F61" w:rsidRDefault="00956765" w:rsidP="00956765">
      <w:pPr>
        <w:ind w:left="360"/>
        <w:jc w:val="center"/>
        <w:rPr>
          <w:iCs/>
          <w:sz w:val="24"/>
          <w:szCs w:val="24"/>
          <w:lang w:val="en-CA"/>
        </w:rPr>
      </w:pPr>
    </w:p>
    <w:p w:rsidR="00956765" w:rsidRPr="00D10DD2" w:rsidRDefault="00956765" w:rsidP="00956765">
      <w:pPr>
        <w:ind w:left="360"/>
        <w:jc w:val="center"/>
        <w:rPr>
          <w:b/>
          <w:iCs/>
          <w:sz w:val="24"/>
          <w:szCs w:val="24"/>
          <w:lang w:val="en-CA"/>
        </w:rPr>
      </w:pPr>
      <w:r>
        <w:rPr>
          <w:b/>
          <w:iCs/>
          <w:sz w:val="24"/>
          <w:szCs w:val="24"/>
          <w:lang w:val="en-CA"/>
        </w:rPr>
        <w:t>Figure 2: Reuse left Palette in left LCU</w:t>
      </w:r>
      <w:r>
        <w:rPr>
          <w:iCs/>
          <w:sz w:val="24"/>
          <w:szCs w:val="24"/>
          <w:lang w:val="en-CA"/>
        </w:rPr>
        <w:t xml:space="preserve"> </w:t>
      </w:r>
    </w:p>
    <w:p w:rsidR="00956765" w:rsidRPr="00DB2692" w:rsidRDefault="00956765" w:rsidP="00956765">
      <w:pPr>
        <w:ind w:left="360"/>
        <w:rPr>
          <w:iCs/>
          <w:sz w:val="24"/>
          <w:szCs w:val="24"/>
          <w:lang w:val="en-CA"/>
        </w:rPr>
      </w:pPr>
    </w:p>
    <w:p w:rsidR="00956765" w:rsidRPr="00422B32" w:rsidRDefault="00956765" w:rsidP="00956765">
      <w:pPr>
        <w:jc w:val="center"/>
        <w:rPr>
          <w:b/>
          <w:lang w:val="en-CA" w:eastAsia="ko-KR"/>
        </w:rPr>
      </w:pPr>
      <w:r w:rsidRPr="004E71C6">
        <w:rPr>
          <w:b/>
          <w:lang w:val="en-CA" w:eastAsia="ko-KR"/>
        </w:rPr>
        <w:t xml:space="preserve">Table </w:t>
      </w:r>
      <w:r>
        <w:rPr>
          <w:b/>
          <w:lang w:val="en-CA" w:eastAsia="ko-KR"/>
        </w:rPr>
        <w:t>2</w:t>
      </w:r>
      <w:r w:rsidRPr="008E45DF">
        <w:rPr>
          <w:b/>
          <w:lang w:val="en-CA" w:eastAsia="ko-KR"/>
        </w:rPr>
        <w:t>:</w:t>
      </w:r>
      <w:r w:rsidRPr="00422B32">
        <w:rPr>
          <w:b/>
          <w:lang w:val="en-CA" w:eastAsia="ko-KR"/>
        </w:rPr>
        <w:t xml:space="preserve"> </w:t>
      </w:r>
      <w:r>
        <w:rPr>
          <w:b/>
          <w:lang w:val="en-CA" w:eastAsia="ko-KR"/>
        </w:rPr>
        <w:t>Palette Prediction from Left CU in LCU and left LCU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8"/>
      </w:tblGrid>
      <w:tr w:rsidR="00956765" w:rsidRPr="00474ACE" w:rsidTr="00A1125F">
        <w:trPr>
          <w:jc w:val="center"/>
        </w:trPr>
        <w:tc>
          <w:tcPr>
            <w:tcW w:w="8838" w:type="dxa"/>
            <w:shd w:val="clear" w:color="auto" w:fill="auto"/>
          </w:tcPr>
          <w:p w:rsidR="00956765" w:rsidRPr="00DD233C" w:rsidRDefault="00956765" w:rsidP="00A1125F">
            <w:pPr>
              <w:rPr>
                <w:rFonts w:ascii="Arial" w:hAnsi="Arial" w:cs="Arial"/>
                <w:b/>
                <w:lang w:val="en-CA" w:eastAsia="ko-KR"/>
              </w:rPr>
            </w:pPr>
            <w:r w:rsidRPr="00DD233C">
              <w:rPr>
                <w:rFonts w:ascii="Arial" w:hAnsi="Arial" w:cs="Arial"/>
                <w:b/>
                <w:lang w:val="en-CA" w:eastAsia="ko-KR"/>
              </w:rPr>
              <w:t xml:space="preserve">Encoder </w:t>
            </w:r>
          </w:p>
          <w:p w:rsidR="00956765" w:rsidRPr="00422B32" w:rsidRDefault="00956765" w:rsidP="00A1125F">
            <w:pPr>
              <w:rPr>
                <w:rFonts w:ascii="Arial" w:hAnsi="Arial" w:cs="Arial"/>
                <w:lang w:val="en-CA" w:eastAsia="ko-KR"/>
              </w:rPr>
            </w:pPr>
            <w:r>
              <w:rPr>
                <w:rFonts w:ascii="Arial" w:hAnsi="Arial" w:cs="Arial"/>
                <w:lang w:val="en-CA" w:eastAsia="ko-KR"/>
              </w:rPr>
              <w:t>Given a coding unit x[n]:</w:t>
            </w:r>
          </w:p>
          <w:p w:rsidR="00956765" w:rsidRDefault="00956765" w:rsidP="00A1125F">
            <w:pPr>
              <w:ind w:firstLine="105"/>
              <w:rPr>
                <w:rFonts w:ascii="Arial" w:hAnsi="Arial" w:cs="Arial"/>
                <w:lang w:val="en-CA" w:eastAsia="ko-KR"/>
              </w:rPr>
            </w:pPr>
            <w:r>
              <w:rPr>
                <w:rFonts w:ascii="Arial" w:hAnsi="Arial" w:cs="Arial"/>
                <w:lang w:val="en-CA" w:eastAsia="ko-KR"/>
              </w:rPr>
              <w:t xml:space="preserve">y = </w:t>
            </w:r>
            <w:proofErr w:type="spellStart"/>
            <w:r>
              <w:rPr>
                <w:rFonts w:ascii="Arial" w:hAnsi="Arial" w:cs="Arial"/>
                <w:lang w:val="en-CA" w:eastAsia="ko-KR"/>
              </w:rPr>
              <w:t>getLeftCU</w:t>
            </w:r>
            <w:proofErr w:type="spellEnd"/>
            <w:r>
              <w:rPr>
                <w:rFonts w:ascii="Arial" w:hAnsi="Arial" w:cs="Arial"/>
                <w:lang w:val="en-CA" w:eastAsia="ko-KR"/>
              </w:rPr>
              <w:t>( x[n] )</w:t>
            </w:r>
          </w:p>
          <w:p w:rsidR="00956765" w:rsidRDefault="00956765" w:rsidP="00A1125F">
            <w:pPr>
              <w:ind w:firstLine="105"/>
              <w:rPr>
                <w:rFonts w:ascii="Arial" w:hAnsi="Arial" w:cs="Arial"/>
                <w:lang w:val="en-CA" w:eastAsia="ko-KR"/>
              </w:rPr>
            </w:pPr>
            <w:r>
              <w:rPr>
                <w:rFonts w:ascii="Arial" w:hAnsi="Arial" w:cs="Arial"/>
                <w:lang w:val="en-CA" w:eastAsia="ko-KR"/>
              </w:rPr>
              <w:t>while (y is a valid CU and y is in the same LCU as x[n] or y is in the left LCU of x[n])</w:t>
            </w:r>
          </w:p>
          <w:p w:rsidR="00956765" w:rsidRDefault="00956765" w:rsidP="00A1125F">
            <w:pPr>
              <w:ind w:firstLine="105"/>
              <w:rPr>
                <w:rFonts w:ascii="Arial" w:hAnsi="Arial" w:cs="Arial"/>
                <w:lang w:val="en-CA" w:eastAsia="ko-KR"/>
              </w:rPr>
            </w:pPr>
            <w:r>
              <w:rPr>
                <w:rFonts w:ascii="Arial" w:hAnsi="Arial" w:cs="Arial"/>
                <w:lang w:val="en-CA" w:eastAsia="ko-KR"/>
              </w:rPr>
              <w:t xml:space="preserve">  if (y is a palette coded CU)</w:t>
            </w:r>
          </w:p>
          <w:p w:rsidR="00956765" w:rsidRDefault="00956765" w:rsidP="00A1125F">
            <w:pPr>
              <w:ind w:firstLine="105"/>
              <w:rPr>
                <w:rFonts w:ascii="Arial" w:hAnsi="Arial" w:cs="Arial"/>
                <w:lang w:val="en-CA" w:eastAsia="ko-KR"/>
              </w:rPr>
            </w:pPr>
            <w:r>
              <w:rPr>
                <w:rFonts w:ascii="Arial" w:hAnsi="Arial" w:cs="Arial"/>
                <w:lang w:val="en-CA" w:eastAsia="ko-KR"/>
              </w:rPr>
              <w:t xml:space="preserve">    encode 1 for indicating there is a prediction</w:t>
            </w:r>
          </w:p>
          <w:p w:rsidR="00956765" w:rsidRDefault="00956765" w:rsidP="00A1125F">
            <w:pPr>
              <w:ind w:firstLine="105"/>
              <w:rPr>
                <w:rFonts w:ascii="Arial" w:hAnsi="Arial" w:cs="Arial"/>
                <w:lang w:val="en-CA" w:eastAsia="ko-KR"/>
              </w:rPr>
            </w:pPr>
            <w:r>
              <w:rPr>
                <w:rFonts w:ascii="Arial" w:hAnsi="Arial" w:cs="Arial"/>
                <w:lang w:val="en-CA" w:eastAsia="ko-KR"/>
              </w:rPr>
              <w:t xml:space="preserve">    copy palette from y to x[n] </w:t>
            </w:r>
          </w:p>
          <w:p w:rsidR="00956765" w:rsidRDefault="00956765" w:rsidP="00A1125F">
            <w:pPr>
              <w:ind w:firstLine="105"/>
              <w:rPr>
                <w:rFonts w:ascii="Arial" w:hAnsi="Arial" w:cs="Arial"/>
                <w:lang w:val="en-CA" w:eastAsia="ko-KR"/>
              </w:rPr>
            </w:pPr>
            <w:r>
              <w:rPr>
                <w:rFonts w:ascii="Arial" w:hAnsi="Arial" w:cs="Arial"/>
                <w:lang w:val="en-CA" w:eastAsia="ko-KR"/>
              </w:rPr>
              <w:t xml:space="preserve">    do palette coding for x[n] as in [</w:t>
            </w:r>
            <w:r w:rsidR="00566555">
              <w:rPr>
                <w:rFonts w:ascii="Arial" w:hAnsi="Arial" w:cs="Arial"/>
                <w:lang w:val="en-CA" w:eastAsia="ko-KR"/>
              </w:rPr>
              <w:t>3</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 xml:space="preserve">    return</w:t>
            </w:r>
          </w:p>
          <w:p w:rsidR="00956765" w:rsidRDefault="00956765" w:rsidP="00A1125F">
            <w:pPr>
              <w:ind w:firstLine="105"/>
              <w:rPr>
                <w:rFonts w:ascii="Arial" w:hAnsi="Arial" w:cs="Arial"/>
                <w:lang w:val="en-CA" w:eastAsia="ko-KR"/>
              </w:rPr>
            </w:pPr>
            <w:r>
              <w:rPr>
                <w:rFonts w:ascii="Arial" w:hAnsi="Arial" w:cs="Arial"/>
                <w:lang w:val="en-CA" w:eastAsia="ko-KR"/>
              </w:rPr>
              <w:t xml:space="preserve">  else</w:t>
            </w:r>
          </w:p>
          <w:p w:rsidR="00956765" w:rsidRDefault="00956765" w:rsidP="00A1125F">
            <w:pPr>
              <w:ind w:firstLine="105"/>
              <w:rPr>
                <w:rFonts w:ascii="Arial" w:hAnsi="Arial" w:cs="Arial"/>
                <w:lang w:val="en-CA" w:eastAsia="ko-KR"/>
              </w:rPr>
            </w:pPr>
            <w:r>
              <w:rPr>
                <w:rFonts w:ascii="Arial" w:hAnsi="Arial" w:cs="Arial"/>
                <w:lang w:val="en-CA" w:eastAsia="ko-KR"/>
              </w:rPr>
              <w:t xml:space="preserve">    y = </w:t>
            </w:r>
            <w:proofErr w:type="spellStart"/>
            <w:r>
              <w:rPr>
                <w:rFonts w:ascii="Arial" w:hAnsi="Arial" w:cs="Arial"/>
                <w:lang w:val="en-CA" w:eastAsia="ko-KR"/>
              </w:rPr>
              <w:t>getLeftCU</w:t>
            </w:r>
            <w:proofErr w:type="spellEnd"/>
            <w:r>
              <w:rPr>
                <w:rFonts w:ascii="Arial" w:hAnsi="Arial" w:cs="Arial"/>
                <w:lang w:val="en-CA" w:eastAsia="ko-KR"/>
              </w:rPr>
              <w:t>(y)</w:t>
            </w:r>
          </w:p>
          <w:p w:rsidR="00956765" w:rsidRDefault="00956765" w:rsidP="00A1125F">
            <w:pPr>
              <w:ind w:firstLine="105"/>
              <w:rPr>
                <w:rFonts w:ascii="Arial" w:hAnsi="Arial" w:cs="Arial"/>
                <w:lang w:val="en-CA" w:eastAsia="ko-KR"/>
              </w:rPr>
            </w:pPr>
            <w:r>
              <w:rPr>
                <w:rFonts w:ascii="Arial" w:hAnsi="Arial" w:cs="Arial"/>
                <w:lang w:val="en-CA" w:eastAsia="ko-KR"/>
              </w:rPr>
              <w:t xml:space="preserve">  </w:t>
            </w:r>
            <w:proofErr w:type="spellStart"/>
            <w:r>
              <w:rPr>
                <w:rFonts w:ascii="Arial" w:hAnsi="Arial" w:cs="Arial"/>
                <w:lang w:val="en-CA" w:eastAsia="ko-KR"/>
              </w:rPr>
              <w:t>endif</w:t>
            </w:r>
            <w:proofErr w:type="spellEnd"/>
          </w:p>
          <w:p w:rsidR="00956765" w:rsidRDefault="00956765" w:rsidP="00A1125F">
            <w:pPr>
              <w:ind w:firstLine="105"/>
              <w:rPr>
                <w:rFonts w:ascii="Arial" w:hAnsi="Arial" w:cs="Arial"/>
                <w:lang w:val="en-CA" w:eastAsia="ko-KR"/>
              </w:rPr>
            </w:pPr>
            <w:proofErr w:type="spellStart"/>
            <w:r>
              <w:rPr>
                <w:rFonts w:ascii="Arial" w:hAnsi="Arial" w:cs="Arial"/>
                <w:lang w:val="en-CA" w:eastAsia="ko-KR"/>
              </w:rPr>
              <w:t>endwhile</w:t>
            </w:r>
            <w:proofErr w:type="spellEnd"/>
          </w:p>
          <w:p w:rsidR="00956765" w:rsidRDefault="00956765" w:rsidP="00A1125F">
            <w:pPr>
              <w:ind w:firstLine="105"/>
              <w:rPr>
                <w:rFonts w:ascii="Arial" w:hAnsi="Arial" w:cs="Arial"/>
                <w:lang w:val="en-CA" w:eastAsia="ko-KR"/>
              </w:rPr>
            </w:pPr>
            <w:r>
              <w:rPr>
                <w:rFonts w:ascii="Arial" w:hAnsi="Arial" w:cs="Arial"/>
                <w:lang w:val="en-CA" w:eastAsia="ko-KR"/>
              </w:rPr>
              <w:lastRenderedPageBreak/>
              <w:t>encode 0 for indicating there isn’t a prediction</w:t>
            </w:r>
          </w:p>
          <w:p w:rsidR="00956765" w:rsidRDefault="00956765" w:rsidP="00A1125F">
            <w:pPr>
              <w:ind w:firstLine="105"/>
              <w:rPr>
                <w:rFonts w:ascii="Arial" w:hAnsi="Arial" w:cs="Arial"/>
                <w:lang w:val="en-CA" w:eastAsia="ko-KR"/>
              </w:rPr>
            </w:pPr>
            <w:r>
              <w:rPr>
                <w:rFonts w:ascii="Arial" w:hAnsi="Arial" w:cs="Arial"/>
                <w:lang w:val="en-CA" w:eastAsia="ko-KR"/>
              </w:rPr>
              <w:t>compute palette of x[n] as in [</w:t>
            </w:r>
            <w:r w:rsidR="00566555">
              <w:rPr>
                <w:rFonts w:ascii="Arial" w:hAnsi="Arial" w:cs="Arial"/>
                <w:lang w:val="en-CA" w:eastAsia="ko-KR"/>
              </w:rPr>
              <w:t>3</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encode palette of x[n] as in [</w:t>
            </w:r>
            <w:r w:rsidR="00566555">
              <w:rPr>
                <w:rFonts w:ascii="Arial" w:hAnsi="Arial" w:cs="Arial"/>
                <w:lang w:val="en-CA" w:eastAsia="ko-KR"/>
              </w:rPr>
              <w:t>3</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do palette coding for x[n] as in [</w:t>
            </w:r>
            <w:r w:rsidR="00566555">
              <w:rPr>
                <w:rFonts w:ascii="Arial" w:hAnsi="Arial" w:cs="Arial"/>
                <w:lang w:val="en-CA" w:eastAsia="ko-KR"/>
              </w:rPr>
              <w:t>3</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return</w:t>
            </w:r>
          </w:p>
          <w:p w:rsidR="00956765" w:rsidRPr="00DD233C" w:rsidRDefault="00956765" w:rsidP="00A1125F">
            <w:pPr>
              <w:rPr>
                <w:rFonts w:ascii="Arial" w:hAnsi="Arial" w:cs="Arial"/>
                <w:lang w:val="en-CA" w:eastAsia="ko-KR"/>
              </w:rPr>
            </w:pPr>
            <w:r>
              <w:rPr>
                <w:rFonts w:ascii="Arial" w:hAnsi="Arial" w:cs="Arial"/>
                <w:lang w:val="en-CA" w:eastAsia="ko-KR"/>
              </w:rPr>
              <w:t>end</w:t>
            </w:r>
          </w:p>
        </w:tc>
      </w:tr>
      <w:tr w:rsidR="00956765" w:rsidRPr="00474ACE" w:rsidTr="00A1125F">
        <w:trPr>
          <w:jc w:val="center"/>
        </w:trPr>
        <w:tc>
          <w:tcPr>
            <w:tcW w:w="8838" w:type="dxa"/>
            <w:shd w:val="clear" w:color="auto" w:fill="auto"/>
          </w:tcPr>
          <w:p w:rsidR="00956765" w:rsidRPr="00446325" w:rsidRDefault="00956765" w:rsidP="00A1125F">
            <w:pPr>
              <w:rPr>
                <w:rFonts w:ascii="Arial" w:hAnsi="Arial" w:cs="Arial"/>
                <w:b/>
                <w:lang w:val="en-CA" w:eastAsia="ko-KR"/>
              </w:rPr>
            </w:pPr>
            <w:r w:rsidRPr="00446325">
              <w:rPr>
                <w:rFonts w:ascii="Arial" w:hAnsi="Arial" w:cs="Arial"/>
                <w:b/>
                <w:lang w:val="en-CA" w:eastAsia="ko-KR"/>
              </w:rPr>
              <w:lastRenderedPageBreak/>
              <w:t>Decoder</w:t>
            </w:r>
          </w:p>
          <w:p w:rsidR="00956765" w:rsidRDefault="00956765" w:rsidP="00A1125F">
            <w:pPr>
              <w:rPr>
                <w:rFonts w:ascii="Arial" w:hAnsi="Arial" w:cs="Arial"/>
                <w:lang w:val="en-CA" w:eastAsia="ko-KR"/>
              </w:rPr>
            </w:pPr>
            <w:r>
              <w:rPr>
                <w:rFonts w:ascii="Arial" w:hAnsi="Arial" w:cs="Arial"/>
                <w:lang w:val="en-CA" w:eastAsia="ko-KR"/>
              </w:rPr>
              <w:t>Given a coding unit x[n]</w:t>
            </w:r>
          </w:p>
          <w:p w:rsidR="00956765" w:rsidRDefault="00956765" w:rsidP="00A1125F">
            <w:pPr>
              <w:ind w:firstLine="105"/>
              <w:rPr>
                <w:rFonts w:ascii="Arial" w:hAnsi="Arial" w:cs="Arial"/>
                <w:lang w:val="en-CA" w:eastAsia="ko-KR"/>
              </w:rPr>
            </w:pPr>
            <w:r>
              <w:rPr>
                <w:rFonts w:ascii="Arial" w:hAnsi="Arial" w:cs="Arial"/>
                <w:lang w:val="en-CA" w:eastAsia="ko-KR"/>
              </w:rPr>
              <w:t xml:space="preserve">read 1 bit </w:t>
            </w:r>
          </w:p>
          <w:p w:rsidR="00956765" w:rsidRDefault="00956765" w:rsidP="00A1125F">
            <w:pPr>
              <w:ind w:firstLine="105"/>
              <w:rPr>
                <w:rFonts w:ascii="Arial" w:hAnsi="Arial" w:cs="Arial"/>
                <w:lang w:val="en-CA" w:eastAsia="ko-KR"/>
              </w:rPr>
            </w:pPr>
            <w:r>
              <w:rPr>
                <w:rFonts w:ascii="Arial" w:hAnsi="Arial" w:cs="Arial"/>
                <w:lang w:val="en-CA" w:eastAsia="ko-KR"/>
              </w:rPr>
              <w:t>if bit is 0</w:t>
            </w:r>
          </w:p>
          <w:p w:rsidR="00956765" w:rsidRDefault="00956765" w:rsidP="00A1125F">
            <w:pPr>
              <w:ind w:firstLine="105"/>
              <w:rPr>
                <w:rFonts w:ascii="Arial" w:hAnsi="Arial" w:cs="Arial"/>
                <w:lang w:val="en-CA" w:eastAsia="ko-KR"/>
              </w:rPr>
            </w:pPr>
            <w:r>
              <w:rPr>
                <w:rFonts w:ascii="Arial" w:hAnsi="Arial" w:cs="Arial"/>
                <w:lang w:val="en-CA" w:eastAsia="ko-KR"/>
              </w:rPr>
              <w:t xml:space="preserve">  decode palette of x[n] as in [</w:t>
            </w:r>
            <w:r w:rsidR="00566555">
              <w:rPr>
                <w:rFonts w:ascii="Arial" w:hAnsi="Arial" w:cs="Arial"/>
                <w:lang w:val="en-CA" w:eastAsia="ko-KR"/>
              </w:rPr>
              <w:t>3</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 xml:space="preserve">  decode x[n] as in [</w:t>
            </w:r>
            <w:r w:rsidR="00566555">
              <w:rPr>
                <w:rFonts w:ascii="Arial" w:hAnsi="Arial" w:cs="Arial"/>
                <w:lang w:val="en-CA" w:eastAsia="ko-KR"/>
              </w:rPr>
              <w:t>3</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 xml:space="preserve">  return</w:t>
            </w:r>
          </w:p>
          <w:p w:rsidR="00956765" w:rsidRDefault="00956765" w:rsidP="00A1125F">
            <w:pPr>
              <w:ind w:firstLine="105"/>
              <w:rPr>
                <w:rFonts w:ascii="Arial" w:hAnsi="Arial" w:cs="Arial"/>
                <w:lang w:val="en-CA" w:eastAsia="ko-KR"/>
              </w:rPr>
            </w:pPr>
            <w:r>
              <w:rPr>
                <w:rFonts w:ascii="Arial" w:hAnsi="Arial" w:cs="Arial"/>
                <w:lang w:val="en-CA" w:eastAsia="ko-KR"/>
              </w:rPr>
              <w:t>else</w:t>
            </w:r>
          </w:p>
          <w:p w:rsidR="00956765" w:rsidRDefault="00956765" w:rsidP="00A1125F">
            <w:pPr>
              <w:ind w:firstLine="105"/>
              <w:rPr>
                <w:rFonts w:ascii="Arial" w:hAnsi="Arial" w:cs="Arial"/>
                <w:lang w:val="en-CA" w:eastAsia="ko-KR"/>
              </w:rPr>
            </w:pPr>
            <w:r>
              <w:rPr>
                <w:rFonts w:ascii="Arial" w:hAnsi="Arial" w:cs="Arial"/>
                <w:lang w:val="en-CA" w:eastAsia="ko-KR"/>
              </w:rPr>
              <w:t xml:space="preserve">  y = </w:t>
            </w:r>
            <w:proofErr w:type="spellStart"/>
            <w:r>
              <w:rPr>
                <w:rFonts w:ascii="Arial" w:hAnsi="Arial" w:cs="Arial"/>
                <w:lang w:val="en-CA" w:eastAsia="ko-KR"/>
              </w:rPr>
              <w:t>getLeftCU</w:t>
            </w:r>
            <w:proofErr w:type="spellEnd"/>
            <w:r>
              <w:rPr>
                <w:rFonts w:ascii="Arial" w:hAnsi="Arial" w:cs="Arial"/>
                <w:lang w:val="en-CA" w:eastAsia="ko-KR"/>
              </w:rPr>
              <w:t xml:space="preserve">( x[n] )  </w:t>
            </w:r>
          </w:p>
          <w:p w:rsidR="00956765" w:rsidRDefault="00956765" w:rsidP="00A1125F">
            <w:pPr>
              <w:ind w:firstLine="105"/>
              <w:rPr>
                <w:rFonts w:ascii="Arial" w:hAnsi="Arial" w:cs="Arial"/>
                <w:lang w:val="en-CA" w:eastAsia="ko-KR"/>
              </w:rPr>
            </w:pPr>
            <w:r>
              <w:rPr>
                <w:rFonts w:ascii="Arial" w:hAnsi="Arial" w:cs="Arial"/>
                <w:lang w:val="en-CA" w:eastAsia="ko-KR"/>
              </w:rPr>
              <w:t xml:space="preserve">  while (y is a valid CU and y is in the same LCU as x[n] or y is in the left LCU of x[n])</w:t>
            </w:r>
          </w:p>
          <w:p w:rsidR="00956765" w:rsidRDefault="00956765" w:rsidP="00A1125F">
            <w:pPr>
              <w:ind w:firstLine="105"/>
              <w:rPr>
                <w:rFonts w:ascii="Arial" w:hAnsi="Arial" w:cs="Arial"/>
                <w:lang w:val="en-CA" w:eastAsia="ko-KR"/>
              </w:rPr>
            </w:pPr>
            <w:r>
              <w:rPr>
                <w:rFonts w:ascii="Arial" w:hAnsi="Arial" w:cs="Arial"/>
                <w:lang w:val="en-CA" w:eastAsia="ko-KR"/>
              </w:rPr>
              <w:t xml:space="preserve">    if (y is a palette coded CU)</w:t>
            </w:r>
          </w:p>
          <w:p w:rsidR="00956765" w:rsidRDefault="00956765" w:rsidP="00A1125F">
            <w:pPr>
              <w:ind w:firstLine="105"/>
              <w:rPr>
                <w:rFonts w:ascii="Arial" w:hAnsi="Arial" w:cs="Arial"/>
                <w:lang w:val="en-CA" w:eastAsia="ko-KR"/>
              </w:rPr>
            </w:pPr>
            <w:r>
              <w:rPr>
                <w:rFonts w:ascii="Arial" w:hAnsi="Arial" w:cs="Arial"/>
                <w:lang w:val="en-CA" w:eastAsia="ko-KR"/>
              </w:rPr>
              <w:t xml:space="preserve">      copy palette from y to x[n] </w:t>
            </w:r>
          </w:p>
          <w:p w:rsidR="00956765" w:rsidRDefault="00956765" w:rsidP="00A1125F">
            <w:pPr>
              <w:ind w:firstLine="105"/>
              <w:rPr>
                <w:rFonts w:ascii="Arial" w:hAnsi="Arial" w:cs="Arial"/>
                <w:lang w:val="en-CA" w:eastAsia="ko-KR"/>
              </w:rPr>
            </w:pPr>
            <w:r>
              <w:rPr>
                <w:rFonts w:ascii="Arial" w:hAnsi="Arial" w:cs="Arial"/>
                <w:lang w:val="en-CA" w:eastAsia="ko-KR"/>
              </w:rPr>
              <w:t xml:space="preserve">      decode x[n] as in [</w:t>
            </w:r>
            <w:r w:rsidR="00566555">
              <w:rPr>
                <w:rFonts w:ascii="Arial" w:hAnsi="Arial" w:cs="Arial"/>
                <w:lang w:val="en-CA" w:eastAsia="ko-KR"/>
              </w:rPr>
              <w:t>3</w:t>
            </w:r>
            <w:r>
              <w:rPr>
                <w:rFonts w:ascii="Arial" w:hAnsi="Arial" w:cs="Arial"/>
                <w:lang w:val="en-CA" w:eastAsia="ko-KR"/>
              </w:rPr>
              <w:t>]</w:t>
            </w:r>
          </w:p>
          <w:p w:rsidR="00956765" w:rsidRDefault="00956765" w:rsidP="00A1125F">
            <w:pPr>
              <w:ind w:firstLine="105"/>
              <w:rPr>
                <w:rFonts w:ascii="Arial" w:hAnsi="Arial" w:cs="Arial"/>
                <w:lang w:val="en-CA" w:eastAsia="ko-KR"/>
              </w:rPr>
            </w:pPr>
            <w:r>
              <w:rPr>
                <w:rFonts w:ascii="Arial" w:hAnsi="Arial" w:cs="Arial"/>
                <w:lang w:val="en-CA" w:eastAsia="ko-KR"/>
              </w:rPr>
              <w:t xml:space="preserve">      return</w:t>
            </w:r>
          </w:p>
          <w:p w:rsidR="00956765" w:rsidRDefault="00956765" w:rsidP="00A1125F">
            <w:pPr>
              <w:ind w:firstLine="105"/>
              <w:rPr>
                <w:rFonts w:ascii="Arial" w:hAnsi="Arial" w:cs="Arial"/>
                <w:lang w:val="en-CA" w:eastAsia="ko-KR"/>
              </w:rPr>
            </w:pPr>
            <w:r>
              <w:rPr>
                <w:rFonts w:ascii="Arial" w:hAnsi="Arial" w:cs="Arial"/>
                <w:lang w:val="en-CA" w:eastAsia="ko-KR"/>
              </w:rPr>
              <w:t xml:space="preserve">    else</w:t>
            </w:r>
          </w:p>
          <w:p w:rsidR="00956765" w:rsidRDefault="00956765" w:rsidP="00A1125F">
            <w:pPr>
              <w:ind w:firstLine="105"/>
              <w:rPr>
                <w:rFonts w:ascii="Arial" w:hAnsi="Arial" w:cs="Arial"/>
                <w:lang w:val="en-CA" w:eastAsia="ko-KR"/>
              </w:rPr>
            </w:pPr>
            <w:r>
              <w:rPr>
                <w:rFonts w:ascii="Arial" w:hAnsi="Arial" w:cs="Arial"/>
                <w:lang w:val="en-CA" w:eastAsia="ko-KR"/>
              </w:rPr>
              <w:t xml:space="preserve">      y = </w:t>
            </w:r>
            <w:proofErr w:type="spellStart"/>
            <w:r>
              <w:rPr>
                <w:rFonts w:ascii="Arial" w:hAnsi="Arial" w:cs="Arial"/>
                <w:lang w:val="en-CA" w:eastAsia="ko-KR"/>
              </w:rPr>
              <w:t>getLeftCU</w:t>
            </w:r>
            <w:proofErr w:type="spellEnd"/>
            <w:r>
              <w:rPr>
                <w:rFonts w:ascii="Arial" w:hAnsi="Arial" w:cs="Arial"/>
                <w:lang w:val="en-CA" w:eastAsia="ko-KR"/>
              </w:rPr>
              <w:t>(y)</w:t>
            </w:r>
          </w:p>
          <w:p w:rsidR="00956765" w:rsidRDefault="00956765" w:rsidP="00A1125F">
            <w:pPr>
              <w:ind w:firstLine="105"/>
              <w:rPr>
                <w:rFonts w:ascii="Arial" w:hAnsi="Arial" w:cs="Arial"/>
                <w:lang w:val="en-CA" w:eastAsia="ko-KR"/>
              </w:rPr>
            </w:pPr>
            <w:r>
              <w:rPr>
                <w:rFonts w:ascii="Arial" w:hAnsi="Arial" w:cs="Arial"/>
                <w:lang w:val="en-CA" w:eastAsia="ko-KR"/>
              </w:rPr>
              <w:t xml:space="preserve">    </w:t>
            </w:r>
            <w:proofErr w:type="spellStart"/>
            <w:r>
              <w:rPr>
                <w:rFonts w:ascii="Arial" w:hAnsi="Arial" w:cs="Arial"/>
                <w:lang w:val="en-CA" w:eastAsia="ko-KR"/>
              </w:rPr>
              <w:t>endif</w:t>
            </w:r>
            <w:proofErr w:type="spellEnd"/>
          </w:p>
          <w:p w:rsidR="00956765" w:rsidRDefault="00956765" w:rsidP="00A1125F">
            <w:pPr>
              <w:ind w:firstLine="105"/>
              <w:rPr>
                <w:rFonts w:ascii="Arial" w:hAnsi="Arial" w:cs="Arial"/>
                <w:lang w:val="en-CA" w:eastAsia="ko-KR"/>
              </w:rPr>
            </w:pPr>
            <w:r>
              <w:rPr>
                <w:rFonts w:ascii="Arial" w:hAnsi="Arial" w:cs="Arial"/>
                <w:lang w:val="en-CA" w:eastAsia="ko-KR"/>
              </w:rPr>
              <w:t xml:space="preserve">  </w:t>
            </w:r>
            <w:proofErr w:type="spellStart"/>
            <w:r>
              <w:rPr>
                <w:rFonts w:ascii="Arial" w:hAnsi="Arial" w:cs="Arial"/>
                <w:lang w:val="en-CA" w:eastAsia="ko-KR"/>
              </w:rPr>
              <w:t>endwhile</w:t>
            </w:r>
            <w:proofErr w:type="spellEnd"/>
          </w:p>
          <w:p w:rsidR="00956765" w:rsidRDefault="00956765" w:rsidP="00A1125F">
            <w:pPr>
              <w:ind w:firstLine="105"/>
              <w:rPr>
                <w:rFonts w:ascii="Arial" w:hAnsi="Arial" w:cs="Arial"/>
                <w:lang w:val="en-CA" w:eastAsia="ko-KR"/>
              </w:rPr>
            </w:pPr>
            <w:proofErr w:type="spellStart"/>
            <w:r>
              <w:rPr>
                <w:rFonts w:ascii="Arial" w:hAnsi="Arial" w:cs="Arial"/>
                <w:lang w:val="en-CA" w:eastAsia="ko-KR"/>
              </w:rPr>
              <w:t>endif</w:t>
            </w:r>
            <w:proofErr w:type="spellEnd"/>
          </w:p>
          <w:p w:rsidR="00956765" w:rsidRDefault="00956765" w:rsidP="00A1125F">
            <w:pPr>
              <w:rPr>
                <w:rFonts w:ascii="Arial" w:hAnsi="Arial" w:cs="Arial"/>
                <w:lang w:val="en-CA" w:eastAsia="ko-KR"/>
              </w:rPr>
            </w:pPr>
            <w:r>
              <w:rPr>
                <w:rFonts w:ascii="Arial" w:hAnsi="Arial" w:cs="Arial"/>
                <w:lang w:val="en-CA" w:eastAsia="ko-KR"/>
              </w:rPr>
              <w:t>end</w:t>
            </w:r>
          </w:p>
        </w:tc>
      </w:tr>
    </w:tbl>
    <w:p w:rsidR="00EA7859" w:rsidRDefault="00EA7859" w:rsidP="00E01372">
      <w:pPr>
        <w:rPr>
          <w:lang w:val="en-CA"/>
        </w:rPr>
      </w:pPr>
    </w:p>
    <w:p w:rsidR="00E01372" w:rsidRDefault="008B5E92" w:rsidP="00E01372">
      <w:pPr>
        <w:pStyle w:val="Heading1"/>
        <w:rPr>
          <w:lang w:val="en-CA"/>
        </w:rPr>
      </w:pPr>
      <w:r>
        <w:rPr>
          <w:lang w:val="en-CA"/>
        </w:rPr>
        <w:t xml:space="preserve">Scheme </w:t>
      </w:r>
      <w:r w:rsidR="00CE3256">
        <w:rPr>
          <w:lang w:val="en-CA"/>
        </w:rPr>
        <w:t>B</w:t>
      </w:r>
      <w:r>
        <w:rPr>
          <w:lang w:val="en-CA"/>
        </w:rPr>
        <w:t>: Predicting Palette by Searching LCU</w:t>
      </w:r>
    </w:p>
    <w:p w:rsidR="000246CC" w:rsidRPr="000246CC" w:rsidRDefault="000246CC" w:rsidP="000246CC">
      <w:pPr>
        <w:rPr>
          <w:szCs w:val="22"/>
          <w:lang w:val="en-CA" w:eastAsia="ko-KR"/>
        </w:rPr>
      </w:pPr>
      <w:r w:rsidRPr="000246CC">
        <w:rPr>
          <w:szCs w:val="22"/>
          <w:lang w:val="en-CA" w:eastAsia="ko-KR"/>
        </w:rPr>
        <w:t>Scheme</w:t>
      </w:r>
      <w:r>
        <w:rPr>
          <w:szCs w:val="22"/>
          <w:lang w:val="en-CA" w:eastAsia="ko-KR"/>
        </w:rPr>
        <w:t xml:space="preserve"> A </w:t>
      </w:r>
      <w:r w:rsidRPr="000246CC">
        <w:rPr>
          <w:szCs w:val="22"/>
          <w:lang w:val="en-CA" w:eastAsia="ko-KR"/>
        </w:rPr>
        <w:t>consider</w:t>
      </w:r>
      <w:r w:rsidR="00CE3256">
        <w:rPr>
          <w:szCs w:val="22"/>
          <w:lang w:val="en-CA" w:eastAsia="ko-KR"/>
        </w:rPr>
        <w:t>s</w:t>
      </w:r>
      <w:r w:rsidRPr="000246CC">
        <w:rPr>
          <w:szCs w:val="22"/>
          <w:lang w:val="en-CA" w:eastAsia="ko-KR"/>
        </w:rPr>
        <w:t xml:space="preserve"> predicting palettes from the left region only. However, there may be better palettes encoded in the LCU which are located at other position. Scheme </w:t>
      </w:r>
      <w:r w:rsidR="00611AC4">
        <w:rPr>
          <w:szCs w:val="22"/>
          <w:lang w:val="en-CA" w:eastAsia="ko-KR"/>
        </w:rPr>
        <w:t>B</w:t>
      </w:r>
      <w:r w:rsidRPr="000246CC">
        <w:rPr>
          <w:szCs w:val="22"/>
          <w:lang w:val="en-CA" w:eastAsia="ko-KR"/>
        </w:rPr>
        <w:t xml:space="preserve"> searches all the palette-coded CUs in current LCU and uses the one which is the best</w:t>
      </w:r>
      <w:r>
        <w:rPr>
          <w:szCs w:val="22"/>
          <w:lang w:val="en-CA" w:eastAsia="ko-KR"/>
        </w:rPr>
        <w:t xml:space="preserve"> (</w:t>
      </w:r>
      <w:r w:rsidRPr="000246CC">
        <w:rPr>
          <w:szCs w:val="22"/>
          <w:lang w:val="en-CA" w:eastAsia="ko-KR"/>
        </w:rPr>
        <w:t xml:space="preserve">in the sense </w:t>
      </w:r>
      <w:r>
        <w:rPr>
          <w:szCs w:val="22"/>
          <w:lang w:val="en-CA" w:eastAsia="ko-KR"/>
        </w:rPr>
        <w:t>of RD cost</w:t>
      </w:r>
      <w:r w:rsidRPr="000246CC">
        <w:rPr>
          <w:szCs w:val="22"/>
          <w:lang w:val="en-CA" w:eastAsia="ko-KR"/>
        </w:rPr>
        <w:t>).</w:t>
      </w:r>
      <w:r>
        <w:rPr>
          <w:szCs w:val="22"/>
          <w:lang w:val="en-CA" w:eastAsia="ko-KR"/>
        </w:rPr>
        <w:t xml:space="preserve"> An example is shown in Figure 3</w:t>
      </w:r>
      <w:r w:rsidR="00CE3256">
        <w:rPr>
          <w:szCs w:val="22"/>
          <w:lang w:val="en-CA" w:eastAsia="ko-KR"/>
        </w:rPr>
        <w:t>. F</w:t>
      </w:r>
      <w:r w:rsidRPr="000246CC">
        <w:rPr>
          <w:szCs w:val="22"/>
          <w:lang w:val="en-CA" w:eastAsia="ko-KR"/>
        </w:rPr>
        <w:t xml:space="preserve">or CU x[n], </w:t>
      </w:r>
      <w:proofErr w:type="gramStart"/>
      <w:r w:rsidRPr="000246CC">
        <w:rPr>
          <w:szCs w:val="22"/>
          <w:lang w:val="en-CA" w:eastAsia="ko-KR"/>
        </w:rPr>
        <w:t>all the</w:t>
      </w:r>
      <w:proofErr w:type="gramEnd"/>
      <w:r w:rsidRPr="000246CC">
        <w:rPr>
          <w:szCs w:val="22"/>
          <w:lang w:val="en-CA" w:eastAsia="ko-KR"/>
        </w:rPr>
        <w:t xml:space="preserve"> previous palette coded CUs (marked as Y) </w:t>
      </w:r>
      <w:r>
        <w:rPr>
          <w:szCs w:val="22"/>
          <w:lang w:val="en-CA" w:eastAsia="ko-KR"/>
        </w:rPr>
        <w:t>will be</w:t>
      </w:r>
      <w:r w:rsidRPr="000246CC">
        <w:rPr>
          <w:szCs w:val="22"/>
          <w:lang w:val="en-CA" w:eastAsia="ko-KR"/>
        </w:rPr>
        <w:t xml:space="preserve"> examined. </w:t>
      </w:r>
    </w:p>
    <w:p w:rsidR="000246CC" w:rsidRPr="00731F61" w:rsidRDefault="000246CC" w:rsidP="000246CC">
      <w:pPr>
        <w:ind w:left="360"/>
        <w:jc w:val="center"/>
        <w:rPr>
          <w:iCs/>
          <w:sz w:val="24"/>
          <w:szCs w:val="24"/>
          <w:lang w:val="en-CA"/>
        </w:rPr>
      </w:pPr>
      <w:r>
        <w:rPr>
          <w:iCs/>
          <w:noProof/>
          <w:sz w:val="24"/>
          <w:szCs w:val="24"/>
          <w:lang w:eastAsia="ko-KR"/>
        </w:rPr>
        <w:lastRenderedPageBreak/>
        <w:drawing>
          <wp:inline distT="0" distB="0" distL="0" distR="0" wp14:anchorId="608E675A" wp14:editId="521FD457">
            <wp:extent cx="2489835" cy="2523490"/>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89835" cy="2523490"/>
                    </a:xfrm>
                    <a:prstGeom prst="rect">
                      <a:avLst/>
                    </a:prstGeom>
                    <a:noFill/>
                  </pic:spPr>
                </pic:pic>
              </a:graphicData>
            </a:graphic>
          </wp:inline>
        </w:drawing>
      </w:r>
    </w:p>
    <w:p w:rsidR="000246CC" w:rsidRPr="00D10DD2" w:rsidRDefault="000246CC" w:rsidP="000246CC">
      <w:pPr>
        <w:ind w:left="360"/>
        <w:jc w:val="center"/>
        <w:rPr>
          <w:b/>
          <w:iCs/>
          <w:sz w:val="24"/>
          <w:szCs w:val="24"/>
          <w:lang w:val="en-CA"/>
        </w:rPr>
      </w:pPr>
      <w:r>
        <w:rPr>
          <w:b/>
          <w:iCs/>
          <w:sz w:val="24"/>
          <w:szCs w:val="24"/>
          <w:lang w:val="en-CA"/>
        </w:rPr>
        <w:t>Figure 3: Example: Predict Palette in LCU</w:t>
      </w:r>
    </w:p>
    <w:p w:rsidR="000246CC" w:rsidRPr="000C5CF2" w:rsidRDefault="000246CC" w:rsidP="000246CC">
      <w:pPr>
        <w:rPr>
          <w:iCs/>
          <w:sz w:val="24"/>
          <w:szCs w:val="24"/>
        </w:rPr>
      </w:pPr>
    </w:p>
    <w:p w:rsidR="000246CC" w:rsidRDefault="000246CC" w:rsidP="000246CC">
      <w:pPr>
        <w:rPr>
          <w:szCs w:val="22"/>
          <w:lang w:val="en-CA" w:eastAsia="ko-KR"/>
        </w:rPr>
      </w:pPr>
      <w:r w:rsidRPr="000246CC">
        <w:rPr>
          <w:szCs w:val="22"/>
          <w:lang w:val="en-CA" w:eastAsia="ko-KR"/>
        </w:rPr>
        <w:t xml:space="preserve">Scheme </w:t>
      </w:r>
      <w:r w:rsidR="00611AC4">
        <w:rPr>
          <w:szCs w:val="22"/>
          <w:lang w:val="en-CA" w:eastAsia="ko-KR"/>
        </w:rPr>
        <w:t>B</w:t>
      </w:r>
      <w:r w:rsidRPr="000246CC">
        <w:rPr>
          <w:szCs w:val="22"/>
          <w:lang w:val="en-CA" w:eastAsia="ko-KR"/>
        </w:rPr>
        <w:t xml:space="preserve"> requires signaling which palette has been reused. Since only the CUs in LCU are checked (this can be trivially extended to all palette-coded CUs in a slice, or frame)</w:t>
      </w:r>
      <w:r>
        <w:rPr>
          <w:szCs w:val="22"/>
          <w:lang w:val="en-CA" w:eastAsia="ko-KR"/>
        </w:rPr>
        <w:t>, the zig-</w:t>
      </w:r>
      <w:proofErr w:type="spellStart"/>
      <w:r>
        <w:rPr>
          <w:szCs w:val="22"/>
          <w:lang w:val="en-CA" w:eastAsia="ko-KR"/>
        </w:rPr>
        <w:t>zag</w:t>
      </w:r>
      <w:proofErr w:type="spellEnd"/>
      <w:r>
        <w:rPr>
          <w:szCs w:val="22"/>
          <w:lang w:val="en-CA" w:eastAsia="ko-KR"/>
        </w:rPr>
        <w:t xml:space="preserve"> order index</w:t>
      </w:r>
      <w:r w:rsidRPr="000246CC">
        <w:rPr>
          <w:szCs w:val="22"/>
          <w:lang w:val="en-CA" w:eastAsia="ko-KR"/>
        </w:rPr>
        <w:t xml:space="preserve"> (which is a 1-dimension index) can be used to indicate the previous palette location. The demonstration of zig-</w:t>
      </w:r>
      <w:proofErr w:type="spellStart"/>
      <w:r w:rsidRPr="000246CC">
        <w:rPr>
          <w:szCs w:val="22"/>
          <w:lang w:val="en-CA" w:eastAsia="ko-KR"/>
        </w:rPr>
        <w:t>zag</w:t>
      </w:r>
      <w:proofErr w:type="spellEnd"/>
      <w:r w:rsidRPr="000246CC">
        <w:rPr>
          <w:szCs w:val="22"/>
          <w:lang w:val="en-CA" w:eastAsia="ko-KR"/>
        </w:rPr>
        <w:t xml:space="preserve"> </w:t>
      </w:r>
      <w:r>
        <w:rPr>
          <w:szCs w:val="22"/>
          <w:lang w:val="en-CA" w:eastAsia="ko-KR"/>
        </w:rPr>
        <w:t>order index corresponds to the example in Figure 3 is shown in Figure 4</w:t>
      </w:r>
      <w:r w:rsidRPr="000246CC">
        <w:rPr>
          <w:szCs w:val="22"/>
          <w:lang w:val="en-CA" w:eastAsia="ko-KR"/>
        </w:rPr>
        <w:t xml:space="preserve">. </w:t>
      </w:r>
    </w:p>
    <w:p w:rsidR="00CE3256" w:rsidRPr="000246CC" w:rsidRDefault="00CE3256" w:rsidP="000246CC">
      <w:pPr>
        <w:rPr>
          <w:szCs w:val="22"/>
          <w:lang w:val="en-CA" w:eastAsia="ko-KR"/>
        </w:rPr>
      </w:pPr>
    </w:p>
    <w:p w:rsidR="000246CC" w:rsidRPr="00731F61" w:rsidRDefault="000246CC" w:rsidP="000246CC">
      <w:pPr>
        <w:ind w:left="360"/>
        <w:jc w:val="center"/>
        <w:rPr>
          <w:iCs/>
          <w:sz w:val="24"/>
          <w:szCs w:val="24"/>
          <w:lang w:val="en-CA"/>
        </w:rPr>
      </w:pPr>
      <w:r>
        <w:rPr>
          <w:iCs/>
          <w:noProof/>
          <w:sz w:val="24"/>
          <w:szCs w:val="24"/>
          <w:lang w:eastAsia="ko-KR"/>
        </w:rPr>
        <w:drawing>
          <wp:inline distT="0" distB="0" distL="0" distR="0" wp14:anchorId="2A21F5FB" wp14:editId="73E678FE">
            <wp:extent cx="2470150" cy="247840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70150" cy="2478405"/>
                    </a:xfrm>
                    <a:prstGeom prst="rect">
                      <a:avLst/>
                    </a:prstGeom>
                    <a:noFill/>
                  </pic:spPr>
                </pic:pic>
              </a:graphicData>
            </a:graphic>
          </wp:inline>
        </w:drawing>
      </w:r>
    </w:p>
    <w:p w:rsidR="000246CC" w:rsidRPr="00D10DD2" w:rsidRDefault="000246CC" w:rsidP="000246CC">
      <w:pPr>
        <w:ind w:left="360"/>
        <w:jc w:val="center"/>
        <w:rPr>
          <w:b/>
          <w:iCs/>
          <w:sz w:val="24"/>
          <w:szCs w:val="24"/>
          <w:lang w:val="en-CA"/>
        </w:rPr>
      </w:pPr>
      <w:r>
        <w:rPr>
          <w:b/>
          <w:iCs/>
          <w:sz w:val="24"/>
          <w:szCs w:val="24"/>
          <w:lang w:val="en-CA"/>
        </w:rPr>
        <w:t>Figure 4: Example: zig-</w:t>
      </w:r>
      <w:proofErr w:type="spellStart"/>
      <w:r>
        <w:rPr>
          <w:b/>
          <w:iCs/>
          <w:sz w:val="24"/>
          <w:szCs w:val="24"/>
          <w:lang w:val="en-CA"/>
        </w:rPr>
        <w:t>zag</w:t>
      </w:r>
      <w:proofErr w:type="spellEnd"/>
      <w:r>
        <w:rPr>
          <w:b/>
          <w:iCs/>
          <w:sz w:val="24"/>
          <w:szCs w:val="24"/>
          <w:lang w:val="en-CA"/>
        </w:rPr>
        <w:t xml:space="preserve"> order for n=22</w:t>
      </w:r>
    </w:p>
    <w:p w:rsidR="000246CC" w:rsidRPr="009E3732" w:rsidRDefault="000246CC" w:rsidP="000246CC">
      <w:pPr>
        <w:ind w:left="360"/>
        <w:rPr>
          <w:iCs/>
          <w:sz w:val="24"/>
          <w:szCs w:val="24"/>
          <w:lang w:val="en-CA"/>
        </w:rPr>
      </w:pPr>
    </w:p>
    <w:p w:rsidR="000246CC" w:rsidRPr="000246CC" w:rsidRDefault="000246CC" w:rsidP="000246CC">
      <w:pPr>
        <w:rPr>
          <w:szCs w:val="22"/>
          <w:lang w:val="en-CA" w:eastAsia="ko-KR"/>
        </w:rPr>
      </w:pPr>
      <w:r w:rsidRPr="000246CC">
        <w:rPr>
          <w:szCs w:val="22"/>
          <w:lang w:val="en-CA" w:eastAsia="ko-KR"/>
        </w:rPr>
        <w:t>Given current CU index as n, the previous CU index as m. The zig-</w:t>
      </w:r>
      <w:proofErr w:type="spellStart"/>
      <w:r w:rsidRPr="000246CC">
        <w:rPr>
          <w:szCs w:val="22"/>
          <w:lang w:val="en-CA" w:eastAsia="ko-KR"/>
        </w:rPr>
        <w:t>zag</w:t>
      </w:r>
      <w:proofErr w:type="spellEnd"/>
      <w:r w:rsidRPr="000246CC">
        <w:rPr>
          <w:szCs w:val="22"/>
          <w:lang w:val="en-CA" w:eastAsia="ko-KR"/>
        </w:rPr>
        <w:t xml:space="preserve"> index is then differently coded as k = (n-m-1). Since n is always greater than m, this value is always greater than zero. For example, when n=22, if the best palette is the palette in CU </w:t>
      </w:r>
      <w:proofErr w:type="gramStart"/>
      <w:r w:rsidRPr="000246CC">
        <w:rPr>
          <w:szCs w:val="22"/>
          <w:lang w:val="en-CA" w:eastAsia="ko-KR"/>
        </w:rPr>
        <w:t>x[</w:t>
      </w:r>
      <w:proofErr w:type="gramEnd"/>
      <w:r w:rsidRPr="000246CC">
        <w:rPr>
          <w:szCs w:val="22"/>
          <w:lang w:val="en-CA" w:eastAsia="ko-KR"/>
        </w:rPr>
        <w:t xml:space="preserve">15], then k = (22-15-1)=6. </w:t>
      </w:r>
    </w:p>
    <w:p w:rsidR="000246CC" w:rsidRPr="000246CC" w:rsidRDefault="000246CC" w:rsidP="000246CC">
      <w:pPr>
        <w:rPr>
          <w:szCs w:val="22"/>
          <w:lang w:val="en-CA" w:eastAsia="ko-KR"/>
        </w:rPr>
      </w:pPr>
      <w:r w:rsidRPr="000246CC">
        <w:rPr>
          <w:szCs w:val="22"/>
          <w:lang w:val="en-CA" w:eastAsia="ko-KR"/>
        </w:rPr>
        <w:t xml:space="preserve">For each CU x[n], scheme </w:t>
      </w:r>
      <w:r w:rsidR="00611AC4">
        <w:rPr>
          <w:szCs w:val="22"/>
          <w:lang w:val="en-CA" w:eastAsia="ko-KR"/>
        </w:rPr>
        <w:t>B</w:t>
      </w:r>
      <w:r w:rsidRPr="000246CC">
        <w:rPr>
          <w:szCs w:val="22"/>
          <w:lang w:val="en-CA" w:eastAsia="ko-KR"/>
        </w:rPr>
        <w:t xml:space="preserve"> searches </w:t>
      </w:r>
      <w:proofErr w:type="gramStart"/>
      <w:r w:rsidRPr="000246CC">
        <w:rPr>
          <w:szCs w:val="22"/>
          <w:lang w:val="en-CA" w:eastAsia="ko-KR"/>
        </w:rPr>
        <w:t>all the</w:t>
      </w:r>
      <w:proofErr w:type="gramEnd"/>
      <w:r w:rsidRPr="000246CC">
        <w:rPr>
          <w:szCs w:val="22"/>
          <w:lang w:val="en-CA" w:eastAsia="ko-KR"/>
        </w:rPr>
        <w:t xml:space="preserve"> palette coded CUs y[m] in the same LCU. Then the best y[m] (in the sense of Rate-Distortion cost) will be selected and k = (n-m-1) will be signaled. </w:t>
      </w:r>
    </w:p>
    <w:p w:rsidR="000246CC" w:rsidRDefault="000246CC" w:rsidP="000246CC">
      <w:pPr>
        <w:rPr>
          <w:iCs/>
          <w:sz w:val="24"/>
          <w:szCs w:val="24"/>
        </w:rPr>
      </w:pPr>
      <w:r>
        <w:rPr>
          <w:iCs/>
          <w:sz w:val="24"/>
          <w:szCs w:val="24"/>
        </w:rPr>
        <w:lastRenderedPageBreak/>
        <w:t xml:space="preserve">      </w:t>
      </w:r>
    </w:p>
    <w:p w:rsidR="000246CC" w:rsidRPr="000246CC" w:rsidRDefault="000246CC" w:rsidP="000246CC">
      <w:pPr>
        <w:rPr>
          <w:szCs w:val="22"/>
          <w:lang w:val="en-CA" w:eastAsia="ko-KR"/>
        </w:rPr>
      </w:pPr>
      <w:r w:rsidRPr="000246CC">
        <w:rPr>
          <w:szCs w:val="22"/>
          <w:lang w:val="en-CA" w:eastAsia="ko-KR"/>
        </w:rPr>
        <w:t>The algorithm of Palette Predic</w:t>
      </w:r>
      <w:r>
        <w:rPr>
          <w:szCs w:val="22"/>
          <w:lang w:val="en-CA" w:eastAsia="ko-KR"/>
        </w:rPr>
        <w:t>tion in LCU is shown in Table 3</w:t>
      </w:r>
      <w:r w:rsidRPr="000246CC">
        <w:rPr>
          <w:szCs w:val="22"/>
          <w:lang w:val="en-CA" w:eastAsia="ko-KR"/>
        </w:rPr>
        <w:t xml:space="preserve">. </w:t>
      </w:r>
    </w:p>
    <w:p w:rsidR="000246CC" w:rsidRPr="00422B32" w:rsidRDefault="000246CC" w:rsidP="000246CC">
      <w:pPr>
        <w:jc w:val="center"/>
        <w:rPr>
          <w:b/>
          <w:lang w:val="en-CA" w:eastAsia="ko-KR"/>
        </w:rPr>
      </w:pPr>
      <w:r w:rsidRPr="004E71C6">
        <w:rPr>
          <w:b/>
          <w:lang w:val="en-CA" w:eastAsia="ko-KR"/>
        </w:rPr>
        <w:t xml:space="preserve">Table </w:t>
      </w:r>
      <w:r>
        <w:rPr>
          <w:b/>
          <w:lang w:val="en-CA" w:eastAsia="ko-KR"/>
        </w:rPr>
        <w:t>3</w:t>
      </w:r>
      <w:r w:rsidRPr="008E45DF">
        <w:rPr>
          <w:b/>
          <w:lang w:val="en-CA" w:eastAsia="ko-KR"/>
        </w:rPr>
        <w:t>:</w:t>
      </w:r>
      <w:r w:rsidRPr="00422B32">
        <w:rPr>
          <w:b/>
          <w:lang w:val="en-CA" w:eastAsia="ko-KR"/>
        </w:rPr>
        <w:t xml:space="preserve"> </w:t>
      </w:r>
      <w:r>
        <w:rPr>
          <w:b/>
          <w:lang w:val="en-CA" w:eastAsia="ko-KR"/>
        </w:rPr>
        <w:t xml:space="preserve">Scheme </w:t>
      </w:r>
      <w:r w:rsidR="00611AC4">
        <w:rPr>
          <w:b/>
          <w:lang w:val="en-CA" w:eastAsia="ko-KR"/>
        </w:rPr>
        <w:t>B</w:t>
      </w:r>
      <w:r w:rsidR="00566555">
        <w:rPr>
          <w:b/>
          <w:lang w:val="en-CA" w:eastAsia="ko-KR"/>
        </w:rPr>
        <w:t>:</w:t>
      </w:r>
      <w:r>
        <w:rPr>
          <w:b/>
          <w:lang w:val="en-CA" w:eastAsia="ko-KR"/>
        </w:rPr>
        <w:t xml:space="preserve"> Palette Prediction in LCU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8"/>
      </w:tblGrid>
      <w:tr w:rsidR="000246CC" w:rsidRPr="00474ACE" w:rsidTr="00A1125F">
        <w:trPr>
          <w:jc w:val="center"/>
        </w:trPr>
        <w:tc>
          <w:tcPr>
            <w:tcW w:w="8838" w:type="dxa"/>
            <w:shd w:val="clear" w:color="auto" w:fill="auto"/>
          </w:tcPr>
          <w:p w:rsidR="000246CC" w:rsidRPr="000246CC" w:rsidRDefault="000246CC" w:rsidP="00A1125F">
            <w:pPr>
              <w:rPr>
                <w:rFonts w:ascii="Arial" w:hAnsi="Arial" w:cs="Arial"/>
                <w:lang w:val="en-CA" w:eastAsia="ko-KR"/>
              </w:rPr>
            </w:pPr>
            <w:r w:rsidRPr="000246CC">
              <w:rPr>
                <w:rFonts w:ascii="Arial" w:hAnsi="Arial" w:cs="Arial"/>
                <w:lang w:val="en-CA" w:eastAsia="ko-KR"/>
              </w:rPr>
              <w:t xml:space="preserve">Encoder </w:t>
            </w:r>
          </w:p>
          <w:p w:rsidR="000246CC" w:rsidRPr="000246CC" w:rsidRDefault="000246CC" w:rsidP="00A1125F">
            <w:pPr>
              <w:rPr>
                <w:rFonts w:ascii="Arial" w:hAnsi="Arial" w:cs="Arial"/>
                <w:lang w:val="en-CA" w:eastAsia="ko-KR"/>
              </w:rPr>
            </w:pPr>
            <w:r w:rsidRPr="000246CC">
              <w:rPr>
                <w:rFonts w:ascii="Arial" w:hAnsi="Arial" w:cs="Arial"/>
                <w:lang w:val="en-CA" w:eastAsia="ko-KR"/>
              </w:rPr>
              <w:t>Given a coding unit x[n]:</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y[m] = </w:t>
            </w:r>
            <w:proofErr w:type="spellStart"/>
            <w:r w:rsidRPr="000246CC">
              <w:rPr>
                <w:rFonts w:ascii="Arial" w:hAnsi="Arial" w:cs="Arial"/>
                <w:lang w:val="en-CA" w:eastAsia="ko-KR"/>
              </w:rPr>
              <w:t>getPreviousCUInZorder</w:t>
            </w:r>
            <w:proofErr w:type="spellEnd"/>
            <w:r w:rsidRPr="000246CC">
              <w:rPr>
                <w:rFonts w:ascii="Arial" w:hAnsi="Arial" w:cs="Arial"/>
                <w:lang w:val="en-CA" w:eastAsia="ko-KR"/>
              </w:rPr>
              <w:t>(x[n])</w:t>
            </w:r>
          </w:p>
          <w:p w:rsidR="000246CC" w:rsidRPr="000246CC" w:rsidRDefault="000246CC" w:rsidP="00A1125F">
            <w:pPr>
              <w:ind w:firstLine="105"/>
              <w:rPr>
                <w:rFonts w:ascii="Arial" w:hAnsi="Arial" w:cs="Arial"/>
                <w:lang w:val="en-CA" w:eastAsia="ko-KR"/>
              </w:rPr>
            </w:pPr>
            <w:proofErr w:type="spellStart"/>
            <w:r w:rsidRPr="000246CC">
              <w:rPr>
                <w:rFonts w:ascii="Arial" w:hAnsi="Arial" w:cs="Arial"/>
                <w:lang w:val="en-CA" w:eastAsia="ko-KR"/>
              </w:rPr>
              <w:t>bestY</w:t>
            </w:r>
            <w:proofErr w:type="spellEnd"/>
            <w:r w:rsidRPr="000246CC">
              <w:rPr>
                <w:rFonts w:ascii="Arial" w:hAnsi="Arial" w:cs="Arial"/>
                <w:lang w:val="en-CA" w:eastAsia="ko-KR"/>
              </w:rPr>
              <w:t xml:space="preserve"> = n</w:t>
            </w:r>
          </w:p>
          <w:p w:rsidR="000246CC" w:rsidRPr="000246CC" w:rsidRDefault="000246CC" w:rsidP="00A1125F">
            <w:pPr>
              <w:ind w:firstLine="105"/>
              <w:rPr>
                <w:rFonts w:ascii="Arial" w:hAnsi="Arial" w:cs="Arial"/>
                <w:lang w:val="en-CA" w:eastAsia="ko-KR"/>
              </w:rPr>
            </w:pPr>
            <w:proofErr w:type="spellStart"/>
            <w:r w:rsidRPr="000246CC">
              <w:rPr>
                <w:rFonts w:ascii="Arial" w:hAnsi="Arial" w:cs="Arial"/>
                <w:lang w:val="en-CA" w:eastAsia="ko-KR"/>
              </w:rPr>
              <w:t>RDcost</w:t>
            </w:r>
            <w:proofErr w:type="spellEnd"/>
            <w:r w:rsidRPr="000246CC">
              <w:rPr>
                <w:rFonts w:ascii="Arial" w:hAnsi="Arial" w:cs="Arial"/>
                <w:lang w:val="en-CA" w:eastAsia="ko-KR"/>
              </w:rPr>
              <w:t xml:space="preserve"> = infinity;</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while (y[m] is a valid CU in LCU)</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if (y[m] is a palette coded CU)</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compute RD cost </w:t>
            </w:r>
            <w:proofErr w:type="spellStart"/>
            <w:r w:rsidRPr="000246CC">
              <w:rPr>
                <w:rFonts w:ascii="Arial" w:hAnsi="Arial" w:cs="Arial"/>
                <w:lang w:val="en-CA" w:eastAsia="ko-KR"/>
              </w:rPr>
              <w:t>RDnew</w:t>
            </w:r>
            <w:proofErr w:type="spellEnd"/>
            <w:r w:rsidRPr="000246CC">
              <w:rPr>
                <w:rFonts w:ascii="Arial" w:hAnsi="Arial" w:cs="Arial"/>
                <w:lang w:val="en-CA" w:eastAsia="ko-KR"/>
              </w:rPr>
              <w:t xml:space="preserve"> of : </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encode 1 for indicating there is a prediction</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encode k = n-m-1 </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copy palette from y to x[n] </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do palette coding for x[n] as in [</w:t>
            </w:r>
            <w:r w:rsidR="00566555">
              <w:rPr>
                <w:rFonts w:ascii="Arial" w:hAnsi="Arial" w:cs="Arial"/>
                <w:lang w:val="en-CA" w:eastAsia="ko-KR"/>
              </w:rPr>
              <w:t>3</w:t>
            </w:r>
            <w:r w:rsidRPr="000246CC">
              <w:rPr>
                <w:rFonts w:ascii="Arial" w:hAnsi="Arial" w:cs="Arial"/>
                <w:lang w:val="en-CA" w:eastAsia="ko-KR"/>
              </w:rPr>
              <w:t>]</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end compute </w:t>
            </w:r>
            <w:proofErr w:type="spellStart"/>
            <w:r w:rsidRPr="000246CC">
              <w:rPr>
                <w:rFonts w:ascii="Arial" w:hAnsi="Arial" w:cs="Arial"/>
                <w:lang w:val="en-CA" w:eastAsia="ko-KR"/>
              </w:rPr>
              <w:t>RDnew</w:t>
            </w:r>
            <w:proofErr w:type="spellEnd"/>
          </w:p>
          <w:p w:rsidR="000246CC" w:rsidRPr="000246CC" w:rsidRDefault="000246CC" w:rsidP="00A1125F">
            <w:pPr>
              <w:ind w:firstLine="105"/>
              <w:rPr>
                <w:rFonts w:ascii="Arial" w:hAnsi="Arial" w:cs="Arial"/>
                <w:lang w:val="en-CA" w:eastAsia="ko-KR"/>
              </w:rPr>
            </w:pP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if </w:t>
            </w:r>
            <w:proofErr w:type="spellStart"/>
            <w:r w:rsidRPr="000246CC">
              <w:rPr>
                <w:rFonts w:ascii="Arial" w:hAnsi="Arial" w:cs="Arial"/>
                <w:lang w:val="en-CA" w:eastAsia="ko-KR"/>
              </w:rPr>
              <w:t>RDnew</w:t>
            </w:r>
            <w:proofErr w:type="spellEnd"/>
            <w:r w:rsidRPr="000246CC">
              <w:rPr>
                <w:rFonts w:ascii="Arial" w:hAnsi="Arial" w:cs="Arial"/>
                <w:lang w:val="en-CA" w:eastAsia="ko-KR"/>
              </w:rPr>
              <w:t xml:space="preserve"> &lt; </w:t>
            </w:r>
            <w:proofErr w:type="spellStart"/>
            <w:r w:rsidRPr="000246CC">
              <w:rPr>
                <w:rFonts w:ascii="Arial" w:hAnsi="Arial" w:cs="Arial"/>
                <w:lang w:val="en-CA" w:eastAsia="ko-KR"/>
              </w:rPr>
              <w:t>RDcost</w:t>
            </w:r>
            <w:proofErr w:type="spellEnd"/>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w:t>
            </w:r>
            <w:proofErr w:type="spellStart"/>
            <w:r w:rsidRPr="000246CC">
              <w:rPr>
                <w:rFonts w:ascii="Arial" w:hAnsi="Arial" w:cs="Arial"/>
                <w:lang w:val="en-CA" w:eastAsia="ko-KR"/>
              </w:rPr>
              <w:t>bestY</w:t>
            </w:r>
            <w:proofErr w:type="spellEnd"/>
            <w:r w:rsidRPr="000246CC">
              <w:rPr>
                <w:rFonts w:ascii="Arial" w:hAnsi="Arial" w:cs="Arial"/>
                <w:lang w:val="en-CA" w:eastAsia="ko-KR"/>
              </w:rPr>
              <w:t xml:space="preserve"> = m</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w:t>
            </w:r>
            <w:proofErr w:type="spellStart"/>
            <w:r w:rsidRPr="000246CC">
              <w:rPr>
                <w:rFonts w:ascii="Arial" w:hAnsi="Arial" w:cs="Arial"/>
                <w:lang w:val="en-CA" w:eastAsia="ko-KR"/>
              </w:rPr>
              <w:t>RDcost</w:t>
            </w:r>
            <w:proofErr w:type="spellEnd"/>
            <w:r w:rsidRPr="000246CC">
              <w:rPr>
                <w:rFonts w:ascii="Arial" w:hAnsi="Arial" w:cs="Arial"/>
                <w:lang w:val="en-CA" w:eastAsia="ko-KR"/>
              </w:rPr>
              <w:t xml:space="preserve"> = </w:t>
            </w:r>
            <w:proofErr w:type="spellStart"/>
            <w:r w:rsidRPr="000246CC">
              <w:rPr>
                <w:rFonts w:ascii="Arial" w:hAnsi="Arial" w:cs="Arial"/>
                <w:lang w:val="en-CA" w:eastAsia="ko-KR"/>
              </w:rPr>
              <w:t>RDnew</w:t>
            </w:r>
            <w:proofErr w:type="spellEnd"/>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w:t>
            </w:r>
            <w:proofErr w:type="spellStart"/>
            <w:r w:rsidRPr="000246CC">
              <w:rPr>
                <w:rFonts w:ascii="Arial" w:hAnsi="Arial" w:cs="Arial"/>
                <w:lang w:val="en-CA" w:eastAsia="ko-KR"/>
              </w:rPr>
              <w:t>endif</w:t>
            </w:r>
            <w:proofErr w:type="spellEnd"/>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else</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y = </w:t>
            </w:r>
            <w:proofErr w:type="spellStart"/>
            <w:r w:rsidRPr="000246CC">
              <w:rPr>
                <w:rFonts w:ascii="Arial" w:hAnsi="Arial" w:cs="Arial"/>
                <w:lang w:val="en-CA" w:eastAsia="ko-KR"/>
              </w:rPr>
              <w:t>getPreviousCUInZorder</w:t>
            </w:r>
            <w:proofErr w:type="spellEnd"/>
            <w:r w:rsidRPr="000246CC">
              <w:rPr>
                <w:rFonts w:ascii="Arial" w:hAnsi="Arial" w:cs="Arial"/>
                <w:lang w:val="en-CA" w:eastAsia="ko-KR"/>
              </w:rPr>
              <w:t>(y)</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w:t>
            </w:r>
            <w:proofErr w:type="spellStart"/>
            <w:r w:rsidRPr="000246CC">
              <w:rPr>
                <w:rFonts w:ascii="Arial" w:hAnsi="Arial" w:cs="Arial"/>
                <w:lang w:val="en-CA" w:eastAsia="ko-KR"/>
              </w:rPr>
              <w:t>endif</w:t>
            </w:r>
            <w:proofErr w:type="spellEnd"/>
          </w:p>
          <w:p w:rsidR="000246CC" w:rsidRPr="000246CC" w:rsidRDefault="000246CC" w:rsidP="00A1125F">
            <w:pPr>
              <w:ind w:firstLine="105"/>
              <w:rPr>
                <w:rFonts w:ascii="Arial" w:hAnsi="Arial" w:cs="Arial"/>
                <w:lang w:val="en-CA" w:eastAsia="ko-KR"/>
              </w:rPr>
            </w:pPr>
            <w:proofErr w:type="spellStart"/>
            <w:r w:rsidRPr="000246CC">
              <w:rPr>
                <w:rFonts w:ascii="Arial" w:hAnsi="Arial" w:cs="Arial"/>
                <w:lang w:val="en-CA" w:eastAsia="ko-KR"/>
              </w:rPr>
              <w:t>endwhile</w:t>
            </w:r>
            <w:proofErr w:type="spellEnd"/>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if </w:t>
            </w:r>
            <w:proofErr w:type="spellStart"/>
            <w:r w:rsidRPr="000246CC">
              <w:rPr>
                <w:rFonts w:ascii="Arial" w:hAnsi="Arial" w:cs="Arial"/>
                <w:lang w:val="en-CA" w:eastAsia="ko-KR"/>
              </w:rPr>
              <w:t>bestY</w:t>
            </w:r>
            <w:proofErr w:type="spellEnd"/>
            <w:r w:rsidRPr="000246CC">
              <w:rPr>
                <w:rFonts w:ascii="Arial" w:hAnsi="Arial" w:cs="Arial"/>
                <w:lang w:val="en-CA" w:eastAsia="ko-KR"/>
              </w:rPr>
              <w:t>==n</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encode 0 for indicating no prediction</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compute palette x[n]</w:t>
            </w:r>
          </w:p>
          <w:p w:rsidR="000246CC" w:rsidRPr="000246CC" w:rsidRDefault="000246CC" w:rsidP="00A1125F">
            <w:pPr>
              <w:ind w:firstLine="225"/>
              <w:rPr>
                <w:rFonts w:ascii="Arial" w:hAnsi="Arial" w:cs="Arial"/>
                <w:lang w:val="en-CA" w:eastAsia="ko-KR"/>
              </w:rPr>
            </w:pPr>
            <w:r w:rsidRPr="000246CC">
              <w:rPr>
                <w:rFonts w:ascii="Arial" w:hAnsi="Arial" w:cs="Arial"/>
                <w:lang w:val="en-CA" w:eastAsia="ko-KR"/>
              </w:rPr>
              <w:t>encode palette of x[n] as in [</w:t>
            </w:r>
            <w:r w:rsidR="00566555">
              <w:rPr>
                <w:rFonts w:ascii="Arial" w:hAnsi="Arial" w:cs="Arial"/>
                <w:lang w:val="en-CA" w:eastAsia="ko-KR"/>
              </w:rPr>
              <w:t>3</w:t>
            </w:r>
            <w:r w:rsidRPr="000246CC">
              <w:rPr>
                <w:rFonts w:ascii="Arial" w:hAnsi="Arial" w:cs="Arial"/>
                <w:lang w:val="en-CA" w:eastAsia="ko-KR"/>
              </w:rPr>
              <w:t>]</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else</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encode 1 for indicating there is a prediction</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encode k = n-m-1 </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copy palette from y to x[n] </w:t>
            </w:r>
          </w:p>
          <w:p w:rsidR="000246CC" w:rsidRPr="000246CC" w:rsidRDefault="000246CC" w:rsidP="00A1125F">
            <w:pPr>
              <w:ind w:firstLine="105"/>
              <w:rPr>
                <w:rFonts w:ascii="Arial" w:hAnsi="Arial" w:cs="Arial"/>
                <w:lang w:val="en-CA" w:eastAsia="ko-KR"/>
              </w:rPr>
            </w:pPr>
            <w:proofErr w:type="spellStart"/>
            <w:r w:rsidRPr="000246CC">
              <w:rPr>
                <w:rFonts w:ascii="Arial" w:hAnsi="Arial" w:cs="Arial"/>
                <w:lang w:val="en-CA" w:eastAsia="ko-KR"/>
              </w:rPr>
              <w:lastRenderedPageBreak/>
              <w:t>endif</w:t>
            </w:r>
            <w:proofErr w:type="spellEnd"/>
            <w:r w:rsidRPr="000246CC">
              <w:rPr>
                <w:rFonts w:ascii="Arial" w:hAnsi="Arial" w:cs="Arial"/>
                <w:lang w:val="en-CA" w:eastAsia="ko-KR"/>
              </w:rPr>
              <w:br/>
              <w:t xml:space="preserve">  do palette coding for x[n] as in [</w:t>
            </w:r>
            <w:r w:rsidR="00566555">
              <w:rPr>
                <w:rFonts w:ascii="Arial" w:hAnsi="Arial" w:cs="Arial"/>
                <w:lang w:val="en-CA" w:eastAsia="ko-KR"/>
              </w:rPr>
              <w:t>3</w:t>
            </w:r>
            <w:r w:rsidRPr="000246CC">
              <w:rPr>
                <w:rFonts w:ascii="Arial" w:hAnsi="Arial" w:cs="Arial"/>
                <w:lang w:val="en-CA" w:eastAsia="ko-KR"/>
              </w:rPr>
              <w:t>]</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return</w:t>
            </w:r>
          </w:p>
          <w:p w:rsidR="000246CC" w:rsidRPr="000246CC" w:rsidRDefault="000246CC" w:rsidP="00A1125F">
            <w:pPr>
              <w:rPr>
                <w:rFonts w:ascii="Arial" w:hAnsi="Arial" w:cs="Arial"/>
                <w:lang w:val="en-CA" w:eastAsia="ko-KR"/>
              </w:rPr>
            </w:pPr>
            <w:r w:rsidRPr="000246CC">
              <w:rPr>
                <w:rFonts w:ascii="Arial" w:hAnsi="Arial" w:cs="Arial"/>
                <w:lang w:val="en-CA" w:eastAsia="ko-KR"/>
              </w:rPr>
              <w:t>end</w:t>
            </w:r>
          </w:p>
        </w:tc>
      </w:tr>
      <w:tr w:rsidR="000246CC" w:rsidRPr="00474ACE" w:rsidTr="00A1125F">
        <w:trPr>
          <w:jc w:val="center"/>
        </w:trPr>
        <w:tc>
          <w:tcPr>
            <w:tcW w:w="8838" w:type="dxa"/>
            <w:shd w:val="clear" w:color="auto" w:fill="auto"/>
          </w:tcPr>
          <w:p w:rsidR="000246CC" w:rsidRPr="000246CC" w:rsidRDefault="000246CC" w:rsidP="00A1125F">
            <w:pPr>
              <w:rPr>
                <w:rFonts w:ascii="Arial" w:hAnsi="Arial" w:cs="Arial"/>
                <w:lang w:val="en-CA" w:eastAsia="ko-KR"/>
              </w:rPr>
            </w:pPr>
            <w:r w:rsidRPr="000246CC">
              <w:rPr>
                <w:rFonts w:ascii="Arial" w:hAnsi="Arial" w:cs="Arial"/>
                <w:lang w:val="en-CA" w:eastAsia="ko-KR"/>
              </w:rPr>
              <w:lastRenderedPageBreak/>
              <w:t>Decoder</w:t>
            </w:r>
          </w:p>
          <w:p w:rsidR="000246CC" w:rsidRPr="000246CC" w:rsidRDefault="000246CC" w:rsidP="00A1125F">
            <w:pPr>
              <w:rPr>
                <w:rFonts w:ascii="Arial" w:hAnsi="Arial" w:cs="Arial"/>
                <w:lang w:val="en-CA" w:eastAsia="ko-KR"/>
              </w:rPr>
            </w:pPr>
            <w:r w:rsidRPr="000246CC">
              <w:rPr>
                <w:rFonts w:ascii="Arial" w:hAnsi="Arial" w:cs="Arial"/>
                <w:lang w:val="en-CA" w:eastAsia="ko-KR"/>
              </w:rPr>
              <w:t>Given a coding unit x[n]</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read 1 bit </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if bit is 0</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decode palette of x[n] as in [</w:t>
            </w:r>
            <w:r w:rsidR="00566555">
              <w:rPr>
                <w:rFonts w:ascii="Arial" w:hAnsi="Arial" w:cs="Arial"/>
                <w:lang w:val="en-CA" w:eastAsia="ko-KR"/>
              </w:rPr>
              <w:t>3</w:t>
            </w:r>
            <w:r w:rsidRPr="000246CC">
              <w:rPr>
                <w:rFonts w:ascii="Arial" w:hAnsi="Arial" w:cs="Arial"/>
                <w:lang w:val="en-CA" w:eastAsia="ko-KR"/>
              </w:rPr>
              <w:t>]</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decode x[n] as in [</w:t>
            </w:r>
            <w:r w:rsidR="00566555">
              <w:rPr>
                <w:rFonts w:ascii="Arial" w:hAnsi="Arial" w:cs="Arial"/>
                <w:lang w:val="en-CA" w:eastAsia="ko-KR"/>
              </w:rPr>
              <w:t>3</w:t>
            </w:r>
            <w:r w:rsidRPr="000246CC">
              <w:rPr>
                <w:rFonts w:ascii="Arial" w:hAnsi="Arial" w:cs="Arial"/>
                <w:lang w:val="en-CA" w:eastAsia="ko-KR"/>
              </w:rPr>
              <w:t>]</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return</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else</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decode k </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m = n-k-1</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y = </w:t>
            </w:r>
            <w:proofErr w:type="spellStart"/>
            <w:r w:rsidRPr="000246CC">
              <w:rPr>
                <w:rFonts w:ascii="Arial" w:hAnsi="Arial" w:cs="Arial"/>
                <w:lang w:val="en-CA" w:eastAsia="ko-KR"/>
              </w:rPr>
              <w:t>getCU</w:t>
            </w:r>
            <w:proofErr w:type="spellEnd"/>
            <w:r w:rsidRPr="000246CC">
              <w:rPr>
                <w:rFonts w:ascii="Arial" w:hAnsi="Arial" w:cs="Arial"/>
                <w:lang w:val="en-CA" w:eastAsia="ko-KR"/>
              </w:rPr>
              <w:t>(m)</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copy palette from y to x[n] </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decode x[n] as in [</w:t>
            </w:r>
            <w:r w:rsidR="00566555">
              <w:rPr>
                <w:rFonts w:ascii="Arial" w:hAnsi="Arial" w:cs="Arial"/>
                <w:lang w:val="en-CA" w:eastAsia="ko-KR"/>
              </w:rPr>
              <w:t>3</w:t>
            </w:r>
            <w:r w:rsidRPr="000246CC">
              <w:rPr>
                <w:rFonts w:ascii="Arial" w:hAnsi="Arial" w:cs="Arial"/>
                <w:lang w:val="en-CA" w:eastAsia="ko-KR"/>
              </w:rPr>
              <w:t>]</w:t>
            </w:r>
          </w:p>
          <w:p w:rsidR="000246CC" w:rsidRPr="000246CC" w:rsidRDefault="000246CC" w:rsidP="00A1125F">
            <w:pPr>
              <w:ind w:firstLine="105"/>
              <w:rPr>
                <w:rFonts w:ascii="Arial" w:hAnsi="Arial" w:cs="Arial"/>
                <w:lang w:val="en-CA" w:eastAsia="ko-KR"/>
              </w:rPr>
            </w:pPr>
            <w:r w:rsidRPr="000246CC">
              <w:rPr>
                <w:rFonts w:ascii="Arial" w:hAnsi="Arial" w:cs="Arial"/>
                <w:lang w:val="en-CA" w:eastAsia="ko-KR"/>
              </w:rPr>
              <w:t xml:space="preserve">  return</w:t>
            </w:r>
          </w:p>
          <w:p w:rsidR="000246CC" w:rsidRPr="000246CC" w:rsidRDefault="000246CC" w:rsidP="00A1125F">
            <w:pPr>
              <w:ind w:firstLine="105"/>
              <w:rPr>
                <w:rFonts w:ascii="Arial" w:hAnsi="Arial" w:cs="Arial"/>
                <w:lang w:val="en-CA" w:eastAsia="ko-KR"/>
              </w:rPr>
            </w:pPr>
            <w:proofErr w:type="spellStart"/>
            <w:r w:rsidRPr="000246CC">
              <w:rPr>
                <w:rFonts w:ascii="Arial" w:hAnsi="Arial" w:cs="Arial"/>
                <w:lang w:val="en-CA" w:eastAsia="ko-KR"/>
              </w:rPr>
              <w:t>endif</w:t>
            </w:r>
            <w:proofErr w:type="spellEnd"/>
          </w:p>
          <w:p w:rsidR="000246CC" w:rsidRPr="000246CC" w:rsidRDefault="000246CC" w:rsidP="00A1125F">
            <w:pPr>
              <w:rPr>
                <w:rFonts w:ascii="Arial" w:hAnsi="Arial" w:cs="Arial"/>
                <w:lang w:val="en-CA" w:eastAsia="ko-KR"/>
              </w:rPr>
            </w:pPr>
            <w:r w:rsidRPr="000246CC">
              <w:rPr>
                <w:rFonts w:ascii="Arial" w:hAnsi="Arial" w:cs="Arial"/>
                <w:lang w:val="en-CA" w:eastAsia="ko-KR"/>
              </w:rPr>
              <w:t>end</w:t>
            </w:r>
          </w:p>
        </w:tc>
      </w:tr>
    </w:tbl>
    <w:p w:rsidR="000246CC" w:rsidRDefault="000246CC" w:rsidP="000246CC">
      <w:pPr>
        <w:ind w:left="360"/>
        <w:rPr>
          <w:b/>
          <w:bCs/>
          <w:iCs/>
          <w:sz w:val="24"/>
          <w:szCs w:val="24"/>
          <w:u w:val="single"/>
        </w:rPr>
      </w:pPr>
    </w:p>
    <w:p w:rsidR="000246CC" w:rsidRPr="00ED759B" w:rsidRDefault="001E7405" w:rsidP="00371F57">
      <w:pPr>
        <w:rPr>
          <w:szCs w:val="22"/>
          <w:lang w:val="en-CA" w:eastAsia="ko-KR"/>
        </w:rPr>
      </w:pPr>
      <w:r w:rsidRPr="00371F57">
        <w:rPr>
          <w:bCs/>
          <w:iCs/>
          <w:sz w:val="24"/>
          <w:szCs w:val="24"/>
        </w:rPr>
        <w:t>In this</w:t>
      </w:r>
      <w:r>
        <w:rPr>
          <w:bCs/>
          <w:iCs/>
          <w:sz w:val="24"/>
          <w:szCs w:val="24"/>
        </w:rPr>
        <w:t xml:space="preserve"> contribution, we used </w:t>
      </w:r>
      <w:r w:rsidR="000246CC" w:rsidRPr="000246CC">
        <w:rPr>
          <w:szCs w:val="22"/>
          <w:lang w:val="en-CA" w:eastAsia="ko-KR"/>
        </w:rPr>
        <w:t xml:space="preserve">Exponential </w:t>
      </w:r>
      <w:proofErr w:type="spellStart"/>
      <w:r w:rsidR="000246CC" w:rsidRPr="000246CC">
        <w:rPr>
          <w:szCs w:val="22"/>
          <w:lang w:val="en-CA" w:eastAsia="ko-KR"/>
        </w:rPr>
        <w:t>Golomb</w:t>
      </w:r>
      <w:proofErr w:type="spellEnd"/>
      <w:r w:rsidR="000246CC" w:rsidRPr="000246CC">
        <w:rPr>
          <w:szCs w:val="22"/>
          <w:lang w:val="en-CA" w:eastAsia="ko-KR"/>
        </w:rPr>
        <w:t xml:space="preserve"> code</w:t>
      </w:r>
      <w:r w:rsidR="000246CC">
        <w:rPr>
          <w:szCs w:val="22"/>
          <w:lang w:val="en-CA" w:eastAsia="ko-KR"/>
        </w:rPr>
        <w:t xml:space="preserve"> </w:t>
      </w:r>
      <w:r>
        <w:rPr>
          <w:szCs w:val="22"/>
          <w:lang w:val="en-CA" w:eastAsia="ko-KR"/>
        </w:rPr>
        <w:t>of order 3 for coding the index of the CU block used for prediction.</w:t>
      </w:r>
    </w:p>
    <w:p w:rsidR="008B5E92" w:rsidRDefault="008B5E92" w:rsidP="008B5E92">
      <w:pPr>
        <w:pStyle w:val="Heading1"/>
        <w:rPr>
          <w:lang w:val="en-CA"/>
        </w:rPr>
      </w:pPr>
      <w:r w:rsidRPr="008B5E92">
        <w:rPr>
          <w:lang w:val="en-CA"/>
        </w:rPr>
        <w:t>Rate distortion Mode Selection of Palette Coding with Palette Prediction</w:t>
      </w:r>
    </w:p>
    <w:p w:rsidR="00ED759B" w:rsidRDefault="001E7405" w:rsidP="00ED759B">
      <w:pPr>
        <w:rPr>
          <w:szCs w:val="22"/>
          <w:lang w:val="en-CA" w:eastAsia="ko-KR"/>
        </w:rPr>
      </w:pPr>
      <w:r>
        <w:rPr>
          <w:szCs w:val="22"/>
          <w:lang w:val="en-CA" w:eastAsia="ko-KR"/>
        </w:rPr>
        <w:t>The above s</w:t>
      </w:r>
      <w:r w:rsidR="00ED759B" w:rsidRPr="00ED759B">
        <w:rPr>
          <w:szCs w:val="22"/>
          <w:lang w:val="en-CA" w:eastAsia="ko-KR"/>
        </w:rPr>
        <w:t>cheme A</w:t>
      </w:r>
      <w:r>
        <w:rPr>
          <w:szCs w:val="22"/>
          <w:lang w:val="en-CA" w:eastAsia="ko-KR"/>
        </w:rPr>
        <w:t>.1</w:t>
      </w:r>
      <w:r w:rsidR="00ED759B" w:rsidRPr="00ED759B">
        <w:rPr>
          <w:szCs w:val="22"/>
          <w:lang w:val="en-CA" w:eastAsia="ko-KR"/>
        </w:rPr>
        <w:t xml:space="preserve">, </w:t>
      </w:r>
      <w:r>
        <w:rPr>
          <w:szCs w:val="22"/>
          <w:lang w:val="en-CA" w:eastAsia="ko-KR"/>
        </w:rPr>
        <w:t>A.2</w:t>
      </w:r>
      <w:r w:rsidR="00ED759B" w:rsidRPr="00ED759B">
        <w:rPr>
          <w:szCs w:val="22"/>
          <w:lang w:val="en-CA" w:eastAsia="ko-KR"/>
        </w:rPr>
        <w:t xml:space="preserve"> or </w:t>
      </w:r>
      <w:r>
        <w:rPr>
          <w:szCs w:val="22"/>
          <w:lang w:val="en-CA" w:eastAsia="ko-KR"/>
        </w:rPr>
        <w:t xml:space="preserve">B can </w:t>
      </w:r>
      <w:r w:rsidR="00ED759B" w:rsidRPr="00ED759B">
        <w:rPr>
          <w:szCs w:val="22"/>
          <w:lang w:val="en-CA" w:eastAsia="ko-KR"/>
        </w:rPr>
        <w:t>replace the current Palette Coding mode in</w:t>
      </w:r>
      <w:r>
        <w:rPr>
          <w:szCs w:val="22"/>
          <w:lang w:val="en-CA" w:eastAsia="ko-KR"/>
        </w:rPr>
        <w:t xml:space="preserve"> </w:t>
      </w:r>
      <w:r w:rsidR="00ED759B" w:rsidRPr="00ED759B">
        <w:rPr>
          <w:szCs w:val="22"/>
          <w:lang w:val="en-CA" w:eastAsia="ko-KR"/>
        </w:rPr>
        <w:t xml:space="preserve">[1]. However, the benefits of Palette Reusing can add if Palette Coding and Palette Reusing are mixed. So for each CU, both Palette Coding and Palette Reusing are checked by Rate-Distortion Optimizer and the best of which is used in the coding process. This </w:t>
      </w:r>
      <w:r w:rsidR="00ED759B">
        <w:rPr>
          <w:szCs w:val="22"/>
          <w:lang w:val="en-CA" w:eastAsia="ko-KR"/>
        </w:rPr>
        <w:t>algorithm is shown in Table 4.</w:t>
      </w:r>
    </w:p>
    <w:p w:rsidR="001E7405" w:rsidRDefault="001E7405" w:rsidP="00ED759B">
      <w:pPr>
        <w:rPr>
          <w:szCs w:val="22"/>
          <w:lang w:val="en-CA" w:eastAsia="ko-KR"/>
        </w:rPr>
      </w:pPr>
    </w:p>
    <w:p w:rsidR="00ED759B" w:rsidRPr="00422B32" w:rsidRDefault="00ED759B" w:rsidP="00ED759B">
      <w:pPr>
        <w:jc w:val="center"/>
        <w:rPr>
          <w:b/>
          <w:lang w:val="en-CA" w:eastAsia="ko-KR"/>
        </w:rPr>
      </w:pPr>
      <w:r w:rsidRPr="004E71C6">
        <w:rPr>
          <w:b/>
          <w:lang w:val="en-CA" w:eastAsia="ko-KR"/>
        </w:rPr>
        <w:t xml:space="preserve">Table </w:t>
      </w:r>
      <w:r>
        <w:rPr>
          <w:b/>
          <w:lang w:val="en-CA" w:eastAsia="ko-KR"/>
        </w:rPr>
        <w:t>4</w:t>
      </w:r>
      <w:r w:rsidRPr="008E45DF">
        <w:rPr>
          <w:b/>
          <w:lang w:val="en-CA" w:eastAsia="ko-KR"/>
        </w:rPr>
        <w:t>:</w:t>
      </w:r>
      <w:r w:rsidRPr="00422B32">
        <w:rPr>
          <w:b/>
          <w:lang w:val="en-CA" w:eastAsia="ko-KR"/>
        </w:rPr>
        <w:t xml:space="preserve"> </w:t>
      </w:r>
      <w:r>
        <w:rPr>
          <w:b/>
          <w:lang w:val="en-CA" w:eastAsia="ko-KR"/>
        </w:rPr>
        <w:t>Palette Coding and Palette Reusing in RDO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8"/>
      </w:tblGrid>
      <w:tr w:rsidR="00ED759B" w:rsidRPr="00474ACE" w:rsidTr="00A1125F">
        <w:trPr>
          <w:jc w:val="center"/>
        </w:trPr>
        <w:tc>
          <w:tcPr>
            <w:tcW w:w="8838" w:type="dxa"/>
            <w:shd w:val="clear" w:color="auto" w:fill="auto"/>
          </w:tcPr>
          <w:p w:rsidR="00ED759B" w:rsidRPr="00CE58F5" w:rsidRDefault="00ED759B" w:rsidP="00A1125F">
            <w:pPr>
              <w:rPr>
                <w:rFonts w:ascii="Arial" w:hAnsi="Arial" w:cs="Arial"/>
                <w:b/>
                <w:lang w:val="en-CA" w:eastAsia="ko-KR"/>
              </w:rPr>
            </w:pPr>
            <w:r w:rsidRPr="00CE58F5">
              <w:rPr>
                <w:rFonts w:ascii="Arial" w:hAnsi="Arial" w:cs="Arial"/>
                <w:b/>
                <w:lang w:val="en-CA" w:eastAsia="ko-KR"/>
              </w:rPr>
              <w:t xml:space="preserve">Encoder </w:t>
            </w:r>
          </w:p>
          <w:p w:rsidR="00ED759B" w:rsidRDefault="00ED759B" w:rsidP="00A1125F">
            <w:pPr>
              <w:rPr>
                <w:rFonts w:ascii="Arial" w:hAnsi="Arial" w:cs="Arial"/>
                <w:lang w:val="en-CA" w:eastAsia="ko-KR"/>
              </w:rPr>
            </w:pPr>
            <w:r>
              <w:rPr>
                <w:rFonts w:ascii="Arial" w:hAnsi="Arial" w:cs="Arial"/>
                <w:lang w:val="en-CA" w:eastAsia="ko-KR"/>
              </w:rPr>
              <w:t>Given a coding unit x[n]:</w:t>
            </w:r>
          </w:p>
          <w:p w:rsidR="00ED759B" w:rsidRDefault="00ED759B" w:rsidP="00A1125F">
            <w:pPr>
              <w:ind w:firstLine="105"/>
              <w:rPr>
                <w:rFonts w:ascii="Arial" w:hAnsi="Arial" w:cs="Arial"/>
                <w:lang w:val="en-CA" w:eastAsia="ko-KR"/>
              </w:rPr>
            </w:pPr>
            <w:r>
              <w:rPr>
                <w:rFonts w:ascii="Arial" w:hAnsi="Arial" w:cs="Arial"/>
                <w:lang w:val="en-CA" w:eastAsia="ko-KR"/>
              </w:rPr>
              <w:t xml:space="preserve">compute the </w:t>
            </w:r>
            <w:proofErr w:type="spellStart"/>
            <w:r>
              <w:rPr>
                <w:rFonts w:ascii="Arial" w:hAnsi="Arial" w:cs="Arial"/>
                <w:lang w:val="en-CA" w:eastAsia="ko-KR"/>
              </w:rPr>
              <w:t>RDCost</w:t>
            </w:r>
            <w:proofErr w:type="spellEnd"/>
            <w:r>
              <w:rPr>
                <w:rFonts w:ascii="Arial" w:hAnsi="Arial" w:cs="Arial"/>
                <w:lang w:val="en-CA" w:eastAsia="ko-KR"/>
              </w:rPr>
              <w:t xml:space="preserve"> of palette coding as in [</w:t>
            </w:r>
            <w:r w:rsidR="00566555">
              <w:rPr>
                <w:rFonts w:ascii="Arial" w:hAnsi="Arial" w:cs="Arial"/>
                <w:lang w:val="en-CA" w:eastAsia="ko-KR"/>
              </w:rPr>
              <w:t>3</w:t>
            </w:r>
            <w:r>
              <w:rPr>
                <w:rFonts w:ascii="Arial" w:hAnsi="Arial" w:cs="Arial"/>
                <w:lang w:val="en-CA" w:eastAsia="ko-KR"/>
              </w:rPr>
              <w:t>], denote by d1</w:t>
            </w:r>
          </w:p>
          <w:p w:rsidR="00ED759B" w:rsidRPr="00422B32" w:rsidRDefault="00ED759B" w:rsidP="00A1125F">
            <w:pPr>
              <w:ind w:firstLine="105"/>
              <w:rPr>
                <w:rFonts w:ascii="Arial" w:hAnsi="Arial" w:cs="Arial"/>
                <w:lang w:val="en-CA" w:eastAsia="ko-KR"/>
              </w:rPr>
            </w:pPr>
            <w:r>
              <w:rPr>
                <w:rFonts w:ascii="Arial" w:hAnsi="Arial" w:cs="Arial"/>
                <w:lang w:val="en-CA" w:eastAsia="ko-KR"/>
              </w:rPr>
              <w:lastRenderedPageBreak/>
              <w:t xml:space="preserve">compute the </w:t>
            </w:r>
            <w:proofErr w:type="spellStart"/>
            <w:r>
              <w:rPr>
                <w:rFonts w:ascii="Arial" w:hAnsi="Arial" w:cs="Arial"/>
                <w:lang w:val="en-CA" w:eastAsia="ko-KR"/>
              </w:rPr>
              <w:t>RDCost</w:t>
            </w:r>
            <w:proofErr w:type="spellEnd"/>
            <w:r>
              <w:rPr>
                <w:rFonts w:ascii="Arial" w:hAnsi="Arial" w:cs="Arial"/>
                <w:lang w:val="en-CA" w:eastAsia="ko-KR"/>
              </w:rPr>
              <w:t xml:space="preserve"> of Scheme A</w:t>
            </w:r>
            <w:r w:rsidR="00566555">
              <w:rPr>
                <w:rFonts w:ascii="Arial" w:hAnsi="Arial" w:cs="Arial"/>
                <w:lang w:val="en-CA" w:eastAsia="ko-KR"/>
              </w:rPr>
              <w:t>.1</w:t>
            </w:r>
            <w:r>
              <w:rPr>
                <w:rFonts w:ascii="Arial" w:hAnsi="Arial" w:cs="Arial"/>
                <w:lang w:val="en-CA" w:eastAsia="ko-KR"/>
              </w:rPr>
              <w:t xml:space="preserve">, Scheme </w:t>
            </w:r>
            <w:r w:rsidR="00566555">
              <w:rPr>
                <w:rFonts w:ascii="Arial" w:hAnsi="Arial" w:cs="Arial"/>
                <w:lang w:val="en-CA" w:eastAsia="ko-KR"/>
              </w:rPr>
              <w:t>A.2</w:t>
            </w:r>
            <w:r>
              <w:rPr>
                <w:rFonts w:ascii="Arial" w:hAnsi="Arial" w:cs="Arial"/>
                <w:lang w:val="en-CA" w:eastAsia="ko-KR"/>
              </w:rPr>
              <w:t xml:space="preserve"> or Scheme </w:t>
            </w:r>
            <w:r w:rsidR="00566555">
              <w:rPr>
                <w:rFonts w:ascii="Arial" w:hAnsi="Arial" w:cs="Arial"/>
                <w:lang w:val="en-CA" w:eastAsia="ko-KR"/>
              </w:rPr>
              <w:t>B</w:t>
            </w:r>
            <w:r>
              <w:rPr>
                <w:rFonts w:ascii="Arial" w:hAnsi="Arial" w:cs="Arial"/>
                <w:lang w:val="en-CA" w:eastAsia="ko-KR"/>
              </w:rPr>
              <w:t>, denote by d2</w:t>
            </w:r>
          </w:p>
          <w:p w:rsidR="00ED759B" w:rsidRDefault="00ED759B" w:rsidP="00A1125F">
            <w:pPr>
              <w:ind w:firstLine="105"/>
              <w:rPr>
                <w:rFonts w:ascii="Arial" w:hAnsi="Arial" w:cs="Arial"/>
                <w:lang w:val="en-CA" w:eastAsia="ko-KR"/>
              </w:rPr>
            </w:pPr>
            <w:r>
              <w:rPr>
                <w:rFonts w:ascii="Arial" w:hAnsi="Arial" w:cs="Arial"/>
                <w:lang w:val="en-CA" w:eastAsia="ko-KR"/>
              </w:rPr>
              <w:t>if ( no palette can be predicted from previous CUs)</w:t>
            </w:r>
          </w:p>
          <w:p w:rsidR="00ED759B" w:rsidRDefault="00ED759B" w:rsidP="00A1125F">
            <w:pPr>
              <w:ind w:firstLine="105"/>
              <w:rPr>
                <w:rFonts w:ascii="Arial" w:hAnsi="Arial" w:cs="Arial"/>
                <w:lang w:val="en-CA" w:eastAsia="ko-KR"/>
              </w:rPr>
            </w:pPr>
            <w:r>
              <w:rPr>
                <w:rFonts w:ascii="Arial" w:hAnsi="Arial" w:cs="Arial"/>
                <w:lang w:val="en-CA" w:eastAsia="ko-KR"/>
              </w:rPr>
              <w:t xml:space="preserve">  encode 1 bit 0 to indicate use palette coding in [</w:t>
            </w:r>
            <w:r w:rsidR="001E7405">
              <w:rPr>
                <w:rFonts w:ascii="Arial" w:hAnsi="Arial" w:cs="Arial"/>
                <w:lang w:val="en-CA" w:eastAsia="ko-KR"/>
              </w:rPr>
              <w:t>1</w:t>
            </w:r>
            <w:r>
              <w:rPr>
                <w:rFonts w:ascii="Arial" w:hAnsi="Arial" w:cs="Arial"/>
                <w:lang w:val="en-CA" w:eastAsia="ko-KR"/>
              </w:rPr>
              <w:t>]</w:t>
            </w:r>
          </w:p>
          <w:p w:rsidR="00ED759B" w:rsidRDefault="00ED759B" w:rsidP="00A1125F">
            <w:pPr>
              <w:ind w:firstLine="105"/>
              <w:rPr>
                <w:rFonts w:ascii="Arial" w:hAnsi="Arial" w:cs="Arial"/>
                <w:lang w:val="en-CA" w:eastAsia="ko-KR"/>
              </w:rPr>
            </w:pPr>
            <w:r>
              <w:rPr>
                <w:rFonts w:ascii="Arial" w:hAnsi="Arial" w:cs="Arial"/>
                <w:lang w:val="en-CA" w:eastAsia="ko-KR"/>
              </w:rPr>
              <w:t>else</w:t>
            </w:r>
          </w:p>
          <w:p w:rsidR="00ED759B" w:rsidRDefault="00ED759B" w:rsidP="00A1125F">
            <w:pPr>
              <w:ind w:firstLine="105"/>
              <w:rPr>
                <w:rFonts w:ascii="Arial" w:hAnsi="Arial" w:cs="Arial"/>
                <w:lang w:val="en-CA" w:eastAsia="ko-KR"/>
              </w:rPr>
            </w:pPr>
            <w:r>
              <w:rPr>
                <w:rFonts w:ascii="Arial" w:hAnsi="Arial" w:cs="Arial"/>
                <w:lang w:val="en-CA" w:eastAsia="ko-KR"/>
              </w:rPr>
              <w:t xml:space="preserve">  if (d1&lt;d2)</w:t>
            </w:r>
          </w:p>
          <w:p w:rsidR="00ED759B" w:rsidRDefault="00ED759B" w:rsidP="00A1125F">
            <w:pPr>
              <w:ind w:firstLine="105"/>
              <w:rPr>
                <w:rFonts w:ascii="Arial" w:hAnsi="Arial" w:cs="Arial"/>
                <w:lang w:val="en-CA" w:eastAsia="ko-KR"/>
              </w:rPr>
            </w:pPr>
            <w:r>
              <w:rPr>
                <w:rFonts w:ascii="Arial" w:hAnsi="Arial" w:cs="Arial"/>
                <w:lang w:val="en-CA" w:eastAsia="ko-KR"/>
              </w:rPr>
              <w:t xml:space="preserve">    encode 1 bit 0 to indicate use palette coding in [</w:t>
            </w:r>
            <w:r w:rsidR="00566555">
              <w:rPr>
                <w:rFonts w:ascii="Arial" w:hAnsi="Arial" w:cs="Arial"/>
                <w:lang w:val="en-CA" w:eastAsia="ko-KR"/>
              </w:rPr>
              <w:t>3</w:t>
            </w:r>
            <w:r>
              <w:rPr>
                <w:rFonts w:ascii="Arial" w:hAnsi="Arial" w:cs="Arial"/>
                <w:lang w:val="en-CA" w:eastAsia="ko-KR"/>
              </w:rPr>
              <w:t>]</w:t>
            </w:r>
          </w:p>
          <w:p w:rsidR="00ED759B" w:rsidRDefault="00ED759B" w:rsidP="00A1125F">
            <w:pPr>
              <w:ind w:firstLine="105"/>
              <w:rPr>
                <w:rFonts w:ascii="Arial" w:hAnsi="Arial" w:cs="Arial"/>
                <w:lang w:val="en-CA" w:eastAsia="ko-KR"/>
              </w:rPr>
            </w:pPr>
            <w:r>
              <w:rPr>
                <w:rFonts w:ascii="Arial" w:hAnsi="Arial" w:cs="Arial"/>
                <w:lang w:val="en-CA" w:eastAsia="ko-KR"/>
              </w:rPr>
              <w:t xml:space="preserve">  else</w:t>
            </w:r>
          </w:p>
          <w:p w:rsidR="00ED759B" w:rsidRDefault="00ED759B" w:rsidP="00A1125F">
            <w:pPr>
              <w:ind w:firstLine="105"/>
              <w:rPr>
                <w:rFonts w:ascii="Arial" w:hAnsi="Arial" w:cs="Arial"/>
                <w:lang w:val="en-CA" w:eastAsia="ko-KR"/>
              </w:rPr>
            </w:pPr>
            <w:r>
              <w:rPr>
                <w:rFonts w:ascii="Arial" w:hAnsi="Arial" w:cs="Arial"/>
                <w:lang w:val="en-CA" w:eastAsia="ko-KR"/>
              </w:rPr>
              <w:t xml:space="preserve">    encode 1 bit 1 to indicate use proposed palette prediction </w:t>
            </w:r>
          </w:p>
          <w:p w:rsidR="00ED759B" w:rsidRDefault="00ED759B" w:rsidP="00A1125F">
            <w:pPr>
              <w:ind w:firstLine="105"/>
              <w:rPr>
                <w:rFonts w:ascii="Arial" w:hAnsi="Arial" w:cs="Arial"/>
                <w:lang w:val="en-CA" w:eastAsia="ko-KR"/>
              </w:rPr>
            </w:pPr>
            <w:r>
              <w:rPr>
                <w:rFonts w:ascii="Arial" w:hAnsi="Arial" w:cs="Arial"/>
                <w:lang w:val="en-CA" w:eastAsia="ko-KR"/>
              </w:rPr>
              <w:t xml:space="preserve">    (depends on which scheme been used)</w:t>
            </w:r>
          </w:p>
          <w:p w:rsidR="00ED759B" w:rsidRDefault="00ED759B" w:rsidP="00A1125F">
            <w:pPr>
              <w:ind w:firstLine="105"/>
              <w:rPr>
                <w:rFonts w:ascii="Arial" w:hAnsi="Arial" w:cs="Arial"/>
                <w:lang w:val="en-CA" w:eastAsia="ko-KR"/>
              </w:rPr>
            </w:pPr>
            <w:r>
              <w:rPr>
                <w:rFonts w:ascii="Arial" w:hAnsi="Arial" w:cs="Arial"/>
                <w:lang w:val="en-CA" w:eastAsia="ko-KR"/>
              </w:rPr>
              <w:t xml:space="preserve">  </w:t>
            </w:r>
            <w:proofErr w:type="spellStart"/>
            <w:r>
              <w:rPr>
                <w:rFonts w:ascii="Arial" w:hAnsi="Arial" w:cs="Arial"/>
                <w:lang w:val="en-CA" w:eastAsia="ko-KR"/>
              </w:rPr>
              <w:t>endif</w:t>
            </w:r>
            <w:proofErr w:type="spellEnd"/>
            <w:r>
              <w:rPr>
                <w:rFonts w:ascii="Arial" w:hAnsi="Arial" w:cs="Arial"/>
                <w:lang w:val="en-CA" w:eastAsia="ko-KR"/>
              </w:rPr>
              <w:tab/>
            </w:r>
          </w:p>
          <w:p w:rsidR="00ED759B" w:rsidRDefault="00ED759B" w:rsidP="00A1125F">
            <w:pPr>
              <w:ind w:firstLine="105"/>
              <w:rPr>
                <w:rFonts w:ascii="Arial" w:hAnsi="Arial" w:cs="Arial"/>
                <w:lang w:val="en-CA" w:eastAsia="ko-KR"/>
              </w:rPr>
            </w:pPr>
            <w:r>
              <w:rPr>
                <w:rFonts w:ascii="Arial" w:hAnsi="Arial" w:cs="Arial"/>
                <w:lang w:val="en-CA" w:eastAsia="ko-KR"/>
              </w:rPr>
              <w:t>end if</w:t>
            </w:r>
          </w:p>
          <w:p w:rsidR="00ED759B" w:rsidRPr="00422B32" w:rsidRDefault="00ED759B" w:rsidP="00A1125F">
            <w:pPr>
              <w:rPr>
                <w:rFonts w:ascii="Arial" w:hAnsi="Arial" w:cs="Arial"/>
                <w:lang w:val="en-CA" w:eastAsia="ko-KR"/>
              </w:rPr>
            </w:pPr>
            <w:r>
              <w:rPr>
                <w:rFonts w:ascii="Arial" w:hAnsi="Arial" w:cs="Arial"/>
                <w:lang w:val="en-CA" w:eastAsia="ko-KR"/>
              </w:rPr>
              <w:t xml:space="preserve">end </w:t>
            </w:r>
          </w:p>
          <w:p w:rsidR="00ED759B" w:rsidRPr="00462788" w:rsidRDefault="00ED759B" w:rsidP="00A1125F">
            <w:pPr>
              <w:ind w:firstLine="105"/>
              <w:rPr>
                <w:lang w:val="en-CA" w:eastAsia="ko-KR"/>
              </w:rPr>
            </w:pPr>
          </w:p>
        </w:tc>
      </w:tr>
      <w:tr w:rsidR="00ED759B" w:rsidRPr="00474ACE" w:rsidTr="00A1125F">
        <w:trPr>
          <w:jc w:val="center"/>
        </w:trPr>
        <w:tc>
          <w:tcPr>
            <w:tcW w:w="8838" w:type="dxa"/>
            <w:shd w:val="clear" w:color="auto" w:fill="auto"/>
          </w:tcPr>
          <w:p w:rsidR="00ED759B" w:rsidRDefault="00ED759B" w:rsidP="00A1125F">
            <w:pPr>
              <w:rPr>
                <w:rFonts w:ascii="Arial" w:hAnsi="Arial" w:cs="Arial"/>
                <w:b/>
                <w:lang w:val="en-CA" w:eastAsia="ko-KR"/>
              </w:rPr>
            </w:pPr>
            <w:r>
              <w:rPr>
                <w:rFonts w:ascii="Arial" w:hAnsi="Arial" w:cs="Arial"/>
                <w:b/>
                <w:lang w:val="en-CA" w:eastAsia="ko-KR"/>
              </w:rPr>
              <w:lastRenderedPageBreak/>
              <w:t>Decoder</w:t>
            </w:r>
          </w:p>
          <w:p w:rsidR="00ED759B" w:rsidRDefault="00ED759B" w:rsidP="00A1125F">
            <w:pPr>
              <w:rPr>
                <w:rFonts w:ascii="Arial" w:hAnsi="Arial" w:cs="Arial"/>
                <w:lang w:val="en-CA" w:eastAsia="ko-KR"/>
              </w:rPr>
            </w:pPr>
            <w:r>
              <w:rPr>
                <w:rFonts w:ascii="Arial" w:hAnsi="Arial" w:cs="Arial"/>
                <w:lang w:val="en-CA" w:eastAsia="ko-KR"/>
              </w:rPr>
              <w:t>Given a coding unit x[n]</w:t>
            </w:r>
          </w:p>
          <w:p w:rsidR="00ED759B" w:rsidRDefault="00ED759B" w:rsidP="00A1125F">
            <w:pPr>
              <w:ind w:firstLine="105"/>
              <w:rPr>
                <w:rFonts w:ascii="Arial" w:hAnsi="Arial" w:cs="Arial"/>
                <w:lang w:val="en-CA" w:eastAsia="ko-KR"/>
              </w:rPr>
            </w:pPr>
            <w:r>
              <w:rPr>
                <w:rFonts w:ascii="Arial" w:hAnsi="Arial" w:cs="Arial"/>
                <w:lang w:val="en-CA" w:eastAsia="ko-KR"/>
              </w:rPr>
              <w:t>decode 1 bit</w:t>
            </w:r>
          </w:p>
          <w:p w:rsidR="00ED759B" w:rsidRDefault="00ED759B" w:rsidP="00A1125F">
            <w:pPr>
              <w:ind w:firstLine="105"/>
              <w:rPr>
                <w:rFonts w:ascii="Arial" w:hAnsi="Arial" w:cs="Arial"/>
                <w:lang w:val="en-CA" w:eastAsia="ko-KR"/>
              </w:rPr>
            </w:pPr>
            <w:r>
              <w:rPr>
                <w:rFonts w:ascii="Arial" w:hAnsi="Arial" w:cs="Arial"/>
                <w:lang w:val="en-CA" w:eastAsia="ko-KR"/>
              </w:rPr>
              <w:t>if bit is 0</w:t>
            </w:r>
          </w:p>
          <w:p w:rsidR="00ED759B" w:rsidRDefault="00ED759B" w:rsidP="00A1125F">
            <w:pPr>
              <w:ind w:firstLine="105"/>
              <w:rPr>
                <w:rFonts w:ascii="Arial" w:hAnsi="Arial" w:cs="Arial"/>
                <w:lang w:val="en-CA" w:eastAsia="ko-KR"/>
              </w:rPr>
            </w:pPr>
            <w:r>
              <w:rPr>
                <w:rFonts w:ascii="Arial" w:hAnsi="Arial" w:cs="Arial"/>
                <w:lang w:val="en-CA" w:eastAsia="ko-KR"/>
              </w:rPr>
              <w:t xml:space="preserve">  decode as in [</w:t>
            </w:r>
            <w:r w:rsidR="00566555">
              <w:rPr>
                <w:rFonts w:ascii="Arial" w:hAnsi="Arial" w:cs="Arial"/>
                <w:lang w:val="en-CA" w:eastAsia="ko-KR"/>
              </w:rPr>
              <w:t>3</w:t>
            </w:r>
            <w:r>
              <w:rPr>
                <w:rFonts w:ascii="Arial" w:hAnsi="Arial" w:cs="Arial"/>
                <w:lang w:val="en-CA" w:eastAsia="ko-KR"/>
              </w:rPr>
              <w:t>]</w:t>
            </w:r>
          </w:p>
          <w:p w:rsidR="00ED759B" w:rsidRDefault="00ED759B" w:rsidP="00A1125F">
            <w:pPr>
              <w:ind w:firstLine="105"/>
              <w:rPr>
                <w:rFonts w:ascii="Arial" w:hAnsi="Arial" w:cs="Arial"/>
                <w:lang w:val="en-CA" w:eastAsia="ko-KR"/>
              </w:rPr>
            </w:pPr>
            <w:r>
              <w:rPr>
                <w:rFonts w:ascii="Arial" w:hAnsi="Arial" w:cs="Arial"/>
                <w:lang w:val="en-CA" w:eastAsia="ko-KR"/>
              </w:rPr>
              <w:t>else</w:t>
            </w:r>
          </w:p>
          <w:p w:rsidR="00ED759B" w:rsidRDefault="00ED759B" w:rsidP="00A1125F">
            <w:pPr>
              <w:ind w:firstLine="105"/>
              <w:rPr>
                <w:rFonts w:ascii="Arial" w:hAnsi="Arial" w:cs="Arial"/>
                <w:lang w:val="en-CA" w:eastAsia="ko-KR"/>
              </w:rPr>
            </w:pPr>
            <w:r>
              <w:rPr>
                <w:rFonts w:ascii="Arial" w:hAnsi="Arial" w:cs="Arial"/>
                <w:lang w:val="en-CA" w:eastAsia="ko-KR"/>
              </w:rPr>
              <w:t xml:space="preserve">  decode as proposed depending on which scheme used in the encoder</w:t>
            </w:r>
          </w:p>
          <w:p w:rsidR="00ED759B" w:rsidRDefault="00ED759B" w:rsidP="00A1125F">
            <w:pPr>
              <w:ind w:firstLine="105"/>
              <w:rPr>
                <w:rFonts w:ascii="Arial" w:hAnsi="Arial" w:cs="Arial"/>
                <w:lang w:val="en-CA" w:eastAsia="ko-KR"/>
              </w:rPr>
            </w:pPr>
            <w:proofErr w:type="spellStart"/>
            <w:r>
              <w:rPr>
                <w:rFonts w:ascii="Arial" w:hAnsi="Arial" w:cs="Arial"/>
                <w:lang w:val="en-CA" w:eastAsia="ko-KR"/>
              </w:rPr>
              <w:t>endif</w:t>
            </w:r>
            <w:proofErr w:type="spellEnd"/>
          </w:p>
          <w:p w:rsidR="00ED759B" w:rsidRPr="00653B6D" w:rsidRDefault="00ED759B" w:rsidP="00A1125F">
            <w:pPr>
              <w:rPr>
                <w:rFonts w:ascii="Arial" w:hAnsi="Arial" w:cs="Arial"/>
                <w:lang w:val="en-CA" w:eastAsia="ko-KR"/>
              </w:rPr>
            </w:pPr>
            <w:r>
              <w:rPr>
                <w:rFonts w:ascii="Arial" w:hAnsi="Arial" w:cs="Arial"/>
                <w:lang w:val="en-CA" w:eastAsia="ko-KR"/>
              </w:rPr>
              <w:t>end</w:t>
            </w:r>
          </w:p>
        </w:tc>
      </w:tr>
    </w:tbl>
    <w:p w:rsidR="001E7405" w:rsidRDefault="001E7405" w:rsidP="00ED759B">
      <w:pPr>
        <w:jc w:val="both"/>
        <w:rPr>
          <w:szCs w:val="22"/>
          <w:lang w:val="en-CA" w:eastAsia="ko-KR"/>
        </w:rPr>
      </w:pPr>
    </w:p>
    <w:p w:rsidR="001E7405" w:rsidRDefault="001E7405" w:rsidP="00ED759B">
      <w:pPr>
        <w:jc w:val="both"/>
        <w:rPr>
          <w:szCs w:val="22"/>
          <w:lang w:val="en-CA" w:eastAsia="ko-KR"/>
        </w:rPr>
      </w:pPr>
    </w:p>
    <w:p w:rsidR="00ED759B" w:rsidRDefault="00ED759B" w:rsidP="00ED759B">
      <w:pPr>
        <w:jc w:val="both"/>
        <w:rPr>
          <w:szCs w:val="22"/>
          <w:lang w:val="en-CA" w:eastAsia="ko-KR"/>
        </w:rPr>
      </w:pPr>
      <w:r w:rsidRPr="00ED759B">
        <w:rPr>
          <w:szCs w:val="22"/>
          <w:lang w:val="en-CA" w:eastAsia="ko-KR"/>
        </w:rPr>
        <w:t>If there are other modes except of palette coding mode (such as in HEVC12.1+RExt5.1, there are Angular prediction mode, Intra Block Copy and so on), proposed schemes can be one additional mode. Each node will be tested by RDO and the best mode of them is selected. So the bits used to indicate the proposed mode is:</w:t>
      </w:r>
    </w:p>
    <w:p w:rsidR="001E7405" w:rsidRPr="00ED759B" w:rsidRDefault="001E7405" w:rsidP="00ED759B">
      <w:pPr>
        <w:jc w:val="both"/>
        <w:rPr>
          <w:szCs w:val="22"/>
          <w:lang w:val="en-CA" w:eastAsia="ko-KR"/>
        </w:rPr>
      </w:pPr>
    </w:p>
    <w:p w:rsidR="00ED759B" w:rsidRPr="001907AC" w:rsidRDefault="00ED759B" w:rsidP="00ED759B">
      <w:pPr>
        <w:jc w:val="center"/>
        <w:rPr>
          <w:b/>
          <w:lang w:val="en-CA" w:eastAsia="ko-KR"/>
        </w:rPr>
      </w:pPr>
      <w:r w:rsidRPr="004E71C6">
        <w:rPr>
          <w:b/>
          <w:lang w:val="en-CA" w:eastAsia="ko-KR"/>
        </w:rPr>
        <w:t xml:space="preserve">Table </w:t>
      </w:r>
      <w:r>
        <w:rPr>
          <w:b/>
          <w:lang w:val="en-CA" w:eastAsia="ko-KR"/>
        </w:rPr>
        <w:t>5</w:t>
      </w:r>
      <w:r w:rsidRPr="008E45DF">
        <w:rPr>
          <w:b/>
          <w:lang w:val="en-CA" w:eastAsia="ko-KR"/>
        </w:rPr>
        <w:t>:</w:t>
      </w:r>
      <w:r w:rsidRPr="00422B32">
        <w:rPr>
          <w:b/>
          <w:lang w:val="en-CA" w:eastAsia="ko-KR"/>
        </w:rPr>
        <w:t xml:space="preserve"> </w:t>
      </w:r>
      <w:r>
        <w:rPr>
          <w:b/>
          <w:lang w:val="en-CA" w:eastAsia="ko-KR"/>
        </w:rPr>
        <w:t>Palette Coding Mode Bits</w:t>
      </w:r>
    </w:p>
    <w:tbl>
      <w:tblPr>
        <w:tblW w:w="0" w:type="auto"/>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3"/>
        <w:gridCol w:w="5384"/>
      </w:tblGrid>
      <w:tr w:rsidR="00ED759B" w:rsidRPr="00B2683F" w:rsidTr="00ED759B">
        <w:trPr>
          <w:jc w:val="center"/>
        </w:trPr>
        <w:tc>
          <w:tcPr>
            <w:tcW w:w="5383" w:type="dxa"/>
            <w:shd w:val="clear" w:color="auto" w:fill="auto"/>
          </w:tcPr>
          <w:p w:rsidR="00ED759B" w:rsidRPr="00B2683F" w:rsidRDefault="00ED759B" w:rsidP="00A1125F">
            <w:pPr>
              <w:rPr>
                <w:iCs/>
                <w:sz w:val="24"/>
                <w:szCs w:val="24"/>
              </w:rPr>
            </w:pPr>
            <w:r w:rsidRPr="00B2683F">
              <w:rPr>
                <w:iCs/>
                <w:sz w:val="24"/>
                <w:szCs w:val="24"/>
              </w:rPr>
              <w:t>Mode</w:t>
            </w:r>
          </w:p>
        </w:tc>
        <w:tc>
          <w:tcPr>
            <w:tcW w:w="5384" w:type="dxa"/>
            <w:shd w:val="clear" w:color="auto" w:fill="auto"/>
          </w:tcPr>
          <w:p w:rsidR="00ED759B" w:rsidRPr="00B2683F" w:rsidRDefault="00ED759B" w:rsidP="00A1125F">
            <w:pPr>
              <w:rPr>
                <w:iCs/>
                <w:sz w:val="24"/>
                <w:szCs w:val="24"/>
              </w:rPr>
            </w:pPr>
            <w:r w:rsidRPr="00B2683F">
              <w:rPr>
                <w:iCs/>
                <w:sz w:val="24"/>
                <w:szCs w:val="24"/>
              </w:rPr>
              <w:t>Bit</w:t>
            </w:r>
          </w:p>
        </w:tc>
      </w:tr>
      <w:tr w:rsidR="00ED759B" w:rsidRPr="00B2683F" w:rsidTr="00ED759B">
        <w:trPr>
          <w:jc w:val="center"/>
        </w:trPr>
        <w:tc>
          <w:tcPr>
            <w:tcW w:w="5383" w:type="dxa"/>
            <w:shd w:val="clear" w:color="auto" w:fill="auto"/>
          </w:tcPr>
          <w:p w:rsidR="00ED759B" w:rsidRPr="00B2683F" w:rsidRDefault="00ED759B" w:rsidP="00A1125F">
            <w:pPr>
              <w:rPr>
                <w:iCs/>
                <w:sz w:val="24"/>
                <w:szCs w:val="24"/>
              </w:rPr>
            </w:pPr>
            <w:r w:rsidRPr="00B2683F">
              <w:rPr>
                <w:iCs/>
                <w:sz w:val="24"/>
                <w:szCs w:val="24"/>
              </w:rPr>
              <w:t>No Palette Coding</w:t>
            </w:r>
          </w:p>
        </w:tc>
        <w:tc>
          <w:tcPr>
            <w:tcW w:w="5384" w:type="dxa"/>
            <w:shd w:val="clear" w:color="auto" w:fill="auto"/>
          </w:tcPr>
          <w:p w:rsidR="00ED759B" w:rsidRPr="00B2683F" w:rsidRDefault="00ED759B" w:rsidP="00A1125F">
            <w:pPr>
              <w:rPr>
                <w:iCs/>
                <w:sz w:val="24"/>
                <w:szCs w:val="24"/>
              </w:rPr>
            </w:pPr>
            <w:r w:rsidRPr="00B2683F">
              <w:rPr>
                <w:iCs/>
                <w:sz w:val="24"/>
                <w:szCs w:val="24"/>
              </w:rPr>
              <w:t>0</w:t>
            </w:r>
          </w:p>
        </w:tc>
      </w:tr>
      <w:tr w:rsidR="00ED759B" w:rsidRPr="00B2683F" w:rsidTr="00ED759B">
        <w:trPr>
          <w:jc w:val="center"/>
        </w:trPr>
        <w:tc>
          <w:tcPr>
            <w:tcW w:w="5383" w:type="dxa"/>
            <w:shd w:val="clear" w:color="auto" w:fill="auto"/>
          </w:tcPr>
          <w:p w:rsidR="00ED759B" w:rsidRPr="00B2683F" w:rsidRDefault="00ED759B" w:rsidP="00A1125F">
            <w:pPr>
              <w:rPr>
                <w:iCs/>
                <w:sz w:val="24"/>
                <w:szCs w:val="24"/>
              </w:rPr>
            </w:pPr>
            <w:r w:rsidRPr="00B2683F">
              <w:rPr>
                <w:iCs/>
                <w:sz w:val="24"/>
                <w:szCs w:val="24"/>
              </w:rPr>
              <w:t>Palette Coding as in [3], encode current palette</w:t>
            </w:r>
          </w:p>
        </w:tc>
        <w:tc>
          <w:tcPr>
            <w:tcW w:w="5384" w:type="dxa"/>
            <w:shd w:val="clear" w:color="auto" w:fill="auto"/>
          </w:tcPr>
          <w:p w:rsidR="00ED759B" w:rsidRPr="00B2683F" w:rsidRDefault="00ED759B" w:rsidP="00A1125F">
            <w:pPr>
              <w:rPr>
                <w:iCs/>
                <w:sz w:val="24"/>
                <w:szCs w:val="24"/>
              </w:rPr>
            </w:pPr>
            <w:r w:rsidRPr="00B2683F">
              <w:rPr>
                <w:iCs/>
                <w:sz w:val="24"/>
                <w:szCs w:val="24"/>
              </w:rPr>
              <w:t>10</w:t>
            </w:r>
          </w:p>
        </w:tc>
      </w:tr>
      <w:tr w:rsidR="00ED759B" w:rsidRPr="00B2683F" w:rsidTr="00ED759B">
        <w:trPr>
          <w:jc w:val="center"/>
        </w:trPr>
        <w:tc>
          <w:tcPr>
            <w:tcW w:w="5383" w:type="dxa"/>
            <w:shd w:val="clear" w:color="auto" w:fill="auto"/>
          </w:tcPr>
          <w:p w:rsidR="00ED759B" w:rsidRPr="00B2683F" w:rsidRDefault="00ED759B" w:rsidP="00A1125F">
            <w:pPr>
              <w:rPr>
                <w:iCs/>
                <w:sz w:val="24"/>
                <w:szCs w:val="24"/>
              </w:rPr>
            </w:pPr>
            <w:r w:rsidRPr="00B2683F">
              <w:rPr>
                <w:iCs/>
                <w:sz w:val="24"/>
                <w:szCs w:val="24"/>
              </w:rPr>
              <w:lastRenderedPageBreak/>
              <w:t>Palette Prediction as proposed</w:t>
            </w:r>
          </w:p>
        </w:tc>
        <w:tc>
          <w:tcPr>
            <w:tcW w:w="5384" w:type="dxa"/>
            <w:shd w:val="clear" w:color="auto" w:fill="auto"/>
          </w:tcPr>
          <w:p w:rsidR="00ED759B" w:rsidRPr="00B2683F" w:rsidRDefault="00ED759B" w:rsidP="00A1125F">
            <w:pPr>
              <w:rPr>
                <w:iCs/>
                <w:sz w:val="24"/>
                <w:szCs w:val="24"/>
              </w:rPr>
            </w:pPr>
            <w:r w:rsidRPr="00B2683F">
              <w:rPr>
                <w:iCs/>
                <w:sz w:val="24"/>
                <w:szCs w:val="24"/>
              </w:rPr>
              <w:t>11</w:t>
            </w:r>
          </w:p>
        </w:tc>
      </w:tr>
    </w:tbl>
    <w:p w:rsidR="001E7405" w:rsidRDefault="001E7405" w:rsidP="00371F57">
      <w:pPr>
        <w:pStyle w:val="Heading1"/>
        <w:numPr>
          <w:ilvl w:val="0"/>
          <w:numId w:val="0"/>
        </w:numPr>
        <w:ind w:left="432"/>
        <w:rPr>
          <w:lang w:val="en-CA" w:eastAsia="ko-KR"/>
        </w:rPr>
      </w:pPr>
    </w:p>
    <w:p w:rsidR="00ED759B" w:rsidRDefault="000D5339" w:rsidP="000D5339">
      <w:pPr>
        <w:pStyle w:val="Heading1"/>
        <w:rPr>
          <w:lang w:val="en-CA" w:eastAsia="ko-KR"/>
        </w:rPr>
      </w:pPr>
      <w:r w:rsidRPr="000D5339">
        <w:rPr>
          <w:lang w:val="en-CA" w:eastAsia="ko-KR"/>
        </w:rPr>
        <w:t>Test Results</w:t>
      </w:r>
    </w:p>
    <w:p w:rsidR="00C57839" w:rsidRDefault="001E7405" w:rsidP="00544FD2">
      <w:pPr>
        <w:rPr>
          <w:lang w:val="en-CA" w:eastAsia="ko-KR"/>
        </w:rPr>
      </w:pPr>
      <w:r>
        <w:rPr>
          <w:lang w:val="en-CA" w:eastAsia="ko-KR"/>
        </w:rPr>
        <w:t>Here we present results for va</w:t>
      </w:r>
      <w:r w:rsidR="00E841ED">
        <w:rPr>
          <w:lang w:val="en-CA" w:eastAsia="ko-KR"/>
        </w:rPr>
        <w:t xml:space="preserve">rious schemes. </w:t>
      </w:r>
      <w:r w:rsidR="006D07CE">
        <w:rPr>
          <w:lang w:val="en-CA" w:eastAsia="ko-KR"/>
        </w:rPr>
        <w:t xml:space="preserve">There was a bug in the results in our </w:t>
      </w:r>
      <w:r w:rsidR="00E064D6">
        <w:rPr>
          <w:lang w:val="en-CA" w:eastAsia="ko-KR"/>
        </w:rPr>
        <w:t>p</w:t>
      </w:r>
      <w:r w:rsidR="006D07CE">
        <w:rPr>
          <w:lang w:val="en-CA" w:eastAsia="ko-KR"/>
        </w:rPr>
        <w:t xml:space="preserve">revious v1 of the contribution, so we delete those results, and </w:t>
      </w:r>
      <w:r w:rsidR="00FE23F2">
        <w:rPr>
          <w:lang w:val="en-CA" w:eastAsia="ko-KR"/>
        </w:rPr>
        <w:t>present</w:t>
      </w:r>
      <w:r w:rsidR="006D07CE">
        <w:rPr>
          <w:lang w:val="en-CA" w:eastAsia="ko-KR"/>
        </w:rPr>
        <w:t xml:space="preserve"> the correct “bug-fix</w:t>
      </w:r>
      <w:r w:rsidR="00E064D6">
        <w:rPr>
          <w:lang w:val="en-CA" w:eastAsia="ko-KR"/>
        </w:rPr>
        <w:t>-</w:t>
      </w:r>
      <w:proofErr w:type="spellStart"/>
      <w:r w:rsidR="00E064D6">
        <w:rPr>
          <w:lang w:val="en-CA" w:eastAsia="ko-KR"/>
        </w:rPr>
        <w:t>ed</w:t>
      </w:r>
      <w:proofErr w:type="spellEnd"/>
      <w:r w:rsidR="006D07CE">
        <w:rPr>
          <w:lang w:val="en-CA" w:eastAsia="ko-KR"/>
        </w:rPr>
        <w:t>” results.</w:t>
      </w:r>
      <w:r w:rsidR="00F97AAA">
        <w:rPr>
          <w:lang w:val="en-CA" w:eastAsia="ko-KR"/>
        </w:rPr>
        <w:t xml:space="preserve"> Various results which are presented are as follows:</w:t>
      </w:r>
    </w:p>
    <w:p w:rsidR="00F97AAA" w:rsidRDefault="00F97AAA" w:rsidP="00544FD2">
      <w:pPr>
        <w:rPr>
          <w:lang w:val="en-CA" w:eastAsia="ko-KR"/>
        </w:rPr>
      </w:pPr>
    </w:p>
    <w:p w:rsidR="00F97AAA" w:rsidRDefault="00F97AAA" w:rsidP="00544FD2">
      <w:pPr>
        <w:rPr>
          <w:lang w:val="en-CA" w:eastAsia="ko-KR"/>
        </w:rPr>
      </w:pPr>
      <w:r w:rsidRPr="00544FD2">
        <w:rPr>
          <w:b/>
          <w:lang w:val="en-CA" w:eastAsia="ko-KR"/>
        </w:rPr>
        <w:t>Tables 6 and 7:</w:t>
      </w:r>
      <w:r>
        <w:rPr>
          <w:lang w:val="en-CA" w:eastAsia="ko-KR"/>
        </w:rPr>
        <w:t xml:space="preserve"> Lossless and </w:t>
      </w:r>
      <w:proofErr w:type="spellStart"/>
      <w:r>
        <w:rPr>
          <w:lang w:val="en-CA" w:eastAsia="ko-KR"/>
        </w:rPr>
        <w:t>Lossy</w:t>
      </w:r>
      <w:proofErr w:type="spellEnd"/>
      <w:r>
        <w:rPr>
          <w:lang w:val="en-CA" w:eastAsia="ko-KR"/>
        </w:rPr>
        <w:t xml:space="preserve"> results for Scheme A.1 on top of </w:t>
      </w:r>
      <w:proofErr w:type="spellStart"/>
      <w:r>
        <w:rPr>
          <w:lang w:val="en-CA" w:eastAsia="ko-KR"/>
        </w:rPr>
        <w:t>RExt</w:t>
      </w:r>
      <w:proofErr w:type="spellEnd"/>
      <w:r>
        <w:rPr>
          <w:lang w:val="en-CA" w:eastAsia="ko-KR"/>
        </w:rPr>
        <w:t xml:space="preserve"> 5.1 + JCTVC-O0218 (implemented in </w:t>
      </w:r>
      <w:proofErr w:type="spellStart"/>
      <w:r>
        <w:rPr>
          <w:lang w:val="en-CA" w:eastAsia="ko-KR"/>
        </w:rPr>
        <w:t>RExt</w:t>
      </w:r>
      <w:proofErr w:type="spellEnd"/>
      <w:r>
        <w:rPr>
          <w:lang w:val="en-CA" w:eastAsia="ko-KR"/>
        </w:rPr>
        <w:t xml:space="preserve"> 5.1 software) as Anchor</w:t>
      </w:r>
    </w:p>
    <w:p w:rsidR="00F97AAA" w:rsidRDefault="00F97AAA" w:rsidP="00F97AAA">
      <w:pPr>
        <w:rPr>
          <w:lang w:val="en-CA" w:eastAsia="ko-KR"/>
        </w:rPr>
      </w:pPr>
      <w:r w:rsidRPr="00544FD2">
        <w:rPr>
          <w:b/>
          <w:lang w:val="en-CA" w:eastAsia="ko-KR"/>
        </w:rPr>
        <w:t>Tables 8 and 9</w:t>
      </w:r>
      <w:r>
        <w:rPr>
          <w:lang w:val="en-CA" w:eastAsia="ko-KR"/>
        </w:rPr>
        <w:t xml:space="preserve">: Lossless and </w:t>
      </w:r>
      <w:proofErr w:type="spellStart"/>
      <w:r>
        <w:rPr>
          <w:lang w:val="en-CA" w:eastAsia="ko-KR"/>
        </w:rPr>
        <w:t>Lossy</w:t>
      </w:r>
      <w:proofErr w:type="spellEnd"/>
      <w:r>
        <w:rPr>
          <w:lang w:val="en-CA" w:eastAsia="ko-KR"/>
        </w:rPr>
        <w:t xml:space="preserve"> results for Scheme A.2 on top of </w:t>
      </w:r>
      <w:proofErr w:type="spellStart"/>
      <w:r>
        <w:rPr>
          <w:lang w:val="en-CA" w:eastAsia="ko-KR"/>
        </w:rPr>
        <w:t>RExt</w:t>
      </w:r>
      <w:proofErr w:type="spellEnd"/>
      <w:r>
        <w:rPr>
          <w:lang w:val="en-CA" w:eastAsia="ko-KR"/>
        </w:rPr>
        <w:t xml:space="preserve"> 5.1 + JCTVC-O0218 (implemented in </w:t>
      </w:r>
      <w:proofErr w:type="spellStart"/>
      <w:r>
        <w:rPr>
          <w:lang w:val="en-CA" w:eastAsia="ko-KR"/>
        </w:rPr>
        <w:t>RExt</w:t>
      </w:r>
      <w:proofErr w:type="spellEnd"/>
      <w:r>
        <w:rPr>
          <w:lang w:val="en-CA" w:eastAsia="ko-KR"/>
        </w:rPr>
        <w:t xml:space="preserve"> 5.1 software) as Anchor</w:t>
      </w:r>
    </w:p>
    <w:p w:rsidR="00F97AAA" w:rsidRDefault="0030683D" w:rsidP="00F97AAA">
      <w:pPr>
        <w:rPr>
          <w:ins w:id="0" w:author="Ankur Saxena" w:date="2014-01-11T10:53:00Z"/>
          <w:lang w:val="en-CA" w:eastAsia="ko-KR"/>
        </w:rPr>
      </w:pPr>
      <w:r w:rsidRPr="00E0350B">
        <w:rPr>
          <w:b/>
          <w:lang w:val="en-CA" w:eastAsia="ko-KR"/>
        </w:rPr>
        <w:t>Tables 1</w:t>
      </w:r>
      <w:r>
        <w:rPr>
          <w:b/>
          <w:lang w:val="en-CA" w:eastAsia="ko-KR"/>
        </w:rPr>
        <w:t>0</w:t>
      </w:r>
      <w:r w:rsidR="00F97AAA" w:rsidRPr="00544FD2">
        <w:rPr>
          <w:b/>
          <w:lang w:val="en-CA" w:eastAsia="ko-KR"/>
        </w:rPr>
        <w:t xml:space="preserve"> and 1</w:t>
      </w:r>
      <w:r>
        <w:rPr>
          <w:b/>
          <w:lang w:val="en-CA" w:eastAsia="ko-KR"/>
        </w:rPr>
        <w:t>1</w:t>
      </w:r>
      <w:r w:rsidR="00F97AAA">
        <w:rPr>
          <w:lang w:val="en-CA" w:eastAsia="ko-KR"/>
        </w:rPr>
        <w:t xml:space="preserve">: Lossless and </w:t>
      </w:r>
      <w:proofErr w:type="spellStart"/>
      <w:r w:rsidR="00F97AAA">
        <w:rPr>
          <w:lang w:val="en-CA" w:eastAsia="ko-KR"/>
        </w:rPr>
        <w:t>Lossy</w:t>
      </w:r>
      <w:proofErr w:type="spellEnd"/>
      <w:r w:rsidR="00F97AAA">
        <w:rPr>
          <w:lang w:val="en-CA" w:eastAsia="ko-KR"/>
        </w:rPr>
        <w:t xml:space="preserve"> results for Scheme A.2 on top of </w:t>
      </w:r>
      <w:proofErr w:type="spellStart"/>
      <w:r w:rsidR="00F97AAA">
        <w:rPr>
          <w:lang w:val="en-CA" w:eastAsia="ko-KR"/>
        </w:rPr>
        <w:t>RExt</w:t>
      </w:r>
      <w:proofErr w:type="spellEnd"/>
      <w:r w:rsidR="00F97AAA">
        <w:rPr>
          <w:lang w:val="en-CA" w:eastAsia="ko-KR"/>
        </w:rPr>
        <w:t xml:space="preserve"> 5.1 + JCTVC-P0198 as Anchor</w:t>
      </w:r>
    </w:p>
    <w:p w:rsidR="000B4CF5" w:rsidRDefault="000B4CF5" w:rsidP="000B4CF5">
      <w:pPr>
        <w:rPr>
          <w:ins w:id="1" w:author="Ankur Saxena" w:date="2014-01-11T10:54:00Z"/>
          <w:lang w:val="en-CA" w:eastAsia="ko-KR"/>
        </w:rPr>
      </w:pPr>
      <w:ins w:id="2" w:author="Ankur Saxena" w:date="2014-01-11T10:54:00Z">
        <w:r w:rsidRPr="00E0350B">
          <w:rPr>
            <w:b/>
            <w:lang w:val="en-CA" w:eastAsia="ko-KR"/>
          </w:rPr>
          <w:t>Tables 1</w:t>
        </w:r>
        <w:r>
          <w:rPr>
            <w:b/>
            <w:lang w:val="en-CA" w:eastAsia="ko-KR"/>
          </w:rPr>
          <w:t>2</w:t>
        </w:r>
        <w:r w:rsidRPr="00544FD2">
          <w:rPr>
            <w:b/>
            <w:lang w:val="en-CA" w:eastAsia="ko-KR"/>
          </w:rPr>
          <w:t xml:space="preserve"> and 1</w:t>
        </w:r>
        <w:r>
          <w:rPr>
            <w:b/>
            <w:lang w:val="en-CA" w:eastAsia="ko-KR"/>
          </w:rPr>
          <w:t>3</w:t>
        </w:r>
        <w:r>
          <w:rPr>
            <w:lang w:val="en-CA" w:eastAsia="ko-KR"/>
          </w:rPr>
          <w:t xml:space="preserve">: Lossless and </w:t>
        </w:r>
        <w:proofErr w:type="spellStart"/>
        <w:r>
          <w:rPr>
            <w:lang w:val="en-CA" w:eastAsia="ko-KR"/>
          </w:rPr>
          <w:t>Lossy</w:t>
        </w:r>
        <w:proofErr w:type="spellEnd"/>
        <w:r>
          <w:rPr>
            <w:lang w:val="en-CA" w:eastAsia="ko-KR"/>
          </w:rPr>
          <w:t xml:space="preserve"> results for Scheme A.2 </w:t>
        </w:r>
        <w:r>
          <w:rPr>
            <w:lang w:val="en-CA" w:eastAsia="ko-KR"/>
          </w:rPr>
          <w:t xml:space="preserve">(without any restriction of LCU being in a range) </w:t>
        </w:r>
        <w:r>
          <w:rPr>
            <w:lang w:val="en-CA" w:eastAsia="ko-KR"/>
          </w:rPr>
          <w:t xml:space="preserve">on top of </w:t>
        </w:r>
        <w:proofErr w:type="spellStart"/>
        <w:r>
          <w:rPr>
            <w:lang w:val="en-CA" w:eastAsia="ko-KR"/>
          </w:rPr>
          <w:t>RExt</w:t>
        </w:r>
        <w:proofErr w:type="spellEnd"/>
        <w:r>
          <w:rPr>
            <w:lang w:val="en-CA" w:eastAsia="ko-KR"/>
          </w:rPr>
          <w:t xml:space="preserve"> 5.1 + JCTVC-P0198 as Anchor</w:t>
        </w:r>
      </w:ins>
    </w:p>
    <w:p w:rsidR="000B4CF5" w:rsidDel="000B4CF5" w:rsidRDefault="000B4CF5" w:rsidP="00F97AAA">
      <w:pPr>
        <w:rPr>
          <w:del w:id="3" w:author="Ankur Saxena" w:date="2014-01-11T10:54:00Z"/>
          <w:lang w:val="en-CA" w:eastAsia="ko-KR"/>
        </w:rPr>
      </w:pPr>
    </w:p>
    <w:p w:rsidR="00F97AAA" w:rsidRDefault="00F97AAA" w:rsidP="00F97AAA">
      <w:pPr>
        <w:rPr>
          <w:lang w:val="en-CA" w:eastAsia="ko-KR"/>
        </w:rPr>
      </w:pPr>
    </w:p>
    <w:p w:rsidR="00F97AAA" w:rsidRDefault="00F97AAA" w:rsidP="00544FD2">
      <w:pPr>
        <w:jc w:val="center"/>
        <w:rPr>
          <w:lang w:val="en-CA" w:eastAsia="ko-KR"/>
        </w:rPr>
      </w:pPr>
      <w:r w:rsidRPr="00C57E85">
        <w:rPr>
          <w:b/>
          <w:lang w:val="en-CA" w:eastAsia="ko-KR"/>
        </w:rPr>
        <w:t xml:space="preserve">Table 6: </w:t>
      </w:r>
      <w:r w:rsidRPr="00544FD2">
        <w:rPr>
          <w:b/>
          <w:lang w:val="en-CA" w:eastAsia="ko-KR"/>
        </w:rPr>
        <w:t xml:space="preserve">Lossless results for Scheme A.1 on top of </w:t>
      </w:r>
      <w:proofErr w:type="spellStart"/>
      <w:r w:rsidRPr="00544FD2">
        <w:rPr>
          <w:b/>
          <w:lang w:val="en-CA" w:eastAsia="ko-KR"/>
        </w:rPr>
        <w:t>RExt</w:t>
      </w:r>
      <w:proofErr w:type="spellEnd"/>
      <w:r w:rsidRPr="00544FD2">
        <w:rPr>
          <w:b/>
          <w:lang w:val="en-CA" w:eastAsia="ko-KR"/>
        </w:rPr>
        <w:t xml:space="preserve"> 5.1 + JCTVC-O0218 (implemented in </w:t>
      </w:r>
      <w:proofErr w:type="spellStart"/>
      <w:r w:rsidRPr="00544FD2">
        <w:rPr>
          <w:b/>
          <w:lang w:val="en-CA" w:eastAsia="ko-KR"/>
        </w:rPr>
        <w:t>RExt</w:t>
      </w:r>
      <w:proofErr w:type="spellEnd"/>
      <w:r w:rsidRPr="00544FD2">
        <w:rPr>
          <w:b/>
          <w:lang w:val="en-CA" w:eastAsia="ko-KR"/>
        </w:rPr>
        <w:t xml:space="preserve"> 5.1 software) as Anchor</w:t>
      </w:r>
    </w:p>
    <w:p w:rsidR="00F97AAA" w:rsidRDefault="00F97AAA" w:rsidP="00544FD2">
      <w:pPr>
        <w:jc w:val="center"/>
        <w:rPr>
          <w:lang w:val="en-CA" w:eastAsia="ko-KR"/>
        </w:rPr>
      </w:pPr>
      <w:r w:rsidRPr="00F97AAA">
        <w:rPr>
          <w:noProof/>
          <w:lang w:eastAsia="ko-KR"/>
        </w:rPr>
        <w:drawing>
          <wp:inline distT="0" distB="0" distL="0" distR="0" wp14:anchorId="1D0DD701" wp14:editId="36FE0D6B">
            <wp:extent cx="4813300" cy="375285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13300" cy="3752850"/>
                    </a:xfrm>
                    <a:prstGeom prst="rect">
                      <a:avLst/>
                    </a:prstGeom>
                    <a:noFill/>
                    <a:ln>
                      <a:noFill/>
                    </a:ln>
                  </pic:spPr>
                </pic:pic>
              </a:graphicData>
            </a:graphic>
          </wp:inline>
        </w:drawing>
      </w:r>
    </w:p>
    <w:p w:rsidR="004F78EB" w:rsidRDefault="004F78EB" w:rsidP="004F78EB">
      <w:pPr>
        <w:jc w:val="center"/>
        <w:rPr>
          <w:b/>
          <w:lang w:val="en-CA" w:eastAsia="ko-KR"/>
        </w:rPr>
      </w:pPr>
      <w:r w:rsidRPr="00406C3E">
        <w:rPr>
          <w:b/>
          <w:lang w:val="en-CA" w:eastAsia="ko-KR"/>
        </w:rPr>
        <w:lastRenderedPageBreak/>
        <w:t xml:space="preserve">Table </w:t>
      </w:r>
      <w:r>
        <w:rPr>
          <w:b/>
          <w:lang w:val="en-CA" w:eastAsia="ko-KR"/>
        </w:rPr>
        <w:t>7</w:t>
      </w:r>
      <w:r w:rsidRPr="00406C3E">
        <w:rPr>
          <w:b/>
          <w:lang w:val="en-CA" w:eastAsia="ko-KR"/>
        </w:rPr>
        <w:t xml:space="preserve">: </w:t>
      </w:r>
      <w:proofErr w:type="spellStart"/>
      <w:r w:rsidRPr="00406C3E">
        <w:rPr>
          <w:b/>
          <w:lang w:val="en-CA" w:eastAsia="ko-KR"/>
        </w:rPr>
        <w:t>Loss</w:t>
      </w:r>
      <w:r>
        <w:rPr>
          <w:b/>
          <w:lang w:val="en-CA" w:eastAsia="ko-KR"/>
        </w:rPr>
        <w:t>y</w:t>
      </w:r>
      <w:proofErr w:type="spellEnd"/>
      <w:r w:rsidRPr="00406C3E">
        <w:rPr>
          <w:b/>
          <w:lang w:val="en-CA" w:eastAsia="ko-KR"/>
        </w:rPr>
        <w:t xml:space="preserve"> results for Scheme A.1 on top of </w:t>
      </w:r>
      <w:proofErr w:type="spellStart"/>
      <w:r w:rsidRPr="00406C3E">
        <w:rPr>
          <w:b/>
          <w:lang w:val="en-CA" w:eastAsia="ko-KR"/>
        </w:rPr>
        <w:t>RExt</w:t>
      </w:r>
      <w:proofErr w:type="spellEnd"/>
      <w:r w:rsidRPr="00406C3E">
        <w:rPr>
          <w:b/>
          <w:lang w:val="en-CA" w:eastAsia="ko-KR"/>
        </w:rPr>
        <w:t xml:space="preserve"> 5.1 + JCTVC-O0218 (implemented in </w:t>
      </w:r>
      <w:proofErr w:type="spellStart"/>
      <w:r w:rsidRPr="00406C3E">
        <w:rPr>
          <w:b/>
          <w:lang w:val="en-CA" w:eastAsia="ko-KR"/>
        </w:rPr>
        <w:t>RExt</w:t>
      </w:r>
      <w:proofErr w:type="spellEnd"/>
      <w:r w:rsidRPr="00406C3E">
        <w:rPr>
          <w:b/>
          <w:lang w:val="en-CA" w:eastAsia="ko-KR"/>
        </w:rPr>
        <w:t xml:space="preserve"> 5.1 software) as Anchor</w:t>
      </w:r>
    </w:p>
    <w:p w:rsidR="00FE23F2" w:rsidRDefault="00FE23F2" w:rsidP="00544FD2">
      <w:pPr>
        <w:rPr>
          <w:lang w:val="en-CA" w:eastAsia="ko-KR"/>
        </w:rPr>
      </w:pPr>
    </w:p>
    <w:tbl>
      <w:tblPr>
        <w:tblW w:w="10000" w:type="dxa"/>
        <w:tblInd w:w="93" w:type="dxa"/>
        <w:tblLook w:val="04A0" w:firstRow="1" w:lastRow="0" w:firstColumn="1" w:lastColumn="0" w:noHBand="0" w:noVBand="1"/>
      </w:tblPr>
      <w:tblGrid>
        <w:gridCol w:w="2440"/>
        <w:gridCol w:w="1080"/>
        <w:gridCol w:w="1080"/>
        <w:gridCol w:w="1080"/>
        <w:gridCol w:w="1080"/>
        <w:gridCol w:w="1080"/>
        <w:gridCol w:w="1080"/>
        <w:gridCol w:w="1080"/>
      </w:tblGrid>
      <w:tr w:rsidR="00E0350B" w:rsidRPr="00E0350B" w:rsidTr="00E0350B">
        <w:trPr>
          <w:trHeight w:val="330"/>
        </w:trPr>
        <w:tc>
          <w:tcPr>
            <w:tcW w:w="2440" w:type="dxa"/>
            <w:tcBorders>
              <w:top w:val="single" w:sz="8" w:space="0" w:color="auto"/>
              <w:left w:val="single" w:sz="8" w:space="0" w:color="auto"/>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 w:val="20"/>
                <w:lang w:eastAsia="ko-KR"/>
              </w:rPr>
            </w:pPr>
            <w:r w:rsidRPr="00E0350B">
              <w:rPr>
                <w:rFonts w:ascii="Arial" w:eastAsia="Times New Roman" w:hAnsi="Arial" w:cs="Arial"/>
                <w:b/>
                <w:bCs/>
                <w:color w:val="000000"/>
                <w:sz w:val="20"/>
                <w:lang w:eastAsia="ko-KR"/>
              </w:rPr>
              <w:t>BD-rate Y</w:t>
            </w:r>
          </w:p>
        </w:tc>
        <w:tc>
          <w:tcPr>
            <w:tcW w:w="1080" w:type="dxa"/>
            <w:tcBorders>
              <w:top w:val="single" w:sz="8" w:space="0" w:color="auto"/>
              <w:left w:val="single" w:sz="8" w:space="0" w:color="auto"/>
              <w:bottom w:val="single" w:sz="8" w:space="0" w:color="auto"/>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E0350B">
              <w:rPr>
                <w:rFonts w:ascii="Arial" w:eastAsia="Times New Roman" w:hAnsi="Arial" w:cs="Arial"/>
                <w:b/>
                <w:bCs/>
                <w:color w:val="000000"/>
                <w:sz w:val="20"/>
                <w:lang w:eastAsia="ko-KR"/>
              </w:rPr>
              <w:t>AI-MT</w:t>
            </w:r>
          </w:p>
        </w:tc>
        <w:tc>
          <w:tcPr>
            <w:tcW w:w="1080" w:type="dxa"/>
            <w:tcBorders>
              <w:top w:val="single" w:sz="8" w:space="0" w:color="auto"/>
              <w:left w:val="nil"/>
              <w:bottom w:val="single" w:sz="8" w:space="0" w:color="auto"/>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E0350B">
              <w:rPr>
                <w:rFonts w:ascii="Arial" w:eastAsia="Times New Roman" w:hAnsi="Arial" w:cs="Arial"/>
                <w:b/>
                <w:bCs/>
                <w:color w:val="000000"/>
                <w:sz w:val="20"/>
                <w:lang w:eastAsia="ko-KR"/>
              </w:rPr>
              <w:t>AI-HT</w:t>
            </w:r>
          </w:p>
        </w:tc>
        <w:tc>
          <w:tcPr>
            <w:tcW w:w="1080" w:type="dxa"/>
            <w:tcBorders>
              <w:top w:val="single" w:sz="8" w:space="0" w:color="auto"/>
              <w:left w:val="nil"/>
              <w:bottom w:val="single" w:sz="8" w:space="0" w:color="auto"/>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E0350B">
              <w:rPr>
                <w:rFonts w:ascii="Arial" w:eastAsia="Times New Roman" w:hAnsi="Arial" w:cs="Arial"/>
                <w:b/>
                <w:bCs/>
                <w:color w:val="000000"/>
                <w:sz w:val="20"/>
                <w:lang w:eastAsia="ko-KR"/>
              </w:rPr>
              <w:t>AI-SHT</w:t>
            </w:r>
          </w:p>
        </w:tc>
        <w:tc>
          <w:tcPr>
            <w:tcW w:w="1080" w:type="dxa"/>
            <w:tcBorders>
              <w:top w:val="single" w:sz="8" w:space="0" w:color="auto"/>
              <w:left w:val="single" w:sz="4" w:space="0" w:color="auto"/>
              <w:bottom w:val="single" w:sz="8" w:space="0" w:color="auto"/>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E0350B">
              <w:rPr>
                <w:rFonts w:ascii="Arial" w:eastAsia="Times New Roman" w:hAnsi="Arial" w:cs="Arial"/>
                <w:b/>
                <w:bCs/>
                <w:color w:val="000000"/>
                <w:sz w:val="20"/>
                <w:lang w:eastAsia="ko-KR"/>
              </w:rPr>
              <w:t>RA-MT</w:t>
            </w:r>
          </w:p>
        </w:tc>
        <w:tc>
          <w:tcPr>
            <w:tcW w:w="1080" w:type="dxa"/>
            <w:tcBorders>
              <w:top w:val="single" w:sz="8" w:space="0" w:color="auto"/>
              <w:left w:val="nil"/>
              <w:bottom w:val="single" w:sz="8" w:space="0" w:color="auto"/>
              <w:right w:val="single" w:sz="4"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E0350B">
              <w:rPr>
                <w:rFonts w:ascii="Arial" w:eastAsia="Times New Roman" w:hAnsi="Arial" w:cs="Arial"/>
                <w:b/>
                <w:bCs/>
                <w:color w:val="000000"/>
                <w:sz w:val="20"/>
                <w:lang w:eastAsia="ko-KR"/>
              </w:rPr>
              <w:t>RA-HT</w:t>
            </w:r>
          </w:p>
        </w:tc>
        <w:tc>
          <w:tcPr>
            <w:tcW w:w="1080" w:type="dxa"/>
            <w:tcBorders>
              <w:top w:val="single" w:sz="8" w:space="0" w:color="auto"/>
              <w:left w:val="nil"/>
              <w:bottom w:val="single" w:sz="8" w:space="0" w:color="auto"/>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E0350B">
              <w:rPr>
                <w:rFonts w:ascii="Arial" w:eastAsia="Times New Roman" w:hAnsi="Arial" w:cs="Arial"/>
                <w:b/>
                <w:bCs/>
                <w:color w:val="000000"/>
                <w:sz w:val="20"/>
                <w:lang w:eastAsia="ko-KR"/>
              </w:rPr>
              <w:t>LB-MT</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E0350B">
              <w:rPr>
                <w:rFonts w:ascii="Arial" w:eastAsia="Times New Roman" w:hAnsi="Arial" w:cs="Arial"/>
                <w:b/>
                <w:bCs/>
                <w:color w:val="000000"/>
                <w:sz w:val="20"/>
                <w:lang w:eastAsia="ko-KR"/>
              </w:rPr>
              <w:t>LB-HT</w:t>
            </w:r>
          </w:p>
        </w:tc>
      </w:tr>
      <w:tr w:rsidR="00E0350B" w:rsidRPr="00E0350B" w:rsidTr="00E0350B">
        <w:trPr>
          <w:trHeight w:val="315"/>
        </w:trPr>
        <w:tc>
          <w:tcPr>
            <w:tcW w:w="2440" w:type="dxa"/>
            <w:tcBorders>
              <w:top w:val="single" w:sz="8" w:space="0" w:color="auto"/>
              <w:left w:val="single" w:sz="8" w:space="0" w:color="auto"/>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Class F</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-0.2%</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-0.2%</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-0.2%</w:t>
            </w:r>
          </w:p>
        </w:tc>
        <w:tc>
          <w:tcPr>
            <w:tcW w:w="1080" w:type="dxa"/>
            <w:tcBorders>
              <w:top w:val="nil"/>
              <w:left w:val="single" w:sz="4" w:space="0" w:color="auto"/>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-0.1%</w:t>
            </w:r>
          </w:p>
        </w:tc>
        <w:tc>
          <w:tcPr>
            <w:tcW w:w="1080" w:type="dxa"/>
            <w:tcBorders>
              <w:top w:val="nil"/>
              <w:left w:val="nil"/>
              <w:bottom w:val="nil"/>
              <w:right w:val="single" w:sz="4"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-0.1%</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r>
      <w:tr w:rsidR="00E0350B" w:rsidRPr="00E0350B" w:rsidTr="00E0350B">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Class B</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single" w:sz="4" w:space="0" w:color="auto"/>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single" w:sz="4"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r>
      <w:tr w:rsidR="00E0350B" w:rsidRPr="00E0350B" w:rsidTr="00E0350B">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SC RGB 444</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-0.8%</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-1.2%</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-1.6%</w:t>
            </w:r>
          </w:p>
        </w:tc>
        <w:tc>
          <w:tcPr>
            <w:tcW w:w="1080" w:type="dxa"/>
            <w:tcBorders>
              <w:top w:val="nil"/>
              <w:left w:val="single" w:sz="4" w:space="0" w:color="auto"/>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-0.8%</w:t>
            </w:r>
          </w:p>
        </w:tc>
        <w:tc>
          <w:tcPr>
            <w:tcW w:w="1080" w:type="dxa"/>
            <w:tcBorders>
              <w:top w:val="nil"/>
              <w:left w:val="nil"/>
              <w:bottom w:val="nil"/>
              <w:right w:val="single" w:sz="4"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-1.1%</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-0.6%</w:t>
            </w:r>
          </w:p>
        </w:tc>
        <w:tc>
          <w:tcPr>
            <w:tcW w:w="1080" w:type="dxa"/>
            <w:tcBorders>
              <w:top w:val="nil"/>
              <w:left w:val="nil"/>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-0.7%</w:t>
            </w:r>
          </w:p>
        </w:tc>
      </w:tr>
      <w:tr w:rsidR="00E0350B" w:rsidRPr="00E0350B" w:rsidTr="00E0350B">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Animation RGB 444</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single" w:sz="4" w:space="0" w:color="auto"/>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single" w:sz="4"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0.1%</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r>
      <w:tr w:rsidR="00E0350B" w:rsidRPr="00E0350B" w:rsidTr="00E0350B">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SC YUV 444</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-0.6%</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-1.0%</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-1.5%</w:t>
            </w:r>
          </w:p>
        </w:tc>
        <w:tc>
          <w:tcPr>
            <w:tcW w:w="1080" w:type="dxa"/>
            <w:tcBorders>
              <w:top w:val="nil"/>
              <w:left w:val="single" w:sz="4" w:space="0" w:color="auto"/>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-0.8%</w:t>
            </w:r>
          </w:p>
        </w:tc>
        <w:tc>
          <w:tcPr>
            <w:tcW w:w="1080" w:type="dxa"/>
            <w:tcBorders>
              <w:top w:val="nil"/>
              <w:left w:val="nil"/>
              <w:bottom w:val="nil"/>
              <w:right w:val="single" w:sz="4"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-1.2%</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-0.4%</w:t>
            </w:r>
          </w:p>
        </w:tc>
        <w:tc>
          <w:tcPr>
            <w:tcW w:w="1080" w:type="dxa"/>
            <w:tcBorders>
              <w:top w:val="nil"/>
              <w:left w:val="nil"/>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-0.7%</w:t>
            </w:r>
          </w:p>
        </w:tc>
      </w:tr>
      <w:tr w:rsidR="00E0350B" w:rsidRPr="00E0350B" w:rsidTr="00E0350B">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Animation YUV 444</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single" w:sz="4" w:space="0" w:color="auto"/>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-0.1%</w:t>
            </w:r>
          </w:p>
        </w:tc>
        <w:tc>
          <w:tcPr>
            <w:tcW w:w="1080" w:type="dxa"/>
            <w:tcBorders>
              <w:top w:val="nil"/>
              <w:left w:val="nil"/>
              <w:bottom w:val="nil"/>
              <w:right w:val="single" w:sz="4"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r>
      <w:tr w:rsidR="00E0350B" w:rsidRPr="00E0350B" w:rsidTr="00E0350B">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proofErr w:type="spellStart"/>
            <w:r w:rsidRPr="00E0350B">
              <w:rPr>
                <w:rFonts w:ascii="Arial" w:eastAsia="Times New Roman" w:hAnsi="Arial" w:cs="Arial"/>
                <w:color w:val="000000"/>
                <w:sz w:val="20"/>
                <w:lang w:eastAsia="ko-KR"/>
              </w:rPr>
              <w:t>RangeExt</w:t>
            </w:r>
            <w:proofErr w:type="spellEnd"/>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single" w:sz="4" w:space="0" w:color="auto"/>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single" w:sz="4"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0.0%</w:t>
            </w:r>
          </w:p>
        </w:tc>
      </w:tr>
      <w:tr w:rsidR="00E0350B" w:rsidRPr="00E0350B" w:rsidTr="00E0350B">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SC(444) GBR Optional</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-2.9%</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-3.6%</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-4.2%</w:t>
            </w:r>
          </w:p>
        </w:tc>
        <w:tc>
          <w:tcPr>
            <w:tcW w:w="1080" w:type="dxa"/>
            <w:tcBorders>
              <w:top w:val="nil"/>
              <w:left w:val="single" w:sz="4" w:space="0" w:color="auto"/>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-2.3%</w:t>
            </w:r>
          </w:p>
        </w:tc>
        <w:tc>
          <w:tcPr>
            <w:tcW w:w="1080" w:type="dxa"/>
            <w:tcBorders>
              <w:top w:val="nil"/>
              <w:left w:val="nil"/>
              <w:bottom w:val="nil"/>
              <w:right w:val="single" w:sz="4"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-3.0%</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-1.6%</w:t>
            </w:r>
          </w:p>
        </w:tc>
        <w:tc>
          <w:tcPr>
            <w:tcW w:w="1080" w:type="dxa"/>
            <w:tcBorders>
              <w:top w:val="nil"/>
              <w:left w:val="nil"/>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-2.4%</w:t>
            </w:r>
          </w:p>
        </w:tc>
      </w:tr>
      <w:tr w:rsidR="00E0350B" w:rsidRPr="00E0350B" w:rsidTr="00E0350B">
        <w:trPr>
          <w:trHeight w:val="330"/>
        </w:trPr>
        <w:tc>
          <w:tcPr>
            <w:tcW w:w="2440" w:type="dxa"/>
            <w:tcBorders>
              <w:top w:val="nil"/>
              <w:left w:val="single" w:sz="8" w:space="0" w:color="auto"/>
              <w:bottom w:val="single" w:sz="8" w:space="0" w:color="auto"/>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SC(444) YUV Optional</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-2.5%</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-3.2%</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-3.7%</w:t>
            </w:r>
          </w:p>
        </w:tc>
        <w:tc>
          <w:tcPr>
            <w:tcW w:w="1080" w:type="dxa"/>
            <w:tcBorders>
              <w:top w:val="nil"/>
              <w:left w:val="single" w:sz="4" w:space="0" w:color="auto"/>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-1.9%</w:t>
            </w:r>
          </w:p>
        </w:tc>
        <w:tc>
          <w:tcPr>
            <w:tcW w:w="1080" w:type="dxa"/>
            <w:tcBorders>
              <w:top w:val="nil"/>
              <w:left w:val="nil"/>
              <w:bottom w:val="nil"/>
              <w:right w:val="single" w:sz="4"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-2.5%</w:t>
            </w:r>
          </w:p>
        </w:tc>
        <w:tc>
          <w:tcPr>
            <w:tcW w:w="1080" w:type="dxa"/>
            <w:tcBorders>
              <w:top w:val="nil"/>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-1.3%</w:t>
            </w:r>
          </w:p>
        </w:tc>
        <w:tc>
          <w:tcPr>
            <w:tcW w:w="1080" w:type="dxa"/>
            <w:tcBorders>
              <w:top w:val="nil"/>
              <w:left w:val="nil"/>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E0350B">
              <w:rPr>
                <w:rFonts w:ascii="Arial" w:eastAsia="Times New Roman" w:hAnsi="Arial" w:cs="Arial"/>
                <w:color w:val="000000"/>
                <w:sz w:val="20"/>
                <w:lang w:eastAsia="ko-KR"/>
              </w:rPr>
              <w:t>-1.5%</w:t>
            </w:r>
          </w:p>
        </w:tc>
      </w:tr>
      <w:tr w:rsidR="00E0350B" w:rsidRPr="00E0350B" w:rsidTr="00E0350B">
        <w:trPr>
          <w:trHeight w:val="330"/>
        </w:trPr>
        <w:tc>
          <w:tcPr>
            <w:tcW w:w="2440" w:type="dxa"/>
            <w:tcBorders>
              <w:top w:val="nil"/>
              <w:left w:val="single" w:sz="8" w:space="0" w:color="auto"/>
              <w:bottom w:val="single" w:sz="4" w:space="0" w:color="auto"/>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24"/>
                <w:szCs w:val="24"/>
                <w:lang w:eastAsia="ko-KR"/>
              </w:rPr>
            </w:pPr>
            <w:proofErr w:type="spellStart"/>
            <w:r w:rsidRPr="00E0350B">
              <w:rPr>
                <w:rFonts w:ascii="Calibri" w:eastAsia="Times New Roman" w:hAnsi="Calibri"/>
                <w:color w:val="000000"/>
                <w:sz w:val="24"/>
                <w:szCs w:val="24"/>
                <w:lang w:eastAsia="ko-KR"/>
              </w:rPr>
              <w:t>Enc</w:t>
            </w:r>
            <w:proofErr w:type="spellEnd"/>
            <w:r w:rsidRPr="00E0350B">
              <w:rPr>
                <w:rFonts w:ascii="Calibri" w:eastAsia="Times New Roman" w:hAnsi="Calibri"/>
                <w:color w:val="000000"/>
                <w:sz w:val="24"/>
                <w:szCs w:val="24"/>
                <w:lang w:eastAsia="ko-KR"/>
              </w:rPr>
              <w:t xml:space="preserve"> Time[%]</w:t>
            </w:r>
          </w:p>
        </w:tc>
        <w:tc>
          <w:tcPr>
            <w:tcW w:w="1080" w:type="dxa"/>
            <w:tcBorders>
              <w:top w:val="single" w:sz="8" w:space="0" w:color="auto"/>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101%</w:t>
            </w:r>
          </w:p>
        </w:tc>
        <w:tc>
          <w:tcPr>
            <w:tcW w:w="1080" w:type="dxa"/>
            <w:tcBorders>
              <w:top w:val="single" w:sz="8" w:space="0" w:color="auto"/>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101%</w:t>
            </w:r>
          </w:p>
        </w:tc>
        <w:tc>
          <w:tcPr>
            <w:tcW w:w="1080" w:type="dxa"/>
            <w:tcBorders>
              <w:top w:val="single" w:sz="8" w:space="0" w:color="auto"/>
              <w:left w:val="nil"/>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101%</w:t>
            </w:r>
          </w:p>
        </w:tc>
        <w:tc>
          <w:tcPr>
            <w:tcW w:w="1080" w:type="dxa"/>
            <w:tcBorders>
              <w:top w:val="single" w:sz="8" w:space="0" w:color="auto"/>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100%</w:t>
            </w:r>
          </w:p>
        </w:tc>
        <w:tc>
          <w:tcPr>
            <w:tcW w:w="1080" w:type="dxa"/>
            <w:tcBorders>
              <w:top w:val="single" w:sz="8" w:space="0" w:color="auto"/>
              <w:left w:val="nil"/>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100%</w:t>
            </w:r>
          </w:p>
        </w:tc>
        <w:tc>
          <w:tcPr>
            <w:tcW w:w="1080" w:type="dxa"/>
            <w:tcBorders>
              <w:top w:val="single" w:sz="8" w:space="0" w:color="auto"/>
              <w:left w:val="nil"/>
              <w:bottom w:val="nil"/>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100%</w:t>
            </w:r>
          </w:p>
        </w:tc>
        <w:tc>
          <w:tcPr>
            <w:tcW w:w="1080" w:type="dxa"/>
            <w:tcBorders>
              <w:top w:val="single" w:sz="8" w:space="0" w:color="auto"/>
              <w:left w:val="nil"/>
              <w:bottom w:val="nil"/>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100%</w:t>
            </w:r>
          </w:p>
        </w:tc>
      </w:tr>
      <w:tr w:rsidR="00E0350B" w:rsidRPr="00E0350B" w:rsidTr="00E0350B">
        <w:trPr>
          <w:trHeight w:val="330"/>
        </w:trPr>
        <w:tc>
          <w:tcPr>
            <w:tcW w:w="2440" w:type="dxa"/>
            <w:tcBorders>
              <w:top w:val="nil"/>
              <w:left w:val="single" w:sz="8" w:space="0" w:color="auto"/>
              <w:bottom w:val="single" w:sz="8" w:space="0" w:color="auto"/>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24"/>
                <w:szCs w:val="24"/>
                <w:lang w:eastAsia="ko-KR"/>
              </w:rPr>
            </w:pPr>
            <w:r w:rsidRPr="00E0350B">
              <w:rPr>
                <w:rFonts w:ascii="Calibri" w:eastAsia="Times New Roman" w:hAnsi="Calibri"/>
                <w:color w:val="000000"/>
                <w:sz w:val="24"/>
                <w:szCs w:val="24"/>
                <w:lang w:eastAsia="ko-KR"/>
              </w:rPr>
              <w:t>Dec Time[%]</w:t>
            </w:r>
          </w:p>
        </w:tc>
        <w:tc>
          <w:tcPr>
            <w:tcW w:w="1080" w:type="dxa"/>
            <w:tcBorders>
              <w:top w:val="single" w:sz="8" w:space="0" w:color="auto"/>
              <w:left w:val="nil"/>
              <w:bottom w:val="single" w:sz="8" w:space="0" w:color="auto"/>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100%</w:t>
            </w:r>
          </w:p>
        </w:tc>
        <w:tc>
          <w:tcPr>
            <w:tcW w:w="1080" w:type="dxa"/>
            <w:tcBorders>
              <w:top w:val="single" w:sz="8" w:space="0" w:color="auto"/>
              <w:left w:val="nil"/>
              <w:bottom w:val="single" w:sz="8" w:space="0" w:color="auto"/>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100%</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100%</w:t>
            </w:r>
          </w:p>
        </w:tc>
        <w:tc>
          <w:tcPr>
            <w:tcW w:w="1080" w:type="dxa"/>
            <w:tcBorders>
              <w:top w:val="single" w:sz="8" w:space="0" w:color="auto"/>
              <w:left w:val="nil"/>
              <w:bottom w:val="single" w:sz="8" w:space="0" w:color="auto"/>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101%</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100%</w:t>
            </w:r>
          </w:p>
        </w:tc>
        <w:tc>
          <w:tcPr>
            <w:tcW w:w="1080" w:type="dxa"/>
            <w:tcBorders>
              <w:top w:val="single" w:sz="8" w:space="0" w:color="auto"/>
              <w:left w:val="nil"/>
              <w:bottom w:val="single" w:sz="8" w:space="0" w:color="auto"/>
              <w:right w:val="nil"/>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101%</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E0350B" w:rsidRPr="00E0350B" w:rsidRDefault="00E0350B" w:rsidP="00E0350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E0350B">
              <w:rPr>
                <w:rFonts w:ascii="Arial" w:eastAsia="Times New Roman" w:hAnsi="Arial" w:cs="Arial"/>
                <w:color w:val="000000"/>
                <w:sz w:val="18"/>
                <w:szCs w:val="18"/>
                <w:lang w:eastAsia="ko-KR"/>
              </w:rPr>
              <w:t>101%</w:t>
            </w:r>
          </w:p>
        </w:tc>
      </w:tr>
    </w:tbl>
    <w:p w:rsidR="00BA0376" w:rsidRDefault="00BA0376" w:rsidP="00544FD2">
      <w:pPr>
        <w:rPr>
          <w:lang w:val="en-CA" w:eastAsia="ko-KR"/>
        </w:rPr>
      </w:pPr>
    </w:p>
    <w:p w:rsidR="006D07CE" w:rsidRDefault="006D07CE" w:rsidP="00544FD2">
      <w:pPr>
        <w:rPr>
          <w:lang w:val="en-CA" w:eastAsia="ko-KR"/>
        </w:rPr>
      </w:pPr>
    </w:p>
    <w:p w:rsidR="00BA0376" w:rsidRDefault="00BA0376" w:rsidP="00BA0376">
      <w:pPr>
        <w:jc w:val="center"/>
        <w:rPr>
          <w:lang w:val="en-CA" w:eastAsia="ko-KR"/>
        </w:rPr>
      </w:pPr>
      <w:r w:rsidRPr="00406C3E">
        <w:rPr>
          <w:b/>
          <w:lang w:val="en-CA" w:eastAsia="ko-KR"/>
        </w:rPr>
        <w:t xml:space="preserve">Table </w:t>
      </w:r>
      <w:r>
        <w:rPr>
          <w:b/>
          <w:lang w:val="en-CA" w:eastAsia="ko-KR"/>
        </w:rPr>
        <w:t>8</w:t>
      </w:r>
      <w:r w:rsidRPr="00406C3E">
        <w:rPr>
          <w:b/>
          <w:lang w:val="en-CA" w:eastAsia="ko-KR"/>
        </w:rPr>
        <w:t xml:space="preserve">: Lossless results for Scheme A.1 on top of </w:t>
      </w:r>
      <w:proofErr w:type="spellStart"/>
      <w:r w:rsidRPr="00406C3E">
        <w:rPr>
          <w:b/>
          <w:lang w:val="en-CA" w:eastAsia="ko-KR"/>
        </w:rPr>
        <w:t>RExt</w:t>
      </w:r>
      <w:proofErr w:type="spellEnd"/>
      <w:r w:rsidRPr="00406C3E">
        <w:rPr>
          <w:b/>
          <w:lang w:val="en-CA" w:eastAsia="ko-KR"/>
        </w:rPr>
        <w:t xml:space="preserve"> 5.1 + JCTVC-O0218 (implemented in </w:t>
      </w:r>
      <w:proofErr w:type="spellStart"/>
      <w:r w:rsidRPr="00406C3E">
        <w:rPr>
          <w:b/>
          <w:lang w:val="en-CA" w:eastAsia="ko-KR"/>
        </w:rPr>
        <w:t>RExt</w:t>
      </w:r>
      <w:proofErr w:type="spellEnd"/>
      <w:r w:rsidRPr="00406C3E">
        <w:rPr>
          <w:b/>
          <w:lang w:val="en-CA" w:eastAsia="ko-KR"/>
        </w:rPr>
        <w:t xml:space="preserve"> 5.1 software) as Anchor</w:t>
      </w:r>
    </w:p>
    <w:p w:rsidR="006D07CE" w:rsidRDefault="006D07CE" w:rsidP="00544FD2">
      <w:pPr>
        <w:rPr>
          <w:lang w:val="en-CA" w:eastAsia="ko-KR"/>
        </w:rPr>
      </w:pPr>
    </w:p>
    <w:p w:rsidR="006D07CE" w:rsidRDefault="00BA0376" w:rsidP="00544FD2">
      <w:pPr>
        <w:jc w:val="center"/>
        <w:rPr>
          <w:lang w:val="en-CA" w:eastAsia="ko-KR"/>
        </w:rPr>
      </w:pPr>
      <w:r w:rsidRPr="00BA0376">
        <w:rPr>
          <w:noProof/>
          <w:lang w:eastAsia="ko-KR"/>
        </w:rPr>
        <w:drawing>
          <wp:inline distT="0" distB="0" distL="0" distR="0" wp14:anchorId="05A1922A" wp14:editId="2270FB66">
            <wp:extent cx="3665220" cy="33940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65220" cy="3394075"/>
                    </a:xfrm>
                    <a:prstGeom prst="rect">
                      <a:avLst/>
                    </a:prstGeom>
                    <a:noFill/>
                    <a:ln>
                      <a:noFill/>
                    </a:ln>
                  </pic:spPr>
                </pic:pic>
              </a:graphicData>
            </a:graphic>
          </wp:inline>
        </w:drawing>
      </w:r>
    </w:p>
    <w:p w:rsidR="006D07CE" w:rsidRDefault="006D07CE" w:rsidP="00544FD2">
      <w:pPr>
        <w:rPr>
          <w:lang w:val="en-CA" w:eastAsia="ko-KR"/>
        </w:rPr>
      </w:pPr>
    </w:p>
    <w:p w:rsidR="00846DCC" w:rsidRDefault="00846DCC" w:rsidP="00846DCC">
      <w:pPr>
        <w:jc w:val="center"/>
        <w:rPr>
          <w:lang w:val="en-CA" w:eastAsia="ko-KR"/>
        </w:rPr>
      </w:pPr>
      <w:r w:rsidRPr="00406C3E">
        <w:rPr>
          <w:b/>
          <w:lang w:val="en-CA" w:eastAsia="ko-KR"/>
        </w:rPr>
        <w:lastRenderedPageBreak/>
        <w:t xml:space="preserve">Table </w:t>
      </w:r>
      <w:r>
        <w:rPr>
          <w:b/>
          <w:lang w:val="en-CA" w:eastAsia="ko-KR"/>
        </w:rPr>
        <w:t>9</w:t>
      </w:r>
      <w:r w:rsidRPr="00406C3E">
        <w:rPr>
          <w:b/>
          <w:lang w:val="en-CA" w:eastAsia="ko-KR"/>
        </w:rPr>
        <w:t xml:space="preserve">: </w:t>
      </w:r>
      <w:proofErr w:type="spellStart"/>
      <w:r w:rsidRPr="00406C3E">
        <w:rPr>
          <w:b/>
          <w:lang w:val="en-CA" w:eastAsia="ko-KR"/>
        </w:rPr>
        <w:t>Loss</w:t>
      </w:r>
      <w:r>
        <w:rPr>
          <w:b/>
          <w:lang w:val="en-CA" w:eastAsia="ko-KR"/>
        </w:rPr>
        <w:t>y</w:t>
      </w:r>
      <w:proofErr w:type="spellEnd"/>
      <w:r w:rsidRPr="00406C3E">
        <w:rPr>
          <w:b/>
          <w:lang w:val="en-CA" w:eastAsia="ko-KR"/>
        </w:rPr>
        <w:t xml:space="preserve"> results for Scheme A.1 on top of </w:t>
      </w:r>
      <w:proofErr w:type="spellStart"/>
      <w:r w:rsidRPr="00406C3E">
        <w:rPr>
          <w:b/>
          <w:lang w:val="en-CA" w:eastAsia="ko-KR"/>
        </w:rPr>
        <w:t>RExt</w:t>
      </w:r>
      <w:proofErr w:type="spellEnd"/>
      <w:r w:rsidRPr="00406C3E">
        <w:rPr>
          <w:b/>
          <w:lang w:val="en-CA" w:eastAsia="ko-KR"/>
        </w:rPr>
        <w:t xml:space="preserve"> 5.1 + JCTVC-O0218 (implemented in </w:t>
      </w:r>
      <w:proofErr w:type="spellStart"/>
      <w:r w:rsidRPr="00406C3E">
        <w:rPr>
          <w:b/>
          <w:lang w:val="en-CA" w:eastAsia="ko-KR"/>
        </w:rPr>
        <w:t>RExt</w:t>
      </w:r>
      <w:proofErr w:type="spellEnd"/>
      <w:r w:rsidRPr="00406C3E">
        <w:rPr>
          <w:b/>
          <w:lang w:val="en-CA" w:eastAsia="ko-KR"/>
        </w:rPr>
        <w:t xml:space="preserve"> 5.1 software) as Anchor</w:t>
      </w:r>
    </w:p>
    <w:p w:rsidR="006D07CE" w:rsidRDefault="006D07CE" w:rsidP="00544FD2">
      <w:pPr>
        <w:rPr>
          <w:lang w:val="en-CA" w:eastAsia="ko-KR"/>
        </w:rPr>
      </w:pPr>
    </w:p>
    <w:tbl>
      <w:tblPr>
        <w:tblW w:w="10000" w:type="dxa"/>
        <w:tblInd w:w="93" w:type="dxa"/>
        <w:tblLook w:val="04A0" w:firstRow="1" w:lastRow="0" w:firstColumn="1" w:lastColumn="0" w:noHBand="0" w:noVBand="1"/>
      </w:tblPr>
      <w:tblGrid>
        <w:gridCol w:w="2440"/>
        <w:gridCol w:w="1080"/>
        <w:gridCol w:w="1080"/>
        <w:gridCol w:w="1080"/>
        <w:gridCol w:w="1080"/>
        <w:gridCol w:w="1080"/>
        <w:gridCol w:w="1080"/>
        <w:gridCol w:w="1080"/>
      </w:tblGrid>
      <w:tr w:rsidR="00D87938" w:rsidRPr="00D87938" w:rsidTr="00D87938">
        <w:trPr>
          <w:trHeight w:val="330"/>
        </w:trPr>
        <w:tc>
          <w:tcPr>
            <w:tcW w:w="2440" w:type="dxa"/>
            <w:tcBorders>
              <w:top w:val="single" w:sz="8" w:space="0" w:color="auto"/>
              <w:left w:val="single" w:sz="8" w:space="0" w:color="auto"/>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 w:val="20"/>
                <w:lang w:eastAsia="ko-KR"/>
              </w:rPr>
            </w:pPr>
            <w:r w:rsidRPr="00D87938">
              <w:rPr>
                <w:rFonts w:ascii="Arial" w:eastAsia="Times New Roman" w:hAnsi="Arial" w:cs="Arial"/>
                <w:b/>
                <w:bCs/>
                <w:color w:val="000000"/>
                <w:sz w:val="20"/>
                <w:lang w:eastAsia="ko-KR"/>
              </w:rPr>
              <w:t>BD-rate Y</w:t>
            </w:r>
          </w:p>
        </w:tc>
        <w:tc>
          <w:tcPr>
            <w:tcW w:w="1080" w:type="dxa"/>
            <w:tcBorders>
              <w:top w:val="single" w:sz="8" w:space="0" w:color="auto"/>
              <w:left w:val="single" w:sz="8" w:space="0" w:color="auto"/>
              <w:bottom w:val="single" w:sz="8" w:space="0" w:color="auto"/>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D87938">
              <w:rPr>
                <w:rFonts w:ascii="Arial" w:eastAsia="Times New Roman" w:hAnsi="Arial" w:cs="Arial"/>
                <w:b/>
                <w:bCs/>
                <w:color w:val="000000"/>
                <w:sz w:val="20"/>
                <w:lang w:eastAsia="ko-KR"/>
              </w:rPr>
              <w:t>AI-MT</w:t>
            </w:r>
          </w:p>
        </w:tc>
        <w:tc>
          <w:tcPr>
            <w:tcW w:w="1080" w:type="dxa"/>
            <w:tcBorders>
              <w:top w:val="single" w:sz="8" w:space="0" w:color="auto"/>
              <w:left w:val="nil"/>
              <w:bottom w:val="single" w:sz="8" w:space="0" w:color="auto"/>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D87938">
              <w:rPr>
                <w:rFonts w:ascii="Arial" w:eastAsia="Times New Roman" w:hAnsi="Arial" w:cs="Arial"/>
                <w:b/>
                <w:bCs/>
                <w:color w:val="000000"/>
                <w:sz w:val="20"/>
                <w:lang w:eastAsia="ko-KR"/>
              </w:rPr>
              <w:t>AI-HT</w:t>
            </w:r>
          </w:p>
        </w:tc>
        <w:tc>
          <w:tcPr>
            <w:tcW w:w="1080" w:type="dxa"/>
            <w:tcBorders>
              <w:top w:val="single" w:sz="8" w:space="0" w:color="auto"/>
              <w:left w:val="nil"/>
              <w:bottom w:val="single" w:sz="8" w:space="0" w:color="auto"/>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D87938">
              <w:rPr>
                <w:rFonts w:ascii="Arial" w:eastAsia="Times New Roman" w:hAnsi="Arial" w:cs="Arial"/>
                <w:b/>
                <w:bCs/>
                <w:color w:val="000000"/>
                <w:sz w:val="20"/>
                <w:lang w:eastAsia="ko-KR"/>
              </w:rPr>
              <w:t>AI-SHT</w:t>
            </w:r>
          </w:p>
        </w:tc>
        <w:tc>
          <w:tcPr>
            <w:tcW w:w="1080" w:type="dxa"/>
            <w:tcBorders>
              <w:top w:val="single" w:sz="8" w:space="0" w:color="auto"/>
              <w:left w:val="single" w:sz="4" w:space="0" w:color="auto"/>
              <w:bottom w:val="single" w:sz="8" w:space="0" w:color="auto"/>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D87938">
              <w:rPr>
                <w:rFonts w:ascii="Arial" w:eastAsia="Times New Roman" w:hAnsi="Arial" w:cs="Arial"/>
                <w:b/>
                <w:bCs/>
                <w:color w:val="000000"/>
                <w:sz w:val="20"/>
                <w:lang w:eastAsia="ko-KR"/>
              </w:rPr>
              <w:t>RA-MT</w:t>
            </w:r>
          </w:p>
        </w:tc>
        <w:tc>
          <w:tcPr>
            <w:tcW w:w="1080" w:type="dxa"/>
            <w:tcBorders>
              <w:top w:val="single" w:sz="8" w:space="0" w:color="auto"/>
              <w:left w:val="nil"/>
              <w:bottom w:val="single" w:sz="8" w:space="0" w:color="auto"/>
              <w:right w:val="single" w:sz="4"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D87938">
              <w:rPr>
                <w:rFonts w:ascii="Arial" w:eastAsia="Times New Roman" w:hAnsi="Arial" w:cs="Arial"/>
                <w:b/>
                <w:bCs/>
                <w:color w:val="000000"/>
                <w:sz w:val="20"/>
                <w:lang w:eastAsia="ko-KR"/>
              </w:rPr>
              <w:t>RA-HT</w:t>
            </w:r>
          </w:p>
        </w:tc>
        <w:tc>
          <w:tcPr>
            <w:tcW w:w="1080" w:type="dxa"/>
            <w:tcBorders>
              <w:top w:val="single" w:sz="8" w:space="0" w:color="auto"/>
              <w:left w:val="nil"/>
              <w:bottom w:val="single" w:sz="8" w:space="0" w:color="auto"/>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D87938">
              <w:rPr>
                <w:rFonts w:ascii="Arial" w:eastAsia="Times New Roman" w:hAnsi="Arial" w:cs="Arial"/>
                <w:b/>
                <w:bCs/>
                <w:color w:val="000000"/>
                <w:sz w:val="20"/>
                <w:lang w:eastAsia="ko-KR"/>
              </w:rPr>
              <w:t>LB-MT</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D87938">
              <w:rPr>
                <w:rFonts w:ascii="Arial" w:eastAsia="Times New Roman" w:hAnsi="Arial" w:cs="Arial"/>
                <w:b/>
                <w:bCs/>
                <w:color w:val="000000"/>
                <w:sz w:val="20"/>
                <w:lang w:eastAsia="ko-KR"/>
              </w:rPr>
              <w:t>LB-HT</w:t>
            </w:r>
          </w:p>
        </w:tc>
      </w:tr>
      <w:tr w:rsidR="00D87938" w:rsidRPr="00D87938" w:rsidTr="00D87938">
        <w:trPr>
          <w:trHeight w:val="315"/>
        </w:trPr>
        <w:tc>
          <w:tcPr>
            <w:tcW w:w="2440" w:type="dxa"/>
            <w:tcBorders>
              <w:top w:val="single" w:sz="8" w:space="0" w:color="auto"/>
              <w:left w:val="single" w:sz="8" w:space="0" w:color="auto"/>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Class F</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-0.4%</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-0.4%</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-0.4%</w:t>
            </w:r>
          </w:p>
        </w:tc>
        <w:tc>
          <w:tcPr>
            <w:tcW w:w="1080" w:type="dxa"/>
            <w:tcBorders>
              <w:top w:val="nil"/>
              <w:left w:val="single" w:sz="4" w:space="0" w:color="auto"/>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-0.3%</w:t>
            </w:r>
          </w:p>
        </w:tc>
        <w:tc>
          <w:tcPr>
            <w:tcW w:w="1080" w:type="dxa"/>
            <w:tcBorders>
              <w:top w:val="nil"/>
              <w:left w:val="nil"/>
              <w:bottom w:val="nil"/>
              <w:right w:val="single" w:sz="4"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-0.2%</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-0.1%</w:t>
            </w:r>
          </w:p>
        </w:tc>
        <w:tc>
          <w:tcPr>
            <w:tcW w:w="1080" w:type="dxa"/>
            <w:tcBorders>
              <w:top w:val="nil"/>
              <w:left w:val="nil"/>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r>
      <w:tr w:rsidR="00D87938" w:rsidRPr="00D87938" w:rsidTr="00D87938">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Class B</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single" w:sz="4" w:space="0" w:color="auto"/>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single" w:sz="4"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r>
      <w:tr w:rsidR="00D87938" w:rsidRPr="00D87938" w:rsidTr="00D87938">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SC RGB 444</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-3.1%</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-4.0%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-4.5%</w:t>
            </w:r>
          </w:p>
        </w:tc>
        <w:tc>
          <w:tcPr>
            <w:tcW w:w="1080" w:type="dxa"/>
            <w:tcBorders>
              <w:top w:val="nil"/>
              <w:left w:val="single" w:sz="4" w:space="0" w:color="auto"/>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-3.3%</w:t>
            </w:r>
          </w:p>
        </w:tc>
        <w:tc>
          <w:tcPr>
            <w:tcW w:w="1080" w:type="dxa"/>
            <w:tcBorders>
              <w:top w:val="nil"/>
              <w:left w:val="nil"/>
              <w:bottom w:val="nil"/>
              <w:right w:val="single" w:sz="4"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-3.9%</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-1.8%</w:t>
            </w:r>
          </w:p>
        </w:tc>
        <w:tc>
          <w:tcPr>
            <w:tcW w:w="1080" w:type="dxa"/>
            <w:tcBorders>
              <w:top w:val="nil"/>
              <w:left w:val="nil"/>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-2.3%</w:t>
            </w:r>
          </w:p>
        </w:tc>
      </w:tr>
      <w:tr w:rsidR="00D87938" w:rsidRPr="00D87938" w:rsidTr="00D87938">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Animation RGB 444</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single" w:sz="4" w:space="0" w:color="auto"/>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single" w:sz="4"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r>
      <w:tr w:rsidR="00D87938" w:rsidRPr="00D87938" w:rsidTr="00D87938">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SC YUV 444</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-2.5%</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-3.8%</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-4.6%</w:t>
            </w:r>
          </w:p>
        </w:tc>
        <w:tc>
          <w:tcPr>
            <w:tcW w:w="1080" w:type="dxa"/>
            <w:tcBorders>
              <w:top w:val="nil"/>
              <w:left w:val="single" w:sz="4" w:space="0" w:color="auto"/>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-2.5%</w:t>
            </w:r>
          </w:p>
        </w:tc>
        <w:tc>
          <w:tcPr>
            <w:tcW w:w="1080" w:type="dxa"/>
            <w:tcBorders>
              <w:top w:val="nil"/>
              <w:left w:val="nil"/>
              <w:bottom w:val="nil"/>
              <w:right w:val="single" w:sz="4"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-3.7%</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-1.5%</w:t>
            </w:r>
          </w:p>
        </w:tc>
        <w:tc>
          <w:tcPr>
            <w:tcW w:w="1080" w:type="dxa"/>
            <w:tcBorders>
              <w:top w:val="nil"/>
              <w:left w:val="nil"/>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-2.5%</w:t>
            </w:r>
          </w:p>
        </w:tc>
      </w:tr>
      <w:tr w:rsidR="00D87938" w:rsidRPr="00D87938" w:rsidTr="00D87938">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Animation YUV 444</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single" w:sz="4" w:space="0" w:color="auto"/>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-0.1%</w:t>
            </w:r>
          </w:p>
        </w:tc>
        <w:tc>
          <w:tcPr>
            <w:tcW w:w="1080" w:type="dxa"/>
            <w:tcBorders>
              <w:top w:val="nil"/>
              <w:left w:val="nil"/>
              <w:bottom w:val="nil"/>
              <w:right w:val="single" w:sz="4"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r>
      <w:tr w:rsidR="00D87938" w:rsidRPr="00D87938" w:rsidTr="00D87938">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proofErr w:type="spellStart"/>
            <w:r w:rsidRPr="00D87938">
              <w:rPr>
                <w:rFonts w:ascii="Arial" w:eastAsia="Times New Roman" w:hAnsi="Arial" w:cs="Arial"/>
                <w:color w:val="000000"/>
                <w:sz w:val="20"/>
                <w:lang w:eastAsia="ko-KR"/>
              </w:rPr>
              <w:t>RangeExt</w:t>
            </w:r>
            <w:proofErr w:type="spellEnd"/>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single" w:sz="4" w:space="0" w:color="auto"/>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single" w:sz="4"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0.0%</w:t>
            </w:r>
          </w:p>
        </w:tc>
      </w:tr>
      <w:tr w:rsidR="00D87938" w:rsidRPr="00D87938" w:rsidTr="00D87938">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SC(444) GBR Optional</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-7.0%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-8.2%</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-9.2%</w:t>
            </w:r>
          </w:p>
        </w:tc>
        <w:tc>
          <w:tcPr>
            <w:tcW w:w="1080" w:type="dxa"/>
            <w:tcBorders>
              <w:top w:val="nil"/>
              <w:left w:val="single" w:sz="4" w:space="0" w:color="auto"/>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-5.8%</w:t>
            </w:r>
          </w:p>
        </w:tc>
        <w:tc>
          <w:tcPr>
            <w:tcW w:w="1080" w:type="dxa"/>
            <w:tcBorders>
              <w:top w:val="nil"/>
              <w:left w:val="nil"/>
              <w:bottom w:val="nil"/>
              <w:right w:val="single" w:sz="4"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-7.0%</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-3.6%</w:t>
            </w:r>
          </w:p>
        </w:tc>
        <w:tc>
          <w:tcPr>
            <w:tcW w:w="1080" w:type="dxa"/>
            <w:tcBorders>
              <w:top w:val="nil"/>
              <w:left w:val="nil"/>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-5.3%</w:t>
            </w:r>
          </w:p>
        </w:tc>
      </w:tr>
      <w:tr w:rsidR="00D87938" w:rsidRPr="00D87938" w:rsidTr="00D87938">
        <w:trPr>
          <w:trHeight w:val="330"/>
        </w:trPr>
        <w:tc>
          <w:tcPr>
            <w:tcW w:w="2440" w:type="dxa"/>
            <w:tcBorders>
              <w:top w:val="nil"/>
              <w:left w:val="single" w:sz="8" w:space="0" w:color="auto"/>
              <w:bottom w:val="single" w:sz="8" w:space="0" w:color="auto"/>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SC(444) YUV Optional</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-6.5%</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-7.8%</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-8.6%</w:t>
            </w:r>
          </w:p>
        </w:tc>
        <w:tc>
          <w:tcPr>
            <w:tcW w:w="1080" w:type="dxa"/>
            <w:tcBorders>
              <w:top w:val="nil"/>
              <w:left w:val="single" w:sz="4" w:space="0" w:color="auto"/>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-5.5%</w:t>
            </w:r>
          </w:p>
        </w:tc>
        <w:tc>
          <w:tcPr>
            <w:tcW w:w="1080" w:type="dxa"/>
            <w:tcBorders>
              <w:top w:val="nil"/>
              <w:left w:val="nil"/>
              <w:bottom w:val="nil"/>
              <w:right w:val="single" w:sz="4"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-6.4%</w:t>
            </w:r>
          </w:p>
        </w:tc>
        <w:tc>
          <w:tcPr>
            <w:tcW w:w="1080" w:type="dxa"/>
            <w:tcBorders>
              <w:top w:val="nil"/>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-4.1%</w:t>
            </w:r>
          </w:p>
        </w:tc>
        <w:tc>
          <w:tcPr>
            <w:tcW w:w="1080" w:type="dxa"/>
            <w:tcBorders>
              <w:top w:val="nil"/>
              <w:left w:val="nil"/>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D87938">
              <w:rPr>
                <w:rFonts w:ascii="Arial" w:eastAsia="Times New Roman" w:hAnsi="Arial" w:cs="Arial"/>
                <w:color w:val="000000"/>
                <w:sz w:val="20"/>
                <w:lang w:eastAsia="ko-KR"/>
              </w:rPr>
              <w:t>-4.5%</w:t>
            </w:r>
          </w:p>
        </w:tc>
      </w:tr>
      <w:tr w:rsidR="00D87938" w:rsidRPr="00D87938" w:rsidTr="00D87938">
        <w:trPr>
          <w:trHeight w:val="330"/>
        </w:trPr>
        <w:tc>
          <w:tcPr>
            <w:tcW w:w="2440" w:type="dxa"/>
            <w:tcBorders>
              <w:top w:val="nil"/>
              <w:left w:val="single" w:sz="8" w:space="0" w:color="auto"/>
              <w:bottom w:val="single" w:sz="4" w:space="0" w:color="auto"/>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24"/>
                <w:szCs w:val="24"/>
                <w:lang w:eastAsia="ko-KR"/>
              </w:rPr>
            </w:pPr>
            <w:proofErr w:type="spellStart"/>
            <w:r w:rsidRPr="00D87938">
              <w:rPr>
                <w:rFonts w:ascii="Calibri" w:eastAsia="Times New Roman" w:hAnsi="Calibri"/>
                <w:color w:val="000000"/>
                <w:sz w:val="24"/>
                <w:szCs w:val="24"/>
                <w:lang w:eastAsia="ko-KR"/>
              </w:rPr>
              <w:t>Enc</w:t>
            </w:r>
            <w:proofErr w:type="spellEnd"/>
            <w:r w:rsidRPr="00D87938">
              <w:rPr>
                <w:rFonts w:ascii="Calibri" w:eastAsia="Times New Roman" w:hAnsi="Calibri"/>
                <w:color w:val="000000"/>
                <w:sz w:val="24"/>
                <w:szCs w:val="24"/>
                <w:lang w:eastAsia="ko-KR"/>
              </w:rPr>
              <w:t xml:space="preserve"> Time[%]</w:t>
            </w:r>
          </w:p>
        </w:tc>
        <w:tc>
          <w:tcPr>
            <w:tcW w:w="1080" w:type="dxa"/>
            <w:tcBorders>
              <w:top w:val="single" w:sz="8" w:space="0" w:color="auto"/>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102%</w:t>
            </w:r>
          </w:p>
        </w:tc>
        <w:tc>
          <w:tcPr>
            <w:tcW w:w="1080" w:type="dxa"/>
            <w:tcBorders>
              <w:top w:val="single" w:sz="8" w:space="0" w:color="auto"/>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103%</w:t>
            </w:r>
          </w:p>
        </w:tc>
        <w:tc>
          <w:tcPr>
            <w:tcW w:w="1080" w:type="dxa"/>
            <w:tcBorders>
              <w:top w:val="single" w:sz="8" w:space="0" w:color="auto"/>
              <w:left w:val="nil"/>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103%</w:t>
            </w:r>
          </w:p>
        </w:tc>
        <w:tc>
          <w:tcPr>
            <w:tcW w:w="1080" w:type="dxa"/>
            <w:tcBorders>
              <w:top w:val="single" w:sz="8" w:space="0" w:color="auto"/>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100%</w:t>
            </w:r>
          </w:p>
        </w:tc>
        <w:tc>
          <w:tcPr>
            <w:tcW w:w="1080" w:type="dxa"/>
            <w:tcBorders>
              <w:top w:val="single" w:sz="8" w:space="0" w:color="auto"/>
              <w:left w:val="nil"/>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101%</w:t>
            </w:r>
          </w:p>
        </w:tc>
        <w:tc>
          <w:tcPr>
            <w:tcW w:w="1080" w:type="dxa"/>
            <w:tcBorders>
              <w:top w:val="single" w:sz="8" w:space="0" w:color="auto"/>
              <w:left w:val="nil"/>
              <w:bottom w:val="nil"/>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101%</w:t>
            </w:r>
          </w:p>
        </w:tc>
        <w:tc>
          <w:tcPr>
            <w:tcW w:w="1080" w:type="dxa"/>
            <w:tcBorders>
              <w:top w:val="single" w:sz="8" w:space="0" w:color="auto"/>
              <w:left w:val="nil"/>
              <w:bottom w:val="nil"/>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101%</w:t>
            </w:r>
          </w:p>
        </w:tc>
      </w:tr>
      <w:tr w:rsidR="00D87938" w:rsidRPr="00D87938" w:rsidTr="00D87938">
        <w:trPr>
          <w:trHeight w:val="330"/>
        </w:trPr>
        <w:tc>
          <w:tcPr>
            <w:tcW w:w="2440" w:type="dxa"/>
            <w:tcBorders>
              <w:top w:val="nil"/>
              <w:left w:val="single" w:sz="8" w:space="0" w:color="auto"/>
              <w:bottom w:val="single" w:sz="8" w:space="0" w:color="auto"/>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24"/>
                <w:szCs w:val="24"/>
                <w:lang w:eastAsia="ko-KR"/>
              </w:rPr>
            </w:pPr>
            <w:r w:rsidRPr="00D87938">
              <w:rPr>
                <w:rFonts w:ascii="Calibri" w:eastAsia="Times New Roman" w:hAnsi="Calibri"/>
                <w:color w:val="000000"/>
                <w:sz w:val="24"/>
                <w:szCs w:val="24"/>
                <w:lang w:eastAsia="ko-KR"/>
              </w:rPr>
              <w:t>Dec Time[%]</w:t>
            </w:r>
          </w:p>
        </w:tc>
        <w:tc>
          <w:tcPr>
            <w:tcW w:w="1080" w:type="dxa"/>
            <w:tcBorders>
              <w:top w:val="single" w:sz="8" w:space="0" w:color="auto"/>
              <w:left w:val="nil"/>
              <w:bottom w:val="single" w:sz="8" w:space="0" w:color="auto"/>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101%</w:t>
            </w:r>
          </w:p>
        </w:tc>
        <w:tc>
          <w:tcPr>
            <w:tcW w:w="1080" w:type="dxa"/>
            <w:tcBorders>
              <w:top w:val="single" w:sz="8" w:space="0" w:color="auto"/>
              <w:left w:val="nil"/>
              <w:bottom w:val="single" w:sz="8" w:space="0" w:color="auto"/>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101%</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101%</w:t>
            </w:r>
          </w:p>
        </w:tc>
        <w:tc>
          <w:tcPr>
            <w:tcW w:w="1080" w:type="dxa"/>
            <w:tcBorders>
              <w:top w:val="single" w:sz="8" w:space="0" w:color="auto"/>
              <w:left w:val="nil"/>
              <w:bottom w:val="single" w:sz="8" w:space="0" w:color="auto"/>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100%</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100%</w:t>
            </w:r>
          </w:p>
        </w:tc>
        <w:tc>
          <w:tcPr>
            <w:tcW w:w="1080" w:type="dxa"/>
            <w:tcBorders>
              <w:top w:val="single" w:sz="8" w:space="0" w:color="auto"/>
              <w:left w:val="nil"/>
              <w:bottom w:val="single" w:sz="8" w:space="0" w:color="auto"/>
              <w:right w:val="nil"/>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100%</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D87938" w:rsidRPr="00D87938" w:rsidRDefault="00D87938" w:rsidP="00D87938">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D87938">
              <w:rPr>
                <w:rFonts w:ascii="Arial" w:eastAsia="Times New Roman" w:hAnsi="Arial" w:cs="Arial"/>
                <w:color w:val="000000"/>
                <w:sz w:val="18"/>
                <w:szCs w:val="18"/>
                <w:lang w:eastAsia="ko-KR"/>
              </w:rPr>
              <w:t>100%</w:t>
            </w:r>
          </w:p>
        </w:tc>
      </w:tr>
    </w:tbl>
    <w:p w:rsidR="00846DCC" w:rsidRDefault="00846DCC" w:rsidP="00544FD2">
      <w:pPr>
        <w:rPr>
          <w:lang w:val="en-CA" w:eastAsia="ko-KR"/>
        </w:rPr>
      </w:pPr>
    </w:p>
    <w:p w:rsidR="00BE3293" w:rsidRDefault="0030683D" w:rsidP="00BE3293">
      <w:pPr>
        <w:jc w:val="center"/>
        <w:rPr>
          <w:lang w:val="en-CA" w:eastAsia="ko-KR"/>
        </w:rPr>
      </w:pPr>
      <w:r>
        <w:rPr>
          <w:b/>
          <w:lang w:val="en-CA" w:eastAsia="ko-KR"/>
        </w:rPr>
        <w:t>Table 10</w:t>
      </w:r>
      <w:r w:rsidR="00BE3293" w:rsidRPr="00C57E85">
        <w:rPr>
          <w:b/>
          <w:lang w:val="en-CA" w:eastAsia="ko-KR"/>
        </w:rPr>
        <w:t xml:space="preserve">: </w:t>
      </w:r>
      <w:r w:rsidR="00BE3293" w:rsidRPr="00E26A30">
        <w:rPr>
          <w:b/>
          <w:lang w:val="en-CA" w:eastAsia="ko-KR"/>
        </w:rPr>
        <w:t xml:space="preserve">Lossless results for Scheme </w:t>
      </w:r>
      <w:r w:rsidR="00BE3293">
        <w:rPr>
          <w:b/>
          <w:lang w:val="en-CA" w:eastAsia="ko-KR"/>
        </w:rPr>
        <w:t xml:space="preserve">A.2 on top of </w:t>
      </w:r>
      <w:proofErr w:type="spellStart"/>
      <w:r w:rsidR="00BE3293">
        <w:rPr>
          <w:b/>
          <w:lang w:val="en-CA" w:eastAsia="ko-KR"/>
        </w:rPr>
        <w:t>RExt</w:t>
      </w:r>
      <w:proofErr w:type="spellEnd"/>
      <w:r w:rsidR="00BE3293">
        <w:rPr>
          <w:b/>
          <w:lang w:val="en-CA" w:eastAsia="ko-KR"/>
        </w:rPr>
        <w:t xml:space="preserve"> 5.1 + JCTVC-P0198</w:t>
      </w:r>
      <w:r w:rsidR="00BE3293" w:rsidRPr="00E26A30">
        <w:rPr>
          <w:b/>
          <w:lang w:val="en-CA" w:eastAsia="ko-KR"/>
        </w:rPr>
        <w:t xml:space="preserve"> (implemented in </w:t>
      </w:r>
      <w:proofErr w:type="spellStart"/>
      <w:r w:rsidR="00BE3293" w:rsidRPr="00E26A30">
        <w:rPr>
          <w:b/>
          <w:lang w:val="en-CA" w:eastAsia="ko-KR"/>
        </w:rPr>
        <w:t>RExt</w:t>
      </w:r>
      <w:proofErr w:type="spellEnd"/>
      <w:r w:rsidR="00BE3293" w:rsidRPr="00E26A30">
        <w:rPr>
          <w:b/>
          <w:lang w:val="en-CA" w:eastAsia="ko-KR"/>
        </w:rPr>
        <w:t xml:space="preserve"> 5.1 software) as Anchor</w:t>
      </w:r>
    </w:p>
    <w:p w:rsidR="00BE3293" w:rsidRDefault="00BE3293" w:rsidP="00BE3293">
      <w:pPr>
        <w:rPr>
          <w:lang w:val="en-CA" w:eastAsia="ko-KR"/>
        </w:rPr>
      </w:pPr>
    </w:p>
    <w:p w:rsidR="0030683D" w:rsidRDefault="0030683D" w:rsidP="00544FD2">
      <w:pPr>
        <w:jc w:val="center"/>
        <w:rPr>
          <w:lang w:val="en-CA" w:eastAsia="ko-KR"/>
        </w:rPr>
      </w:pPr>
      <w:r w:rsidRPr="0030683D">
        <w:rPr>
          <w:noProof/>
          <w:lang w:eastAsia="ko-KR"/>
        </w:rPr>
        <w:drawing>
          <wp:inline distT="0" distB="0" distL="0" distR="0" wp14:anchorId="6DF0FB83" wp14:editId="50EDB73E">
            <wp:extent cx="3665220" cy="33940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65220" cy="3394075"/>
                    </a:xfrm>
                    <a:prstGeom prst="rect">
                      <a:avLst/>
                    </a:prstGeom>
                    <a:noFill/>
                    <a:ln>
                      <a:noFill/>
                    </a:ln>
                  </pic:spPr>
                </pic:pic>
              </a:graphicData>
            </a:graphic>
          </wp:inline>
        </w:drawing>
      </w:r>
    </w:p>
    <w:p w:rsidR="0030683D" w:rsidRDefault="0030683D" w:rsidP="00BE3293">
      <w:pPr>
        <w:rPr>
          <w:lang w:val="en-CA" w:eastAsia="ko-KR"/>
        </w:rPr>
      </w:pPr>
    </w:p>
    <w:p w:rsidR="00846DCC" w:rsidRDefault="00846DCC" w:rsidP="00544FD2">
      <w:pPr>
        <w:rPr>
          <w:lang w:val="en-CA" w:eastAsia="ko-KR"/>
        </w:rPr>
      </w:pPr>
    </w:p>
    <w:p w:rsidR="00BE3293" w:rsidRDefault="0030683D" w:rsidP="00BE3293">
      <w:pPr>
        <w:jc w:val="center"/>
        <w:rPr>
          <w:lang w:val="en-CA" w:eastAsia="ko-KR"/>
        </w:rPr>
      </w:pPr>
      <w:r>
        <w:rPr>
          <w:b/>
          <w:lang w:val="en-CA" w:eastAsia="ko-KR"/>
        </w:rPr>
        <w:lastRenderedPageBreak/>
        <w:t>Table 11</w:t>
      </w:r>
      <w:r w:rsidR="00BE3293" w:rsidRPr="00C57E85">
        <w:rPr>
          <w:b/>
          <w:lang w:val="en-CA" w:eastAsia="ko-KR"/>
        </w:rPr>
        <w:t xml:space="preserve">: </w:t>
      </w:r>
      <w:proofErr w:type="spellStart"/>
      <w:r w:rsidR="00BE3293">
        <w:rPr>
          <w:b/>
          <w:lang w:val="en-CA" w:eastAsia="ko-KR"/>
        </w:rPr>
        <w:t>Lossy</w:t>
      </w:r>
      <w:proofErr w:type="spellEnd"/>
      <w:r w:rsidR="00BE3293" w:rsidRPr="00E26A30">
        <w:rPr>
          <w:b/>
          <w:lang w:val="en-CA" w:eastAsia="ko-KR"/>
        </w:rPr>
        <w:t xml:space="preserve"> results for Scheme </w:t>
      </w:r>
      <w:r w:rsidR="00BE3293">
        <w:rPr>
          <w:b/>
          <w:lang w:val="en-CA" w:eastAsia="ko-KR"/>
        </w:rPr>
        <w:t xml:space="preserve">A.2 on top of </w:t>
      </w:r>
      <w:proofErr w:type="spellStart"/>
      <w:r w:rsidR="00BE3293">
        <w:rPr>
          <w:b/>
          <w:lang w:val="en-CA" w:eastAsia="ko-KR"/>
        </w:rPr>
        <w:t>RExt</w:t>
      </w:r>
      <w:proofErr w:type="spellEnd"/>
      <w:r w:rsidR="00BE3293">
        <w:rPr>
          <w:b/>
          <w:lang w:val="en-CA" w:eastAsia="ko-KR"/>
        </w:rPr>
        <w:t xml:space="preserve"> 5.1 + JCTVC-P0198</w:t>
      </w:r>
      <w:r w:rsidR="00BE3293" w:rsidRPr="00E26A30">
        <w:rPr>
          <w:b/>
          <w:lang w:val="en-CA" w:eastAsia="ko-KR"/>
        </w:rPr>
        <w:t xml:space="preserve"> (implemented in </w:t>
      </w:r>
      <w:proofErr w:type="spellStart"/>
      <w:r w:rsidR="00BE3293" w:rsidRPr="00E26A30">
        <w:rPr>
          <w:b/>
          <w:lang w:val="en-CA" w:eastAsia="ko-KR"/>
        </w:rPr>
        <w:t>RExt</w:t>
      </w:r>
      <w:proofErr w:type="spellEnd"/>
      <w:r w:rsidR="00BE3293" w:rsidRPr="00E26A30">
        <w:rPr>
          <w:b/>
          <w:lang w:val="en-CA" w:eastAsia="ko-KR"/>
        </w:rPr>
        <w:t xml:space="preserve"> 5.1 software) as Anchor</w:t>
      </w:r>
    </w:p>
    <w:p w:rsidR="00BE3293" w:rsidRDefault="00BE3293" w:rsidP="00BE3293">
      <w:pPr>
        <w:rPr>
          <w:lang w:val="en-CA" w:eastAsia="ko-KR"/>
        </w:rPr>
      </w:pPr>
    </w:p>
    <w:tbl>
      <w:tblPr>
        <w:tblW w:w="10000" w:type="dxa"/>
        <w:tblInd w:w="93" w:type="dxa"/>
        <w:tblLook w:val="04A0" w:firstRow="1" w:lastRow="0" w:firstColumn="1" w:lastColumn="0" w:noHBand="0" w:noVBand="1"/>
      </w:tblPr>
      <w:tblGrid>
        <w:gridCol w:w="2440"/>
        <w:gridCol w:w="1080"/>
        <w:gridCol w:w="1080"/>
        <w:gridCol w:w="1080"/>
        <w:gridCol w:w="1080"/>
        <w:gridCol w:w="1080"/>
        <w:gridCol w:w="1080"/>
        <w:gridCol w:w="1080"/>
      </w:tblGrid>
      <w:tr w:rsidR="00544FD2" w:rsidRPr="00544FD2" w:rsidTr="00544FD2">
        <w:trPr>
          <w:trHeight w:val="330"/>
        </w:trPr>
        <w:tc>
          <w:tcPr>
            <w:tcW w:w="2440" w:type="dxa"/>
            <w:tcBorders>
              <w:top w:val="single" w:sz="8" w:space="0" w:color="auto"/>
              <w:left w:val="single" w:sz="8" w:space="0" w:color="auto"/>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b/>
                <w:bCs/>
                <w:color w:val="000000"/>
                <w:sz w:val="20"/>
                <w:lang w:eastAsia="ko-KR"/>
              </w:rPr>
            </w:pPr>
            <w:r w:rsidRPr="00544FD2">
              <w:rPr>
                <w:rFonts w:ascii="Arial" w:eastAsia="Times New Roman" w:hAnsi="Arial" w:cs="Arial"/>
                <w:b/>
                <w:bCs/>
                <w:color w:val="000000"/>
                <w:sz w:val="20"/>
                <w:lang w:eastAsia="ko-KR"/>
              </w:rPr>
              <w:t>BD-rate Y</w:t>
            </w:r>
          </w:p>
        </w:tc>
        <w:tc>
          <w:tcPr>
            <w:tcW w:w="1080" w:type="dxa"/>
            <w:tcBorders>
              <w:top w:val="single" w:sz="8" w:space="0" w:color="auto"/>
              <w:left w:val="single" w:sz="8" w:space="0" w:color="auto"/>
              <w:bottom w:val="single" w:sz="8" w:space="0" w:color="auto"/>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544FD2">
              <w:rPr>
                <w:rFonts w:ascii="Arial" w:eastAsia="Times New Roman" w:hAnsi="Arial" w:cs="Arial"/>
                <w:b/>
                <w:bCs/>
                <w:color w:val="000000"/>
                <w:sz w:val="20"/>
                <w:lang w:eastAsia="ko-KR"/>
              </w:rPr>
              <w:t>AI-MT</w:t>
            </w:r>
          </w:p>
        </w:tc>
        <w:tc>
          <w:tcPr>
            <w:tcW w:w="1080" w:type="dxa"/>
            <w:tcBorders>
              <w:top w:val="single" w:sz="8" w:space="0" w:color="auto"/>
              <w:left w:val="nil"/>
              <w:bottom w:val="single" w:sz="8" w:space="0" w:color="auto"/>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544FD2">
              <w:rPr>
                <w:rFonts w:ascii="Arial" w:eastAsia="Times New Roman" w:hAnsi="Arial" w:cs="Arial"/>
                <w:b/>
                <w:bCs/>
                <w:color w:val="000000"/>
                <w:sz w:val="20"/>
                <w:lang w:eastAsia="ko-KR"/>
              </w:rPr>
              <w:t>AI-HT</w:t>
            </w:r>
          </w:p>
        </w:tc>
        <w:tc>
          <w:tcPr>
            <w:tcW w:w="1080" w:type="dxa"/>
            <w:tcBorders>
              <w:top w:val="single" w:sz="8" w:space="0" w:color="auto"/>
              <w:left w:val="nil"/>
              <w:bottom w:val="single" w:sz="8" w:space="0" w:color="auto"/>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544FD2">
              <w:rPr>
                <w:rFonts w:ascii="Arial" w:eastAsia="Times New Roman" w:hAnsi="Arial" w:cs="Arial"/>
                <w:b/>
                <w:bCs/>
                <w:color w:val="000000"/>
                <w:sz w:val="20"/>
                <w:lang w:eastAsia="ko-KR"/>
              </w:rPr>
              <w:t>AI-SHT</w:t>
            </w:r>
          </w:p>
        </w:tc>
        <w:tc>
          <w:tcPr>
            <w:tcW w:w="1080" w:type="dxa"/>
            <w:tcBorders>
              <w:top w:val="single" w:sz="8" w:space="0" w:color="auto"/>
              <w:left w:val="single" w:sz="4" w:space="0" w:color="auto"/>
              <w:bottom w:val="single" w:sz="8" w:space="0" w:color="auto"/>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544FD2">
              <w:rPr>
                <w:rFonts w:ascii="Arial" w:eastAsia="Times New Roman" w:hAnsi="Arial" w:cs="Arial"/>
                <w:b/>
                <w:bCs/>
                <w:color w:val="000000"/>
                <w:sz w:val="20"/>
                <w:lang w:eastAsia="ko-KR"/>
              </w:rPr>
              <w:t>RA-MT</w:t>
            </w:r>
          </w:p>
        </w:tc>
        <w:tc>
          <w:tcPr>
            <w:tcW w:w="1080" w:type="dxa"/>
            <w:tcBorders>
              <w:top w:val="single" w:sz="8" w:space="0" w:color="auto"/>
              <w:left w:val="nil"/>
              <w:bottom w:val="single" w:sz="8" w:space="0" w:color="auto"/>
              <w:right w:val="single" w:sz="4"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544FD2">
              <w:rPr>
                <w:rFonts w:ascii="Arial" w:eastAsia="Times New Roman" w:hAnsi="Arial" w:cs="Arial"/>
                <w:b/>
                <w:bCs/>
                <w:color w:val="000000"/>
                <w:sz w:val="20"/>
                <w:lang w:eastAsia="ko-KR"/>
              </w:rPr>
              <w:t>RA-HT</w:t>
            </w:r>
          </w:p>
        </w:tc>
        <w:tc>
          <w:tcPr>
            <w:tcW w:w="1080" w:type="dxa"/>
            <w:tcBorders>
              <w:top w:val="single" w:sz="8" w:space="0" w:color="auto"/>
              <w:left w:val="nil"/>
              <w:bottom w:val="single" w:sz="8" w:space="0" w:color="auto"/>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544FD2">
              <w:rPr>
                <w:rFonts w:ascii="Arial" w:eastAsia="Times New Roman" w:hAnsi="Arial" w:cs="Arial"/>
                <w:b/>
                <w:bCs/>
                <w:color w:val="000000"/>
                <w:sz w:val="20"/>
                <w:lang w:eastAsia="ko-KR"/>
              </w:rPr>
              <w:t>LB-MT</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color w:val="000000"/>
                <w:sz w:val="20"/>
                <w:lang w:eastAsia="ko-KR"/>
              </w:rPr>
            </w:pPr>
            <w:r w:rsidRPr="00544FD2">
              <w:rPr>
                <w:rFonts w:ascii="Arial" w:eastAsia="Times New Roman" w:hAnsi="Arial" w:cs="Arial"/>
                <w:b/>
                <w:bCs/>
                <w:color w:val="000000"/>
                <w:sz w:val="20"/>
                <w:lang w:eastAsia="ko-KR"/>
              </w:rPr>
              <w:t>LB-HT</w:t>
            </w:r>
          </w:p>
        </w:tc>
      </w:tr>
      <w:tr w:rsidR="00544FD2" w:rsidRPr="00544FD2" w:rsidTr="00544FD2">
        <w:trPr>
          <w:trHeight w:val="315"/>
        </w:trPr>
        <w:tc>
          <w:tcPr>
            <w:tcW w:w="2440" w:type="dxa"/>
            <w:tcBorders>
              <w:top w:val="single" w:sz="8" w:space="0" w:color="auto"/>
              <w:left w:val="single" w:sz="8" w:space="0" w:color="auto"/>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Class F</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single" w:sz="4" w:space="0" w:color="auto"/>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single" w:sz="4"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r>
      <w:tr w:rsidR="00544FD2" w:rsidRPr="00544FD2" w:rsidTr="00544FD2">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Class B</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single" w:sz="4" w:space="0" w:color="auto"/>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single" w:sz="4"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r>
      <w:tr w:rsidR="00544FD2" w:rsidRPr="00544FD2" w:rsidTr="00544FD2">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SC RGB 444</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-0.9%</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-1.1%</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-1.1%</w:t>
            </w:r>
          </w:p>
        </w:tc>
        <w:tc>
          <w:tcPr>
            <w:tcW w:w="1080" w:type="dxa"/>
            <w:tcBorders>
              <w:top w:val="nil"/>
              <w:left w:val="single" w:sz="4" w:space="0" w:color="auto"/>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-0.8%</w:t>
            </w:r>
          </w:p>
        </w:tc>
        <w:tc>
          <w:tcPr>
            <w:tcW w:w="1080" w:type="dxa"/>
            <w:tcBorders>
              <w:top w:val="nil"/>
              <w:left w:val="nil"/>
              <w:bottom w:val="nil"/>
              <w:right w:val="single" w:sz="4"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-0.8%</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-0.2%</w:t>
            </w:r>
          </w:p>
        </w:tc>
        <w:tc>
          <w:tcPr>
            <w:tcW w:w="1080" w:type="dxa"/>
            <w:tcBorders>
              <w:top w:val="nil"/>
              <w:left w:val="nil"/>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-0.4%</w:t>
            </w:r>
          </w:p>
        </w:tc>
      </w:tr>
      <w:tr w:rsidR="00544FD2" w:rsidRPr="00544FD2" w:rsidTr="00544FD2">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Animation RGB 444</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single" w:sz="4" w:space="0" w:color="auto"/>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single" w:sz="4"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r>
      <w:tr w:rsidR="00544FD2" w:rsidRPr="00544FD2" w:rsidTr="00544FD2">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SC YUV 444</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-0.8%</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-1.0%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-1.1%</w:t>
            </w:r>
          </w:p>
        </w:tc>
        <w:tc>
          <w:tcPr>
            <w:tcW w:w="1080" w:type="dxa"/>
            <w:tcBorders>
              <w:top w:val="nil"/>
              <w:left w:val="single" w:sz="4" w:space="0" w:color="auto"/>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-0.8%</w:t>
            </w:r>
          </w:p>
        </w:tc>
        <w:tc>
          <w:tcPr>
            <w:tcW w:w="1080" w:type="dxa"/>
            <w:tcBorders>
              <w:top w:val="nil"/>
              <w:left w:val="nil"/>
              <w:bottom w:val="nil"/>
              <w:right w:val="single" w:sz="4"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-0.9%</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-0.2%</w:t>
            </w:r>
          </w:p>
        </w:tc>
        <w:tc>
          <w:tcPr>
            <w:tcW w:w="1080" w:type="dxa"/>
            <w:tcBorders>
              <w:top w:val="nil"/>
              <w:left w:val="nil"/>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-0.3%</w:t>
            </w:r>
          </w:p>
        </w:tc>
      </w:tr>
      <w:tr w:rsidR="00544FD2" w:rsidRPr="00544FD2" w:rsidTr="00544FD2">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Animation YUV 444</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single" w:sz="4" w:space="0" w:color="auto"/>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single" w:sz="4"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r>
      <w:tr w:rsidR="00544FD2" w:rsidRPr="00544FD2" w:rsidTr="00544FD2">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proofErr w:type="spellStart"/>
            <w:r w:rsidRPr="00544FD2">
              <w:rPr>
                <w:rFonts w:ascii="Arial" w:eastAsia="Times New Roman" w:hAnsi="Arial" w:cs="Arial"/>
                <w:color w:val="000000"/>
                <w:sz w:val="20"/>
                <w:lang w:eastAsia="ko-KR"/>
              </w:rPr>
              <w:t>RangeExt</w:t>
            </w:r>
            <w:proofErr w:type="spellEnd"/>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single" w:sz="4" w:space="0" w:color="auto"/>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single" w:sz="4"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c>
          <w:tcPr>
            <w:tcW w:w="1080" w:type="dxa"/>
            <w:tcBorders>
              <w:top w:val="nil"/>
              <w:left w:val="nil"/>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0.0%</w:t>
            </w:r>
          </w:p>
        </w:tc>
      </w:tr>
      <w:tr w:rsidR="00544FD2" w:rsidRPr="00544FD2" w:rsidTr="00544FD2">
        <w:trPr>
          <w:trHeight w:val="315"/>
        </w:trPr>
        <w:tc>
          <w:tcPr>
            <w:tcW w:w="2440" w:type="dxa"/>
            <w:tcBorders>
              <w:top w:val="nil"/>
              <w:left w:val="single" w:sz="8" w:space="0" w:color="auto"/>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SC(444) GBR Optional</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-2.8%</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-2.9%</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-3.2%</w:t>
            </w:r>
          </w:p>
        </w:tc>
        <w:tc>
          <w:tcPr>
            <w:tcW w:w="1080" w:type="dxa"/>
            <w:tcBorders>
              <w:top w:val="nil"/>
              <w:left w:val="single" w:sz="4" w:space="0" w:color="auto"/>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-1.9%</w:t>
            </w:r>
          </w:p>
        </w:tc>
        <w:tc>
          <w:tcPr>
            <w:tcW w:w="1080" w:type="dxa"/>
            <w:tcBorders>
              <w:top w:val="nil"/>
              <w:left w:val="nil"/>
              <w:bottom w:val="nil"/>
              <w:right w:val="single" w:sz="4"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-2.2%</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-1.0%</w:t>
            </w:r>
          </w:p>
        </w:tc>
        <w:tc>
          <w:tcPr>
            <w:tcW w:w="1080" w:type="dxa"/>
            <w:tcBorders>
              <w:top w:val="nil"/>
              <w:left w:val="nil"/>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-1.0%</w:t>
            </w:r>
          </w:p>
        </w:tc>
      </w:tr>
      <w:tr w:rsidR="00544FD2" w:rsidRPr="00544FD2" w:rsidTr="00544FD2">
        <w:trPr>
          <w:trHeight w:val="330"/>
        </w:trPr>
        <w:tc>
          <w:tcPr>
            <w:tcW w:w="2440" w:type="dxa"/>
            <w:tcBorders>
              <w:top w:val="nil"/>
              <w:left w:val="single" w:sz="8" w:space="0" w:color="auto"/>
              <w:bottom w:val="single" w:sz="8" w:space="0" w:color="auto"/>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SC(444) YUV Optional</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-2.6%</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-2.9%</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-3.1%</w:t>
            </w:r>
          </w:p>
        </w:tc>
        <w:tc>
          <w:tcPr>
            <w:tcW w:w="1080" w:type="dxa"/>
            <w:tcBorders>
              <w:top w:val="nil"/>
              <w:left w:val="single" w:sz="4" w:space="0" w:color="auto"/>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-2.0%</w:t>
            </w:r>
          </w:p>
        </w:tc>
        <w:tc>
          <w:tcPr>
            <w:tcW w:w="1080" w:type="dxa"/>
            <w:tcBorders>
              <w:top w:val="nil"/>
              <w:left w:val="nil"/>
              <w:bottom w:val="nil"/>
              <w:right w:val="single" w:sz="4"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-2.1%</w:t>
            </w:r>
          </w:p>
        </w:tc>
        <w:tc>
          <w:tcPr>
            <w:tcW w:w="1080" w:type="dxa"/>
            <w:tcBorders>
              <w:top w:val="nil"/>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-1.0%</w:t>
            </w:r>
          </w:p>
        </w:tc>
        <w:tc>
          <w:tcPr>
            <w:tcW w:w="1080" w:type="dxa"/>
            <w:tcBorders>
              <w:top w:val="nil"/>
              <w:left w:val="nil"/>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20"/>
                <w:lang w:eastAsia="ko-KR"/>
              </w:rPr>
            </w:pPr>
            <w:r w:rsidRPr="00544FD2">
              <w:rPr>
                <w:rFonts w:ascii="Arial" w:eastAsia="Times New Roman" w:hAnsi="Arial" w:cs="Arial"/>
                <w:color w:val="000000"/>
                <w:sz w:val="20"/>
                <w:lang w:eastAsia="ko-KR"/>
              </w:rPr>
              <w:t>-1.6%</w:t>
            </w:r>
          </w:p>
        </w:tc>
      </w:tr>
      <w:tr w:rsidR="00544FD2" w:rsidRPr="00544FD2" w:rsidTr="00544FD2">
        <w:trPr>
          <w:trHeight w:val="330"/>
        </w:trPr>
        <w:tc>
          <w:tcPr>
            <w:tcW w:w="2440" w:type="dxa"/>
            <w:tcBorders>
              <w:top w:val="nil"/>
              <w:left w:val="single" w:sz="8" w:space="0" w:color="auto"/>
              <w:bottom w:val="single" w:sz="4" w:space="0" w:color="auto"/>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24"/>
                <w:szCs w:val="24"/>
                <w:lang w:eastAsia="ko-KR"/>
              </w:rPr>
            </w:pPr>
            <w:proofErr w:type="spellStart"/>
            <w:r w:rsidRPr="00544FD2">
              <w:rPr>
                <w:rFonts w:ascii="Calibri" w:eastAsia="Times New Roman" w:hAnsi="Calibri"/>
                <w:color w:val="000000"/>
                <w:sz w:val="24"/>
                <w:szCs w:val="24"/>
                <w:lang w:eastAsia="ko-KR"/>
              </w:rPr>
              <w:t>Enc</w:t>
            </w:r>
            <w:proofErr w:type="spellEnd"/>
            <w:r w:rsidRPr="00544FD2">
              <w:rPr>
                <w:rFonts w:ascii="Calibri" w:eastAsia="Times New Roman" w:hAnsi="Calibri"/>
                <w:color w:val="000000"/>
                <w:sz w:val="24"/>
                <w:szCs w:val="24"/>
                <w:lang w:eastAsia="ko-KR"/>
              </w:rPr>
              <w:t xml:space="preserve"> Time[%]</w:t>
            </w:r>
          </w:p>
        </w:tc>
        <w:tc>
          <w:tcPr>
            <w:tcW w:w="1080" w:type="dxa"/>
            <w:tcBorders>
              <w:top w:val="single" w:sz="8" w:space="0" w:color="auto"/>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100%</w:t>
            </w:r>
          </w:p>
        </w:tc>
        <w:tc>
          <w:tcPr>
            <w:tcW w:w="1080" w:type="dxa"/>
            <w:tcBorders>
              <w:top w:val="single" w:sz="8" w:space="0" w:color="auto"/>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100%</w:t>
            </w:r>
          </w:p>
        </w:tc>
        <w:tc>
          <w:tcPr>
            <w:tcW w:w="1080" w:type="dxa"/>
            <w:tcBorders>
              <w:top w:val="single" w:sz="8" w:space="0" w:color="auto"/>
              <w:left w:val="nil"/>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100%</w:t>
            </w:r>
          </w:p>
        </w:tc>
        <w:tc>
          <w:tcPr>
            <w:tcW w:w="1080" w:type="dxa"/>
            <w:tcBorders>
              <w:top w:val="single" w:sz="8" w:space="0" w:color="auto"/>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100%</w:t>
            </w:r>
          </w:p>
        </w:tc>
        <w:tc>
          <w:tcPr>
            <w:tcW w:w="1080" w:type="dxa"/>
            <w:tcBorders>
              <w:top w:val="single" w:sz="8" w:space="0" w:color="auto"/>
              <w:left w:val="nil"/>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100%</w:t>
            </w:r>
          </w:p>
        </w:tc>
        <w:tc>
          <w:tcPr>
            <w:tcW w:w="1080" w:type="dxa"/>
            <w:tcBorders>
              <w:top w:val="single" w:sz="8" w:space="0" w:color="auto"/>
              <w:left w:val="nil"/>
              <w:bottom w:val="nil"/>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100%</w:t>
            </w:r>
          </w:p>
        </w:tc>
        <w:tc>
          <w:tcPr>
            <w:tcW w:w="1080" w:type="dxa"/>
            <w:tcBorders>
              <w:top w:val="single" w:sz="8" w:space="0" w:color="auto"/>
              <w:left w:val="nil"/>
              <w:bottom w:val="nil"/>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100%</w:t>
            </w:r>
          </w:p>
        </w:tc>
      </w:tr>
      <w:tr w:rsidR="00544FD2" w:rsidRPr="00544FD2" w:rsidTr="00544FD2">
        <w:trPr>
          <w:trHeight w:val="330"/>
        </w:trPr>
        <w:tc>
          <w:tcPr>
            <w:tcW w:w="2440" w:type="dxa"/>
            <w:tcBorders>
              <w:top w:val="nil"/>
              <w:left w:val="single" w:sz="8" w:space="0" w:color="auto"/>
              <w:bottom w:val="single" w:sz="8" w:space="0" w:color="auto"/>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textAlignment w:val="auto"/>
              <w:rPr>
                <w:rFonts w:ascii="Calibri" w:eastAsia="Times New Roman" w:hAnsi="Calibri"/>
                <w:color w:val="000000"/>
                <w:sz w:val="24"/>
                <w:szCs w:val="24"/>
                <w:lang w:eastAsia="ko-KR"/>
              </w:rPr>
            </w:pPr>
            <w:r w:rsidRPr="00544FD2">
              <w:rPr>
                <w:rFonts w:ascii="Calibri" w:eastAsia="Times New Roman" w:hAnsi="Calibri"/>
                <w:color w:val="000000"/>
                <w:sz w:val="24"/>
                <w:szCs w:val="24"/>
                <w:lang w:eastAsia="ko-KR"/>
              </w:rPr>
              <w:t>Dec Time[%]</w:t>
            </w:r>
          </w:p>
        </w:tc>
        <w:tc>
          <w:tcPr>
            <w:tcW w:w="1080" w:type="dxa"/>
            <w:tcBorders>
              <w:top w:val="single" w:sz="8" w:space="0" w:color="auto"/>
              <w:left w:val="nil"/>
              <w:bottom w:val="single" w:sz="8" w:space="0" w:color="auto"/>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100%</w:t>
            </w:r>
          </w:p>
        </w:tc>
        <w:tc>
          <w:tcPr>
            <w:tcW w:w="1080" w:type="dxa"/>
            <w:tcBorders>
              <w:top w:val="single" w:sz="8" w:space="0" w:color="auto"/>
              <w:left w:val="nil"/>
              <w:bottom w:val="single" w:sz="8" w:space="0" w:color="auto"/>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100%</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100%</w:t>
            </w:r>
          </w:p>
        </w:tc>
        <w:tc>
          <w:tcPr>
            <w:tcW w:w="1080" w:type="dxa"/>
            <w:tcBorders>
              <w:top w:val="single" w:sz="8" w:space="0" w:color="auto"/>
              <w:left w:val="nil"/>
              <w:bottom w:val="single" w:sz="8" w:space="0" w:color="auto"/>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99%</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99%</w:t>
            </w:r>
          </w:p>
        </w:tc>
        <w:tc>
          <w:tcPr>
            <w:tcW w:w="1080" w:type="dxa"/>
            <w:tcBorders>
              <w:top w:val="single" w:sz="8" w:space="0" w:color="auto"/>
              <w:left w:val="nil"/>
              <w:bottom w:val="single" w:sz="8" w:space="0" w:color="auto"/>
              <w:right w:val="nil"/>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100%</w:t>
            </w:r>
          </w:p>
        </w:tc>
        <w:tc>
          <w:tcPr>
            <w:tcW w:w="1080" w:type="dxa"/>
            <w:tcBorders>
              <w:top w:val="single" w:sz="8" w:space="0" w:color="auto"/>
              <w:left w:val="nil"/>
              <w:bottom w:val="single" w:sz="8" w:space="0" w:color="auto"/>
              <w:right w:val="single" w:sz="8" w:space="0" w:color="auto"/>
            </w:tcBorders>
            <w:shd w:val="clear" w:color="auto" w:fill="auto"/>
            <w:noWrap/>
            <w:vAlign w:val="bottom"/>
            <w:hideMark/>
          </w:tcPr>
          <w:p w:rsidR="00544FD2" w:rsidRPr="00544FD2" w:rsidRDefault="00544FD2" w:rsidP="00544FD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8"/>
                <w:szCs w:val="18"/>
                <w:lang w:eastAsia="ko-KR"/>
              </w:rPr>
            </w:pPr>
            <w:r w:rsidRPr="00544FD2">
              <w:rPr>
                <w:rFonts w:ascii="Arial" w:eastAsia="Times New Roman" w:hAnsi="Arial" w:cs="Arial"/>
                <w:color w:val="000000"/>
                <w:sz w:val="18"/>
                <w:szCs w:val="18"/>
                <w:lang w:eastAsia="ko-KR"/>
              </w:rPr>
              <w:t>100%</w:t>
            </w:r>
          </w:p>
        </w:tc>
      </w:tr>
    </w:tbl>
    <w:p w:rsidR="00846DCC" w:rsidRDefault="00846DCC" w:rsidP="00544FD2">
      <w:pPr>
        <w:rPr>
          <w:lang w:val="en-CA" w:eastAsia="ko-KR"/>
        </w:rPr>
      </w:pPr>
    </w:p>
    <w:p w:rsidR="000B4CF5" w:rsidRPr="000B4CF5" w:rsidRDefault="000B4CF5" w:rsidP="000B4CF5">
      <w:pPr>
        <w:jc w:val="center"/>
        <w:rPr>
          <w:ins w:id="4" w:author="Ankur Saxena" w:date="2014-01-11T10:55:00Z"/>
          <w:b/>
          <w:lang w:val="en-CA" w:eastAsia="ko-KR"/>
          <w:rPrChange w:id="5" w:author="Ankur Saxena" w:date="2014-01-11T10:56:00Z">
            <w:rPr>
              <w:ins w:id="6" w:author="Ankur Saxena" w:date="2014-01-11T10:55:00Z"/>
              <w:lang w:val="en-CA" w:eastAsia="ko-KR"/>
            </w:rPr>
          </w:rPrChange>
        </w:rPr>
      </w:pPr>
      <w:ins w:id="7" w:author="Ankur Saxena" w:date="2014-01-11T10:55:00Z">
        <w:r w:rsidRPr="000B4CF5">
          <w:rPr>
            <w:b/>
            <w:lang w:val="en-CA" w:eastAsia="ko-KR"/>
            <w:rPrChange w:id="8" w:author="Ankur Saxena" w:date="2014-01-11T10:56:00Z">
              <w:rPr>
                <w:b/>
                <w:lang w:val="en-CA" w:eastAsia="ko-KR"/>
              </w:rPr>
            </w:rPrChange>
          </w:rPr>
          <w:t>Table 12</w:t>
        </w:r>
        <w:r w:rsidRPr="000B4CF5">
          <w:rPr>
            <w:b/>
            <w:lang w:val="en-CA" w:eastAsia="ko-KR"/>
            <w:rPrChange w:id="9" w:author="Ankur Saxena" w:date="2014-01-11T10:56:00Z">
              <w:rPr>
                <w:b/>
                <w:lang w:val="en-CA" w:eastAsia="ko-KR"/>
              </w:rPr>
            </w:rPrChange>
          </w:rPr>
          <w:t>: Lossless results for Scheme A.2</w:t>
        </w:r>
        <w:r w:rsidRPr="000B4CF5">
          <w:rPr>
            <w:b/>
            <w:lang w:val="en-CA" w:eastAsia="ko-KR"/>
            <w:rPrChange w:id="10" w:author="Ankur Saxena" w:date="2014-01-11T10:56:00Z">
              <w:rPr>
                <w:b/>
                <w:lang w:val="en-CA" w:eastAsia="ko-KR"/>
              </w:rPr>
            </w:rPrChange>
          </w:rPr>
          <w:t xml:space="preserve"> </w:t>
        </w:r>
        <w:r w:rsidRPr="000B4CF5">
          <w:rPr>
            <w:b/>
            <w:lang w:val="en-CA" w:eastAsia="ko-KR"/>
            <w:rPrChange w:id="11" w:author="Ankur Saxena" w:date="2014-01-11T10:56:00Z">
              <w:rPr>
                <w:lang w:val="en-CA" w:eastAsia="ko-KR"/>
              </w:rPr>
            </w:rPrChange>
          </w:rPr>
          <w:t xml:space="preserve">(without any restriction of LCU being in a range) on top of </w:t>
        </w:r>
        <w:proofErr w:type="spellStart"/>
        <w:r w:rsidRPr="000B4CF5">
          <w:rPr>
            <w:b/>
            <w:lang w:val="en-CA" w:eastAsia="ko-KR"/>
            <w:rPrChange w:id="12" w:author="Ankur Saxena" w:date="2014-01-11T10:56:00Z">
              <w:rPr>
                <w:b/>
                <w:lang w:val="en-CA" w:eastAsia="ko-KR"/>
              </w:rPr>
            </w:rPrChange>
          </w:rPr>
          <w:t>RExt</w:t>
        </w:r>
        <w:proofErr w:type="spellEnd"/>
        <w:r w:rsidRPr="000B4CF5">
          <w:rPr>
            <w:b/>
            <w:lang w:val="en-CA" w:eastAsia="ko-KR"/>
            <w:rPrChange w:id="13" w:author="Ankur Saxena" w:date="2014-01-11T10:56:00Z">
              <w:rPr>
                <w:b/>
                <w:lang w:val="en-CA" w:eastAsia="ko-KR"/>
              </w:rPr>
            </w:rPrChange>
          </w:rPr>
          <w:t xml:space="preserve"> 5.1 + JCTVC-P0198 (implemented in </w:t>
        </w:r>
        <w:proofErr w:type="spellStart"/>
        <w:r w:rsidRPr="000B4CF5">
          <w:rPr>
            <w:b/>
            <w:lang w:val="en-CA" w:eastAsia="ko-KR"/>
            <w:rPrChange w:id="14" w:author="Ankur Saxena" w:date="2014-01-11T10:56:00Z">
              <w:rPr>
                <w:b/>
                <w:lang w:val="en-CA" w:eastAsia="ko-KR"/>
              </w:rPr>
            </w:rPrChange>
          </w:rPr>
          <w:t>RExt</w:t>
        </w:r>
        <w:proofErr w:type="spellEnd"/>
        <w:r w:rsidRPr="000B4CF5">
          <w:rPr>
            <w:b/>
            <w:lang w:val="en-CA" w:eastAsia="ko-KR"/>
            <w:rPrChange w:id="15" w:author="Ankur Saxena" w:date="2014-01-11T10:56:00Z">
              <w:rPr>
                <w:b/>
                <w:lang w:val="en-CA" w:eastAsia="ko-KR"/>
              </w:rPr>
            </w:rPrChange>
          </w:rPr>
          <w:t xml:space="preserve"> 5.1 software) as Anchor</w:t>
        </w:r>
      </w:ins>
    </w:p>
    <w:p w:rsidR="006D07CE" w:rsidRDefault="006D07CE" w:rsidP="00544FD2">
      <w:pPr>
        <w:rPr>
          <w:ins w:id="16" w:author="Ankur Saxena" w:date="2014-01-11T10:56:00Z"/>
          <w:b/>
          <w:bCs/>
          <w:iCs/>
          <w:sz w:val="24"/>
          <w:szCs w:val="24"/>
          <w:u w:val="single"/>
          <w:lang w:val="en-CA"/>
        </w:rPr>
      </w:pPr>
    </w:p>
    <w:p w:rsidR="000B4CF5" w:rsidRDefault="000B4CF5" w:rsidP="000B4CF5">
      <w:pPr>
        <w:jc w:val="center"/>
        <w:rPr>
          <w:ins w:id="17" w:author="Ankur Saxena" w:date="2014-01-11T10:56:00Z"/>
          <w:b/>
          <w:bCs/>
          <w:iCs/>
          <w:sz w:val="24"/>
          <w:szCs w:val="24"/>
          <w:u w:val="single"/>
          <w:lang w:val="en-CA"/>
        </w:rPr>
        <w:pPrChange w:id="18" w:author="Ankur Saxena" w:date="2014-01-11T10:56:00Z">
          <w:pPr/>
        </w:pPrChange>
      </w:pPr>
      <w:ins w:id="19" w:author="Ankur Saxena" w:date="2014-01-11T10:56:00Z">
        <w:r w:rsidRPr="000B4CF5">
          <w:drawing>
            <wp:inline distT="0" distB="0" distL="0" distR="0">
              <wp:extent cx="3664585" cy="339153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64585" cy="3391535"/>
                      </a:xfrm>
                      <a:prstGeom prst="rect">
                        <a:avLst/>
                      </a:prstGeom>
                      <a:noFill/>
                      <a:ln>
                        <a:noFill/>
                      </a:ln>
                    </pic:spPr>
                  </pic:pic>
                </a:graphicData>
              </a:graphic>
            </wp:inline>
          </w:drawing>
        </w:r>
      </w:ins>
    </w:p>
    <w:p w:rsidR="000B4CF5" w:rsidRDefault="000B4CF5" w:rsidP="00544FD2">
      <w:pPr>
        <w:rPr>
          <w:ins w:id="20" w:author="Ankur Saxena" w:date="2014-01-11T10:56:00Z"/>
          <w:b/>
          <w:bCs/>
          <w:iCs/>
          <w:sz w:val="24"/>
          <w:szCs w:val="24"/>
          <w:u w:val="single"/>
          <w:lang w:val="en-CA"/>
        </w:rPr>
      </w:pPr>
    </w:p>
    <w:p w:rsidR="000B4CF5" w:rsidRDefault="000B4CF5" w:rsidP="000B4CF5">
      <w:pPr>
        <w:jc w:val="center"/>
        <w:rPr>
          <w:ins w:id="21" w:author="Ankur Saxena" w:date="2014-01-11T10:56:00Z"/>
          <w:b/>
          <w:lang w:val="en-CA" w:eastAsia="ko-KR"/>
        </w:rPr>
      </w:pPr>
      <w:ins w:id="22" w:author="Ankur Saxena" w:date="2014-01-11T10:56:00Z">
        <w:r>
          <w:rPr>
            <w:b/>
            <w:lang w:val="en-CA" w:eastAsia="ko-KR"/>
          </w:rPr>
          <w:t>Table 13</w:t>
        </w:r>
        <w:r w:rsidRPr="00C57E85">
          <w:rPr>
            <w:b/>
            <w:lang w:val="en-CA" w:eastAsia="ko-KR"/>
          </w:rPr>
          <w:t xml:space="preserve">: </w:t>
        </w:r>
        <w:proofErr w:type="spellStart"/>
        <w:r>
          <w:rPr>
            <w:b/>
            <w:lang w:val="en-CA" w:eastAsia="ko-KR"/>
          </w:rPr>
          <w:t>Lossy</w:t>
        </w:r>
        <w:proofErr w:type="spellEnd"/>
        <w:r w:rsidRPr="00E26A30">
          <w:rPr>
            <w:b/>
            <w:lang w:val="en-CA" w:eastAsia="ko-KR"/>
          </w:rPr>
          <w:t xml:space="preserve"> results for Scheme </w:t>
        </w:r>
        <w:r>
          <w:rPr>
            <w:b/>
            <w:lang w:val="en-CA" w:eastAsia="ko-KR"/>
          </w:rPr>
          <w:t>A.2</w:t>
        </w:r>
        <w:r>
          <w:rPr>
            <w:b/>
            <w:lang w:val="en-CA" w:eastAsia="ko-KR"/>
          </w:rPr>
          <w:t xml:space="preserve"> </w:t>
        </w:r>
        <w:r w:rsidRPr="00544971">
          <w:rPr>
            <w:b/>
            <w:lang w:val="en-CA" w:eastAsia="ko-KR"/>
          </w:rPr>
          <w:t>(without any restriction of LCU being in a range)</w:t>
        </w:r>
        <w:r>
          <w:rPr>
            <w:b/>
            <w:lang w:val="en-CA" w:eastAsia="ko-KR"/>
          </w:rPr>
          <w:t xml:space="preserve"> on top of </w:t>
        </w:r>
        <w:proofErr w:type="spellStart"/>
        <w:r>
          <w:rPr>
            <w:b/>
            <w:lang w:val="en-CA" w:eastAsia="ko-KR"/>
          </w:rPr>
          <w:t>RExt</w:t>
        </w:r>
        <w:proofErr w:type="spellEnd"/>
        <w:r>
          <w:rPr>
            <w:b/>
            <w:lang w:val="en-CA" w:eastAsia="ko-KR"/>
          </w:rPr>
          <w:t xml:space="preserve"> 5.1 + JCTVC-P0198</w:t>
        </w:r>
        <w:r w:rsidRPr="00E26A30">
          <w:rPr>
            <w:b/>
            <w:lang w:val="en-CA" w:eastAsia="ko-KR"/>
          </w:rPr>
          <w:t xml:space="preserve"> (implemented in </w:t>
        </w:r>
        <w:proofErr w:type="spellStart"/>
        <w:r w:rsidRPr="00E26A30">
          <w:rPr>
            <w:b/>
            <w:lang w:val="en-CA" w:eastAsia="ko-KR"/>
          </w:rPr>
          <w:t>RExt</w:t>
        </w:r>
        <w:proofErr w:type="spellEnd"/>
        <w:r w:rsidRPr="00E26A30">
          <w:rPr>
            <w:b/>
            <w:lang w:val="en-CA" w:eastAsia="ko-KR"/>
          </w:rPr>
          <w:t xml:space="preserve"> 5.1 software) as Anchor</w:t>
        </w:r>
        <w:bookmarkStart w:id="23" w:name="_GoBack"/>
        <w:bookmarkEnd w:id="23"/>
      </w:ins>
    </w:p>
    <w:p w:rsidR="000B4CF5" w:rsidRDefault="000B4CF5" w:rsidP="000B4CF5">
      <w:pPr>
        <w:jc w:val="center"/>
        <w:rPr>
          <w:ins w:id="24" w:author="Ankur Saxena" w:date="2014-01-11T10:56:00Z"/>
          <w:lang w:val="en-CA" w:eastAsia="ko-KR"/>
        </w:rPr>
      </w:pPr>
      <w:ins w:id="25" w:author="Ankur Saxena" w:date="2014-01-11T10:57:00Z">
        <w:r w:rsidRPr="000B4CF5">
          <w:lastRenderedPageBreak/>
          <w:drawing>
            <wp:inline distT="0" distB="0" distL="0" distR="0" wp14:anchorId="6AF9C3C6" wp14:editId="0AD87772">
              <wp:extent cx="5943600" cy="2288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2288600"/>
                      </a:xfrm>
                      <a:prstGeom prst="rect">
                        <a:avLst/>
                      </a:prstGeom>
                      <a:noFill/>
                      <a:ln>
                        <a:noFill/>
                      </a:ln>
                    </pic:spPr>
                  </pic:pic>
                </a:graphicData>
              </a:graphic>
            </wp:inline>
          </w:drawing>
        </w:r>
      </w:ins>
    </w:p>
    <w:p w:rsidR="000B4CF5" w:rsidRPr="000B4CF5" w:rsidRDefault="000B4CF5" w:rsidP="00544FD2">
      <w:pPr>
        <w:rPr>
          <w:b/>
          <w:bCs/>
          <w:iCs/>
          <w:sz w:val="24"/>
          <w:szCs w:val="24"/>
          <w:u w:val="single"/>
          <w:lang w:val="en-CA"/>
          <w:rPrChange w:id="26" w:author="Ankur Saxena" w:date="2014-01-11T10:55:00Z">
            <w:rPr>
              <w:b/>
              <w:bCs/>
              <w:iCs/>
              <w:sz w:val="24"/>
              <w:szCs w:val="24"/>
              <w:u w:val="single"/>
            </w:rPr>
          </w:rPrChange>
        </w:rPr>
      </w:pPr>
    </w:p>
    <w:p w:rsidR="000D5339" w:rsidRPr="000D5339" w:rsidRDefault="00E135E2" w:rsidP="000D5339">
      <w:pPr>
        <w:pStyle w:val="Heading1"/>
        <w:rPr>
          <w:lang w:val="en-CA" w:eastAsia="ko-KR"/>
        </w:rPr>
      </w:pPr>
      <w:r>
        <w:rPr>
          <w:rFonts w:hint="eastAsia"/>
          <w:lang w:val="en-CA" w:eastAsia="ko-KR"/>
        </w:rPr>
        <w:t>Conclusion</w:t>
      </w:r>
    </w:p>
    <w:p w:rsidR="005F60AD" w:rsidRDefault="00860DFE" w:rsidP="00E135E2">
      <w:pPr>
        <w:jc w:val="both"/>
        <w:rPr>
          <w:szCs w:val="22"/>
          <w:lang w:val="en-CA" w:eastAsia="ko-KR"/>
        </w:rPr>
      </w:pPr>
      <w:r>
        <w:rPr>
          <w:szCs w:val="22"/>
          <w:lang w:val="en-CA" w:eastAsia="ko-KR"/>
        </w:rPr>
        <w:t xml:space="preserve">The proposed </w:t>
      </w:r>
      <w:r w:rsidR="000D5339">
        <w:rPr>
          <w:szCs w:val="22"/>
          <w:lang w:val="en-CA" w:eastAsia="ko-KR"/>
        </w:rPr>
        <w:t xml:space="preserve">palette prediction can achieve up to </w:t>
      </w:r>
      <w:r w:rsidR="00C57E85">
        <w:rPr>
          <w:szCs w:val="22"/>
          <w:lang w:val="en-CA" w:eastAsia="ko-KR"/>
        </w:rPr>
        <w:t>3</w:t>
      </w:r>
      <w:r w:rsidR="000D5339">
        <w:rPr>
          <w:szCs w:val="22"/>
          <w:lang w:val="en-CA" w:eastAsia="ko-KR"/>
        </w:rPr>
        <w:t>.</w:t>
      </w:r>
      <w:r w:rsidR="00C57E85">
        <w:rPr>
          <w:szCs w:val="22"/>
          <w:lang w:val="en-CA" w:eastAsia="ko-KR"/>
        </w:rPr>
        <w:t>0</w:t>
      </w:r>
      <w:r w:rsidR="000D5339">
        <w:rPr>
          <w:szCs w:val="22"/>
          <w:lang w:val="en-CA" w:eastAsia="ko-KR"/>
        </w:rPr>
        <w:t xml:space="preserve">% average bit-rate gain for lossless configurations and </w:t>
      </w:r>
      <w:r w:rsidR="00C57E85">
        <w:rPr>
          <w:szCs w:val="22"/>
          <w:lang w:val="en-CA" w:eastAsia="ko-KR"/>
        </w:rPr>
        <w:t>2</w:t>
      </w:r>
      <w:r w:rsidR="000D5339">
        <w:rPr>
          <w:szCs w:val="22"/>
          <w:lang w:val="en-CA" w:eastAsia="ko-KR"/>
        </w:rPr>
        <w:t>.</w:t>
      </w:r>
      <w:r w:rsidR="00C57E85">
        <w:rPr>
          <w:szCs w:val="22"/>
          <w:lang w:val="en-CA" w:eastAsia="ko-KR"/>
        </w:rPr>
        <w:t>5</w:t>
      </w:r>
      <w:r w:rsidR="000D5339">
        <w:rPr>
          <w:szCs w:val="22"/>
          <w:lang w:val="en-CA" w:eastAsia="ko-KR"/>
        </w:rPr>
        <w:t xml:space="preserve">% gain for </w:t>
      </w:r>
      <w:proofErr w:type="spellStart"/>
      <w:r w:rsidR="000D5339">
        <w:rPr>
          <w:szCs w:val="22"/>
          <w:lang w:val="en-CA" w:eastAsia="ko-KR"/>
        </w:rPr>
        <w:t>lossy</w:t>
      </w:r>
      <w:proofErr w:type="spellEnd"/>
      <w:r w:rsidR="000D5339">
        <w:rPr>
          <w:szCs w:val="22"/>
          <w:lang w:val="en-CA" w:eastAsia="ko-KR"/>
        </w:rPr>
        <w:t xml:space="preserve"> configurations compar</w:t>
      </w:r>
      <w:r w:rsidR="00566555">
        <w:rPr>
          <w:szCs w:val="22"/>
          <w:lang w:val="en-CA" w:eastAsia="ko-KR"/>
        </w:rPr>
        <w:t>ed</w:t>
      </w:r>
      <w:r w:rsidR="000D5339">
        <w:rPr>
          <w:szCs w:val="22"/>
          <w:lang w:val="en-CA" w:eastAsia="ko-KR"/>
        </w:rPr>
        <w:t xml:space="preserve"> to </w:t>
      </w:r>
      <w:r w:rsidR="00C57E85">
        <w:rPr>
          <w:szCs w:val="22"/>
          <w:lang w:val="en-CA" w:eastAsia="ko-KR"/>
        </w:rPr>
        <w:t>JCTVC-O0218 implemented in RExt5.1 software</w:t>
      </w:r>
      <w:r w:rsidR="00566555">
        <w:rPr>
          <w:szCs w:val="22"/>
          <w:lang w:val="en-CA" w:eastAsia="ko-KR"/>
        </w:rPr>
        <w:t xml:space="preserve"> for SC YUV 444 content</w:t>
      </w:r>
      <w:r w:rsidR="00623B04">
        <w:rPr>
          <w:szCs w:val="22"/>
          <w:lang w:val="en-CA" w:eastAsia="ko-KR"/>
        </w:rPr>
        <w:t xml:space="preserve">. </w:t>
      </w:r>
      <w:r w:rsidR="00344581">
        <w:rPr>
          <w:szCs w:val="22"/>
          <w:lang w:val="en-CA" w:eastAsia="ko-KR"/>
        </w:rPr>
        <w:t xml:space="preserve">We therefore recommend </w:t>
      </w:r>
      <w:r w:rsidR="00D576BF">
        <w:rPr>
          <w:szCs w:val="22"/>
          <w:lang w:val="en-CA" w:eastAsia="ko-KR"/>
        </w:rPr>
        <w:t>adopting</w:t>
      </w:r>
      <w:r w:rsidR="00344581">
        <w:rPr>
          <w:szCs w:val="22"/>
          <w:lang w:val="en-CA" w:eastAsia="ko-KR"/>
        </w:rPr>
        <w:t xml:space="preserve"> this proposal in committee draft of HEVC range extension</w:t>
      </w:r>
      <w:r w:rsidR="0022151E">
        <w:rPr>
          <w:szCs w:val="22"/>
          <w:lang w:val="en-CA" w:eastAsia="ko-KR"/>
        </w:rPr>
        <w:t>s</w:t>
      </w:r>
      <w:r w:rsidR="00566555">
        <w:rPr>
          <w:szCs w:val="22"/>
          <w:lang w:val="en-CA" w:eastAsia="ko-KR"/>
        </w:rPr>
        <w:t xml:space="preserve"> if </w:t>
      </w:r>
      <w:r w:rsidR="00C57E85">
        <w:rPr>
          <w:szCs w:val="22"/>
          <w:lang w:val="en-CA" w:eastAsia="ko-KR"/>
        </w:rPr>
        <w:t xml:space="preserve">palette </w:t>
      </w:r>
      <w:r w:rsidR="00544FD2">
        <w:rPr>
          <w:szCs w:val="22"/>
          <w:lang w:val="en-CA" w:eastAsia="ko-KR"/>
        </w:rPr>
        <w:t>prediction</w:t>
      </w:r>
      <w:r w:rsidR="00566555">
        <w:rPr>
          <w:szCs w:val="22"/>
          <w:lang w:val="en-CA" w:eastAsia="ko-KR"/>
        </w:rPr>
        <w:t xml:space="preserve"> is adopted.</w:t>
      </w:r>
    </w:p>
    <w:p w:rsidR="00915617" w:rsidRPr="0049565C" w:rsidRDefault="00E502F9" w:rsidP="0049565C">
      <w:pPr>
        <w:pStyle w:val="Heading1"/>
        <w:rPr>
          <w:lang w:val="en-CA" w:eastAsia="ko-KR"/>
        </w:rPr>
      </w:pPr>
      <w:r>
        <w:rPr>
          <w:rFonts w:hint="eastAsia"/>
          <w:lang w:val="en-CA" w:eastAsia="ko-KR"/>
        </w:rPr>
        <w:t>References</w:t>
      </w:r>
    </w:p>
    <w:p w:rsidR="000D5339" w:rsidRDefault="000D5339" w:rsidP="000D5339">
      <w:pPr>
        <w:pStyle w:val="ListParagraph"/>
        <w:numPr>
          <w:ilvl w:val="0"/>
          <w:numId w:val="16"/>
        </w:numPr>
        <w:tabs>
          <w:tab w:val="clear" w:pos="360"/>
          <w:tab w:val="clear" w:pos="720"/>
          <w:tab w:val="clear" w:pos="1080"/>
          <w:tab w:val="clear" w:pos="1440"/>
        </w:tabs>
        <w:overflowPunct/>
        <w:autoSpaceDE/>
        <w:autoSpaceDN/>
        <w:adjustRightInd/>
        <w:spacing w:before="0"/>
        <w:textAlignment w:val="auto"/>
        <w:rPr>
          <w:iCs/>
          <w:sz w:val="24"/>
          <w:szCs w:val="24"/>
        </w:rPr>
      </w:pPr>
      <w:r>
        <w:rPr>
          <w:iCs/>
          <w:sz w:val="24"/>
          <w:szCs w:val="24"/>
        </w:rPr>
        <w:t>L. Guo, M. Karczewicz, J. Sole and R. Joshi, “Evaluation of palette mode c</w:t>
      </w:r>
      <w:r w:rsidRPr="000556EE">
        <w:rPr>
          <w:iCs/>
          <w:sz w:val="24"/>
          <w:szCs w:val="24"/>
        </w:rPr>
        <w:t>oding on HM-12.0+RExt-4.1”, JCTVC-O0218, Geneva, Switzerland, October 2013.</w:t>
      </w:r>
    </w:p>
    <w:p w:rsidR="000D5339" w:rsidRDefault="000D5339" w:rsidP="000D5339">
      <w:pPr>
        <w:pStyle w:val="ListParagraph"/>
        <w:numPr>
          <w:ilvl w:val="0"/>
          <w:numId w:val="16"/>
        </w:numPr>
        <w:tabs>
          <w:tab w:val="clear" w:pos="360"/>
          <w:tab w:val="clear" w:pos="720"/>
          <w:tab w:val="clear" w:pos="1080"/>
          <w:tab w:val="clear" w:pos="1440"/>
        </w:tabs>
        <w:overflowPunct/>
        <w:autoSpaceDE/>
        <w:autoSpaceDN/>
        <w:adjustRightInd/>
        <w:spacing w:before="0"/>
        <w:textAlignment w:val="auto"/>
        <w:rPr>
          <w:iCs/>
          <w:sz w:val="24"/>
          <w:szCs w:val="24"/>
        </w:rPr>
      </w:pPr>
      <w:r>
        <w:rPr>
          <w:iCs/>
          <w:sz w:val="24"/>
          <w:szCs w:val="24"/>
        </w:rPr>
        <w:t>L. Guo, X. Guo and A. Saxena, “</w:t>
      </w:r>
      <w:r w:rsidRPr="000556EE">
        <w:rPr>
          <w:iCs/>
          <w:sz w:val="24"/>
          <w:szCs w:val="24"/>
        </w:rPr>
        <w:t>HEVC Range Extensions Core</w:t>
      </w:r>
      <w:r>
        <w:rPr>
          <w:iCs/>
          <w:sz w:val="24"/>
          <w:szCs w:val="24"/>
        </w:rPr>
        <w:t xml:space="preserve"> Experiment 4 (RCE 4): Palette c</w:t>
      </w:r>
      <w:r w:rsidRPr="000556EE">
        <w:rPr>
          <w:iCs/>
          <w:sz w:val="24"/>
          <w:szCs w:val="24"/>
        </w:rPr>
        <w:t xml:space="preserve">oding </w:t>
      </w:r>
      <w:r>
        <w:rPr>
          <w:iCs/>
          <w:sz w:val="24"/>
          <w:szCs w:val="24"/>
        </w:rPr>
        <w:t>for screen c</w:t>
      </w:r>
      <w:r w:rsidRPr="000556EE">
        <w:rPr>
          <w:iCs/>
          <w:sz w:val="24"/>
          <w:szCs w:val="24"/>
        </w:rPr>
        <w:t xml:space="preserve">ontent”, JCTVC-O1124, Geneva, Switzerland, October 2013. </w:t>
      </w:r>
    </w:p>
    <w:p w:rsidR="00371F57" w:rsidRDefault="00371F57" w:rsidP="00566555">
      <w:pPr>
        <w:pStyle w:val="ListParagraph"/>
        <w:numPr>
          <w:ilvl w:val="0"/>
          <w:numId w:val="16"/>
        </w:numPr>
        <w:tabs>
          <w:tab w:val="clear" w:pos="360"/>
          <w:tab w:val="clear" w:pos="720"/>
          <w:tab w:val="clear" w:pos="1080"/>
          <w:tab w:val="clear" w:pos="1440"/>
        </w:tabs>
        <w:overflowPunct/>
        <w:autoSpaceDE/>
        <w:autoSpaceDN/>
        <w:adjustRightInd/>
        <w:spacing w:before="0"/>
        <w:textAlignment w:val="auto"/>
        <w:rPr>
          <w:iCs/>
          <w:sz w:val="24"/>
          <w:szCs w:val="24"/>
        </w:rPr>
      </w:pPr>
      <w:r>
        <w:rPr>
          <w:iCs/>
          <w:sz w:val="24"/>
          <w:szCs w:val="24"/>
        </w:rPr>
        <w:t>L</w:t>
      </w:r>
      <w:r w:rsidR="00566555">
        <w:rPr>
          <w:iCs/>
          <w:sz w:val="24"/>
          <w:szCs w:val="24"/>
        </w:rPr>
        <w:t>. Guo et al., “</w:t>
      </w:r>
      <w:r w:rsidR="00566555" w:rsidRPr="00566555">
        <w:rPr>
          <w:iCs/>
          <w:sz w:val="24"/>
          <w:szCs w:val="24"/>
        </w:rPr>
        <w:t>RCE4: Results of Test 2 on Palette Mode for Screen Content Coding</w:t>
      </w:r>
      <w:r w:rsidR="00566555">
        <w:rPr>
          <w:iCs/>
          <w:sz w:val="24"/>
          <w:szCs w:val="24"/>
        </w:rPr>
        <w:t>”, JCTVC-P0198</w:t>
      </w:r>
      <w:r w:rsidR="00566555" w:rsidRPr="000556EE">
        <w:rPr>
          <w:iCs/>
          <w:sz w:val="24"/>
          <w:szCs w:val="24"/>
        </w:rPr>
        <w:t xml:space="preserve">, </w:t>
      </w:r>
      <w:r w:rsidR="00566555">
        <w:rPr>
          <w:iCs/>
          <w:sz w:val="24"/>
          <w:szCs w:val="24"/>
        </w:rPr>
        <w:t>San Jose</w:t>
      </w:r>
      <w:r w:rsidR="00566555" w:rsidRPr="000556EE">
        <w:rPr>
          <w:iCs/>
          <w:sz w:val="24"/>
          <w:szCs w:val="24"/>
        </w:rPr>
        <w:t xml:space="preserve">, </w:t>
      </w:r>
      <w:r w:rsidR="00566555">
        <w:rPr>
          <w:iCs/>
          <w:sz w:val="24"/>
          <w:szCs w:val="24"/>
        </w:rPr>
        <w:t>USA</w:t>
      </w:r>
      <w:r w:rsidR="00566555" w:rsidRPr="000556EE">
        <w:rPr>
          <w:iCs/>
          <w:sz w:val="24"/>
          <w:szCs w:val="24"/>
        </w:rPr>
        <w:t xml:space="preserve">, </w:t>
      </w:r>
      <w:r w:rsidR="00566555">
        <w:rPr>
          <w:iCs/>
          <w:sz w:val="24"/>
          <w:szCs w:val="24"/>
        </w:rPr>
        <w:t>Jan 2014.</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B82389" w:rsidRPr="00520F57" w:rsidRDefault="00F6347D" w:rsidP="00520F57">
      <w:pPr>
        <w:jc w:val="both"/>
        <w:rPr>
          <w:b/>
          <w:szCs w:val="22"/>
        </w:rPr>
      </w:pPr>
      <w:r>
        <w:rPr>
          <w:b/>
          <w:szCs w:val="22"/>
        </w:rPr>
        <w:t>Samsung Electronics Co., Ltd.,</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B82389" w:rsidRPr="00520F57" w:rsidSect="00ED759B">
      <w:footerReference w:type="default" r:id="rId23"/>
      <w:pgSz w:w="12240" w:h="15840" w:code="1"/>
      <w:pgMar w:top="1440" w:right="1440" w:bottom="1440" w:left="1440" w:header="432" w:footer="43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01B" w:rsidRDefault="006A001B">
      <w:r>
        <w:separator/>
      </w:r>
    </w:p>
  </w:endnote>
  <w:endnote w:type="continuationSeparator" w:id="0">
    <w:p w:rsidR="006A001B" w:rsidRDefault="006A0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25F" w:rsidRDefault="00A1125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0B4CF5">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0B4CF5">
      <w:rPr>
        <w:rStyle w:val="PageNumber"/>
        <w:noProof/>
      </w:rPr>
      <w:t>2014-01-10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01B" w:rsidRDefault="006A001B">
      <w:r>
        <w:separator/>
      </w:r>
    </w:p>
  </w:footnote>
  <w:footnote w:type="continuationSeparator" w:id="0">
    <w:p w:rsidR="006A001B" w:rsidRDefault="006A00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8C7CAB"/>
    <w:multiLevelType w:val="hybridMultilevel"/>
    <w:tmpl w:val="938C0CD8"/>
    <w:lvl w:ilvl="0" w:tplc="0409000F">
      <w:start w:val="1"/>
      <w:numFmt w:val="decimal"/>
      <w:lvlText w:val="%1."/>
      <w:lvlJc w:val="left"/>
      <w:pPr>
        <w:ind w:left="720" w:hanging="360"/>
      </w:pPr>
      <w:rPr>
        <w:rFonts w:hint="default"/>
      </w:rPr>
    </w:lvl>
    <w:lvl w:ilvl="1" w:tplc="26E802A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0CB42CE"/>
    <w:multiLevelType w:val="hybridMultilevel"/>
    <w:tmpl w:val="43824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5503573"/>
    <w:multiLevelType w:val="hybridMultilevel"/>
    <w:tmpl w:val="4B461C6E"/>
    <w:lvl w:ilvl="0" w:tplc="2D9AC476">
      <w:start w:val="1"/>
      <w:numFmt w:val="decimal"/>
      <w:lvlText w:val="[%1]"/>
      <w:lvlJc w:val="left"/>
      <w:pPr>
        <w:ind w:left="340" w:hanging="340"/>
      </w:pPr>
      <w:rPr>
        <w:lang w:val="en-U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22F632F"/>
    <w:multiLevelType w:val="hybridMultilevel"/>
    <w:tmpl w:val="BD1E9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7">
    <w:nsid w:val="6EA33485"/>
    <w:multiLevelType w:val="hybridMultilevel"/>
    <w:tmpl w:val="026C4570"/>
    <w:lvl w:ilvl="0" w:tplc="68F01610">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9">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8"/>
  </w:num>
  <w:num w:numId="7">
    <w:abstractNumId w:val="10"/>
  </w:num>
  <w:num w:numId="8">
    <w:abstractNumId w:val="8"/>
  </w:num>
  <w:num w:numId="9">
    <w:abstractNumId w:val="1"/>
  </w:num>
  <w:num w:numId="10">
    <w:abstractNumId w:val="7"/>
  </w:num>
  <w:num w:numId="11">
    <w:abstractNumId w:val="3"/>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5"/>
  </w:num>
  <w:num w:numId="15">
    <w:abstractNumId w:val="6"/>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4"/>
  </w:num>
  <w:num w:numId="19">
    <w:abstractNumId w:val="14"/>
  </w:num>
  <w:num w:numId="20">
    <w:abstractNumId w:val="8"/>
  </w:num>
  <w:num w:numId="21">
    <w:abstractNumId w:val="18"/>
  </w:num>
  <w:num w:numId="22">
    <w:abstractNumId w:val="2"/>
  </w:num>
  <w:num w:numId="23">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8"/>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46CC"/>
    <w:rsid w:val="00031F7B"/>
    <w:rsid w:val="0003407A"/>
    <w:rsid w:val="00041FA0"/>
    <w:rsid w:val="00042D9F"/>
    <w:rsid w:val="000458BC"/>
    <w:rsid w:val="00045C41"/>
    <w:rsid w:val="000460FE"/>
    <w:rsid w:val="00046C03"/>
    <w:rsid w:val="000477A5"/>
    <w:rsid w:val="0005172F"/>
    <w:rsid w:val="00055E7E"/>
    <w:rsid w:val="00057AAF"/>
    <w:rsid w:val="000631B0"/>
    <w:rsid w:val="000745B5"/>
    <w:rsid w:val="0007614F"/>
    <w:rsid w:val="0008549F"/>
    <w:rsid w:val="000A31B0"/>
    <w:rsid w:val="000B0ED8"/>
    <w:rsid w:val="000B1C6B"/>
    <w:rsid w:val="000B4CF5"/>
    <w:rsid w:val="000B4FF9"/>
    <w:rsid w:val="000C09AC"/>
    <w:rsid w:val="000C2341"/>
    <w:rsid w:val="000C56AC"/>
    <w:rsid w:val="000D5339"/>
    <w:rsid w:val="000E00F3"/>
    <w:rsid w:val="000E487E"/>
    <w:rsid w:val="000F158C"/>
    <w:rsid w:val="000F2764"/>
    <w:rsid w:val="000F4FC7"/>
    <w:rsid w:val="00102F3D"/>
    <w:rsid w:val="00105B0B"/>
    <w:rsid w:val="00113555"/>
    <w:rsid w:val="00124E38"/>
    <w:rsid w:val="0012580B"/>
    <w:rsid w:val="001263CE"/>
    <w:rsid w:val="00131F90"/>
    <w:rsid w:val="0013526E"/>
    <w:rsid w:val="00137F8B"/>
    <w:rsid w:val="00146C01"/>
    <w:rsid w:val="00150758"/>
    <w:rsid w:val="00151A31"/>
    <w:rsid w:val="00155612"/>
    <w:rsid w:val="00166002"/>
    <w:rsid w:val="00171371"/>
    <w:rsid w:val="00175A24"/>
    <w:rsid w:val="00175BED"/>
    <w:rsid w:val="00180A8B"/>
    <w:rsid w:val="00187E58"/>
    <w:rsid w:val="001A297E"/>
    <w:rsid w:val="001A368E"/>
    <w:rsid w:val="001A7329"/>
    <w:rsid w:val="001B0679"/>
    <w:rsid w:val="001B4E28"/>
    <w:rsid w:val="001B5E9A"/>
    <w:rsid w:val="001C2C6F"/>
    <w:rsid w:val="001C3525"/>
    <w:rsid w:val="001D1BD2"/>
    <w:rsid w:val="001E02BE"/>
    <w:rsid w:val="001E3B37"/>
    <w:rsid w:val="001E4C41"/>
    <w:rsid w:val="001E7405"/>
    <w:rsid w:val="001F06BC"/>
    <w:rsid w:val="001F2594"/>
    <w:rsid w:val="001F57A4"/>
    <w:rsid w:val="002055A6"/>
    <w:rsid w:val="00206460"/>
    <w:rsid w:val="002069B4"/>
    <w:rsid w:val="00207BC5"/>
    <w:rsid w:val="00210022"/>
    <w:rsid w:val="00215DFC"/>
    <w:rsid w:val="002212DF"/>
    <w:rsid w:val="0022151E"/>
    <w:rsid w:val="0022287D"/>
    <w:rsid w:val="00222CD4"/>
    <w:rsid w:val="002264A6"/>
    <w:rsid w:val="002272A4"/>
    <w:rsid w:val="00227BA7"/>
    <w:rsid w:val="0023011C"/>
    <w:rsid w:val="00234196"/>
    <w:rsid w:val="002357EF"/>
    <w:rsid w:val="002368A1"/>
    <w:rsid w:val="00246E26"/>
    <w:rsid w:val="002470C8"/>
    <w:rsid w:val="00247E38"/>
    <w:rsid w:val="00256DED"/>
    <w:rsid w:val="00263398"/>
    <w:rsid w:val="00267F60"/>
    <w:rsid w:val="00273454"/>
    <w:rsid w:val="00275BCF"/>
    <w:rsid w:val="00287F03"/>
    <w:rsid w:val="00290EEF"/>
    <w:rsid w:val="00292257"/>
    <w:rsid w:val="00293D8B"/>
    <w:rsid w:val="00297C10"/>
    <w:rsid w:val="002A54E0"/>
    <w:rsid w:val="002A75E7"/>
    <w:rsid w:val="002B1595"/>
    <w:rsid w:val="002B191D"/>
    <w:rsid w:val="002B4913"/>
    <w:rsid w:val="002C64D9"/>
    <w:rsid w:val="002C6FE5"/>
    <w:rsid w:val="002C7819"/>
    <w:rsid w:val="002C7BAD"/>
    <w:rsid w:val="002D0AF6"/>
    <w:rsid w:val="002D3AA6"/>
    <w:rsid w:val="002D6265"/>
    <w:rsid w:val="002D65F8"/>
    <w:rsid w:val="002E6082"/>
    <w:rsid w:val="002E62F7"/>
    <w:rsid w:val="002E6A23"/>
    <w:rsid w:val="002F164D"/>
    <w:rsid w:val="003021C6"/>
    <w:rsid w:val="003033A2"/>
    <w:rsid w:val="00306206"/>
    <w:rsid w:val="0030683D"/>
    <w:rsid w:val="0031216E"/>
    <w:rsid w:val="00317656"/>
    <w:rsid w:val="00317D85"/>
    <w:rsid w:val="00324FBE"/>
    <w:rsid w:val="00327C56"/>
    <w:rsid w:val="003315A1"/>
    <w:rsid w:val="003373EC"/>
    <w:rsid w:val="003412B7"/>
    <w:rsid w:val="00342FF4"/>
    <w:rsid w:val="00343923"/>
    <w:rsid w:val="00344581"/>
    <w:rsid w:val="00355FB8"/>
    <w:rsid w:val="003605A5"/>
    <w:rsid w:val="00366068"/>
    <w:rsid w:val="003669EA"/>
    <w:rsid w:val="003706CC"/>
    <w:rsid w:val="00370B4C"/>
    <w:rsid w:val="00371F57"/>
    <w:rsid w:val="003728E2"/>
    <w:rsid w:val="00375D92"/>
    <w:rsid w:val="00375ECE"/>
    <w:rsid w:val="00376DC2"/>
    <w:rsid w:val="00377710"/>
    <w:rsid w:val="00383278"/>
    <w:rsid w:val="003963E9"/>
    <w:rsid w:val="003A2D8E"/>
    <w:rsid w:val="003A4CB7"/>
    <w:rsid w:val="003A58B5"/>
    <w:rsid w:val="003B1AD5"/>
    <w:rsid w:val="003C1C79"/>
    <w:rsid w:val="003C20E4"/>
    <w:rsid w:val="003C3CBC"/>
    <w:rsid w:val="003C68C0"/>
    <w:rsid w:val="003D26DF"/>
    <w:rsid w:val="003D4FAD"/>
    <w:rsid w:val="003D5156"/>
    <w:rsid w:val="003E6F90"/>
    <w:rsid w:val="003F5D0F"/>
    <w:rsid w:val="00410AD7"/>
    <w:rsid w:val="00414101"/>
    <w:rsid w:val="0041780B"/>
    <w:rsid w:val="0042187C"/>
    <w:rsid w:val="0043301F"/>
    <w:rsid w:val="00433DDB"/>
    <w:rsid w:val="00435453"/>
    <w:rsid w:val="00436353"/>
    <w:rsid w:val="00437619"/>
    <w:rsid w:val="004452DB"/>
    <w:rsid w:val="00445B72"/>
    <w:rsid w:val="00451006"/>
    <w:rsid w:val="004568D9"/>
    <w:rsid w:val="00456B23"/>
    <w:rsid w:val="00462788"/>
    <w:rsid w:val="00473347"/>
    <w:rsid w:val="004812FB"/>
    <w:rsid w:val="00482987"/>
    <w:rsid w:val="004871A2"/>
    <w:rsid w:val="004871A5"/>
    <w:rsid w:val="00493727"/>
    <w:rsid w:val="0049565C"/>
    <w:rsid w:val="00495FA0"/>
    <w:rsid w:val="004A2A63"/>
    <w:rsid w:val="004A7E06"/>
    <w:rsid w:val="004B210C"/>
    <w:rsid w:val="004B472F"/>
    <w:rsid w:val="004C0D1E"/>
    <w:rsid w:val="004D405F"/>
    <w:rsid w:val="004E4F4F"/>
    <w:rsid w:val="004E6789"/>
    <w:rsid w:val="004E758F"/>
    <w:rsid w:val="004E7C5C"/>
    <w:rsid w:val="004F4C4A"/>
    <w:rsid w:val="004F61E3"/>
    <w:rsid w:val="004F78EB"/>
    <w:rsid w:val="004F7986"/>
    <w:rsid w:val="004F7CC0"/>
    <w:rsid w:val="00502E10"/>
    <w:rsid w:val="0050498A"/>
    <w:rsid w:val="0051015C"/>
    <w:rsid w:val="0051559F"/>
    <w:rsid w:val="00516CF1"/>
    <w:rsid w:val="00520F57"/>
    <w:rsid w:val="00521D50"/>
    <w:rsid w:val="005240B0"/>
    <w:rsid w:val="0052661D"/>
    <w:rsid w:val="00531AE9"/>
    <w:rsid w:val="00531E73"/>
    <w:rsid w:val="00543084"/>
    <w:rsid w:val="00544FD2"/>
    <w:rsid w:val="0054513E"/>
    <w:rsid w:val="00550A66"/>
    <w:rsid w:val="005534E5"/>
    <w:rsid w:val="00566555"/>
    <w:rsid w:val="00567EC7"/>
    <w:rsid w:val="00570013"/>
    <w:rsid w:val="0057763B"/>
    <w:rsid w:val="005801A2"/>
    <w:rsid w:val="005804C0"/>
    <w:rsid w:val="00581438"/>
    <w:rsid w:val="00583775"/>
    <w:rsid w:val="00584D26"/>
    <w:rsid w:val="00592256"/>
    <w:rsid w:val="005952A5"/>
    <w:rsid w:val="00597533"/>
    <w:rsid w:val="005A33A1"/>
    <w:rsid w:val="005A4C5A"/>
    <w:rsid w:val="005B217D"/>
    <w:rsid w:val="005C385F"/>
    <w:rsid w:val="005D5F3F"/>
    <w:rsid w:val="005E1AC6"/>
    <w:rsid w:val="005F60AD"/>
    <w:rsid w:val="005F6F1B"/>
    <w:rsid w:val="00605A02"/>
    <w:rsid w:val="00611AC4"/>
    <w:rsid w:val="00612BCD"/>
    <w:rsid w:val="00623B04"/>
    <w:rsid w:val="00624B33"/>
    <w:rsid w:val="00630AA2"/>
    <w:rsid w:val="0063569E"/>
    <w:rsid w:val="0063571A"/>
    <w:rsid w:val="00643531"/>
    <w:rsid w:val="00646707"/>
    <w:rsid w:val="00646887"/>
    <w:rsid w:val="006525B0"/>
    <w:rsid w:val="0065405D"/>
    <w:rsid w:val="00662E58"/>
    <w:rsid w:val="00664DCF"/>
    <w:rsid w:val="006706F9"/>
    <w:rsid w:val="00672173"/>
    <w:rsid w:val="00681EA7"/>
    <w:rsid w:val="0069315F"/>
    <w:rsid w:val="006944F9"/>
    <w:rsid w:val="006A001B"/>
    <w:rsid w:val="006A7154"/>
    <w:rsid w:val="006B0599"/>
    <w:rsid w:val="006B6F7B"/>
    <w:rsid w:val="006C472A"/>
    <w:rsid w:val="006C5D39"/>
    <w:rsid w:val="006D07CE"/>
    <w:rsid w:val="006E14B6"/>
    <w:rsid w:val="006E2810"/>
    <w:rsid w:val="006E29BB"/>
    <w:rsid w:val="006E5417"/>
    <w:rsid w:val="006E5429"/>
    <w:rsid w:val="006F6C88"/>
    <w:rsid w:val="00702D04"/>
    <w:rsid w:val="00704144"/>
    <w:rsid w:val="00712F60"/>
    <w:rsid w:val="00715593"/>
    <w:rsid w:val="0071762A"/>
    <w:rsid w:val="00720E3B"/>
    <w:rsid w:val="0073145A"/>
    <w:rsid w:val="007323F9"/>
    <w:rsid w:val="00745F6B"/>
    <w:rsid w:val="00754C5F"/>
    <w:rsid w:val="0075585E"/>
    <w:rsid w:val="00756FE2"/>
    <w:rsid w:val="00757D00"/>
    <w:rsid w:val="00770571"/>
    <w:rsid w:val="007768FF"/>
    <w:rsid w:val="0077741E"/>
    <w:rsid w:val="007824D3"/>
    <w:rsid w:val="00786CDD"/>
    <w:rsid w:val="00787E7B"/>
    <w:rsid w:val="00796ACA"/>
    <w:rsid w:val="00796EE3"/>
    <w:rsid w:val="007A29A5"/>
    <w:rsid w:val="007A4E87"/>
    <w:rsid w:val="007A6B1C"/>
    <w:rsid w:val="007A71D6"/>
    <w:rsid w:val="007A7D29"/>
    <w:rsid w:val="007B4AB8"/>
    <w:rsid w:val="007E2F8A"/>
    <w:rsid w:val="007E4ABE"/>
    <w:rsid w:val="007F1473"/>
    <w:rsid w:val="007F1F8B"/>
    <w:rsid w:val="007F4737"/>
    <w:rsid w:val="007F67A1"/>
    <w:rsid w:val="007F7A2A"/>
    <w:rsid w:val="008010DB"/>
    <w:rsid w:val="00811C05"/>
    <w:rsid w:val="00813555"/>
    <w:rsid w:val="00817077"/>
    <w:rsid w:val="008206C8"/>
    <w:rsid w:val="008306CF"/>
    <w:rsid w:val="0083374E"/>
    <w:rsid w:val="00846DCC"/>
    <w:rsid w:val="0085406A"/>
    <w:rsid w:val="00857619"/>
    <w:rsid w:val="00860DFE"/>
    <w:rsid w:val="0086180A"/>
    <w:rsid w:val="00862A95"/>
    <w:rsid w:val="0086387C"/>
    <w:rsid w:val="00872150"/>
    <w:rsid w:val="00874A6C"/>
    <w:rsid w:val="00876C65"/>
    <w:rsid w:val="0088376C"/>
    <w:rsid w:val="0089455A"/>
    <w:rsid w:val="008A4B4C"/>
    <w:rsid w:val="008A68C0"/>
    <w:rsid w:val="008B5E92"/>
    <w:rsid w:val="008B6D4A"/>
    <w:rsid w:val="008C1B31"/>
    <w:rsid w:val="008C239F"/>
    <w:rsid w:val="008D11C3"/>
    <w:rsid w:val="008E480C"/>
    <w:rsid w:val="008F27D2"/>
    <w:rsid w:val="009002E6"/>
    <w:rsid w:val="00907757"/>
    <w:rsid w:val="009153D3"/>
    <w:rsid w:val="00915617"/>
    <w:rsid w:val="009212B0"/>
    <w:rsid w:val="009234A5"/>
    <w:rsid w:val="00925969"/>
    <w:rsid w:val="009301B6"/>
    <w:rsid w:val="009336F7"/>
    <w:rsid w:val="00934A31"/>
    <w:rsid w:val="009374A7"/>
    <w:rsid w:val="009400B1"/>
    <w:rsid w:val="009450D0"/>
    <w:rsid w:val="00947675"/>
    <w:rsid w:val="00955536"/>
    <w:rsid w:val="00956765"/>
    <w:rsid w:val="009823EB"/>
    <w:rsid w:val="00983052"/>
    <w:rsid w:val="00984E2A"/>
    <w:rsid w:val="00984E86"/>
    <w:rsid w:val="0098551D"/>
    <w:rsid w:val="009879B5"/>
    <w:rsid w:val="009901EE"/>
    <w:rsid w:val="0099518F"/>
    <w:rsid w:val="009971FC"/>
    <w:rsid w:val="00997F14"/>
    <w:rsid w:val="009A4495"/>
    <w:rsid w:val="009A523D"/>
    <w:rsid w:val="009A54DB"/>
    <w:rsid w:val="009B208A"/>
    <w:rsid w:val="009B4532"/>
    <w:rsid w:val="009C45CF"/>
    <w:rsid w:val="009D1234"/>
    <w:rsid w:val="009F496B"/>
    <w:rsid w:val="00A01439"/>
    <w:rsid w:val="00A024F0"/>
    <w:rsid w:val="00A02BBC"/>
    <w:rsid w:val="00A02E61"/>
    <w:rsid w:val="00A05CFF"/>
    <w:rsid w:val="00A1125F"/>
    <w:rsid w:val="00A13383"/>
    <w:rsid w:val="00A203BA"/>
    <w:rsid w:val="00A32D40"/>
    <w:rsid w:val="00A504C8"/>
    <w:rsid w:val="00A56B97"/>
    <w:rsid w:val="00A6093D"/>
    <w:rsid w:val="00A60C64"/>
    <w:rsid w:val="00A71BFB"/>
    <w:rsid w:val="00A731BE"/>
    <w:rsid w:val="00A76A6D"/>
    <w:rsid w:val="00A83253"/>
    <w:rsid w:val="00A91332"/>
    <w:rsid w:val="00AA4553"/>
    <w:rsid w:val="00AA471B"/>
    <w:rsid w:val="00AA6E84"/>
    <w:rsid w:val="00AC3E9F"/>
    <w:rsid w:val="00AC3EBF"/>
    <w:rsid w:val="00AD0095"/>
    <w:rsid w:val="00AD765D"/>
    <w:rsid w:val="00AE341B"/>
    <w:rsid w:val="00AE52DC"/>
    <w:rsid w:val="00AF70BA"/>
    <w:rsid w:val="00B07CA7"/>
    <w:rsid w:val="00B1279A"/>
    <w:rsid w:val="00B21365"/>
    <w:rsid w:val="00B4194A"/>
    <w:rsid w:val="00B446C2"/>
    <w:rsid w:val="00B5222E"/>
    <w:rsid w:val="00B55F93"/>
    <w:rsid w:val="00B5769D"/>
    <w:rsid w:val="00B60720"/>
    <w:rsid w:val="00B61C96"/>
    <w:rsid w:val="00B65A41"/>
    <w:rsid w:val="00B665F8"/>
    <w:rsid w:val="00B7178B"/>
    <w:rsid w:val="00B73A2A"/>
    <w:rsid w:val="00B75732"/>
    <w:rsid w:val="00B8057B"/>
    <w:rsid w:val="00B82389"/>
    <w:rsid w:val="00B838D6"/>
    <w:rsid w:val="00B948DE"/>
    <w:rsid w:val="00B94B06"/>
    <w:rsid w:val="00B94C28"/>
    <w:rsid w:val="00BA0376"/>
    <w:rsid w:val="00BA2973"/>
    <w:rsid w:val="00BA302E"/>
    <w:rsid w:val="00BA3CC3"/>
    <w:rsid w:val="00BA6A35"/>
    <w:rsid w:val="00BA721F"/>
    <w:rsid w:val="00BB6F40"/>
    <w:rsid w:val="00BC10BA"/>
    <w:rsid w:val="00BC5AFD"/>
    <w:rsid w:val="00BD2276"/>
    <w:rsid w:val="00BD2B58"/>
    <w:rsid w:val="00BD40A2"/>
    <w:rsid w:val="00BD4C93"/>
    <w:rsid w:val="00BD4FAF"/>
    <w:rsid w:val="00BE3293"/>
    <w:rsid w:val="00BE6460"/>
    <w:rsid w:val="00BF212F"/>
    <w:rsid w:val="00BF5CB4"/>
    <w:rsid w:val="00C029E8"/>
    <w:rsid w:val="00C04F43"/>
    <w:rsid w:val="00C0609D"/>
    <w:rsid w:val="00C06734"/>
    <w:rsid w:val="00C115AB"/>
    <w:rsid w:val="00C171CB"/>
    <w:rsid w:val="00C30249"/>
    <w:rsid w:val="00C32649"/>
    <w:rsid w:val="00C3723B"/>
    <w:rsid w:val="00C44A92"/>
    <w:rsid w:val="00C53BA7"/>
    <w:rsid w:val="00C57839"/>
    <w:rsid w:val="00C57E85"/>
    <w:rsid w:val="00C606C9"/>
    <w:rsid w:val="00C6348F"/>
    <w:rsid w:val="00C76EF1"/>
    <w:rsid w:val="00C80288"/>
    <w:rsid w:val="00C84003"/>
    <w:rsid w:val="00C8673E"/>
    <w:rsid w:val="00C90650"/>
    <w:rsid w:val="00C91AB5"/>
    <w:rsid w:val="00C97D78"/>
    <w:rsid w:val="00CA1103"/>
    <w:rsid w:val="00CA1E24"/>
    <w:rsid w:val="00CC2AAE"/>
    <w:rsid w:val="00CC5A42"/>
    <w:rsid w:val="00CD0EAB"/>
    <w:rsid w:val="00CD46FF"/>
    <w:rsid w:val="00CD5C7A"/>
    <w:rsid w:val="00CE3256"/>
    <w:rsid w:val="00CF34DB"/>
    <w:rsid w:val="00CF558F"/>
    <w:rsid w:val="00D030A6"/>
    <w:rsid w:val="00D073E2"/>
    <w:rsid w:val="00D15774"/>
    <w:rsid w:val="00D164E3"/>
    <w:rsid w:val="00D17585"/>
    <w:rsid w:val="00D21F69"/>
    <w:rsid w:val="00D26C3D"/>
    <w:rsid w:val="00D4226A"/>
    <w:rsid w:val="00D42B5A"/>
    <w:rsid w:val="00D446EC"/>
    <w:rsid w:val="00D47439"/>
    <w:rsid w:val="00D51BF0"/>
    <w:rsid w:val="00D55942"/>
    <w:rsid w:val="00D576BF"/>
    <w:rsid w:val="00D623B6"/>
    <w:rsid w:val="00D64C84"/>
    <w:rsid w:val="00D73DAD"/>
    <w:rsid w:val="00D807BF"/>
    <w:rsid w:val="00D82FCC"/>
    <w:rsid w:val="00D87938"/>
    <w:rsid w:val="00D92034"/>
    <w:rsid w:val="00D9560F"/>
    <w:rsid w:val="00D95C4D"/>
    <w:rsid w:val="00DA17FC"/>
    <w:rsid w:val="00DA5AEE"/>
    <w:rsid w:val="00DA7887"/>
    <w:rsid w:val="00DA7E44"/>
    <w:rsid w:val="00DB2C26"/>
    <w:rsid w:val="00DB5640"/>
    <w:rsid w:val="00DC47E6"/>
    <w:rsid w:val="00DE494C"/>
    <w:rsid w:val="00DE550E"/>
    <w:rsid w:val="00DE6B43"/>
    <w:rsid w:val="00E01372"/>
    <w:rsid w:val="00E0350B"/>
    <w:rsid w:val="00E064D6"/>
    <w:rsid w:val="00E111F7"/>
    <w:rsid w:val="00E11923"/>
    <w:rsid w:val="00E135E2"/>
    <w:rsid w:val="00E25E56"/>
    <w:rsid w:val="00E262D4"/>
    <w:rsid w:val="00E36070"/>
    <w:rsid w:val="00E36250"/>
    <w:rsid w:val="00E37647"/>
    <w:rsid w:val="00E45C9B"/>
    <w:rsid w:val="00E502F9"/>
    <w:rsid w:val="00E51020"/>
    <w:rsid w:val="00E54511"/>
    <w:rsid w:val="00E61DAC"/>
    <w:rsid w:val="00E63038"/>
    <w:rsid w:val="00E70830"/>
    <w:rsid w:val="00E72B80"/>
    <w:rsid w:val="00E75FE3"/>
    <w:rsid w:val="00E8092F"/>
    <w:rsid w:val="00E83CD2"/>
    <w:rsid w:val="00E841ED"/>
    <w:rsid w:val="00E86C4C"/>
    <w:rsid w:val="00E87180"/>
    <w:rsid w:val="00E94233"/>
    <w:rsid w:val="00EA03C5"/>
    <w:rsid w:val="00EA7859"/>
    <w:rsid w:val="00EB2AD4"/>
    <w:rsid w:val="00EB7AB1"/>
    <w:rsid w:val="00EC5597"/>
    <w:rsid w:val="00EC7FD2"/>
    <w:rsid w:val="00ED0323"/>
    <w:rsid w:val="00ED759B"/>
    <w:rsid w:val="00EE0D8C"/>
    <w:rsid w:val="00EF48CC"/>
    <w:rsid w:val="00EF5199"/>
    <w:rsid w:val="00F00E69"/>
    <w:rsid w:val="00F04B75"/>
    <w:rsid w:val="00F07A75"/>
    <w:rsid w:val="00F11A7D"/>
    <w:rsid w:val="00F26A13"/>
    <w:rsid w:val="00F30830"/>
    <w:rsid w:val="00F34897"/>
    <w:rsid w:val="00F46390"/>
    <w:rsid w:val="00F5571F"/>
    <w:rsid w:val="00F57D22"/>
    <w:rsid w:val="00F605D8"/>
    <w:rsid w:val="00F6347D"/>
    <w:rsid w:val="00F720DF"/>
    <w:rsid w:val="00F73032"/>
    <w:rsid w:val="00F7589C"/>
    <w:rsid w:val="00F82DD0"/>
    <w:rsid w:val="00F848FC"/>
    <w:rsid w:val="00F9282A"/>
    <w:rsid w:val="00F96697"/>
    <w:rsid w:val="00F96BAD"/>
    <w:rsid w:val="00F9781C"/>
    <w:rsid w:val="00F97AAA"/>
    <w:rsid w:val="00FB0487"/>
    <w:rsid w:val="00FB0C52"/>
    <w:rsid w:val="00FB0E84"/>
    <w:rsid w:val="00FB55B5"/>
    <w:rsid w:val="00FC7B1F"/>
    <w:rsid w:val="00FD01C2"/>
    <w:rsid w:val="00FE23F2"/>
    <w:rsid w:val="00FE2AE9"/>
    <w:rsid w:val="00FF0CE3"/>
    <w:rsid w:val="00FF442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 w:type="character" w:customStyle="1" w:styleId="Heading1Char">
    <w:name w:val="Heading 1 Char"/>
    <w:basedOn w:val="DefaultParagraphFont"/>
    <w:link w:val="Heading1"/>
    <w:uiPriority w:val="99"/>
    <w:rsid w:val="00B82389"/>
    <w:rPr>
      <w:rFonts w:cs="Arial"/>
      <w:b/>
      <w:bCs/>
      <w:kern w:val="32"/>
      <w:sz w:val="32"/>
      <w:szCs w:val="32"/>
    </w:rPr>
  </w:style>
  <w:style w:type="character" w:customStyle="1" w:styleId="HeaderChar">
    <w:name w:val="Header Char"/>
    <w:basedOn w:val="DefaultParagraphFont"/>
    <w:link w:val="Header"/>
    <w:uiPriority w:val="99"/>
    <w:rsid w:val="00B82389"/>
    <w:rPr>
      <w:sz w:val="22"/>
    </w:rPr>
  </w:style>
  <w:style w:type="character" w:customStyle="1" w:styleId="FooterChar">
    <w:name w:val="Footer Char"/>
    <w:basedOn w:val="DefaultParagraphFont"/>
    <w:link w:val="Footer"/>
    <w:uiPriority w:val="99"/>
    <w:rsid w:val="00B82389"/>
    <w:rPr>
      <w:sz w:val="22"/>
    </w:rPr>
  </w:style>
  <w:style w:type="character" w:customStyle="1" w:styleId="BalloonTextChar">
    <w:name w:val="Balloon Text Char"/>
    <w:basedOn w:val="DefaultParagraphFont"/>
    <w:link w:val="BalloonText"/>
    <w:uiPriority w:val="99"/>
    <w:semiHidden/>
    <w:rsid w:val="00B82389"/>
    <w:rPr>
      <w:rFonts w:ascii="Tahoma" w:hAnsi="Tahoma" w:cs="Tahoma"/>
      <w:sz w:val="16"/>
      <w:szCs w:val="16"/>
    </w:rPr>
  </w:style>
  <w:style w:type="paragraph" w:customStyle="1" w:styleId="Annex1">
    <w:name w:val="Annex 1"/>
    <w:basedOn w:val="Heading1"/>
    <w:next w:val="Normal"/>
    <w:uiPriority w:val="99"/>
    <w:rsid w:val="00B82389"/>
    <w:pPr>
      <w:keepLines/>
      <w:numPr>
        <w:numId w:val="0"/>
      </w:numPr>
      <w:tabs>
        <w:tab w:val="clear" w:pos="1080"/>
        <w:tab w:val="clear" w:pos="1440"/>
        <w:tab w:val="num" w:pos="720"/>
        <w:tab w:val="left" w:pos="794"/>
        <w:tab w:val="left" w:pos="1191"/>
        <w:tab w:val="left" w:pos="1588"/>
        <w:tab w:val="left" w:pos="1985"/>
        <w:tab w:val="num" w:pos="4690"/>
      </w:tabs>
      <w:spacing w:before="480" w:after="0"/>
      <w:ind w:left="720" w:hanging="2703"/>
      <w:jc w:val="center"/>
    </w:pPr>
    <w:rPr>
      <w:rFonts w:cs="Times New Roman"/>
      <w:kern w:val="0"/>
      <w:sz w:val="24"/>
      <w:szCs w:val="24"/>
      <w:lang w:val="en-GB"/>
    </w:rPr>
  </w:style>
  <w:style w:type="paragraph" w:customStyle="1" w:styleId="AnnexRef">
    <w:name w:val="Annex_Ref"/>
    <w:basedOn w:val="Normal"/>
    <w:next w:val="Normal"/>
    <w:uiPriority w:val="99"/>
    <w:rsid w:val="00B82389"/>
    <w:pPr>
      <w:tabs>
        <w:tab w:val="clear" w:pos="360"/>
        <w:tab w:val="clear" w:pos="720"/>
        <w:tab w:val="clear" w:pos="1080"/>
        <w:tab w:val="clear" w:pos="1440"/>
        <w:tab w:val="left" w:pos="794"/>
        <w:tab w:val="left" w:pos="1191"/>
        <w:tab w:val="left" w:pos="1588"/>
        <w:tab w:val="left" w:pos="1985"/>
      </w:tabs>
      <w:spacing w:before="0"/>
      <w:jc w:val="center"/>
    </w:pPr>
    <w:rPr>
      <w:sz w:val="20"/>
      <w:lang w:val="en-GB"/>
    </w:rPr>
  </w:style>
  <w:style w:type="paragraph" w:customStyle="1" w:styleId="Annex2">
    <w:name w:val="Annex 2"/>
    <w:basedOn w:val="Normal"/>
    <w:next w:val="Normal"/>
    <w:uiPriority w:val="99"/>
    <w:rsid w:val="00B82389"/>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b/>
      <w:bCs/>
      <w:szCs w:val="22"/>
      <w:lang w:val="en-GB"/>
    </w:rPr>
  </w:style>
  <w:style w:type="character" w:customStyle="1" w:styleId="CaptionChar">
    <w:name w:val="Caption Char"/>
    <w:link w:val="Caption"/>
    <w:locked/>
    <w:rsid w:val="00B823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 w:type="character" w:customStyle="1" w:styleId="Heading1Char">
    <w:name w:val="Heading 1 Char"/>
    <w:basedOn w:val="DefaultParagraphFont"/>
    <w:link w:val="Heading1"/>
    <w:uiPriority w:val="99"/>
    <w:rsid w:val="00B82389"/>
    <w:rPr>
      <w:rFonts w:cs="Arial"/>
      <w:b/>
      <w:bCs/>
      <w:kern w:val="32"/>
      <w:sz w:val="32"/>
      <w:szCs w:val="32"/>
    </w:rPr>
  </w:style>
  <w:style w:type="character" w:customStyle="1" w:styleId="HeaderChar">
    <w:name w:val="Header Char"/>
    <w:basedOn w:val="DefaultParagraphFont"/>
    <w:link w:val="Header"/>
    <w:uiPriority w:val="99"/>
    <w:rsid w:val="00B82389"/>
    <w:rPr>
      <w:sz w:val="22"/>
    </w:rPr>
  </w:style>
  <w:style w:type="character" w:customStyle="1" w:styleId="FooterChar">
    <w:name w:val="Footer Char"/>
    <w:basedOn w:val="DefaultParagraphFont"/>
    <w:link w:val="Footer"/>
    <w:uiPriority w:val="99"/>
    <w:rsid w:val="00B82389"/>
    <w:rPr>
      <w:sz w:val="22"/>
    </w:rPr>
  </w:style>
  <w:style w:type="character" w:customStyle="1" w:styleId="BalloonTextChar">
    <w:name w:val="Balloon Text Char"/>
    <w:basedOn w:val="DefaultParagraphFont"/>
    <w:link w:val="BalloonText"/>
    <w:uiPriority w:val="99"/>
    <w:semiHidden/>
    <w:rsid w:val="00B82389"/>
    <w:rPr>
      <w:rFonts w:ascii="Tahoma" w:hAnsi="Tahoma" w:cs="Tahoma"/>
      <w:sz w:val="16"/>
      <w:szCs w:val="16"/>
    </w:rPr>
  </w:style>
  <w:style w:type="paragraph" w:customStyle="1" w:styleId="Annex1">
    <w:name w:val="Annex 1"/>
    <w:basedOn w:val="Heading1"/>
    <w:next w:val="Normal"/>
    <w:uiPriority w:val="99"/>
    <w:rsid w:val="00B82389"/>
    <w:pPr>
      <w:keepLines/>
      <w:numPr>
        <w:numId w:val="0"/>
      </w:numPr>
      <w:tabs>
        <w:tab w:val="clear" w:pos="1080"/>
        <w:tab w:val="clear" w:pos="1440"/>
        <w:tab w:val="num" w:pos="720"/>
        <w:tab w:val="left" w:pos="794"/>
        <w:tab w:val="left" w:pos="1191"/>
        <w:tab w:val="left" w:pos="1588"/>
        <w:tab w:val="left" w:pos="1985"/>
        <w:tab w:val="num" w:pos="4690"/>
      </w:tabs>
      <w:spacing w:before="480" w:after="0"/>
      <w:ind w:left="720" w:hanging="2703"/>
      <w:jc w:val="center"/>
    </w:pPr>
    <w:rPr>
      <w:rFonts w:cs="Times New Roman"/>
      <w:kern w:val="0"/>
      <w:sz w:val="24"/>
      <w:szCs w:val="24"/>
      <w:lang w:val="en-GB"/>
    </w:rPr>
  </w:style>
  <w:style w:type="paragraph" w:customStyle="1" w:styleId="AnnexRef">
    <w:name w:val="Annex_Ref"/>
    <w:basedOn w:val="Normal"/>
    <w:next w:val="Normal"/>
    <w:uiPriority w:val="99"/>
    <w:rsid w:val="00B82389"/>
    <w:pPr>
      <w:tabs>
        <w:tab w:val="clear" w:pos="360"/>
        <w:tab w:val="clear" w:pos="720"/>
        <w:tab w:val="clear" w:pos="1080"/>
        <w:tab w:val="clear" w:pos="1440"/>
        <w:tab w:val="left" w:pos="794"/>
        <w:tab w:val="left" w:pos="1191"/>
        <w:tab w:val="left" w:pos="1588"/>
        <w:tab w:val="left" w:pos="1985"/>
      </w:tabs>
      <w:spacing w:before="0"/>
      <w:jc w:val="center"/>
    </w:pPr>
    <w:rPr>
      <w:sz w:val="20"/>
      <w:lang w:val="en-GB"/>
    </w:rPr>
  </w:style>
  <w:style w:type="paragraph" w:customStyle="1" w:styleId="Annex2">
    <w:name w:val="Annex 2"/>
    <w:basedOn w:val="Normal"/>
    <w:next w:val="Normal"/>
    <w:uiPriority w:val="99"/>
    <w:rsid w:val="00B82389"/>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b/>
      <w:bCs/>
      <w:szCs w:val="22"/>
      <w:lang w:val="en-GB"/>
    </w:rPr>
  </w:style>
  <w:style w:type="character" w:customStyle="1" w:styleId="CaptionChar">
    <w:name w:val="Caption Char"/>
    <w:link w:val="Caption"/>
    <w:locked/>
    <w:rsid w:val="00B823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1045">
      <w:bodyDiv w:val="1"/>
      <w:marLeft w:val="0"/>
      <w:marRight w:val="0"/>
      <w:marTop w:val="0"/>
      <w:marBottom w:val="0"/>
      <w:divBdr>
        <w:top w:val="none" w:sz="0" w:space="0" w:color="auto"/>
        <w:left w:val="none" w:sz="0" w:space="0" w:color="auto"/>
        <w:bottom w:val="none" w:sz="0" w:space="0" w:color="auto"/>
        <w:right w:val="none" w:sz="0" w:space="0" w:color="auto"/>
      </w:divBdr>
    </w:div>
    <w:div w:id="28603591">
      <w:bodyDiv w:val="1"/>
      <w:marLeft w:val="0"/>
      <w:marRight w:val="0"/>
      <w:marTop w:val="0"/>
      <w:marBottom w:val="0"/>
      <w:divBdr>
        <w:top w:val="none" w:sz="0" w:space="0" w:color="auto"/>
        <w:left w:val="none" w:sz="0" w:space="0" w:color="auto"/>
        <w:bottom w:val="none" w:sz="0" w:space="0" w:color="auto"/>
        <w:right w:val="none" w:sz="0" w:space="0" w:color="auto"/>
      </w:divBdr>
    </w:div>
    <w:div w:id="89739987">
      <w:bodyDiv w:val="1"/>
      <w:marLeft w:val="0"/>
      <w:marRight w:val="0"/>
      <w:marTop w:val="0"/>
      <w:marBottom w:val="0"/>
      <w:divBdr>
        <w:top w:val="none" w:sz="0" w:space="0" w:color="auto"/>
        <w:left w:val="none" w:sz="0" w:space="0" w:color="auto"/>
        <w:bottom w:val="none" w:sz="0" w:space="0" w:color="auto"/>
        <w:right w:val="none" w:sz="0" w:space="0" w:color="auto"/>
      </w:divBdr>
    </w:div>
    <w:div w:id="168259435">
      <w:bodyDiv w:val="1"/>
      <w:marLeft w:val="0"/>
      <w:marRight w:val="0"/>
      <w:marTop w:val="0"/>
      <w:marBottom w:val="0"/>
      <w:divBdr>
        <w:top w:val="none" w:sz="0" w:space="0" w:color="auto"/>
        <w:left w:val="none" w:sz="0" w:space="0" w:color="auto"/>
        <w:bottom w:val="none" w:sz="0" w:space="0" w:color="auto"/>
        <w:right w:val="none" w:sz="0" w:space="0" w:color="auto"/>
      </w:divBdr>
    </w:div>
    <w:div w:id="193422686">
      <w:bodyDiv w:val="1"/>
      <w:marLeft w:val="0"/>
      <w:marRight w:val="0"/>
      <w:marTop w:val="0"/>
      <w:marBottom w:val="0"/>
      <w:divBdr>
        <w:top w:val="none" w:sz="0" w:space="0" w:color="auto"/>
        <w:left w:val="none" w:sz="0" w:space="0" w:color="auto"/>
        <w:bottom w:val="none" w:sz="0" w:space="0" w:color="auto"/>
        <w:right w:val="none" w:sz="0" w:space="0" w:color="auto"/>
      </w:divBdr>
    </w:div>
    <w:div w:id="245455505">
      <w:bodyDiv w:val="1"/>
      <w:marLeft w:val="0"/>
      <w:marRight w:val="0"/>
      <w:marTop w:val="0"/>
      <w:marBottom w:val="0"/>
      <w:divBdr>
        <w:top w:val="none" w:sz="0" w:space="0" w:color="auto"/>
        <w:left w:val="none" w:sz="0" w:space="0" w:color="auto"/>
        <w:bottom w:val="none" w:sz="0" w:space="0" w:color="auto"/>
        <w:right w:val="none" w:sz="0" w:space="0" w:color="auto"/>
      </w:divBdr>
    </w:div>
    <w:div w:id="245916814">
      <w:bodyDiv w:val="1"/>
      <w:marLeft w:val="0"/>
      <w:marRight w:val="0"/>
      <w:marTop w:val="0"/>
      <w:marBottom w:val="0"/>
      <w:divBdr>
        <w:top w:val="none" w:sz="0" w:space="0" w:color="auto"/>
        <w:left w:val="none" w:sz="0" w:space="0" w:color="auto"/>
        <w:bottom w:val="none" w:sz="0" w:space="0" w:color="auto"/>
        <w:right w:val="none" w:sz="0" w:space="0" w:color="auto"/>
      </w:divBdr>
    </w:div>
    <w:div w:id="252932402">
      <w:bodyDiv w:val="1"/>
      <w:marLeft w:val="0"/>
      <w:marRight w:val="0"/>
      <w:marTop w:val="0"/>
      <w:marBottom w:val="0"/>
      <w:divBdr>
        <w:top w:val="none" w:sz="0" w:space="0" w:color="auto"/>
        <w:left w:val="none" w:sz="0" w:space="0" w:color="auto"/>
        <w:bottom w:val="none" w:sz="0" w:space="0" w:color="auto"/>
        <w:right w:val="none" w:sz="0" w:space="0" w:color="auto"/>
      </w:divBdr>
    </w:div>
    <w:div w:id="373695855">
      <w:bodyDiv w:val="1"/>
      <w:marLeft w:val="0"/>
      <w:marRight w:val="0"/>
      <w:marTop w:val="0"/>
      <w:marBottom w:val="0"/>
      <w:divBdr>
        <w:top w:val="none" w:sz="0" w:space="0" w:color="auto"/>
        <w:left w:val="none" w:sz="0" w:space="0" w:color="auto"/>
        <w:bottom w:val="none" w:sz="0" w:space="0" w:color="auto"/>
        <w:right w:val="none" w:sz="0" w:space="0" w:color="auto"/>
      </w:divBdr>
    </w:div>
    <w:div w:id="409935878">
      <w:bodyDiv w:val="1"/>
      <w:marLeft w:val="0"/>
      <w:marRight w:val="0"/>
      <w:marTop w:val="0"/>
      <w:marBottom w:val="0"/>
      <w:divBdr>
        <w:top w:val="none" w:sz="0" w:space="0" w:color="auto"/>
        <w:left w:val="none" w:sz="0" w:space="0" w:color="auto"/>
        <w:bottom w:val="none" w:sz="0" w:space="0" w:color="auto"/>
        <w:right w:val="none" w:sz="0" w:space="0" w:color="auto"/>
      </w:divBdr>
    </w:div>
    <w:div w:id="452871121">
      <w:bodyDiv w:val="1"/>
      <w:marLeft w:val="0"/>
      <w:marRight w:val="0"/>
      <w:marTop w:val="0"/>
      <w:marBottom w:val="0"/>
      <w:divBdr>
        <w:top w:val="none" w:sz="0" w:space="0" w:color="auto"/>
        <w:left w:val="none" w:sz="0" w:space="0" w:color="auto"/>
        <w:bottom w:val="none" w:sz="0" w:space="0" w:color="auto"/>
        <w:right w:val="none" w:sz="0" w:space="0" w:color="auto"/>
      </w:divBdr>
    </w:div>
    <w:div w:id="461847921">
      <w:bodyDiv w:val="1"/>
      <w:marLeft w:val="0"/>
      <w:marRight w:val="0"/>
      <w:marTop w:val="0"/>
      <w:marBottom w:val="0"/>
      <w:divBdr>
        <w:top w:val="none" w:sz="0" w:space="0" w:color="auto"/>
        <w:left w:val="none" w:sz="0" w:space="0" w:color="auto"/>
        <w:bottom w:val="none" w:sz="0" w:space="0" w:color="auto"/>
        <w:right w:val="none" w:sz="0" w:space="0" w:color="auto"/>
      </w:divBdr>
    </w:div>
    <w:div w:id="470370627">
      <w:bodyDiv w:val="1"/>
      <w:marLeft w:val="0"/>
      <w:marRight w:val="0"/>
      <w:marTop w:val="0"/>
      <w:marBottom w:val="0"/>
      <w:divBdr>
        <w:top w:val="none" w:sz="0" w:space="0" w:color="auto"/>
        <w:left w:val="none" w:sz="0" w:space="0" w:color="auto"/>
        <w:bottom w:val="none" w:sz="0" w:space="0" w:color="auto"/>
        <w:right w:val="none" w:sz="0" w:space="0" w:color="auto"/>
      </w:divBdr>
    </w:div>
    <w:div w:id="480387336">
      <w:bodyDiv w:val="1"/>
      <w:marLeft w:val="0"/>
      <w:marRight w:val="0"/>
      <w:marTop w:val="0"/>
      <w:marBottom w:val="0"/>
      <w:divBdr>
        <w:top w:val="none" w:sz="0" w:space="0" w:color="auto"/>
        <w:left w:val="none" w:sz="0" w:space="0" w:color="auto"/>
        <w:bottom w:val="none" w:sz="0" w:space="0" w:color="auto"/>
        <w:right w:val="none" w:sz="0" w:space="0" w:color="auto"/>
      </w:divBdr>
    </w:div>
    <w:div w:id="485435830">
      <w:bodyDiv w:val="1"/>
      <w:marLeft w:val="0"/>
      <w:marRight w:val="0"/>
      <w:marTop w:val="0"/>
      <w:marBottom w:val="0"/>
      <w:divBdr>
        <w:top w:val="none" w:sz="0" w:space="0" w:color="auto"/>
        <w:left w:val="none" w:sz="0" w:space="0" w:color="auto"/>
        <w:bottom w:val="none" w:sz="0" w:space="0" w:color="auto"/>
        <w:right w:val="none" w:sz="0" w:space="0" w:color="auto"/>
      </w:divBdr>
    </w:div>
    <w:div w:id="486674405">
      <w:bodyDiv w:val="1"/>
      <w:marLeft w:val="0"/>
      <w:marRight w:val="0"/>
      <w:marTop w:val="0"/>
      <w:marBottom w:val="0"/>
      <w:divBdr>
        <w:top w:val="none" w:sz="0" w:space="0" w:color="auto"/>
        <w:left w:val="none" w:sz="0" w:space="0" w:color="auto"/>
        <w:bottom w:val="none" w:sz="0" w:space="0" w:color="auto"/>
        <w:right w:val="none" w:sz="0" w:space="0" w:color="auto"/>
      </w:divBdr>
    </w:div>
    <w:div w:id="510336274">
      <w:bodyDiv w:val="1"/>
      <w:marLeft w:val="0"/>
      <w:marRight w:val="0"/>
      <w:marTop w:val="0"/>
      <w:marBottom w:val="0"/>
      <w:divBdr>
        <w:top w:val="none" w:sz="0" w:space="0" w:color="auto"/>
        <w:left w:val="none" w:sz="0" w:space="0" w:color="auto"/>
        <w:bottom w:val="none" w:sz="0" w:space="0" w:color="auto"/>
        <w:right w:val="none" w:sz="0" w:space="0" w:color="auto"/>
      </w:divBdr>
    </w:div>
    <w:div w:id="525943999">
      <w:bodyDiv w:val="1"/>
      <w:marLeft w:val="0"/>
      <w:marRight w:val="0"/>
      <w:marTop w:val="0"/>
      <w:marBottom w:val="0"/>
      <w:divBdr>
        <w:top w:val="none" w:sz="0" w:space="0" w:color="auto"/>
        <w:left w:val="none" w:sz="0" w:space="0" w:color="auto"/>
        <w:bottom w:val="none" w:sz="0" w:space="0" w:color="auto"/>
        <w:right w:val="none" w:sz="0" w:space="0" w:color="auto"/>
      </w:divBdr>
    </w:div>
    <w:div w:id="531070717">
      <w:bodyDiv w:val="1"/>
      <w:marLeft w:val="0"/>
      <w:marRight w:val="0"/>
      <w:marTop w:val="0"/>
      <w:marBottom w:val="0"/>
      <w:divBdr>
        <w:top w:val="none" w:sz="0" w:space="0" w:color="auto"/>
        <w:left w:val="none" w:sz="0" w:space="0" w:color="auto"/>
        <w:bottom w:val="none" w:sz="0" w:space="0" w:color="auto"/>
        <w:right w:val="none" w:sz="0" w:space="0" w:color="auto"/>
      </w:divBdr>
    </w:div>
    <w:div w:id="547491569">
      <w:bodyDiv w:val="1"/>
      <w:marLeft w:val="0"/>
      <w:marRight w:val="0"/>
      <w:marTop w:val="0"/>
      <w:marBottom w:val="0"/>
      <w:divBdr>
        <w:top w:val="none" w:sz="0" w:space="0" w:color="auto"/>
        <w:left w:val="none" w:sz="0" w:space="0" w:color="auto"/>
        <w:bottom w:val="none" w:sz="0" w:space="0" w:color="auto"/>
        <w:right w:val="none" w:sz="0" w:space="0" w:color="auto"/>
      </w:divBdr>
    </w:div>
    <w:div w:id="646276393">
      <w:bodyDiv w:val="1"/>
      <w:marLeft w:val="0"/>
      <w:marRight w:val="0"/>
      <w:marTop w:val="0"/>
      <w:marBottom w:val="0"/>
      <w:divBdr>
        <w:top w:val="none" w:sz="0" w:space="0" w:color="auto"/>
        <w:left w:val="none" w:sz="0" w:space="0" w:color="auto"/>
        <w:bottom w:val="none" w:sz="0" w:space="0" w:color="auto"/>
        <w:right w:val="none" w:sz="0" w:space="0" w:color="auto"/>
      </w:divBdr>
    </w:div>
    <w:div w:id="669408203">
      <w:bodyDiv w:val="1"/>
      <w:marLeft w:val="0"/>
      <w:marRight w:val="0"/>
      <w:marTop w:val="0"/>
      <w:marBottom w:val="0"/>
      <w:divBdr>
        <w:top w:val="none" w:sz="0" w:space="0" w:color="auto"/>
        <w:left w:val="none" w:sz="0" w:space="0" w:color="auto"/>
        <w:bottom w:val="none" w:sz="0" w:space="0" w:color="auto"/>
        <w:right w:val="none" w:sz="0" w:space="0" w:color="auto"/>
      </w:divBdr>
    </w:div>
    <w:div w:id="681126675">
      <w:bodyDiv w:val="1"/>
      <w:marLeft w:val="0"/>
      <w:marRight w:val="0"/>
      <w:marTop w:val="0"/>
      <w:marBottom w:val="0"/>
      <w:divBdr>
        <w:top w:val="none" w:sz="0" w:space="0" w:color="auto"/>
        <w:left w:val="none" w:sz="0" w:space="0" w:color="auto"/>
        <w:bottom w:val="none" w:sz="0" w:space="0" w:color="auto"/>
        <w:right w:val="none" w:sz="0" w:space="0" w:color="auto"/>
      </w:divBdr>
    </w:div>
    <w:div w:id="787042867">
      <w:bodyDiv w:val="1"/>
      <w:marLeft w:val="0"/>
      <w:marRight w:val="0"/>
      <w:marTop w:val="0"/>
      <w:marBottom w:val="0"/>
      <w:divBdr>
        <w:top w:val="none" w:sz="0" w:space="0" w:color="auto"/>
        <w:left w:val="none" w:sz="0" w:space="0" w:color="auto"/>
        <w:bottom w:val="none" w:sz="0" w:space="0" w:color="auto"/>
        <w:right w:val="none" w:sz="0" w:space="0" w:color="auto"/>
      </w:divBdr>
    </w:div>
    <w:div w:id="807362731">
      <w:bodyDiv w:val="1"/>
      <w:marLeft w:val="0"/>
      <w:marRight w:val="0"/>
      <w:marTop w:val="0"/>
      <w:marBottom w:val="0"/>
      <w:divBdr>
        <w:top w:val="none" w:sz="0" w:space="0" w:color="auto"/>
        <w:left w:val="none" w:sz="0" w:space="0" w:color="auto"/>
        <w:bottom w:val="none" w:sz="0" w:space="0" w:color="auto"/>
        <w:right w:val="none" w:sz="0" w:space="0" w:color="auto"/>
      </w:divBdr>
    </w:div>
    <w:div w:id="829172744">
      <w:bodyDiv w:val="1"/>
      <w:marLeft w:val="0"/>
      <w:marRight w:val="0"/>
      <w:marTop w:val="0"/>
      <w:marBottom w:val="0"/>
      <w:divBdr>
        <w:top w:val="none" w:sz="0" w:space="0" w:color="auto"/>
        <w:left w:val="none" w:sz="0" w:space="0" w:color="auto"/>
        <w:bottom w:val="none" w:sz="0" w:space="0" w:color="auto"/>
        <w:right w:val="none" w:sz="0" w:space="0" w:color="auto"/>
      </w:divBdr>
    </w:div>
    <w:div w:id="830952067">
      <w:bodyDiv w:val="1"/>
      <w:marLeft w:val="0"/>
      <w:marRight w:val="0"/>
      <w:marTop w:val="0"/>
      <w:marBottom w:val="0"/>
      <w:divBdr>
        <w:top w:val="none" w:sz="0" w:space="0" w:color="auto"/>
        <w:left w:val="none" w:sz="0" w:space="0" w:color="auto"/>
        <w:bottom w:val="none" w:sz="0" w:space="0" w:color="auto"/>
        <w:right w:val="none" w:sz="0" w:space="0" w:color="auto"/>
      </w:divBdr>
    </w:div>
    <w:div w:id="837501521">
      <w:bodyDiv w:val="1"/>
      <w:marLeft w:val="0"/>
      <w:marRight w:val="0"/>
      <w:marTop w:val="0"/>
      <w:marBottom w:val="0"/>
      <w:divBdr>
        <w:top w:val="none" w:sz="0" w:space="0" w:color="auto"/>
        <w:left w:val="none" w:sz="0" w:space="0" w:color="auto"/>
        <w:bottom w:val="none" w:sz="0" w:space="0" w:color="auto"/>
        <w:right w:val="none" w:sz="0" w:space="0" w:color="auto"/>
      </w:divBdr>
    </w:div>
    <w:div w:id="901410877">
      <w:bodyDiv w:val="1"/>
      <w:marLeft w:val="0"/>
      <w:marRight w:val="0"/>
      <w:marTop w:val="0"/>
      <w:marBottom w:val="0"/>
      <w:divBdr>
        <w:top w:val="none" w:sz="0" w:space="0" w:color="auto"/>
        <w:left w:val="none" w:sz="0" w:space="0" w:color="auto"/>
        <w:bottom w:val="none" w:sz="0" w:space="0" w:color="auto"/>
        <w:right w:val="none" w:sz="0" w:space="0" w:color="auto"/>
      </w:divBdr>
    </w:div>
    <w:div w:id="906494873">
      <w:bodyDiv w:val="1"/>
      <w:marLeft w:val="0"/>
      <w:marRight w:val="0"/>
      <w:marTop w:val="0"/>
      <w:marBottom w:val="0"/>
      <w:divBdr>
        <w:top w:val="none" w:sz="0" w:space="0" w:color="auto"/>
        <w:left w:val="none" w:sz="0" w:space="0" w:color="auto"/>
        <w:bottom w:val="none" w:sz="0" w:space="0" w:color="auto"/>
        <w:right w:val="none" w:sz="0" w:space="0" w:color="auto"/>
      </w:divBdr>
    </w:div>
    <w:div w:id="966350092">
      <w:bodyDiv w:val="1"/>
      <w:marLeft w:val="0"/>
      <w:marRight w:val="0"/>
      <w:marTop w:val="0"/>
      <w:marBottom w:val="0"/>
      <w:divBdr>
        <w:top w:val="none" w:sz="0" w:space="0" w:color="auto"/>
        <w:left w:val="none" w:sz="0" w:space="0" w:color="auto"/>
        <w:bottom w:val="none" w:sz="0" w:space="0" w:color="auto"/>
        <w:right w:val="none" w:sz="0" w:space="0" w:color="auto"/>
      </w:divBdr>
    </w:div>
    <w:div w:id="1005594081">
      <w:bodyDiv w:val="1"/>
      <w:marLeft w:val="0"/>
      <w:marRight w:val="0"/>
      <w:marTop w:val="0"/>
      <w:marBottom w:val="0"/>
      <w:divBdr>
        <w:top w:val="none" w:sz="0" w:space="0" w:color="auto"/>
        <w:left w:val="none" w:sz="0" w:space="0" w:color="auto"/>
        <w:bottom w:val="none" w:sz="0" w:space="0" w:color="auto"/>
        <w:right w:val="none" w:sz="0" w:space="0" w:color="auto"/>
      </w:divBdr>
    </w:div>
    <w:div w:id="1013921791">
      <w:bodyDiv w:val="1"/>
      <w:marLeft w:val="0"/>
      <w:marRight w:val="0"/>
      <w:marTop w:val="0"/>
      <w:marBottom w:val="0"/>
      <w:divBdr>
        <w:top w:val="none" w:sz="0" w:space="0" w:color="auto"/>
        <w:left w:val="none" w:sz="0" w:space="0" w:color="auto"/>
        <w:bottom w:val="none" w:sz="0" w:space="0" w:color="auto"/>
        <w:right w:val="none" w:sz="0" w:space="0" w:color="auto"/>
      </w:divBdr>
    </w:div>
    <w:div w:id="1101417115">
      <w:bodyDiv w:val="1"/>
      <w:marLeft w:val="0"/>
      <w:marRight w:val="0"/>
      <w:marTop w:val="0"/>
      <w:marBottom w:val="0"/>
      <w:divBdr>
        <w:top w:val="none" w:sz="0" w:space="0" w:color="auto"/>
        <w:left w:val="none" w:sz="0" w:space="0" w:color="auto"/>
        <w:bottom w:val="none" w:sz="0" w:space="0" w:color="auto"/>
        <w:right w:val="none" w:sz="0" w:space="0" w:color="auto"/>
      </w:divBdr>
    </w:div>
    <w:div w:id="1150364549">
      <w:bodyDiv w:val="1"/>
      <w:marLeft w:val="0"/>
      <w:marRight w:val="0"/>
      <w:marTop w:val="0"/>
      <w:marBottom w:val="0"/>
      <w:divBdr>
        <w:top w:val="none" w:sz="0" w:space="0" w:color="auto"/>
        <w:left w:val="none" w:sz="0" w:space="0" w:color="auto"/>
        <w:bottom w:val="none" w:sz="0" w:space="0" w:color="auto"/>
        <w:right w:val="none" w:sz="0" w:space="0" w:color="auto"/>
      </w:divBdr>
    </w:div>
    <w:div w:id="1222475771">
      <w:bodyDiv w:val="1"/>
      <w:marLeft w:val="0"/>
      <w:marRight w:val="0"/>
      <w:marTop w:val="0"/>
      <w:marBottom w:val="0"/>
      <w:divBdr>
        <w:top w:val="none" w:sz="0" w:space="0" w:color="auto"/>
        <w:left w:val="none" w:sz="0" w:space="0" w:color="auto"/>
        <w:bottom w:val="none" w:sz="0" w:space="0" w:color="auto"/>
        <w:right w:val="none" w:sz="0" w:space="0" w:color="auto"/>
      </w:divBdr>
    </w:div>
    <w:div w:id="1232496614">
      <w:bodyDiv w:val="1"/>
      <w:marLeft w:val="0"/>
      <w:marRight w:val="0"/>
      <w:marTop w:val="0"/>
      <w:marBottom w:val="0"/>
      <w:divBdr>
        <w:top w:val="none" w:sz="0" w:space="0" w:color="auto"/>
        <w:left w:val="none" w:sz="0" w:space="0" w:color="auto"/>
        <w:bottom w:val="none" w:sz="0" w:space="0" w:color="auto"/>
        <w:right w:val="none" w:sz="0" w:space="0" w:color="auto"/>
      </w:divBdr>
    </w:div>
    <w:div w:id="1241871487">
      <w:bodyDiv w:val="1"/>
      <w:marLeft w:val="0"/>
      <w:marRight w:val="0"/>
      <w:marTop w:val="0"/>
      <w:marBottom w:val="0"/>
      <w:divBdr>
        <w:top w:val="none" w:sz="0" w:space="0" w:color="auto"/>
        <w:left w:val="none" w:sz="0" w:space="0" w:color="auto"/>
        <w:bottom w:val="none" w:sz="0" w:space="0" w:color="auto"/>
        <w:right w:val="none" w:sz="0" w:space="0" w:color="auto"/>
      </w:divBdr>
    </w:div>
    <w:div w:id="1271010837">
      <w:bodyDiv w:val="1"/>
      <w:marLeft w:val="0"/>
      <w:marRight w:val="0"/>
      <w:marTop w:val="0"/>
      <w:marBottom w:val="0"/>
      <w:divBdr>
        <w:top w:val="none" w:sz="0" w:space="0" w:color="auto"/>
        <w:left w:val="none" w:sz="0" w:space="0" w:color="auto"/>
        <w:bottom w:val="none" w:sz="0" w:space="0" w:color="auto"/>
        <w:right w:val="none" w:sz="0" w:space="0" w:color="auto"/>
      </w:divBdr>
    </w:div>
    <w:div w:id="1310016606">
      <w:bodyDiv w:val="1"/>
      <w:marLeft w:val="0"/>
      <w:marRight w:val="0"/>
      <w:marTop w:val="0"/>
      <w:marBottom w:val="0"/>
      <w:divBdr>
        <w:top w:val="none" w:sz="0" w:space="0" w:color="auto"/>
        <w:left w:val="none" w:sz="0" w:space="0" w:color="auto"/>
        <w:bottom w:val="none" w:sz="0" w:space="0" w:color="auto"/>
        <w:right w:val="none" w:sz="0" w:space="0" w:color="auto"/>
      </w:divBdr>
    </w:div>
    <w:div w:id="1341201155">
      <w:bodyDiv w:val="1"/>
      <w:marLeft w:val="0"/>
      <w:marRight w:val="0"/>
      <w:marTop w:val="0"/>
      <w:marBottom w:val="0"/>
      <w:divBdr>
        <w:top w:val="none" w:sz="0" w:space="0" w:color="auto"/>
        <w:left w:val="none" w:sz="0" w:space="0" w:color="auto"/>
        <w:bottom w:val="none" w:sz="0" w:space="0" w:color="auto"/>
        <w:right w:val="none" w:sz="0" w:space="0" w:color="auto"/>
      </w:divBdr>
    </w:div>
    <w:div w:id="1350568095">
      <w:bodyDiv w:val="1"/>
      <w:marLeft w:val="0"/>
      <w:marRight w:val="0"/>
      <w:marTop w:val="0"/>
      <w:marBottom w:val="0"/>
      <w:divBdr>
        <w:top w:val="none" w:sz="0" w:space="0" w:color="auto"/>
        <w:left w:val="none" w:sz="0" w:space="0" w:color="auto"/>
        <w:bottom w:val="none" w:sz="0" w:space="0" w:color="auto"/>
        <w:right w:val="none" w:sz="0" w:space="0" w:color="auto"/>
      </w:divBdr>
    </w:div>
    <w:div w:id="1362322236">
      <w:bodyDiv w:val="1"/>
      <w:marLeft w:val="0"/>
      <w:marRight w:val="0"/>
      <w:marTop w:val="0"/>
      <w:marBottom w:val="0"/>
      <w:divBdr>
        <w:top w:val="none" w:sz="0" w:space="0" w:color="auto"/>
        <w:left w:val="none" w:sz="0" w:space="0" w:color="auto"/>
        <w:bottom w:val="none" w:sz="0" w:space="0" w:color="auto"/>
        <w:right w:val="none" w:sz="0" w:space="0" w:color="auto"/>
      </w:divBdr>
    </w:div>
    <w:div w:id="1426533553">
      <w:bodyDiv w:val="1"/>
      <w:marLeft w:val="0"/>
      <w:marRight w:val="0"/>
      <w:marTop w:val="0"/>
      <w:marBottom w:val="0"/>
      <w:divBdr>
        <w:top w:val="none" w:sz="0" w:space="0" w:color="auto"/>
        <w:left w:val="none" w:sz="0" w:space="0" w:color="auto"/>
        <w:bottom w:val="none" w:sz="0" w:space="0" w:color="auto"/>
        <w:right w:val="none" w:sz="0" w:space="0" w:color="auto"/>
      </w:divBdr>
    </w:div>
    <w:div w:id="1451630732">
      <w:bodyDiv w:val="1"/>
      <w:marLeft w:val="0"/>
      <w:marRight w:val="0"/>
      <w:marTop w:val="0"/>
      <w:marBottom w:val="0"/>
      <w:divBdr>
        <w:top w:val="none" w:sz="0" w:space="0" w:color="auto"/>
        <w:left w:val="none" w:sz="0" w:space="0" w:color="auto"/>
        <w:bottom w:val="none" w:sz="0" w:space="0" w:color="auto"/>
        <w:right w:val="none" w:sz="0" w:space="0" w:color="auto"/>
      </w:divBdr>
    </w:div>
    <w:div w:id="1498182791">
      <w:bodyDiv w:val="1"/>
      <w:marLeft w:val="0"/>
      <w:marRight w:val="0"/>
      <w:marTop w:val="0"/>
      <w:marBottom w:val="0"/>
      <w:divBdr>
        <w:top w:val="none" w:sz="0" w:space="0" w:color="auto"/>
        <w:left w:val="none" w:sz="0" w:space="0" w:color="auto"/>
        <w:bottom w:val="none" w:sz="0" w:space="0" w:color="auto"/>
        <w:right w:val="none" w:sz="0" w:space="0" w:color="auto"/>
      </w:divBdr>
    </w:div>
    <w:div w:id="1498766085">
      <w:bodyDiv w:val="1"/>
      <w:marLeft w:val="0"/>
      <w:marRight w:val="0"/>
      <w:marTop w:val="0"/>
      <w:marBottom w:val="0"/>
      <w:divBdr>
        <w:top w:val="none" w:sz="0" w:space="0" w:color="auto"/>
        <w:left w:val="none" w:sz="0" w:space="0" w:color="auto"/>
        <w:bottom w:val="none" w:sz="0" w:space="0" w:color="auto"/>
        <w:right w:val="none" w:sz="0" w:space="0" w:color="auto"/>
      </w:divBdr>
    </w:div>
    <w:div w:id="1507016257">
      <w:bodyDiv w:val="1"/>
      <w:marLeft w:val="0"/>
      <w:marRight w:val="0"/>
      <w:marTop w:val="0"/>
      <w:marBottom w:val="0"/>
      <w:divBdr>
        <w:top w:val="none" w:sz="0" w:space="0" w:color="auto"/>
        <w:left w:val="none" w:sz="0" w:space="0" w:color="auto"/>
        <w:bottom w:val="none" w:sz="0" w:space="0" w:color="auto"/>
        <w:right w:val="none" w:sz="0" w:space="0" w:color="auto"/>
      </w:divBdr>
    </w:div>
    <w:div w:id="1598948147">
      <w:bodyDiv w:val="1"/>
      <w:marLeft w:val="0"/>
      <w:marRight w:val="0"/>
      <w:marTop w:val="0"/>
      <w:marBottom w:val="0"/>
      <w:divBdr>
        <w:top w:val="none" w:sz="0" w:space="0" w:color="auto"/>
        <w:left w:val="none" w:sz="0" w:space="0" w:color="auto"/>
        <w:bottom w:val="none" w:sz="0" w:space="0" w:color="auto"/>
        <w:right w:val="none" w:sz="0" w:space="0" w:color="auto"/>
      </w:divBdr>
    </w:div>
    <w:div w:id="1615673080">
      <w:bodyDiv w:val="1"/>
      <w:marLeft w:val="0"/>
      <w:marRight w:val="0"/>
      <w:marTop w:val="0"/>
      <w:marBottom w:val="0"/>
      <w:divBdr>
        <w:top w:val="none" w:sz="0" w:space="0" w:color="auto"/>
        <w:left w:val="none" w:sz="0" w:space="0" w:color="auto"/>
        <w:bottom w:val="none" w:sz="0" w:space="0" w:color="auto"/>
        <w:right w:val="none" w:sz="0" w:space="0" w:color="auto"/>
      </w:divBdr>
    </w:div>
    <w:div w:id="1621646339">
      <w:bodyDiv w:val="1"/>
      <w:marLeft w:val="0"/>
      <w:marRight w:val="0"/>
      <w:marTop w:val="0"/>
      <w:marBottom w:val="0"/>
      <w:divBdr>
        <w:top w:val="none" w:sz="0" w:space="0" w:color="auto"/>
        <w:left w:val="none" w:sz="0" w:space="0" w:color="auto"/>
        <w:bottom w:val="none" w:sz="0" w:space="0" w:color="auto"/>
        <w:right w:val="none" w:sz="0" w:space="0" w:color="auto"/>
      </w:divBdr>
    </w:div>
    <w:div w:id="1622034566">
      <w:bodyDiv w:val="1"/>
      <w:marLeft w:val="0"/>
      <w:marRight w:val="0"/>
      <w:marTop w:val="0"/>
      <w:marBottom w:val="0"/>
      <w:divBdr>
        <w:top w:val="none" w:sz="0" w:space="0" w:color="auto"/>
        <w:left w:val="none" w:sz="0" w:space="0" w:color="auto"/>
        <w:bottom w:val="none" w:sz="0" w:space="0" w:color="auto"/>
        <w:right w:val="none" w:sz="0" w:space="0" w:color="auto"/>
      </w:divBdr>
    </w:div>
    <w:div w:id="1656567718">
      <w:bodyDiv w:val="1"/>
      <w:marLeft w:val="0"/>
      <w:marRight w:val="0"/>
      <w:marTop w:val="0"/>
      <w:marBottom w:val="0"/>
      <w:divBdr>
        <w:top w:val="none" w:sz="0" w:space="0" w:color="auto"/>
        <w:left w:val="none" w:sz="0" w:space="0" w:color="auto"/>
        <w:bottom w:val="none" w:sz="0" w:space="0" w:color="auto"/>
        <w:right w:val="none" w:sz="0" w:space="0" w:color="auto"/>
      </w:divBdr>
    </w:div>
    <w:div w:id="1668093493">
      <w:bodyDiv w:val="1"/>
      <w:marLeft w:val="0"/>
      <w:marRight w:val="0"/>
      <w:marTop w:val="0"/>
      <w:marBottom w:val="0"/>
      <w:divBdr>
        <w:top w:val="none" w:sz="0" w:space="0" w:color="auto"/>
        <w:left w:val="none" w:sz="0" w:space="0" w:color="auto"/>
        <w:bottom w:val="none" w:sz="0" w:space="0" w:color="auto"/>
        <w:right w:val="none" w:sz="0" w:space="0" w:color="auto"/>
      </w:divBdr>
    </w:div>
    <w:div w:id="1678774845">
      <w:bodyDiv w:val="1"/>
      <w:marLeft w:val="0"/>
      <w:marRight w:val="0"/>
      <w:marTop w:val="0"/>
      <w:marBottom w:val="0"/>
      <w:divBdr>
        <w:top w:val="none" w:sz="0" w:space="0" w:color="auto"/>
        <w:left w:val="none" w:sz="0" w:space="0" w:color="auto"/>
        <w:bottom w:val="none" w:sz="0" w:space="0" w:color="auto"/>
        <w:right w:val="none" w:sz="0" w:space="0" w:color="auto"/>
      </w:divBdr>
    </w:div>
    <w:div w:id="1680309504">
      <w:bodyDiv w:val="1"/>
      <w:marLeft w:val="0"/>
      <w:marRight w:val="0"/>
      <w:marTop w:val="0"/>
      <w:marBottom w:val="0"/>
      <w:divBdr>
        <w:top w:val="none" w:sz="0" w:space="0" w:color="auto"/>
        <w:left w:val="none" w:sz="0" w:space="0" w:color="auto"/>
        <w:bottom w:val="none" w:sz="0" w:space="0" w:color="auto"/>
        <w:right w:val="none" w:sz="0" w:space="0" w:color="auto"/>
      </w:divBdr>
    </w:div>
    <w:div w:id="1686860640">
      <w:bodyDiv w:val="1"/>
      <w:marLeft w:val="0"/>
      <w:marRight w:val="0"/>
      <w:marTop w:val="0"/>
      <w:marBottom w:val="0"/>
      <w:divBdr>
        <w:top w:val="none" w:sz="0" w:space="0" w:color="auto"/>
        <w:left w:val="none" w:sz="0" w:space="0" w:color="auto"/>
        <w:bottom w:val="none" w:sz="0" w:space="0" w:color="auto"/>
        <w:right w:val="none" w:sz="0" w:space="0" w:color="auto"/>
      </w:divBdr>
    </w:div>
    <w:div w:id="170370019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73083850">
      <w:bodyDiv w:val="1"/>
      <w:marLeft w:val="0"/>
      <w:marRight w:val="0"/>
      <w:marTop w:val="0"/>
      <w:marBottom w:val="0"/>
      <w:divBdr>
        <w:top w:val="none" w:sz="0" w:space="0" w:color="auto"/>
        <w:left w:val="none" w:sz="0" w:space="0" w:color="auto"/>
        <w:bottom w:val="none" w:sz="0" w:space="0" w:color="auto"/>
        <w:right w:val="none" w:sz="0" w:space="0" w:color="auto"/>
      </w:divBdr>
    </w:div>
    <w:div w:id="1819180027">
      <w:bodyDiv w:val="1"/>
      <w:marLeft w:val="0"/>
      <w:marRight w:val="0"/>
      <w:marTop w:val="0"/>
      <w:marBottom w:val="0"/>
      <w:divBdr>
        <w:top w:val="none" w:sz="0" w:space="0" w:color="auto"/>
        <w:left w:val="none" w:sz="0" w:space="0" w:color="auto"/>
        <w:bottom w:val="none" w:sz="0" w:space="0" w:color="auto"/>
        <w:right w:val="none" w:sz="0" w:space="0" w:color="auto"/>
      </w:divBdr>
    </w:div>
    <w:div w:id="1843935906">
      <w:bodyDiv w:val="1"/>
      <w:marLeft w:val="0"/>
      <w:marRight w:val="0"/>
      <w:marTop w:val="0"/>
      <w:marBottom w:val="0"/>
      <w:divBdr>
        <w:top w:val="none" w:sz="0" w:space="0" w:color="auto"/>
        <w:left w:val="none" w:sz="0" w:space="0" w:color="auto"/>
        <w:bottom w:val="none" w:sz="0" w:space="0" w:color="auto"/>
        <w:right w:val="none" w:sz="0" w:space="0" w:color="auto"/>
      </w:divBdr>
    </w:div>
    <w:div w:id="1852789920">
      <w:bodyDiv w:val="1"/>
      <w:marLeft w:val="0"/>
      <w:marRight w:val="0"/>
      <w:marTop w:val="0"/>
      <w:marBottom w:val="0"/>
      <w:divBdr>
        <w:top w:val="none" w:sz="0" w:space="0" w:color="auto"/>
        <w:left w:val="none" w:sz="0" w:space="0" w:color="auto"/>
        <w:bottom w:val="none" w:sz="0" w:space="0" w:color="auto"/>
        <w:right w:val="none" w:sz="0" w:space="0" w:color="auto"/>
      </w:divBdr>
    </w:div>
    <w:div w:id="1880893430">
      <w:bodyDiv w:val="1"/>
      <w:marLeft w:val="0"/>
      <w:marRight w:val="0"/>
      <w:marTop w:val="0"/>
      <w:marBottom w:val="0"/>
      <w:divBdr>
        <w:top w:val="none" w:sz="0" w:space="0" w:color="auto"/>
        <w:left w:val="none" w:sz="0" w:space="0" w:color="auto"/>
        <w:bottom w:val="none" w:sz="0" w:space="0" w:color="auto"/>
        <w:right w:val="none" w:sz="0" w:space="0" w:color="auto"/>
      </w:divBdr>
    </w:div>
    <w:div w:id="1893468468">
      <w:bodyDiv w:val="1"/>
      <w:marLeft w:val="0"/>
      <w:marRight w:val="0"/>
      <w:marTop w:val="0"/>
      <w:marBottom w:val="0"/>
      <w:divBdr>
        <w:top w:val="none" w:sz="0" w:space="0" w:color="auto"/>
        <w:left w:val="none" w:sz="0" w:space="0" w:color="auto"/>
        <w:bottom w:val="none" w:sz="0" w:space="0" w:color="auto"/>
        <w:right w:val="none" w:sz="0" w:space="0" w:color="auto"/>
      </w:divBdr>
    </w:div>
    <w:div w:id="1898054673">
      <w:bodyDiv w:val="1"/>
      <w:marLeft w:val="0"/>
      <w:marRight w:val="0"/>
      <w:marTop w:val="0"/>
      <w:marBottom w:val="0"/>
      <w:divBdr>
        <w:top w:val="none" w:sz="0" w:space="0" w:color="auto"/>
        <w:left w:val="none" w:sz="0" w:space="0" w:color="auto"/>
        <w:bottom w:val="none" w:sz="0" w:space="0" w:color="auto"/>
        <w:right w:val="none" w:sz="0" w:space="0" w:color="auto"/>
      </w:divBdr>
    </w:div>
    <w:div w:id="1940067497">
      <w:bodyDiv w:val="1"/>
      <w:marLeft w:val="0"/>
      <w:marRight w:val="0"/>
      <w:marTop w:val="0"/>
      <w:marBottom w:val="0"/>
      <w:divBdr>
        <w:top w:val="none" w:sz="0" w:space="0" w:color="auto"/>
        <w:left w:val="none" w:sz="0" w:space="0" w:color="auto"/>
        <w:bottom w:val="none" w:sz="0" w:space="0" w:color="auto"/>
        <w:right w:val="none" w:sz="0" w:space="0" w:color="auto"/>
      </w:divBdr>
    </w:div>
    <w:div w:id="1954440418">
      <w:bodyDiv w:val="1"/>
      <w:marLeft w:val="0"/>
      <w:marRight w:val="0"/>
      <w:marTop w:val="0"/>
      <w:marBottom w:val="0"/>
      <w:divBdr>
        <w:top w:val="none" w:sz="0" w:space="0" w:color="auto"/>
        <w:left w:val="none" w:sz="0" w:space="0" w:color="auto"/>
        <w:bottom w:val="none" w:sz="0" w:space="0" w:color="auto"/>
        <w:right w:val="none" w:sz="0" w:space="0" w:color="auto"/>
      </w:divBdr>
    </w:div>
    <w:div w:id="1955476635">
      <w:bodyDiv w:val="1"/>
      <w:marLeft w:val="0"/>
      <w:marRight w:val="0"/>
      <w:marTop w:val="0"/>
      <w:marBottom w:val="0"/>
      <w:divBdr>
        <w:top w:val="none" w:sz="0" w:space="0" w:color="auto"/>
        <w:left w:val="none" w:sz="0" w:space="0" w:color="auto"/>
        <w:bottom w:val="none" w:sz="0" w:space="0" w:color="auto"/>
        <w:right w:val="none" w:sz="0" w:space="0" w:color="auto"/>
      </w:divBdr>
    </w:div>
    <w:div w:id="1976252033">
      <w:bodyDiv w:val="1"/>
      <w:marLeft w:val="0"/>
      <w:marRight w:val="0"/>
      <w:marTop w:val="0"/>
      <w:marBottom w:val="0"/>
      <w:divBdr>
        <w:top w:val="none" w:sz="0" w:space="0" w:color="auto"/>
        <w:left w:val="none" w:sz="0" w:space="0" w:color="auto"/>
        <w:bottom w:val="none" w:sz="0" w:space="0" w:color="auto"/>
        <w:right w:val="none" w:sz="0" w:space="0" w:color="auto"/>
      </w:divBdr>
    </w:div>
    <w:div w:id="1998533500">
      <w:bodyDiv w:val="1"/>
      <w:marLeft w:val="0"/>
      <w:marRight w:val="0"/>
      <w:marTop w:val="0"/>
      <w:marBottom w:val="0"/>
      <w:divBdr>
        <w:top w:val="none" w:sz="0" w:space="0" w:color="auto"/>
        <w:left w:val="none" w:sz="0" w:space="0" w:color="auto"/>
        <w:bottom w:val="none" w:sz="0" w:space="0" w:color="auto"/>
        <w:right w:val="none" w:sz="0" w:space="0" w:color="auto"/>
      </w:divBdr>
    </w:div>
    <w:div w:id="2023235376">
      <w:bodyDiv w:val="1"/>
      <w:marLeft w:val="0"/>
      <w:marRight w:val="0"/>
      <w:marTop w:val="0"/>
      <w:marBottom w:val="0"/>
      <w:divBdr>
        <w:top w:val="none" w:sz="0" w:space="0" w:color="auto"/>
        <w:left w:val="none" w:sz="0" w:space="0" w:color="auto"/>
        <w:bottom w:val="none" w:sz="0" w:space="0" w:color="auto"/>
        <w:right w:val="none" w:sz="0" w:space="0" w:color="auto"/>
      </w:divBdr>
    </w:div>
    <w:div w:id="2093814285">
      <w:bodyDiv w:val="1"/>
      <w:marLeft w:val="0"/>
      <w:marRight w:val="0"/>
      <w:marTop w:val="0"/>
      <w:marBottom w:val="0"/>
      <w:divBdr>
        <w:top w:val="none" w:sz="0" w:space="0" w:color="auto"/>
        <w:left w:val="none" w:sz="0" w:space="0" w:color="auto"/>
        <w:bottom w:val="none" w:sz="0" w:space="0" w:color="auto"/>
        <w:right w:val="none" w:sz="0" w:space="0" w:color="auto"/>
      </w:divBdr>
    </w:div>
    <w:div w:id="2100327754">
      <w:bodyDiv w:val="1"/>
      <w:marLeft w:val="0"/>
      <w:marRight w:val="0"/>
      <w:marTop w:val="0"/>
      <w:marBottom w:val="0"/>
      <w:divBdr>
        <w:top w:val="none" w:sz="0" w:space="0" w:color="auto"/>
        <w:left w:val="none" w:sz="0" w:space="0" w:color="auto"/>
        <w:bottom w:val="none" w:sz="0" w:space="0" w:color="auto"/>
        <w:right w:val="none" w:sz="0" w:space="0" w:color="auto"/>
      </w:divBdr>
    </w:div>
    <w:div w:id="2114545466">
      <w:bodyDiv w:val="1"/>
      <w:marLeft w:val="0"/>
      <w:marRight w:val="0"/>
      <w:marTop w:val="0"/>
      <w:marBottom w:val="0"/>
      <w:divBdr>
        <w:top w:val="none" w:sz="0" w:space="0" w:color="auto"/>
        <w:left w:val="none" w:sz="0" w:space="0" w:color="auto"/>
        <w:bottom w:val="none" w:sz="0" w:space="0" w:color="auto"/>
        <w:right w:val="none" w:sz="0" w:space="0" w:color="auto"/>
      </w:divBdr>
    </w:div>
    <w:div w:id="21302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fernandes@sta.samsung.com" TargetMode="External"/><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footnotes" Target="footnotes.xml"/><Relationship Id="rId12" Type="http://schemas.openxmlformats.org/officeDocument/2006/relationships/hyperlink" Target="mailto:asaxena@sta.samsung.com" TargetMode="External"/><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uoxin.jin@sta.samsung.co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image" Target="media/image8.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1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26033-6954-431B-BE3F-BECED7EFB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4668</TotalTime>
  <Pages>14</Pages>
  <Words>2320</Words>
  <Characters>13228</Characters>
  <Application>Microsoft Office Word</Application>
  <DocSecurity>0</DocSecurity>
  <Lines>110</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15517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Ankur Saxena</cp:lastModifiedBy>
  <cp:revision>106</cp:revision>
  <dcterms:created xsi:type="dcterms:W3CDTF">2013-10-16T17:10:00Z</dcterms:created>
  <dcterms:modified xsi:type="dcterms:W3CDTF">2014-01-11T16:57:00Z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