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bookmarkStart w:id="4" w:name="_GoBack"/>
          <w:bookmarkEnd w:id="4"/>
          <w:p w:rsidR="007C335F" w:rsidRPr="00341BB2" w:rsidRDefault="002270F8"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14:anchorId="19DF3689" wp14:editId="233BF412">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14:anchorId="4E0F2942" wp14:editId="36AEB73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14:anchorId="67B6DA6B" wp14:editId="6CE6323B">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F10875"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F10875"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F10875"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F10875"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FB713F" w:rsidRDefault="00F10875" w:rsidP="00C95541">
            <w:pPr>
              <w:spacing w:before="60" w:after="60"/>
              <w:jc w:val="left"/>
              <w:rPr>
                <w:noProof/>
              </w:rPr>
            </w:pPr>
            <w:hyperlink r:id="rId18"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73832671"/>
      <w:r w:rsidRPr="008E14A4">
        <w:t>Abstract</w:t>
      </w:r>
      <w:bookmarkEnd w:id="5"/>
      <w:bookmarkEnd w:id="6"/>
      <w:bookmarkEnd w:id="7"/>
      <w:bookmarkEnd w:id="8"/>
      <w:bookmarkEnd w:id="9"/>
      <w:bookmarkEnd w:id="10"/>
      <w:bookmarkEnd w:id="11"/>
      <w:bookmarkEnd w:id="12"/>
      <w:bookmarkEnd w:id="13"/>
      <w:bookmarkEnd w:id="14"/>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F64245">
        <w:rPr>
          <w:lang w:val="en-CA"/>
        </w:rPr>
        <w:t>4</w:t>
      </w:r>
      <w:r w:rsidR="00F07FF9">
        <w:rPr>
          <w:lang w:val="en-CA"/>
        </w:rPr>
        <w:t xml:space="preserve"> text. </w:t>
      </w:r>
    </w:p>
    <w:p w:rsidR="00476007" w:rsidRPr="001533A7"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ommon syntax, semantics and decoding processes for multi-layer video coding extensions</w:t>
      </w:r>
      <w:r>
        <w:rPr>
          <w:lang w:val="en-CA" w:eastAsia="de-DE"/>
        </w:rPr>
        <w:t xml:space="preserve"> and</w:t>
      </w:r>
      <w:r w:rsidRPr="00F07FF9">
        <w:rPr>
          <w:lang w:val="en-CA" w:eastAsia="de-DE"/>
        </w:rPr>
        <w:t xml:space="preserve"> Annex H contain</w:t>
      </w:r>
      <w:r>
        <w:rPr>
          <w:lang w:val="en-CA" w:eastAsia="de-DE"/>
        </w:rPr>
        <w:t>s</w:t>
      </w:r>
      <w:r w:rsidRPr="00F07FF9">
        <w:rPr>
          <w:lang w:val="en-CA" w:eastAsia="de-DE"/>
        </w:rPr>
        <w:t xml:space="preserve"> Syntax, semantics and decoding processes for </w:t>
      </w:r>
      <w:r w:rsidR="00ED1D3B">
        <w:rPr>
          <w:lang w:val="en-CA" w:eastAsia="de-DE"/>
        </w:rPr>
        <w:t xml:space="preserve">the </w:t>
      </w:r>
      <w:r w:rsidRPr="00F07FF9">
        <w:rPr>
          <w:lang w:val="en-CA" w:eastAsia="de-DE"/>
        </w:rPr>
        <w:t>scalable extension</w:t>
      </w:r>
      <w:r w:rsidR="00ED1D3B">
        <w:rPr>
          <w:lang w:val="en-CA" w:eastAsia="de-DE"/>
        </w:rPr>
        <w:t xml:space="preserve">s. </w:t>
      </w:r>
      <w:r>
        <w:rPr>
          <w:lang w:val="en-CA" w:eastAsia="de-DE"/>
        </w:rPr>
        <w:t xml:space="preserve">Modifications </w:t>
      </w:r>
      <w:r w:rsidR="00476007">
        <w:rPr>
          <w:lang w:val="en-CA" w:eastAsia="de-DE"/>
        </w:rPr>
        <w:t xml:space="preserve">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sidR="00341BB2">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sidR="00341BB2">
        <w:rPr>
          <w:lang w:val="en-CA"/>
        </w:rPr>
        <w:t>Annex</w:t>
      </w:r>
      <w:r w:rsidR="00CD4D52">
        <w:rPr>
          <w:lang w:val="en-CA"/>
        </w:rPr>
        <w:t xml:space="preserve"> C, D, E,</w:t>
      </w:r>
      <w:r w:rsidR="00341BB2">
        <w:rPr>
          <w:lang w:val="en-CA"/>
        </w:rPr>
        <w:t xml:space="preserve"> F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8817DF" w:rsidRDefault="008817DF" w:rsidP="00ED7D95"/>
    <w:p w:rsidR="008817DF" w:rsidRPr="00F07FF9" w:rsidRDefault="008817DF" w:rsidP="008817DF">
      <w:pPr>
        <w:rPr>
          <w:lang w:val="en-CA"/>
        </w:rPr>
      </w:pPr>
      <w:r w:rsidRPr="001533A7">
        <w:rPr>
          <w:lang w:val="en-CA"/>
        </w:rPr>
        <w:t>Ed. Notes (</w:t>
      </w:r>
      <w:r>
        <w:rPr>
          <w:lang w:val="en-CA"/>
        </w:rPr>
        <w:t>Draft 4</w:t>
      </w:r>
      <w:r w:rsidRPr="001533A7">
        <w:rPr>
          <w:lang w:val="en-CA"/>
        </w:rPr>
        <w:t xml:space="preserve">) (changes to </w:t>
      </w:r>
      <w:r w:rsidRPr="00D93C4B">
        <w:rPr>
          <w:lang w:val="en-CA"/>
        </w:rPr>
        <w:t>JCT</w:t>
      </w:r>
      <w:r>
        <w:rPr>
          <w:lang w:val="en-CA"/>
        </w:rPr>
        <w:t>VC</w:t>
      </w:r>
      <w:r w:rsidRPr="00D93C4B">
        <w:rPr>
          <w:lang w:val="en-CA"/>
        </w:rPr>
        <w:t>-</w:t>
      </w:r>
      <w:r>
        <w:rPr>
          <w:lang w:val="en-CA"/>
        </w:rPr>
        <w:t>N1008</w:t>
      </w:r>
      <w:r w:rsidRPr="00D93C4B">
        <w:rPr>
          <w:lang w:val="en-CA"/>
        </w:rPr>
        <w:t>)</w:t>
      </w:r>
    </w:p>
    <w:p w:rsidR="00F618AA" w:rsidRPr="00A97830" w:rsidRDefault="00F618AA" w:rsidP="00F618AA">
      <w:pPr>
        <w:pStyle w:val="3EdNotes"/>
        <w:tabs>
          <w:tab w:val="clear" w:pos="284"/>
          <w:tab w:val="clear" w:pos="1191"/>
          <w:tab w:val="clear" w:pos="1588"/>
          <w:tab w:val="clear" w:pos="1985"/>
        </w:tabs>
        <w:ind w:left="360" w:hanging="360"/>
        <w:rPr>
          <w:lang w:val="en-US"/>
        </w:rPr>
      </w:pPr>
      <w:r w:rsidRPr="00A97830">
        <w:rPr>
          <w:lang w:val="en-US"/>
        </w:rPr>
        <w:t>--------- Release v</w:t>
      </w:r>
      <w:r>
        <w:rPr>
          <w:lang w:val="en-US"/>
        </w:rPr>
        <w:t>3</w:t>
      </w:r>
      <w:r w:rsidRPr="00A97830">
        <w:rPr>
          <w:lang w:val="en-US"/>
        </w:rPr>
        <w:t xml:space="preserve"> -----------</w:t>
      </w:r>
    </w:p>
    <w:p w:rsidR="00F618AA" w:rsidRPr="00F618AA" w:rsidRDefault="00F618AA" w:rsidP="00F618AA">
      <w:pPr>
        <w:pStyle w:val="3EdNotes"/>
        <w:tabs>
          <w:tab w:val="clear" w:pos="284"/>
          <w:tab w:val="clear" w:pos="1191"/>
          <w:tab w:val="clear" w:pos="1588"/>
          <w:tab w:val="clear" w:pos="1985"/>
        </w:tabs>
        <w:ind w:left="360" w:hanging="360"/>
        <w:rPr>
          <w:lang w:val="en-US"/>
        </w:rPr>
      </w:pPr>
      <w:r w:rsidRPr="00983CFA">
        <w:rPr>
          <w:lang w:val="en-US"/>
        </w:rPr>
        <w:t>Accepted all change marks</w:t>
      </w:r>
      <w:r>
        <w:rPr>
          <w:lang w:val="en-US"/>
        </w:rPr>
        <w:t xml:space="preserve">. </w:t>
      </w:r>
    </w:p>
    <w:p w:rsidR="009B1579" w:rsidRPr="009B1579" w:rsidRDefault="009B1579"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w:t>
      </w:r>
    </w:p>
    <w:p w:rsidR="00AE138B" w:rsidRDefault="00AE138B" w:rsidP="00B3281D">
      <w:pPr>
        <w:pStyle w:val="3EdNotes"/>
        <w:rPr>
          <w:lang w:val="en-US" w:eastAsia="de-DE"/>
        </w:rPr>
      </w:pPr>
      <w:r>
        <w:rPr>
          <w:lang w:val="en-US" w:eastAsia="de-DE"/>
        </w:rPr>
        <w:t>(</w:t>
      </w:r>
      <w:r w:rsidR="00AF18A5">
        <w:rPr>
          <w:lang w:val="en-US" w:eastAsia="de-DE"/>
        </w:rPr>
        <w:t xml:space="preserve">Fix </w:t>
      </w:r>
      <w:r>
        <w:rPr>
          <w:lang w:val="en-US" w:eastAsia="de-DE"/>
        </w:rPr>
        <w:t>Ticket #4)</w:t>
      </w:r>
    </w:p>
    <w:p w:rsidR="005B0106" w:rsidRDefault="005B0106" w:rsidP="00B3281D">
      <w:pPr>
        <w:pStyle w:val="3EdNotes"/>
        <w:rPr>
          <w:lang w:val="en-US" w:eastAsia="de-DE"/>
        </w:rPr>
      </w:pPr>
      <w:r>
        <w:rPr>
          <w:lang w:val="en-US" w:eastAsia="de-DE"/>
        </w:rPr>
        <w:t>(</w:t>
      </w:r>
      <w:r w:rsidR="00AF18A5">
        <w:rPr>
          <w:lang w:val="en-US" w:eastAsia="de-DE"/>
        </w:rPr>
        <w:t xml:space="preserve">Fix </w:t>
      </w:r>
      <w:r w:rsidR="00AE138B">
        <w:rPr>
          <w:lang w:val="en-US" w:eastAsia="de-DE"/>
        </w:rPr>
        <w:t>Tic</w:t>
      </w:r>
      <w:r>
        <w:rPr>
          <w:lang w:val="en-US" w:eastAsia="de-DE"/>
        </w:rPr>
        <w:t>k</w:t>
      </w:r>
      <w:r w:rsidR="00AE138B">
        <w:rPr>
          <w:lang w:val="en-US" w:eastAsia="de-DE"/>
        </w:rPr>
        <w:t>e</w:t>
      </w:r>
      <w:r>
        <w:rPr>
          <w:lang w:val="en-US" w:eastAsia="de-DE"/>
        </w:rPr>
        <w:t>t #</w:t>
      </w:r>
      <w:r w:rsidR="00AE138B">
        <w:rPr>
          <w:lang w:val="en-US" w:eastAsia="de-DE"/>
        </w:rPr>
        <w:t>3</w:t>
      </w:r>
      <w:r>
        <w:rPr>
          <w:lang w:val="en-US" w:eastAsia="de-DE"/>
        </w:rPr>
        <w:t>)</w:t>
      </w:r>
    </w:p>
    <w:p w:rsidR="00C64E7C" w:rsidRDefault="00AE138B" w:rsidP="00B3281D">
      <w:pPr>
        <w:pStyle w:val="3EdNotes"/>
        <w:rPr>
          <w:lang w:val="en-US" w:eastAsia="de-DE"/>
        </w:rPr>
      </w:pPr>
      <w:r w:rsidDel="00AE138B">
        <w:rPr>
          <w:lang w:val="en-US" w:eastAsia="de-DE"/>
        </w:rPr>
        <w:t xml:space="preserve"> </w:t>
      </w:r>
      <w:r w:rsidR="00C64E7C">
        <w:rPr>
          <w:lang w:val="en-US" w:eastAsia="de-DE"/>
        </w:rPr>
        <w:t xml:space="preserve">(Review JB01): editorial improvements </w:t>
      </w:r>
    </w:p>
    <w:p w:rsidR="00B3281D" w:rsidRPr="00B3281D" w:rsidRDefault="00B3281D" w:rsidP="00B3281D">
      <w:pPr>
        <w:pStyle w:val="3EdNotes"/>
        <w:rPr>
          <w:lang w:val="en-US" w:eastAsia="de-DE"/>
        </w:rPr>
      </w:pPr>
      <w:r>
        <w:rPr>
          <w:lang w:val="en-US" w:eastAsia="de-DE"/>
        </w:rPr>
        <w:t>(Review JC0</w:t>
      </w:r>
      <w:r w:rsidR="00267250">
        <w:rPr>
          <w:lang w:val="en-US" w:eastAsia="de-DE"/>
        </w:rPr>
        <w:t>2</w:t>
      </w:r>
      <w:r w:rsidRPr="003C6518">
        <w:rPr>
          <w:lang w:val="en-US" w:eastAsia="de-DE"/>
        </w:rPr>
        <w:t>): editorial improvement and fix</w:t>
      </w:r>
    </w:p>
    <w:p w:rsidR="00E35FAB" w:rsidRPr="00E35FAB" w:rsidRDefault="00E35FAB" w:rsidP="00E35FAB">
      <w:pPr>
        <w:pStyle w:val="3EdNotes"/>
        <w:rPr>
          <w:szCs w:val="24"/>
          <w:lang w:val="en-US" w:eastAsia="de-DE"/>
        </w:rPr>
      </w:pPr>
      <w:r w:rsidRPr="00E35FAB">
        <w:rPr>
          <w:lang w:val="en-US" w:eastAsia="de-DE"/>
        </w:rPr>
        <w:t xml:space="preserve">(Common HLS from JCT3V-F1004_v6) </w:t>
      </w:r>
      <w:r>
        <w:rPr>
          <w:lang w:val="en-US" w:eastAsia="de-DE"/>
        </w:rPr>
        <w:t>Ported from JCT3V-F1004_v6 and trace mark</w:t>
      </w:r>
      <w:r w:rsidR="000A29F0">
        <w:rPr>
          <w:lang w:val="en-US" w:eastAsia="de-DE"/>
        </w:rPr>
        <w:t>s</w:t>
      </w:r>
      <w:r>
        <w:rPr>
          <w:lang w:val="en-US" w:eastAsia="de-DE"/>
        </w:rPr>
        <w:t xml:space="preserve"> </w:t>
      </w:r>
      <w:r w:rsidR="000A29F0">
        <w:rPr>
          <w:lang w:val="en-US" w:eastAsia="de-DE"/>
        </w:rPr>
        <w:t xml:space="preserve">in Annex F </w:t>
      </w:r>
      <w:r>
        <w:rPr>
          <w:lang w:val="en-US" w:eastAsia="de-DE"/>
        </w:rPr>
        <w:t xml:space="preserve">is not recorded in this document. </w:t>
      </w:r>
      <w:r>
        <w:rPr>
          <w:lang w:val="en-CA"/>
        </w:rPr>
        <w:t>S</w:t>
      </w:r>
      <w:r w:rsidRPr="000617C6">
        <w:rPr>
          <w:lang w:val="en-CA"/>
        </w:rPr>
        <w:t xml:space="preserve">ee </w:t>
      </w:r>
      <w:r w:rsidRPr="00993ADE">
        <w:rPr>
          <w:lang w:val="en-CA"/>
        </w:rPr>
        <w:t>JCT3V-</w:t>
      </w:r>
      <w:r>
        <w:rPr>
          <w:lang w:val="en-CA"/>
        </w:rPr>
        <w:t>F</w:t>
      </w:r>
      <w:r w:rsidRPr="00993ADE">
        <w:rPr>
          <w:lang w:val="en-CA"/>
        </w:rPr>
        <w:t>1004</w:t>
      </w:r>
      <w:r w:rsidRPr="000617C6">
        <w:rPr>
          <w:lang w:val="en-CA"/>
        </w:rPr>
        <w:t xml:space="preserve"> for the integration detail </w:t>
      </w:r>
      <w:r>
        <w:rPr>
          <w:lang w:val="en-CA"/>
        </w:rPr>
        <w:t>of</w:t>
      </w:r>
      <w:r w:rsidRPr="000617C6">
        <w:rPr>
          <w:lang w:val="en-CA"/>
        </w:rPr>
        <w:t xml:space="preserve"> each proposal</w:t>
      </w:r>
    </w:p>
    <w:p w:rsidR="008817DF" w:rsidRPr="005F62E5" w:rsidRDefault="008817DF" w:rsidP="00ED7D95">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2270F8" w:rsidRDefault="002270F8" w:rsidP="002B299F">
      <w:pPr>
        <w:pStyle w:val="3EdNotes"/>
        <w:rPr>
          <w:lang w:val="en-US" w:eastAsia="de-DE"/>
        </w:rPr>
      </w:pPr>
      <w:r>
        <w:rPr>
          <w:lang w:val="en-US" w:eastAsia="de-DE"/>
        </w:rPr>
        <w:t>(Review MH02)</w:t>
      </w:r>
    </w:p>
    <w:p w:rsidR="0095475A" w:rsidRDefault="00F96166" w:rsidP="008A2976">
      <w:pPr>
        <w:pStyle w:val="3EdNotes"/>
        <w:rPr>
          <w:lang w:val="en-US" w:eastAsia="de-DE"/>
        </w:rPr>
      </w:pPr>
      <w:r>
        <w:rPr>
          <w:lang w:val="en-US" w:eastAsia="de-DE"/>
        </w:rPr>
        <w:t>(Review MH01)</w:t>
      </w:r>
      <w:r w:rsidR="00D12875">
        <w:rPr>
          <w:lang w:val="en-US" w:eastAsia="de-DE"/>
        </w:rPr>
        <w:t xml:space="preserve">: </w:t>
      </w:r>
    </w:p>
    <w:p w:rsidR="00F96166" w:rsidRDefault="0095475A" w:rsidP="008557C3">
      <w:pPr>
        <w:pStyle w:val="3EdNotes"/>
        <w:numPr>
          <w:ilvl w:val="1"/>
          <w:numId w:val="8"/>
        </w:numPr>
        <w:rPr>
          <w:lang w:val="en-US" w:eastAsia="de-DE"/>
        </w:rPr>
      </w:pPr>
      <w:r>
        <w:rPr>
          <w:lang w:val="en-US" w:eastAsia="de-DE"/>
        </w:rPr>
        <w:t>editorial improvements and fixes, editor's notes</w:t>
      </w:r>
    </w:p>
    <w:p w:rsidR="0095475A" w:rsidRDefault="0095475A" w:rsidP="008557C3">
      <w:pPr>
        <w:pStyle w:val="3EdNotes"/>
        <w:numPr>
          <w:ilvl w:val="1"/>
          <w:numId w:val="8"/>
        </w:numPr>
        <w:rPr>
          <w:lang w:val="en-US" w:eastAsia="de-DE"/>
        </w:rPr>
      </w:pPr>
      <w:r>
        <w:rPr>
          <w:szCs w:val="24"/>
          <w:lang w:val="en-US" w:eastAsia="de-DE"/>
        </w:rPr>
        <w:t xml:space="preserve">Made sure that for all profile constraints the following decision is obeyed: </w:t>
      </w:r>
      <w:r w:rsidRPr="001B2F2A">
        <w:rPr>
          <w:szCs w:val="24"/>
          <w:lang w:val="en-US" w:eastAsia="de-DE"/>
        </w:rPr>
        <w:t>(JCTVC-O0253, Scalable Main profile decision 1): profile constraints apply to an out</w:t>
      </w:r>
      <w:r>
        <w:rPr>
          <w:szCs w:val="24"/>
          <w:lang w:val="en-US" w:eastAsia="de-DE"/>
        </w:rPr>
        <w:t>put</w:t>
      </w:r>
      <w:r w:rsidRPr="001B2F2A">
        <w:rPr>
          <w:szCs w:val="24"/>
          <w:lang w:val="en-US" w:eastAsia="de-DE"/>
        </w:rPr>
        <w:t xml:space="preserve"> layer set</w:t>
      </w:r>
    </w:p>
    <w:p w:rsidR="00CA0D70" w:rsidRDefault="00CA0D70" w:rsidP="008A2976">
      <w:pPr>
        <w:pStyle w:val="3EdNotes"/>
        <w:rPr>
          <w:lang w:val="en-US" w:eastAsia="de-DE"/>
        </w:rPr>
      </w:pPr>
      <w:r>
        <w:rPr>
          <w:lang w:val="en-US" w:eastAsia="de-DE"/>
        </w:rPr>
        <w:t>(Review YY01</w:t>
      </w:r>
      <w:r w:rsidR="00D77CAC">
        <w:rPr>
          <w:lang w:val="en-US" w:eastAsia="de-DE"/>
        </w:rPr>
        <w:t xml:space="preserve">): editorial improvements and fixes, especially related to Scalable Main profile constraints. </w:t>
      </w:r>
    </w:p>
    <w:p w:rsidR="008A2976" w:rsidRDefault="008A2976" w:rsidP="008A2976">
      <w:pPr>
        <w:pStyle w:val="3EdNotes"/>
        <w:rPr>
          <w:lang w:val="en-US" w:eastAsia="de-DE"/>
        </w:rPr>
      </w:pPr>
      <w:r>
        <w:rPr>
          <w:lang w:val="en-US" w:eastAsia="de-DE"/>
        </w:rPr>
        <w:t>(Review JB01</w:t>
      </w:r>
      <w:r w:rsidRPr="003C6518">
        <w:rPr>
          <w:lang w:val="en-US" w:eastAsia="de-DE"/>
        </w:rPr>
        <w:t>): editorial improvement and fix</w:t>
      </w:r>
    </w:p>
    <w:p w:rsidR="008A6F10" w:rsidRDefault="008A6F10" w:rsidP="008A2976">
      <w:pPr>
        <w:pStyle w:val="3EdNotes"/>
        <w:rPr>
          <w:lang w:val="en-US" w:eastAsia="de-DE"/>
        </w:rPr>
      </w:pPr>
      <w:r>
        <w:rPr>
          <w:lang w:val="en-US" w:eastAsia="de-DE"/>
        </w:rPr>
        <w:t>(Review JC01</w:t>
      </w:r>
      <w:r w:rsidRPr="003C6518">
        <w:rPr>
          <w:lang w:val="en-US" w:eastAsia="de-DE"/>
        </w:rPr>
        <w:t>): editorial improvement and fix</w:t>
      </w:r>
    </w:p>
    <w:p w:rsidR="00985B8F" w:rsidRPr="00935B32" w:rsidRDefault="00DB65E7" w:rsidP="008A6F10">
      <w:pPr>
        <w:pStyle w:val="3EdNotes"/>
        <w:rPr>
          <w:szCs w:val="24"/>
          <w:lang w:val="en-US" w:eastAsia="de-DE"/>
        </w:rPr>
      </w:pPr>
      <w:r>
        <w:t xml:space="preserve">(Scalable </w:t>
      </w:r>
      <w:r w:rsidRPr="00935B32">
        <w:t>main profile decision 3): base layer bitstre</w:t>
      </w:r>
      <w:r w:rsidR="00DF3331" w:rsidRPr="00935B32">
        <w:t>a</w:t>
      </w:r>
      <w:r w:rsidRPr="00935B32">
        <w:t>m shall be conformant to main profile and enhanc</w:t>
      </w:r>
      <w:r w:rsidR="00F96166" w:rsidRPr="00935B32">
        <w:t>e</w:t>
      </w:r>
      <w:r w:rsidRPr="00935B32">
        <w:t>ment layers shall be YUV420 and 8 bits</w:t>
      </w:r>
    </w:p>
    <w:p w:rsidR="001B2F2A" w:rsidRPr="00935B32" w:rsidRDefault="001B2F2A" w:rsidP="001B2F2A">
      <w:pPr>
        <w:pStyle w:val="3EdNotes"/>
        <w:rPr>
          <w:szCs w:val="24"/>
          <w:lang w:val="en-US" w:eastAsia="de-DE"/>
        </w:rPr>
      </w:pPr>
      <w:r w:rsidRPr="00935B32">
        <w:t>(JCTVC-O0094, Scalable Main profile decision 2): layer number in any dependency layer chain shall be less than or equal to 8</w:t>
      </w:r>
    </w:p>
    <w:p w:rsidR="001B2F2A" w:rsidRDefault="001B2F2A" w:rsidP="0026706E">
      <w:pPr>
        <w:pStyle w:val="3EdNotes"/>
        <w:rPr>
          <w:szCs w:val="24"/>
          <w:lang w:val="en-US" w:eastAsia="de-DE"/>
        </w:rPr>
      </w:pPr>
      <w:r w:rsidRPr="001B2F2A">
        <w:rPr>
          <w:szCs w:val="24"/>
          <w:lang w:val="en-US" w:eastAsia="de-DE"/>
        </w:rPr>
        <w:t>(JCTVC-O0253, Scalable Main profile decision 1): profile constraints apply to an out</w:t>
      </w:r>
      <w:r w:rsidR="00DD3E4B">
        <w:rPr>
          <w:szCs w:val="24"/>
          <w:lang w:val="en-US" w:eastAsia="de-DE"/>
        </w:rPr>
        <w:t>put</w:t>
      </w:r>
      <w:r w:rsidRPr="001B2F2A">
        <w:rPr>
          <w:szCs w:val="24"/>
          <w:lang w:val="en-US" w:eastAsia="de-DE"/>
        </w:rPr>
        <w:t xml:space="preserve"> layer set</w:t>
      </w:r>
    </w:p>
    <w:p w:rsidR="001B2F2A" w:rsidRPr="00342121" w:rsidRDefault="001B2F2A" w:rsidP="001B2F2A">
      <w:pPr>
        <w:pStyle w:val="3EdNotes"/>
        <w:rPr>
          <w:szCs w:val="24"/>
          <w:lang w:val="en-US" w:eastAsia="de-DE"/>
        </w:rPr>
      </w:pPr>
      <w:r w:rsidRPr="00BD67B4">
        <w:rPr>
          <w:szCs w:val="24"/>
          <w:lang w:val="en-US" w:eastAsia="de-DE"/>
        </w:rPr>
        <w:t>(JCTVC-O0216)</w:t>
      </w:r>
      <w:r>
        <w:rPr>
          <w:szCs w:val="24"/>
          <w:lang w:val="en-US" w:eastAsia="de-DE"/>
        </w:rPr>
        <w:t xml:space="preserve">: </w:t>
      </w:r>
      <w:r>
        <w:t>Slice information derivation for inter-layer reference picture</w:t>
      </w:r>
    </w:p>
    <w:p w:rsidR="00831672" w:rsidRDefault="00831672" w:rsidP="00831672">
      <w:pPr>
        <w:pStyle w:val="3EdNotes"/>
        <w:rPr>
          <w:szCs w:val="24"/>
          <w:lang w:val="en-US" w:eastAsia="de-DE"/>
        </w:rPr>
      </w:pPr>
      <w:r>
        <w:rPr>
          <w:szCs w:val="24"/>
          <w:lang w:val="en-US" w:eastAsia="de-DE"/>
        </w:rPr>
        <w:t>(</w:t>
      </w:r>
      <w:r w:rsidRPr="00976645">
        <w:rPr>
          <w:szCs w:val="24"/>
          <w:lang w:val="en-US" w:eastAsia="de-DE"/>
        </w:rPr>
        <w:t>JCTVC-O0215</w:t>
      </w:r>
      <w:r>
        <w:rPr>
          <w:szCs w:val="24"/>
          <w:lang w:val="en-US" w:eastAsia="de-DE"/>
        </w:rPr>
        <w:t>): Signaling a flag to specify</w:t>
      </w:r>
      <w:r w:rsidRPr="00651DBB">
        <w:rPr>
          <w:szCs w:val="24"/>
          <w:lang w:val="en-US" w:eastAsia="de-DE"/>
        </w:rPr>
        <w:t xml:space="preserve"> the phase alignment between layers (zero or center phase shift) for upsampling process</w:t>
      </w:r>
    </w:p>
    <w:p w:rsidR="00831672" w:rsidRDefault="00831672" w:rsidP="00831672">
      <w:pPr>
        <w:pStyle w:val="3EdNotes"/>
        <w:rPr>
          <w:szCs w:val="24"/>
          <w:lang w:val="en-US" w:eastAsia="de-DE"/>
        </w:rPr>
      </w:pPr>
      <w:r w:rsidRPr="00342121">
        <w:rPr>
          <w:szCs w:val="24"/>
          <w:lang w:val="en-US" w:eastAsia="de-DE"/>
        </w:rPr>
        <w:t>(JCTVC-O0199)</w:t>
      </w:r>
      <w:r>
        <w:rPr>
          <w:szCs w:val="24"/>
          <w:lang w:val="en-US" w:eastAsia="de-DE"/>
        </w:rPr>
        <w:t xml:space="preserve">: </w:t>
      </w:r>
      <w:r w:rsidRPr="00342121">
        <w:rPr>
          <w:szCs w:val="24"/>
          <w:lang w:val="en-US" w:eastAsia="de-DE"/>
        </w:rPr>
        <w:t>Add</w:t>
      </w:r>
      <w:r>
        <w:rPr>
          <w:szCs w:val="24"/>
          <w:lang w:val="en-US" w:eastAsia="de-DE"/>
        </w:rPr>
        <w:t>ing</w:t>
      </w:r>
      <w:r w:rsidRPr="00342121">
        <w:rPr>
          <w:szCs w:val="24"/>
          <w:lang w:val="en-US" w:eastAsia="de-DE"/>
        </w:rPr>
        <w:t xml:space="preserve"> a flag in VPS VUI for indication of skipping </w:t>
      </w:r>
      <w:r>
        <w:rPr>
          <w:szCs w:val="24"/>
          <w:lang w:val="en-US" w:eastAsia="de-DE"/>
        </w:rPr>
        <w:t>enhancement layer</w:t>
      </w:r>
      <w:r w:rsidRPr="00342121">
        <w:rPr>
          <w:szCs w:val="24"/>
          <w:lang w:val="en-US" w:eastAsia="de-DE"/>
        </w:rPr>
        <w:t xml:space="preserve"> IRAP picture when single_layer_for_non_irap_flag is equal to 1</w:t>
      </w:r>
    </w:p>
    <w:p w:rsidR="00831672" w:rsidRPr="005D2C98" w:rsidRDefault="00831672" w:rsidP="00831672">
      <w:pPr>
        <w:pStyle w:val="3EdNotes"/>
        <w:rPr>
          <w:szCs w:val="24"/>
          <w:lang w:val="en-US" w:eastAsia="de-DE"/>
        </w:rPr>
      </w:pPr>
      <w:r>
        <w:rPr>
          <w:szCs w:val="24"/>
          <w:lang w:val="en-US" w:eastAsia="de-DE"/>
        </w:rPr>
        <w:t>(</w:t>
      </w:r>
      <w:r w:rsidRPr="00681947">
        <w:rPr>
          <w:szCs w:val="24"/>
          <w:lang w:val="en-US" w:eastAsia="de-DE"/>
        </w:rPr>
        <w:t>JCTVC-O0194</w:t>
      </w:r>
      <w:r>
        <w:rPr>
          <w:szCs w:val="24"/>
          <w:lang w:val="en-US" w:eastAsia="de-DE"/>
        </w:rPr>
        <w:t>): Supporting b</w:t>
      </w:r>
      <w:r w:rsidRPr="00AC7D4B">
        <w:rPr>
          <w:szCs w:val="24"/>
          <w:lang w:val="en-US" w:eastAsia="de-DE"/>
        </w:rPr>
        <w:t>it-depth scalability</w:t>
      </w:r>
      <w:r>
        <w:rPr>
          <w:szCs w:val="24"/>
          <w:lang w:val="en-US" w:eastAsia="de-DE"/>
        </w:rPr>
        <w:t xml:space="preserve"> by </w:t>
      </w:r>
      <w:r w:rsidRPr="00AC7D4B">
        <w:rPr>
          <w:szCs w:val="24"/>
          <w:lang w:val="en-US" w:eastAsia="de-DE"/>
        </w:rPr>
        <w:t>reduc</w:t>
      </w:r>
      <w:r>
        <w:rPr>
          <w:szCs w:val="24"/>
          <w:lang w:val="en-US" w:eastAsia="de-DE"/>
        </w:rPr>
        <w:t>ing</w:t>
      </w:r>
      <w:r w:rsidRPr="00AC7D4B">
        <w:rPr>
          <w:szCs w:val="24"/>
          <w:lang w:val="en-US" w:eastAsia="de-DE"/>
        </w:rPr>
        <w:t xml:space="preserve"> scaling step after resampling when higher bit depth is used in enhancement layer</w:t>
      </w:r>
    </w:p>
    <w:p w:rsidR="00577D4D" w:rsidRDefault="00577D4D" w:rsidP="00577D4D">
      <w:pPr>
        <w:pStyle w:val="3EdNotes"/>
        <w:rPr>
          <w:szCs w:val="24"/>
          <w:lang w:val="en-US" w:eastAsia="de-DE"/>
        </w:rPr>
      </w:pPr>
      <w:r>
        <w:rPr>
          <w:szCs w:val="24"/>
          <w:lang w:val="en-US" w:eastAsia="de-DE"/>
        </w:rPr>
        <w:lastRenderedPageBreak/>
        <w:t>(</w:t>
      </w:r>
      <w:r w:rsidRPr="00331CB0">
        <w:rPr>
          <w:szCs w:val="24"/>
          <w:lang w:val="en-US" w:eastAsia="de-DE"/>
        </w:rPr>
        <w:t>SCE1</w:t>
      </w:r>
      <w:r>
        <w:rPr>
          <w:szCs w:val="24"/>
          <w:lang w:val="en-US" w:eastAsia="de-DE"/>
        </w:rPr>
        <w:t>)</w:t>
      </w:r>
      <w:r w:rsidRPr="00331CB0">
        <w:rPr>
          <w:szCs w:val="24"/>
          <w:lang w:val="en-US" w:eastAsia="de-DE"/>
        </w:rPr>
        <w:t xml:space="preserve">: Arbitrary Spatial Ratio (ASR) with filters as documented in </w:t>
      </w:r>
      <w:r w:rsidRPr="00681947">
        <w:rPr>
          <w:szCs w:val="24"/>
          <w:lang w:val="en-US" w:eastAsia="de-DE"/>
        </w:rPr>
        <w:t>JCTVC</w:t>
      </w:r>
      <w:r>
        <w:rPr>
          <w:szCs w:val="24"/>
          <w:lang w:val="en-US" w:eastAsia="de-DE"/>
        </w:rPr>
        <w:t>-</w:t>
      </w:r>
      <w:r w:rsidRPr="00331CB0">
        <w:rPr>
          <w:szCs w:val="24"/>
          <w:lang w:val="en-US" w:eastAsia="de-DE"/>
        </w:rPr>
        <w:t>O0031 tables 2 and 3, first column</w:t>
      </w:r>
    </w:p>
    <w:p w:rsidR="008817DF" w:rsidRDefault="008817DF" w:rsidP="00ED7D95">
      <w:pPr>
        <w:rPr>
          <w:lang w:val="en-US"/>
        </w:rPr>
      </w:pPr>
    </w:p>
    <w:p w:rsidR="00577D4D" w:rsidRPr="00331CB0" w:rsidRDefault="00577D4D" w:rsidP="00ED7D95">
      <w:pPr>
        <w:rPr>
          <w:lang w:val="en-US"/>
        </w:rPr>
      </w:pPr>
    </w:p>
    <w:p w:rsidR="00F07FF9" w:rsidRPr="00F07FF9" w:rsidRDefault="00F07FF9" w:rsidP="00ED7D95">
      <w:pPr>
        <w:rPr>
          <w:lang w:val="en-CA"/>
        </w:rPr>
      </w:pPr>
      <w:r w:rsidRPr="001533A7">
        <w:rPr>
          <w:lang w:val="en-CA"/>
        </w:rPr>
        <w:t>Ed. Notes (</w:t>
      </w:r>
      <w:r>
        <w:rPr>
          <w:lang w:val="en-CA"/>
        </w:rPr>
        <w:t>Draft 3</w:t>
      </w:r>
      <w:r w:rsidRPr="001533A7">
        <w:rPr>
          <w:lang w:val="en-CA"/>
        </w:rPr>
        <w:t xml:space="preserve">) (changes to </w:t>
      </w:r>
      <w:r w:rsidRPr="00D93C4B">
        <w:rPr>
          <w:lang w:val="en-CA"/>
        </w:rPr>
        <w:t>JCT</w:t>
      </w:r>
      <w:r>
        <w:rPr>
          <w:lang w:val="en-CA"/>
        </w:rPr>
        <w:t>VC</w:t>
      </w:r>
      <w:r w:rsidRPr="00D93C4B">
        <w:rPr>
          <w:lang w:val="en-CA"/>
        </w:rPr>
        <w:t>-</w:t>
      </w:r>
      <w:r>
        <w:rPr>
          <w:lang w:val="en-CA"/>
        </w:rPr>
        <w:t>N0242</w:t>
      </w:r>
      <w:r w:rsidRPr="00D93C4B">
        <w:rPr>
          <w:lang w:val="en-CA"/>
        </w:rPr>
        <w:t>)</w:t>
      </w:r>
    </w:p>
    <w:p w:rsidR="0077729B" w:rsidRPr="00736ED8" w:rsidRDefault="0077729B" w:rsidP="0077729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012952">
        <w:rPr>
          <w:lang w:val="en-CA"/>
        </w:rPr>
        <w:t>v2</w:t>
      </w:r>
      <w:r w:rsidR="00012952" w:rsidRPr="0047011F">
        <w:rPr>
          <w:lang w:val="en-CA"/>
        </w:rPr>
        <w:t xml:space="preserve"> </w:t>
      </w:r>
      <w:r w:rsidRPr="0047011F">
        <w:rPr>
          <w:lang w:val="en-CA"/>
        </w:rPr>
        <w:t xml:space="preserve">----------- </w:t>
      </w:r>
    </w:p>
    <w:p w:rsidR="00E056F8" w:rsidRDefault="00E056F8" w:rsidP="003C6518">
      <w:pPr>
        <w:pStyle w:val="3EdNotes"/>
        <w:rPr>
          <w:lang w:val="en-US" w:eastAsia="de-DE"/>
        </w:rPr>
      </w:pPr>
      <w:r>
        <w:rPr>
          <w:lang w:val="en-US" w:eastAsia="de-DE"/>
        </w:rPr>
        <w:t>(Review JB01): editorial improvements</w:t>
      </w:r>
    </w:p>
    <w:p w:rsidR="003C6518" w:rsidRDefault="003C6518" w:rsidP="003C6518">
      <w:pPr>
        <w:pStyle w:val="3EdNotes"/>
        <w:rPr>
          <w:lang w:val="en-US" w:eastAsia="de-DE"/>
        </w:rPr>
      </w:pPr>
      <w:r w:rsidRPr="003C6518">
        <w:rPr>
          <w:lang w:val="en-US" w:eastAsia="de-DE"/>
        </w:rPr>
        <w:t>(Review JC02): editorial improvement and fix</w:t>
      </w:r>
    </w:p>
    <w:p w:rsidR="00836430" w:rsidRDefault="00836430" w:rsidP="003F6962">
      <w:pPr>
        <w:pStyle w:val="3EdNotes"/>
        <w:rPr>
          <w:lang w:val="en-US" w:eastAsia="de-DE"/>
        </w:rPr>
      </w:pPr>
      <w:r>
        <w:rPr>
          <w:lang w:val="en-US" w:eastAsia="de-DE"/>
        </w:rPr>
        <w:t>(Review MH01): editorial fixes in the inter-layer constrained tile sets SEI message</w:t>
      </w:r>
    </w:p>
    <w:p w:rsidR="003F6962" w:rsidRPr="003F6962" w:rsidRDefault="003F6962" w:rsidP="003F6962">
      <w:pPr>
        <w:pStyle w:val="3EdNotes"/>
        <w:rPr>
          <w:lang w:val="en-US" w:eastAsia="de-DE"/>
        </w:rPr>
      </w:pPr>
      <w:r w:rsidRPr="003F6962">
        <w:rPr>
          <w:lang w:val="en-US" w:eastAsia="de-DE"/>
        </w:rPr>
        <w:t>(</w:t>
      </w:r>
      <w:r>
        <w:rPr>
          <w:lang w:val="en-US" w:eastAsia="de-DE"/>
        </w:rPr>
        <w:t>C</w:t>
      </w:r>
      <w:r w:rsidRPr="003F6962">
        <w:rPr>
          <w:lang w:val="en-US" w:eastAsia="de-DE"/>
        </w:rPr>
        <w:t>onsisent ILRPS derivation with MV-HEVC text)</w:t>
      </w:r>
    </w:p>
    <w:p w:rsidR="006E7594" w:rsidRDefault="006E7594" w:rsidP="0038507D">
      <w:pPr>
        <w:pStyle w:val="3EdNotes"/>
        <w:rPr>
          <w:lang w:val="en-US" w:eastAsia="de-DE"/>
        </w:rPr>
      </w:pPr>
      <w:r w:rsidRPr="0077729B">
        <w:rPr>
          <w:szCs w:val="24"/>
          <w:lang w:eastAsia="de-DE"/>
        </w:rPr>
        <w:t>(JCTVC-</w:t>
      </w:r>
      <w:r w:rsidRPr="00E41E40">
        <w:rPr>
          <w:lang w:eastAsia="de-DE"/>
        </w:rPr>
        <w:t>N0</w:t>
      </w:r>
      <w:r>
        <w:rPr>
          <w:lang w:eastAsia="de-DE"/>
        </w:rPr>
        <w:t xml:space="preserve">160): offset delay calculation for extended spatial scalability </w:t>
      </w:r>
    </w:p>
    <w:p w:rsidR="0038507D" w:rsidRDefault="0038507D" w:rsidP="0038507D">
      <w:pPr>
        <w:pStyle w:val="3EdNotes"/>
        <w:rPr>
          <w:lang w:val="en-US" w:eastAsia="de-DE"/>
        </w:rPr>
      </w:pPr>
      <w:r w:rsidRPr="0038507D">
        <w:rPr>
          <w:lang w:val="en-US" w:eastAsia="de-DE"/>
        </w:rPr>
        <w:t>(Fix chroma filter coefficient at phase 11)</w:t>
      </w:r>
    </w:p>
    <w:p w:rsidR="003673C3" w:rsidRDefault="003673C3" w:rsidP="003673C3">
      <w:pPr>
        <w:pStyle w:val="3EdNotes"/>
        <w:rPr>
          <w:lang w:val="en-US" w:eastAsia="de-DE"/>
        </w:rPr>
      </w:pPr>
      <w:r w:rsidRPr="003673C3">
        <w:rPr>
          <w:lang w:val="en-US" w:eastAsia="de-DE"/>
        </w:rPr>
        <w:t>(Review YY01)</w:t>
      </w:r>
      <w:r w:rsidR="00B47211" w:rsidRPr="003C6518">
        <w:rPr>
          <w:lang w:val="en-US" w:eastAsia="de-DE"/>
        </w:rPr>
        <w:t>: editorial improvement and fix</w:t>
      </w:r>
    </w:p>
    <w:p w:rsidR="00012952" w:rsidRPr="00012952" w:rsidRDefault="00012952" w:rsidP="00012952">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v1</w:t>
      </w:r>
      <w:r w:rsidRPr="0047011F">
        <w:rPr>
          <w:lang w:val="en-CA"/>
        </w:rPr>
        <w:t xml:space="preserve"> ----------- </w:t>
      </w:r>
    </w:p>
    <w:p w:rsidR="001A5CE9" w:rsidRDefault="001A5CE9" w:rsidP="003673C3">
      <w:pPr>
        <w:pStyle w:val="3EdNotes"/>
        <w:rPr>
          <w:lang w:val="en-US" w:eastAsia="de-DE"/>
        </w:rPr>
      </w:pPr>
      <w:r w:rsidRPr="001A5CE9">
        <w:rPr>
          <w:lang w:val="en-US" w:eastAsia="de-DE"/>
        </w:rPr>
        <w:t>(Subclause cross-reference clean up)</w:t>
      </w:r>
    </w:p>
    <w:p w:rsidR="00B83EB7" w:rsidRDefault="00B83EB7" w:rsidP="00A46D85">
      <w:pPr>
        <w:pStyle w:val="3EdNotes"/>
        <w:rPr>
          <w:lang w:val="en-US" w:eastAsia="de-DE"/>
        </w:rPr>
      </w:pPr>
      <w:r>
        <w:rPr>
          <w:lang w:val="en-US" w:eastAsia="de-DE"/>
        </w:rPr>
        <w:t>(Review JB01)</w:t>
      </w:r>
    </w:p>
    <w:p w:rsidR="003C027E" w:rsidRDefault="003C027E" w:rsidP="00A46D85">
      <w:pPr>
        <w:pStyle w:val="3EdNotes"/>
        <w:rPr>
          <w:lang w:val="en-US" w:eastAsia="de-DE"/>
        </w:rPr>
      </w:pPr>
      <w:r>
        <w:rPr>
          <w:lang w:val="en-US" w:eastAsia="de-DE"/>
        </w:rPr>
        <w:t>(Review JC01)</w:t>
      </w:r>
    </w:p>
    <w:p w:rsidR="00A46D85" w:rsidRPr="00A46D85" w:rsidRDefault="00A46D85" w:rsidP="00A46D85">
      <w:pPr>
        <w:pStyle w:val="3EdNotes"/>
        <w:rPr>
          <w:lang w:val="en-US" w:eastAsia="de-DE"/>
        </w:rPr>
      </w:pPr>
      <w:r w:rsidRPr="00A46D85">
        <w:rPr>
          <w:lang w:val="en-US" w:eastAsia="de-DE"/>
        </w:rPr>
        <w:t>(Require texture and MV prediction from same layer)</w:t>
      </w:r>
      <w:r>
        <w:rPr>
          <w:lang w:val="en-US" w:eastAsia="de-DE"/>
        </w:rPr>
        <w:t xml:space="preserve">: Prohibit the case that, the inter-layer texture prediction is from one reference layer and the inter-layer motion prediction is from another reference layer </w:t>
      </w:r>
      <w:r w:rsidR="00041D85">
        <w:rPr>
          <w:lang w:val="en-US" w:eastAsia="de-DE"/>
        </w:rPr>
        <w:t>for decoding one enhancement layer picture</w:t>
      </w:r>
    </w:p>
    <w:p w:rsidR="00040449" w:rsidRDefault="00040449" w:rsidP="00040449">
      <w:pPr>
        <w:pStyle w:val="3EdNotes"/>
        <w:rPr>
          <w:lang w:val="en-US" w:eastAsia="de-DE"/>
        </w:rPr>
      </w:pPr>
      <w:r w:rsidRPr="0077729B">
        <w:rPr>
          <w:szCs w:val="24"/>
          <w:lang w:eastAsia="de-DE"/>
        </w:rPr>
        <w:t>(JCTVC-</w:t>
      </w:r>
      <w:r w:rsidRPr="00E41E40">
        <w:rPr>
          <w:lang w:eastAsia="de-DE"/>
        </w:rPr>
        <w:t>N0</w:t>
      </w:r>
      <w:r w:rsidR="005602DF">
        <w:rPr>
          <w:lang w:eastAsia="de-DE"/>
        </w:rPr>
        <w:t>108</w:t>
      </w:r>
      <w:r>
        <w:rPr>
          <w:lang w:eastAsia="de-DE"/>
        </w:rPr>
        <w:t xml:space="preserve">): </w:t>
      </w:r>
      <w:r w:rsidRPr="00040449">
        <w:rPr>
          <w:lang w:val="en-US" w:eastAsia="de-DE"/>
        </w:rPr>
        <w:t>Improve text clarity by adding explicit constraint that sample resampling may be done once per enhancement layer picture, and motion field resampling may be done once per enhancement layer picture</w:t>
      </w:r>
    </w:p>
    <w:p w:rsidR="00C73469" w:rsidRDefault="00C73469" w:rsidP="00C73469">
      <w:pPr>
        <w:pStyle w:val="3EdNotes"/>
        <w:rPr>
          <w:lang w:val="en-US" w:eastAsia="de-DE"/>
        </w:rPr>
      </w:pPr>
      <w:r w:rsidRPr="00C73469">
        <w:rPr>
          <w:lang w:val="en-US" w:eastAsia="de-DE"/>
        </w:rPr>
        <w:t>(</w:t>
      </w:r>
      <w:r w:rsidR="007346BB">
        <w:rPr>
          <w:lang w:val="en-US" w:eastAsia="de-DE"/>
        </w:rPr>
        <w:t>N</w:t>
      </w:r>
      <w:r w:rsidRPr="00C73469">
        <w:rPr>
          <w:lang w:val="en-US" w:eastAsia="de-DE"/>
        </w:rPr>
        <w:t>ote to disable TMVP when only inter-layer pred )</w:t>
      </w:r>
      <w:r>
        <w:rPr>
          <w:lang w:val="en-US" w:eastAsia="de-DE"/>
        </w:rPr>
        <w:t xml:space="preserve"> </w:t>
      </w:r>
      <w:r w:rsidRPr="00C73469">
        <w:rPr>
          <w:lang w:val="en-US" w:eastAsia="de-DE"/>
        </w:rPr>
        <w:t xml:space="preserve">Add an editorial note for SHVC encoders to avoid use of TMVP when </w:t>
      </w:r>
      <w:r w:rsidR="007346BB">
        <w:rPr>
          <w:lang w:val="en-US" w:eastAsia="de-DE"/>
        </w:rPr>
        <w:t xml:space="preserve">only </w:t>
      </w:r>
      <w:r w:rsidRPr="00C73469">
        <w:rPr>
          <w:lang w:val="en-US" w:eastAsia="de-DE"/>
        </w:rPr>
        <w:t>the inter-layer reference picture</w:t>
      </w:r>
      <w:r w:rsidR="007346BB">
        <w:rPr>
          <w:lang w:val="en-US" w:eastAsia="de-DE"/>
        </w:rPr>
        <w:t>s</w:t>
      </w:r>
      <w:r w:rsidRPr="00C73469">
        <w:rPr>
          <w:lang w:val="en-US" w:eastAsia="de-DE"/>
        </w:rPr>
        <w:t xml:space="preserve"> </w:t>
      </w:r>
      <w:r w:rsidR="007346BB">
        <w:rPr>
          <w:lang w:val="en-US" w:eastAsia="de-DE"/>
        </w:rPr>
        <w:t xml:space="preserve">exist </w:t>
      </w:r>
      <w:r w:rsidRPr="00C73469">
        <w:rPr>
          <w:lang w:val="en-US" w:eastAsia="de-DE"/>
        </w:rPr>
        <w:t>in th</w:t>
      </w:r>
      <w:r>
        <w:rPr>
          <w:lang w:val="en-US" w:eastAsia="de-DE"/>
        </w:rPr>
        <w:t>e</w:t>
      </w:r>
      <w:r w:rsidR="007346BB">
        <w:rPr>
          <w:lang w:val="en-US" w:eastAsia="de-DE"/>
        </w:rPr>
        <w:t xml:space="preserve"> reference picture</w:t>
      </w:r>
      <w:r>
        <w:rPr>
          <w:lang w:val="en-US" w:eastAsia="de-DE"/>
        </w:rPr>
        <w:t xml:space="preserve"> list</w:t>
      </w:r>
      <w:r w:rsidR="007346BB">
        <w:rPr>
          <w:lang w:val="en-US" w:eastAsia="de-DE"/>
        </w:rPr>
        <w:t>s</w:t>
      </w:r>
    </w:p>
    <w:p w:rsidR="00993ADE" w:rsidRPr="00993ADE" w:rsidRDefault="00993ADE" w:rsidP="00993ADE">
      <w:pPr>
        <w:pStyle w:val="3EdNotes"/>
        <w:rPr>
          <w:lang w:val="en-US" w:eastAsia="de-DE"/>
        </w:rPr>
      </w:pPr>
      <w:r w:rsidRPr="00993ADE">
        <w:rPr>
          <w:lang w:val="en-US" w:eastAsia="de-DE"/>
        </w:rPr>
        <w:t>(Common HLS of multi-layer video coding extensions)</w:t>
      </w:r>
      <w:r>
        <w:rPr>
          <w:lang w:val="en-US" w:eastAsia="de-DE"/>
        </w:rPr>
        <w:t>: Ported from JCT3V-E1004_v5</w:t>
      </w:r>
      <w:r w:rsidR="001B7D9F">
        <w:rPr>
          <w:lang w:val="en-US" w:eastAsia="de-DE"/>
        </w:rPr>
        <w:t xml:space="preserve"> and</w:t>
      </w:r>
      <w:r>
        <w:rPr>
          <w:lang w:val="en-US" w:eastAsia="de-DE"/>
        </w:rPr>
        <w:t xml:space="preserve"> </w:t>
      </w:r>
      <w:r w:rsidR="001B7D9F">
        <w:rPr>
          <w:lang w:val="en-US" w:eastAsia="de-DE"/>
        </w:rPr>
        <w:t>t</w:t>
      </w:r>
      <w:r w:rsidR="00C53C09">
        <w:rPr>
          <w:lang w:val="en-US" w:eastAsia="de-DE"/>
        </w:rPr>
        <w:t xml:space="preserve">race mark is not recorded in this document. </w:t>
      </w:r>
      <w:r w:rsidR="00C53C09">
        <w:rPr>
          <w:lang w:val="en-CA"/>
        </w:rPr>
        <w:t>S</w:t>
      </w:r>
      <w:r w:rsidRPr="000617C6">
        <w:rPr>
          <w:lang w:val="en-CA"/>
        </w:rPr>
        <w:t xml:space="preserve">ee </w:t>
      </w:r>
      <w:r w:rsidRPr="00993ADE">
        <w:rPr>
          <w:lang w:val="en-CA"/>
        </w:rPr>
        <w:t>JCT3V-E1004_v5</w:t>
      </w:r>
      <w:r w:rsidRPr="000617C6">
        <w:rPr>
          <w:lang w:val="en-CA"/>
        </w:rPr>
        <w:t xml:space="preserve"> for the integration detail </w:t>
      </w:r>
      <w:r>
        <w:rPr>
          <w:lang w:val="en-CA"/>
        </w:rPr>
        <w:t>of</w:t>
      </w:r>
      <w:r w:rsidRPr="000617C6">
        <w:rPr>
          <w:lang w:val="en-CA"/>
        </w:rPr>
        <w:t xml:space="preserve"> each proposal</w:t>
      </w:r>
    </w:p>
    <w:p w:rsidR="00A656A2" w:rsidRPr="0014567D" w:rsidRDefault="00A656A2" w:rsidP="00A656A2">
      <w:pPr>
        <w:pStyle w:val="3EdNotes"/>
        <w:rPr>
          <w:szCs w:val="24"/>
          <w:lang w:val="en-US" w:eastAsia="de-DE"/>
        </w:rPr>
      </w:pPr>
      <w:r>
        <w:rPr>
          <w:lang w:val="en-CA"/>
        </w:rPr>
        <w:t>(</w:t>
      </w:r>
      <w:r w:rsidRPr="00A656A2">
        <w:rPr>
          <w:lang w:val="en-CA"/>
        </w:rPr>
        <w:t>Motion mapping text completion</w:t>
      </w:r>
      <w:r w:rsidRPr="0014567D">
        <w:rPr>
          <w:lang w:val="en-CA"/>
        </w:rPr>
        <w:t>)</w:t>
      </w:r>
      <w:r>
        <w:rPr>
          <w:lang w:val="en-CA"/>
        </w:rPr>
        <w:t>: Picture and slice level information derivation for resampled interlayer reference picture</w:t>
      </w:r>
    </w:p>
    <w:p w:rsidR="004324DB" w:rsidRDefault="004324DB" w:rsidP="00A656A2">
      <w:pPr>
        <w:pStyle w:val="3EdNotes"/>
        <w:rPr>
          <w:lang w:eastAsia="de-DE"/>
        </w:rPr>
      </w:pPr>
      <w:r w:rsidRPr="0077729B">
        <w:rPr>
          <w:szCs w:val="24"/>
          <w:lang w:eastAsia="de-DE"/>
        </w:rPr>
        <w:t>(JCTVC-</w:t>
      </w:r>
      <w:r w:rsidRPr="00E41E40">
        <w:rPr>
          <w:lang w:eastAsia="de-DE"/>
        </w:rPr>
        <w:t>N0214</w:t>
      </w:r>
      <w:r>
        <w:rPr>
          <w:lang w:eastAsia="de-DE"/>
        </w:rPr>
        <w:t>):</w:t>
      </w:r>
      <w:r w:rsidRPr="00FF397F">
        <w:rPr>
          <w:lang w:eastAsia="de-DE"/>
        </w:rPr>
        <w:t>Intermediate data dynamic ra</w:t>
      </w:r>
      <w:r>
        <w:rPr>
          <w:lang w:eastAsia="de-DE"/>
        </w:rPr>
        <w:t xml:space="preserve">nge control for the cases of 10-bits or higher </w:t>
      </w:r>
      <w:r w:rsidRPr="00FF397F">
        <w:rPr>
          <w:lang w:eastAsia="de-DE"/>
        </w:rPr>
        <w:t>input</w:t>
      </w:r>
    </w:p>
    <w:p w:rsidR="0046768E" w:rsidRDefault="0046768E" w:rsidP="00DC2CAD">
      <w:pPr>
        <w:pStyle w:val="3EdNotes"/>
        <w:rPr>
          <w:lang w:eastAsia="de-DE"/>
        </w:rPr>
      </w:pPr>
      <w:r w:rsidRPr="0077729B">
        <w:rPr>
          <w:szCs w:val="24"/>
          <w:lang w:eastAsia="de-DE"/>
        </w:rPr>
        <w:t>(JCTVC-</w:t>
      </w:r>
      <w:r w:rsidRPr="0046768E">
        <w:rPr>
          <w:lang w:eastAsia="de-DE"/>
        </w:rPr>
        <w:t>N0139</w:t>
      </w:r>
      <w:r>
        <w:rPr>
          <w:lang w:eastAsia="de-DE"/>
        </w:rPr>
        <w:t xml:space="preserve">): </w:t>
      </w:r>
      <w:r w:rsidR="00DC2CAD">
        <w:rPr>
          <w:lang w:eastAsia="de-DE"/>
        </w:rPr>
        <w:t>Adding</w:t>
      </w:r>
      <w:r w:rsidR="00DC2CAD" w:rsidRPr="00DC2CAD">
        <w:rPr>
          <w:lang w:eastAsia="de-DE"/>
        </w:rPr>
        <w:t xml:space="preserve"> </w:t>
      </w:r>
      <w:r w:rsidR="00DC2CAD">
        <w:rPr>
          <w:lang w:eastAsia="de-DE"/>
        </w:rPr>
        <w:t>a</w:t>
      </w:r>
      <w:r w:rsidR="00DC2CAD" w:rsidRPr="00DC2CAD">
        <w:rPr>
          <w:lang w:eastAsia="de-DE"/>
        </w:rPr>
        <w:t xml:space="preserve"> rounding</w:t>
      </w:r>
      <w:r w:rsidR="00DC2CAD">
        <w:rPr>
          <w:lang w:eastAsia="de-DE"/>
        </w:rPr>
        <w:t xml:space="preserve"> offset for</w:t>
      </w:r>
      <w:r w:rsidR="00DC2CAD" w:rsidRPr="00DC2CAD">
        <w:rPr>
          <w:lang w:eastAsia="de-DE"/>
        </w:rPr>
        <w:t xml:space="preserve"> the colocated position </w:t>
      </w:r>
      <w:r w:rsidR="00DC2CAD">
        <w:rPr>
          <w:lang w:eastAsia="de-DE"/>
        </w:rPr>
        <w:t>derivation in</w:t>
      </w:r>
      <w:r w:rsidR="00DC2CAD" w:rsidRPr="00DC2CAD">
        <w:rPr>
          <w:lang w:eastAsia="de-DE"/>
        </w:rPr>
        <w:t xml:space="preserve"> </w:t>
      </w:r>
      <w:r w:rsidR="00DC2CAD">
        <w:rPr>
          <w:lang w:eastAsia="de-DE"/>
        </w:rPr>
        <w:t xml:space="preserve">reference layer </w:t>
      </w:r>
      <w:r w:rsidR="00DC2CAD" w:rsidRPr="00DC2CAD">
        <w:rPr>
          <w:lang w:eastAsia="de-DE"/>
        </w:rPr>
        <w:t>motion derivation</w:t>
      </w:r>
    </w:p>
    <w:p w:rsidR="004324DB" w:rsidRDefault="004324DB" w:rsidP="004324DB">
      <w:pPr>
        <w:pStyle w:val="3EdNotes"/>
        <w:rPr>
          <w:szCs w:val="24"/>
          <w:lang w:eastAsia="de-DE"/>
        </w:rPr>
      </w:pPr>
      <w:r w:rsidRPr="0077729B">
        <w:rPr>
          <w:szCs w:val="24"/>
          <w:lang w:eastAsia="de-DE"/>
        </w:rPr>
        <w:t>(JCTVC-N0111)</w:t>
      </w:r>
      <w:r>
        <w:rPr>
          <w:szCs w:val="24"/>
          <w:lang w:eastAsia="de-DE"/>
        </w:rPr>
        <w:t xml:space="preserve">: </w:t>
      </w:r>
      <w:r w:rsidRPr="0077729B">
        <w:rPr>
          <w:szCs w:val="24"/>
          <w:lang w:eastAsia="de-DE"/>
        </w:rPr>
        <w:t xml:space="preserve">Using scaling factor to calculate the rounding offset </w:t>
      </w:r>
      <w:r>
        <w:rPr>
          <w:szCs w:val="24"/>
          <w:lang w:eastAsia="de-DE"/>
        </w:rPr>
        <w:t xml:space="preserve">for </w:t>
      </w:r>
      <w:r w:rsidRPr="0077729B">
        <w:rPr>
          <w:szCs w:val="24"/>
          <w:lang w:eastAsia="de-DE"/>
        </w:rPr>
        <w:t>reference layer samp</w:t>
      </w:r>
      <w:r>
        <w:rPr>
          <w:szCs w:val="24"/>
          <w:lang w:eastAsia="de-DE"/>
        </w:rPr>
        <w:t>l</w:t>
      </w:r>
      <w:r w:rsidRPr="0077729B">
        <w:rPr>
          <w:szCs w:val="24"/>
          <w:lang w:eastAsia="de-DE"/>
        </w:rPr>
        <w:t>e location derivation</w:t>
      </w:r>
    </w:p>
    <w:p w:rsidR="00032915" w:rsidRDefault="00032915" w:rsidP="00ED7D95"/>
    <w:p w:rsidR="004E6468" w:rsidRPr="004E6468" w:rsidRDefault="004E6468" w:rsidP="00ED7D95">
      <w:pPr>
        <w:rPr>
          <w:lang w:val="en-CA"/>
        </w:rPr>
      </w:pPr>
      <w:r w:rsidRPr="001533A7">
        <w:rPr>
          <w:lang w:val="en-CA"/>
        </w:rPr>
        <w:t>Ed. Notes (</w:t>
      </w:r>
      <w:r w:rsidRPr="004E6468">
        <w:rPr>
          <w:lang w:val="en-CA"/>
        </w:rPr>
        <w:t>JCTVC-N0242</w:t>
      </w:r>
      <w:r w:rsidRPr="001533A7">
        <w:rPr>
          <w:lang w:val="en-CA"/>
        </w:rPr>
        <w:t xml:space="preserve">) (changes to </w:t>
      </w:r>
      <w:r w:rsidRPr="00D93C4B">
        <w:rPr>
          <w:lang w:val="en-CA"/>
        </w:rPr>
        <w:t>JCT</w:t>
      </w:r>
      <w:r>
        <w:rPr>
          <w:lang w:val="en-CA"/>
        </w:rPr>
        <w:t>VC</w:t>
      </w:r>
      <w:r w:rsidRPr="00D93C4B">
        <w:rPr>
          <w:lang w:val="en-CA"/>
        </w:rPr>
        <w:t>-</w:t>
      </w:r>
      <w:r>
        <w:rPr>
          <w:lang w:val="en-CA"/>
        </w:rPr>
        <w:t>M</w:t>
      </w:r>
      <w:r w:rsidRPr="00D93C4B">
        <w:rPr>
          <w:lang w:val="en-CA"/>
        </w:rPr>
        <w:t>100</w:t>
      </w:r>
      <w:r>
        <w:rPr>
          <w:lang w:val="en-CA"/>
        </w:rPr>
        <w:t>8</w:t>
      </w:r>
      <w:r w:rsidRPr="00D93C4B">
        <w:rPr>
          <w:lang w:val="en-CA"/>
        </w:rPr>
        <w:t>)</w:t>
      </w:r>
    </w:p>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00032915">
        <w:rPr>
          <w:lang w:val="en-CA"/>
        </w:rPr>
        <w:t xml:space="preserve">Editorial improvement of </w:t>
      </w:r>
      <w:r w:rsidR="00032915" w:rsidRPr="0047011F">
        <w:rPr>
          <w:lang w:val="en-CA"/>
        </w:rPr>
        <w:t xml:space="preserve"> </w:t>
      </w:r>
      <w:r w:rsidR="00032915">
        <w:rPr>
          <w:lang w:val="en-CA"/>
        </w:rPr>
        <w:t>Wording Draft 2</w:t>
      </w:r>
      <w:r w:rsidR="00032915" w:rsidRPr="001533A7">
        <w:rPr>
          <w:lang w:val="en-CA"/>
        </w:rPr>
        <w:t xml:space="preserve"> (</w:t>
      </w:r>
      <w:r w:rsidR="00032915">
        <w:rPr>
          <w:lang w:val="en-CA"/>
        </w:rPr>
        <w:t xml:space="preserve">submmited as </w:t>
      </w:r>
      <w:r w:rsidR="00032915" w:rsidRPr="001533A7">
        <w:rPr>
          <w:lang w:val="en-CA"/>
        </w:rPr>
        <w:t xml:space="preserve">to </w:t>
      </w:r>
      <w:r w:rsidR="00032915" w:rsidRPr="00D93C4B">
        <w:rPr>
          <w:lang w:val="en-CA"/>
        </w:rPr>
        <w:t>JCT</w:t>
      </w:r>
      <w:r w:rsidR="00032915">
        <w:rPr>
          <w:lang w:val="en-CA"/>
        </w:rPr>
        <w:t>VC</w:t>
      </w:r>
      <w:r w:rsidR="00032915" w:rsidRPr="00D93C4B">
        <w:rPr>
          <w:lang w:val="en-CA"/>
        </w:rPr>
        <w:t>-</w:t>
      </w:r>
      <w:r w:rsidR="00032915">
        <w:rPr>
          <w:lang w:val="en-CA"/>
        </w:rPr>
        <w:t>N0242</w:t>
      </w:r>
      <w:r w:rsidR="00032915" w:rsidRPr="00D93C4B">
        <w:rPr>
          <w:lang w:val="en-CA"/>
        </w:rPr>
        <w:t>)</w:t>
      </w:r>
    </w:p>
    <w:p w:rsidR="00103380" w:rsidRDefault="00103380" w:rsidP="00103380">
      <w:pPr>
        <w:pStyle w:val="3EdNotes"/>
        <w:tabs>
          <w:tab w:val="clear" w:pos="284"/>
          <w:tab w:val="clear" w:pos="1191"/>
          <w:tab w:val="clear" w:pos="1588"/>
          <w:tab w:val="clear" w:pos="1985"/>
        </w:tabs>
        <w:ind w:left="360" w:hanging="360"/>
        <w:rPr>
          <w:szCs w:val="24"/>
          <w:lang w:eastAsia="de-DE"/>
        </w:rPr>
      </w:pPr>
      <w:r>
        <w:rPr>
          <w:szCs w:val="24"/>
          <w:lang w:eastAsia="de-DE"/>
        </w:rPr>
        <w:t xml:space="preserve"> (Restructured Annexes) Annex F contain common parts of MV-HEVC and SHVC, Annex H contain SHVC specific text</w:t>
      </w:r>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8557C3">
      <w:pPr>
        <w:pStyle w:val="3EdNotes"/>
        <w:numPr>
          <w:ilvl w:val="1"/>
          <w:numId w:val="8"/>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77729B" w:rsidP="002554A8">
      <w:pPr>
        <w:pStyle w:val="3EdNotes"/>
        <w:rPr>
          <w:lang w:val="en-CA"/>
        </w:rPr>
      </w:pPr>
      <w:r>
        <w:rPr>
          <w:lang w:val="en-CA"/>
        </w:rPr>
        <w:t>(</w:t>
      </w:r>
      <w:r w:rsidR="004034D5" w:rsidRPr="00DD420E">
        <w:rPr>
          <w:lang w:val="en-CA"/>
        </w:rPr>
        <w:t>JCTVC-M0040</w:t>
      </w:r>
      <w:r>
        <w:rPr>
          <w:lang w:val="en-CA"/>
        </w:rPr>
        <w:t>)</w:t>
      </w:r>
      <w:r w:rsidR="004034D5" w:rsidRPr="00DD420E">
        <w:rPr>
          <w:lang w:val="en-CA"/>
        </w:rPr>
        <w:t xml:space="preserve">: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8557C3">
      <w:pPr>
        <w:pStyle w:val="3EdNotes"/>
        <w:numPr>
          <w:ilvl w:val="1"/>
          <w:numId w:val="8"/>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8557C3">
      <w:pPr>
        <w:pStyle w:val="3EdNotes"/>
        <w:numPr>
          <w:ilvl w:val="1"/>
          <w:numId w:val="8"/>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8557C3">
      <w:pPr>
        <w:pStyle w:val="3EdNotes"/>
        <w:numPr>
          <w:ilvl w:val="1"/>
          <w:numId w:val="8"/>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77729B" w:rsidP="008557C3">
      <w:pPr>
        <w:pStyle w:val="3EdNotes"/>
        <w:numPr>
          <w:ilvl w:val="1"/>
          <w:numId w:val="8"/>
        </w:numPr>
        <w:rPr>
          <w:lang w:val="en-CA"/>
        </w:rPr>
      </w:pPr>
      <w:r>
        <w:rPr>
          <w:lang w:val="en-CA"/>
        </w:rPr>
        <w:lastRenderedPageBreak/>
        <w:t>(</w:t>
      </w:r>
      <w:r w:rsidR="001C6B10">
        <w:rPr>
          <w:lang w:val="en-CA"/>
        </w:rPr>
        <w:t>JCTVC-M0269</w:t>
      </w:r>
      <w:r>
        <w:rPr>
          <w:lang w:val="en-CA"/>
        </w:rPr>
        <w:t>)</w:t>
      </w:r>
      <w:r w:rsidR="001C6B10">
        <w:rPr>
          <w:lang w:val="en-CA"/>
        </w:rPr>
        <w:t xml:space="preserve">: </w:t>
      </w:r>
      <w:r w:rsidR="001C6B10" w:rsidRPr="00DD62FD">
        <w:rPr>
          <w:lang w:val="en-CA"/>
        </w:rPr>
        <w:t>limit inter-layer prediction for a particular picture to use at most one inter-layer reference picture for cases where filtering is needed for each lower layer reference picture</w:t>
      </w:r>
    </w:p>
    <w:p w:rsidR="001C6B10" w:rsidRDefault="0077729B" w:rsidP="008557C3">
      <w:pPr>
        <w:pStyle w:val="3EdNotes"/>
        <w:numPr>
          <w:ilvl w:val="1"/>
          <w:numId w:val="8"/>
        </w:numPr>
        <w:rPr>
          <w:lang w:val="en-CA"/>
        </w:rPr>
      </w:pPr>
      <w:r>
        <w:rPr>
          <w:lang w:val="en-CA"/>
        </w:rPr>
        <w:t>(</w:t>
      </w:r>
      <w:r w:rsidR="001C6B10">
        <w:rPr>
          <w:lang w:val="en-CA"/>
        </w:rPr>
        <w:t>JCTVC-M0309</w:t>
      </w:r>
      <w:r>
        <w:rPr>
          <w:lang w:val="en-CA"/>
        </w:rPr>
        <w:t>)</w:t>
      </w:r>
      <w:r w:rsidR="001C6B10">
        <w:rPr>
          <w:lang w:val="en-CA"/>
        </w:rPr>
        <w:t>: scaled reference layer picture offsets</w:t>
      </w:r>
    </w:p>
    <w:p w:rsidR="001C6B10" w:rsidRPr="0012073F" w:rsidRDefault="0077729B" w:rsidP="008557C3">
      <w:pPr>
        <w:pStyle w:val="3EdNotes"/>
        <w:numPr>
          <w:ilvl w:val="1"/>
          <w:numId w:val="8"/>
        </w:numPr>
        <w:rPr>
          <w:lang w:val="en-CA"/>
        </w:rPr>
      </w:pPr>
      <w:r>
        <w:t>(</w:t>
      </w:r>
      <w:r w:rsidR="001C6B10">
        <w:t>JCTVC-M0274</w:t>
      </w:r>
      <w:r>
        <w:t>)</w:t>
      </w:r>
      <w:r w:rsidR="001C6B10">
        <w:t>: inter-layer referencing outside of conformance cropping window</w:t>
      </w:r>
    </w:p>
    <w:p w:rsidR="00B444A4" w:rsidRPr="00B41B07" w:rsidRDefault="0077729B" w:rsidP="008557C3">
      <w:pPr>
        <w:pStyle w:val="3EdNotes"/>
        <w:numPr>
          <w:ilvl w:val="1"/>
          <w:numId w:val="8"/>
        </w:numPr>
        <w:rPr>
          <w:lang w:val="en-CA"/>
        </w:rPr>
      </w:pPr>
      <w:r>
        <w:rPr>
          <w:lang w:val="en-CA"/>
        </w:rPr>
        <w:t>(</w:t>
      </w:r>
      <w:r w:rsidR="001C6B10" w:rsidRPr="002320FB">
        <w:rPr>
          <w:lang w:val="en-CA"/>
        </w:rPr>
        <w:t>JCTVC-M0449 (JCTVC-M0188, JCTVC-M0322</w:t>
      </w:r>
      <w:r w:rsidR="00866454" w:rsidRPr="00E971F5">
        <w:rPr>
          <w:szCs w:val="24"/>
          <w:lang w:val="en-CA" w:eastAsia="de-DE"/>
        </w:rPr>
        <w:t xml:space="preserve"> and </w:t>
      </w:r>
      <w:r w:rsidR="001C6B10" w:rsidRPr="002320FB">
        <w:rPr>
          <w:lang w:val="en-CA"/>
        </w:rPr>
        <w:t>JCTVC-M0425)</w:t>
      </w:r>
      <w:r>
        <w:rPr>
          <w:lang w:val="en-CA"/>
        </w:rPr>
        <w:t>)</w:t>
      </w:r>
      <w:r w:rsidR="001C6B10" w:rsidRPr="002320FB">
        <w:rPr>
          <w:lang w:val="en-CA"/>
        </w:rPr>
        <w:t>: division-free reference layer sample</w:t>
      </w:r>
      <w:r w:rsidR="00FF48D6">
        <w:rPr>
          <w:lang w:val="en-CA"/>
        </w:rPr>
        <w:t xml:space="preserve"> location</w:t>
      </w:r>
      <w:r w:rsidR="001C6B10" w:rsidRPr="002320FB">
        <w:rPr>
          <w:lang w:val="en-CA"/>
        </w:rPr>
        <w:t xml:space="preserve"> derivation used in re-sampling</w:t>
      </w:r>
      <w:r w:rsidR="00B444A4" w:rsidRPr="00B41B07">
        <w:rPr>
          <w:lang w:val="en-CA"/>
        </w:rPr>
        <w:t xml:space="preserve"> process</w:t>
      </w:r>
    </w:p>
    <w:p w:rsidR="001C6B10" w:rsidRDefault="0077729B" w:rsidP="008557C3">
      <w:pPr>
        <w:pStyle w:val="3EdNotes"/>
        <w:numPr>
          <w:ilvl w:val="1"/>
          <w:numId w:val="8"/>
        </w:numPr>
        <w:rPr>
          <w:lang w:val="en-CA"/>
        </w:rPr>
      </w:pPr>
      <w:r>
        <w:rPr>
          <w:lang w:val="en-CA"/>
        </w:rPr>
        <w:t>(</w:t>
      </w:r>
      <w:r w:rsidR="001C6B10" w:rsidRPr="002320FB">
        <w:rPr>
          <w:lang w:val="en-CA"/>
        </w:rPr>
        <w:t>JCTVC-M0133</w:t>
      </w:r>
      <w:r>
        <w:rPr>
          <w:lang w:val="en-CA"/>
        </w:rPr>
        <w:t>)</w:t>
      </w:r>
      <w:r w:rsidR="001C6B10" w:rsidRPr="002320FB">
        <w:rPr>
          <w:lang w:val="en-CA"/>
        </w:rPr>
        <w:t>: the division-free reference layer sample location derivation</w:t>
      </w:r>
    </w:p>
    <w:p w:rsidR="00F7278B" w:rsidRDefault="0077729B" w:rsidP="008557C3">
      <w:pPr>
        <w:pStyle w:val="3EdNotes"/>
        <w:numPr>
          <w:ilvl w:val="1"/>
          <w:numId w:val="8"/>
        </w:numPr>
        <w:rPr>
          <w:lang w:val="en-CA"/>
        </w:rPr>
      </w:pPr>
      <w:r>
        <w:rPr>
          <w:lang w:val="en-CA"/>
        </w:rPr>
        <w:t>(</w:t>
      </w:r>
      <w:r w:rsidR="001C6B10" w:rsidRPr="001C6B10">
        <w:rPr>
          <w:lang w:val="en-CA"/>
        </w:rPr>
        <w:t>JCTVC-M0133</w:t>
      </w:r>
      <w:r>
        <w:rPr>
          <w:lang w:val="en-CA"/>
        </w:rPr>
        <w:t>)</w:t>
      </w:r>
      <w:r w:rsidR="001C6B10" w:rsidRPr="001C6B10">
        <w:rPr>
          <w:lang w:val="en-CA"/>
        </w:rPr>
        <w:t>: division-free MV scaling</w:t>
      </w:r>
      <w:r w:rsidR="00F7278B" w:rsidRPr="00F7278B">
        <w:rPr>
          <w:lang w:val="en-CA"/>
        </w:rPr>
        <w:t xml:space="preserve"> </w:t>
      </w:r>
    </w:p>
    <w:p w:rsidR="00F7278B" w:rsidRDefault="00F7278B" w:rsidP="008557C3">
      <w:pPr>
        <w:pStyle w:val="3EdNotes"/>
        <w:numPr>
          <w:ilvl w:val="1"/>
          <w:numId w:val="8"/>
        </w:numPr>
        <w:rPr>
          <w:lang w:val="en-CA"/>
        </w:rPr>
      </w:pPr>
      <w:r>
        <w:rPr>
          <w:lang w:val="en-CA"/>
        </w:rPr>
        <w:t>Supporting YUV 422 and 444 format decoding</w:t>
      </w:r>
    </w:p>
    <w:p w:rsidR="00817A37" w:rsidRPr="00F7278B" w:rsidRDefault="00F7278B" w:rsidP="008557C3">
      <w:pPr>
        <w:pStyle w:val="3EdNotes"/>
        <w:numPr>
          <w:ilvl w:val="1"/>
          <w:numId w:val="8"/>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8557C3">
      <w:pPr>
        <w:pStyle w:val="3EdNotes"/>
        <w:numPr>
          <w:ilvl w:val="1"/>
          <w:numId w:val="8"/>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5" w:name="_Toc348633111"/>
      <w:r w:rsidRPr="006D6AA3">
        <w:rPr>
          <w:b/>
        </w:rPr>
        <w:lastRenderedPageBreak/>
        <w:t>CONTENTS</w:t>
      </w:r>
      <w:bookmarkEnd w:id="15"/>
    </w:p>
    <w:p w:rsidR="004D7C9F" w:rsidRPr="008E14A4" w:rsidRDefault="004D7C9F" w:rsidP="004D7C9F">
      <w:pPr>
        <w:pStyle w:val="toc0"/>
        <w:tabs>
          <w:tab w:val="clear" w:pos="9639"/>
          <w:tab w:val="right" w:pos="9718"/>
        </w:tabs>
        <w:rPr>
          <w:b w:val="0"/>
          <w:i/>
          <w:sz w:val="20"/>
        </w:rPr>
      </w:pPr>
      <w:bookmarkStart w:id="16" w:name="_Ref20133025"/>
      <w:bookmarkStart w:id="17" w:name="_Toc20134208"/>
      <w:bookmarkStart w:id="18" w:name="_Toc77680319"/>
      <w:r w:rsidRPr="008E14A4">
        <w:rPr>
          <w:b w:val="0"/>
        </w:rPr>
        <w:tab/>
      </w:r>
      <w:r w:rsidRPr="008E14A4">
        <w:rPr>
          <w:b w:val="0"/>
          <w:i/>
          <w:sz w:val="20"/>
        </w:rPr>
        <w:t>Page</w:t>
      </w:r>
    </w:p>
    <w:p w:rsidR="00CD4D52" w:rsidRPr="00CD4D52" w:rsidRDefault="0045146C">
      <w:pPr>
        <w:pStyle w:val="TOC1"/>
        <w:rPr>
          <w:rFonts w:asciiTheme="minorHAnsi" w:eastAsiaTheme="minorEastAsia" w:hAnsiTheme="minorHAnsi" w:cstheme="minorBidi"/>
          <w:bCs w:val="0"/>
          <w:sz w:val="22"/>
          <w:szCs w:val="22"/>
          <w:lang w:val="en-US" w:eastAsia="zh-CN"/>
        </w:rPr>
      </w:pPr>
      <w:r w:rsidRPr="00CD4D52">
        <w:fldChar w:fldCharType="begin" w:fldLock="1"/>
      </w:r>
      <w:r w:rsidR="003475AB" w:rsidRPr="00CD4D52">
        <w:instrText xml:space="preserve"> TOC \o "1-4" \h \z \u </w:instrText>
      </w:r>
      <w:r w:rsidRPr="00CD4D52">
        <w:fldChar w:fldCharType="separate"/>
      </w:r>
      <w:hyperlink w:anchor="_Toc373832671" w:history="1">
        <w:r w:rsidR="00CD4D52" w:rsidRPr="00CD4D52">
          <w:rPr>
            <w:rStyle w:val="Hyperlink"/>
          </w:rPr>
          <w:t>Abstract</w:t>
        </w:r>
        <w:r w:rsidR="00CD4D52" w:rsidRPr="00CD4D52">
          <w:rPr>
            <w:webHidden/>
          </w:rPr>
          <w:tab/>
        </w:r>
        <w:r w:rsidR="00CD4D52" w:rsidRPr="00CD4D52">
          <w:rPr>
            <w:webHidden/>
          </w:rPr>
          <w:fldChar w:fldCharType="begin" w:fldLock="1"/>
        </w:r>
        <w:r w:rsidR="00CD4D52" w:rsidRPr="00CD4D52">
          <w:rPr>
            <w:webHidden/>
          </w:rPr>
          <w:instrText xml:space="preserve"> PAGEREF _Toc373832671 \h </w:instrText>
        </w:r>
        <w:r w:rsidR="00CD4D52" w:rsidRPr="00CD4D52">
          <w:rPr>
            <w:webHidden/>
          </w:rPr>
        </w:r>
        <w:r w:rsidR="00CD4D52" w:rsidRPr="00CD4D52">
          <w:rPr>
            <w:webHidden/>
          </w:rPr>
          <w:fldChar w:fldCharType="separate"/>
        </w:r>
        <w:r w:rsidR="00CD4D52" w:rsidRPr="00CD4D52">
          <w:rPr>
            <w:webHidden/>
          </w:rPr>
          <w:t>i</w:t>
        </w:r>
        <w:r w:rsidR="00CD4D52" w:rsidRPr="00CD4D52">
          <w:rPr>
            <w:webHidden/>
          </w:rPr>
          <w:fldChar w:fldCharType="end"/>
        </w:r>
      </w:hyperlink>
    </w:p>
    <w:p w:rsidR="00CD4D52" w:rsidRPr="00CD4D52" w:rsidRDefault="00F10875">
      <w:pPr>
        <w:pStyle w:val="TOC1"/>
        <w:rPr>
          <w:rFonts w:asciiTheme="minorHAnsi" w:eastAsiaTheme="minorEastAsia" w:hAnsiTheme="minorHAnsi" w:cstheme="minorBidi"/>
          <w:bCs w:val="0"/>
          <w:sz w:val="22"/>
          <w:szCs w:val="22"/>
          <w:lang w:val="en-US" w:eastAsia="zh-CN"/>
        </w:rPr>
      </w:pPr>
      <w:hyperlink w:anchor="_Toc373832672" w:history="1">
        <w:r w:rsidR="00CD4D52" w:rsidRPr="00CD4D52">
          <w:rPr>
            <w:rStyle w:val="Hyperlink"/>
            <w:lang w:val="en-US"/>
          </w:rPr>
          <w:t>8</w:t>
        </w:r>
        <w:r w:rsidR="00CD4D52" w:rsidRPr="00CD4D52">
          <w:rPr>
            <w:rFonts w:asciiTheme="minorHAnsi" w:eastAsiaTheme="minorEastAsia" w:hAnsiTheme="minorHAnsi" w:cstheme="minorBidi"/>
            <w:bCs w:val="0"/>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_Toc373832672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73" w:history="1">
        <w:r w:rsidR="00CD4D52" w:rsidRPr="00CD4D52">
          <w:rPr>
            <w:rStyle w:val="Hyperlink"/>
            <w:lang w:val="en-US"/>
          </w:rPr>
          <w:t>8.1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General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_Toc373832673 \h </w:instrText>
        </w:r>
        <w:r w:rsidR="00CD4D52" w:rsidRPr="00CD4D52">
          <w:rPr>
            <w:webHidden/>
          </w:rPr>
        </w:r>
        <w:r w:rsidR="00CD4D52" w:rsidRPr="00CD4D52">
          <w:rPr>
            <w:webHidden/>
          </w:rPr>
          <w:fldChar w:fldCharType="separate"/>
        </w:r>
        <w:r w:rsidR="00CD4D52" w:rsidRPr="00CD4D52">
          <w:rPr>
            <w:webHidden/>
          </w:rPr>
          <w:t>2</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74" w:history="1">
        <w:r w:rsidR="00CD4D52" w:rsidRPr="00CD4D52">
          <w:rPr>
            <w:rStyle w:val="Hyperlink"/>
            <w:noProof/>
            <w:highlight w:val="cyan"/>
            <w:lang w:val="en-US"/>
          </w:rPr>
          <w:t>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highlight w:val="cyan"/>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_Toc373832674 \h </w:instrText>
        </w:r>
        <w:r w:rsidR="00CD4D52" w:rsidRPr="00CD4D52">
          <w:rPr>
            <w:noProof/>
            <w:webHidden/>
          </w:rPr>
        </w:r>
        <w:r w:rsidR="00CD4D52" w:rsidRPr="00CD4D52">
          <w:rPr>
            <w:noProof/>
            <w:webHidden/>
          </w:rPr>
          <w:fldChar w:fldCharType="separate"/>
        </w:r>
        <w:r w:rsidR="00CD4D52" w:rsidRPr="00CD4D52">
          <w:rPr>
            <w:noProof/>
            <w:webHidden/>
          </w:rPr>
          <w:t>4</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75" w:history="1">
        <w:r w:rsidR="00CD4D52" w:rsidRPr="00CD4D52">
          <w:rPr>
            <w:rStyle w:val="Hyperlink"/>
            <w:lang w:val="en-US"/>
          </w:rPr>
          <w:t>8.2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NAL unit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_Toc373832675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76" w:history="1">
        <w:r w:rsidR="00CD4D52" w:rsidRPr="00CD4D52">
          <w:rPr>
            <w:rStyle w:val="Hyperlink"/>
            <w:lang w:val="en-US"/>
          </w:rPr>
          <w:t>8.3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Slice 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_Toc373832676 \h </w:instrText>
        </w:r>
        <w:r w:rsidR="00CD4D52" w:rsidRPr="00CD4D52">
          <w:rPr>
            <w:webHidden/>
          </w:rPr>
        </w:r>
        <w:r w:rsidR="00CD4D52" w:rsidRPr="00CD4D52">
          <w:rPr>
            <w:webHidden/>
          </w:rPr>
          <w:fldChar w:fldCharType="separate"/>
        </w:r>
        <w:r w:rsidR="00CD4D52" w:rsidRPr="00CD4D52">
          <w:rPr>
            <w:webHidden/>
          </w:rPr>
          <w:t>5</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77" w:history="1">
        <w:r w:rsidR="00CD4D52" w:rsidRPr="00CD4D52">
          <w:rPr>
            <w:rStyle w:val="Hyperlink"/>
            <w:noProof/>
          </w:rPr>
          <w:t>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_Toc373832677 \h </w:instrText>
        </w:r>
        <w:r w:rsidR="00CD4D52" w:rsidRPr="00CD4D52">
          <w:rPr>
            <w:noProof/>
            <w:webHidden/>
          </w:rPr>
        </w:r>
        <w:r w:rsidR="00CD4D52" w:rsidRPr="00CD4D52">
          <w:rPr>
            <w:noProof/>
            <w:webHidden/>
          </w:rPr>
          <w:fldChar w:fldCharType="separate"/>
        </w:r>
        <w:r w:rsidR="00CD4D52" w:rsidRPr="00CD4D52">
          <w:rPr>
            <w:noProof/>
            <w:webHidden/>
          </w:rPr>
          <w:t>5</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78" w:history="1">
        <w:r w:rsidR="00CD4D52" w:rsidRPr="00CD4D52">
          <w:rPr>
            <w:rStyle w:val="Hyperlink"/>
            <w:noProof/>
            <w:lang w:val="en-US"/>
          </w:rPr>
          <w:t>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_Toc373832678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679" w:history="1">
        <w:r w:rsidR="00CD4D52" w:rsidRPr="00CD4D52">
          <w:rPr>
            <w:rStyle w:val="Hyperlink"/>
            <w:noProof/>
            <w:lang w:val="en-US"/>
          </w:rPr>
          <w:t>8.3.3.1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_Toc373832679 \h </w:instrText>
        </w:r>
        <w:r w:rsidR="00CD4D52" w:rsidRPr="00CD4D52">
          <w:rPr>
            <w:noProof/>
            <w:webHidden/>
          </w:rPr>
        </w:r>
        <w:r w:rsidR="00CD4D52" w:rsidRPr="00CD4D52">
          <w:rPr>
            <w:noProof/>
            <w:webHidden/>
          </w:rPr>
          <w:fldChar w:fldCharType="separate"/>
        </w:r>
        <w:r w:rsidR="00CD4D52" w:rsidRPr="00CD4D52">
          <w:rPr>
            <w:noProof/>
            <w:webHidden/>
          </w:rPr>
          <w:t>9</w:t>
        </w:r>
        <w:r w:rsidR="00CD4D52" w:rsidRPr="00CD4D52">
          <w:rPr>
            <w:noProof/>
            <w:webHidden/>
          </w:rPr>
          <w:fldChar w:fldCharType="end"/>
        </w:r>
      </w:hyperlink>
    </w:p>
    <w:p w:rsidR="00CD4D52" w:rsidRPr="00CD4D52" w:rsidRDefault="00F10875">
      <w:pPr>
        <w:pStyle w:val="TOC1"/>
        <w:rPr>
          <w:rFonts w:asciiTheme="minorHAnsi" w:eastAsiaTheme="minorEastAsia" w:hAnsiTheme="minorHAnsi" w:cstheme="minorBidi"/>
          <w:bCs w:val="0"/>
          <w:sz w:val="22"/>
          <w:szCs w:val="22"/>
          <w:lang w:val="en-US" w:eastAsia="zh-CN"/>
        </w:rPr>
      </w:pPr>
      <w:hyperlink w:anchor="_Toc373832680" w:history="1">
        <w:r w:rsidR="00CD4D52" w:rsidRPr="00CD4D52">
          <w:rPr>
            <w:rStyle w:val="Hyperlink"/>
            <w:lang w:val="en-US"/>
          </w:rPr>
          <w:t xml:space="preserve"> Annex C  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_Toc373832680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81" w:history="1">
        <w:r w:rsidR="00CD4D52" w:rsidRPr="00CD4D52">
          <w:rPr>
            <w:rStyle w:val="Hyperlink"/>
            <w:bCs/>
          </w:rPr>
          <w:t>C.1</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General</w:t>
        </w:r>
        <w:r w:rsidR="00CD4D52" w:rsidRPr="00CD4D52">
          <w:rPr>
            <w:webHidden/>
          </w:rPr>
          <w:tab/>
        </w:r>
        <w:r w:rsidR="00CD4D52" w:rsidRPr="00CD4D52">
          <w:rPr>
            <w:webHidden/>
          </w:rPr>
          <w:fldChar w:fldCharType="begin" w:fldLock="1"/>
        </w:r>
        <w:r w:rsidR="00CD4D52" w:rsidRPr="00CD4D52">
          <w:rPr>
            <w:webHidden/>
          </w:rPr>
          <w:instrText xml:space="preserve"> PAGEREF _Toc373832681 \h </w:instrText>
        </w:r>
        <w:r w:rsidR="00CD4D52" w:rsidRPr="00CD4D52">
          <w:rPr>
            <w:webHidden/>
          </w:rPr>
        </w:r>
        <w:r w:rsidR="00CD4D52" w:rsidRPr="00CD4D52">
          <w:rPr>
            <w:webHidden/>
          </w:rPr>
          <w:fldChar w:fldCharType="separate"/>
        </w:r>
        <w:r w:rsidR="00CD4D52" w:rsidRPr="00CD4D52">
          <w:rPr>
            <w:webHidden/>
          </w:rPr>
          <w:t>11</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82" w:history="1">
        <w:r w:rsidR="00CD4D52" w:rsidRPr="00CD4D52">
          <w:rPr>
            <w:rStyle w:val="Hyperlink"/>
            <w:bCs/>
          </w:rPr>
          <w:t>C.2</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 xml:space="preserve">Operation of coded picture buffer (CPB) </w:t>
        </w:r>
        <w:r w:rsidR="00CD4D52" w:rsidRPr="00CD4D52">
          <w:rPr>
            <w:rStyle w:val="Hyperlink"/>
            <w:bCs/>
            <w:highlight w:val="cyan"/>
          </w:rPr>
          <w:t>and bitstream partition buffer (BPB)</w:t>
        </w:r>
        <w:r w:rsidR="00CD4D52" w:rsidRPr="00CD4D52">
          <w:rPr>
            <w:webHidden/>
          </w:rPr>
          <w:tab/>
        </w:r>
        <w:r w:rsidR="00CD4D52" w:rsidRPr="00CD4D52">
          <w:rPr>
            <w:webHidden/>
          </w:rPr>
          <w:fldChar w:fldCharType="begin" w:fldLock="1"/>
        </w:r>
        <w:r w:rsidR="00CD4D52" w:rsidRPr="00CD4D52">
          <w:rPr>
            <w:webHidden/>
          </w:rPr>
          <w:instrText xml:space="preserve"> PAGEREF _Toc373832682 \h </w:instrText>
        </w:r>
        <w:r w:rsidR="00CD4D52" w:rsidRPr="00CD4D52">
          <w:rPr>
            <w:webHidden/>
          </w:rPr>
        </w:r>
        <w:r w:rsidR="00CD4D52" w:rsidRPr="00CD4D52">
          <w:rPr>
            <w:webHidden/>
          </w:rPr>
          <w:fldChar w:fldCharType="separate"/>
        </w:r>
        <w:r w:rsidR="00CD4D52" w:rsidRPr="00CD4D52">
          <w:rPr>
            <w:webHidden/>
          </w:rPr>
          <w:t>17</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83" w:history="1">
        <w:r w:rsidR="00CD4D52" w:rsidRPr="00CD4D52">
          <w:rPr>
            <w:rStyle w:val="Hyperlink"/>
            <w:bCs/>
            <w:noProof/>
          </w:rPr>
          <w:t>C.2.1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_Toc373832683 \h </w:instrText>
        </w:r>
        <w:r w:rsidR="00CD4D52" w:rsidRPr="00CD4D52">
          <w:rPr>
            <w:noProof/>
            <w:webHidden/>
          </w:rPr>
        </w:r>
        <w:r w:rsidR="00CD4D52" w:rsidRPr="00CD4D52">
          <w:rPr>
            <w:noProof/>
            <w:webHidden/>
          </w:rPr>
          <w:fldChar w:fldCharType="separate"/>
        </w:r>
        <w:r w:rsidR="00CD4D52" w:rsidRPr="00CD4D52">
          <w:rPr>
            <w:noProof/>
            <w:webHidden/>
          </w:rPr>
          <w:t>17</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84" w:history="1">
        <w:r w:rsidR="00CD4D52" w:rsidRPr="00CD4D52">
          <w:rPr>
            <w:rStyle w:val="Hyperlink"/>
            <w:bCs/>
            <w:noProof/>
          </w:rPr>
          <w:t>C.2.2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arrival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_Toc373832684 \h </w:instrText>
        </w:r>
        <w:r w:rsidR="00CD4D52" w:rsidRPr="00CD4D52">
          <w:rPr>
            <w:noProof/>
            <w:webHidden/>
          </w:rPr>
        </w:r>
        <w:r w:rsidR="00CD4D52" w:rsidRPr="00CD4D52">
          <w:rPr>
            <w:noProof/>
            <w:webHidden/>
          </w:rPr>
          <w:fldChar w:fldCharType="separate"/>
        </w:r>
        <w:r w:rsidR="00CD4D52" w:rsidRPr="00CD4D52">
          <w:rPr>
            <w:noProof/>
            <w:webHidden/>
          </w:rPr>
          <w:t>18</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85" w:history="1">
        <w:r w:rsidR="00CD4D52" w:rsidRPr="00CD4D52">
          <w:rPr>
            <w:rStyle w:val="Hyperlink"/>
            <w:bCs/>
            <w:noProof/>
          </w:rPr>
          <w:t>C.2.3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Timing of decoding unit removal and decoding of decoding unit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_Toc373832685 \h </w:instrText>
        </w:r>
        <w:r w:rsidR="00CD4D52" w:rsidRPr="00CD4D52">
          <w:rPr>
            <w:noProof/>
            <w:webHidden/>
          </w:rPr>
        </w:r>
        <w:r w:rsidR="00CD4D52" w:rsidRPr="00CD4D52">
          <w:rPr>
            <w:noProof/>
            <w:webHidden/>
          </w:rPr>
          <w:fldChar w:fldCharType="separate"/>
        </w:r>
        <w:r w:rsidR="00CD4D52" w:rsidRPr="00CD4D52">
          <w:rPr>
            <w:noProof/>
            <w:webHidden/>
          </w:rPr>
          <w:t>19</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86" w:history="1">
        <w:r w:rsidR="00CD4D52" w:rsidRPr="00CD4D52">
          <w:rPr>
            <w:rStyle w:val="Hyperlink"/>
            <w:bCs/>
          </w:rPr>
          <w:t>C.3</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Operation of the decoded picture buffer (DPB)</w:t>
        </w:r>
        <w:r w:rsidR="00CD4D52" w:rsidRPr="00CD4D52">
          <w:rPr>
            <w:webHidden/>
          </w:rPr>
          <w:tab/>
        </w:r>
        <w:r w:rsidR="00CD4D52" w:rsidRPr="00CD4D52">
          <w:rPr>
            <w:webHidden/>
          </w:rPr>
          <w:fldChar w:fldCharType="begin" w:fldLock="1"/>
        </w:r>
        <w:r w:rsidR="00CD4D52" w:rsidRPr="00CD4D52">
          <w:rPr>
            <w:webHidden/>
          </w:rPr>
          <w:instrText xml:space="preserve"> PAGEREF _Toc373832686 \h </w:instrText>
        </w:r>
        <w:r w:rsidR="00CD4D52" w:rsidRPr="00CD4D52">
          <w:rPr>
            <w:webHidden/>
          </w:rPr>
        </w:r>
        <w:r w:rsidR="00CD4D52" w:rsidRPr="00CD4D52">
          <w:rPr>
            <w:webHidden/>
          </w:rPr>
          <w:fldChar w:fldCharType="separate"/>
        </w:r>
        <w:r w:rsidR="00CD4D52" w:rsidRPr="00CD4D52">
          <w:rPr>
            <w:webHidden/>
          </w:rPr>
          <w:t>22</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87" w:history="1">
        <w:r w:rsidR="00CD4D52" w:rsidRPr="00CD4D52">
          <w:rPr>
            <w:rStyle w:val="Hyperlink"/>
            <w:bCs/>
            <w:noProof/>
          </w:rPr>
          <w:t>C.3.1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_Toc373832687 \h </w:instrText>
        </w:r>
        <w:r w:rsidR="00CD4D52" w:rsidRPr="00CD4D52">
          <w:rPr>
            <w:noProof/>
            <w:webHidden/>
          </w:rPr>
        </w:r>
        <w:r w:rsidR="00CD4D52" w:rsidRPr="00CD4D52">
          <w:rPr>
            <w:noProof/>
            <w:webHidden/>
          </w:rPr>
          <w:fldChar w:fldCharType="separate"/>
        </w:r>
        <w:r w:rsidR="00CD4D52" w:rsidRPr="00CD4D52">
          <w:rPr>
            <w:noProof/>
            <w:webHidden/>
          </w:rPr>
          <w:t>22</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88" w:history="1">
        <w:r w:rsidR="00CD4D52" w:rsidRPr="00CD4D52">
          <w:rPr>
            <w:rStyle w:val="Hyperlink"/>
            <w:bCs/>
            <w:noProof/>
          </w:rPr>
          <w:t>C.3.2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_Toc373832688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89" w:history="1">
        <w:r w:rsidR="00CD4D52" w:rsidRPr="00CD4D52">
          <w:rPr>
            <w:rStyle w:val="Hyperlink"/>
            <w:bCs/>
            <w:noProof/>
          </w:rPr>
          <w:t>C.3.3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output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_Toc373832689 \h </w:instrText>
        </w:r>
        <w:r w:rsidR="00CD4D52" w:rsidRPr="00CD4D52">
          <w:rPr>
            <w:noProof/>
            <w:webHidden/>
          </w:rPr>
        </w:r>
        <w:r w:rsidR="00CD4D52" w:rsidRPr="00CD4D52">
          <w:rPr>
            <w:noProof/>
            <w:webHidden/>
          </w:rPr>
          <w:fldChar w:fldCharType="separate"/>
        </w:r>
        <w:r w:rsidR="00CD4D52" w:rsidRPr="00CD4D52">
          <w:rPr>
            <w:noProof/>
            <w:webHidden/>
          </w:rPr>
          <w:t>23</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90" w:history="1">
        <w:r w:rsidR="00CD4D52" w:rsidRPr="00CD4D52">
          <w:rPr>
            <w:rStyle w:val="Hyperlink"/>
            <w:bCs/>
            <w:noProof/>
          </w:rPr>
          <w:t>C.3.4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Current decoded picture marking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_Toc373832690 \h </w:instrText>
        </w:r>
        <w:r w:rsidR="00CD4D52" w:rsidRPr="00CD4D52">
          <w:rPr>
            <w:noProof/>
            <w:webHidden/>
          </w:rPr>
        </w:r>
        <w:r w:rsidR="00CD4D52" w:rsidRPr="00CD4D52">
          <w:rPr>
            <w:noProof/>
            <w:webHidden/>
          </w:rPr>
          <w:fldChar w:fldCharType="separate"/>
        </w:r>
        <w:r w:rsidR="00CD4D52" w:rsidRPr="00CD4D52">
          <w:rPr>
            <w:noProof/>
            <w:webHidden/>
          </w:rPr>
          <w:t>24</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91" w:history="1">
        <w:r w:rsidR="00CD4D52" w:rsidRPr="00CD4D52">
          <w:rPr>
            <w:rStyle w:val="Hyperlink"/>
            <w:bCs/>
          </w:rPr>
          <w:t>C.4</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Bitstream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_Toc373832691 \h </w:instrText>
        </w:r>
        <w:r w:rsidR="00CD4D52" w:rsidRPr="00CD4D52">
          <w:rPr>
            <w:webHidden/>
          </w:rPr>
        </w:r>
        <w:r w:rsidR="00CD4D52" w:rsidRPr="00CD4D52">
          <w:rPr>
            <w:webHidden/>
          </w:rPr>
          <w:fldChar w:fldCharType="separate"/>
        </w:r>
        <w:r w:rsidR="00CD4D52" w:rsidRPr="00CD4D52">
          <w:rPr>
            <w:webHidden/>
          </w:rPr>
          <w:t>24</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92" w:history="1">
        <w:r w:rsidR="00CD4D52" w:rsidRPr="00CD4D52">
          <w:rPr>
            <w:rStyle w:val="Hyperlink"/>
            <w:bCs/>
          </w:rPr>
          <w:t>C.5</w:t>
        </w:r>
        <w:r w:rsidR="00CD4D52" w:rsidRPr="00CD4D52">
          <w:rPr>
            <w:rFonts w:asciiTheme="minorHAnsi" w:eastAsiaTheme="minorEastAsia" w:hAnsiTheme="minorHAnsi" w:cstheme="minorBidi"/>
            <w:sz w:val="22"/>
            <w:szCs w:val="22"/>
            <w:lang w:val="en-US" w:eastAsia="zh-CN"/>
          </w:rPr>
          <w:tab/>
        </w:r>
        <w:r w:rsidR="00CD4D52" w:rsidRPr="00CD4D52">
          <w:rPr>
            <w:rStyle w:val="Hyperlink"/>
            <w:bCs/>
          </w:rPr>
          <w:t>Decoder conformance</w:t>
        </w:r>
        <w:r w:rsidR="00CD4D52" w:rsidRPr="00CD4D52">
          <w:rPr>
            <w:webHidden/>
          </w:rPr>
          <w:tab/>
        </w:r>
        <w:r w:rsidR="00CD4D52" w:rsidRPr="00CD4D52">
          <w:rPr>
            <w:webHidden/>
          </w:rPr>
          <w:fldChar w:fldCharType="begin" w:fldLock="1"/>
        </w:r>
        <w:r w:rsidR="00CD4D52" w:rsidRPr="00CD4D52">
          <w:rPr>
            <w:webHidden/>
          </w:rPr>
          <w:instrText xml:space="preserve"> PAGEREF _Toc373832692 \h </w:instrText>
        </w:r>
        <w:r w:rsidR="00CD4D52" w:rsidRPr="00CD4D52">
          <w:rPr>
            <w:webHidden/>
          </w:rPr>
        </w:r>
        <w:r w:rsidR="00CD4D52" w:rsidRPr="00CD4D52">
          <w:rPr>
            <w:webHidden/>
          </w:rPr>
          <w:fldChar w:fldCharType="separate"/>
        </w:r>
        <w:r w:rsidR="00CD4D52" w:rsidRPr="00CD4D52">
          <w:rPr>
            <w:webHidden/>
          </w:rPr>
          <w:t>26</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93" w:history="1">
        <w:r w:rsidR="00CD4D52" w:rsidRPr="00CD4D52">
          <w:rPr>
            <w:rStyle w:val="Hyperlink"/>
            <w:bCs/>
            <w:noProof/>
          </w:rPr>
          <w:t>C.5.1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_Toc373832693 \h </w:instrText>
        </w:r>
        <w:r w:rsidR="00CD4D52" w:rsidRPr="00CD4D52">
          <w:rPr>
            <w:noProof/>
            <w:webHidden/>
          </w:rPr>
        </w:r>
        <w:r w:rsidR="00CD4D52" w:rsidRPr="00CD4D52">
          <w:rPr>
            <w:noProof/>
            <w:webHidden/>
          </w:rPr>
          <w:fldChar w:fldCharType="separate"/>
        </w:r>
        <w:r w:rsidR="00CD4D52" w:rsidRPr="00CD4D52">
          <w:rPr>
            <w:noProof/>
            <w:webHidden/>
          </w:rPr>
          <w:t>26</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94" w:history="1">
        <w:r w:rsidR="00CD4D52" w:rsidRPr="00CD4D52">
          <w:rPr>
            <w:rStyle w:val="Hyperlink"/>
            <w:bCs/>
            <w:noProof/>
          </w:rPr>
          <w:t>C.5.2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Operation of the output order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_Toc373832694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95" w:history="1">
        <w:r w:rsidR="00CD4D52" w:rsidRPr="00CD4D52">
          <w:rPr>
            <w:rStyle w:val="Hyperlink"/>
            <w:bCs/>
            <w:noProof/>
          </w:rPr>
          <w:t>C.5.2.1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_Toc373832695 \h </w:instrText>
        </w:r>
        <w:r w:rsidR="00CD4D52" w:rsidRPr="00CD4D52">
          <w:rPr>
            <w:noProof/>
            <w:webHidden/>
          </w:rPr>
        </w:r>
        <w:r w:rsidR="00CD4D52" w:rsidRPr="00CD4D52">
          <w:rPr>
            <w:noProof/>
            <w:webHidden/>
          </w:rPr>
          <w:fldChar w:fldCharType="separate"/>
        </w:r>
        <w:r w:rsidR="00CD4D52" w:rsidRPr="00CD4D52">
          <w:rPr>
            <w:noProof/>
            <w:webHidden/>
          </w:rPr>
          <w:t>27</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96" w:history="1">
        <w:r w:rsidR="00CD4D52" w:rsidRPr="00CD4D52">
          <w:rPr>
            <w:rStyle w:val="Hyperlink"/>
            <w:bCs/>
            <w:noProof/>
          </w:rPr>
          <w:t>C.5.2.2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Output and removal of pictures from the DPB</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_Toc373832696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97" w:history="1">
        <w:r w:rsidR="00CD4D52" w:rsidRPr="00CD4D52">
          <w:rPr>
            <w:rStyle w:val="Hyperlink"/>
            <w:bCs/>
            <w:noProof/>
          </w:rPr>
          <w:t>C.5.2.3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Picture decoding, marking, additional bumping, and storage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_Toc373832697 \h </w:instrText>
        </w:r>
        <w:r w:rsidR="00CD4D52" w:rsidRPr="00CD4D52">
          <w:rPr>
            <w:noProof/>
            <w:webHidden/>
          </w:rPr>
        </w:r>
        <w:r w:rsidR="00CD4D52" w:rsidRPr="00CD4D52">
          <w:rPr>
            <w:noProof/>
            <w:webHidden/>
          </w:rPr>
          <w:fldChar w:fldCharType="separate"/>
        </w:r>
        <w:r w:rsidR="00CD4D52" w:rsidRPr="00CD4D52">
          <w:rPr>
            <w:noProof/>
            <w:webHidden/>
          </w:rPr>
          <w:t>28</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698" w:history="1">
        <w:r w:rsidR="00CD4D52" w:rsidRPr="00CD4D52">
          <w:rPr>
            <w:rStyle w:val="Hyperlink"/>
            <w:bCs/>
            <w:noProof/>
          </w:rPr>
          <w:t>C.5.2.4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bCs/>
            <w:noProof/>
          </w:rPr>
          <w:t>"Bumping"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_Toc373832698 \h </w:instrText>
        </w:r>
        <w:r w:rsidR="00CD4D52" w:rsidRPr="00CD4D52">
          <w:rPr>
            <w:noProof/>
            <w:webHidden/>
          </w:rPr>
        </w:r>
        <w:r w:rsidR="00CD4D52" w:rsidRPr="00CD4D52">
          <w:rPr>
            <w:noProof/>
            <w:webHidden/>
          </w:rPr>
          <w:fldChar w:fldCharType="separate"/>
        </w:r>
        <w:r w:rsidR="00CD4D52" w:rsidRPr="00CD4D52">
          <w:rPr>
            <w:noProof/>
            <w:webHidden/>
          </w:rPr>
          <w:t>29</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699" w:history="1">
        <w:r w:rsidR="00CD4D52" w:rsidRPr="00CD4D52">
          <w:rPr>
            <w:rStyle w:val="Hyperlink"/>
            <w:bCs/>
            <w:highlight w:val="cyan"/>
          </w:rPr>
          <w:t>C.6</w:t>
        </w:r>
        <w:r w:rsidR="00CD4D52" w:rsidRPr="00CD4D52">
          <w:rPr>
            <w:rFonts w:asciiTheme="minorHAnsi" w:eastAsiaTheme="minorEastAsia" w:hAnsiTheme="minorHAnsi" w:cstheme="minorBidi"/>
            <w:sz w:val="22"/>
            <w:szCs w:val="22"/>
            <w:lang w:val="en-US" w:eastAsia="zh-CN"/>
          </w:rPr>
          <w:tab/>
        </w:r>
        <w:r w:rsidR="00CD4D52" w:rsidRPr="00CD4D52">
          <w:rPr>
            <w:rStyle w:val="Hyperlink"/>
            <w:bCs/>
            <w:highlight w:val="cyan"/>
          </w:rPr>
          <w:t>Demultiplexing process for deriving a bitstream partition</w:t>
        </w:r>
        <w:r w:rsidR="00CD4D52" w:rsidRPr="00CD4D52">
          <w:rPr>
            <w:webHidden/>
          </w:rPr>
          <w:tab/>
        </w:r>
        <w:r w:rsidR="00CD4D52" w:rsidRPr="00CD4D52">
          <w:rPr>
            <w:webHidden/>
          </w:rPr>
          <w:fldChar w:fldCharType="begin" w:fldLock="1"/>
        </w:r>
        <w:r w:rsidR="00CD4D52" w:rsidRPr="00CD4D52">
          <w:rPr>
            <w:webHidden/>
          </w:rPr>
          <w:instrText xml:space="preserve"> PAGEREF _Toc373832699 \h </w:instrText>
        </w:r>
        <w:r w:rsidR="00CD4D52" w:rsidRPr="00CD4D52">
          <w:rPr>
            <w:webHidden/>
          </w:rPr>
        </w:r>
        <w:r w:rsidR="00CD4D52" w:rsidRPr="00CD4D52">
          <w:rPr>
            <w:webHidden/>
          </w:rPr>
          <w:fldChar w:fldCharType="separate"/>
        </w:r>
        <w:r w:rsidR="00CD4D52" w:rsidRPr="00CD4D52">
          <w:rPr>
            <w:webHidden/>
          </w:rPr>
          <w:t>29</w:t>
        </w:r>
        <w:r w:rsidR="00CD4D52" w:rsidRPr="00CD4D52">
          <w:rPr>
            <w:webHidden/>
          </w:rPr>
          <w:fldChar w:fldCharType="end"/>
        </w:r>
      </w:hyperlink>
    </w:p>
    <w:p w:rsidR="00CD4D52" w:rsidRPr="00CD4D52" w:rsidRDefault="00F10875">
      <w:pPr>
        <w:pStyle w:val="TOC1"/>
        <w:rPr>
          <w:rFonts w:asciiTheme="minorHAnsi" w:eastAsiaTheme="minorEastAsia" w:hAnsiTheme="minorHAnsi" w:cstheme="minorBidi"/>
          <w:bCs w:val="0"/>
          <w:sz w:val="22"/>
          <w:szCs w:val="22"/>
          <w:lang w:val="en-US" w:eastAsia="zh-CN"/>
        </w:rPr>
      </w:pPr>
      <w:hyperlink w:anchor="_Toc373832700" w:history="1">
        <w:r w:rsidR="00CD4D52" w:rsidRPr="00CD4D52">
          <w:rPr>
            <w:rStyle w:val="Hyperlink"/>
            <w:lang w:val="en-US"/>
          </w:rPr>
          <w:t xml:space="preserve"> Annex D  Supplemental enhancement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_Toc373832700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01" w:history="1">
        <w:r w:rsidR="00CD4D52" w:rsidRPr="00CD4D52">
          <w:rPr>
            <w:rStyle w:val="Hyperlink"/>
            <w:lang w:val="en-US"/>
          </w:rPr>
          <w:t>D.1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payload syntax</w:t>
        </w:r>
        <w:r w:rsidR="00CD4D52" w:rsidRPr="00CD4D52">
          <w:rPr>
            <w:webHidden/>
          </w:rPr>
          <w:tab/>
        </w:r>
        <w:r w:rsidR="00CD4D52" w:rsidRPr="00CD4D52">
          <w:rPr>
            <w:webHidden/>
          </w:rPr>
          <w:fldChar w:fldCharType="begin" w:fldLock="1"/>
        </w:r>
        <w:r w:rsidR="00CD4D52" w:rsidRPr="00CD4D52">
          <w:rPr>
            <w:webHidden/>
          </w:rPr>
          <w:instrText xml:space="preserve"> PAGEREF _Toc373832701 \h </w:instrText>
        </w:r>
        <w:r w:rsidR="00CD4D52" w:rsidRPr="00CD4D52">
          <w:rPr>
            <w:webHidden/>
          </w:rPr>
        </w:r>
        <w:r w:rsidR="00CD4D52" w:rsidRPr="00CD4D52">
          <w:rPr>
            <w:webHidden/>
          </w:rPr>
          <w:fldChar w:fldCharType="separate"/>
        </w:r>
        <w:r w:rsidR="00CD4D52" w:rsidRPr="00CD4D52">
          <w:rPr>
            <w:webHidden/>
          </w:rPr>
          <w:t>32</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02" w:history="1">
        <w:r w:rsidR="00CD4D52" w:rsidRPr="00CD4D52">
          <w:rPr>
            <w:rStyle w:val="Hyperlink"/>
            <w:noProof/>
          </w:rPr>
          <w:t>D.1.1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_Toc373832702 \h </w:instrText>
        </w:r>
        <w:r w:rsidR="00CD4D52" w:rsidRPr="00CD4D52">
          <w:rPr>
            <w:noProof/>
            <w:webHidden/>
          </w:rPr>
        </w:r>
        <w:r w:rsidR="00CD4D52" w:rsidRPr="00CD4D52">
          <w:rPr>
            <w:noProof/>
            <w:webHidden/>
          </w:rPr>
          <w:fldChar w:fldCharType="separate"/>
        </w:r>
        <w:r w:rsidR="00CD4D52" w:rsidRPr="00CD4D52">
          <w:rPr>
            <w:noProof/>
            <w:webHidden/>
          </w:rPr>
          <w:t>32</w:t>
        </w:r>
        <w:r w:rsidR="00CD4D52" w:rsidRPr="00CD4D52">
          <w:rPr>
            <w:noProof/>
            <w:webHidden/>
          </w:rPr>
          <w:fldChar w:fldCharType="end"/>
        </w:r>
      </w:hyperlink>
    </w:p>
    <w:p w:rsidR="00CD4D52" w:rsidRPr="00CD4D52" w:rsidRDefault="00F10875">
      <w:pPr>
        <w:pStyle w:val="TOC1"/>
        <w:rPr>
          <w:rFonts w:asciiTheme="minorHAnsi" w:eastAsiaTheme="minorEastAsia" w:hAnsiTheme="minorHAnsi" w:cstheme="minorBidi"/>
          <w:bCs w:val="0"/>
          <w:sz w:val="22"/>
          <w:szCs w:val="22"/>
          <w:lang w:val="en-US" w:eastAsia="zh-CN"/>
        </w:rPr>
      </w:pPr>
      <w:hyperlink w:anchor="_Toc373832703" w:history="1">
        <w:r w:rsidR="00CD4D52" w:rsidRPr="00CD4D52">
          <w:rPr>
            <w:rStyle w:val="Hyperlink"/>
            <w:lang w:val="en-US"/>
          </w:rPr>
          <w:t xml:space="preserve"> Annex E  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_Toc373832703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04" w:history="1">
        <w:r w:rsidR="00CD4D52" w:rsidRPr="00CD4D52">
          <w:rPr>
            <w:rStyle w:val="Hyperlink"/>
          </w:rPr>
          <w:t>E.2</w:t>
        </w:r>
        <w:r w:rsidR="00CD4D52" w:rsidRPr="00CD4D52">
          <w:rPr>
            <w:rFonts w:asciiTheme="minorHAnsi" w:eastAsiaTheme="minorEastAsia" w:hAnsiTheme="minorHAnsi" w:cstheme="minorBidi"/>
            <w:sz w:val="22"/>
            <w:szCs w:val="22"/>
            <w:lang w:val="en-US" w:eastAsia="zh-CN"/>
          </w:rPr>
          <w:tab/>
        </w:r>
        <w:r w:rsidR="00CD4D52" w:rsidRPr="00CD4D52">
          <w:rPr>
            <w:rStyle w:val="Hyperlink"/>
          </w:rPr>
          <w:t>VUI semantics</w:t>
        </w:r>
        <w:r w:rsidR="00CD4D52" w:rsidRPr="00CD4D52">
          <w:rPr>
            <w:webHidden/>
          </w:rPr>
          <w:tab/>
        </w:r>
        <w:r w:rsidR="00CD4D52" w:rsidRPr="00CD4D52">
          <w:rPr>
            <w:webHidden/>
          </w:rPr>
          <w:fldChar w:fldCharType="begin" w:fldLock="1"/>
        </w:r>
        <w:r w:rsidR="00CD4D52" w:rsidRPr="00CD4D52">
          <w:rPr>
            <w:webHidden/>
          </w:rPr>
          <w:instrText xml:space="preserve"> PAGEREF _Toc373832704 \h </w:instrText>
        </w:r>
        <w:r w:rsidR="00CD4D52" w:rsidRPr="00CD4D52">
          <w:rPr>
            <w:webHidden/>
          </w:rPr>
        </w:r>
        <w:r w:rsidR="00CD4D52" w:rsidRPr="00CD4D52">
          <w:rPr>
            <w:webHidden/>
          </w:rPr>
          <w:fldChar w:fldCharType="separate"/>
        </w:r>
        <w:r w:rsidR="00CD4D52" w:rsidRPr="00CD4D52">
          <w:rPr>
            <w:webHidden/>
          </w:rPr>
          <w:t>33</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05" w:history="1">
        <w:r w:rsidR="00CD4D52" w:rsidRPr="00CD4D52">
          <w:rPr>
            <w:rStyle w:val="Hyperlink"/>
            <w:noProof/>
          </w:rPr>
          <w:t>E.2.1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_Toc373832705 \h </w:instrText>
        </w:r>
        <w:r w:rsidR="00CD4D52" w:rsidRPr="00CD4D52">
          <w:rPr>
            <w:noProof/>
            <w:webHidden/>
          </w:rPr>
        </w:r>
        <w:r w:rsidR="00CD4D52" w:rsidRPr="00CD4D52">
          <w:rPr>
            <w:noProof/>
            <w:webHidden/>
          </w:rPr>
          <w:fldChar w:fldCharType="separate"/>
        </w:r>
        <w:r w:rsidR="00CD4D52" w:rsidRPr="00CD4D52">
          <w:rPr>
            <w:noProof/>
            <w:webHidden/>
          </w:rPr>
          <w:t>33</w:t>
        </w:r>
        <w:r w:rsidR="00CD4D52" w:rsidRPr="00CD4D52">
          <w:rPr>
            <w:noProof/>
            <w:webHidden/>
          </w:rPr>
          <w:fldChar w:fldCharType="end"/>
        </w:r>
      </w:hyperlink>
    </w:p>
    <w:p w:rsidR="00CD4D52" w:rsidRPr="00CD4D52" w:rsidRDefault="00F10875">
      <w:pPr>
        <w:pStyle w:val="TOC1"/>
        <w:rPr>
          <w:rFonts w:asciiTheme="minorHAnsi" w:eastAsiaTheme="minorEastAsia" w:hAnsiTheme="minorHAnsi" w:cstheme="minorBidi"/>
          <w:bCs w:val="0"/>
          <w:sz w:val="22"/>
          <w:szCs w:val="22"/>
          <w:lang w:val="en-US" w:eastAsia="zh-CN"/>
        </w:rPr>
      </w:pPr>
      <w:hyperlink w:anchor="_Toc373832706" w:history="1">
        <w:r w:rsidR="00CD4D52" w:rsidRPr="00CD4D52">
          <w:rPr>
            <w:rStyle w:val="Hyperlink"/>
            <w:lang w:val="en-US"/>
          </w:rPr>
          <w:t xml:space="preserve"> Annex F </w:t>
        </w:r>
        <w:r w:rsidR="00CD4D52" w:rsidRPr="00CD4D52">
          <w:rPr>
            <w:rStyle w:val="Hyperlink"/>
            <w:lang w:val="en-US" w:eastAsia="ko-KR"/>
          </w:rPr>
          <w:t xml:space="preserve"> Common syntax, semantics and decoding processes </w:t>
        </w:r>
        <w:r w:rsidR="00CD4D52" w:rsidRPr="00CD4D52">
          <w:rPr>
            <w:rStyle w:val="Hyperlink"/>
            <w:lang w:val="en-US"/>
          </w:rPr>
          <w:t xml:space="preserve">for </w:t>
        </w:r>
        <w:r w:rsidR="00CD4D52" w:rsidRPr="00CD4D52">
          <w:rPr>
            <w:rStyle w:val="Hyperlink"/>
            <w:lang w:val="en-US" w:eastAsia="ko-KR"/>
          </w:rPr>
          <w:t>multi-layer video coding extensions</w:t>
        </w:r>
        <w:r w:rsidR="00CD4D52" w:rsidRPr="00CD4D52">
          <w:rPr>
            <w:webHidden/>
          </w:rPr>
          <w:tab/>
        </w:r>
        <w:r w:rsidR="00CD4D52" w:rsidRPr="00CD4D52">
          <w:rPr>
            <w:webHidden/>
          </w:rPr>
          <w:fldChar w:fldCharType="begin" w:fldLock="1"/>
        </w:r>
        <w:r w:rsidR="00CD4D52" w:rsidRPr="00CD4D52">
          <w:rPr>
            <w:webHidden/>
          </w:rPr>
          <w:instrText xml:space="preserve"> PAGEREF _Toc373832706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07" w:history="1">
        <w:r w:rsidR="00CD4D52" w:rsidRPr="00CD4D52">
          <w:rPr>
            <w:rStyle w:val="Hyperlink"/>
            <w:lang w:val="en-US"/>
          </w:rPr>
          <w:t>F.1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_Toc373832707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08" w:history="1">
        <w:r w:rsidR="00CD4D52" w:rsidRPr="00CD4D52">
          <w:rPr>
            <w:rStyle w:val="Hyperlink"/>
            <w:lang w:val="en-US"/>
          </w:rPr>
          <w:t>F.2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_Toc373832708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09" w:history="1">
        <w:r w:rsidR="00CD4D52" w:rsidRPr="00CD4D52">
          <w:rPr>
            <w:rStyle w:val="Hyperlink"/>
            <w:lang w:val="en-US"/>
          </w:rPr>
          <w:t>F.3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_Toc373832709 \h </w:instrText>
        </w:r>
        <w:r w:rsidR="00CD4D52" w:rsidRPr="00CD4D52">
          <w:rPr>
            <w:webHidden/>
          </w:rPr>
        </w:r>
        <w:r w:rsidR="00CD4D52" w:rsidRPr="00CD4D52">
          <w:rPr>
            <w:webHidden/>
          </w:rPr>
          <w:fldChar w:fldCharType="separate"/>
        </w:r>
        <w:r w:rsidR="00CD4D52" w:rsidRPr="00CD4D52">
          <w:rPr>
            <w:webHidden/>
          </w:rPr>
          <w:t>34</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10" w:history="1">
        <w:r w:rsidR="00CD4D52" w:rsidRPr="00CD4D52">
          <w:rPr>
            <w:rStyle w:val="Hyperlink"/>
            <w:lang w:val="en-US"/>
          </w:rPr>
          <w:t>F.4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_Toc373832710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11" w:history="1">
        <w:r w:rsidR="00CD4D52" w:rsidRPr="00CD4D52">
          <w:rPr>
            <w:rStyle w:val="Hyperlink"/>
            <w:lang w:val="en-US"/>
          </w:rPr>
          <w:t>F.5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_Toc373832711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12" w:history="1">
        <w:r w:rsidR="00CD4D52" w:rsidRPr="00CD4D52">
          <w:rPr>
            <w:rStyle w:val="Hyperlink"/>
            <w:lang w:val="en-US"/>
          </w:rPr>
          <w:t>F.6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_Toc373832712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13" w:history="1">
        <w:r w:rsidR="00CD4D52" w:rsidRPr="00CD4D52">
          <w:rPr>
            <w:rStyle w:val="Hyperlink"/>
            <w:lang w:val="en-US"/>
          </w:rPr>
          <w:t>F.7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_Toc373832713 \h </w:instrText>
        </w:r>
        <w:r w:rsidR="00CD4D52" w:rsidRPr="00CD4D52">
          <w:rPr>
            <w:webHidden/>
          </w:rPr>
        </w:r>
        <w:r w:rsidR="00CD4D52" w:rsidRPr="00CD4D52">
          <w:rPr>
            <w:webHidden/>
          </w:rPr>
          <w:fldChar w:fldCharType="separate"/>
        </w:r>
        <w:r w:rsidR="00CD4D52" w:rsidRPr="00CD4D52">
          <w:rPr>
            <w:webHidden/>
          </w:rPr>
          <w:t>35</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14" w:history="1">
        <w:r w:rsidR="00CD4D52" w:rsidRPr="00CD4D52">
          <w:rPr>
            <w:rStyle w:val="Hyperlink"/>
            <w:noProof/>
          </w:rPr>
          <w:t>F.7.1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Method of specifying 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_Toc373832714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15" w:history="1">
        <w:r w:rsidR="00CD4D52" w:rsidRPr="00CD4D52">
          <w:rPr>
            <w:rStyle w:val="Hyperlink"/>
            <w:noProof/>
          </w:rPr>
          <w:t>F.7.2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Specification of syntax functions, categories, and descriptors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_Toc373832715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16" w:history="1">
        <w:r w:rsidR="00CD4D52" w:rsidRPr="00CD4D52">
          <w:rPr>
            <w:rStyle w:val="Hyperlink"/>
            <w:noProof/>
          </w:rPr>
          <w:t>F.7.3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Syntax in tabular form</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_Toc373832716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17" w:history="1">
        <w:r w:rsidR="00CD4D52" w:rsidRPr="00CD4D52">
          <w:rPr>
            <w:rStyle w:val="Hyperlink"/>
            <w:noProof/>
            <w:lang w:val="en-US"/>
          </w:rPr>
          <w:t>F.7.3.1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_Toc373832717 \h </w:instrText>
        </w:r>
        <w:r w:rsidR="00CD4D52" w:rsidRPr="00CD4D52">
          <w:rPr>
            <w:noProof/>
            <w:webHidden/>
          </w:rPr>
        </w:r>
        <w:r w:rsidR="00CD4D52" w:rsidRPr="00CD4D52">
          <w:rPr>
            <w:noProof/>
            <w:webHidden/>
          </w:rPr>
          <w:fldChar w:fldCharType="separate"/>
        </w:r>
        <w:r w:rsidR="00CD4D52" w:rsidRPr="00CD4D52">
          <w:rPr>
            <w:noProof/>
            <w:webHidden/>
          </w:rPr>
          <w:t>35</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18" w:history="1">
        <w:r w:rsidR="00CD4D52" w:rsidRPr="00CD4D52">
          <w:rPr>
            <w:rStyle w:val="Hyperlink"/>
            <w:noProof/>
            <w:lang w:val="en-US"/>
          </w:rPr>
          <w:t>F.7.3.2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and RBSP trailing bits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_Toc373832718 \h </w:instrText>
        </w:r>
        <w:r w:rsidR="00CD4D52" w:rsidRPr="00CD4D52">
          <w:rPr>
            <w:noProof/>
            <w:webHidden/>
          </w:rPr>
        </w:r>
        <w:r w:rsidR="00CD4D52" w:rsidRPr="00CD4D52">
          <w:rPr>
            <w:noProof/>
            <w:webHidden/>
          </w:rPr>
          <w:fldChar w:fldCharType="separate"/>
        </w:r>
        <w:r w:rsidR="00CD4D52" w:rsidRPr="00CD4D52">
          <w:rPr>
            <w:noProof/>
            <w:webHidden/>
          </w:rPr>
          <w:t>36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19" w:history="1">
        <w:r w:rsidR="00CD4D52" w:rsidRPr="00CD4D52">
          <w:rPr>
            <w:rStyle w:val="Hyperlink"/>
            <w:noProof/>
            <w:lang w:val="en-US"/>
          </w:rPr>
          <w:t>F.7.3.3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_Toc373832719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0" w:history="1">
        <w:r w:rsidR="00CD4D52" w:rsidRPr="00CD4D52">
          <w:rPr>
            <w:rStyle w:val="Hyperlink"/>
            <w:noProof/>
            <w:lang w:val="en-US"/>
          </w:rPr>
          <w:t>F.7.3.4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_Toc373832720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1" w:history="1">
        <w:r w:rsidR="00CD4D52" w:rsidRPr="00CD4D52">
          <w:rPr>
            <w:rStyle w:val="Hyperlink"/>
            <w:noProof/>
            <w:lang w:val="en-US"/>
          </w:rPr>
          <w:t>F.7.3.5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_Toc373832721 \h </w:instrText>
        </w:r>
        <w:r w:rsidR="00CD4D52" w:rsidRPr="00CD4D52">
          <w:rPr>
            <w:noProof/>
            <w:webHidden/>
          </w:rPr>
        </w:r>
        <w:r w:rsidR="00CD4D52" w:rsidRPr="00CD4D52">
          <w:rPr>
            <w:noProof/>
            <w:webHidden/>
          </w:rPr>
          <w:fldChar w:fldCharType="separate"/>
        </w:r>
        <w:r w:rsidR="00CD4D52" w:rsidRPr="00CD4D52">
          <w:rPr>
            <w:noProof/>
            <w:webHidden/>
          </w:rPr>
          <w:t>49</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2" w:history="1">
        <w:r w:rsidR="00CD4D52" w:rsidRPr="00CD4D52">
          <w:rPr>
            <w:rStyle w:val="Hyperlink"/>
            <w:noProof/>
            <w:lang w:val="en-US"/>
          </w:rPr>
          <w:t>F.7.3.6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_Toc373832722 \h </w:instrText>
        </w:r>
        <w:r w:rsidR="00CD4D52" w:rsidRPr="00CD4D52">
          <w:rPr>
            <w:noProof/>
            <w:webHidden/>
          </w:rPr>
        </w:r>
        <w:r w:rsidR="00CD4D52" w:rsidRPr="00CD4D52">
          <w:rPr>
            <w:noProof/>
            <w:webHidden/>
          </w:rPr>
          <w:fldChar w:fldCharType="separate"/>
        </w:r>
        <w:r w:rsidR="00CD4D52" w:rsidRPr="00CD4D52">
          <w:rPr>
            <w:noProof/>
            <w:webHidden/>
          </w:rPr>
          <w:t>50</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3" w:history="1">
        <w:r w:rsidR="00CD4D52" w:rsidRPr="00CD4D52">
          <w:rPr>
            <w:rStyle w:val="Hyperlink"/>
            <w:noProof/>
            <w:lang w:val="en-US"/>
          </w:rPr>
          <w:t>F.7.3.7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_Toc373832723 \h </w:instrText>
        </w:r>
        <w:r w:rsidR="00CD4D52" w:rsidRPr="00CD4D52">
          <w:rPr>
            <w:noProof/>
            <w:webHidden/>
          </w:rPr>
        </w:r>
        <w:r w:rsidR="00CD4D52" w:rsidRPr="00CD4D52">
          <w:rPr>
            <w:noProof/>
            <w:webHidden/>
          </w:rPr>
          <w:fldChar w:fldCharType="separate"/>
        </w:r>
        <w:r w:rsidR="00CD4D52" w:rsidRPr="00CD4D52">
          <w:rPr>
            <w:noProof/>
            <w:webHidden/>
          </w:rPr>
          <w:t>52</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4" w:history="1">
        <w:r w:rsidR="00CD4D52" w:rsidRPr="00CD4D52">
          <w:rPr>
            <w:rStyle w:val="Hyperlink"/>
            <w:noProof/>
            <w:lang w:val="en-US"/>
          </w:rPr>
          <w:t>F.7.3.8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_Toc373832724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25" w:history="1">
        <w:r w:rsidR="00CD4D52" w:rsidRPr="00CD4D52">
          <w:rPr>
            <w:rStyle w:val="Hyperlink"/>
            <w:noProof/>
          </w:rPr>
          <w:t>F.7.4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_Toc373832725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6" w:history="1">
        <w:r w:rsidR="00CD4D52" w:rsidRPr="00CD4D52">
          <w:rPr>
            <w:rStyle w:val="Hyperlink"/>
            <w:noProof/>
            <w:lang w:val="en-US"/>
          </w:rPr>
          <w:t>F.7.4.1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_Toc373832726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7" w:history="1">
        <w:r w:rsidR="00CD4D52" w:rsidRPr="00CD4D52">
          <w:rPr>
            <w:rStyle w:val="Hyperlink"/>
            <w:noProof/>
            <w:lang w:val="en-US"/>
          </w:rPr>
          <w:t>F.7.4.2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_Toc373832727 \h </w:instrText>
        </w:r>
        <w:r w:rsidR="00CD4D52" w:rsidRPr="00CD4D52">
          <w:rPr>
            <w:noProof/>
            <w:webHidden/>
          </w:rPr>
        </w:r>
        <w:r w:rsidR="00CD4D52" w:rsidRPr="00CD4D52">
          <w:rPr>
            <w:noProof/>
            <w:webHidden/>
          </w:rPr>
          <w:fldChar w:fldCharType="separate"/>
        </w:r>
        <w:r w:rsidR="00CD4D52" w:rsidRPr="00CD4D52">
          <w:rPr>
            <w:noProof/>
            <w:webHidden/>
          </w:rPr>
          <w:t>53</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8" w:history="1">
        <w:r w:rsidR="00CD4D52" w:rsidRPr="00CD4D52">
          <w:rPr>
            <w:rStyle w:val="Hyperlink"/>
            <w:noProof/>
            <w:lang w:val="en-US"/>
          </w:rPr>
          <w:t>F.7.4.3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Raw byte sequence payloads, trailing bits, and byte alignment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_Toc373832728 \h </w:instrText>
        </w:r>
        <w:r w:rsidR="00CD4D52" w:rsidRPr="00CD4D52">
          <w:rPr>
            <w:noProof/>
            <w:webHidden/>
          </w:rPr>
        </w:r>
        <w:r w:rsidR="00CD4D52" w:rsidRPr="00CD4D52">
          <w:rPr>
            <w:noProof/>
            <w:webHidden/>
          </w:rPr>
          <w:fldChar w:fldCharType="separate"/>
        </w:r>
        <w:r w:rsidR="00CD4D52" w:rsidRPr="00CD4D52">
          <w:rPr>
            <w:noProof/>
            <w:webHidden/>
          </w:rPr>
          <w:t>55</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29" w:history="1">
        <w:r w:rsidR="00CD4D52" w:rsidRPr="00CD4D52">
          <w:rPr>
            <w:rStyle w:val="Hyperlink"/>
            <w:noProof/>
            <w:lang w:val="en-US"/>
          </w:rPr>
          <w:t>F.7.4.4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Profile, tier and level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_Toc373832729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30" w:history="1">
        <w:r w:rsidR="00CD4D52" w:rsidRPr="00CD4D52">
          <w:rPr>
            <w:rStyle w:val="Hyperlink"/>
            <w:noProof/>
            <w:lang w:val="en-US"/>
          </w:rPr>
          <w:t>F.7.4.5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list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_Toc373832730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31" w:history="1">
        <w:r w:rsidR="00CD4D52" w:rsidRPr="00CD4D52">
          <w:rPr>
            <w:rStyle w:val="Hyperlink"/>
            <w:noProof/>
            <w:lang w:val="en-US"/>
          </w:rPr>
          <w:t>F.7.4.6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Supplemental enhancement information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_Toc373832731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32" w:history="1">
        <w:r w:rsidR="00CD4D52" w:rsidRPr="00CD4D52">
          <w:rPr>
            <w:rStyle w:val="Hyperlink"/>
            <w:noProof/>
            <w:lang w:val="en-US"/>
          </w:rPr>
          <w:t>F.7.4.7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header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_Toc373832732 \h </w:instrText>
        </w:r>
        <w:r w:rsidR="00CD4D52" w:rsidRPr="00CD4D52">
          <w:rPr>
            <w:noProof/>
            <w:webHidden/>
          </w:rPr>
        </w:r>
        <w:r w:rsidR="00CD4D52" w:rsidRPr="00CD4D52">
          <w:rPr>
            <w:noProof/>
            <w:webHidden/>
          </w:rPr>
          <w:fldChar w:fldCharType="separate"/>
        </w:r>
        <w:r w:rsidR="00CD4D52" w:rsidRPr="00CD4D52">
          <w:rPr>
            <w:noProof/>
            <w:webHidden/>
          </w:rPr>
          <w:t>72</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33" w:history="1">
        <w:r w:rsidR="00CD4D52" w:rsidRPr="00CD4D52">
          <w:rPr>
            <w:rStyle w:val="Hyperlink"/>
            <w:noProof/>
            <w:lang w:val="en-US"/>
          </w:rPr>
          <w:t>F.7.4.8</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Short-term reference picture set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_Toc373832733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34" w:history="1">
        <w:r w:rsidR="00CD4D52" w:rsidRPr="00CD4D52">
          <w:rPr>
            <w:rStyle w:val="Hyperlink"/>
            <w:noProof/>
            <w:lang w:val="en-US"/>
          </w:rPr>
          <w:t>F.7.4.9</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segment data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_Toc373832734 \h </w:instrText>
        </w:r>
        <w:r w:rsidR="00CD4D52" w:rsidRPr="00CD4D52">
          <w:rPr>
            <w:noProof/>
            <w:webHidden/>
          </w:rPr>
        </w:r>
        <w:r w:rsidR="00CD4D52" w:rsidRPr="00CD4D52">
          <w:rPr>
            <w:noProof/>
            <w:webHidden/>
          </w:rPr>
          <w:fldChar w:fldCharType="separate"/>
        </w:r>
        <w:r w:rsidR="00CD4D52" w:rsidRPr="00CD4D52">
          <w:rPr>
            <w:noProof/>
            <w:webHidden/>
          </w:rPr>
          <w:t>74</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35" w:history="1">
        <w:r w:rsidR="00CD4D52" w:rsidRPr="00CD4D52">
          <w:rPr>
            <w:rStyle w:val="Hyperlink"/>
            <w:lang w:val="en-US"/>
          </w:rPr>
          <w:t>F.8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Decoding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_Toc373832735 \h </w:instrText>
        </w:r>
        <w:r w:rsidR="00CD4D52" w:rsidRPr="00CD4D52">
          <w:rPr>
            <w:webHidden/>
          </w:rPr>
        </w:r>
        <w:r w:rsidR="00CD4D52" w:rsidRPr="00CD4D52">
          <w:rPr>
            <w:webHidden/>
          </w:rPr>
          <w:fldChar w:fldCharType="separate"/>
        </w:r>
        <w:r w:rsidR="00CD4D52" w:rsidRPr="00CD4D52">
          <w:rPr>
            <w:webHidden/>
          </w:rPr>
          <w:t>75</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36" w:history="1">
        <w:r w:rsidR="00CD4D52" w:rsidRPr="00CD4D52">
          <w:rPr>
            <w:rStyle w:val="Hyperlink"/>
            <w:noProof/>
          </w:rPr>
          <w:t>F.8.1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_Toc373832736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37" w:history="1">
        <w:r w:rsidR="00CD4D52" w:rsidRPr="00CD4D52">
          <w:rPr>
            <w:rStyle w:val="Hyperlink"/>
            <w:noProof/>
            <w:lang w:val="en-US"/>
          </w:rPr>
          <w:t>F.8.1.1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equal to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_Toc373832737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38" w:history="1">
        <w:r w:rsidR="00CD4D52" w:rsidRPr="00CD4D52">
          <w:rPr>
            <w:rStyle w:val="Hyperlink"/>
            <w:noProof/>
            <w:lang w:val="en-US"/>
          </w:rPr>
          <w:t>F.8.1.2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_Toc373832738 \h </w:instrText>
        </w:r>
        <w:r w:rsidR="00CD4D52" w:rsidRPr="00CD4D52">
          <w:rPr>
            <w:noProof/>
            <w:webHidden/>
          </w:rPr>
        </w:r>
        <w:r w:rsidR="00CD4D52" w:rsidRPr="00CD4D52">
          <w:rPr>
            <w:noProof/>
            <w:webHidden/>
          </w:rPr>
          <w:fldChar w:fldCharType="separate"/>
        </w:r>
        <w:r w:rsidR="00CD4D52" w:rsidRPr="00CD4D52">
          <w:rPr>
            <w:noProof/>
            <w:webHidden/>
          </w:rPr>
          <w:t>75</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39" w:history="1">
        <w:r w:rsidR="00CD4D52" w:rsidRPr="00CD4D52">
          <w:rPr>
            <w:rStyle w:val="Hyperlink"/>
            <w:noProof/>
            <w:lang w:val="en-US"/>
          </w:rPr>
          <w:t>F.8.1.3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starting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_Toc373832739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40" w:history="1">
        <w:r w:rsidR="00CD4D52" w:rsidRPr="00CD4D52">
          <w:rPr>
            <w:rStyle w:val="Hyperlink"/>
            <w:noProof/>
            <w:lang w:val="en-US"/>
          </w:rPr>
          <w:t>F.8.1.4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_Toc373832740 \h </w:instrText>
        </w:r>
        <w:r w:rsidR="00CD4D52" w:rsidRPr="00CD4D52">
          <w:rPr>
            <w:noProof/>
            <w:webHidden/>
          </w:rPr>
        </w:r>
        <w:r w:rsidR="00CD4D52" w:rsidRPr="00CD4D52">
          <w:rPr>
            <w:noProof/>
            <w:webHidden/>
          </w:rPr>
          <w:fldChar w:fldCharType="separate"/>
        </w:r>
        <w:r w:rsidR="00CD4D52" w:rsidRPr="00CD4D52">
          <w:rPr>
            <w:noProof/>
            <w:webHidden/>
          </w:rPr>
          <w:t>76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41" w:history="1">
        <w:r w:rsidR="00CD4D52" w:rsidRPr="00CD4D52">
          <w:rPr>
            <w:rStyle w:val="Hyperlink"/>
            <w:noProof/>
            <w:lang w:val="en-US"/>
          </w:rPr>
          <w:t>F.8.1.5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Generation of unavailable reference pictures for pictures first in decoding order within a layer</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_Toc373832741 \h </w:instrText>
        </w:r>
        <w:r w:rsidR="00CD4D52" w:rsidRPr="00CD4D52">
          <w:rPr>
            <w:noProof/>
            <w:webHidden/>
          </w:rPr>
        </w:r>
        <w:r w:rsidR="00CD4D52" w:rsidRPr="00CD4D52">
          <w:rPr>
            <w:noProof/>
            <w:webHidden/>
          </w:rPr>
          <w:fldChar w:fldCharType="separate"/>
        </w:r>
        <w:r w:rsidR="00CD4D52" w:rsidRPr="00CD4D52">
          <w:rPr>
            <w:noProof/>
            <w:webHidden/>
          </w:rPr>
          <w:t>77</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42" w:history="1">
        <w:r w:rsidR="00CD4D52" w:rsidRPr="00CD4D52">
          <w:rPr>
            <w:rStyle w:val="Hyperlink"/>
            <w:noProof/>
          </w:rPr>
          <w:t>F.8.2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_Toc373832742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43" w:history="1">
        <w:r w:rsidR="00CD4D52" w:rsidRPr="00CD4D52">
          <w:rPr>
            <w:rStyle w:val="Hyperlink"/>
            <w:noProof/>
          </w:rPr>
          <w:t>F.8.3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_Toc373832743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44" w:history="1">
        <w:r w:rsidR="00CD4D52" w:rsidRPr="00CD4D52">
          <w:rPr>
            <w:rStyle w:val="Hyperlink"/>
            <w:noProof/>
            <w:lang w:val="en-US"/>
          </w:rPr>
          <w:t>F.8.3.1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_Toc373832744 \h </w:instrText>
        </w:r>
        <w:r w:rsidR="00CD4D52" w:rsidRPr="00CD4D52">
          <w:rPr>
            <w:noProof/>
            <w:webHidden/>
          </w:rPr>
        </w:r>
        <w:r w:rsidR="00CD4D52" w:rsidRPr="00CD4D52">
          <w:rPr>
            <w:noProof/>
            <w:webHidden/>
          </w:rPr>
          <w:fldChar w:fldCharType="separate"/>
        </w:r>
        <w:r w:rsidR="00CD4D52" w:rsidRPr="00CD4D52">
          <w:rPr>
            <w:noProof/>
            <w:webHidden/>
          </w:rPr>
          <w:t>78</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45" w:history="1">
        <w:r w:rsidR="00CD4D52" w:rsidRPr="00CD4D52">
          <w:rPr>
            <w:rStyle w:val="Hyperlink"/>
            <w:noProof/>
            <w:lang w:val="en-US"/>
          </w:rPr>
          <w:t>F.8.3.2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_Toc373832745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46" w:history="1">
        <w:r w:rsidR="00CD4D52" w:rsidRPr="00CD4D52">
          <w:rPr>
            <w:rStyle w:val="Hyperlink"/>
            <w:noProof/>
          </w:rPr>
          <w:t>F.8.3.3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_Toc373832746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47" w:history="1">
        <w:r w:rsidR="00CD4D52" w:rsidRPr="00CD4D52">
          <w:rPr>
            <w:rStyle w:val="Hyperlink"/>
            <w:noProof/>
          </w:rPr>
          <w:t>F.8.3.4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_Toc373832747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48" w:history="1">
        <w:r w:rsidR="00CD4D52" w:rsidRPr="00CD4D52">
          <w:rPr>
            <w:rStyle w:val="Hyperlink"/>
            <w:noProof/>
          </w:rPr>
          <w:t>F.8.3.5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collocated picture and no backward prediction flag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_Toc373832748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49" w:history="1">
        <w:r w:rsidR="00CD4D52" w:rsidRPr="00CD4D52">
          <w:rPr>
            <w:rStyle w:val="Hyperlink"/>
            <w:noProof/>
          </w:rPr>
          <w:t>F.8.4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_Toc373832749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50" w:history="1">
        <w:r w:rsidR="00CD4D52" w:rsidRPr="00CD4D52">
          <w:rPr>
            <w:rStyle w:val="Hyperlink"/>
            <w:noProof/>
          </w:rPr>
          <w:t>F.8.5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_Toc373832750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51" w:history="1">
        <w:r w:rsidR="00CD4D52" w:rsidRPr="00CD4D52">
          <w:rPr>
            <w:rStyle w:val="Hyperlink"/>
            <w:noProof/>
          </w:rPr>
          <w:t>F.8.6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_Toc373832751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52" w:history="1">
        <w:r w:rsidR="00CD4D52" w:rsidRPr="00CD4D52">
          <w:rPr>
            <w:rStyle w:val="Hyperlink"/>
            <w:noProof/>
          </w:rPr>
          <w:t>F.8.7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_Toc373832752 \h </w:instrText>
        </w:r>
        <w:r w:rsidR="00CD4D52" w:rsidRPr="00CD4D52">
          <w:rPr>
            <w:noProof/>
            <w:webHidden/>
          </w:rPr>
        </w:r>
        <w:r w:rsidR="00CD4D52" w:rsidRPr="00CD4D52">
          <w:rPr>
            <w:noProof/>
            <w:webHidden/>
          </w:rPr>
          <w:fldChar w:fldCharType="separate"/>
        </w:r>
        <w:r w:rsidR="00CD4D52" w:rsidRPr="00CD4D52">
          <w:rPr>
            <w:noProof/>
            <w:webHidden/>
          </w:rPr>
          <w:t>79</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53" w:history="1">
        <w:r w:rsidR="00CD4D52" w:rsidRPr="00CD4D52">
          <w:rPr>
            <w:rStyle w:val="Hyperlink"/>
            <w:lang w:val="en-US"/>
          </w:rPr>
          <w:t>F.9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_Toc373832753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54" w:history="1">
        <w:r w:rsidR="00CD4D52" w:rsidRPr="00CD4D52">
          <w:rPr>
            <w:rStyle w:val="Hyperlink"/>
            <w:lang w:val="en-US"/>
          </w:rPr>
          <w:t>F.10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_Toc373832754 \h </w:instrText>
        </w:r>
        <w:r w:rsidR="00CD4D52" w:rsidRPr="00CD4D52">
          <w:rPr>
            <w:webHidden/>
          </w:rPr>
        </w:r>
        <w:r w:rsidR="00CD4D52" w:rsidRPr="00CD4D52">
          <w:rPr>
            <w:webHidden/>
          </w:rPr>
          <w:fldChar w:fldCharType="separate"/>
        </w:r>
        <w:r w:rsidR="00CD4D52" w:rsidRPr="00CD4D52">
          <w:rPr>
            <w:webHidden/>
          </w:rPr>
          <w:t>79</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55" w:history="1">
        <w:r w:rsidR="00CD4D52" w:rsidRPr="00CD4D52">
          <w:rPr>
            <w:rStyle w:val="Hyperlink"/>
            <w:lang w:val="en-US"/>
          </w:rPr>
          <w:t>F.11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(Void)</w:t>
        </w:r>
        <w:r w:rsidR="00CD4D52" w:rsidRPr="00CD4D52">
          <w:rPr>
            <w:webHidden/>
          </w:rPr>
          <w:tab/>
        </w:r>
        <w:r w:rsidR="00CD4D52" w:rsidRPr="00CD4D52">
          <w:rPr>
            <w:webHidden/>
          </w:rPr>
          <w:fldChar w:fldCharType="begin" w:fldLock="1"/>
        </w:r>
        <w:r w:rsidR="00CD4D52" w:rsidRPr="00CD4D52">
          <w:rPr>
            <w:webHidden/>
          </w:rPr>
          <w:instrText xml:space="preserve"> PAGEREF _Toc373832755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56" w:history="1">
        <w:r w:rsidR="00CD4D52" w:rsidRPr="00CD4D52">
          <w:rPr>
            <w:rStyle w:val="Hyperlink"/>
            <w:lang w:val="en-US"/>
          </w:rPr>
          <w:t>F.12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_Toc373832756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57" w:history="1">
        <w:r w:rsidR="00CD4D52" w:rsidRPr="00CD4D52">
          <w:rPr>
            <w:rStyle w:val="Hyperlink"/>
            <w:lang w:val="en-US"/>
          </w:rPr>
          <w:t>F.13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_Toc373832757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58" w:history="1">
        <w:r w:rsidR="00CD4D52" w:rsidRPr="00CD4D52">
          <w:rPr>
            <w:rStyle w:val="Hyperlink"/>
            <w:lang w:val="en-US"/>
          </w:rPr>
          <w:t>F.14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_Toc373832758 \h </w:instrText>
        </w:r>
        <w:r w:rsidR="00CD4D52" w:rsidRPr="00CD4D52">
          <w:rPr>
            <w:webHidden/>
          </w:rPr>
        </w:r>
        <w:r w:rsidR="00CD4D52" w:rsidRPr="00CD4D52">
          <w:rPr>
            <w:webHidden/>
          </w:rPr>
          <w:fldChar w:fldCharType="separate"/>
        </w:r>
        <w:r w:rsidR="00CD4D52" w:rsidRPr="00CD4D52">
          <w:rPr>
            <w:webHidden/>
          </w:rPr>
          <w:t>80</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59" w:history="1">
        <w:r w:rsidR="00CD4D52" w:rsidRPr="00CD4D52">
          <w:rPr>
            <w:rStyle w:val="Hyperlink"/>
            <w:noProof/>
          </w:rPr>
          <w:t>F.14.1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_Toc373832759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0" w:history="1">
        <w:r w:rsidR="00CD4D52" w:rsidRPr="00CD4D52">
          <w:rPr>
            <w:rStyle w:val="Hyperlink"/>
            <w:noProof/>
            <w:lang w:val="en-US"/>
          </w:rPr>
          <w:t>F.14.1.1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_Toc373832760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1" w:history="1">
        <w:r w:rsidR="00CD4D52" w:rsidRPr="00CD4D52">
          <w:rPr>
            <w:rStyle w:val="Hyperlink"/>
            <w:noProof/>
            <w:lang w:val="en-US"/>
          </w:rPr>
          <w:t>F.14.1.2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_Toc373832761 \h </w:instrText>
        </w:r>
        <w:r w:rsidR="00CD4D52" w:rsidRPr="00CD4D52">
          <w:rPr>
            <w:noProof/>
            <w:webHidden/>
          </w:rPr>
        </w:r>
        <w:r w:rsidR="00CD4D52" w:rsidRPr="00CD4D52">
          <w:rPr>
            <w:noProof/>
            <w:webHidden/>
          </w:rPr>
          <w:fldChar w:fldCharType="separate"/>
        </w:r>
        <w:r w:rsidR="00CD4D52" w:rsidRPr="00CD4D52">
          <w:rPr>
            <w:noProof/>
            <w:webHidden/>
          </w:rPr>
          <w:t>80</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2" w:history="1">
        <w:r w:rsidR="00CD4D52" w:rsidRPr="00CD4D52">
          <w:rPr>
            <w:rStyle w:val="Hyperlink"/>
            <w:noProof/>
            <w:lang w:val="en-US"/>
          </w:rPr>
          <w:t>F.14.1.3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_Toc373832762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3" w:history="1">
        <w:r w:rsidR="00CD4D52" w:rsidRPr="00CD4D52">
          <w:rPr>
            <w:rStyle w:val="Hyperlink"/>
            <w:noProof/>
            <w:lang w:val="en-US"/>
          </w:rPr>
          <w:t>F.14.1.4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_Toc373832763 \h </w:instrText>
        </w:r>
        <w:r w:rsidR="00CD4D52" w:rsidRPr="00CD4D52">
          <w:rPr>
            <w:noProof/>
            <w:webHidden/>
          </w:rPr>
        </w:r>
        <w:r w:rsidR="00CD4D52" w:rsidRPr="00CD4D52">
          <w:rPr>
            <w:noProof/>
            <w:webHidden/>
          </w:rPr>
          <w:fldChar w:fldCharType="separate"/>
        </w:r>
        <w:r w:rsidR="00CD4D52" w:rsidRPr="00CD4D52">
          <w:rPr>
            <w:noProof/>
            <w:webHidden/>
          </w:rPr>
          <w:t>81</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4" w:history="1">
        <w:r w:rsidR="00CD4D52" w:rsidRPr="00CD4D52">
          <w:rPr>
            <w:rStyle w:val="Hyperlink"/>
            <w:noProof/>
            <w:lang w:val="en-US"/>
          </w:rPr>
          <w:t>F.14.1.5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_Toc373832764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65" w:history="1">
        <w:r w:rsidR="00CD4D52" w:rsidRPr="00CD4D52">
          <w:rPr>
            <w:rStyle w:val="Hyperlink"/>
            <w:noProof/>
          </w:rPr>
          <w:t>F.14.2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_Toc373832765 \h </w:instrText>
        </w:r>
        <w:r w:rsidR="00CD4D52" w:rsidRPr="00CD4D52">
          <w:rPr>
            <w:noProof/>
            <w:webHidden/>
          </w:rPr>
        </w:r>
        <w:r w:rsidR="00CD4D52" w:rsidRPr="00CD4D52">
          <w:rPr>
            <w:noProof/>
            <w:webHidden/>
          </w:rPr>
          <w:fldChar w:fldCharType="separate"/>
        </w:r>
        <w:r w:rsidR="00CD4D52" w:rsidRPr="00CD4D52">
          <w:rPr>
            <w:noProof/>
            <w:webHidden/>
          </w:rPr>
          <w:t>82</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6" w:history="1">
        <w:r w:rsidR="00CD4D52" w:rsidRPr="00CD4D52">
          <w:rPr>
            <w:rStyle w:val="Hyperlink"/>
            <w:noProof/>
            <w:lang w:val="en-US"/>
          </w:rPr>
          <w:t>F.14.2.1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Layers not present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_Toc373832766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7" w:history="1">
        <w:r w:rsidR="00CD4D52" w:rsidRPr="00CD4D52">
          <w:rPr>
            <w:rStyle w:val="Hyperlink"/>
            <w:noProof/>
            <w:lang w:val="en-US"/>
          </w:rPr>
          <w:t>F.14.2.2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Inter-layer constrained tile sets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_Toc373832767 \h </w:instrText>
        </w:r>
        <w:r w:rsidR="00CD4D52" w:rsidRPr="00CD4D52">
          <w:rPr>
            <w:noProof/>
            <w:webHidden/>
          </w:rPr>
        </w:r>
        <w:r w:rsidR="00CD4D52" w:rsidRPr="00CD4D52">
          <w:rPr>
            <w:noProof/>
            <w:webHidden/>
          </w:rPr>
          <w:fldChar w:fldCharType="separate"/>
        </w:r>
        <w:r w:rsidR="00CD4D52" w:rsidRPr="00CD4D52">
          <w:rPr>
            <w:noProof/>
            <w:webHidden/>
          </w:rPr>
          <w:t>83</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8" w:history="1">
        <w:r w:rsidR="00CD4D52" w:rsidRPr="00CD4D52">
          <w:rPr>
            <w:rStyle w:val="Hyperlink"/>
            <w:noProof/>
            <w:lang w:val="en-US"/>
          </w:rPr>
          <w:t>F.14.2.3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nesting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_Toc373832768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69" w:history="1">
        <w:r w:rsidR="00CD4D52" w:rsidRPr="00CD4D52">
          <w:rPr>
            <w:rStyle w:val="Hyperlink"/>
            <w:noProof/>
            <w:lang w:val="en-US"/>
          </w:rPr>
          <w:t>F.14.2.4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initial arrival time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_Toc373832769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70" w:history="1">
        <w:r w:rsidR="00CD4D52" w:rsidRPr="00CD4D52">
          <w:rPr>
            <w:rStyle w:val="Hyperlink"/>
            <w:noProof/>
            <w:lang w:val="en-US"/>
          </w:rPr>
          <w:t>F.14.2.5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Bitstream partition HRD parameters SEI message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_Toc373832770 \h </w:instrText>
        </w:r>
        <w:r w:rsidR="00CD4D52" w:rsidRPr="00CD4D52">
          <w:rPr>
            <w:noProof/>
            <w:webHidden/>
          </w:rPr>
        </w:r>
        <w:r w:rsidR="00CD4D52" w:rsidRPr="00CD4D52">
          <w:rPr>
            <w:noProof/>
            <w:webHidden/>
          </w:rPr>
          <w:fldChar w:fldCharType="separate"/>
        </w:r>
        <w:r w:rsidR="00CD4D52" w:rsidRPr="00CD4D52">
          <w:rPr>
            <w:noProof/>
            <w:webHidden/>
          </w:rPr>
          <w:t>85</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71" w:history="1">
        <w:r w:rsidR="00CD4D52" w:rsidRPr="00CD4D52">
          <w:rPr>
            <w:rStyle w:val="Hyperlink"/>
            <w:lang w:val="en-US"/>
          </w:rPr>
          <w:t>F.15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US"/>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_Toc373832771 \h </w:instrText>
        </w:r>
        <w:r w:rsidR="00CD4D52" w:rsidRPr="00CD4D52">
          <w:rPr>
            <w:webHidden/>
          </w:rPr>
        </w:r>
        <w:r w:rsidR="00CD4D52" w:rsidRPr="00CD4D52">
          <w:rPr>
            <w:webHidden/>
          </w:rPr>
          <w:fldChar w:fldCharType="separate"/>
        </w:r>
        <w:r w:rsidR="00CD4D52" w:rsidRPr="00CD4D52">
          <w:rPr>
            <w:webHidden/>
          </w:rPr>
          <w:t>86</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72" w:history="1">
        <w:r w:rsidR="00CD4D52" w:rsidRPr="00CD4D52">
          <w:rPr>
            <w:rStyle w:val="Hyperlink"/>
            <w:noProof/>
          </w:rPr>
          <w:t>F.15.1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_Toc373832772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73" w:history="1">
        <w:r w:rsidR="00CD4D52" w:rsidRPr="00CD4D52">
          <w:rPr>
            <w:rStyle w:val="Hyperlink"/>
            <w:noProof/>
          </w:rPr>
          <w:t>F.15.2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VUI syntax</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_Toc373832773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74" w:history="1">
        <w:r w:rsidR="00CD4D52" w:rsidRPr="00CD4D52">
          <w:rPr>
            <w:rStyle w:val="Hyperlink"/>
            <w:noProof/>
          </w:rPr>
          <w:t>F.15.3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_Toc373832774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75" w:history="1">
        <w:r w:rsidR="00CD4D52" w:rsidRPr="00CD4D52">
          <w:rPr>
            <w:rStyle w:val="Hyperlink"/>
            <w:noProof/>
          </w:rPr>
          <w:t>F.15.3.1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VUI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_Toc373832775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76" w:history="1">
        <w:r w:rsidR="00CD4D52" w:rsidRPr="00CD4D52">
          <w:rPr>
            <w:rStyle w:val="Hyperlink"/>
            <w:noProof/>
          </w:rPr>
          <w:t>F.15.3.2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_Toc373832776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77" w:history="1">
        <w:r w:rsidR="00CD4D52" w:rsidRPr="00CD4D52">
          <w:rPr>
            <w:rStyle w:val="Hyperlink"/>
            <w:noProof/>
          </w:rPr>
          <w:t>F.15.3.3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Sub-layer HRD parameters semantics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_Toc373832777 \h </w:instrText>
        </w:r>
        <w:r w:rsidR="00CD4D52" w:rsidRPr="00CD4D52">
          <w:rPr>
            <w:noProof/>
            <w:webHidden/>
          </w:rPr>
        </w:r>
        <w:r w:rsidR="00CD4D52" w:rsidRPr="00CD4D52">
          <w:rPr>
            <w:noProof/>
            <w:webHidden/>
          </w:rPr>
          <w:fldChar w:fldCharType="separate"/>
        </w:r>
        <w:r w:rsidR="00CD4D52" w:rsidRPr="00CD4D52">
          <w:rPr>
            <w:noProof/>
            <w:webHidden/>
          </w:rPr>
          <w:t>86</w:t>
        </w:r>
        <w:r w:rsidR="00CD4D52" w:rsidRPr="00CD4D52">
          <w:rPr>
            <w:noProof/>
            <w:webHidden/>
          </w:rPr>
          <w:fldChar w:fldCharType="end"/>
        </w:r>
      </w:hyperlink>
    </w:p>
    <w:p w:rsidR="00CD4D52" w:rsidRPr="00CD4D52" w:rsidRDefault="00F10875">
      <w:pPr>
        <w:pStyle w:val="TOC1"/>
        <w:rPr>
          <w:rFonts w:asciiTheme="minorHAnsi" w:eastAsiaTheme="minorEastAsia" w:hAnsiTheme="minorHAnsi" w:cstheme="minorBidi"/>
          <w:bCs w:val="0"/>
          <w:sz w:val="22"/>
          <w:szCs w:val="22"/>
          <w:lang w:val="en-US" w:eastAsia="zh-CN"/>
        </w:rPr>
      </w:pPr>
      <w:hyperlink w:anchor="_Toc373832778" w:history="1">
        <w:r w:rsidR="00CD4D52" w:rsidRPr="00CD4D52">
          <w:rPr>
            <w:rStyle w:val="Hyperlink"/>
          </w:rPr>
          <w:t xml:space="preserve"> Annex H   </w:t>
        </w:r>
        <w:r w:rsidR="00CD4D52" w:rsidRPr="00CD4D52">
          <w:rPr>
            <w:rStyle w:val="Hyperlink"/>
            <w:lang w:val="en-CA"/>
          </w:rPr>
          <w:t>Syntax, semantics and decoding processes for scalable extension</w:t>
        </w:r>
        <w:r w:rsidR="00CD4D52" w:rsidRPr="00CD4D52">
          <w:rPr>
            <w:webHidden/>
          </w:rPr>
          <w:tab/>
        </w:r>
        <w:r w:rsidR="00CD4D52" w:rsidRPr="00CD4D52">
          <w:rPr>
            <w:webHidden/>
          </w:rPr>
          <w:fldChar w:fldCharType="begin" w:fldLock="1"/>
        </w:r>
        <w:r w:rsidR="00CD4D52" w:rsidRPr="00CD4D52">
          <w:rPr>
            <w:webHidden/>
          </w:rPr>
          <w:instrText xml:space="preserve"> PAGEREF _Toc373832778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79" w:history="1">
        <w:r w:rsidR="00CD4D52" w:rsidRPr="00CD4D52">
          <w:rPr>
            <w:rStyle w:val="Hyperlink"/>
            <w:lang w:val="en-CA"/>
          </w:rPr>
          <w:t>H.1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Scope</w:t>
        </w:r>
        <w:r w:rsidR="00CD4D52" w:rsidRPr="00CD4D52">
          <w:rPr>
            <w:webHidden/>
          </w:rPr>
          <w:tab/>
        </w:r>
        <w:r w:rsidR="00CD4D52" w:rsidRPr="00CD4D52">
          <w:rPr>
            <w:webHidden/>
          </w:rPr>
          <w:fldChar w:fldCharType="begin" w:fldLock="1"/>
        </w:r>
        <w:r w:rsidR="00CD4D52" w:rsidRPr="00CD4D52">
          <w:rPr>
            <w:webHidden/>
          </w:rPr>
          <w:instrText xml:space="preserve"> PAGEREF _Toc373832779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80" w:history="1">
        <w:r w:rsidR="00CD4D52" w:rsidRPr="00CD4D52">
          <w:rPr>
            <w:rStyle w:val="Hyperlink"/>
            <w:lang w:val="en-CA"/>
          </w:rPr>
          <w:t>H.2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Normative references</w:t>
        </w:r>
        <w:r w:rsidR="00CD4D52" w:rsidRPr="00CD4D52">
          <w:rPr>
            <w:webHidden/>
          </w:rPr>
          <w:tab/>
        </w:r>
        <w:r w:rsidR="00CD4D52" w:rsidRPr="00CD4D52">
          <w:rPr>
            <w:webHidden/>
          </w:rPr>
          <w:fldChar w:fldCharType="begin" w:fldLock="1"/>
        </w:r>
        <w:r w:rsidR="00CD4D52" w:rsidRPr="00CD4D52">
          <w:rPr>
            <w:webHidden/>
          </w:rPr>
          <w:instrText xml:space="preserve"> PAGEREF _Toc373832780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81" w:history="1">
        <w:r w:rsidR="00CD4D52" w:rsidRPr="00CD4D52">
          <w:rPr>
            <w:rStyle w:val="Hyperlink"/>
            <w:lang w:val="en-CA"/>
          </w:rPr>
          <w:t>H.3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Definitions</w:t>
        </w:r>
        <w:r w:rsidR="00CD4D52" w:rsidRPr="00CD4D52">
          <w:rPr>
            <w:webHidden/>
          </w:rPr>
          <w:tab/>
        </w:r>
        <w:r w:rsidR="00CD4D52" w:rsidRPr="00CD4D52">
          <w:rPr>
            <w:webHidden/>
          </w:rPr>
          <w:fldChar w:fldCharType="begin" w:fldLock="1"/>
        </w:r>
        <w:r w:rsidR="00CD4D52" w:rsidRPr="00CD4D52">
          <w:rPr>
            <w:webHidden/>
          </w:rPr>
          <w:instrText xml:space="preserve"> PAGEREF _Toc373832781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82" w:history="1">
        <w:r w:rsidR="00CD4D52" w:rsidRPr="00CD4D52">
          <w:rPr>
            <w:rStyle w:val="Hyperlink"/>
            <w:lang w:val="en-CA"/>
          </w:rPr>
          <w:t>H.4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Abbreviations</w:t>
        </w:r>
        <w:r w:rsidR="00CD4D52" w:rsidRPr="00CD4D52">
          <w:rPr>
            <w:webHidden/>
          </w:rPr>
          <w:tab/>
        </w:r>
        <w:r w:rsidR="00CD4D52" w:rsidRPr="00CD4D52">
          <w:rPr>
            <w:webHidden/>
          </w:rPr>
          <w:fldChar w:fldCharType="begin" w:fldLock="1"/>
        </w:r>
        <w:r w:rsidR="00CD4D52" w:rsidRPr="00CD4D52">
          <w:rPr>
            <w:webHidden/>
          </w:rPr>
          <w:instrText xml:space="preserve"> PAGEREF _Toc373832782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83" w:history="1">
        <w:r w:rsidR="00CD4D52" w:rsidRPr="00CD4D52">
          <w:rPr>
            <w:rStyle w:val="Hyperlink"/>
            <w:lang w:val="en-CA"/>
          </w:rPr>
          <w:t>H.5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Conventions</w:t>
        </w:r>
        <w:r w:rsidR="00CD4D52" w:rsidRPr="00CD4D52">
          <w:rPr>
            <w:webHidden/>
          </w:rPr>
          <w:tab/>
        </w:r>
        <w:r w:rsidR="00CD4D52" w:rsidRPr="00CD4D52">
          <w:rPr>
            <w:webHidden/>
          </w:rPr>
          <w:fldChar w:fldCharType="begin" w:fldLock="1"/>
        </w:r>
        <w:r w:rsidR="00CD4D52" w:rsidRPr="00CD4D52">
          <w:rPr>
            <w:webHidden/>
          </w:rPr>
          <w:instrText xml:space="preserve"> PAGEREF _Toc373832783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84" w:history="1">
        <w:r w:rsidR="00CD4D52" w:rsidRPr="00CD4D52">
          <w:rPr>
            <w:rStyle w:val="Hyperlink"/>
            <w:lang w:val="en-CA"/>
          </w:rPr>
          <w:t>H.6</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Source, coded, decoded and output data formats, scanning processes, and neighbouring relationships</w:t>
        </w:r>
        <w:r w:rsidR="00CD4D52" w:rsidRPr="00CD4D52">
          <w:rPr>
            <w:webHidden/>
          </w:rPr>
          <w:tab/>
        </w:r>
        <w:r w:rsidR="00CD4D52" w:rsidRPr="00CD4D52">
          <w:rPr>
            <w:webHidden/>
          </w:rPr>
          <w:fldChar w:fldCharType="begin" w:fldLock="1"/>
        </w:r>
        <w:r w:rsidR="00CD4D52" w:rsidRPr="00CD4D52">
          <w:rPr>
            <w:webHidden/>
          </w:rPr>
          <w:instrText xml:space="preserve"> PAGEREF _Toc373832784 \h </w:instrText>
        </w:r>
        <w:r w:rsidR="00CD4D52" w:rsidRPr="00CD4D52">
          <w:rPr>
            <w:webHidden/>
          </w:rPr>
        </w:r>
        <w:r w:rsidR="00CD4D52" w:rsidRPr="00CD4D52">
          <w:rPr>
            <w:webHidden/>
          </w:rPr>
          <w:fldChar w:fldCharType="separate"/>
        </w:r>
        <w:r w:rsidR="00CD4D52" w:rsidRPr="00CD4D52">
          <w:rPr>
            <w:webHidden/>
          </w:rPr>
          <w:t>87</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85" w:history="1">
        <w:r w:rsidR="00CD4D52" w:rsidRPr="00CD4D52">
          <w:rPr>
            <w:rStyle w:val="Hyperlink"/>
            <w:noProof/>
          </w:rPr>
          <w:t>H.6.1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_Toc373832785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86" w:history="1">
        <w:r w:rsidR="00CD4D52" w:rsidRPr="00CD4D52">
          <w:rPr>
            <w:rStyle w:val="Hyperlink"/>
            <w:noProof/>
          </w:rPr>
          <w:t>H.6.2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Derivation process for reference layer sample location used in resampling</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_Toc373832786 \h </w:instrText>
        </w:r>
        <w:r w:rsidR="00CD4D52" w:rsidRPr="00CD4D52">
          <w:rPr>
            <w:noProof/>
            <w:webHidden/>
          </w:rPr>
        </w:r>
        <w:r w:rsidR="00CD4D52" w:rsidRPr="00CD4D52">
          <w:rPr>
            <w:noProof/>
            <w:webHidden/>
          </w:rPr>
          <w:fldChar w:fldCharType="separate"/>
        </w:r>
        <w:r w:rsidR="00CD4D52" w:rsidRPr="00CD4D52">
          <w:rPr>
            <w:noProof/>
            <w:webHidden/>
          </w:rPr>
          <w:t>87</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87" w:history="1">
        <w:r w:rsidR="00CD4D52" w:rsidRPr="00CD4D52">
          <w:rPr>
            <w:rStyle w:val="Hyperlink"/>
            <w:lang w:val="en-CA"/>
          </w:rPr>
          <w:t>H.7</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Syntax and semantics</w:t>
        </w:r>
        <w:r w:rsidR="00CD4D52" w:rsidRPr="00CD4D52">
          <w:rPr>
            <w:webHidden/>
          </w:rPr>
          <w:tab/>
        </w:r>
        <w:r w:rsidR="00CD4D52" w:rsidRPr="00CD4D52">
          <w:rPr>
            <w:webHidden/>
          </w:rPr>
          <w:fldChar w:fldCharType="begin" w:fldLock="1"/>
        </w:r>
        <w:r w:rsidR="00CD4D52" w:rsidRPr="00CD4D52">
          <w:rPr>
            <w:webHidden/>
          </w:rPr>
          <w:instrText xml:space="preserve"> PAGEREF _Toc373832787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788" w:history="1">
        <w:r w:rsidR="00CD4D52" w:rsidRPr="00CD4D52">
          <w:rPr>
            <w:rStyle w:val="Hyperlink"/>
            <w:lang w:val="en-CA"/>
          </w:rPr>
          <w:t>H.8</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Decoding processes</w:t>
        </w:r>
        <w:r w:rsidR="00CD4D52" w:rsidRPr="00CD4D52">
          <w:rPr>
            <w:webHidden/>
          </w:rPr>
          <w:tab/>
        </w:r>
        <w:r w:rsidR="00CD4D52" w:rsidRPr="00CD4D52">
          <w:rPr>
            <w:webHidden/>
          </w:rPr>
          <w:fldChar w:fldCharType="begin" w:fldLock="1"/>
        </w:r>
        <w:r w:rsidR="00CD4D52" w:rsidRPr="00CD4D52">
          <w:rPr>
            <w:webHidden/>
          </w:rPr>
          <w:instrText xml:space="preserve"> PAGEREF _Toc373832788 \h </w:instrText>
        </w:r>
        <w:r w:rsidR="00CD4D52" w:rsidRPr="00CD4D52">
          <w:rPr>
            <w:webHidden/>
          </w:rPr>
        </w:r>
        <w:r w:rsidR="00CD4D52" w:rsidRPr="00CD4D52">
          <w:rPr>
            <w:webHidden/>
          </w:rPr>
          <w:fldChar w:fldCharType="separate"/>
        </w:r>
        <w:r w:rsidR="00CD4D52" w:rsidRPr="00CD4D52">
          <w:rPr>
            <w:webHidden/>
          </w:rPr>
          <w:t>88</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89" w:history="1">
        <w:r w:rsidR="00CD4D52" w:rsidRPr="00CD4D52">
          <w:rPr>
            <w:rStyle w:val="Hyperlink"/>
            <w:noProof/>
          </w:rPr>
          <w:t>H.8.1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_Toc373832789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90" w:history="1">
        <w:r w:rsidR="00CD4D52" w:rsidRPr="00CD4D52">
          <w:rPr>
            <w:rStyle w:val="Hyperlink"/>
            <w:noProof/>
          </w:rPr>
          <w:t>H.8.1.1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_Toc373832790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91" w:history="1">
        <w:r w:rsidR="00CD4D52" w:rsidRPr="00CD4D52">
          <w:rPr>
            <w:rStyle w:val="Hyperlink"/>
            <w:noProof/>
          </w:rPr>
          <w:t>H.8.1.2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Decoding process for inter-layer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_Toc373832791 \h </w:instrText>
        </w:r>
        <w:r w:rsidR="00CD4D52" w:rsidRPr="00CD4D52">
          <w:rPr>
            <w:noProof/>
            <w:webHidden/>
          </w:rPr>
        </w:r>
        <w:r w:rsidR="00CD4D52" w:rsidRPr="00CD4D52">
          <w:rPr>
            <w:noProof/>
            <w:webHidden/>
          </w:rPr>
          <w:fldChar w:fldCharType="separate"/>
        </w:r>
        <w:r w:rsidR="00CD4D52" w:rsidRPr="00CD4D52">
          <w:rPr>
            <w:noProof/>
            <w:webHidden/>
          </w:rPr>
          <w:t>88</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92" w:history="1">
        <w:r w:rsidR="00CD4D52" w:rsidRPr="00CD4D52">
          <w:rPr>
            <w:rStyle w:val="Hyperlink"/>
            <w:noProof/>
          </w:rPr>
          <w:t>H.8.1.3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Marking process for ending the decoding of a coded picture with nuh_layer_id greater than 0</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_Toc373832792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93" w:history="1">
        <w:r w:rsidR="00CD4D52" w:rsidRPr="00CD4D52">
          <w:rPr>
            <w:rStyle w:val="Hyperlink"/>
            <w:noProof/>
          </w:rPr>
          <w:t>H.8.1.4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Resampling process for inter layer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_Toc373832793 \h </w:instrText>
        </w:r>
        <w:r w:rsidR="00CD4D52" w:rsidRPr="00CD4D52">
          <w:rPr>
            <w:noProof/>
            <w:webHidden/>
          </w:rPr>
        </w:r>
        <w:r w:rsidR="00CD4D52" w:rsidRPr="00CD4D52">
          <w:rPr>
            <w:noProof/>
            <w:webHidden/>
          </w:rPr>
          <w:fldChar w:fldCharType="separate"/>
        </w:r>
        <w:r w:rsidR="00CD4D52" w:rsidRPr="00CD4D52">
          <w:rPr>
            <w:noProof/>
            <w:webHidden/>
          </w:rPr>
          <w:t>89</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94" w:history="1">
        <w:r w:rsidR="00CD4D52" w:rsidRPr="00CD4D52">
          <w:rPr>
            <w:rStyle w:val="Hyperlink"/>
            <w:noProof/>
          </w:rPr>
          <w:t>H.8.2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NAL unit decoding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_Toc373832794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795" w:history="1">
        <w:r w:rsidR="00CD4D52" w:rsidRPr="00CD4D52">
          <w:rPr>
            <w:rStyle w:val="Hyperlink"/>
            <w:noProof/>
          </w:rPr>
          <w:t>H.8.3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Slice decoding processes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_Toc373832795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96" w:history="1">
        <w:r w:rsidR="00CD4D52" w:rsidRPr="00CD4D52">
          <w:rPr>
            <w:rStyle w:val="Hyperlink"/>
            <w:noProof/>
            <w:lang w:val="en-US"/>
          </w:rPr>
          <w:t>H.8.3.1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picture order count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_Toc373832796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97" w:history="1">
        <w:r w:rsidR="00CD4D52" w:rsidRPr="00CD4D52">
          <w:rPr>
            <w:rStyle w:val="Hyperlink"/>
            <w:noProof/>
            <w:lang w:val="en-US"/>
          </w:rPr>
          <w:t>H.8.3.2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set</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_Toc373832797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98" w:history="1">
        <w:r w:rsidR="00CD4D52" w:rsidRPr="00CD4D52">
          <w:rPr>
            <w:rStyle w:val="Hyperlink"/>
            <w:noProof/>
            <w:lang w:val="en-US"/>
          </w:rPr>
          <w:t>H.8.3.3</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generating unavailable reference pictures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_Toc373832798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799" w:history="1">
        <w:r w:rsidR="00CD4D52" w:rsidRPr="00CD4D52">
          <w:rPr>
            <w:rStyle w:val="Hyperlink"/>
            <w:noProof/>
            <w:lang w:val="en-US"/>
          </w:rPr>
          <w:t>H.8.3.4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US"/>
          </w:rPr>
          <w:t>Decoding process for reference picture lists construction</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_Toc373832799 \h </w:instrText>
        </w:r>
        <w:r w:rsidR="00CD4D52" w:rsidRPr="00CD4D52">
          <w:rPr>
            <w:noProof/>
            <w:webHidden/>
          </w:rPr>
        </w:r>
        <w:r w:rsidR="00CD4D52" w:rsidRPr="00CD4D52">
          <w:rPr>
            <w:noProof/>
            <w:webHidden/>
          </w:rPr>
          <w:fldChar w:fldCharType="separate"/>
        </w:r>
        <w:r w:rsidR="00CD4D52" w:rsidRPr="00CD4D52">
          <w:rPr>
            <w:noProof/>
            <w:webHidden/>
          </w:rPr>
          <w:t>96</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800" w:history="1">
        <w:r w:rsidR="00CD4D52" w:rsidRPr="00CD4D52">
          <w:rPr>
            <w:rStyle w:val="Hyperlink"/>
            <w:noProof/>
          </w:rPr>
          <w:t>H.8.4</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intra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_Toc373832800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801" w:history="1">
        <w:r w:rsidR="00CD4D52" w:rsidRPr="00CD4D52">
          <w:rPr>
            <w:rStyle w:val="Hyperlink"/>
            <w:noProof/>
          </w:rPr>
          <w:t>H.8.5</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Decoding process for coding units coded in inter prediction mode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_Toc373832801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802" w:history="1">
        <w:r w:rsidR="00CD4D52" w:rsidRPr="00CD4D52">
          <w:rPr>
            <w:rStyle w:val="Hyperlink"/>
            <w:noProof/>
          </w:rPr>
          <w:t>H.8.6</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Scaling, transformation and array construction process prior to deblocking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_Toc373832802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803" w:history="1">
        <w:r w:rsidR="00CD4D52" w:rsidRPr="00CD4D52">
          <w:rPr>
            <w:rStyle w:val="Hyperlink"/>
            <w:noProof/>
          </w:rPr>
          <w:t>H.8.7</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In-loop filter process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_Toc373832803 \h </w:instrText>
        </w:r>
        <w:r w:rsidR="00CD4D52" w:rsidRPr="00CD4D52">
          <w:rPr>
            <w:noProof/>
            <w:webHidden/>
          </w:rPr>
        </w:r>
        <w:r w:rsidR="00CD4D52" w:rsidRPr="00CD4D52">
          <w:rPr>
            <w:noProof/>
            <w:webHidden/>
          </w:rPr>
          <w:fldChar w:fldCharType="separate"/>
        </w:r>
        <w:r w:rsidR="00CD4D52" w:rsidRPr="00CD4D52">
          <w:rPr>
            <w:noProof/>
            <w:webHidden/>
          </w:rPr>
          <w:t>97</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804" w:history="1">
        <w:r w:rsidR="00CD4D52" w:rsidRPr="00CD4D52">
          <w:rPr>
            <w:rStyle w:val="Hyperlink"/>
            <w:lang w:val="en-CA"/>
          </w:rPr>
          <w:t>H.9</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Parsing process</w:t>
        </w:r>
        <w:r w:rsidR="00CD4D52" w:rsidRPr="00CD4D52">
          <w:rPr>
            <w:webHidden/>
          </w:rPr>
          <w:tab/>
        </w:r>
        <w:r w:rsidR="00CD4D52" w:rsidRPr="00CD4D52">
          <w:rPr>
            <w:webHidden/>
          </w:rPr>
          <w:fldChar w:fldCharType="begin" w:fldLock="1"/>
        </w:r>
        <w:r w:rsidR="00CD4D52" w:rsidRPr="00CD4D52">
          <w:rPr>
            <w:webHidden/>
          </w:rPr>
          <w:instrText xml:space="preserve"> PAGEREF _Toc373832804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805" w:history="1">
        <w:r w:rsidR="00CD4D52" w:rsidRPr="00CD4D52">
          <w:rPr>
            <w:rStyle w:val="Hyperlink"/>
            <w:lang w:val="en-CA"/>
          </w:rPr>
          <w:t>H.10</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Specification of bitstream subsets</w:t>
        </w:r>
        <w:r w:rsidR="00CD4D52" w:rsidRPr="00CD4D52">
          <w:rPr>
            <w:webHidden/>
          </w:rPr>
          <w:tab/>
        </w:r>
        <w:r w:rsidR="00CD4D52" w:rsidRPr="00CD4D52">
          <w:rPr>
            <w:webHidden/>
          </w:rPr>
          <w:fldChar w:fldCharType="begin" w:fldLock="1"/>
        </w:r>
        <w:r w:rsidR="00CD4D52" w:rsidRPr="00CD4D52">
          <w:rPr>
            <w:webHidden/>
          </w:rPr>
          <w:instrText xml:space="preserve"> PAGEREF _Toc373832805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806" w:history="1">
        <w:r w:rsidR="00CD4D52" w:rsidRPr="00CD4D52">
          <w:rPr>
            <w:rStyle w:val="Hyperlink"/>
            <w:lang w:val="en-CA"/>
          </w:rPr>
          <w:t>H.11</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Profiles, tiers, and levels</w:t>
        </w:r>
        <w:r w:rsidR="00CD4D52" w:rsidRPr="00CD4D52">
          <w:rPr>
            <w:webHidden/>
          </w:rPr>
          <w:tab/>
        </w:r>
        <w:r w:rsidR="00CD4D52" w:rsidRPr="00CD4D52">
          <w:rPr>
            <w:webHidden/>
          </w:rPr>
          <w:fldChar w:fldCharType="begin" w:fldLock="1"/>
        </w:r>
        <w:r w:rsidR="00CD4D52" w:rsidRPr="00CD4D52">
          <w:rPr>
            <w:webHidden/>
          </w:rPr>
          <w:instrText xml:space="preserve"> PAGEREF _Toc373832806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807" w:history="1">
        <w:r w:rsidR="00CD4D52" w:rsidRPr="00CD4D52">
          <w:rPr>
            <w:rStyle w:val="Hyperlink"/>
            <w:noProof/>
          </w:rPr>
          <w:t>H.11.1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Profiles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_Toc373832807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808" w:history="1">
        <w:r w:rsidR="00CD4D52" w:rsidRPr="00CD4D52">
          <w:rPr>
            <w:rStyle w:val="Hyperlink"/>
            <w:noProof/>
          </w:rPr>
          <w:t>H.11.1.1</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General</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_Toc373832808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F10875">
      <w:pPr>
        <w:pStyle w:val="TOC4"/>
        <w:rPr>
          <w:rFonts w:asciiTheme="minorHAnsi" w:eastAsiaTheme="minorEastAsia" w:hAnsiTheme="minorHAnsi" w:cstheme="minorBidi"/>
          <w:noProof/>
          <w:sz w:val="22"/>
          <w:szCs w:val="22"/>
          <w:lang w:val="en-US" w:eastAsia="zh-CN"/>
        </w:rPr>
      </w:pPr>
      <w:hyperlink w:anchor="_Toc373832809" w:history="1">
        <w:r w:rsidR="00CD4D52" w:rsidRPr="00CD4D52">
          <w:rPr>
            <w:rStyle w:val="Hyperlink"/>
            <w:noProof/>
          </w:rPr>
          <w:t>H.11.1.2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rPr>
          <w:t>Scalable Main profile</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_Toc373832809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F10875">
      <w:pPr>
        <w:pStyle w:val="TOC3"/>
        <w:rPr>
          <w:rFonts w:asciiTheme="minorHAnsi" w:eastAsiaTheme="minorEastAsia" w:hAnsiTheme="minorHAnsi" w:cstheme="minorBidi"/>
          <w:noProof/>
          <w:sz w:val="22"/>
          <w:szCs w:val="22"/>
          <w:lang w:val="en-US" w:eastAsia="zh-CN"/>
        </w:rPr>
      </w:pPr>
      <w:hyperlink w:anchor="_Toc373832810" w:history="1">
        <w:r w:rsidR="00CD4D52" w:rsidRPr="00CD4D52">
          <w:rPr>
            <w:rStyle w:val="Hyperlink"/>
            <w:noProof/>
          </w:rPr>
          <w:t>H.11.2</w:t>
        </w:r>
        <w:r w:rsidR="00CD4D52" w:rsidRPr="00CD4D52">
          <w:rPr>
            <w:rFonts w:asciiTheme="minorHAnsi" w:eastAsiaTheme="minorEastAsia" w:hAnsiTheme="minorHAnsi" w:cstheme="minorBidi"/>
            <w:noProof/>
            <w:sz w:val="22"/>
            <w:szCs w:val="22"/>
            <w:lang w:val="en-US" w:eastAsia="zh-CN"/>
          </w:rPr>
          <w:tab/>
        </w:r>
        <w:r w:rsidR="00CD4D52" w:rsidRPr="00CD4D52">
          <w:rPr>
            <w:rStyle w:val="Hyperlink"/>
            <w:noProof/>
            <w:lang w:val="en-CA"/>
          </w:rPr>
          <w:t>Tiers and levels</w:t>
        </w:r>
        <w:r w:rsidR="00CD4D52" w:rsidRPr="00CD4D52">
          <w:rPr>
            <w:noProof/>
            <w:webHidden/>
          </w:rPr>
          <w:tab/>
        </w:r>
        <w:r w:rsidR="00CD4D52" w:rsidRPr="00CD4D52">
          <w:rPr>
            <w:noProof/>
            <w:webHidden/>
          </w:rPr>
          <w:fldChar w:fldCharType="begin" w:fldLock="1"/>
        </w:r>
        <w:r w:rsidR="00CD4D52" w:rsidRPr="00CD4D52">
          <w:rPr>
            <w:noProof/>
            <w:webHidden/>
          </w:rPr>
          <w:instrText xml:space="preserve"> PAGEREF _Toc373832810 \h </w:instrText>
        </w:r>
        <w:r w:rsidR="00CD4D52" w:rsidRPr="00CD4D52">
          <w:rPr>
            <w:noProof/>
            <w:webHidden/>
          </w:rPr>
        </w:r>
        <w:r w:rsidR="00CD4D52" w:rsidRPr="00CD4D52">
          <w:rPr>
            <w:noProof/>
            <w:webHidden/>
          </w:rPr>
          <w:fldChar w:fldCharType="separate"/>
        </w:r>
        <w:r w:rsidR="00CD4D52" w:rsidRPr="00CD4D52">
          <w:rPr>
            <w:noProof/>
            <w:webHidden/>
          </w:rPr>
          <w:t>98</w:t>
        </w:r>
        <w:r w:rsidR="00CD4D52" w:rsidRPr="00CD4D52">
          <w:rPr>
            <w:noProof/>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811" w:history="1">
        <w:r w:rsidR="00CD4D52" w:rsidRPr="00CD4D52">
          <w:rPr>
            <w:rStyle w:val="Hyperlink"/>
            <w:lang w:val="en-CA"/>
          </w:rPr>
          <w:t>H.12</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Byte stream format</w:t>
        </w:r>
        <w:r w:rsidR="00CD4D52" w:rsidRPr="00CD4D52">
          <w:rPr>
            <w:webHidden/>
          </w:rPr>
          <w:tab/>
        </w:r>
        <w:r w:rsidR="00CD4D52" w:rsidRPr="00CD4D52">
          <w:rPr>
            <w:webHidden/>
          </w:rPr>
          <w:fldChar w:fldCharType="begin" w:fldLock="1"/>
        </w:r>
        <w:r w:rsidR="00CD4D52" w:rsidRPr="00CD4D52">
          <w:rPr>
            <w:webHidden/>
          </w:rPr>
          <w:instrText xml:space="preserve"> PAGEREF _Toc373832811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812" w:history="1">
        <w:r w:rsidR="00CD4D52" w:rsidRPr="00CD4D52">
          <w:rPr>
            <w:rStyle w:val="Hyperlink"/>
            <w:lang w:val="en-CA"/>
          </w:rPr>
          <w:t>H.13</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Hypothetical reference decoder</w:t>
        </w:r>
        <w:r w:rsidR="00CD4D52" w:rsidRPr="00CD4D52">
          <w:rPr>
            <w:webHidden/>
          </w:rPr>
          <w:tab/>
        </w:r>
        <w:r w:rsidR="00CD4D52" w:rsidRPr="00CD4D52">
          <w:rPr>
            <w:webHidden/>
          </w:rPr>
          <w:fldChar w:fldCharType="begin" w:fldLock="1"/>
        </w:r>
        <w:r w:rsidR="00CD4D52" w:rsidRPr="00CD4D52">
          <w:rPr>
            <w:webHidden/>
          </w:rPr>
          <w:instrText xml:space="preserve"> PAGEREF _Toc373832812 \h </w:instrText>
        </w:r>
        <w:r w:rsidR="00CD4D52" w:rsidRPr="00CD4D52">
          <w:rPr>
            <w:webHidden/>
          </w:rPr>
        </w:r>
        <w:r w:rsidR="00CD4D52" w:rsidRPr="00CD4D52">
          <w:rPr>
            <w:webHidden/>
          </w:rPr>
          <w:fldChar w:fldCharType="separate"/>
        </w:r>
        <w:r w:rsidR="00CD4D52" w:rsidRPr="00CD4D52">
          <w:rPr>
            <w:webHidden/>
          </w:rPr>
          <w:t>98</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813" w:history="1">
        <w:r w:rsidR="00CD4D52" w:rsidRPr="00CD4D52">
          <w:rPr>
            <w:rStyle w:val="Hyperlink"/>
            <w:lang w:val="en-CA"/>
          </w:rPr>
          <w:t>H.14</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SEI messages</w:t>
        </w:r>
        <w:r w:rsidR="00CD4D52" w:rsidRPr="00CD4D52">
          <w:rPr>
            <w:webHidden/>
          </w:rPr>
          <w:tab/>
        </w:r>
        <w:r w:rsidR="00CD4D52" w:rsidRPr="00CD4D52">
          <w:rPr>
            <w:webHidden/>
          </w:rPr>
          <w:fldChar w:fldCharType="begin" w:fldLock="1"/>
        </w:r>
        <w:r w:rsidR="00CD4D52" w:rsidRPr="00CD4D52">
          <w:rPr>
            <w:webHidden/>
          </w:rPr>
          <w:instrText xml:space="preserve"> PAGEREF _Toc373832813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D4D52" w:rsidRPr="00CD4D52" w:rsidRDefault="00F10875">
      <w:pPr>
        <w:pStyle w:val="TOC2"/>
        <w:rPr>
          <w:rFonts w:asciiTheme="minorHAnsi" w:eastAsiaTheme="minorEastAsia" w:hAnsiTheme="minorHAnsi" w:cstheme="minorBidi"/>
          <w:sz w:val="22"/>
          <w:szCs w:val="22"/>
          <w:lang w:val="en-US" w:eastAsia="zh-CN"/>
        </w:rPr>
      </w:pPr>
      <w:hyperlink w:anchor="_Toc373832814" w:history="1">
        <w:r w:rsidR="00CD4D52" w:rsidRPr="00CD4D52">
          <w:rPr>
            <w:rStyle w:val="Hyperlink"/>
            <w:lang w:val="en-CA"/>
          </w:rPr>
          <w:t>H.15</w:t>
        </w:r>
        <w:r w:rsidR="00CD4D52" w:rsidRPr="00CD4D52">
          <w:rPr>
            <w:rFonts w:asciiTheme="minorHAnsi" w:eastAsiaTheme="minorEastAsia" w:hAnsiTheme="minorHAnsi" w:cstheme="minorBidi"/>
            <w:sz w:val="22"/>
            <w:szCs w:val="22"/>
            <w:lang w:val="en-US" w:eastAsia="zh-CN"/>
          </w:rPr>
          <w:tab/>
        </w:r>
        <w:r w:rsidR="00CD4D52" w:rsidRPr="00CD4D52">
          <w:rPr>
            <w:rStyle w:val="Hyperlink"/>
            <w:lang w:val="en-CA"/>
          </w:rPr>
          <w:t>Video usability information</w:t>
        </w:r>
        <w:r w:rsidR="00CD4D52" w:rsidRPr="00CD4D52">
          <w:rPr>
            <w:webHidden/>
          </w:rPr>
          <w:tab/>
        </w:r>
        <w:r w:rsidR="00CD4D52" w:rsidRPr="00CD4D52">
          <w:rPr>
            <w:webHidden/>
          </w:rPr>
          <w:fldChar w:fldCharType="begin" w:fldLock="1"/>
        </w:r>
        <w:r w:rsidR="00CD4D52" w:rsidRPr="00CD4D52">
          <w:rPr>
            <w:webHidden/>
          </w:rPr>
          <w:instrText xml:space="preserve"> PAGEREF _Toc373832814 \h </w:instrText>
        </w:r>
        <w:r w:rsidR="00CD4D52" w:rsidRPr="00CD4D52">
          <w:rPr>
            <w:webHidden/>
          </w:rPr>
        </w:r>
        <w:r w:rsidR="00CD4D52" w:rsidRPr="00CD4D52">
          <w:rPr>
            <w:webHidden/>
          </w:rPr>
          <w:fldChar w:fldCharType="separate"/>
        </w:r>
        <w:r w:rsidR="00CD4D52" w:rsidRPr="00CD4D52">
          <w:rPr>
            <w:webHidden/>
          </w:rPr>
          <w:t>99</w:t>
        </w:r>
        <w:r w:rsidR="00CD4D52" w:rsidRPr="00CD4D52">
          <w:rPr>
            <w:webHidden/>
          </w:rPr>
          <w:fldChar w:fldCharType="end"/>
        </w:r>
      </w:hyperlink>
    </w:p>
    <w:p w:rsidR="00C6730C" w:rsidRPr="00CD4D52" w:rsidRDefault="0045146C" w:rsidP="003475AB">
      <w:pPr>
        <w:pStyle w:val="3EdNotes"/>
        <w:numPr>
          <w:ilvl w:val="0"/>
          <w:numId w:val="0"/>
        </w:numPr>
        <w:ind w:left="284" w:hanging="284"/>
        <w:rPr>
          <w:lang w:val="en-CA"/>
        </w:rPr>
      </w:pPr>
      <w:r w:rsidRPr="00CD4D52">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19"/>
          <w:headerReference w:type="default" r:id="rId20"/>
          <w:footerReference w:type="even" r:id="rId21"/>
          <w:footerReference w:type="default" r:id="rId22"/>
          <w:pgSz w:w="11907" w:h="16834" w:code="9"/>
          <w:pgMar w:top="1089" w:right="1089" w:bottom="1089" w:left="1089" w:header="482" w:footer="482" w:gutter="0"/>
          <w:paperSrc w:first="15" w:other="15"/>
          <w:pgNumType w:fmt="lowerRoman"/>
          <w:cols w:space="720"/>
          <w:titlePg/>
          <w:docGrid w:linePitch="326"/>
        </w:sectPr>
      </w:pPr>
    </w:p>
    <w:p w:rsidR="000B06B6" w:rsidRDefault="000B06B6" w:rsidP="000B06B6">
      <w:pPr>
        <w:rPr>
          <w:i/>
          <w:lang w:val="en-US"/>
        </w:rPr>
      </w:pPr>
      <w:bookmarkStart w:id="19" w:name="_Toc311217212"/>
      <w:bookmarkStart w:id="20" w:name="_Toc311217213"/>
      <w:bookmarkStart w:id="21" w:name="_Toc311217223"/>
      <w:bookmarkStart w:id="22" w:name="_Toc311217224"/>
      <w:bookmarkStart w:id="23" w:name="_Toc311217225"/>
      <w:bookmarkStart w:id="24" w:name="_Toc311217226"/>
      <w:bookmarkStart w:id="25" w:name="_Toc33101255"/>
      <w:bookmarkStart w:id="26" w:name="_Toc351057897"/>
      <w:bookmarkStart w:id="27" w:name="_Toc351335493"/>
      <w:bookmarkStart w:id="28" w:name="_Hlt22614396"/>
      <w:bookmarkStart w:id="29" w:name="_Toc35694271"/>
      <w:bookmarkStart w:id="30" w:name="_Hlt22461470"/>
      <w:bookmarkStart w:id="31" w:name="_Hlt22617966"/>
      <w:bookmarkStart w:id="32" w:name="_Toc327284427"/>
      <w:bookmarkStart w:id="33" w:name="_Toc327290315"/>
      <w:bookmarkStart w:id="34" w:name="_Toc327299358"/>
      <w:bookmarkStart w:id="35" w:name="_Toc327299671"/>
      <w:bookmarkStart w:id="36" w:name="_Toc327284430"/>
      <w:bookmarkStart w:id="37" w:name="_Toc327290318"/>
      <w:bookmarkStart w:id="38" w:name="_Toc327299361"/>
      <w:bookmarkStart w:id="39" w:name="_Toc327299674"/>
      <w:bookmarkStart w:id="40" w:name="_Toc327284431"/>
      <w:bookmarkStart w:id="41" w:name="_Toc327290319"/>
      <w:bookmarkStart w:id="42" w:name="_Toc327299362"/>
      <w:bookmarkStart w:id="43" w:name="_Toc327299675"/>
      <w:bookmarkStart w:id="44" w:name="_Toc327284433"/>
      <w:bookmarkStart w:id="45" w:name="_Toc327290321"/>
      <w:bookmarkStart w:id="46" w:name="_Toc327299364"/>
      <w:bookmarkStart w:id="47" w:name="_Toc327299677"/>
      <w:bookmarkStart w:id="48" w:name="_Toc327284435"/>
      <w:bookmarkStart w:id="49" w:name="_Toc327290323"/>
      <w:bookmarkStart w:id="50" w:name="_Toc327299366"/>
      <w:bookmarkStart w:id="51" w:name="_Toc327299679"/>
      <w:bookmarkStart w:id="52" w:name="_Toc327284439"/>
      <w:bookmarkStart w:id="53" w:name="_Toc327290327"/>
      <w:bookmarkStart w:id="54" w:name="_Toc327299370"/>
      <w:bookmarkStart w:id="55" w:name="_Toc327299683"/>
      <w:bookmarkStart w:id="56" w:name="_Toc327284444"/>
      <w:bookmarkStart w:id="57" w:name="_Toc327290332"/>
      <w:bookmarkStart w:id="58" w:name="_Toc327299375"/>
      <w:bookmarkStart w:id="59" w:name="_Toc327299688"/>
      <w:bookmarkStart w:id="60" w:name="_Toc327284447"/>
      <w:bookmarkStart w:id="61" w:name="_Toc327290335"/>
      <w:bookmarkStart w:id="62" w:name="_Toc327299378"/>
      <w:bookmarkStart w:id="63" w:name="_Toc327299691"/>
      <w:bookmarkStart w:id="64" w:name="_Toc327284448"/>
      <w:bookmarkStart w:id="65" w:name="_Toc327290336"/>
      <w:bookmarkStart w:id="66" w:name="_Toc327299379"/>
      <w:bookmarkStart w:id="67" w:name="_Toc327299692"/>
      <w:bookmarkStart w:id="68" w:name="_Toc327284450"/>
      <w:bookmarkStart w:id="69" w:name="_Toc327290338"/>
      <w:bookmarkStart w:id="70" w:name="_Toc327299381"/>
      <w:bookmarkStart w:id="71" w:name="_Toc327299694"/>
      <w:bookmarkStart w:id="72" w:name="_Toc327299384"/>
      <w:bookmarkStart w:id="73" w:name="_Toc327299697"/>
      <w:bookmarkStart w:id="74" w:name="_Toc330810870"/>
      <w:bookmarkStart w:id="75" w:name="_Toc330812665"/>
      <w:bookmarkStart w:id="76" w:name="_Toc23159757"/>
      <w:bookmarkStart w:id="77" w:name="_Toc328753017"/>
      <w:bookmarkStart w:id="78" w:name="_Toc328753018"/>
      <w:bookmarkStart w:id="79" w:name="_Toc282087387"/>
      <w:bookmarkStart w:id="80" w:name="_Toc324427951"/>
      <w:bookmarkStart w:id="81" w:name="_Toc324427952"/>
      <w:bookmarkStart w:id="82" w:name="_Toc331084363"/>
      <w:bookmarkStart w:id="83" w:name="_Toc331084365"/>
      <w:bookmarkStart w:id="84" w:name="_Toc331084367"/>
      <w:bookmarkStart w:id="85" w:name="_Toc331084368"/>
      <w:bookmarkStart w:id="86" w:name="_Toc331084369"/>
      <w:bookmarkStart w:id="87" w:name="_Toc317198810"/>
      <w:bookmarkStart w:id="88" w:name="_Toc328753037"/>
      <w:bookmarkStart w:id="89" w:name="_Toc328753041"/>
      <w:bookmarkStart w:id="90" w:name="_Toc328753043"/>
      <w:bookmarkStart w:id="91" w:name="_Toc328753044"/>
      <w:bookmarkStart w:id="92" w:name="_Toc328753045"/>
      <w:bookmarkStart w:id="93" w:name="_Toc328753049"/>
      <w:bookmarkStart w:id="94" w:name="_Toc328753051"/>
      <w:bookmarkStart w:id="95" w:name="_Toc328753054"/>
      <w:bookmarkStart w:id="96" w:name="_Toc328753057"/>
      <w:bookmarkStart w:id="97" w:name="_Toc328753059"/>
      <w:bookmarkStart w:id="98" w:name="_Toc335234596"/>
      <w:bookmarkStart w:id="99" w:name="_Toc335234597"/>
      <w:bookmarkStart w:id="100" w:name="_Toc335234600"/>
      <w:bookmarkStart w:id="101" w:name="_Toc335234602"/>
      <w:bookmarkStart w:id="102" w:name="_Toc282087407"/>
      <w:bookmarkStart w:id="103" w:name="_Toc335234780"/>
      <w:bookmarkStart w:id="104" w:name="_Toc327178233"/>
      <w:bookmarkStart w:id="105" w:name="_Toc317097546"/>
      <w:bookmarkStart w:id="106" w:name="_Toc317097989"/>
      <w:bookmarkStart w:id="107" w:name="_Toc317163823"/>
      <w:bookmarkStart w:id="108" w:name="_Toc317163905"/>
      <w:bookmarkStart w:id="109" w:name="_Toc317183550"/>
      <w:bookmarkStart w:id="110" w:name="_Toc317183994"/>
      <w:bookmarkStart w:id="111" w:name="_Toc317097655"/>
      <w:bookmarkStart w:id="112" w:name="_Toc317183659"/>
      <w:bookmarkStart w:id="113" w:name="_Toc330921582"/>
      <w:bookmarkStart w:id="114" w:name="_Toc330921583"/>
      <w:bookmarkStart w:id="115" w:name="_Toc330921584"/>
      <w:bookmarkStart w:id="116" w:name="_Toc330921586"/>
      <w:bookmarkStart w:id="117" w:name="_Toc330921588"/>
      <w:bookmarkStart w:id="118" w:name="_Toc330921619"/>
      <w:bookmarkStart w:id="119" w:name="_Toc330921620"/>
      <w:bookmarkStart w:id="120" w:name="_Toc330921625"/>
      <w:bookmarkStart w:id="121" w:name="_Toc330921628"/>
      <w:bookmarkStart w:id="122" w:name="_Toc330921641"/>
      <w:bookmarkStart w:id="123" w:name="_Toc330921684"/>
      <w:bookmarkStart w:id="124" w:name="_Toc330921685"/>
      <w:bookmarkStart w:id="125" w:name="_Toc330921791"/>
      <w:bookmarkStart w:id="126" w:name="_Toc330921799"/>
      <w:bookmarkStart w:id="127" w:name="_Toc330921800"/>
      <w:bookmarkStart w:id="128" w:name="_Toc330921803"/>
      <w:bookmarkStart w:id="129" w:name="_Toc330921805"/>
      <w:bookmarkStart w:id="130" w:name="_Toc330921811"/>
      <w:bookmarkStart w:id="131" w:name="_Toc330921813"/>
      <w:bookmarkStart w:id="132" w:name="_Toc330921818"/>
      <w:bookmarkStart w:id="133" w:name="_Toc330921821"/>
      <w:bookmarkStart w:id="134" w:name="_Toc328577761"/>
      <w:bookmarkStart w:id="135" w:name="_Toc328598564"/>
      <w:bookmarkStart w:id="136" w:name="_Toc328663209"/>
      <w:bookmarkStart w:id="137" w:name="_Toc328753078"/>
      <w:bookmarkStart w:id="138" w:name="_Toc328577763"/>
      <w:bookmarkStart w:id="139" w:name="_Toc328598566"/>
      <w:bookmarkStart w:id="140" w:name="_Toc328663211"/>
      <w:bookmarkStart w:id="141" w:name="_Toc328753080"/>
      <w:bookmarkStart w:id="142" w:name="_Toc328577768"/>
      <w:bookmarkStart w:id="143" w:name="_Toc328598571"/>
      <w:bookmarkStart w:id="144" w:name="_Toc328663216"/>
      <w:bookmarkStart w:id="145" w:name="_Toc328753085"/>
      <w:bookmarkStart w:id="146" w:name="_Toc328577779"/>
      <w:bookmarkStart w:id="147" w:name="_Toc328598582"/>
      <w:bookmarkStart w:id="148" w:name="_Toc328663227"/>
      <w:bookmarkStart w:id="149" w:name="_Toc328753096"/>
      <w:bookmarkStart w:id="150" w:name="_Toc328577780"/>
      <w:bookmarkStart w:id="151" w:name="_Toc328598583"/>
      <w:bookmarkStart w:id="152" w:name="_Toc328663228"/>
      <w:bookmarkStart w:id="153" w:name="_Toc328753097"/>
      <w:bookmarkStart w:id="154" w:name="_Toc328577781"/>
      <w:bookmarkStart w:id="155" w:name="_Toc328598584"/>
      <w:bookmarkStart w:id="156" w:name="_Toc328663229"/>
      <w:bookmarkStart w:id="157" w:name="_Toc328753098"/>
      <w:bookmarkStart w:id="158" w:name="_Toc328577784"/>
      <w:bookmarkStart w:id="159" w:name="_Toc328598587"/>
      <w:bookmarkStart w:id="160" w:name="_Toc328663232"/>
      <w:bookmarkStart w:id="161" w:name="_Toc328753101"/>
      <w:bookmarkStart w:id="162" w:name="_Toc328577787"/>
      <w:bookmarkStart w:id="163" w:name="_Toc328598590"/>
      <w:bookmarkStart w:id="164" w:name="_Toc328663235"/>
      <w:bookmarkStart w:id="165" w:name="_Toc328753104"/>
      <w:bookmarkStart w:id="166" w:name="_Toc328577788"/>
      <w:bookmarkStart w:id="167" w:name="_Toc328598591"/>
      <w:bookmarkStart w:id="168" w:name="_Toc328663236"/>
      <w:bookmarkStart w:id="169" w:name="_Toc328753105"/>
      <w:bookmarkStart w:id="170" w:name="_Toc328577790"/>
      <w:bookmarkStart w:id="171" w:name="_Toc328598593"/>
      <w:bookmarkStart w:id="172" w:name="_Toc328663238"/>
      <w:bookmarkStart w:id="173" w:name="_Toc328753107"/>
      <w:bookmarkStart w:id="174" w:name="_Toc328577792"/>
      <w:bookmarkStart w:id="175" w:name="_Toc328598595"/>
      <w:bookmarkStart w:id="176" w:name="_Toc328663240"/>
      <w:bookmarkStart w:id="177" w:name="_Toc328753109"/>
      <w:bookmarkStart w:id="178" w:name="_Toc328577793"/>
      <w:bookmarkStart w:id="179" w:name="_Toc328598596"/>
      <w:bookmarkStart w:id="180" w:name="_Toc328663241"/>
      <w:bookmarkStart w:id="181" w:name="_Toc328753110"/>
      <w:bookmarkStart w:id="182" w:name="_Toc328577799"/>
      <w:bookmarkStart w:id="183" w:name="_Toc328598602"/>
      <w:bookmarkStart w:id="184" w:name="_Toc328663247"/>
      <w:bookmarkStart w:id="185" w:name="_Toc328753116"/>
      <w:bookmarkStart w:id="186" w:name="_Toc328577802"/>
      <w:bookmarkStart w:id="187" w:name="_Toc328598605"/>
      <w:bookmarkStart w:id="188" w:name="_Toc328663250"/>
      <w:bookmarkStart w:id="189" w:name="_Toc328753119"/>
      <w:bookmarkStart w:id="190" w:name="_Toc328577803"/>
      <w:bookmarkStart w:id="191" w:name="_Toc328598606"/>
      <w:bookmarkStart w:id="192" w:name="_Toc328663251"/>
      <w:bookmarkStart w:id="193" w:name="_Toc328753120"/>
      <w:bookmarkStart w:id="194" w:name="_Toc328577805"/>
      <w:bookmarkStart w:id="195" w:name="_Toc328598608"/>
      <w:bookmarkStart w:id="196" w:name="_Toc328663253"/>
      <w:bookmarkStart w:id="197" w:name="_Toc328753122"/>
      <w:bookmarkStart w:id="198" w:name="_Toc328577806"/>
      <w:bookmarkStart w:id="199" w:name="_Toc328598609"/>
      <w:bookmarkStart w:id="200" w:name="_Toc328663254"/>
      <w:bookmarkStart w:id="201" w:name="_Toc328753123"/>
      <w:bookmarkStart w:id="202" w:name="_Toc328577808"/>
      <w:bookmarkStart w:id="203" w:name="_Toc328598611"/>
      <w:bookmarkStart w:id="204" w:name="_Toc328663256"/>
      <w:bookmarkStart w:id="205" w:name="_Toc328753125"/>
      <w:bookmarkStart w:id="206" w:name="_Toc328577809"/>
      <w:bookmarkStart w:id="207" w:name="_Toc328598612"/>
      <w:bookmarkStart w:id="208" w:name="_Toc328663257"/>
      <w:bookmarkStart w:id="209" w:name="_Toc328753126"/>
      <w:bookmarkStart w:id="210" w:name="_Toc328577810"/>
      <w:bookmarkStart w:id="211" w:name="_Toc328598613"/>
      <w:bookmarkStart w:id="212" w:name="_Toc328663258"/>
      <w:bookmarkStart w:id="213" w:name="_Toc328753127"/>
      <w:bookmarkStart w:id="214" w:name="_Toc328577811"/>
      <w:bookmarkStart w:id="215" w:name="_Toc328598614"/>
      <w:bookmarkStart w:id="216" w:name="_Toc328663259"/>
      <w:bookmarkStart w:id="217" w:name="_Toc328753128"/>
      <w:bookmarkStart w:id="218" w:name="_Toc328577812"/>
      <w:bookmarkStart w:id="219" w:name="_Toc328598615"/>
      <w:bookmarkStart w:id="220" w:name="_Toc328663260"/>
      <w:bookmarkStart w:id="221" w:name="_Toc328753129"/>
      <w:bookmarkStart w:id="222" w:name="_Toc328577813"/>
      <w:bookmarkStart w:id="223" w:name="_Toc328598616"/>
      <w:bookmarkStart w:id="224" w:name="_Toc328663261"/>
      <w:bookmarkStart w:id="225" w:name="_Toc328753130"/>
      <w:bookmarkStart w:id="226" w:name="_Toc328577817"/>
      <w:bookmarkStart w:id="227" w:name="_Toc328598620"/>
      <w:bookmarkStart w:id="228" w:name="_Toc328663265"/>
      <w:bookmarkStart w:id="229" w:name="_Toc328753134"/>
      <w:bookmarkStart w:id="230" w:name="_Toc328577820"/>
      <w:bookmarkStart w:id="231" w:name="_Toc328598623"/>
      <w:bookmarkStart w:id="232" w:name="_Toc328663268"/>
      <w:bookmarkStart w:id="233" w:name="_Toc328753137"/>
      <w:bookmarkStart w:id="234" w:name="_Toc328577821"/>
      <w:bookmarkStart w:id="235" w:name="_Toc328598624"/>
      <w:bookmarkStart w:id="236" w:name="_Toc328663269"/>
      <w:bookmarkStart w:id="237" w:name="_Toc328753138"/>
      <w:bookmarkStart w:id="238" w:name="_Toc328577822"/>
      <w:bookmarkStart w:id="239" w:name="_Toc328598625"/>
      <w:bookmarkStart w:id="240" w:name="_Toc328663270"/>
      <w:bookmarkStart w:id="241" w:name="_Toc328753139"/>
      <w:bookmarkStart w:id="242" w:name="_Toc328577825"/>
      <w:bookmarkStart w:id="243" w:name="_Toc328598628"/>
      <w:bookmarkStart w:id="244" w:name="_Toc328663273"/>
      <w:bookmarkStart w:id="245" w:name="_Toc328753142"/>
      <w:bookmarkStart w:id="246" w:name="_Toc328577828"/>
      <w:bookmarkStart w:id="247" w:name="_Toc328598631"/>
      <w:bookmarkStart w:id="248" w:name="_Toc328663276"/>
      <w:bookmarkStart w:id="249" w:name="_Toc328753145"/>
      <w:bookmarkStart w:id="250" w:name="_Toc328577829"/>
      <w:bookmarkStart w:id="251" w:name="_Toc328598632"/>
      <w:bookmarkStart w:id="252" w:name="_Toc328663277"/>
      <w:bookmarkStart w:id="253" w:name="_Toc328753146"/>
      <w:bookmarkStart w:id="254" w:name="_Toc328577830"/>
      <w:bookmarkStart w:id="255" w:name="_Toc328598633"/>
      <w:bookmarkStart w:id="256" w:name="_Toc328663278"/>
      <w:bookmarkStart w:id="257" w:name="_Toc328753147"/>
      <w:bookmarkStart w:id="258" w:name="_Toc328577833"/>
      <w:bookmarkStart w:id="259" w:name="_Toc328598636"/>
      <w:bookmarkStart w:id="260" w:name="_Toc328663281"/>
      <w:bookmarkStart w:id="261" w:name="_Toc328753150"/>
      <w:bookmarkStart w:id="262" w:name="_Toc328577836"/>
      <w:bookmarkStart w:id="263" w:name="_Toc328598639"/>
      <w:bookmarkStart w:id="264" w:name="_Toc328663284"/>
      <w:bookmarkStart w:id="265" w:name="_Toc328753153"/>
      <w:bookmarkStart w:id="266" w:name="_Toc328577837"/>
      <w:bookmarkStart w:id="267" w:name="_Toc328598640"/>
      <w:bookmarkStart w:id="268" w:name="_Toc328663285"/>
      <w:bookmarkStart w:id="269" w:name="_Toc328753154"/>
      <w:bookmarkStart w:id="270" w:name="_Toc328577841"/>
      <w:bookmarkStart w:id="271" w:name="_Toc328598644"/>
      <w:bookmarkStart w:id="272" w:name="_Toc328663289"/>
      <w:bookmarkStart w:id="273" w:name="_Toc328753158"/>
      <w:bookmarkStart w:id="274" w:name="_Toc328577844"/>
      <w:bookmarkStart w:id="275" w:name="_Toc328598647"/>
      <w:bookmarkStart w:id="276" w:name="_Toc328663292"/>
      <w:bookmarkStart w:id="277" w:name="_Toc328753161"/>
      <w:bookmarkStart w:id="278" w:name="_Toc328577845"/>
      <w:bookmarkStart w:id="279" w:name="_Toc328598648"/>
      <w:bookmarkStart w:id="280" w:name="_Toc328663293"/>
      <w:bookmarkStart w:id="281" w:name="_Toc328753162"/>
      <w:bookmarkStart w:id="282" w:name="_Toc328577846"/>
      <w:bookmarkStart w:id="283" w:name="_Toc328598649"/>
      <w:bookmarkStart w:id="284" w:name="_Toc328663294"/>
      <w:bookmarkStart w:id="285" w:name="_Toc328753163"/>
      <w:bookmarkStart w:id="286" w:name="_Toc328577848"/>
      <w:bookmarkStart w:id="287" w:name="_Toc328598651"/>
      <w:bookmarkStart w:id="288" w:name="_Toc328663296"/>
      <w:bookmarkStart w:id="289" w:name="_Toc328753165"/>
      <w:bookmarkStart w:id="290" w:name="_Toc328577851"/>
      <w:bookmarkStart w:id="291" w:name="_Toc328598654"/>
      <w:bookmarkStart w:id="292" w:name="_Toc328663299"/>
      <w:bookmarkStart w:id="293" w:name="_Toc328753168"/>
      <w:bookmarkStart w:id="294" w:name="_Toc328577855"/>
      <w:bookmarkStart w:id="295" w:name="_Toc328598658"/>
      <w:bookmarkStart w:id="296" w:name="_Toc328663303"/>
      <w:bookmarkStart w:id="297" w:name="_Toc328753172"/>
      <w:bookmarkStart w:id="298" w:name="_Toc328577856"/>
      <w:bookmarkStart w:id="299" w:name="_Toc328598659"/>
      <w:bookmarkStart w:id="300" w:name="_Toc328663304"/>
      <w:bookmarkStart w:id="301" w:name="_Toc328753173"/>
      <w:bookmarkStart w:id="302" w:name="_Toc328577858"/>
      <w:bookmarkStart w:id="303" w:name="_Toc328598661"/>
      <w:bookmarkStart w:id="304" w:name="_Toc328663306"/>
      <w:bookmarkStart w:id="305" w:name="_Toc328753175"/>
      <w:bookmarkStart w:id="306" w:name="_Toc328577861"/>
      <w:bookmarkStart w:id="307" w:name="_Toc328598664"/>
      <w:bookmarkStart w:id="308" w:name="_Toc328663309"/>
      <w:bookmarkStart w:id="309" w:name="_Toc328753178"/>
      <w:bookmarkStart w:id="310" w:name="_Toc328577862"/>
      <w:bookmarkStart w:id="311" w:name="_Toc328598665"/>
      <w:bookmarkStart w:id="312" w:name="_Toc328663310"/>
      <w:bookmarkStart w:id="313" w:name="_Toc328753179"/>
      <w:bookmarkStart w:id="314" w:name="_Toc328577865"/>
      <w:bookmarkStart w:id="315" w:name="_Toc328598668"/>
      <w:bookmarkStart w:id="316" w:name="_Toc328663313"/>
      <w:bookmarkStart w:id="317" w:name="_Toc328753182"/>
      <w:bookmarkStart w:id="318" w:name="_Toc317097659"/>
      <w:bookmarkStart w:id="319" w:name="_Toc317183663"/>
      <w:bookmarkStart w:id="320" w:name="_Toc317097660"/>
      <w:bookmarkStart w:id="321" w:name="_Toc317183664"/>
      <w:bookmarkStart w:id="322" w:name="_Toc317097661"/>
      <w:bookmarkStart w:id="323" w:name="_Toc317183665"/>
      <w:bookmarkStart w:id="324" w:name="_Toc317097662"/>
      <w:bookmarkStart w:id="325" w:name="_Toc317183666"/>
      <w:bookmarkStart w:id="326" w:name="_Toc317097663"/>
      <w:bookmarkStart w:id="327" w:name="_Toc317183667"/>
      <w:bookmarkStart w:id="328" w:name="_Toc317097664"/>
      <w:bookmarkStart w:id="329" w:name="_Toc317183668"/>
      <w:bookmarkStart w:id="330" w:name="_Toc317097665"/>
      <w:bookmarkStart w:id="331" w:name="_Toc317183669"/>
      <w:bookmarkStart w:id="332" w:name="_Toc317097678"/>
      <w:bookmarkStart w:id="333" w:name="_Toc317183682"/>
      <w:bookmarkStart w:id="334" w:name="_Toc317097686"/>
      <w:bookmarkStart w:id="335" w:name="_Toc317183690"/>
      <w:bookmarkStart w:id="336" w:name="_Toc317097691"/>
      <w:bookmarkStart w:id="337" w:name="_Toc317183695"/>
      <w:bookmarkStart w:id="338" w:name="_Toc317097700"/>
      <w:bookmarkStart w:id="339" w:name="_Toc317183704"/>
      <w:bookmarkStart w:id="340" w:name="_Toc317097708"/>
      <w:bookmarkStart w:id="341" w:name="_Toc317183712"/>
      <w:bookmarkStart w:id="342" w:name="_Toc317097716"/>
      <w:bookmarkStart w:id="343" w:name="_Toc317183720"/>
      <w:bookmarkStart w:id="344" w:name="_Toc317097721"/>
      <w:bookmarkStart w:id="345" w:name="_Toc317183725"/>
      <w:bookmarkStart w:id="346" w:name="_Toc317097730"/>
      <w:bookmarkStart w:id="347" w:name="_Toc317183734"/>
      <w:bookmarkStart w:id="348" w:name="_Toc317097738"/>
      <w:bookmarkStart w:id="349" w:name="_Toc317183742"/>
      <w:bookmarkStart w:id="350" w:name="_Toc317097743"/>
      <w:bookmarkStart w:id="351" w:name="_Toc317183747"/>
      <w:bookmarkStart w:id="352" w:name="_Toc317097749"/>
      <w:bookmarkStart w:id="353" w:name="_Toc317183753"/>
      <w:bookmarkStart w:id="354" w:name="_Toc317097759"/>
      <w:bookmarkStart w:id="355" w:name="_Toc317183763"/>
      <w:bookmarkStart w:id="356" w:name="_Toc317097764"/>
      <w:bookmarkStart w:id="357" w:name="_Toc317183768"/>
      <w:bookmarkStart w:id="358" w:name="_Toc317097770"/>
      <w:bookmarkStart w:id="359" w:name="_Toc317183774"/>
      <w:bookmarkStart w:id="360" w:name="_Toc317097780"/>
      <w:bookmarkStart w:id="361" w:name="_Toc317183784"/>
      <w:bookmarkStart w:id="362" w:name="_Toc317097785"/>
      <w:bookmarkStart w:id="363" w:name="_Toc317183789"/>
      <w:bookmarkStart w:id="364" w:name="_Toc317097791"/>
      <w:bookmarkStart w:id="365" w:name="_Toc317183795"/>
      <w:bookmarkStart w:id="366" w:name="_Toc317097801"/>
      <w:bookmarkStart w:id="367" w:name="_Toc317183805"/>
      <w:bookmarkStart w:id="368" w:name="_Toc317097806"/>
      <w:bookmarkStart w:id="369" w:name="_Toc317183810"/>
      <w:bookmarkStart w:id="370" w:name="_Toc317097812"/>
      <w:bookmarkStart w:id="371" w:name="_Toc317183816"/>
      <w:bookmarkStart w:id="372" w:name="_Toc317097818"/>
      <w:bookmarkStart w:id="373" w:name="_Toc317183822"/>
      <w:bookmarkStart w:id="374" w:name="_Toc328577870"/>
      <w:bookmarkStart w:id="375" w:name="_Toc328598673"/>
      <w:bookmarkStart w:id="376" w:name="_Toc328663318"/>
      <w:bookmarkStart w:id="377" w:name="_Toc328753187"/>
      <w:bookmarkStart w:id="378" w:name="_Toc328577873"/>
      <w:bookmarkStart w:id="379" w:name="_Toc328578354"/>
      <w:bookmarkStart w:id="380" w:name="_Toc328598676"/>
      <w:bookmarkStart w:id="381" w:name="_Toc328599178"/>
      <w:bookmarkStart w:id="382" w:name="_Toc328663321"/>
      <w:bookmarkStart w:id="383" w:name="_Toc328663825"/>
      <w:bookmarkStart w:id="384" w:name="_Toc328663911"/>
      <w:bookmarkStart w:id="385" w:name="_Toc328663997"/>
      <w:bookmarkStart w:id="386" w:name="_Toc328664083"/>
      <w:bookmarkStart w:id="387" w:name="_Toc328664169"/>
      <w:bookmarkStart w:id="388" w:name="_Toc328664256"/>
      <w:bookmarkStart w:id="389" w:name="_Toc328664344"/>
      <w:bookmarkStart w:id="390" w:name="_Toc328664430"/>
      <w:bookmarkStart w:id="391" w:name="_Toc328664791"/>
      <w:bookmarkStart w:id="392" w:name="_Toc328753190"/>
      <w:bookmarkStart w:id="393" w:name="_Toc328753694"/>
      <w:bookmarkStart w:id="394" w:name="_Toc328577886"/>
      <w:bookmarkStart w:id="395" w:name="_Toc328598689"/>
      <w:bookmarkStart w:id="396" w:name="_Toc328663334"/>
      <w:bookmarkStart w:id="397" w:name="_Toc328753203"/>
      <w:bookmarkStart w:id="398" w:name="_Toc328577890"/>
      <w:bookmarkStart w:id="399" w:name="_Toc328598693"/>
      <w:bookmarkStart w:id="400" w:name="_Toc328663338"/>
      <w:bookmarkStart w:id="401" w:name="_Toc328753207"/>
      <w:bookmarkStart w:id="402" w:name="_Toc328577896"/>
      <w:bookmarkStart w:id="403" w:name="_Toc328598699"/>
      <w:bookmarkStart w:id="404" w:name="_Toc328663344"/>
      <w:bookmarkStart w:id="405" w:name="_Toc328753213"/>
      <w:bookmarkStart w:id="406" w:name="_Toc328577897"/>
      <w:bookmarkStart w:id="407" w:name="_Toc328598700"/>
      <w:bookmarkStart w:id="408" w:name="_Toc328663345"/>
      <w:bookmarkStart w:id="409" w:name="_Toc328753214"/>
      <w:bookmarkStart w:id="410" w:name="_Toc328577907"/>
      <w:bookmarkStart w:id="411" w:name="_Toc328598710"/>
      <w:bookmarkStart w:id="412" w:name="_Toc328663355"/>
      <w:bookmarkStart w:id="413" w:name="_Toc328753224"/>
      <w:bookmarkStart w:id="414" w:name="_Toc328577909"/>
      <w:bookmarkStart w:id="415" w:name="_Toc328598712"/>
      <w:bookmarkStart w:id="416" w:name="_Toc328663357"/>
      <w:bookmarkStart w:id="417" w:name="_Toc328753226"/>
      <w:bookmarkStart w:id="418" w:name="_Toc328577912"/>
      <w:bookmarkStart w:id="419" w:name="_Toc328598715"/>
      <w:bookmarkStart w:id="420" w:name="_Toc328663360"/>
      <w:bookmarkStart w:id="421" w:name="_Toc328753229"/>
      <w:bookmarkStart w:id="422" w:name="_Toc328577915"/>
      <w:bookmarkStart w:id="423" w:name="_Toc328598718"/>
      <w:bookmarkStart w:id="424" w:name="_Toc328663363"/>
      <w:bookmarkStart w:id="425" w:name="_Toc328753232"/>
      <w:bookmarkStart w:id="426" w:name="_Toc328577921"/>
      <w:bookmarkStart w:id="427" w:name="_Toc328598724"/>
      <w:bookmarkStart w:id="428" w:name="_Toc328663369"/>
      <w:bookmarkStart w:id="429" w:name="_Toc328753238"/>
      <w:bookmarkStart w:id="430" w:name="_Toc328577932"/>
      <w:bookmarkStart w:id="431" w:name="_Toc328598735"/>
      <w:bookmarkStart w:id="432" w:name="_Toc328663380"/>
      <w:bookmarkStart w:id="433" w:name="_Toc328753249"/>
      <w:bookmarkStart w:id="434" w:name="_Toc328577934"/>
      <w:bookmarkStart w:id="435" w:name="_Toc328598737"/>
      <w:bookmarkStart w:id="436" w:name="_Toc328663382"/>
      <w:bookmarkStart w:id="437" w:name="_Toc328753251"/>
      <w:bookmarkStart w:id="438" w:name="_Toc328577938"/>
      <w:bookmarkStart w:id="439" w:name="_Toc328598741"/>
      <w:bookmarkStart w:id="440" w:name="_Toc328663386"/>
      <w:bookmarkStart w:id="441" w:name="_Toc328753255"/>
      <w:bookmarkStart w:id="442" w:name="_Toc328577940"/>
      <w:bookmarkStart w:id="443" w:name="_Toc328598743"/>
      <w:bookmarkStart w:id="444" w:name="_Toc328663388"/>
      <w:bookmarkStart w:id="445" w:name="_Toc328753257"/>
      <w:bookmarkStart w:id="446" w:name="_Toc328577941"/>
      <w:bookmarkStart w:id="447" w:name="_Toc328598744"/>
      <w:bookmarkStart w:id="448" w:name="_Toc328663389"/>
      <w:bookmarkStart w:id="449" w:name="_Toc328753258"/>
      <w:bookmarkStart w:id="450" w:name="_Toc328577946"/>
      <w:bookmarkStart w:id="451" w:name="_Toc328598749"/>
      <w:bookmarkStart w:id="452" w:name="_Toc328663394"/>
      <w:bookmarkStart w:id="453" w:name="_Toc328753263"/>
      <w:bookmarkStart w:id="454" w:name="_Toc328577957"/>
      <w:bookmarkStart w:id="455" w:name="_Toc328598760"/>
      <w:bookmarkStart w:id="456" w:name="_Toc328663405"/>
      <w:bookmarkStart w:id="457" w:name="_Toc328753274"/>
      <w:bookmarkStart w:id="458" w:name="_Toc328577958"/>
      <w:bookmarkStart w:id="459" w:name="_Toc328598761"/>
      <w:bookmarkStart w:id="460" w:name="_Toc328663406"/>
      <w:bookmarkStart w:id="461" w:name="_Toc328753275"/>
      <w:bookmarkStart w:id="462" w:name="_Toc288383137"/>
      <w:bookmarkStart w:id="463" w:name="_Toc328577995"/>
      <w:bookmarkStart w:id="464" w:name="_Toc328598798"/>
      <w:bookmarkStart w:id="465" w:name="_Toc328663443"/>
      <w:bookmarkStart w:id="466" w:name="_Toc328753312"/>
      <w:bookmarkStart w:id="467" w:name="_Toc328577999"/>
      <w:bookmarkStart w:id="468" w:name="_Toc328598802"/>
      <w:bookmarkStart w:id="469" w:name="_Toc328663447"/>
      <w:bookmarkStart w:id="470" w:name="_Toc328753316"/>
      <w:bookmarkStart w:id="471" w:name="_Toc328578001"/>
      <w:bookmarkStart w:id="472" w:name="_Toc328598804"/>
      <w:bookmarkStart w:id="473" w:name="_Toc328663449"/>
      <w:bookmarkStart w:id="474" w:name="_Toc328753318"/>
      <w:bookmarkStart w:id="475" w:name="_Toc328578003"/>
      <w:bookmarkStart w:id="476" w:name="_Toc328598806"/>
      <w:bookmarkStart w:id="477" w:name="_Toc328663451"/>
      <w:bookmarkStart w:id="478" w:name="_Toc328753320"/>
      <w:bookmarkStart w:id="479" w:name="_Toc328578011"/>
      <w:bookmarkStart w:id="480" w:name="_Toc328598814"/>
      <w:bookmarkStart w:id="481" w:name="_Toc328663459"/>
      <w:bookmarkStart w:id="482" w:name="_Toc328753328"/>
      <w:bookmarkStart w:id="483" w:name="_Toc328578012"/>
      <w:bookmarkStart w:id="484" w:name="_Toc328598815"/>
      <w:bookmarkStart w:id="485" w:name="_Toc328663460"/>
      <w:bookmarkStart w:id="486" w:name="_Toc328753329"/>
      <w:bookmarkStart w:id="487" w:name="_Toc328578055"/>
      <w:bookmarkStart w:id="488" w:name="_Toc328598858"/>
      <w:bookmarkStart w:id="489" w:name="_Toc328663503"/>
      <w:bookmarkStart w:id="490" w:name="_Toc328753372"/>
      <w:bookmarkStart w:id="491" w:name="_Toc328578056"/>
      <w:bookmarkStart w:id="492" w:name="_Toc328598859"/>
      <w:bookmarkStart w:id="493" w:name="_Toc328663504"/>
      <w:bookmarkStart w:id="494" w:name="_Toc328753373"/>
      <w:bookmarkStart w:id="495" w:name="_Toc328578162"/>
      <w:bookmarkStart w:id="496" w:name="_Toc328598965"/>
      <w:bookmarkStart w:id="497" w:name="_Toc328663610"/>
      <w:bookmarkStart w:id="498" w:name="_Toc328753479"/>
      <w:bookmarkStart w:id="499" w:name="_Toc328578170"/>
      <w:bookmarkStart w:id="500" w:name="_Toc328598973"/>
      <w:bookmarkStart w:id="501" w:name="_Toc328663618"/>
      <w:bookmarkStart w:id="502" w:name="_Toc328753487"/>
      <w:bookmarkStart w:id="503" w:name="_Toc328578171"/>
      <w:bookmarkStart w:id="504" w:name="_Toc328598974"/>
      <w:bookmarkStart w:id="505" w:name="_Toc328663619"/>
      <w:bookmarkStart w:id="506" w:name="_Toc328753488"/>
      <w:bookmarkStart w:id="507" w:name="_Toc328578172"/>
      <w:bookmarkStart w:id="508" w:name="_Toc328598975"/>
      <w:bookmarkStart w:id="509" w:name="_Toc328663620"/>
      <w:bookmarkStart w:id="510" w:name="_Toc328753489"/>
      <w:bookmarkStart w:id="511" w:name="_Toc328578174"/>
      <w:bookmarkStart w:id="512" w:name="_Toc328598977"/>
      <w:bookmarkStart w:id="513" w:name="_Toc328663622"/>
      <w:bookmarkStart w:id="514" w:name="_Toc328753491"/>
      <w:bookmarkStart w:id="515" w:name="_Toc328578182"/>
      <w:bookmarkStart w:id="516" w:name="_Toc328598985"/>
      <w:bookmarkStart w:id="517" w:name="_Toc328663630"/>
      <w:bookmarkStart w:id="518" w:name="_Toc328753499"/>
      <w:bookmarkStart w:id="519" w:name="_Toc278305710"/>
      <w:bookmarkStart w:id="520" w:name="_Toc278893662"/>
      <w:bookmarkStart w:id="521" w:name="_Toc278977647"/>
      <w:bookmarkStart w:id="522" w:name="_Toc20221200"/>
      <w:bookmarkStart w:id="523" w:name="_Toc330921832"/>
      <w:bookmarkStart w:id="524" w:name="_Toc330921842"/>
      <w:bookmarkStart w:id="525" w:name="_Toc330921843"/>
      <w:bookmarkStart w:id="526" w:name="_Toc330921844"/>
      <w:bookmarkStart w:id="527" w:name="_Toc330921845"/>
      <w:bookmarkStart w:id="528" w:name="_Toc330921850"/>
      <w:bookmarkStart w:id="529" w:name="_Toc330921851"/>
      <w:bookmarkStart w:id="530" w:name="_Toc330921852"/>
      <w:bookmarkStart w:id="531" w:name="_Toc330921853"/>
      <w:bookmarkStart w:id="532" w:name="_Toc330921854"/>
      <w:bookmarkStart w:id="533" w:name="_Toc330921855"/>
      <w:bookmarkStart w:id="534" w:name="_Toc330921856"/>
      <w:bookmarkStart w:id="535" w:name="_Toc330921858"/>
      <w:bookmarkStart w:id="536" w:name="_Toc330921859"/>
      <w:bookmarkStart w:id="537" w:name="_Toc330921860"/>
      <w:bookmarkStart w:id="538" w:name="_Toc330921861"/>
      <w:bookmarkStart w:id="539" w:name="_Toc330921862"/>
      <w:bookmarkStart w:id="540" w:name="_Toc330921867"/>
      <w:bookmarkStart w:id="541" w:name="_Toc330921868"/>
      <w:bookmarkStart w:id="542" w:name="_Toc330921870"/>
      <w:bookmarkStart w:id="543" w:name="_Toc330921871"/>
      <w:bookmarkStart w:id="544" w:name="_Toc330921872"/>
      <w:bookmarkStart w:id="545" w:name="_Toc330921873"/>
      <w:bookmarkStart w:id="546" w:name="_Toc330921874"/>
      <w:bookmarkStart w:id="547" w:name="_Toc330921879"/>
      <w:bookmarkStart w:id="548" w:name="_Toc330921880"/>
      <w:bookmarkStart w:id="549" w:name="_Toc330921882"/>
      <w:bookmarkStart w:id="550" w:name="_Toc330921883"/>
      <w:bookmarkStart w:id="551" w:name="_Toc330921884"/>
      <w:bookmarkStart w:id="552" w:name="_Toc330921885"/>
      <w:bookmarkStart w:id="553" w:name="_Toc330921890"/>
      <w:bookmarkStart w:id="554" w:name="_Toc330921891"/>
      <w:bookmarkStart w:id="555" w:name="_Toc330921893"/>
      <w:bookmarkStart w:id="556" w:name="_Toc330921894"/>
      <w:bookmarkStart w:id="557" w:name="_Toc330921895"/>
      <w:bookmarkStart w:id="558" w:name="_Toc330921901"/>
      <w:bookmarkStart w:id="559" w:name="_Toc330921902"/>
      <w:bookmarkStart w:id="560" w:name="_Toc330921904"/>
      <w:bookmarkStart w:id="561" w:name="_Toc330921905"/>
      <w:bookmarkStart w:id="562" w:name="_Toc330921907"/>
      <w:bookmarkStart w:id="563" w:name="_Toc330921908"/>
      <w:bookmarkStart w:id="564" w:name="_Toc330921909"/>
      <w:bookmarkStart w:id="565" w:name="_Toc330921913"/>
      <w:bookmarkStart w:id="566" w:name="_Toc330921914"/>
      <w:bookmarkStart w:id="567" w:name="_Toc330921916"/>
      <w:bookmarkStart w:id="568" w:name="_Toc330921917"/>
      <w:bookmarkStart w:id="569" w:name="_Toc330921919"/>
      <w:bookmarkStart w:id="570" w:name="_Toc330921923"/>
      <w:bookmarkStart w:id="571" w:name="_Toc330921924"/>
      <w:bookmarkStart w:id="572" w:name="_Toc330921926"/>
      <w:bookmarkStart w:id="573" w:name="_Toc330921927"/>
      <w:bookmarkStart w:id="574" w:name="_Toc330921929"/>
      <w:bookmarkStart w:id="575" w:name="_Toc330921931"/>
      <w:bookmarkStart w:id="576" w:name="_Toc330921933"/>
      <w:bookmarkStart w:id="577" w:name="_Toc330921936"/>
      <w:bookmarkStart w:id="578" w:name="_Toc330921937"/>
      <w:bookmarkStart w:id="579" w:name="_Toc330921939"/>
      <w:bookmarkStart w:id="580" w:name="_Toc330921940"/>
      <w:bookmarkStart w:id="581" w:name="_Toc330921943"/>
      <w:bookmarkStart w:id="582" w:name="_Toc338608772"/>
      <w:bookmarkStart w:id="583" w:name="_Toc338608774"/>
      <w:bookmarkStart w:id="584" w:name="_Toc24167875"/>
      <w:bookmarkStart w:id="585" w:name="_Toc24168931"/>
      <w:bookmarkStart w:id="586" w:name="_Toc328598990"/>
      <w:bookmarkStart w:id="587" w:name="_Toc328663636"/>
      <w:bookmarkStart w:id="588" w:name="_Toc328753505"/>
      <w:bookmarkStart w:id="589" w:name="_Toc328598993"/>
      <w:bookmarkStart w:id="590" w:name="_Toc328663639"/>
      <w:bookmarkStart w:id="591" w:name="_Toc328753508"/>
      <w:bookmarkStart w:id="592" w:name="_Toc328598996"/>
      <w:bookmarkStart w:id="593" w:name="_Toc328663642"/>
      <w:bookmarkStart w:id="594" w:name="_Toc328753511"/>
      <w:bookmarkStart w:id="595" w:name="_Toc328599001"/>
      <w:bookmarkStart w:id="596" w:name="_Toc328663647"/>
      <w:bookmarkStart w:id="597" w:name="_Toc328753516"/>
      <w:bookmarkStart w:id="598" w:name="_Toc328599003"/>
      <w:bookmarkStart w:id="599" w:name="_Toc328663649"/>
      <w:bookmarkStart w:id="600" w:name="_Toc328753518"/>
      <w:bookmarkStart w:id="601" w:name="_Toc328599006"/>
      <w:bookmarkStart w:id="602" w:name="_Toc328663652"/>
      <w:bookmarkStart w:id="603" w:name="_Toc328753521"/>
      <w:bookmarkStart w:id="604" w:name="_Toc328599008"/>
      <w:bookmarkStart w:id="605" w:name="_Toc328663654"/>
      <w:bookmarkStart w:id="606" w:name="_Toc328753523"/>
      <w:bookmarkStart w:id="607" w:name="_Toc22727479"/>
      <w:bookmarkStart w:id="608" w:name="_Toc22728252"/>
      <w:bookmarkStart w:id="609" w:name="_Toc22728986"/>
      <w:bookmarkStart w:id="610" w:name="_Toc22790490"/>
      <w:bookmarkStart w:id="611" w:name="_Toc22727483"/>
      <w:bookmarkStart w:id="612" w:name="_Toc22728256"/>
      <w:bookmarkStart w:id="613" w:name="_Toc22728990"/>
      <w:bookmarkStart w:id="614" w:name="_Toc22790494"/>
      <w:bookmarkStart w:id="615" w:name="_Toc22006965"/>
      <w:bookmarkStart w:id="616" w:name="_Toc22033244"/>
      <w:bookmarkStart w:id="617" w:name="_Toc330921949"/>
      <w:bookmarkStart w:id="618" w:name="_Toc330921956"/>
      <w:bookmarkStart w:id="619" w:name="_Toc330921957"/>
      <w:bookmarkStart w:id="620" w:name="_Toc330921958"/>
      <w:bookmarkStart w:id="621" w:name="_Toc330921959"/>
      <w:bookmarkStart w:id="622" w:name="_Toc330921960"/>
      <w:bookmarkStart w:id="623" w:name="_Toc311217284"/>
      <w:bookmarkStart w:id="624" w:name="_Toc311217287"/>
      <w:bookmarkStart w:id="625" w:name="_Toc311217291"/>
      <w:bookmarkStart w:id="626" w:name="_Toc311217298"/>
      <w:bookmarkStart w:id="627" w:name="_Toc311217303"/>
      <w:bookmarkStart w:id="628" w:name="_Toc311217312"/>
      <w:bookmarkStart w:id="629" w:name="_Toc311217316"/>
      <w:bookmarkStart w:id="630" w:name="_Toc311217318"/>
      <w:bookmarkStart w:id="631" w:name="_Toc311217320"/>
      <w:bookmarkStart w:id="632" w:name="_Toc311217331"/>
      <w:bookmarkStart w:id="633" w:name="_Toc311217332"/>
      <w:bookmarkStart w:id="634" w:name="_Toc311217333"/>
      <w:bookmarkStart w:id="635" w:name="_Toc311217334"/>
      <w:bookmarkStart w:id="636" w:name="_Toc311217363"/>
      <w:bookmarkStart w:id="637" w:name="_Toc311217416"/>
      <w:bookmarkStart w:id="638" w:name="_Toc311217520"/>
      <w:bookmarkStart w:id="639" w:name="_Toc311217530"/>
      <w:bookmarkStart w:id="640" w:name="_Toc311217535"/>
      <w:bookmarkStart w:id="641" w:name="_Toc311217610"/>
      <w:bookmarkStart w:id="642" w:name="_Toc311217611"/>
      <w:bookmarkStart w:id="643" w:name="_Toc311217686"/>
      <w:bookmarkStart w:id="644" w:name="_Toc311217689"/>
      <w:bookmarkStart w:id="645" w:name="_Toc311217690"/>
      <w:bookmarkStart w:id="646" w:name="_Toc311217691"/>
      <w:bookmarkStart w:id="647" w:name="_Toc311217759"/>
      <w:bookmarkStart w:id="648" w:name="_Toc311217765"/>
      <w:bookmarkStart w:id="649" w:name="_Toc311217825"/>
      <w:bookmarkStart w:id="650" w:name="_Toc311217826"/>
      <w:bookmarkStart w:id="651" w:name="_Toc311217867"/>
      <w:bookmarkStart w:id="652" w:name="_Toc311217872"/>
      <w:bookmarkStart w:id="653" w:name="_Toc311218100"/>
      <w:bookmarkStart w:id="654" w:name="_Toc311218101"/>
      <w:bookmarkStart w:id="655" w:name="_Toc311218106"/>
      <w:bookmarkStart w:id="656" w:name="_Toc311218112"/>
      <w:bookmarkStart w:id="657" w:name="_Toc311218117"/>
      <w:bookmarkStart w:id="658" w:name="_Toc311218125"/>
      <w:bookmarkStart w:id="659" w:name="_Toc311218127"/>
      <w:bookmarkStart w:id="660" w:name="_Toc311218133"/>
      <w:bookmarkStart w:id="661" w:name="_Toc311218135"/>
      <w:bookmarkStart w:id="662" w:name="_Toc311218141"/>
      <w:bookmarkStart w:id="663" w:name="_Toc311218143"/>
      <w:bookmarkStart w:id="664" w:name="_Toc311218146"/>
      <w:bookmarkStart w:id="665" w:name="_Toc311218147"/>
      <w:bookmarkStart w:id="666" w:name="_Toc311218149"/>
      <w:bookmarkStart w:id="667" w:name="_Toc311218323"/>
      <w:bookmarkStart w:id="668" w:name="_Toc311218329"/>
      <w:bookmarkStart w:id="669" w:name="_Toc311218332"/>
      <w:bookmarkStart w:id="670" w:name="_Toc311218341"/>
      <w:bookmarkStart w:id="671" w:name="_Toc311218342"/>
      <w:bookmarkStart w:id="672" w:name="_Toc311218345"/>
      <w:bookmarkStart w:id="673" w:name="_Toc311218349"/>
      <w:bookmarkStart w:id="674" w:name="_Toc311218352"/>
      <w:bookmarkStart w:id="675" w:name="_Toc311218353"/>
      <w:bookmarkStart w:id="676" w:name="_Toc311218354"/>
      <w:bookmarkStart w:id="677" w:name="_Toc311218356"/>
      <w:bookmarkStart w:id="678" w:name="_Toc311218358"/>
      <w:bookmarkStart w:id="679" w:name="_Toc311218446"/>
      <w:bookmarkStart w:id="680" w:name="_Toc311218447"/>
      <w:bookmarkStart w:id="681" w:name="_Toc311218535"/>
      <w:bookmarkStart w:id="682" w:name="_Toc311218537"/>
      <w:bookmarkStart w:id="683" w:name="_Toc311218642"/>
      <w:bookmarkStart w:id="684" w:name="_Toc311218644"/>
      <w:bookmarkStart w:id="685" w:name="_Toc311218749"/>
      <w:bookmarkStart w:id="686" w:name="_Toc311218750"/>
      <w:bookmarkStart w:id="687" w:name="_Toc311218849"/>
      <w:bookmarkStart w:id="688" w:name="_Toc311218851"/>
      <w:bookmarkStart w:id="689" w:name="_Toc311219347"/>
      <w:bookmarkStart w:id="690" w:name="_Toc311219348"/>
      <w:bookmarkStart w:id="691" w:name="_Toc311219815"/>
      <w:bookmarkStart w:id="692" w:name="_Toc311219817"/>
      <w:bookmarkStart w:id="693" w:name="_Toc311219824"/>
      <w:bookmarkStart w:id="694" w:name="_Toc311219841"/>
      <w:bookmarkStart w:id="695" w:name="_Toc311219842"/>
      <w:bookmarkStart w:id="696" w:name="_Toc311219843"/>
      <w:bookmarkStart w:id="697" w:name="_Toc311219844"/>
      <w:bookmarkStart w:id="698" w:name="_Toc311219850"/>
      <w:bookmarkStart w:id="699" w:name="_Toc311219852"/>
      <w:bookmarkStart w:id="700" w:name="_Toc311219853"/>
      <w:bookmarkStart w:id="701" w:name="_Toc311219854"/>
      <w:bookmarkStart w:id="702" w:name="_Toc311219855"/>
      <w:bookmarkStart w:id="703" w:name="_Toc311219856"/>
      <w:bookmarkStart w:id="704" w:name="_Toc311219857"/>
      <w:bookmarkStart w:id="705" w:name="_Toc311219861"/>
      <w:bookmarkStart w:id="706" w:name="_Toc311219867"/>
      <w:bookmarkStart w:id="707" w:name="_Toc311219870"/>
      <w:bookmarkStart w:id="708" w:name="_Toc311219871"/>
      <w:bookmarkStart w:id="709" w:name="_Toc311219872"/>
      <w:bookmarkStart w:id="710" w:name="_Toc311219873"/>
      <w:bookmarkStart w:id="711" w:name="_Toc311219874"/>
      <w:bookmarkStart w:id="712" w:name="_Toc311219875"/>
      <w:bookmarkStart w:id="713" w:name="_Toc311219877"/>
      <w:bookmarkStart w:id="714" w:name="_Toc311219883"/>
      <w:bookmarkStart w:id="715" w:name="_Toc311219886"/>
      <w:bookmarkStart w:id="716" w:name="_Toc311219889"/>
      <w:bookmarkStart w:id="717" w:name="_Toc311219890"/>
      <w:bookmarkStart w:id="718" w:name="_Toc311219891"/>
      <w:bookmarkStart w:id="719" w:name="_Toc311219892"/>
      <w:bookmarkStart w:id="720" w:name="_Toc311219893"/>
      <w:bookmarkStart w:id="721" w:name="_Toc311219895"/>
      <w:bookmarkStart w:id="722" w:name="_Toc311219896"/>
      <w:bookmarkStart w:id="723" w:name="_Toc311219897"/>
      <w:bookmarkStart w:id="724" w:name="_Toc311219898"/>
      <w:bookmarkStart w:id="725" w:name="_Toc311219899"/>
      <w:bookmarkStart w:id="726" w:name="_Toc311219900"/>
      <w:bookmarkStart w:id="727" w:name="_Toc311219901"/>
      <w:bookmarkStart w:id="728" w:name="_Toc311219902"/>
      <w:bookmarkStart w:id="729" w:name="_Toc311219938"/>
      <w:bookmarkStart w:id="730" w:name="_Toc311219940"/>
      <w:bookmarkStart w:id="731" w:name="_Toc311219961"/>
      <w:bookmarkStart w:id="732" w:name="_Toc311219989"/>
      <w:bookmarkStart w:id="733" w:name="_Toc29970785"/>
      <w:bookmarkStart w:id="734" w:name="_Toc29970797"/>
      <w:bookmarkStart w:id="735" w:name="_Toc29970909"/>
      <w:bookmarkStart w:id="736" w:name="_Toc29971021"/>
      <w:bookmarkStart w:id="737" w:name="_Toc29971133"/>
      <w:bookmarkStart w:id="738" w:name="_Toc29971188"/>
      <w:bookmarkStart w:id="739" w:name="_Toc29971192"/>
      <w:bookmarkStart w:id="740" w:name="_Toc29971235"/>
      <w:bookmarkStart w:id="741" w:name="_Toc29971238"/>
      <w:bookmarkStart w:id="742" w:name="_Toc29971240"/>
      <w:bookmarkStart w:id="743" w:name="_Toc29971249"/>
      <w:bookmarkStart w:id="744" w:name="_Toc29971260"/>
      <w:bookmarkStart w:id="745" w:name="_Toc29971279"/>
      <w:bookmarkStart w:id="746" w:name="_Toc29971281"/>
      <w:bookmarkStart w:id="747" w:name="_Toc29971300"/>
      <w:bookmarkStart w:id="748" w:name="_Toc29971302"/>
      <w:bookmarkStart w:id="749" w:name="_Toc29971321"/>
      <w:bookmarkStart w:id="750" w:name="_Toc29971323"/>
      <w:bookmarkStart w:id="751" w:name="_Toc29971342"/>
      <w:bookmarkStart w:id="752" w:name="_Toc29971344"/>
      <w:bookmarkStart w:id="753" w:name="_Toc29971363"/>
      <w:bookmarkStart w:id="754" w:name="_Toc29971365"/>
      <w:bookmarkStart w:id="755" w:name="_Toc29971384"/>
      <w:bookmarkStart w:id="756" w:name="_Toc29971771"/>
      <w:bookmarkStart w:id="757" w:name="_Toc330921963"/>
      <w:bookmarkStart w:id="758" w:name="_Toc330857423"/>
      <w:bookmarkStart w:id="759" w:name="_Toc33078898"/>
      <w:bookmarkStart w:id="760" w:name="_Toc33078899"/>
      <w:bookmarkStart w:id="761" w:name="_Toc24878143"/>
      <w:bookmarkStart w:id="762" w:name="_Toc24878171"/>
      <w:bookmarkStart w:id="763" w:name="_Toc24878199"/>
      <w:bookmarkStart w:id="764" w:name="_Toc24878227"/>
      <w:bookmarkStart w:id="765" w:name="_Toc24878251"/>
      <w:bookmarkStart w:id="766" w:name="_Toc24878277"/>
      <w:bookmarkStart w:id="767" w:name="_Toc24878303"/>
      <w:bookmarkStart w:id="768" w:name="_Toc24878329"/>
      <w:bookmarkStart w:id="769" w:name="_Toc24878352"/>
      <w:bookmarkStart w:id="770" w:name="_Toc24878384"/>
      <w:bookmarkStart w:id="771" w:name="_Toc24878416"/>
      <w:bookmarkStart w:id="772" w:name="_Toc24878448"/>
      <w:bookmarkStart w:id="773" w:name="_Toc24878473"/>
      <w:bookmarkStart w:id="774" w:name="_Toc24878507"/>
      <w:bookmarkStart w:id="775" w:name="_Toc24878541"/>
      <w:bookmarkStart w:id="776" w:name="_Toc24878575"/>
      <w:bookmarkStart w:id="777" w:name="_Toc24878592"/>
      <w:bookmarkStart w:id="778" w:name="_Toc24881337"/>
      <w:bookmarkStart w:id="779" w:name="_Toc24878601"/>
      <w:bookmarkStart w:id="780" w:name="_Toc24878625"/>
      <w:bookmarkStart w:id="781" w:name="_Toc24878649"/>
      <w:bookmarkStart w:id="782" w:name="_Toc24878673"/>
      <w:bookmarkStart w:id="783" w:name="_Toc24878693"/>
      <w:bookmarkStart w:id="784" w:name="_Toc24878742"/>
      <w:bookmarkStart w:id="785" w:name="_Toc24878749"/>
      <w:bookmarkStart w:id="786" w:name="_Toc24878756"/>
      <w:bookmarkStart w:id="787" w:name="_Toc24878778"/>
      <w:bookmarkStart w:id="788" w:name="_Toc24878789"/>
      <w:bookmarkStart w:id="789" w:name="_Toc24878800"/>
      <w:bookmarkStart w:id="790" w:name="_Toc24878822"/>
      <w:bookmarkStart w:id="791" w:name="_Toc24878833"/>
      <w:bookmarkStart w:id="792" w:name="_Toc24878844"/>
      <w:bookmarkStart w:id="793" w:name="_Toc24878855"/>
      <w:bookmarkStart w:id="794" w:name="_Toc24878866"/>
      <w:bookmarkStart w:id="795" w:name="_Toc24878877"/>
      <w:bookmarkStart w:id="796" w:name="_Toc24878888"/>
      <w:bookmarkStart w:id="797" w:name="_Toc24878899"/>
      <w:bookmarkStart w:id="798" w:name="_Toc24878906"/>
      <w:bookmarkStart w:id="799" w:name="_Toc24878913"/>
      <w:bookmarkStart w:id="800" w:name="_Toc24878935"/>
      <w:bookmarkStart w:id="801" w:name="_Toc24878946"/>
      <w:bookmarkStart w:id="802" w:name="_Toc24878957"/>
      <w:bookmarkStart w:id="803" w:name="_Toc24878979"/>
      <w:bookmarkStart w:id="804" w:name="_Toc24878990"/>
      <w:bookmarkStart w:id="805" w:name="_Toc24879001"/>
      <w:bookmarkStart w:id="806" w:name="_Toc24879023"/>
      <w:bookmarkStart w:id="807" w:name="_Toc24879034"/>
      <w:bookmarkStart w:id="808" w:name="_Toc24879045"/>
      <w:bookmarkStart w:id="809" w:name="_Toc24879067"/>
      <w:bookmarkStart w:id="810" w:name="_Toc24879078"/>
      <w:bookmarkStart w:id="811" w:name="_Toc24879089"/>
      <w:bookmarkStart w:id="812" w:name="_Toc24879111"/>
      <w:bookmarkStart w:id="813" w:name="_Toc24879122"/>
      <w:bookmarkStart w:id="814" w:name="_Toc24879133"/>
      <w:bookmarkStart w:id="815" w:name="_Toc24879144"/>
      <w:bookmarkStart w:id="816" w:name="_Toc24881341"/>
      <w:bookmarkStart w:id="817" w:name="_Toc24879150"/>
      <w:bookmarkStart w:id="818" w:name="_Toc24879157"/>
      <w:bookmarkStart w:id="819" w:name="_Toc24879179"/>
      <w:bookmarkStart w:id="820" w:name="_Toc24879190"/>
      <w:bookmarkStart w:id="821" w:name="_Toc24879201"/>
      <w:bookmarkStart w:id="822" w:name="_Toc24879212"/>
      <w:bookmarkStart w:id="823" w:name="_Toc24879223"/>
      <w:bookmarkStart w:id="824" w:name="_Toc24879234"/>
      <w:bookmarkStart w:id="825" w:name="_Toc24879245"/>
      <w:bookmarkStart w:id="826" w:name="_Toc24879256"/>
      <w:bookmarkStart w:id="827" w:name="_Toc24879267"/>
      <w:bookmarkStart w:id="828" w:name="_Toc24879278"/>
      <w:bookmarkStart w:id="829" w:name="_Toc24879289"/>
      <w:bookmarkStart w:id="830" w:name="_Toc24879300"/>
      <w:bookmarkStart w:id="831" w:name="_Toc24879311"/>
      <w:bookmarkStart w:id="832" w:name="_Toc24879322"/>
      <w:bookmarkStart w:id="833" w:name="_Toc24879344"/>
      <w:bookmarkStart w:id="834" w:name="_Toc24879355"/>
      <w:bookmarkStart w:id="835" w:name="_Toc24879366"/>
      <w:bookmarkStart w:id="836" w:name="_Toc24879377"/>
      <w:bookmarkStart w:id="837" w:name="_Toc24879388"/>
      <w:bookmarkStart w:id="838" w:name="_Toc24879399"/>
      <w:bookmarkStart w:id="839" w:name="_Toc24879410"/>
      <w:bookmarkStart w:id="840" w:name="_Toc24879421"/>
      <w:bookmarkStart w:id="841" w:name="_Toc24879432"/>
      <w:bookmarkStart w:id="842" w:name="_Toc24879443"/>
      <w:bookmarkStart w:id="843" w:name="_Toc24879454"/>
      <w:bookmarkStart w:id="844" w:name="_Toc24879465"/>
      <w:bookmarkStart w:id="845" w:name="_Toc24879476"/>
      <w:bookmarkStart w:id="846" w:name="_Toc24879498"/>
      <w:bookmarkStart w:id="847" w:name="_Toc24879509"/>
      <w:bookmarkStart w:id="848" w:name="_Toc24879520"/>
      <w:bookmarkStart w:id="849" w:name="_Toc24879531"/>
      <w:bookmarkStart w:id="850" w:name="_Toc24879542"/>
      <w:bookmarkStart w:id="851" w:name="_Toc24879553"/>
      <w:bookmarkStart w:id="852" w:name="_Toc24879564"/>
      <w:bookmarkStart w:id="853" w:name="_Toc24879575"/>
      <w:bookmarkStart w:id="854" w:name="_Toc24879586"/>
      <w:bookmarkStart w:id="855" w:name="_Toc24879597"/>
      <w:bookmarkStart w:id="856" w:name="_Toc24879608"/>
      <w:bookmarkStart w:id="857" w:name="_Toc24879619"/>
      <w:bookmarkStart w:id="858" w:name="_Toc24879630"/>
      <w:bookmarkStart w:id="859" w:name="_Toc24879641"/>
      <w:bookmarkStart w:id="860" w:name="_Toc24879663"/>
      <w:bookmarkStart w:id="861" w:name="_Toc24879674"/>
      <w:bookmarkStart w:id="862" w:name="_Toc24879696"/>
      <w:bookmarkStart w:id="863" w:name="_Toc24879707"/>
      <w:bookmarkStart w:id="864" w:name="_Toc24879718"/>
      <w:bookmarkStart w:id="865" w:name="_Toc24879729"/>
      <w:bookmarkStart w:id="866" w:name="_Toc24879740"/>
      <w:bookmarkStart w:id="867" w:name="_Toc24879751"/>
      <w:bookmarkStart w:id="868" w:name="_Toc24879762"/>
      <w:bookmarkStart w:id="869" w:name="_Toc24879773"/>
      <w:bookmarkStart w:id="870" w:name="_Toc24879784"/>
      <w:bookmarkStart w:id="871" w:name="_Toc24879795"/>
      <w:bookmarkStart w:id="872" w:name="_Toc24879806"/>
      <w:bookmarkStart w:id="873" w:name="_Toc24879817"/>
      <w:bookmarkStart w:id="874" w:name="_Toc24879828"/>
      <w:bookmarkStart w:id="875" w:name="_Toc24879839"/>
      <w:bookmarkStart w:id="876" w:name="_Toc24881342"/>
      <w:bookmarkStart w:id="877" w:name="_Toc24879845"/>
      <w:bookmarkStart w:id="878" w:name="_Toc24879852"/>
      <w:bookmarkStart w:id="879" w:name="_Toc24879874"/>
      <w:bookmarkStart w:id="880" w:name="_Toc24879885"/>
      <w:bookmarkStart w:id="881" w:name="_Toc24879896"/>
      <w:bookmarkStart w:id="882" w:name="_Toc24879907"/>
      <w:bookmarkStart w:id="883" w:name="_Toc24879918"/>
      <w:bookmarkStart w:id="884" w:name="_Toc24879929"/>
      <w:bookmarkStart w:id="885" w:name="_Toc24879940"/>
      <w:bookmarkStart w:id="886" w:name="_Toc24879951"/>
      <w:bookmarkStart w:id="887" w:name="_Toc24879962"/>
      <w:bookmarkStart w:id="888" w:name="_Toc24879973"/>
      <w:bookmarkStart w:id="889" w:name="_Toc24879984"/>
      <w:bookmarkStart w:id="890" w:name="_Toc24879995"/>
      <w:bookmarkStart w:id="891" w:name="_Toc24880006"/>
      <w:bookmarkStart w:id="892" w:name="_Toc24880017"/>
      <w:bookmarkStart w:id="893" w:name="_Toc24880039"/>
      <w:bookmarkStart w:id="894" w:name="_Toc24880050"/>
      <w:bookmarkStart w:id="895" w:name="_Toc24880061"/>
      <w:bookmarkStart w:id="896" w:name="_Toc24880072"/>
      <w:bookmarkStart w:id="897" w:name="_Toc24880083"/>
      <w:bookmarkStart w:id="898" w:name="_Toc24880094"/>
      <w:bookmarkStart w:id="899" w:name="_Toc24880105"/>
      <w:bookmarkStart w:id="900" w:name="_Toc24880116"/>
      <w:bookmarkStart w:id="901" w:name="_Toc24880127"/>
      <w:bookmarkStart w:id="902" w:name="_Toc24880138"/>
      <w:bookmarkStart w:id="903" w:name="_Toc24880149"/>
      <w:bookmarkStart w:id="904" w:name="_Toc24880160"/>
      <w:bookmarkStart w:id="905" w:name="_Toc24880171"/>
      <w:bookmarkStart w:id="906" w:name="_Toc24880193"/>
      <w:bookmarkStart w:id="907" w:name="_Toc24880204"/>
      <w:bookmarkStart w:id="908" w:name="_Toc24880215"/>
      <w:bookmarkStart w:id="909" w:name="_Toc24880226"/>
      <w:bookmarkStart w:id="910" w:name="_Toc24880237"/>
      <w:bookmarkStart w:id="911" w:name="_Toc24880248"/>
      <w:bookmarkStart w:id="912" w:name="_Toc24880259"/>
      <w:bookmarkStart w:id="913" w:name="_Toc24880270"/>
      <w:bookmarkStart w:id="914" w:name="_Toc24880281"/>
      <w:bookmarkStart w:id="915" w:name="_Toc24880292"/>
      <w:bookmarkStart w:id="916" w:name="_Toc24880303"/>
      <w:bookmarkStart w:id="917" w:name="_Toc24880314"/>
      <w:bookmarkStart w:id="918" w:name="_Toc24880325"/>
      <w:bookmarkStart w:id="919" w:name="_Toc24880336"/>
      <w:bookmarkStart w:id="920" w:name="_Toc24880358"/>
      <w:bookmarkStart w:id="921" w:name="_Toc24880369"/>
      <w:bookmarkStart w:id="922" w:name="_Toc24880391"/>
      <w:bookmarkStart w:id="923" w:name="_Toc24880402"/>
      <w:bookmarkStart w:id="924" w:name="_Toc24880413"/>
      <w:bookmarkStart w:id="925" w:name="_Toc24880424"/>
      <w:bookmarkStart w:id="926" w:name="_Toc24880435"/>
      <w:bookmarkStart w:id="927" w:name="_Toc24880446"/>
      <w:bookmarkStart w:id="928" w:name="_Toc24880457"/>
      <w:bookmarkStart w:id="929" w:name="_Toc24880468"/>
      <w:bookmarkStart w:id="930" w:name="_Toc24880479"/>
      <w:bookmarkStart w:id="931" w:name="_Toc24880490"/>
      <w:bookmarkStart w:id="932" w:name="_Toc24880501"/>
      <w:bookmarkStart w:id="933" w:name="_Toc24880512"/>
      <w:bookmarkStart w:id="934" w:name="_Toc24880523"/>
      <w:bookmarkStart w:id="935" w:name="_Toc24880534"/>
      <w:bookmarkStart w:id="936" w:name="_Toc24881343"/>
      <w:bookmarkStart w:id="937" w:name="_Toc24880540"/>
      <w:bookmarkStart w:id="938" w:name="_Toc24880547"/>
      <w:bookmarkStart w:id="939" w:name="_Toc24880569"/>
      <w:bookmarkStart w:id="940" w:name="_Toc24880580"/>
      <w:bookmarkStart w:id="941" w:name="_Toc24880591"/>
      <w:bookmarkStart w:id="942" w:name="_Toc24880602"/>
      <w:bookmarkStart w:id="943" w:name="_Toc24880613"/>
      <w:bookmarkStart w:id="944" w:name="_Toc24880624"/>
      <w:bookmarkStart w:id="945" w:name="_Toc24880635"/>
      <w:bookmarkStart w:id="946" w:name="_Toc24880646"/>
      <w:bookmarkStart w:id="947" w:name="_Toc24880657"/>
      <w:bookmarkStart w:id="948" w:name="_Toc24880679"/>
      <w:bookmarkStart w:id="949" w:name="_Toc24880690"/>
      <w:bookmarkStart w:id="950" w:name="_Toc24880701"/>
      <w:bookmarkStart w:id="951" w:name="_Toc24880712"/>
      <w:bookmarkStart w:id="952" w:name="_Toc24880723"/>
      <w:bookmarkStart w:id="953" w:name="_Toc24880734"/>
      <w:bookmarkStart w:id="954" w:name="_Toc24880745"/>
      <w:bookmarkStart w:id="955" w:name="_Toc24880756"/>
      <w:bookmarkStart w:id="956" w:name="_Toc24880767"/>
      <w:bookmarkStart w:id="957" w:name="_Toc24880789"/>
      <w:bookmarkStart w:id="958" w:name="_Toc24880800"/>
      <w:bookmarkStart w:id="959" w:name="_Toc24880811"/>
      <w:bookmarkStart w:id="960" w:name="_Toc24880822"/>
      <w:bookmarkStart w:id="961" w:name="_Toc24880833"/>
      <w:bookmarkStart w:id="962" w:name="_Toc24880844"/>
      <w:bookmarkStart w:id="963" w:name="_Toc24880855"/>
      <w:bookmarkStart w:id="964" w:name="_Toc24880866"/>
      <w:bookmarkStart w:id="965" w:name="_Toc24880877"/>
      <w:bookmarkStart w:id="966" w:name="_Toc24880899"/>
      <w:bookmarkStart w:id="967" w:name="_Toc24880910"/>
      <w:bookmarkStart w:id="968" w:name="_Toc24880921"/>
      <w:bookmarkStart w:id="969" w:name="_Toc24880932"/>
      <w:bookmarkStart w:id="970" w:name="_Toc24880943"/>
      <w:bookmarkStart w:id="971" w:name="_Toc24880954"/>
      <w:bookmarkStart w:id="972" w:name="_Toc24880965"/>
      <w:bookmarkStart w:id="973" w:name="_Toc24880976"/>
      <w:bookmarkStart w:id="974" w:name="_Toc24880998"/>
      <w:bookmarkStart w:id="975" w:name="_Toc24881009"/>
      <w:bookmarkStart w:id="976" w:name="_Toc24881020"/>
      <w:bookmarkStart w:id="977" w:name="_Toc24881031"/>
      <w:bookmarkStart w:id="978" w:name="_Toc24881042"/>
      <w:bookmarkStart w:id="979" w:name="_Toc24881053"/>
      <w:bookmarkStart w:id="980" w:name="_Toc24881064"/>
      <w:bookmarkStart w:id="981" w:name="_Toc24881075"/>
      <w:bookmarkStart w:id="982" w:name="_Toc24881086"/>
      <w:bookmarkStart w:id="983" w:name="_Toc33078907"/>
      <w:bookmarkStart w:id="984" w:name="_Toc24881104"/>
      <w:bookmarkStart w:id="985" w:name="_Toc33078912"/>
      <w:bookmarkStart w:id="986" w:name="_Toc33078919"/>
      <w:bookmarkStart w:id="987" w:name="_Toc24881112"/>
      <w:bookmarkStart w:id="988" w:name="_Toc24881114"/>
      <w:bookmarkStart w:id="989" w:name="_Toc24881115"/>
      <w:bookmarkStart w:id="990" w:name="_Toc24881117"/>
      <w:bookmarkStart w:id="991" w:name="_Toc33078928"/>
      <w:bookmarkStart w:id="992" w:name="_Toc23248822"/>
      <w:bookmarkStart w:id="993" w:name="_Toc23248830"/>
      <w:bookmarkStart w:id="994" w:name="_Hlt168807772"/>
      <w:bookmarkStart w:id="995" w:name="_Toc73966554"/>
      <w:bookmarkStart w:id="996" w:name="_Toc330810998"/>
      <w:bookmarkStart w:id="997" w:name="_Toc330812793"/>
      <w:bookmarkStart w:id="998" w:name="_Toc327284572"/>
      <w:bookmarkStart w:id="999" w:name="_Toc327290460"/>
      <w:bookmarkStart w:id="1000" w:name="_Toc327299505"/>
      <w:bookmarkStart w:id="1001" w:name="_Toc327299818"/>
      <w:bookmarkStart w:id="1002" w:name="_Toc29960185"/>
      <w:bookmarkStart w:id="1003" w:name="_Toc29972050"/>
      <w:bookmarkStart w:id="1004" w:name="_Toc29960222"/>
      <w:bookmarkStart w:id="1005" w:name="_Toc29972087"/>
      <w:bookmarkStart w:id="1006" w:name="_Toc331028443"/>
      <w:bookmarkStart w:id="1007" w:name="_Hlt22605870"/>
      <w:bookmarkStart w:id="1008" w:name="_Toc356148056"/>
      <w:bookmarkStart w:id="1009" w:name="_Toc339889442"/>
      <w:bookmarkStart w:id="1010" w:name="_Toc340052321"/>
      <w:bookmarkStart w:id="1011" w:name="_Toc332305078"/>
      <w:bookmarkStart w:id="1012" w:name="_Toc332305325"/>
      <w:bookmarkStart w:id="1013" w:name="_Toc332971307"/>
      <w:bookmarkStart w:id="1014" w:name="_Toc332979244"/>
      <w:bookmarkStart w:id="1015" w:name="_Toc332982075"/>
      <w:bookmarkStart w:id="1016" w:name="_Toc332982218"/>
      <w:bookmarkStart w:id="1017" w:name="_Toc333174121"/>
      <w:bookmarkStart w:id="1018" w:name="_Toc333174646"/>
      <w:bookmarkStart w:id="1019" w:name="_Toc332305079"/>
      <w:bookmarkStart w:id="1020" w:name="_Toc332305326"/>
      <w:bookmarkStart w:id="1021" w:name="_Toc332971308"/>
      <w:bookmarkStart w:id="1022" w:name="_Toc332979245"/>
      <w:bookmarkStart w:id="1023" w:name="_Toc332982076"/>
      <w:bookmarkStart w:id="1024" w:name="_Toc332982219"/>
      <w:bookmarkStart w:id="1025" w:name="_Toc333174122"/>
      <w:bookmarkStart w:id="1026" w:name="_Toc333174647"/>
      <w:bookmarkStart w:id="1027" w:name="_Toc332305107"/>
      <w:bookmarkStart w:id="1028" w:name="_Toc332305354"/>
      <w:bookmarkStart w:id="1029" w:name="_Toc332971336"/>
      <w:bookmarkStart w:id="1030" w:name="_Toc332979273"/>
      <w:bookmarkStart w:id="1031" w:name="_Toc332982104"/>
      <w:bookmarkStart w:id="1032" w:name="_Toc332982247"/>
      <w:bookmarkStart w:id="1033" w:name="_Toc333174150"/>
      <w:bookmarkStart w:id="1034" w:name="_Toc333174675"/>
      <w:bookmarkStart w:id="1035" w:name="_Toc348545556"/>
      <w:bookmarkStart w:id="1036" w:name="_Toc348629387"/>
      <w:bookmarkStart w:id="1037" w:name="_Toc356148080"/>
      <w:bookmarkStart w:id="1038" w:name="_Toc348545568"/>
      <w:bookmarkStart w:id="1039" w:name="_Toc348629399"/>
      <w:bookmarkStart w:id="1040" w:name="_Toc332305127"/>
      <w:bookmarkStart w:id="1041" w:name="_Toc332305374"/>
      <w:bookmarkStart w:id="1042" w:name="_Toc332971357"/>
      <w:bookmarkStart w:id="1043" w:name="_Toc332979294"/>
      <w:bookmarkStart w:id="1044" w:name="_Toc332982125"/>
      <w:bookmarkStart w:id="1045" w:name="_Toc332982268"/>
      <w:bookmarkStart w:id="1046" w:name="_Toc333174171"/>
      <w:bookmarkStart w:id="1047" w:name="_Toc333174696"/>
      <w:bookmarkStart w:id="1048" w:name="_Toc332305130"/>
      <w:bookmarkStart w:id="1049" w:name="_Toc332305377"/>
      <w:bookmarkStart w:id="1050" w:name="_Toc332971360"/>
      <w:bookmarkStart w:id="1051" w:name="_Toc332979297"/>
      <w:bookmarkStart w:id="1052" w:name="_Toc332982128"/>
      <w:bookmarkStart w:id="1053" w:name="_Toc332982271"/>
      <w:bookmarkStart w:id="1054" w:name="_Toc333174174"/>
      <w:bookmarkStart w:id="1055" w:name="_Toc333174699"/>
      <w:bookmarkStart w:id="1056" w:name="GoHere"/>
      <w:bookmarkStart w:id="1057" w:name="_Toc356148090"/>
      <w:bookmarkStart w:id="1058" w:name="_Toc348545581"/>
      <w:bookmarkStart w:id="1059" w:name="_Toc348629412"/>
      <w:bookmarkStart w:id="1060" w:name="_Toc339889494"/>
      <w:bookmarkStart w:id="1061" w:name="_Toc340052373"/>
      <w:bookmarkStart w:id="1062" w:name="_Toc356148110"/>
      <w:bookmarkStart w:id="1063" w:name="_Toc356148112"/>
      <w:bookmarkStart w:id="1064" w:name="_Toc358989205"/>
      <w:bookmarkStart w:id="1065" w:name="_Toc358990294"/>
      <w:bookmarkStart w:id="1066" w:name="_Toc358990517"/>
      <w:bookmarkStart w:id="1067" w:name="_Toc359074856"/>
      <w:bookmarkStart w:id="1068" w:name="_Toc359075007"/>
      <w:bookmarkStart w:id="1069" w:name="_Toc359083265"/>
      <w:bookmarkStart w:id="1070" w:name="_Toc363478540"/>
      <w:bookmarkStart w:id="1071" w:name="_Toc363478974"/>
      <w:bookmarkStart w:id="1072" w:name="_Toc363479110"/>
      <w:bookmarkStart w:id="1073" w:name="_Toc363586251"/>
      <w:bookmarkStart w:id="1074" w:name="_Toc363586394"/>
      <w:bookmarkStart w:id="1075" w:name="_Toc363586537"/>
      <w:bookmarkStart w:id="1076" w:name="_Toc363586680"/>
      <w:bookmarkStart w:id="1077" w:name="_Toc363646371"/>
      <w:bookmarkStart w:id="1078" w:name="_Toc363478542"/>
      <w:bookmarkStart w:id="1079" w:name="_Toc363478976"/>
      <w:bookmarkStart w:id="1080" w:name="_Toc363479112"/>
      <w:bookmarkStart w:id="1081" w:name="_Toc363586253"/>
      <w:bookmarkStart w:id="1082" w:name="_Toc363586396"/>
      <w:bookmarkStart w:id="1083" w:name="_Toc363586539"/>
      <w:bookmarkStart w:id="1084" w:name="_Toc363586682"/>
      <w:bookmarkStart w:id="1085" w:name="_Toc363646373"/>
      <w:bookmarkStart w:id="1086" w:name="_Toc363478543"/>
      <w:bookmarkStart w:id="1087" w:name="_Toc363478977"/>
      <w:bookmarkStart w:id="1088" w:name="_Toc363479113"/>
      <w:bookmarkStart w:id="1089" w:name="_Toc363586254"/>
      <w:bookmarkStart w:id="1090" w:name="_Toc363586397"/>
      <w:bookmarkStart w:id="1091" w:name="_Toc363586540"/>
      <w:bookmarkStart w:id="1092" w:name="_Toc363586683"/>
      <w:bookmarkStart w:id="1093" w:name="_Toc363646374"/>
      <w:bookmarkStart w:id="1094" w:name="_Toc363478545"/>
      <w:bookmarkStart w:id="1095" w:name="_Toc363478979"/>
      <w:bookmarkStart w:id="1096" w:name="_Toc363479115"/>
      <w:bookmarkStart w:id="1097" w:name="_Toc363586256"/>
      <w:bookmarkStart w:id="1098" w:name="_Toc363586399"/>
      <w:bookmarkStart w:id="1099" w:name="_Toc363586542"/>
      <w:bookmarkStart w:id="1100" w:name="_Toc363586685"/>
      <w:bookmarkStart w:id="1101" w:name="_Toc363646376"/>
      <w:bookmarkStart w:id="1102" w:name="_Toc363478547"/>
      <w:bookmarkStart w:id="1103" w:name="_Toc363478981"/>
      <w:bookmarkStart w:id="1104" w:name="_Toc363479117"/>
      <w:bookmarkStart w:id="1105" w:name="_Toc363586258"/>
      <w:bookmarkStart w:id="1106" w:name="_Toc363586401"/>
      <w:bookmarkStart w:id="1107" w:name="_Toc363586544"/>
      <w:bookmarkStart w:id="1108" w:name="_Toc363586687"/>
      <w:bookmarkStart w:id="1109" w:name="_Toc363646378"/>
      <w:bookmarkStart w:id="1110" w:name="_Toc363478990"/>
      <w:bookmarkStart w:id="1111" w:name="_Toc363479126"/>
      <w:bookmarkStart w:id="1112" w:name="_Toc363586267"/>
      <w:bookmarkStart w:id="1113" w:name="_Toc363586410"/>
      <w:bookmarkStart w:id="1114" w:name="_Toc363586553"/>
      <w:bookmarkStart w:id="1115" w:name="_Toc363586696"/>
      <w:bookmarkStart w:id="1116" w:name="_Toc363646387"/>
      <w:bookmarkStart w:id="1117" w:name="_Toc358989213"/>
      <w:bookmarkStart w:id="1118" w:name="_Toc358990302"/>
      <w:bookmarkStart w:id="1119" w:name="_Toc358990525"/>
      <w:bookmarkStart w:id="1120" w:name="_Toc359074864"/>
      <w:bookmarkStart w:id="1121" w:name="_Toc359075015"/>
      <w:bookmarkStart w:id="1122" w:name="_Toc359083273"/>
      <w:bookmarkStart w:id="1123" w:name="_Toc358989215"/>
      <w:bookmarkStart w:id="1124" w:name="_Toc358990304"/>
      <w:bookmarkStart w:id="1125" w:name="_Toc358990527"/>
      <w:bookmarkStart w:id="1126" w:name="_Toc359074866"/>
      <w:bookmarkStart w:id="1127" w:name="_Toc359075017"/>
      <w:bookmarkStart w:id="1128" w:name="_Toc359083275"/>
      <w:bookmarkStart w:id="1129" w:name="_Toc358989223"/>
      <w:bookmarkStart w:id="1130" w:name="_Toc358990312"/>
      <w:bookmarkStart w:id="1131" w:name="_Toc358990535"/>
      <w:bookmarkStart w:id="1132" w:name="_Toc359074874"/>
      <w:bookmarkStart w:id="1133" w:name="_Toc359075025"/>
      <w:bookmarkStart w:id="1134" w:name="_Toc359083283"/>
      <w:bookmarkStart w:id="1135" w:name="_Toc16578974"/>
      <w:bookmarkStart w:id="1136" w:name="_Ref19428341"/>
      <w:bookmarkStart w:id="1137" w:name="_Ref20133543"/>
      <w:bookmarkStart w:id="1138" w:name="_Ref20133547"/>
      <w:bookmarkStart w:id="1139" w:name="_Toc20134294"/>
      <w:bookmarkStart w:id="1140" w:name="_Ref34466446"/>
      <w:bookmarkStart w:id="1141" w:name="_Ref36115734"/>
      <w:bookmarkStart w:id="1142" w:name="_Ref36826652"/>
      <w:bookmarkStart w:id="1143" w:name="_Ref41631640"/>
      <w:bookmarkStart w:id="1144" w:name="_Ref70757751"/>
      <w:bookmarkStart w:id="1145" w:name="_Ref70758137"/>
      <w:bookmarkStart w:id="1146" w:name="_Toc77680435"/>
      <w:bookmarkStart w:id="1147" w:name="_Toc118289073"/>
      <w:bookmarkStart w:id="1148" w:name="_Ref170312053"/>
      <w:bookmarkStart w:id="1149" w:name="_Ref220342355"/>
      <w:bookmarkStart w:id="1150" w:name="_Toc226456596"/>
      <w:bookmarkStart w:id="1151" w:name="_Toc248045272"/>
      <w:bookmarkStart w:id="1152" w:name="_Ref276143000"/>
      <w:bookmarkStart w:id="1153" w:name="_Toc287363796"/>
      <w:bookmarkStart w:id="1154" w:name="_Toc311217227"/>
      <w:bookmarkStart w:id="1155" w:name="_Ref317098305"/>
      <w:bookmarkStart w:id="1156" w:name="_Ref317175078"/>
      <w:bookmarkStart w:id="1157" w:name="_Toc317198779"/>
      <w:bookmarkStart w:id="1158" w:name="_Ref330057451"/>
      <w:bookmarkStart w:id="1159" w:name="_Ref330057476"/>
      <w:bookmarkStart w:id="1160" w:name="_Toc341908432"/>
      <w:bookmarkStart w:id="1161" w:name="_Toc351367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Pr>
          <w:i/>
          <w:lang w:val="en-US"/>
        </w:rPr>
        <w:lastRenderedPageBreak/>
        <w:t>Add the following definitions to clause 3:</w:t>
      </w:r>
    </w:p>
    <w:p w:rsidR="000B06B6" w:rsidRPr="003B532E" w:rsidRDefault="000B06B6" w:rsidP="000B06B6">
      <w:pPr>
        <w:tabs>
          <w:tab w:val="clear" w:pos="794"/>
          <w:tab w:val="clear" w:pos="1191"/>
          <w:tab w:val="left" w:pos="810"/>
        </w:tabs>
        <w:ind w:left="810" w:hanging="810"/>
      </w:pPr>
      <w:r w:rsidRPr="003B532E">
        <w:rPr>
          <w:b/>
          <w:bCs/>
          <w:lang w:val="en-CA"/>
        </w:rPr>
        <w:t>3.X</w:t>
      </w:r>
      <w:r w:rsidRPr="003B532E">
        <w:rPr>
          <w:b/>
          <w:bCs/>
          <w:lang w:val="en-CA"/>
        </w:rPr>
        <w:tab/>
        <w:t xml:space="preserve">base </w:t>
      </w:r>
      <w:r w:rsidRPr="003B532E">
        <w:rPr>
          <w:b/>
          <w:bCs/>
        </w:rPr>
        <w:t>bitstream partition</w:t>
      </w:r>
      <w:r w:rsidRPr="003B532E">
        <w:t xml:space="preserve">: A </w:t>
      </w:r>
      <w:r w:rsidRPr="00114A32">
        <w:rPr>
          <w:i/>
        </w:rPr>
        <w:t>bitstream partition</w:t>
      </w:r>
      <w:r w:rsidRPr="003B532E">
        <w:t xml:space="preserve"> that is also a conforming </w:t>
      </w:r>
      <w:r w:rsidRPr="003B532E">
        <w:rPr>
          <w:i/>
        </w:rPr>
        <w:t>bitstream</w:t>
      </w:r>
      <w:r w:rsidRPr="003B532E">
        <w:t xml:space="preserve"> itself. </w:t>
      </w:r>
    </w:p>
    <w:p w:rsidR="000B06B6" w:rsidRPr="003B532E" w:rsidRDefault="000B06B6" w:rsidP="000B06B6">
      <w:pPr>
        <w:tabs>
          <w:tab w:val="clear" w:pos="794"/>
          <w:tab w:val="clear" w:pos="1191"/>
          <w:tab w:val="left" w:pos="810"/>
        </w:tabs>
        <w:ind w:left="810" w:hanging="810"/>
      </w:pPr>
      <w:r w:rsidRPr="003B532E">
        <w:rPr>
          <w:b/>
          <w:bCs/>
          <w:lang w:val="en-CA"/>
        </w:rPr>
        <w:t>3.X</w:t>
      </w:r>
      <w:r w:rsidRPr="003B532E">
        <w:rPr>
          <w:b/>
          <w:bCs/>
          <w:lang w:val="en-CA"/>
        </w:rPr>
        <w:tab/>
      </w:r>
      <w:r w:rsidRPr="003B532E">
        <w:rPr>
          <w:b/>
          <w:bCs/>
        </w:rPr>
        <w:t>bitstream partition</w:t>
      </w:r>
      <w:r w:rsidRPr="003B532E">
        <w:t>: A sequence of bits, in the form of a</w:t>
      </w:r>
      <w:r w:rsidRPr="003B532E">
        <w:rPr>
          <w:i/>
          <w:iCs/>
        </w:rPr>
        <w:t xml:space="preserve"> NAL unit stream</w:t>
      </w:r>
      <w:r w:rsidRPr="003B532E">
        <w:t xml:space="preserve"> or a </w:t>
      </w:r>
      <w:r w:rsidRPr="003B532E">
        <w:rPr>
          <w:i/>
          <w:iCs/>
        </w:rPr>
        <w:t>byte stream</w:t>
      </w:r>
      <w:r w:rsidRPr="003B532E">
        <w:t xml:space="preserve">, that is a subset of a </w:t>
      </w:r>
      <w:r w:rsidRPr="003B532E">
        <w:rPr>
          <w:i/>
        </w:rPr>
        <w:t>bitstream</w:t>
      </w:r>
      <w:r w:rsidRPr="003B532E">
        <w:t xml:space="preserve"> according to a </w:t>
      </w:r>
      <w:r w:rsidRPr="003B532E">
        <w:rPr>
          <w:i/>
        </w:rPr>
        <w:t>partitioning</w:t>
      </w:r>
      <w:r w:rsidRPr="003B532E">
        <w:t xml:space="preserve">. </w:t>
      </w:r>
    </w:p>
    <w:p w:rsidR="000B06B6" w:rsidRPr="00551EFD" w:rsidRDefault="000B06B6" w:rsidP="000B06B6">
      <w:pPr>
        <w:tabs>
          <w:tab w:val="clear" w:pos="794"/>
          <w:tab w:val="clear" w:pos="1191"/>
          <w:tab w:val="left" w:pos="810"/>
        </w:tabs>
        <w:ind w:left="810" w:hanging="810"/>
        <w:rPr>
          <w:lang w:val="en-US"/>
        </w:rPr>
      </w:pPr>
      <w:r w:rsidRPr="003B532E">
        <w:rPr>
          <w:b/>
          <w:bCs/>
          <w:lang w:val="en-CA"/>
        </w:rPr>
        <w:t>3.X</w:t>
      </w:r>
      <w:r w:rsidRPr="003B532E">
        <w:rPr>
          <w:b/>
          <w:bCs/>
          <w:lang w:val="en-CA"/>
        </w:rPr>
        <w:tab/>
      </w:r>
      <w:r w:rsidRPr="00551EFD">
        <w:rPr>
          <w:b/>
        </w:rPr>
        <w:t>output layer set</w:t>
      </w:r>
      <w:r w:rsidRPr="003B4783">
        <w:t xml:space="preserve">: </w:t>
      </w:r>
      <w:r w:rsidRPr="00551EFD">
        <w:rPr>
          <w:bCs/>
        </w:rPr>
        <w:t xml:space="preserve">A </w:t>
      </w:r>
      <w:r w:rsidRPr="00551EFD">
        <w:rPr>
          <w:bCs/>
          <w:i/>
        </w:rPr>
        <w:t>layer set</w:t>
      </w:r>
      <w:r w:rsidRPr="00551EFD">
        <w:rPr>
          <w:bCs/>
        </w:rPr>
        <w:t xml:space="preserve"> that is </w:t>
      </w:r>
      <w:r w:rsidRPr="00551EFD">
        <w:t>associated</w:t>
      </w:r>
      <w:r w:rsidRPr="00551EFD">
        <w:rPr>
          <w:bCs/>
        </w:rPr>
        <w:t xml:space="preserve"> with a set of target output layers.</w:t>
      </w:r>
    </w:p>
    <w:p w:rsidR="000B06B6" w:rsidRDefault="000B06B6" w:rsidP="000B06B6">
      <w:pPr>
        <w:rPr>
          <w:i/>
          <w:lang w:val="en-US"/>
        </w:rPr>
      </w:pPr>
    </w:p>
    <w:p w:rsidR="000B06B6" w:rsidRDefault="000B06B6" w:rsidP="000B06B6">
      <w:pPr>
        <w:rPr>
          <w:i/>
          <w:lang w:val="en-US"/>
        </w:rPr>
      </w:pPr>
      <w:r>
        <w:rPr>
          <w:i/>
          <w:lang w:val="en-US"/>
        </w:rPr>
        <w:t>Replace the definition of operation point in clause 3 with the following:</w:t>
      </w:r>
    </w:p>
    <w:p w:rsidR="000B06B6" w:rsidRPr="00551EFD" w:rsidRDefault="000B06B6" w:rsidP="000B06B6">
      <w:pPr>
        <w:tabs>
          <w:tab w:val="clear" w:pos="794"/>
          <w:tab w:val="clear" w:pos="1191"/>
          <w:tab w:val="left" w:pos="810"/>
        </w:tabs>
        <w:ind w:left="810" w:hanging="810"/>
        <w:rPr>
          <w:lang w:val="en-US"/>
        </w:rPr>
      </w:pPr>
      <w:r w:rsidRPr="003B532E">
        <w:rPr>
          <w:b/>
          <w:bCs/>
          <w:lang w:val="en-CA"/>
        </w:rPr>
        <w:t>3.X</w:t>
      </w:r>
      <w:r w:rsidRPr="003B532E">
        <w:rPr>
          <w:b/>
          <w:bCs/>
          <w:lang w:val="en-CA"/>
        </w:rPr>
        <w:tab/>
      </w:r>
      <w:r w:rsidRPr="00551EFD">
        <w:rPr>
          <w:b/>
        </w:rPr>
        <w:t>operation point</w:t>
      </w:r>
      <w:r w:rsidRPr="003B4783">
        <w:t>:</w:t>
      </w:r>
      <w:r w:rsidRPr="00551EFD">
        <w:t xml:space="preserve"> </w:t>
      </w:r>
      <w:r w:rsidRPr="00551EFD">
        <w:rPr>
          <w:bCs/>
        </w:rPr>
        <w:t xml:space="preserve">A </w:t>
      </w:r>
      <w:r w:rsidRPr="00551EFD">
        <w:t>bitstream</w:t>
      </w:r>
      <w:r w:rsidRPr="00551EFD">
        <w:rPr>
          <w:bCs/>
        </w:rPr>
        <w:t xml:space="preserve"> </w:t>
      </w:r>
      <w:r w:rsidRPr="00551EFD">
        <w:rPr>
          <w:bCs/>
          <w:highlight w:val="cyan"/>
        </w:rPr>
        <w:t>that is</w:t>
      </w:r>
      <w:r w:rsidRPr="00551EFD">
        <w:rPr>
          <w:bCs/>
        </w:rPr>
        <w:t xml:space="preserve"> created from another </w:t>
      </w:r>
      <w:r w:rsidRPr="00551EFD">
        <w:rPr>
          <w:bCs/>
          <w:i/>
        </w:rPr>
        <w:t xml:space="preserve">bitstream </w:t>
      </w:r>
      <w:r w:rsidRPr="00551EFD">
        <w:rPr>
          <w:bCs/>
        </w:rPr>
        <w:t xml:space="preserve">by operation of the </w:t>
      </w:r>
      <w:r w:rsidRPr="00551EFD">
        <w:rPr>
          <w:bCs/>
          <w:i/>
        </w:rPr>
        <w:t>sub-bitstream extraction process</w:t>
      </w:r>
      <w:r w:rsidRPr="00551EFD">
        <w:rPr>
          <w:bCs/>
        </w:rPr>
        <w:t xml:space="preserve"> with the another</w:t>
      </w:r>
      <w:r w:rsidRPr="00551EFD">
        <w:rPr>
          <w:bCs/>
          <w:i/>
        </w:rPr>
        <w:t xml:space="preserve"> bitstream</w:t>
      </w:r>
      <w:r w:rsidRPr="00551EFD">
        <w:rPr>
          <w:bCs/>
        </w:rPr>
        <w:t xml:space="preserve">, a target highest TemporalId, and a target </w:t>
      </w:r>
      <w:r w:rsidRPr="00551EFD">
        <w:rPr>
          <w:bCs/>
          <w:i/>
        </w:rPr>
        <w:t>layer identifier list</w:t>
      </w:r>
      <w:r w:rsidRPr="00551EFD">
        <w:rPr>
          <w:bCs/>
        </w:rPr>
        <w:t xml:space="preserve"> as inputs</w:t>
      </w:r>
      <w:r w:rsidRPr="00551EFD">
        <w:rPr>
          <w:bCs/>
          <w:highlight w:val="cyan"/>
        </w:rPr>
        <w:t>, and that is associated with a set of target output layers</w:t>
      </w:r>
      <w:r w:rsidRPr="00551EFD">
        <w:rPr>
          <w:bCs/>
        </w:rPr>
        <w:t>.</w:t>
      </w:r>
    </w:p>
    <w:p w:rsidR="000B06B6" w:rsidRPr="004E1B59" w:rsidRDefault="000B06B6" w:rsidP="000B06B6">
      <w:pPr>
        <w:pStyle w:val="Note1"/>
        <w:ind w:left="1209"/>
        <w:rPr>
          <w:lang w:val="en-US"/>
        </w:rPr>
      </w:pPr>
      <w:r w:rsidRPr="004E1B59">
        <w:rPr>
          <w:lang w:val="en-US"/>
        </w:rPr>
        <w:t>NOTE</w:t>
      </w:r>
      <w:r w:rsidRPr="00983CFA">
        <w:rPr>
          <w:lang w:val="en-US"/>
        </w:rPr>
        <w:t> </w:t>
      </w:r>
      <w:r>
        <w:rPr>
          <w:lang w:val="en-US"/>
        </w:rPr>
        <w:t>14</w:t>
      </w:r>
      <w:r w:rsidRPr="00983CFA">
        <w:rPr>
          <w:lang w:val="en-US"/>
        </w:rPr>
        <w:t> – </w:t>
      </w:r>
      <w:r w:rsidRPr="004E1B59">
        <w:rPr>
          <w:lang w:val="en-US"/>
        </w:rPr>
        <w:t>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0B06B6" w:rsidRDefault="000B06B6" w:rsidP="000B06B6">
      <w:pPr>
        <w:rPr>
          <w:i/>
          <w:lang w:val="en-US"/>
        </w:rPr>
      </w:pPr>
    </w:p>
    <w:p w:rsidR="000B06B6" w:rsidRPr="00D93EC6" w:rsidRDefault="000B06B6" w:rsidP="000B06B6">
      <w:pPr>
        <w:rPr>
          <w:lang w:val="en-US"/>
        </w:rPr>
      </w:pPr>
      <w:r w:rsidRPr="000B06B6">
        <w:rPr>
          <w:i/>
          <w:lang w:val="en-US"/>
        </w:rPr>
        <w:t>Repl</w:t>
      </w:r>
      <w:r w:rsidRPr="00D93EC6">
        <w:rPr>
          <w:lang w:val="en-US"/>
        </w:rPr>
        <w:t xml:space="preserve">ace subclauses 7.4.2.4.2 with the following (with differences indicated in </w:t>
      </w:r>
      <w:r w:rsidRPr="00D93EC6">
        <w:rPr>
          <w:highlight w:val="cyan"/>
          <w:lang w:val="en-US"/>
        </w:rPr>
        <w:t>turquois</w:t>
      </w:r>
      <w:r w:rsidRPr="00D93EC6">
        <w:rPr>
          <w:lang w:val="en-US"/>
        </w:rPr>
        <w:t>):</w:t>
      </w:r>
    </w:p>
    <w:p w:rsidR="000B06B6" w:rsidRPr="000B06B6" w:rsidRDefault="000B06B6" w:rsidP="008557C3">
      <w:pPr>
        <w:pStyle w:val="Heading5"/>
        <w:keepNext/>
        <w:keepLines/>
        <w:numPr>
          <w:ilvl w:val="4"/>
          <w:numId w:val="51"/>
        </w:numPr>
        <w:tabs>
          <w:tab w:val="left" w:pos="907"/>
        </w:tabs>
        <w:spacing w:before="181" w:after="0"/>
        <w:ind w:left="810" w:hanging="810"/>
        <w:rPr>
          <w:rFonts w:ascii="Times New Roman" w:hAnsi="Times New Roman"/>
        </w:rPr>
      </w:pPr>
      <w:r w:rsidRPr="00D93EC6">
        <w:rPr>
          <w:rFonts w:ascii="Times New Roman" w:eastAsia="Malgun Gothic" w:hAnsi="Times New Roman"/>
          <w:i w:val="0"/>
          <w:iCs w:val="0"/>
          <w:sz w:val="20"/>
          <w:szCs w:val="20"/>
        </w:rPr>
        <w:t>Order of VPS, SPS and PPS</w:t>
      </w:r>
      <w:bookmarkStart w:id="1162" w:name="_Ref57461487"/>
      <w:bookmarkStart w:id="1163" w:name="_Toc77680403"/>
      <w:bookmarkStart w:id="1164" w:name="_Toc226456557"/>
      <w:r w:rsidRPr="00D93EC6">
        <w:rPr>
          <w:rFonts w:ascii="Times New Roman" w:eastAsia="Malgun Gothic" w:hAnsi="Times New Roman"/>
          <w:i w:val="0"/>
          <w:iCs w:val="0"/>
          <w:sz w:val="20"/>
          <w:szCs w:val="20"/>
        </w:rPr>
        <w:t xml:space="preserve"> RBSPs and their activation</w:t>
      </w:r>
      <w:bookmarkEnd w:id="1162"/>
      <w:bookmarkEnd w:id="1163"/>
      <w:bookmarkEnd w:id="1164"/>
    </w:p>
    <w:p w:rsidR="000B06B6" w:rsidRPr="00943A5F" w:rsidRDefault="000B06B6" w:rsidP="000B06B6">
      <w:r w:rsidRPr="00943A5F">
        <w:t xml:space="preserve">This subclause specifies the activation process of </w:t>
      </w:r>
      <w:r>
        <w:t>VPSs, SPSs, and PPSs</w:t>
      </w:r>
      <w:r w:rsidRPr="00943A5F">
        <w:t>.</w:t>
      </w:r>
    </w:p>
    <w:p w:rsidR="000B06B6" w:rsidRPr="00943A5F" w:rsidRDefault="000B06B6" w:rsidP="000B06B6">
      <w:pPr>
        <w:pStyle w:val="Note1"/>
      </w:pPr>
      <w:r w:rsidRPr="00943A5F">
        <w:t>NOTE </w:t>
      </w:r>
      <w:r w:rsidR="00F10875">
        <w:fldChar w:fldCharType="begin" w:fldLock="1"/>
      </w:r>
      <w:r w:rsidR="00F10875">
        <w:instrText xml:space="preserve"> SEQ NoteCounter \s 9 \* MERGEFORMAT </w:instrText>
      </w:r>
      <w:r w:rsidR="00F10875">
        <w:fldChar w:fldCharType="separate"/>
      </w:r>
      <w:r>
        <w:rPr>
          <w:noProof/>
        </w:rPr>
        <w:t>1</w:t>
      </w:r>
      <w:r w:rsidR="00F10875">
        <w:rPr>
          <w:noProof/>
        </w:rPr>
        <w:fldChar w:fldCharType="end"/>
      </w:r>
      <w:r w:rsidRPr="00943A5F">
        <w:t xml:space="preserve"> – The </w:t>
      </w:r>
      <w:r>
        <w:t xml:space="preserve">VPS, SPS, and PPS </w:t>
      </w:r>
      <w:r w:rsidRPr="00943A5F">
        <w:t xml:space="preserve">mechanism decouples the transmission of infrequently changing information from the transmission of coded block data. </w:t>
      </w:r>
      <w:r>
        <w:t>VPSs, SPSs, and PPSs</w:t>
      </w:r>
      <w:r w:rsidRPr="00943A5F">
        <w:t xml:space="preserve"> may, in some applications, be conveyed "out-of-band". </w:t>
      </w:r>
    </w:p>
    <w:p w:rsidR="000B06B6" w:rsidRDefault="000B06B6" w:rsidP="000B06B6">
      <w:pPr>
        <w:numPr>
          <w:ilvl w:val="12"/>
          <w:numId w:val="0"/>
        </w:numPr>
      </w:pPr>
      <w:r w:rsidRPr="00943A5F">
        <w:t xml:space="preserve">A </w:t>
      </w:r>
      <w:r>
        <w:t>PPS</w:t>
      </w:r>
      <w:r w:rsidRPr="00943A5F">
        <w:t xml:space="preserve"> RBSP includes parameters that can be referred to by the coded slice </w:t>
      </w:r>
      <w:r>
        <w:rPr>
          <w:lang w:eastAsia="ja-JP"/>
        </w:rPr>
        <w:t xml:space="preserve">segment </w:t>
      </w:r>
      <w:r w:rsidRPr="00943A5F">
        <w:t xml:space="preserve">NAL units of one or more coded pictures. Each </w:t>
      </w:r>
      <w:r>
        <w:t>PPS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PPS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PPS</w:t>
      </w:r>
      <w:r w:rsidRPr="00943A5F">
        <w:t xml:space="preserve"> RBSP </w:t>
      </w:r>
      <w:r w:rsidRPr="00222077">
        <w:rPr>
          <w:highlight w:val="cyan"/>
        </w:rPr>
        <w:t xml:space="preserve">for </w:t>
      </w:r>
      <w:r>
        <w:rPr>
          <w:highlight w:val="cyan"/>
        </w:rPr>
        <w:t>a particular layer</w:t>
      </w:r>
      <w:r w:rsidRPr="00943A5F">
        <w:t xml:space="preserve"> results in the deactivation of the previously-active </w:t>
      </w:r>
      <w:r>
        <w:t>PPS</w:t>
      </w:r>
      <w:r w:rsidRPr="00943A5F">
        <w:t xml:space="preserve"> RBSP </w:t>
      </w:r>
      <w:r w:rsidRPr="00222077">
        <w:rPr>
          <w:highlight w:val="cyan"/>
        </w:rPr>
        <w:t xml:space="preserve">for </w:t>
      </w:r>
      <w:r>
        <w:rPr>
          <w:highlight w:val="cyan"/>
        </w:rPr>
        <w:t>the particular layer</w:t>
      </w:r>
      <w:r w:rsidRPr="00943A5F">
        <w:t xml:space="preserve"> (if any).</w:t>
      </w:r>
    </w:p>
    <w:p w:rsidR="000B06B6" w:rsidRPr="00943A5F" w:rsidRDefault="000B06B6" w:rsidP="000B06B6">
      <w:pPr>
        <w:numPr>
          <w:ilvl w:val="12"/>
          <w:numId w:val="0"/>
        </w:numPr>
      </w:pPr>
      <w:r w:rsidRPr="003A364C">
        <w:rPr>
          <w:highlight w:val="cyan"/>
          <w:lang w:val="en-US"/>
        </w:rPr>
        <w:t xml:space="preserve">One PPS RBSP may be the active PPS </w:t>
      </w:r>
      <w:r>
        <w:rPr>
          <w:highlight w:val="cyan"/>
          <w:lang w:val="en-US"/>
        </w:rPr>
        <w:t xml:space="preserve">RBSP </w:t>
      </w:r>
      <w:r w:rsidRPr="003A364C">
        <w:rPr>
          <w:highlight w:val="cyan"/>
          <w:lang w:val="en-US"/>
        </w:rPr>
        <w:t xml:space="preserve">for more than one layer. </w:t>
      </w:r>
      <w:r w:rsidRPr="003A364C">
        <w:rPr>
          <w:highlight w:val="cyan"/>
        </w:rPr>
        <w:t xml:space="preserve">When </w:t>
      </w:r>
      <w:r w:rsidRPr="00182DB9">
        <w:rPr>
          <w:highlight w:val="cyan"/>
        </w:rPr>
        <w:t xml:space="preserve">not </w:t>
      </w:r>
      <w:r>
        <w:rPr>
          <w:highlight w:val="cyan"/>
        </w:rPr>
        <w:t xml:space="preserve">explicitly </w:t>
      </w:r>
      <w:r w:rsidRPr="00182DB9">
        <w:rPr>
          <w:highlight w:val="cyan"/>
        </w:rPr>
        <w:t xml:space="preserve">specified, the layer a PPS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 xml:space="preserve">When a </w:t>
      </w:r>
      <w:r>
        <w:t>PPS</w:t>
      </w:r>
      <w:r w:rsidRPr="00943A5F">
        <w:t xml:space="preserve"> RBSP (with a particular value of </w:t>
      </w:r>
      <w:r>
        <w:t>pps_</w:t>
      </w:r>
      <w:r w:rsidRPr="00943A5F">
        <w:t xml:space="preserve">pic_parameter_set_id) is not active </w:t>
      </w:r>
      <w:r w:rsidRPr="00222077">
        <w:rPr>
          <w:highlight w:val="cyan"/>
        </w:rPr>
        <w:t xml:space="preserve">for </w:t>
      </w:r>
      <w:r>
        <w:rPr>
          <w:highlight w:val="cyan"/>
        </w:rPr>
        <w:t>a particular layer</w:t>
      </w:r>
      <w:r w:rsidRPr="00943A5F">
        <w:t xml:space="preserve"> and it is referred to by a coded slice </w:t>
      </w:r>
      <w:r>
        <w:rPr>
          <w:lang w:eastAsia="ja-JP"/>
        </w:rPr>
        <w:t xml:space="preserve">segment </w:t>
      </w:r>
      <w:r w:rsidRPr="00943A5F">
        <w:t xml:space="preserve">NAL unit (using </w:t>
      </w:r>
      <w:r>
        <w:t>a</w:t>
      </w:r>
      <w:r w:rsidRPr="00943A5F">
        <w:t xml:space="preserve"> value of </w:t>
      </w:r>
      <w:r>
        <w:t>slice_</w:t>
      </w:r>
      <w:r w:rsidRPr="00943A5F">
        <w:t>pic_parameter_set_id</w:t>
      </w:r>
      <w:r>
        <w:t xml:space="preserve"> equal to the pps_pic_parameter_set_id value</w:t>
      </w:r>
      <w:r w:rsidRPr="00943A5F">
        <w:t>)</w:t>
      </w:r>
      <w:r>
        <w:t xml:space="preserve"> </w:t>
      </w:r>
      <w:r w:rsidRPr="00EF663B">
        <w:rPr>
          <w:highlight w:val="cyan"/>
        </w:rPr>
        <w:t>of the particular layer</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PPS</w:t>
      </w:r>
      <w:r w:rsidRPr="00943A5F">
        <w:t xml:space="preserve"> RBSP is called the active </w:t>
      </w:r>
      <w:r>
        <w:t>PPS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PPS</w:t>
      </w:r>
      <w:r w:rsidRPr="00943A5F">
        <w:t xml:space="preserve"> RBSP</w:t>
      </w:r>
      <w:r>
        <w:t xml:space="preserve"> </w:t>
      </w:r>
      <w:r w:rsidRPr="00222077">
        <w:rPr>
          <w:highlight w:val="cyan"/>
        </w:rPr>
        <w:t xml:space="preserve">for </w:t>
      </w:r>
      <w:r>
        <w:rPr>
          <w:highlight w:val="cyan"/>
        </w:rPr>
        <w:t>the particular</w:t>
      </w:r>
      <w:r w:rsidRPr="00EF663B">
        <w:rPr>
          <w:highlight w:val="cyan"/>
        </w:rPr>
        <w:t xml:space="preserve"> layer</w:t>
      </w:r>
      <w:r w:rsidRPr="00943A5F">
        <w:t xml:space="preserve">. A </w:t>
      </w:r>
      <w:r>
        <w:t>PPS</w:t>
      </w:r>
      <w:r w:rsidRPr="00943A5F">
        <w:t xml:space="preserve"> RBSP, with that particular value of </w:t>
      </w:r>
      <w:r>
        <w:t>pps_</w:t>
      </w:r>
      <w:r w:rsidRPr="00943A5F">
        <w:t xml:space="preserve">pic_parameter_set_id, shall be available to the decoding process prior to its activation, included in at least one access unit with TemporalId less than or equal to the TemporalId of the </w:t>
      </w:r>
      <w:r>
        <w:t>PPS</w:t>
      </w:r>
      <w:r w:rsidRPr="00943A5F">
        <w:t xml:space="preserve"> NAL unit</w:t>
      </w:r>
      <w:r>
        <w:t xml:space="preserve"> or</w:t>
      </w:r>
      <w:r w:rsidRPr="00943A5F">
        <w:t xml:space="preserve"> provided through external means.</w:t>
      </w:r>
    </w:p>
    <w:p w:rsidR="000B06B6" w:rsidRPr="00943A5F" w:rsidRDefault="000B06B6" w:rsidP="000B06B6">
      <w:pPr>
        <w:numPr>
          <w:ilvl w:val="12"/>
          <w:numId w:val="0"/>
        </w:numPr>
      </w:pPr>
      <w:r w:rsidRPr="00943A5F">
        <w:t xml:space="preserve">Any </w:t>
      </w:r>
      <w:r>
        <w:t>PPS</w:t>
      </w:r>
      <w:r w:rsidRPr="00943A5F">
        <w:t xml:space="preserve"> NAL unit containing the value of </w:t>
      </w:r>
      <w:r>
        <w:t>pps_</w:t>
      </w:r>
      <w:r w:rsidRPr="00943A5F">
        <w:t xml:space="preserve">pic_parameter_set_id for the active </w:t>
      </w:r>
      <w:r>
        <w:t>PPS</w:t>
      </w:r>
      <w:r w:rsidRPr="00943A5F">
        <w:t xml:space="preserve"> RBSP for a coded picture </w:t>
      </w:r>
      <w:r w:rsidRPr="001A3859">
        <w:rPr>
          <w:highlight w:val="cyan"/>
        </w:rPr>
        <w:t>(</w:t>
      </w:r>
      <w:r>
        <w:rPr>
          <w:highlight w:val="cyan"/>
        </w:rPr>
        <w:t xml:space="preserve">and consequently </w:t>
      </w:r>
      <w:r w:rsidRPr="001A3859">
        <w:rPr>
          <w:highlight w:val="cyan"/>
        </w:rPr>
        <w:t xml:space="preserve">for </w:t>
      </w:r>
      <w:r>
        <w:rPr>
          <w:highlight w:val="cyan"/>
        </w:rPr>
        <w:t>the layer containing the coded picture</w:t>
      </w:r>
      <w:r w:rsidRPr="001A3859">
        <w:rPr>
          <w:highlight w:val="cyan"/>
        </w:rPr>
        <w:t>)</w:t>
      </w:r>
      <w:r>
        <w:t xml:space="preserve"> </w:t>
      </w:r>
      <w:r w:rsidRPr="00943A5F">
        <w:t xml:space="preserve">shall have the same content as that of the active </w:t>
      </w:r>
      <w:r>
        <w:t>PPS</w:t>
      </w:r>
      <w:r w:rsidRPr="00943A5F">
        <w:t xml:space="preserve"> RBSP for the coded picture</w:t>
      </w:r>
      <w:r>
        <w:t>,</w:t>
      </w:r>
      <w:r w:rsidRPr="00943A5F">
        <w:t xml:space="preserve"> unless it follows the last VCL NAL unit of the coded picture and precedes the first VCL NAL unit of another coded picture.</w:t>
      </w:r>
    </w:p>
    <w:p w:rsidR="000B06B6" w:rsidRPr="00943A5F" w:rsidRDefault="000B06B6" w:rsidP="000B06B6">
      <w:pPr>
        <w:numPr>
          <w:ilvl w:val="12"/>
          <w:numId w:val="0"/>
        </w:numPr>
      </w:pPr>
      <w:r w:rsidRPr="00943A5F">
        <w:t>A</w:t>
      </w:r>
      <w:r>
        <w:t>n</w:t>
      </w:r>
      <w:r w:rsidRPr="00943A5F">
        <w:t xml:space="preserve"> </w:t>
      </w:r>
      <w:r>
        <w:t>SPS</w:t>
      </w:r>
      <w:r w:rsidRPr="00943A5F">
        <w:t xml:space="preserve"> RBSP includes parameters that can be referred to by one or more </w:t>
      </w:r>
      <w:r>
        <w:t>PPS</w:t>
      </w:r>
      <w:r w:rsidRPr="00943A5F">
        <w:t xml:space="preserve"> RBSPs or one or more SEI NAL units containing a</w:t>
      </w:r>
      <w:r>
        <w:t>n active parameter sets</w:t>
      </w:r>
      <w:r w:rsidRPr="00943A5F">
        <w:t xml:space="preserve"> SEI message. Each </w:t>
      </w:r>
      <w:r>
        <w:t>SPS</w:t>
      </w:r>
      <w:r w:rsidRPr="00943A5F">
        <w:t xml:space="preserve"> RBSP is initially considered not active </w:t>
      </w:r>
      <w:r w:rsidRPr="00EF663B">
        <w:rPr>
          <w:highlight w:val="cyan"/>
        </w:rPr>
        <w:t>for any layer</w:t>
      </w:r>
      <w:r>
        <w:t xml:space="preserve"> </w:t>
      </w:r>
      <w:r w:rsidRPr="00943A5F">
        <w:t xml:space="preserve">at the start of the operation of the decoding process. At most one </w:t>
      </w:r>
      <w:r>
        <w:t>SPS</w:t>
      </w:r>
      <w:r w:rsidRPr="00943A5F">
        <w:t xml:space="preserve"> RBSP is considered active </w:t>
      </w:r>
      <w:r w:rsidRPr="00222077">
        <w:rPr>
          <w:highlight w:val="cyan"/>
        </w:rPr>
        <w:t xml:space="preserve">for </w:t>
      </w:r>
      <w:r>
        <w:rPr>
          <w:highlight w:val="cyan"/>
        </w:rPr>
        <w:t>each layer</w:t>
      </w:r>
      <w:r w:rsidRPr="00943A5F">
        <w:t xml:space="preserve"> at any given moment during the operation of the decoding process, and the activation of any particular </w:t>
      </w:r>
      <w:r>
        <w:t>SPS</w:t>
      </w:r>
      <w:r w:rsidRPr="00943A5F">
        <w:t xml:space="preserve"> RBSP </w:t>
      </w:r>
      <w:r w:rsidRPr="00222077">
        <w:rPr>
          <w:highlight w:val="cyan"/>
        </w:rPr>
        <w:t xml:space="preserve">for </w:t>
      </w:r>
      <w:r>
        <w:rPr>
          <w:highlight w:val="cyan"/>
        </w:rPr>
        <w:t>a particu</w:t>
      </w:r>
      <w:r w:rsidRPr="009B18F2">
        <w:rPr>
          <w:highlight w:val="cyan"/>
        </w:rPr>
        <w:t xml:space="preserve">lar </w:t>
      </w:r>
      <w:r>
        <w:rPr>
          <w:highlight w:val="cyan"/>
        </w:rPr>
        <w:t>l</w:t>
      </w:r>
      <w:r w:rsidRPr="009B18F2">
        <w:rPr>
          <w:highlight w:val="cyan"/>
        </w:rPr>
        <w:t>ayer</w:t>
      </w:r>
      <w:r w:rsidRPr="00943A5F">
        <w:t xml:space="preserve"> results in the deactivation of the previously-active </w:t>
      </w:r>
      <w:r>
        <w:t>SPS</w:t>
      </w:r>
      <w:r w:rsidRPr="00943A5F">
        <w:t xml:space="preserve"> RBSP </w:t>
      </w:r>
      <w:r w:rsidRPr="00222077">
        <w:rPr>
          <w:highlight w:val="cyan"/>
        </w:rPr>
        <w:t xml:space="preserve">for </w:t>
      </w:r>
      <w:r>
        <w:rPr>
          <w:highlight w:val="cyan"/>
        </w:rPr>
        <w:t xml:space="preserve">the particular layer </w:t>
      </w:r>
      <w:r w:rsidRPr="00222077">
        <w:rPr>
          <w:highlight w:val="cyan"/>
        </w:rPr>
        <w:t xml:space="preserve">value </w:t>
      </w:r>
      <w:r>
        <w:rPr>
          <w:highlight w:val="cyan"/>
        </w:rPr>
        <w:t>of</w:t>
      </w:r>
      <w:r w:rsidRPr="00222077">
        <w:rPr>
          <w:highlight w:val="cyan"/>
        </w:rPr>
        <w:t xml:space="preserve"> nuh_layer_id</w:t>
      </w:r>
      <w:r w:rsidRPr="00943A5F">
        <w:t xml:space="preserve"> (if any).</w:t>
      </w:r>
    </w:p>
    <w:p w:rsidR="000B06B6" w:rsidRPr="00943A5F" w:rsidRDefault="000B06B6" w:rsidP="000B06B6">
      <w:pPr>
        <w:numPr>
          <w:ilvl w:val="12"/>
          <w:numId w:val="0"/>
        </w:numPr>
      </w:pPr>
      <w:r w:rsidRPr="003A364C">
        <w:rPr>
          <w:highlight w:val="cyan"/>
          <w:lang w:val="en-US"/>
        </w:rPr>
        <w:t xml:space="preserve">One </w:t>
      </w:r>
      <w:r>
        <w:rPr>
          <w:highlight w:val="cyan"/>
          <w:lang w:val="en-US"/>
        </w:rPr>
        <w:t>S</w:t>
      </w:r>
      <w:r w:rsidRPr="003A364C">
        <w:rPr>
          <w:highlight w:val="cyan"/>
          <w:lang w:val="en-US"/>
        </w:rPr>
        <w:t xml:space="preserve">PS RBSP may be the active </w:t>
      </w:r>
      <w:r>
        <w:rPr>
          <w:highlight w:val="cyan"/>
          <w:lang w:val="en-US"/>
        </w:rPr>
        <w:t>S</w:t>
      </w:r>
      <w:r w:rsidRPr="003A364C">
        <w:rPr>
          <w:highlight w:val="cyan"/>
          <w:lang w:val="en-US"/>
        </w:rPr>
        <w:t xml:space="preserve">PS </w:t>
      </w:r>
      <w:r>
        <w:rPr>
          <w:highlight w:val="cyan"/>
          <w:lang w:val="en-US"/>
        </w:rPr>
        <w:t xml:space="preserve">RBSP </w:t>
      </w:r>
      <w:r w:rsidRPr="003A364C">
        <w:rPr>
          <w:highlight w:val="cyan"/>
          <w:lang w:val="en-US"/>
        </w:rPr>
        <w:t xml:space="preserve">for more than one layer. </w:t>
      </w:r>
      <w:r w:rsidRPr="00182DB9">
        <w:rPr>
          <w:highlight w:val="cyan"/>
        </w:rPr>
        <w:t xml:space="preserve">When not </w:t>
      </w:r>
      <w:r>
        <w:rPr>
          <w:highlight w:val="cyan"/>
        </w:rPr>
        <w:t xml:space="preserve">explicitly </w:t>
      </w:r>
      <w:r w:rsidRPr="00182DB9">
        <w:rPr>
          <w:highlight w:val="cyan"/>
        </w:rPr>
        <w:t>specified, the layer a</w:t>
      </w:r>
      <w:r>
        <w:rPr>
          <w:highlight w:val="cyan"/>
        </w:rPr>
        <w:t>n S</w:t>
      </w:r>
      <w:r w:rsidRPr="00182DB9">
        <w:rPr>
          <w:highlight w:val="cyan"/>
        </w:rPr>
        <w:t xml:space="preserve">PS RBSP is active </w:t>
      </w:r>
      <w:r>
        <w:rPr>
          <w:highlight w:val="cyan"/>
        </w:rPr>
        <w:t xml:space="preserve">for </w:t>
      </w:r>
      <w:r w:rsidRPr="00182DB9">
        <w:rPr>
          <w:highlight w:val="cyan"/>
        </w:rPr>
        <w:t xml:space="preserve">is inferred to be the </w:t>
      </w:r>
      <w:r>
        <w:rPr>
          <w:highlight w:val="cyan"/>
        </w:rPr>
        <w:t xml:space="preserve">current </w:t>
      </w:r>
      <w:r w:rsidRPr="00182DB9">
        <w:rPr>
          <w:highlight w:val="cyan"/>
        </w:rPr>
        <w:t>layer</w:t>
      </w:r>
      <w:r>
        <w:rPr>
          <w:highlight w:val="cyan"/>
        </w:rPr>
        <w:t xml:space="preserve"> in the context where the active PPS RBSP is referred to</w:t>
      </w:r>
      <w:r w:rsidRPr="00182DB9">
        <w:rPr>
          <w:highlight w:val="cyan"/>
        </w:rPr>
        <w:t>.</w:t>
      </w:r>
    </w:p>
    <w:p w:rsidR="000B06B6" w:rsidRPr="00943A5F" w:rsidRDefault="000B06B6" w:rsidP="000B06B6">
      <w:pPr>
        <w:numPr>
          <w:ilvl w:val="12"/>
          <w:numId w:val="0"/>
        </w:numPr>
      </w:pPr>
      <w:r w:rsidRPr="00943A5F">
        <w:t>When a</w:t>
      </w:r>
      <w:r>
        <w:t>n</w:t>
      </w:r>
      <w:r w:rsidRPr="00943A5F">
        <w:t xml:space="preserve"> </w:t>
      </w:r>
      <w:r>
        <w:t>SPS</w:t>
      </w:r>
      <w:r w:rsidRPr="00943A5F">
        <w:t xml:space="preserve"> RBSP (with a particular value of </w:t>
      </w:r>
      <w:r>
        <w:t>sps_</w:t>
      </w:r>
      <w:r w:rsidRPr="00943A5F">
        <w:t xml:space="preserve">seq_parameter_set_id) is not already active </w:t>
      </w:r>
      <w:r w:rsidRPr="00222077">
        <w:rPr>
          <w:highlight w:val="cyan"/>
        </w:rPr>
        <w:t xml:space="preserve">for </w:t>
      </w:r>
      <w:r>
        <w:rPr>
          <w:highlight w:val="cyan"/>
        </w:rPr>
        <w:t xml:space="preserve">a particular </w:t>
      </w:r>
      <w:r w:rsidRPr="00222077">
        <w:rPr>
          <w:highlight w:val="cyan"/>
        </w:rPr>
        <w:t>layer</w:t>
      </w:r>
      <w:r w:rsidRPr="00943A5F">
        <w:t xml:space="preserve"> and it is referred to by activation of a </w:t>
      </w:r>
      <w:r>
        <w:t>PPS</w:t>
      </w:r>
      <w:r w:rsidRPr="00943A5F">
        <w:t xml:space="preserve"> RBSP (</w:t>
      </w:r>
      <w:r>
        <w:t>in which</w:t>
      </w:r>
      <w:r w:rsidRPr="00943A5F">
        <w:t xml:space="preserve"> </w:t>
      </w:r>
      <w:r>
        <w:t>pps_</w:t>
      </w:r>
      <w:r w:rsidRPr="00943A5F">
        <w:t>seq_parameter_set_id</w:t>
      </w:r>
      <w:r>
        <w:t xml:space="preserve"> is equal to the sps_</w:t>
      </w:r>
      <w:r w:rsidRPr="00943A5F">
        <w:t>seq_parameter_set_id</w:t>
      </w:r>
      <w:r>
        <w:t xml:space="preserve"> value</w:t>
      </w:r>
      <w:r w:rsidRPr="00943A5F">
        <w:t xml:space="preserve">) </w:t>
      </w:r>
      <w:r w:rsidRPr="009B18F2">
        <w:rPr>
          <w:highlight w:val="cyan"/>
        </w:rPr>
        <w:t xml:space="preserve">referred to by the </w:t>
      </w:r>
      <w:r>
        <w:rPr>
          <w:highlight w:val="cyan"/>
        </w:rPr>
        <w:t xml:space="preserve">particular </w:t>
      </w:r>
      <w:r w:rsidRPr="009B18F2">
        <w:rPr>
          <w:highlight w:val="cyan"/>
        </w:rPr>
        <w:t>layer</w:t>
      </w:r>
      <w:r>
        <w:t xml:space="preserve"> </w:t>
      </w:r>
      <w:r w:rsidRPr="00943A5F">
        <w:t xml:space="preserve">or is referred to by an SEI NAL unit containing </w:t>
      </w:r>
      <w:r w:rsidRPr="00BC4916">
        <w:t>an active parameter sets</w:t>
      </w:r>
      <w:r w:rsidRPr="00943A5F">
        <w:t xml:space="preserve"> SEI message (</w:t>
      </w:r>
      <w:r>
        <w:t xml:space="preserve">in which </w:t>
      </w:r>
      <w:r w:rsidRPr="008C35FA">
        <w:rPr>
          <w:highlight w:val="cyan"/>
        </w:rPr>
        <w:t>one of the active_seq_parameter_set_id[ i ] values</w:t>
      </w:r>
      <w:r>
        <w:t xml:space="preserve"> </w:t>
      </w:r>
      <w:r w:rsidRPr="00495658">
        <w:t>is equal to the</w:t>
      </w:r>
      <w:r w:rsidRPr="00943A5F">
        <w:t xml:space="preserve"> </w:t>
      </w:r>
      <w:r>
        <w:t>sps_</w:t>
      </w:r>
      <w:r w:rsidRPr="00943A5F">
        <w:t>seq_parameter_set_id</w:t>
      </w:r>
      <w:r>
        <w:t xml:space="preserve"> value</w:t>
      </w:r>
      <w:r w:rsidRPr="00943A5F">
        <w:t>), it is activated</w:t>
      </w:r>
      <w:r w:rsidRPr="001A3859">
        <w:rPr>
          <w:highlight w:val="cyan"/>
        </w:rPr>
        <w:t xml:space="preserve"> </w:t>
      </w:r>
      <w:r w:rsidRPr="00222077">
        <w:rPr>
          <w:highlight w:val="cyan"/>
        </w:rPr>
        <w:t xml:space="preserve">for </w:t>
      </w:r>
      <w:r>
        <w:rPr>
          <w:highlight w:val="cyan"/>
        </w:rPr>
        <w:t>the particular layer</w:t>
      </w:r>
      <w:r w:rsidRPr="00943A5F">
        <w:t xml:space="preserve">. This </w:t>
      </w:r>
      <w:r>
        <w:t>SPS</w:t>
      </w:r>
      <w:r w:rsidRPr="00943A5F">
        <w:t xml:space="preserve"> RBSP is called the active </w:t>
      </w:r>
      <w:r>
        <w:t>SPS</w:t>
      </w:r>
      <w:r w:rsidRPr="00943A5F">
        <w:t xml:space="preserve"> RBSP </w:t>
      </w:r>
      <w:r w:rsidRPr="00222077">
        <w:rPr>
          <w:highlight w:val="cyan"/>
        </w:rPr>
        <w:t xml:space="preserve">for </w:t>
      </w:r>
      <w:r>
        <w:rPr>
          <w:highlight w:val="cyan"/>
        </w:rPr>
        <w:t>the particular layer</w:t>
      </w:r>
      <w:r w:rsidRPr="00943A5F">
        <w:t xml:space="preserve"> until it is deactivated by the activation of another </w:t>
      </w:r>
      <w:r>
        <w:t>SPS</w:t>
      </w:r>
      <w:r w:rsidRPr="00943A5F">
        <w:t xml:space="preserve"> RBSP</w:t>
      </w:r>
      <w:r w:rsidRPr="008C35FA">
        <w:rPr>
          <w:highlight w:val="cyan"/>
        </w:rPr>
        <w:t xml:space="preserve"> </w:t>
      </w:r>
      <w:r w:rsidRPr="00222077">
        <w:rPr>
          <w:highlight w:val="cyan"/>
        </w:rPr>
        <w:t xml:space="preserve">for </w:t>
      </w:r>
      <w:r>
        <w:rPr>
          <w:highlight w:val="cyan"/>
        </w:rPr>
        <w:t>the particular layer</w:t>
      </w:r>
      <w:r w:rsidRPr="00943A5F">
        <w:t>. A</w:t>
      </w:r>
      <w:r>
        <w:t>n</w:t>
      </w:r>
      <w:r w:rsidRPr="00943A5F">
        <w:t xml:space="preserve"> </w:t>
      </w:r>
      <w:r>
        <w:t>SPS</w:t>
      </w:r>
      <w:r w:rsidRPr="00943A5F">
        <w:t xml:space="preserve"> RBSP, with that particular value of </w:t>
      </w:r>
      <w:r>
        <w:t>sps_</w:t>
      </w:r>
      <w:r w:rsidRPr="00943A5F">
        <w:t>seq_parameter_set_id</w:t>
      </w:r>
      <w:r>
        <w:t>,</w:t>
      </w:r>
      <w:r w:rsidRPr="00943A5F">
        <w:t xml:space="preserve"> shall be available to the decoding process prior to its </w:t>
      </w:r>
      <w:r w:rsidRPr="00943A5F">
        <w:lastRenderedPageBreak/>
        <w:t>activation, included in at least one access unit with TemporalId equal to</w:t>
      </w:r>
      <w:r>
        <w:t xml:space="preserve"> </w:t>
      </w:r>
      <w:r w:rsidRPr="00943A5F">
        <w:t>0</w:t>
      </w:r>
      <w:r>
        <w:t xml:space="preserve"> or</w:t>
      </w:r>
      <w:r w:rsidRPr="00943A5F">
        <w:t xml:space="preserve"> provided through external means. An activated </w:t>
      </w:r>
      <w:r>
        <w:t>SPS</w:t>
      </w:r>
      <w:r w:rsidRPr="00943A5F">
        <w:t xml:space="preserve"> RBSP </w:t>
      </w:r>
      <w:r w:rsidRPr="001B6E24">
        <w:rPr>
          <w:highlight w:val="cyan"/>
        </w:rPr>
        <w:t>for the base layer</w:t>
      </w:r>
      <w:r>
        <w:t xml:space="preserve"> </w:t>
      </w:r>
      <w:r w:rsidRPr="00943A5F">
        <w:t xml:space="preserve">shall remain active for the entire </w:t>
      </w:r>
      <w:r>
        <w:t>CVS</w:t>
      </w:r>
      <w:r w:rsidRPr="00943A5F">
        <w:t>.</w:t>
      </w:r>
    </w:p>
    <w:p w:rsidR="000B06B6" w:rsidRPr="00943A5F" w:rsidRDefault="000B06B6" w:rsidP="000B06B6">
      <w:pPr>
        <w:pStyle w:val="Note1"/>
        <w:numPr>
          <w:ilvl w:val="12"/>
          <w:numId w:val="0"/>
        </w:numPr>
        <w:ind w:left="284"/>
      </w:pPr>
      <w:r w:rsidRPr="00943A5F">
        <w:t>NOTE </w:t>
      </w:r>
      <w:r w:rsidR="00F10875">
        <w:fldChar w:fldCharType="begin" w:fldLock="1"/>
      </w:r>
      <w:r w:rsidR="00F10875">
        <w:instrText xml:space="preserve"> SEQ NoteCounter \s 9 \* MERGEFORMAT </w:instrText>
      </w:r>
      <w:r w:rsidR="00F10875">
        <w:fldChar w:fldCharType="separate"/>
      </w:r>
      <w:r>
        <w:rPr>
          <w:noProof/>
        </w:rPr>
        <w:t>2</w:t>
      </w:r>
      <w:r w:rsidR="00F10875">
        <w:rPr>
          <w:noProof/>
        </w:rPr>
        <w:fldChar w:fldCharType="end"/>
      </w:r>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SPS</w:t>
      </w:r>
      <w:r w:rsidRPr="00943A5F">
        <w:t xml:space="preserve"> RBSP must remain active for the entire </w:t>
      </w:r>
      <w:r>
        <w:t>CVS</w:t>
      </w:r>
      <w:r w:rsidRPr="00943A5F">
        <w:t>, a</w:t>
      </w:r>
      <w:r>
        <w:t>n</w:t>
      </w:r>
      <w:r w:rsidRPr="00943A5F">
        <w:t xml:space="preserve"> </w:t>
      </w:r>
      <w:r>
        <w:t>SPS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Default="000B06B6" w:rsidP="000B06B6">
      <w:pPr>
        <w:numPr>
          <w:ilvl w:val="12"/>
          <w:numId w:val="0"/>
        </w:numPr>
      </w:pPr>
      <w:r w:rsidRPr="00943A5F">
        <w:t xml:space="preserve">Any </w:t>
      </w:r>
      <w:r>
        <w:t>SPS</w:t>
      </w:r>
      <w:r w:rsidRPr="00943A5F">
        <w:t xml:space="preserve"> NAL unit containing the value of </w:t>
      </w:r>
      <w:r>
        <w:t>sps_</w:t>
      </w:r>
      <w:r w:rsidRPr="00943A5F">
        <w:t xml:space="preserve">seq_parameter_set_id for the active </w:t>
      </w:r>
      <w:r>
        <w:t>SPS</w:t>
      </w:r>
      <w:r w:rsidRPr="00943A5F">
        <w:t xml:space="preserve"> RBSP </w:t>
      </w:r>
      <w:r w:rsidRPr="002A4A75">
        <w:rPr>
          <w:highlight w:val="cyan"/>
        </w:rPr>
        <w:t>for the base layer</w:t>
      </w:r>
      <w:r>
        <w:t xml:space="preserve"> </w:t>
      </w:r>
      <w:r w:rsidRPr="00943A5F">
        <w:t xml:space="preserve">for a </w:t>
      </w:r>
      <w:r>
        <w:t>CVS</w:t>
      </w:r>
      <w:r w:rsidRPr="00943A5F">
        <w:t xml:space="preserve"> shall have the same content as that of the active </w:t>
      </w:r>
      <w:r>
        <w:t>SPS</w:t>
      </w:r>
      <w:r w:rsidRPr="00943A5F">
        <w:t xml:space="preserve"> RBSP </w:t>
      </w:r>
      <w:r w:rsidRPr="002A4A75">
        <w:rPr>
          <w:highlight w:val="cyan"/>
        </w:rPr>
        <w:t>for the base layer</w:t>
      </w:r>
      <w:r>
        <w:t xml:space="preserve"> </w:t>
      </w:r>
      <w:r w:rsidRPr="00943A5F">
        <w:t xml:space="preserve">for the </w:t>
      </w:r>
      <w:r>
        <w:t>CVS,</w:t>
      </w:r>
      <w:r w:rsidRPr="00943A5F">
        <w:t xml:space="preserve"> unless it follows the last access unit of the </w:t>
      </w:r>
      <w:r>
        <w:t>CVS</w:t>
      </w:r>
      <w:r w:rsidRPr="00943A5F">
        <w:t xml:space="preserve"> and precedes the first VCL NAL unit and the first SEI NAL unit containing </w:t>
      </w:r>
      <w:r>
        <w:t>an active parameter sets</w:t>
      </w:r>
      <w:r w:rsidRPr="00943A5F">
        <w:t xml:space="preserve"> SEI message (when present) of another </w:t>
      </w:r>
      <w:r>
        <w:t>CVS.</w:t>
      </w:r>
    </w:p>
    <w:p w:rsidR="000B06B6" w:rsidRPr="00943A5F" w:rsidRDefault="000B06B6" w:rsidP="000B06B6">
      <w:pPr>
        <w:numPr>
          <w:ilvl w:val="12"/>
          <w:numId w:val="0"/>
        </w:numPr>
      </w:pPr>
      <w:r w:rsidRPr="00943A5F">
        <w:t xml:space="preserve">A </w:t>
      </w:r>
      <w:r>
        <w:t>VPS</w:t>
      </w:r>
      <w:r w:rsidRPr="00943A5F">
        <w:t xml:space="preserve"> RBSP includes parameters that can be referred to by one or more </w:t>
      </w:r>
      <w:r>
        <w:t>SPS</w:t>
      </w:r>
      <w:r w:rsidRPr="00943A5F">
        <w:t xml:space="preserve"> RBSPs</w:t>
      </w:r>
      <w:r w:rsidRPr="002B382D">
        <w:t xml:space="preserve"> or one or more SEI NAL units containing an active parameter sets SEI message</w:t>
      </w:r>
      <w:r w:rsidRPr="00943A5F">
        <w:t xml:space="preserve">. Each </w:t>
      </w:r>
      <w:r>
        <w:t>VPS</w:t>
      </w:r>
      <w:r w:rsidRPr="00943A5F">
        <w:t xml:space="preserve"> RBSP is initially considered not active at the start of the operation of the decoding process. At most one </w:t>
      </w:r>
      <w:r>
        <w:t>VPS</w:t>
      </w:r>
      <w:r w:rsidRPr="00943A5F">
        <w:t xml:space="preserve"> RBSP is considered active at any given moment during the operation of the decoding process, and the activation of any particular </w:t>
      </w:r>
      <w:r>
        <w:t>VPS</w:t>
      </w:r>
      <w:r w:rsidRPr="00943A5F">
        <w:t xml:space="preserve"> RBSP results in the deactivation of the previously-active </w:t>
      </w:r>
      <w:r>
        <w:t>VPS</w:t>
      </w:r>
      <w:r w:rsidRPr="00943A5F">
        <w:t xml:space="preserve"> RBSP (if any).</w:t>
      </w:r>
    </w:p>
    <w:p w:rsidR="000B06B6" w:rsidRPr="00943A5F" w:rsidRDefault="000B06B6" w:rsidP="000B06B6">
      <w:pPr>
        <w:numPr>
          <w:ilvl w:val="12"/>
          <w:numId w:val="0"/>
        </w:numPr>
      </w:pPr>
      <w:r w:rsidRPr="00943A5F">
        <w:t xml:space="preserve">When a </w:t>
      </w:r>
      <w:r>
        <w:t>VPS</w:t>
      </w:r>
      <w:r w:rsidRPr="00943A5F">
        <w:t xml:space="preserve"> RBSP (with a particular value of </w:t>
      </w:r>
      <w:r>
        <w:t>vps_</w:t>
      </w:r>
      <w:r w:rsidRPr="00943A5F">
        <w:t>video_parameter_set_id) is not already active and it is referred to by activation of a</w:t>
      </w:r>
      <w:r>
        <w:t>n</w:t>
      </w:r>
      <w:r w:rsidRPr="00943A5F">
        <w:t xml:space="preserve"> </w:t>
      </w:r>
      <w:r>
        <w:t>SPS</w:t>
      </w:r>
      <w:r w:rsidRPr="00943A5F">
        <w:t xml:space="preserve"> RBSP (</w:t>
      </w:r>
      <w:r>
        <w:t>in which</w:t>
      </w:r>
      <w:r w:rsidRPr="00943A5F">
        <w:t xml:space="preserve"> </w:t>
      </w:r>
      <w:r>
        <w:t>sps_</w:t>
      </w:r>
      <w:r w:rsidRPr="00943A5F">
        <w:t>video_parameter_set_id</w:t>
      </w:r>
      <w:r>
        <w:t xml:space="preserve"> is equal to the vps_</w:t>
      </w:r>
      <w:r w:rsidRPr="00943A5F">
        <w:t>video_parameter_set_id</w:t>
      </w:r>
      <w:r>
        <w:t xml:space="preserve"> value</w:t>
      </w:r>
      <w:r w:rsidRPr="00943A5F">
        <w:t>)</w:t>
      </w:r>
      <w:r>
        <w:t>,</w:t>
      </w:r>
      <w:r w:rsidRPr="002B382D">
        <w:t xml:space="preserve"> or is referred to by an SEI NAL unit containing an active parameter sets SEI message (</w:t>
      </w:r>
      <w:r w:rsidRPr="00495658">
        <w:t xml:space="preserve">in which </w:t>
      </w:r>
      <w:r w:rsidRPr="00A328E7">
        <w:rPr>
          <w:lang w:val="en-US"/>
        </w:rPr>
        <w:t>active_video_parameter_set_id</w:t>
      </w:r>
      <w:r w:rsidRPr="00495658">
        <w:t xml:space="preserve"> is equal to the v</w:t>
      </w:r>
      <w:r>
        <w:t>ps_video</w:t>
      </w:r>
      <w:r w:rsidRPr="002B382D">
        <w:t>_parameter_set_id</w:t>
      </w:r>
      <w:r>
        <w:t xml:space="preserve"> value</w:t>
      </w:r>
      <w:r w:rsidRPr="002B382D">
        <w:t>)</w:t>
      </w:r>
      <w:r w:rsidRPr="00943A5F">
        <w:t xml:space="preserve">, it is activated. This </w:t>
      </w:r>
      <w:r>
        <w:t>VPS</w:t>
      </w:r>
      <w:r w:rsidRPr="00943A5F">
        <w:t xml:space="preserve"> RBSP is called the active </w:t>
      </w:r>
      <w:r>
        <w:t>VPS</w:t>
      </w:r>
      <w:r w:rsidRPr="00943A5F">
        <w:t xml:space="preserve"> RBSP until it is deactivated by the activation of another </w:t>
      </w:r>
      <w:r>
        <w:t>VPS</w:t>
      </w:r>
      <w:r w:rsidRPr="00943A5F">
        <w:t xml:space="preserve"> RBSP. A </w:t>
      </w:r>
      <w:r>
        <w:t>VPS</w:t>
      </w:r>
      <w:r w:rsidRPr="00943A5F">
        <w:t xml:space="preserve"> RBSP, with that particular value of </w:t>
      </w:r>
      <w:r>
        <w:t>vps_</w:t>
      </w:r>
      <w:r w:rsidRPr="00943A5F">
        <w:t>video_parameter_set_id</w:t>
      </w:r>
      <w:r>
        <w:t>,</w:t>
      </w:r>
      <w:r w:rsidRPr="00943A5F">
        <w:t xml:space="preserve"> shall be available to the decoding process prior to its activation, included in at least one access unit with TemporalId equal to</w:t>
      </w:r>
      <w:r>
        <w:t xml:space="preserve"> </w:t>
      </w:r>
      <w:r w:rsidRPr="00943A5F">
        <w:t>0</w:t>
      </w:r>
      <w:r>
        <w:t xml:space="preserve"> or</w:t>
      </w:r>
      <w:r w:rsidRPr="00943A5F">
        <w:t xml:space="preserve"> provided through external means. An activated </w:t>
      </w:r>
      <w:r>
        <w:t>VPS</w:t>
      </w:r>
      <w:r w:rsidRPr="00943A5F">
        <w:t xml:space="preserve"> RBSP shall remain active for the entire </w:t>
      </w:r>
      <w:r>
        <w:t>CVS</w:t>
      </w:r>
      <w:r w:rsidRPr="00943A5F">
        <w:t>.</w:t>
      </w:r>
    </w:p>
    <w:p w:rsidR="000B06B6" w:rsidRPr="00943A5F" w:rsidRDefault="000B06B6" w:rsidP="000B06B6">
      <w:pPr>
        <w:pStyle w:val="Note1"/>
        <w:numPr>
          <w:ilvl w:val="12"/>
          <w:numId w:val="0"/>
        </w:numPr>
        <w:ind w:left="284"/>
      </w:pPr>
      <w:r w:rsidRPr="00943A5F">
        <w:t>NOTE </w:t>
      </w:r>
      <w:r w:rsidR="00F10875">
        <w:fldChar w:fldCharType="begin" w:fldLock="1"/>
      </w:r>
      <w:r w:rsidR="00F10875">
        <w:instrText xml:space="preserve"> SEQ NoteCounter \s 9 \* MERGEFORMAT </w:instrText>
      </w:r>
      <w:r w:rsidR="00F10875">
        <w:fldChar w:fldCharType="separate"/>
      </w:r>
      <w:r>
        <w:rPr>
          <w:noProof/>
        </w:rPr>
        <w:t>3</w:t>
      </w:r>
      <w:r w:rsidR="00F10875">
        <w:rPr>
          <w:noProof/>
        </w:rPr>
        <w:fldChar w:fldCharType="end"/>
      </w:r>
      <w:r w:rsidRPr="00943A5F">
        <w:t xml:space="preserve"> – Because </w:t>
      </w:r>
      <w:r w:rsidRPr="00627123">
        <w:t>a</w:t>
      </w:r>
      <w:r>
        <w:t>n IRAP</w:t>
      </w:r>
      <w:r w:rsidRPr="00627123">
        <w:t xml:space="preserve"> access unit </w:t>
      </w:r>
      <w:r>
        <w:t xml:space="preserve">with NoRaslOutputFlag equal to 1 </w:t>
      </w:r>
      <w:r w:rsidRPr="00943A5F">
        <w:t xml:space="preserve">begins a new </w:t>
      </w:r>
      <w:r>
        <w:t>CVS</w:t>
      </w:r>
      <w:r w:rsidRPr="00943A5F">
        <w:t xml:space="preserve"> and an activated </w:t>
      </w:r>
      <w:r>
        <w:t>VPS</w:t>
      </w:r>
      <w:r w:rsidRPr="00943A5F">
        <w:t xml:space="preserve"> RBSP must remain active for the entire </w:t>
      </w:r>
      <w:r>
        <w:t>CVS</w:t>
      </w:r>
      <w:r w:rsidRPr="00943A5F">
        <w:t>, a</w:t>
      </w:r>
      <w:r>
        <w:t xml:space="preserve"> VPS</w:t>
      </w:r>
      <w:r w:rsidRPr="00943A5F">
        <w:t xml:space="preserve"> RBSP can only be activated by </w:t>
      </w:r>
      <w:r>
        <w:t>an active parameter sets</w:t>
      </w:r>
      <w:r w:rsidRPr="00943A5F">
        <w:t xml:space="preserve"> SEI message when the </w:t>
      </w:r>
      <w:r>
        <w:t xml:space="preserve">active parameter sets </w:t>
      </w:r>
      <w:r w:rsidRPr="00943A5F">
        <w:t xml:space="preserve">SEI message is part of </w:t>
      </w:r>
      <w:r w:rsidRPr="00627123">
        <w:t>a</w:t>
      </w:r>
      <w:r>
        <w:t>n IRAP</w:t>
      </w:r>
      <w:r w:rsidRPr="00627123">
        <w:t xml:space="preserve"> access unit </w:t>
      </w:r>
      <w:r>
        <w:t>with NoRaslOutputFlag equal to 1</w:t>
      </w:r>
      <w:r w:rsidRPr="00943A5F">
        <w:t>.</w:t>
      </w:r>
    </w:p>
    <w:p w:rsidR="000B06B6" w:rsidRPr="00943A5F" w:rsidRDefault="000B06B6" w:rsidP="000B06B6">
      <w:pPr>
        <w:numPr>
          <w:ilvl w:val="12"/>
          <w:numId w:val="0"/>
        </w:numPr>
      </w:pPr>
      <w:r w:rsidRPr="00943A5F">
        <w:t xml:space="preserve">Any </w:t>
      </w:r>
      <w:r>
        <w:t>VPS</w:t>
      </w:r>
      <w:r w:rsidRPr="00943A5F">
        <w:t xml:space="preserve"> NAL unit containing the value of </w:t>
      </w:r>
      <w:r>
        <w:t>vps_</w:t>
      </w:r>
      <w:r w:rsidRPr="00943A5F">
        <w:t xml:space="preserve">video_parameter_set_id for the active </w:t>
      </w:r>
      <w:r>
        <w:t>VPS</w:t>
      </w:r>
      <w:r w:rsidRPr="00943A5F">
        <w:t xml:space="preserve"> RBSP for a </w:t>
      </w:r>
      <w:r>
        <w:t>CVS</w:t>
      </w:r>
      <w:r w:rsidRPr="00943A5F">
        <w:t xml:space="preserve"> shall have the same content as that of the active </w:t>
      </w:r>
      <w:r>
        <w:t>VPS</w:t>
      </w:r>
      <w:r w:rsidRPr="00943A5F">
        <w:t xml:space="preserve"> RBSP for the </w:t>
      </w:r>
      <w:r>
        <w:t>CVS,</w:t>
      </w:r>
      <w:r w:rsidRPr="00943A5F">
        <w:t xml:space="preserve"> unless it follows the last access unit of the </w:t>
      </w:r>
      <w:r>
        <w:t>CVS</w:t>
      </w:r>
      <w:r w:rsidRPr="00943A5F">
        <w:t xml:space="preserve"> and precedes the first VCL NAL unit</w:t>
      </w:r>
      <w:r>
        <w:t>,</w:t>
      </w:r>
      <w:r w:rsidRPr="00943A5F">
        <w:t xml:space="preserve"> the first </w:t>
      </w:r>
      <w:r>
        <w:t>SPS</w:t>
      </w:r>
      <w:r w:rsidRPr="00943A5F">
        <w:t xml:space="preserve"> NAL unit</w:t>
      </w:r>
      <w:r>
        <w:t xml:space="preserve">, </w:t>
      </w:r>
      <w:r w:rsidRPr="002B382D">
        <w:t>and the first SEI NAL unit containing an active parameter sets SEI message (when present)</w:t>
      </w:r>
      <w:r w:rsidRPr="00943A5F">
        <w:t xml:space="preserve"> of another </w:t>
      </w:r>
      <w:r>
        <w:t>CVS</w:t>
      </w:r>
      <w:r w:rsidRPr="00943A5F">
        <w:t>.</w:t>
      </w:r>
    </w:p>
    <w:p w:rsidR="000B06B6" w:rsidRPr="00943A5F" w:rsidRDefault="000B06B6" w:rsidP="000B06B6">
      <w:pPr>
        <w:pStyle w:val="Note1"/>
        <w:numPr>
          <w:ilvl w:val="12"/>
          <w:numId w:val="0"/>
        </w:numPr>
        <w:ind w:left="284"/>
      </w:pPr>
      <w:r w:rsidRPr="00943A5F">
        <w:t>NOTE </w:t>
      </w:r>
      <w:r w:rsidR="00F10875">
        <w:fldChar w:fldCharType="begin" w:fldLock="1"/>
      </w:r>
      <w:r w:rsidR="00F10875">
        <w:instrText xml:space="preserve"> SEQ</w:instrText>
      </w:r>
      <w:r w:rsidR="00F10875">
        <w:instrText xml:space="preserve"> NoteCounter \s 9 \* MERGEFORMAT </w:instrText>
      </w:r>
      <w:r w:rsidR="00F10875">
        <w:fldChar w:fldCharType="separate"/>
      </w:r>
      <w:r>
        <w:rPr>
          <w:noProof/>
        </w:rPr>
        <w:t>4</w:t>
      </w:r>
      <w:r w:rsidR="00F10875">
        <w:rPr>
          <w:noProof/>
        </w:rPr>
        <w:fldChar w:fldCharType="end"/>
      </w:r>
      <w:r w:rsidRPr="00943A5F">
        <w:t xml:space="preserve"> – If </w:t>
      </w:r>
      <w:r>
        <w:t>VPS</w:t>
      </w:r>
      <w:r w:rsidRPr="00943A5F">
        <w:t xml:space="preserve"> RBSP, </w:t>
      </w:r>
      <w:r>
        <w:t>SPS</w:t>
      </w:r>
      <w:r w:rsidRPr="00943A5F">
        <w:t xml:space="preserve"> RBSP, or </w:t>
      </w:r>
      <w:r>
        <w:t>PPS</w:t>
      </w:r>
      <w:r w:rsidRPr="00943A5F">
        <w:t xml:space="preserve"> RBSP are conveyed within the bitstream, these constraints impose an order constraint on the NAL units that contain the </w:t>
      </w:r>
      <w:r>
        <w:t>VPS</w:t>
      </w:r>
      <w:r w:rsidRPr="00943A5F">
        <w:t xml:space="preserve"> RBSP, </w:t>
      </w:r>
      <w:r>
        <w:t>SPS</w:t>
      </w:r>
      <w:r w:rsidRPr="00943A5F">
        <w:t xml:space="preserve"> RBSP, or </w:t>
      </w:r>
      <w:r>
        <w:t>PPS</w:t>
      </w:r>
      <w:r w:rsidRPr="00943A5F">
        <w:t xml:space="preserve"> RBSP</w:t>
      </w:r>
      <w:r>
        <w:t>,</w:t>
      </w:r>
      <w:r w:rsidRPr="00943A5F">
        <w:t xml:space="preserve"> respectively. Otherwise (</w:t>
      </w:r>
      <w:r>
        <w:t>VPS</w:t>
      </w:r>
      <w:r w:rsidRPr="00943A5F">
        <w:t xml:space="preserve"> RBSP, </w:t>
      </w:r>
      <w:r>
        <w:t>SPS</w:t>
      </w:r>
      <w:r w:rsidRPr="00943A5F">
        <w:t xml:space="preserve"> RBSP, or </w:t>
      </w:r>
      <w:r>
        <w:t>PPS</w:t>
      </w:r>
      <w:r w:rsidRPr="00943A5F">
        <w:t xml:space="preserve"> RBSP are conveyed by other means not specified in this </w:t>
      </w:r>
      <w:r>
        <w:t>Specification</w:t>
      </w:r>
      <w:r w:rsidRPr="00943A5F">
        <w:t>), they must be available to the decoding process in a timely fashion such that these constraints are obeyed.</w:t>
      </w:r>
    </w:p>
    <w:p w:rsidR="000B06B6" w:rsidRPr="00943A5F" w:rsidRDefault="000B06B6" w:rsidP="000B06B6">
      <w:r w:rsidRPr="00943A5F">
        <w:t xml:space="preserve">All constraints that are expressed on the relationship between the values of the syntax elements and the values of variables derived from those syntax elements in </w:t>
      </w:r>
      <w:r>
        <w:t>VPS</w:t>
      </w:r>
      <w:r w:rsidRPr="00943A5F">
        <w:t xml:space="preserve">s, </w:t>
      </w:r>
      <w:r>
        <w:t>SPS</w:t>
      </w:r>
      <w:r w:rsidRPr="00943A5F">
        <w:t xml:space="preserve">s, and </w:t>
      </w:r>
      <w:r>
        <w:t>PPS</w:t>
      </w:r>
      <w:r w:rsidRPr="00943A5F">
        <w:t xml:space="preserve">s and other syntax elements are expressions of constraints that apply only to the active </w:t>
      </w:r>
      <w:r>
        <w:t>VPS</w:t>
      </w:r>
      <w:r w:rsidRPr="00783F75">
        <w:t xml:space="preserve"> </w:t>
      </w:r>
      <w:r w:rsidRPr="00943A5F">
        <w:t xml:space="preserve">RBSP, the active </w:t>
      </w:r>
      <w:r>
        <w:t xml:space="preserve">SPS </w:t>
      </w:r>
      <w:r w:rsidRPr="00943A5F">
        <w:t>RBSP</w:t>
      </w:r>
      <w:r w:rsidRPr="00783F75">
        <w:rPr>
          <w:highlight w:val="cyan"/>
        </w:rPr>
        <w:t xml:space="preserve"> for the base layer</w:t>
      </w:r>
      <w:r w:rsidRPr="00943A5F">
        <w:t xml:space="preserve">, and the active </w:t>
      </w:r>
      <w:r>
        <w:t>PPS</w:t>
      </w:r>
      <w:r w:rsidRPr="00783F75">
        <w:t xml:space="preserve"> </w:t>
      </w:r>
      <w:r w:rsidRPr="00943A5F">
        <w:t>RBSP</w:t>
      </w:r>
      <w:r w:rsidRPr="00783F75">
        <w:rPr>
          <w:highlight w:val="cyan"/>
        </w:rPr>
        <w:t xml:space="preserve"> for the base layer</w:t>
      </w:r>
      <w:r w:rsidRPr="00943A5F">
        <w:t xml:space="preserve">. If any </w:t>
      </w:r>
      <w:r>
        <w:t>VPS</w:t>
      </w:r>
      <w:r w:rsidRPr="00943A5F">
        <w:t xml:space="preserve"> RBSP, </w:t>
      </w:r>
      <w:r>
        <w:t>SPS</w:t>
      </w:r>
      <w:r w:rsidRPr="00943A5F">
        <w:t xml:space="preserve"> RBSP, and </w:t>
      </w:r>
      <w:r>
        <w:t>PPS</w:t>
      </w:r>
      <w:r w:rsidRPr="00943A5F">
        <w:t xml:space="preserve"> RBSP is present that is never activated in the bitstream, its syntax elements shall have values that would conform to the specified constraints if it </w:t>
      </w:r>
      <w:r>
        <w:t>was</w:t>
      </w:r>
      <w:r w:rsidRPr="00943A5F">
        <w:t xml:space="preserve"> activated by reference in an otherwise conforming bitstream.</w:t>
      </w:r>
    </w:p>
    <w:p w:rsidR="000B06B6" w:rsidRPr="00943A5F" w:rsidRDefault="000B06B6" w:rsidP="000B06B6">
      <w:r w:rsidRPr="00943A5F">
        <w:t>During operation of the decoding process (see clause </w:t>
      </w:r>
      <w:r>
        <w:t>8</w:t>
      </w:r>
      <w:r w:rsidRPr="00943A5F">
        <w:t xml:space="preserve">), the values of parameters of the active </w:t>
      </w:r>
      <w:r>
        <w:t>VPS</w:t>
      </w:r>
      <w:r w:rsidRPr="00943A5F">
        <w:t xml:space="preserve">, the active </w:t>
      </w:r>
      <w:r>
        <w:t>SPS</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t xml:space="preserve"> are</w:t>
      </w:r>
      <w:r w:rsidRPr="00943A5F">
        <w:t xml:space="preserve"> considered in effect. For interpretation of SEI messages, the values of the active </w:t>
      </w:r>
      <w:r>
        <w:t>VPS</w:t>
      </w:r>
      <w:r w:rsidRPr="00783F75">
        <w:t xml:space="preserve"> </w:t>
      </w:r>
      <w:r w:rsidRPr="00943A5F">
        <w:t xml:space="preserve">RBSP, the active </w:t>
      </w:r>
      <w:r>
        <w:t>SPS</w:t>
      </w:r>
      <w:r w:rsidRPr="00783F75">
        <w:t xml:space="preserve"> </w:t>
      </w:r>
      <w:r w:rsidRPr="00943A5F">
        <w:t>RBSP</w:t>
      </w:r>
      <w:r w:rsidRPr="00783F75">
        <w:rPr>
          <w:highlight w:val="cyan"/>
        </w:rPr>
        <w:t xml:space="preserve"> for the base layer</w:t>
      </w:r>
      <w:r w:rsidRPr="00943A5F">
        <w:t xml:space="preserve">, and the active </w:t>
      </w:r>
      <w:r>
        <w:t>PPS</w:t>
      </w:r>
      <w:r w:rsidRPr="00943A5F">
        <w:t xml:space="preserve"> RBSP</w:t>
      </w:r>
      <w:r w:rsidRPr="00783F75">
        <w:rPr>
          <w:highlight w:val="cyan"/>
        </w:rPr>
        <w:t xml:space="preserve"> for the base layer</w:t>
      </w:r>
      <w:r w:rsidRPr="00943A5F">
        <w:t xml:space="preserve"> for the operation of the decoding process for the VCL NAL units of the coded picture in the same access unit </w:t>
      </w:r>
      <w:r>
        <w:t>are</w:t>
      </w:r>
      <w:r w:rsidRPr="00943A5F">
        <w:t xml:space="preserve"> considered in effect unless otherwise specified in the SEI message semantics.</w:t>
      </w:r>
    </w:p>
    <w:p w:rsidR="000B06B6" w:rsidRDefault="000B06B6" w:rsidP="000B06B6">
      <w:pPr>
        <w:rPr>
          <w:i/>
          <w:lang w:val="en-US"/>
        </w:rPr>
      </w:pPr>
    </w:p>
    <w:p w:rsidR="000B06B6" w:rsidRPr="00983CFA" w:rsidRDefault="000B06B6" w:rsidP="000B06B6">
      <w:pPr>
        <w:rPr>
          <w:i/>
          <w:lang w:val="en-US"/>
        </w:rPr>
      </w:pPr>
      <w:r w:rsidRPr="00912A79">
        <w:rPr>
          <w:i/>
          <w:lang w:val="en-US"/>
        </w:rPr>
        <w:t xml:space="preserve">Replace </w:t>
      </w:r>
      <w:r>
        <w:rPr>
          <w:i/>
          <w:lang w:val="en-US"/>
        </w:rPr>
        <w:t xml:space="preserve">clause 8, </w:t>
      </w:r>
      <w:r w:rsidRPr="00912A79">
        <w:rPr>
          <w:i/>
          <w:lang w:val="en-US"/>
        </w:rPr>
        <w:t>subclauses 8.1, 8.2</w:t>
      </w:r>
      <w:r>
        <w:rPr>
          <w:i/>
          <w:lang w:val="en-US"/>
        </w:rPr>
        <w:t>, 8.3, 8.3.2, 8.3.3, and</w:t>
      </w:r>
      <w:r w:rsidRPr="00912A79">
        <w:rPr>
          <w:i/>
          <w:lang w:val="en-US"/>
        </w:rPr>
        <w:t xml:space="preserve"> 8.3</w:t>
      </w:r>
      <w:r>
        <w:rPr>
          <w:i/>
          <w:lang w:val="en-US"/>
        </w:rPr>
        <w:t xml:space="preserve">.3.1 </w:t>
      </w:r>
      <w:r w:rsidRPr="00912A79">
        <w:rPr>
          <w:i/>
          <w:lang w:val="en-US"/>
        </w:rPr>
        <w:t>with the following</w:t>
      </w:r>
      <w:r>
        <w:rPr>
          <w:i/>
          <w:lang w:val="en-US"/>
        </w:rPr>
        <w:t xml:space="preserve"> and add subclause 8.1.1</w:t>
      </w:r>
      <w:r w:rsidRPr="00983CFA">
        <w:rPr>
          <w:i/>
          <w:lang w:val="en-US"/>
        </w:rPr>
        <w:t xml:space="preserve"> (with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Heading1"/>
        <w:numPr>
          <w:ilvl w:val="0"/>
          <w:numId w:val="40"/>
        </w:numPr>
        <w:tabs>
          <w:tab w:val="clear" w:pos="794"/>
        </w:tabs>
        <w:rPr>
          <w:lang w:val="en-US"/>
        </w:rPr>
      </w:pPr>
      <w:bookmarkStart w:id="1165" w:name="_Toc373499513"/>
      <w:bookmarkStart w:id="1166" w:name="_Toc373832672"/>
      <w:r w:rsidRPr="00983CFA">
        <w:rPr>
          <w:lang w:val="en-US"/>
        </w:rPr>
        <w:t>Decoding process</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5"/>
      <w:bookmarkEnd w:id="1166"/>
    </w:p>
    <w:p w:rsidR="000B06B6" w:rsidRPr="004F5DEA" w:rsidRDefault="000B06B6" w:rsidP="008557C3">
      <w:pPr>
        <w:pStyle w:val="Heading2"/>
        <w:numPr>
          <w:ilvl w:val="1"/>
          <w:numId w:val="40"/>
        </w:numPr>
        <w:tabs>
          <w:tab w:val="clear" w:pos="794"/>
        </w:tabs>
        <w:rPr>
          <w:lang w:val="en-US"/>
        </w:rPr>
      </w:pPr>
      <w:bookmarkStart w:id="1167" w:name="_Toc317198780"/>
      <w:bookmarkStart w:id="1168" w:name="_Toc341908433"/>
      <w:bookmarkStart w:id="1169" w:name="_Ref370807721"/>
      <w:bookmarkStart w:id="1170" w:name="_Ref372892398"/>
      <w:bookmarkStart w:id="1171" w:name="_Toc373499514"/>
      <w:bookmarkStart w:id="1172" w:name="_Toc373832673"/>
      <w:r w:rsidRPr="004F5DEA">
        <w:rPr>
          <w:lang w:val="en-US"/>
        </w:rPr>
        <w:t>General</w:t>
      </w:r>
      <w:bookmarkEnd w:id="1167"/>
      <w:r w:rsidRPr="004F5DEA">
        <w:rPr>
          <w:lang w:val="en-US"/>
        </w:rPr>
        <w:t xml:space="preserve"> decoding process</w:t>
      </w:r>
      <w:bookmarkEnd w:id="1168"/>
      <w:bookmarkEnd w:id="1169"/>
      <w:bookmarkEnd w:id="1170"/>
      <w:bookmarkEnd w:id="1171"/>
      <w:bookmarkEnd w:id="1172"/>
    </w:p>
    <w:p w:rsidR="000B06B6" w:rsidRPr="00983CFA" w:rsidRDefault="000B06B6" w:rsidP="000B06B6">
      <w:pPr>
        <w:rPr>
          <w:lang w:val="en-US"/>
        </w:rPr>
      </w:pPr>
      <w:r w:rsidRPr="00983CFA">
        <w:rPr>
          <w:lang w:val="en-US"/>
        </w:rPr>
        <w:t>Input to this process is a bitstream. Output of this process is a list of decoded pictures.</w:t>
      </w:r>
    </w:p>
    <w:p w:rsidR="000B06B6" w:rsidRPr="00045A81" w:rsidRDefault="000B06B6" w:rsidP="000B06B6">
      <w:pPr>
        <w:widowControl w:val="0"/>
        <w:tabs>
          <w:tab w:val="clear" w:pos="794"/>
          <w:tab w:val="clear" w:pos="1191"/>
          <w:tab w:val="clear" w:pos="1588"/>
          <w:tab w:val="clear" w:pos="1985"/>
        </w:tabs>
        <w:rPr>
          <w:highlight w:val="cyan"/>
          <w:lang w:val="en-US"/>
        </w:rPr>
      </w:pPr>
      <w:r w:rsidRPr="00045A81">
        <w:rPr>
          <w:highlight w:val="cyan"/>
          <w:lang w:val="en-US"/>
        </w:rPr>
        <w:t xml:space="preserve">The variable </w:t>
      </w:r>
      <w:r>
        <w:rPr>
          <w:highlight w:val="cyan"/>
          <w:lang w:val="en-US"/>
        </w:rPr>
        <w:t>Target</w:t>
      </w:r>
      <w:r w:rsidRPr="00045A81">
        <w:rPr>
          <w:highlight w:val="cyan"/>
          <w:lang w:val="en-US"/>
        </w:rPr>
        <w:t>OptLayerSetIdx, which specifies the index to the list of the output layer sets specified by the VPS, of the target output layer set, is specified as follows: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lastRenderedPageBreak/>
        <w:t>–</w:t>
      </w:r>
      <w:r w:rsidRPr="00045A81">
        <w:rPr>
          <w:highlight w:val="cyan"/>
          <w:lang w:val="en-CA"/>
        </w:rPr>
        <w:tab/>
        <w:t xml:space="preserve">If some external means, not specified in this Specification, is available to set </w:t>
      </w:r>
      <w:r>
        <w:rPr>
          <w:highlight w:val="cyan"/>
          <w:lang w:val="en-CA"/>
        </w:rPr>
        <w:t>Target</w:t>
      </w:r>
      <w:r w:rsidRPr="00045A81">
        <w:rPr>
          <w:highlight w:val="cyan"/>
          <w:lang w:val="en-CA"/>
        </w:rPr>
        <w:t>O</w:t>
      </w:r>
      <w:r>
        <w:rPr>
          <w:highlight w:val="cyan"/>
          <w:lang w:val="en-CA"/>
        </w:rPr>
        <w:t>pt</w:t>
      </w:r>
      <w:r w:rsidRPr="00045A81">
        <w:rPr>
          <w:highlight w:val="cyan"/>
          <w:lang w:val="en-CA"/>
        </w:rPr>
        <w:t xml:space="preserve">LayerSetIdx,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by the external means.</w:t>
      </w:r>
    </w:p>
    <w:p w:rsidR="000B06B6" w:rsidRPr="00045A81" w:rsidRDefault="000B06B6" w:rsidP="000B06B6">
      <w:pPr>
        <w:tabs>
          <w:tab w:val="clear" w:pos="794"/>
          <w:tab w:val="left" w:pos="400"/>
          <w:tab w:val="left" w:pos="1080"/>
        </w:tabs>
        <w:ind w:left="400" w:hanging="400"/>
        <w:rPr>
          <w:highlight w:val="cyan"/>
          <w:lang w:val="en-CA"/>
        </w:rPr>
      </w:pPr>
      <w:r w:rsidRPr="00045A81">
        <w:rPr>
          <w:highlight w:val="cyan"/>
          <w:lang w:val="en-CA"/>
        </w:rPr>
        <w:t>–</w:t>
      </w:r>
      <w:r w:rsidRPr="00045A81">
        <w:rPr>
          <w:highlight w:val="cyan"/>
          <w:lang w:val="en-CA"/>
        </w:rPr>
        <w:tab/>
        <w:t xml:space="preserve">Otherwise, if the decoding process is invoked in a bitstream conformance test as specified in subclause C.1,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as specified in subclause C.1.</w:t>
      </w:r>
    </w:p>
    <w:p w:rsidR="000B06B6" w:rsidRPr="003B4783" w:rsidRDefault="000B06B6" w:rsidP="000B06B6">
      <w:pPr>
        <w:tabs>
          <w:tab w:val="clear" w:pos="794"/>
          <w:tab w:val="left" w:pos="400"/>
          <w:tab w:val="left" w:pos="1080"/>
        </w:tabs>
        <w:ind w:left="400" w:hanging="400"/>
        <w:rPr>
          <w:lang w:val="en-CA"/>
        </w:rPr>
      </w:pPr>
      <w:r w:rsidRPr="00045A81">
        <w:rPr>
          <w:highlight w:val="cyan"/>
          <w:lang w:val="en-CA"/>
        </w:rPr>
        <w:t>–</w:t>
      </w:r>
      <w:r w:rsidRPr="00045A81">
        <w:rPr>
          <w:highlight w:val="cyan"/>
          <w:lang w:val="en-CA"/>
        </w:rPr>
        <w:tab/>
        <w:t xml:space="preserve">Otherwise, </w:t>
      </w:r>
      <w:r>
        <w:rPr>
          <w:highlight w:val="cyan"/>
          <w:lang w:val="en-CA"/>
        </w:rPr>
        <w:t>Target</w:t>
      </w:r>
      <w:r w:rsidRPr="00045A81">
        <w:rPr>
          <w:highlight w:val="cyan"/>
          <w:lang w:val="en-CA"/>
        </w:rPr>
        <w:t>O</w:t>
      </w:r>
      <w:r>
        <w:rPr>
          <w:highlight w:val="cyan"/>
          <w:lang w:val="en-CA"/>
        </w:rPr>
        <w:t>pt</w:t>
      </w:r>
      <w:r w:rsidRPr="00045A81">
        <w:rPr>
          <w:highlight w:val="cyan"/>
          <w:lang w:val="en-CA"/>
        </w:rPr>
        <w:t>LayerSetIdx is set equal to 0.</w:t>
      </w:r>
    </w:p>
    <w:p w:rsidR="000B06B6" w:rsidRPr="00983CFA" w:rsidRDefault="000B06B6" w:rsidP="000B06B6">
      <w:pPr>
        <w:rPr>
          <w:lang w:val="en-US"/>
        </w:rPr>
      </w:pPr>
      <w:r w:rsidRPr="00983CFA">
        <w:rPr>
          <w:lang w:val="en-US"/>
        </w:rPr>
        <w:t xml:space="preserve">The </w:t>
      </w:r>
      <w:r w:rsidRPr="00045A81">
        <w:rPr>
          <w:highlight w:val="cyan"/>
          <w:lang w:val="en-US"/>
        </w:rPr>
        <w:t xml:space="preserve">variable </w:t>
      </w:r>
      <w:r>
        <w:rPr>
          <w:highlight w:val="cyan"/>
          <w:lang w:val="en-US"/>
        </w:rPr>
        <w:t>Target</w:t>
      </w:r>
      <w:r w:rsidRPr="00045A81">
        <w:rPr>
          <w:highlight w:val="cyan"/>
        </w:rPr>
        <w:t>DecLayerSetIdx, the</w:t>
      </w:r>
      <w:r w:rsidRPr="00045A81">
        <w:rPr>
          <w:highlight w:val="cyan"/>
          <w:lang w:val="en-CA"/>
        </w:rPr>
        <w:t xml:space="preserve"> layer identifier list TargetOptLayerIdList, which specifies the list of nuh_layer_id values, in increasing order of nuh_layer_id values, of the pictures to be output, and t</w:t>
      </w:r>
      <w:r w:rsidRPr="00045A81">
        <w:rPr>
          <w:highlight w:val="cyan"/>
          <w:lang w:val="en-US"/>
        </w:rPr>
        <w:t>he</w:t>
      </w:r>
      <w:r w:rsidRPr="003B4783">
        <w:rPr>
          <w:lang w:val="en-US"/>
        </w:rPr>
        <w:t xml:space="preserve"> </w:t>
      </w:r>
      <w:r w:rsidRPr="00983CFA">
        <w:rPr>
          <w:lang w:val="en-US"/>
        </w:rPr>
        <w:t xml:space="preserve">layer identifier list TargetDecLayerIdList, which specifies the list of nuh_layer_id values, in increasing order of nuh_layer_id values, of the NAL units to be decoded, </w:t>
      </w:r>
      <w:r w:rsidRPr="00045A81">
        <w:rPr>
          <w:highlight w:val="cyan"/>
          <w:lang w:val="en-US"/>
        </w:rPr>
        <w:t>are</w:t>
      </w:r>
      <w:r w:rsidRPr="00983CFA">
        <w:rPr>
          <w:lang w:val="en-US"/>
        </w:rPr>
        <w:t xml:space="preserve"> specified as follows:</w:t>
      </w:r>
    </w:p>
    <w:p w:rsidR="000B06B6" w:rsidRPr="003B4783" w:rsidRDefault="000B06B6" w:rsidP="000B06B6">
      <w:pPr>
        <w:widowControl w:val="0"/>
        <w:tabs>
          <w:tab w:val="clear" w:pos="794"/>
          <w:tab w:val="clear" w:pos="1191"/>
          <w:tab w:val="clear" w:pos="1588"/>
          <w:tab w:val="clear" w:pos="1985"/>
        </w:tabs>
        <w:jc w:val="left"/>
      </w:pPr>
      <w:r w:rsidRPr="003B4783">
        <w:rPr>
          <w:lang w:val="en-US"/>
        </w:rPr>
        <w:tab/>
      </w:r>
      <w:r>
        <w:rPr>
          <w:highlight w:val="cyan"/>
        </w:rPr>
        <w:t>TargetD</w:t>
      </w:r>
      <w:r w:rsidRPr="00045A81">
        <w:rPr>
          <w:highlight w:val="cyan"/>
        </w:rPr>
        <w:t xml:space="preserve">ecLayerSetIdx = </w:t>
      </w:r>
      <w:r w:rsidRPr="00045A81">
        <w:rPr>
          <w:rFonts w:eastAsia="Times New Roman"/>
          <w:highlight w:val="cyan"/>
          <w:lang w:val="en-US"/>
        </w:rPr>
        <w:t>output_layer_set_idx_minus1</w:t>
      </w:r>
      <w:r w:rsidRPr="00045A81">
        <w:rPr>
          <w:rFonts w:eastAsia="Times New Roman"/>
          <w:bCs/>
          <w:highlight w:val="cyan"/>
          <w:lang w:val="en-US"/>
        </w:rPr>
        <w:t>[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bCs/>
          <w:highlight w:val="cyan"/>
          <w:lang w:val="en-US"/>
        </w:rPr>
        <w:t> ] + 1</w:t>
      </w:r>
      <w:r w:rsidRPr="00045A81">
        <w:rPr>
          <w:rFonts w:eastAsia="Times New Roman"/>
          <w:bCs/>
          <w:highlight w:val="cyan"/>
          <w:lang w:val="en-US"/>
        </w:rPr>
        <w:br/>
      </w:r>
      <w:r w:rsidRPr="00045A81">
        <w:rPr>
          <w:rFonts w:eastAsia="Times New Roman"/>
          <w:bCs/>
          <w:highlight w:val="cyan"/>
          <w:lang w:val="en-US"/>
        </w:rPr>
        <w:tab/>
      </w:r>
      <w:r w:rsidRPr="00045A81">
        <w:rPr>
          <w:highlight w:val="cyan"/>
          <w:lang w:val="en-US"/>
        </w:rPr>
        <w:t xml:space="preserve">lsIdx = </w:t>
      </w:r>
      <w:r>
        <w:rPr>
          <w:highlight w:val="cyan"/>
        </w:rPr>
        <w:t>Target</w:t>
      </w:r>
      <w:r w:rsidRPr="00045A81">
        <w:rPr>
          <w:highlight w:val="cyan"/>
        </w:rPr>
        <w:t>DecLayerSetIdx</w:t>
      </w:r>
      <w:r w:rsidRPr="00045A81">
        <w:rPr>
          <w:highlight w:val="cyan"/>
          <w:lang w:val="en-US"/>
        </w:rPr>
        <w:br/>
      </w:r>
      <w:r w:rsidRPr="00045A81">
        <w:rPr>
          <w:highlight w:val="cyan"/>
          <w:lang w:val="en-US"/>
        </w:rPr>
        <w:tab/>
        <w:t>for( k = 0, j = 0; j &lt; NumLayersInIdList[ lsIdx ];</w:t>
      </w:r>
      <w:r>
        <w:rPr>
          <w:highlight w:val="cyan"/>
          <w:lang w:val="en-US"/>
        </w:rPr>
        <w:t xml:space="preserve"> </w:t>
      </w:r>
      <w:r w:rsidRPr="00045A81">
        <w:rPr>
          <w:highlight w:val="cyan"/>
          <w:lang w:val="en-US"/>
        </w:rPr>
        <w:t>j++</w:t>
      </w:r>
      <w:r>
        <w:rPr>
          <w:highlight w:val="cyan"/>
          <w:lang w:val="en-US"/>
        </w:rPr>
        <w:t xml:space="preserve"> </w:t>
      </w:r>
      <w:r w:rsidRPr="00045A81">
        <w:rPr>
          <w:highlight w:val="cyan"/>
          <w:lang w:val="en-US"/>
        </w:rPr>
        <w:t>) {</w:t>
      </w:r>
      <w:r w:rsidRPr="00045A81">
        <w:rPr>
          <w:highlight w:val="cyan"/>
          <w:lang w:val="en-US"/>
        </w:rPr>
        <w:br/>
      </w:r>
      <w:r w:rsidRPr="00045A81">
        <w:rPr>
          <w:highlight w:val="cyan"/>
          <w:lang w:val="en-US"/>
        </w:rPr>
        <w:tab/>
      </w:r>
      <w:r w:rsidRPr="00045A81">
        <w:rPr>
          <w:highlight w:val="cyan"/>
          <w:lang w:val="en-US"/>
        </w:rPr>
        <w:tab/>
      </w:r>
      <w:r w:rsidRPr="00045A81">
        <w:rPr>
          <w:highlight w:val="cyan"/>
          <w:lang w:val="en-CA"/>
        </w:rPr>
        <w:t>TargetDecLayerIdList[ j ] = LayerSetLayerIdList[ </w:t>
      </w:r>
      <w:r w:rsidRPr="00045A81">
        <w:rPr>
          <w:highlight w:val="cyan"/>
          <w:lang w:val="en-US"/>
        </w:rPr>
        <w:t>lsIdx</w:t>
      </w:r>
      <w:r w:rsidRPr="00045A81">
        <w:rPr>
          <w:highlight w:val="cyan"/>
          <w:lang w:val="en-CA"/>
        </w:rPr>
        <w:t> ][ j ]</w:t>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045A81">
        <w:rPr>
          <w:highlight w:val="cyan"/>
          <w:lang w:val="en-CA"/>
        </w:rPr>
        <w:tab/>
      </w:r>
      <w:r w:rsidRPr="00E61AFD">
        <w:rPr>
          <w:szCs w:val="22"/>
          <w:highlight w:val="cyan"/>
        </w:rPr>
        <w:t>(</w:t>
      </w:r>
      <w:bookmarkStart w:id="1173" w:name="TargetDecLayerIdList"/>
      <w:r w:rsidRPr="00E61AFD">
        <w:rPr>
          <w:szCs w:val="22"/>
          <w:highlight w:val="cyan"/>
        </w:rPr>
        <w:fldChar w:fldCharType="begin" w:fldLock="1"/>
      </w:r>
      <w:r w:rsidRPr="00E61AFD">
        <w:rPr>
          <w:szCs w:val="22"/>
          <w:highlight w:val="cyan"/>
        </w:rPr>
        <w:instrText xml:space="preserve"> STYLEREF 1 \s </w:instrText>
      </w:r>
      <w:r w:rsidRPr="00E61AFD">
        <w:rPr>
          <w:szCs w:val="22"/>
          <w:highlight w:val="cyan"/>
        </w:rPr>
        <w:fldChar w:fldCharType="separate"/>
      </w:r>
      <w:r>
        <w:rPr>
          <w:noProof/>
          <w:szCs w:val="22"/>
          <w:highlight w:val="cyan"/>
        </w:rPr>
        <w:t>8</w:t>
      </w:r>
      <w:r w:rsidRPr="00E61AFD">
        <w:rPr>
          <w:szCs w:val="22"/>
          <w:highlight w:val="cyan"/>
        </w:rPr>
        <w:fldChar w:fldCharType="end"/>
      </w:r>
      <w:r w:rsidRPr="00E61AFD">
        <w:rPr>
          <w:szCs w:val="22"/>
          <w:highlight w:val="cyan"/>
        </w:rPr>
        <w:noBreakHyphen/>
      </w:r>
      <w:r w:rsidRPr="00E61AFD">
        <w:rPr>
          <w:szCs w:val="22"/>
          <w:highlight w:val="cyan"/>
        </w:rPr>
        <w:fldChar w:fldCharType="begin" w:fldLock="1"/>
      </w:r>
      <w:r w:rsidRPr="00E61AFD">
        <w:rPr>
          <w:szCs w:val="22"/>
          <w:highlight w:val="cyan"/>
        </w:rPr>
        <w:instrText xml:space="preserve"> SEQ Equation \* ARABIC \s 1 </w:instrText>
      </w:r>
      <w:r w:rsidRPr="00E61AFD">
        <w:rPr>
          <w:szCs w:val="22"/>
          <w:highlight w:val="cyan"/>
        </w:rPr>
        <w:fldChar w:fldCharType="separate"/>
      </w:r>
      <w:r>
        <w:rPr>
          <w:noProof/>
          <w:szCs w:val="22"/>
          <w:highlight w:val="cyan"/>
        </w:rPr>
        <w:t>1</w:t>
      </w:r>
      <w:r w:rsidRPr="00E61AFD">
        <w:rPr>
          <w:szCs w:val="22"/>
          <w:highlight w:val="cyan"/>
        </w:rPr>
        <w:fldChar w:fldCharType="end"/>
      </w:r>
      <w:bookmarkEnd w:id="1173"/>
      <w:r w:rsidRPr="00E61AFD">
        <w:rPr>
          <w:szCs w:val="22"/>
          <w:highlight w:val="cyan"/>
        </w:rPr>
        <w:t>)</w:t>
      </w:r>
      <w:r w:rsidRPr="00045A81">
        <w:rPr>
          <w:highlight w:val="cyan"/>
          <w:lang w:val="en-CA"/>
        </w:rPr>
        <w:br/>
      </w:r>
      <w:r w:rsidRPr="00045A81">
        <w:rPr>
          <w:highlight w:val="cyan"/>
          <w:lang w:val="en-US"/>
        </w:rPr>
        <w:tab/>
      </w:r>
      <w:r w:rsidRPr="00045A81">
        <w:rPr>
          <w:highlight w:val="cyan"/>
          <w:lang w:val="en-CA"/>
        </w:rPr>
        <w:tab/>
        <w:t xml:space="preserve">if( </w:t>
      </w:r>
      <w:r w:rsidRPr="00045A81">
        <w:rPr>
          <w:bCs/>
          <w:highlight w:val="cyan"/>
          <w:lang w:val="en-CA"/>
        </w:rPr>
        <w:t>output_layer_flag</w:t>
      </w:r>
      <w:r w:rsidRPr="00045A81">
        <w:rPr>
          <w:highlight w:val="cyan"/>
          <w:lang w:val="en-CA"/>
        </w:rPr>
        <w:t>[ </w:t>
      </w:r>
      <w:r w:rsidRPr="00045A81">
        <w:rPr>
          <w:bCs/>
          <w:highlight w:val="cyan"/>
          <w:lang w:val="en-CA"/>
        </w:rPr>
        <w:t>lsIdx</w:t>
      </w:r>
      <w:r w:rsidRPr="00045A81">
        <w:rPr>
          <w:highlight w:val="cyan"/>
          <w:lang w:val="en-CA"/>
        </w:rPr>
        <w:t> ]</w:t>
      </w:r>
      <w:r w:rsidRPr="00045A81">
        <w:rPr>
          <w:bCs/>
          <w:highlight w:val="cyan"/>
          <w:lang w:val="en-CA"/>
        </w:rPr>
        <w:t xml:space="preserve">[ j ] </w:t>
      </w:r>
      <w:r w:rsidRPr="00045A81">
        <w:rPr>
          <w:highlight w:val="cyan"/>
          <w:lang w:val="en-CA"/>
        </w:rPr>
        <w:t>)</w:t>
      </w:r>
      <w:r w:rsidRPr="00045A81">
        <w:rPr>
          <w:highlight w:val="cyan"/>
          <w:lang w:val="en-CA"/>
        </w:rPr>
        <w:br/>
      </w:r>
      <w:r w:rsidRPr="00045A81">
        <w:rPr>
          <w:highlight w:val="cyan"/>
          <w:lang w:val="en-US"/>
        </w:rPr>
        <w:tab/>
      </w:r>
      <w:r w:rsidRPr="00045A81">
        <w:rPr>
          <w:highlight w:val="cyan"/>
          <w:lang w:val="en-CA"/>
        </w:rPr>
        <w:tab/>
      </w:r>
      <w:r w:rsidRPr="00045A81">
        <w:rPr>
          <w:highlight w:val="cyan"/>
          <w:lang w:val="en-CA"/>
        </w:rPr>
        <w:tab/>
        <w:t>TargetOptLayerIdList[ k++ ] = LayerSetLayerIdList[ </w:t>
      </w:r>
      <w:r w:rsidRPr="00045A81">
        <w:rPr>
          <w:highlight w:val="cyan"/>
          <w:lang w:val="en-US"/>
        </w:rPr>
        <w:t>lsIdx</w:t>
      </w:r>
      <w:r w:rsidRPr="00045A81">
        <w:rPr>
          <w:highlight w:val="cyan"/>
          <w:lang w:val="en-CA"/>
        </w:rPr>
        <w:t> ][ j ]</w:t>
      </w:r>
      <w:r w:rsidRPr="00045A81">
        <w:rPr>
          <w:highlight w:val="cyan"/>
          <w:lang w:val="en-CA"/>
        </w:rPr>
        <w:br/>
      </w:r>
      <w:r w:rsidRPr="00045A81">
        <w:rPr>
          <w:highlight w:val="cyan"/>
          <w:lang w:val="en-CA"/>
        </w:rPr>
        <w:tab/>
        <w:t>}</w:t>
      </w:r>
    </w:p>
    <w:p w:rsidR="000B06B6" w:rsidRPr="00983CFA" w:rsidRDefault="000B06B6" w:rsidP="000B06B6">
      <w:pPr>
        <w:rPr>
          <w:lang w:val="en-US"/>
        </w:rPr>
      </w:pPr>
      <w:r w:rsidRPr="00983CFA">
        <w:rPr>
          <w:lang w:val="en-US"/>
        </w:rPr>
        <w:t>The variable HighestTid, which identifies the highest temporal sub-layer to be decoded, is specified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HighestTid, HighestTid is set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if the decoding process is invoked in a bitstream conformance test as specified in subclause C.1, HighestTid is set as specified in subclause C.1.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HighestTid is set equal to sps_max_sub_layers_minus1.</w:t>
      </w:r>
    </w:p>
    <w:p w:rsidR="000B06B6" w:rsidRPr="00983CFA" w:rsidRDefault="000B06B6" w:rsidP="000B06B6">
      <w:pPr>
        <w:rPr>
          <w:lang w:val="en-US"/>
        </w:rPr>
      </w:pPr>
      <w:r w:rsidRPr="00983CFA">
        <w:rPr>
          <w:lang w:val="en-US"/>
        </w:rPr>
        <w:t>The sub-bitstream extraction process as specified in clause 10 is applied with the bitstream, HighestTid, and TargetDecLayerIdList as inputs, and the output is assigned to a bitstream referred to as BitstreamToDecode.</w:t>
      </w:r>
    </w:p>
    <w:p w:rsidR="000B06B6" w:rsidRPr="00983CFA" w:rsidRDefault="000B06B6" w:rsidP="000B06B6">
      <w:pPr>
        <w:rPr>
          <w:lang w:val="en-US"/>
        </w:rPr>
      </w:pPr>
      <w:r w:rsidRPr="00983CFA">
        <w:rPr>
          <w:lang w:val="en-US"/>
        </w:rPr>
        <w:t>The decoding processes specified in the remainder of this subclause apply to each coded picture, referred to as the current picture and denoted by the variable CurrPic, in BitstreamToDecode.</w:t>
      </w:r>
    </w:p>
    <w:p w:rsidR="000B06B6" w:rsidRPr="00983CFA" w:rsidRDefault="000B06B6" w:rsidP="000B06B6">
      <w:pPr>
        <w:rPr>
          <w:lang w:val="en-US"/>
        </w:rPr>
      </w:pPr>
      <w:r w:rsidRPr="00983CFA">
        <w:rPr>
          <w:lang w:val="en-US"/>
        </w:rPr>
        <w:t>Depending on the value of chroma_format_idc, the number of sample arrays of the current picture is as follows: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chroma_format_idc is equal to 0, the current picture consists of 1 sample array S</w:t>
      </w:r>
      <w:r w:rsidRPr="00983CFA">
        <w:rPr>
          <w:vertAlign w:val="subscript"/>
          <w:lang w:val="en-US"/>
        </w:rPr>
        <w:t>L</w:t>
      </w:r>
      <w:r w:rsidRPr="00983CFA">
        <w:rPr>
          <w:lang w:val="en-US"/>
        </w:rPr>
        <w:t>.</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(chroma_format_idc is not equal to 0), the current picture consists of 3 sample arrays S</w:t>
      </w:r>
      <w:r w:rsidRPr="00983CFA">
        <w:rPr>
          <w:vertAlign w:val="subscript"/>
          <w:lang w:val="en-US"/>
        </w:rPr>
        <w:t>L</w:t>
      </w:r>
      <w:r w:rsidRPr="00983CFA">
        <w:rPr>
          <w:lang w:val="en-US"/>
        </w:rPr>
        <w:t>, S</w:t>
      </w:r>
      <w:r w:rsidRPr="00983CFA">
        <w:rPr>
          <w:vertAlign w:val="subscript"/>
          <w:lang w:val="en-US"/>
        </w:rPr>
        <w:t>Cb</w:t>
      </w:r>
      <w:r w:rsidRPr="00983CFA">
        <w:rPr>
          <w:lang w:val="en-US"/>
        </w:rPr>
        <w:t>, S</w:t>
      </w:r>
      <w:r w:rsidRPr="00983CFA">
        <w:rPr>
          <w:vertAlign w:val="subscript"/>
          <w:lang w:val="en-US"/>
        </w:rPr>
        <w:t>Cr</w:t>
      </w:r>
      <w:r w:rsidRPr="00983CFA">
        <w:rPr>
          <w:lang w:val="en-US"/>
        </w:rPr>
        <w:t>.</w:t>
      </w:r>
    </w:p>
    <w:p w:rsidR="000B06B6" w:rsidRPr="00983CFA" w:rsidRDefault="000B06B6" w:rsidP="000B06B6">
      <w:pPr>
        <w:rPr>
          <w:lang w:val="en-US"/>
        </w:rPr>
      </w:pPr>
      <w:r w:rsidRPr="00983CFA">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0B06B6" w:rsidRPr="000F41A0" w:rsidRDefault="000B06B6" w:rsidP="000B06B6">
      <w:pPr>
        <w:rPr>
          <w:highlight w:val="cyan"/>
          <w:lang w:val="en-US"/>
        </w:rPr>
      </w:pPr>
      <w:r w:rsidRPr="000F41A0">
        <w:rPr>
          <w:highlight w:val="cyan"/>
          <w:lang w:val="en-US"/>
        </w:rPr>
        <w:t>When the current picture is an IRAP picture, the variable HandleCraAsBlaFlag is derived as specified in the following:</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0B06B6" w:rsidRPr="00B7013F" w:rsidRDefault="000B06B6" w:rsidP="000B06B6">
      <w:pPr>
        <w:tabs>
          <w:tab w:val="clear" w:pos="794"/>
          <w:tab w:val="left" w:pos="400"/>
          <w:tab w:val="left" w:pos="1080"/>
        </w:tabs>
        <w:ind w:left="400" w:hanging="400"/>
        <w:rPr>
          <w:highlight w:val="cyan"/>
          <w:lang w:val="en-US"/>
        </w:rPr>
      </w:pPr>
      <w:r w:rsidRPr="00B7013F">
        <w:rPr>
          <w:highlight w:val="cyan"/>
          <w:lang w:val="en-US"/>
        </w:rPr>
        <w:t>–</w:t>
      </w:r>
      <w:r w:rsidRPr="00B7013F">
        <w:rPr>
          <w:highlight w:val="cyan"/>
          <w:lang w:val="en-US"/>
        </w:rPr>
        <w:tab/>
        <w:t>Otherwise, the variable HandleCraAsBlaFlag is set equal to 0.</w:t>
      </w:r>
    </w:p>
    <w:p w:rsidR="000B06B6" w:rsidRPr="00983CFA" w:rsidRDefault="000B06B6" w:rsidP="000B06B6">
      <w:pPr>
        <w:rPr>
          <w:color w:val="000000"/>
          <w:highlight w:val="cyan"/>
          <w:lang w:val="en-US"/>
        </w:rPr>
      </w:pPr>
      <w:r w:rsidRPr="00983CFA">
        <w:rPr>
          <w:color w:val="000000"/>
          <w:highlight w:val="cyan"/>
          <w:lang w:val="en-US"/>
        </w:rPr>
        <w:t>When the current picture is an IRAP picture and has nuh_layer_id equal to 0, the following applies:</w:t>
      </w:r>
    </w:p>
    <w:p w:rsidR="000B06B6" w:rsidRPr="00983CFA" w:rsidRDefault="000B06B6" w:rsidP="000B06B6">
      <w:pPr>
        <w:tabs>
          <w:tab w:val="left" w:pos="400"/>
        </w:tabs>
        <w:ind w:left="400" w:hanging="400"/>
        <w:rPr>
          <w:color w:val="000000"/>
          <w:highlight w:val="cyan"/>
          <w:lang w:val="en-US"/>
        </w:rPr>
      </w:pPr>
      <w:r w:rsidRPr="00983CFA">
        <w:rPr>
          <w:color w:val="000000"/>
          <w:highlight w:val="cyan"/>
          <w:lang w:val="en-US"/>
        </w:rPr>
        <w:t>–</w:t>
      </w:r>
      <w:r w:rsidRPr="00983CFA">
        <w:rPr>
          <w:color w:val="000000"/>
          <w:highlight w:val="cyan"/>
          <w:lang w:val="en-US"/>
        </w:rPr>
        <w:tab/>
        <w:t>The variable NoClrasOutputFlag is specified as follows: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If the current picture is the first picture in the bitstream,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the current picture is a BLA picture</w:t>
      </w:r>
      <w:r>
        <w:rPr>
          <w:color w:val="000000"/>
          <w:highlight w:val="cyan"/>
          <w:lang w:val="en-US"/>
        </w:rPr>
        <w:t xml:space="preserve"> </w:t>
      </w:r>
      <w:r w:rsidRPr="00B7013F">
        <w:rPr>
          <w:color w:val="000000"/>
          <w:highlight w:val="cyan"/>
          <w:lang w:val="en-US"/>
        </w:rPr>
        <w:t>or a CRA with HandleCraAsBlaFlag equal to 1,</w:t>
      </w:r>
      <w:r w:rsidRPr="00983CFA">
        <w:rPr>
          <w:color w:val="000000"/>
          <w:highlight w:val="cyan"/>
          <w:lang w:val="en-US"/>
        </w:rPr>
        <w:t xml:space="preserve"> NoClrasOutputFlag is set equal to 1.</w:t>
      </w:r>
    </w:p>
    <w:p w:rsidR="000B06B6" w:rsidRPr="00B5037F" w:rsidRDefault="000B06B6" w:rsidP="000B06B6">
      <w:pPr>
        <w:tabs>
          <w:tab w:val="left" w:pos="400"/>
        </w:tabs>
        <w:ind w:left="800" w:hanging="400"/>
        <w:rPr>
          <w:color w:val="000000"/>
          <w:highlight w:val="cyan"/>
          <w:lang w:val="en-US"/>
        </w:rPr>
      </w:pPr>
      <w:r w:rsidRPr="00B5037F">
        <w:rPr>
          <w:color w:val="000000"/>
          <w:highlight w:val="cyan"/>
          <w:lang w:val="en-US"/>
        </w:rPr>
        <w:t>–</w:t>
      </w:r>
      <w:r w:rsidRPr="00B5037F">
        <w:rPr>
          <w:color w:val="000000"/>
          <w:highlight w:val="cyan"/>
          <w:lang w:val="en-US"/>
        </w:rPr>
        <w:tab/>
        <w:t>Otherwise, if the current picture is an IDR picture and cross_layer_bla_flag is equal to1, NoClrasOutputFlag is set equal to 1.</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if some external means not specified in this Specification is available to set NoClrasOutputFlag, NoClrasOutputFlag is set by the external means.</w:t>
      </w:r>
    </w:p>
    <w:p w:rsidR="000B06B6" w:rsidRPr="00983CFA" w:rsidRDefault="000B06B6" w:rsidP="000B06B6">
      <w:pPr>
        <w:tabs>
          <w:tab w:val="left" w:pos="400"/>
        </w:tabs>
        <w:ind w:left="800" w:hanging="400"/>
        <w:rPr>
          <w:color w:val="000000"/>
          <w:highlight w:val="cyan"/>
          <w:lang w:val="en-US"/>
        </w:rPr>
      </w:pPr>
      <w:r w:rsidRPr="00983CFA">
        <w:rPr>
          <w:color w:val="000000"/>
          <w:highlight w:val="cyan"/>
          <w:lang w:val="en-US"/>
        </w:rPr>
        <w:t>–</w:t>
      </w:r>
      <w:r w:rsidRPr="00983CFA">
        <w:rPr>
          <w:color w:val="000000"/>
          <w:highlight w:val="cyan"/>
          <w:lang w:val="en-US"/>
        </w:rPr>
        <w:tab/>
        <w:t>Otherwise, NoClrasOutputFlag is set equal to 0.</w:t>
      </w:r>
    </w:p>
    <w:p w:rsidR="000B06B6" w:rsidRPr="00983CFA" w:rsidRDefault="000B06B6" w:rsidP="000B06B6">
      <w:pPr>
        <w:tabs>
          <w:tab w:val="left" w:pos="400"/>
        </w:tabs>
        <w:ind w:left="400" w:hanging="400"/>
        <w:rPr>
          <w:color w:val="000000"/>
          <w:lang w:val="en-US"/>
        </w:rPr>
      </w:pPr>
      <w:r w:rsidRPr="00983CFA">
        <w:rPr>
          <w:color w:val="000000"/>
          <w:highlight w:val="cyan"/>
          <w:lang w:val="en-US"/>
        </w:rPr>
        <w:lastRenderedPageBreak/>
        <w:t>–</w:t>
      </w:r>
      <w:r w:rsidRPr="00983CFA">
        <w:rPr>
          <w:color w:val="000000"/>
          <w:highlight w:val="cyan"/>
          <w:lang w:val="en-US"/>
        </w:rPr>
        <w:tab/>
        <w:t>When NoClrasOutputFlag is equal to 1, the variable LayerInitiali</w:t>
      </w:r>
      <w:r>
        <w:rPr>
          <w:color w:val="000000"/>
          <w:highlight w:val="cyan"/>
          <w:lang w:val="en-US"/>
        </w:rPr>
        <w:t>z</w:t>
      </w:r>
      <w:r w:rsidRPr="00983CFA">
        <w:rPr>
          <w:color w:val="000000"/>
          <w:highlight w:val="cyan"/>
          <w:lang w:val="en-US"/>
        </w:rPr>
        <w:t>edFlag[ i ] is set equal to 0 for all values of i from</w:t>
      </w:r>
      <w:r>
        <w:rPr>
          <w:color w:val="000000"/>
          <w:highlight w:val="cyan"/>
          <w:lang w:val="en-US"/>
        </w:rPr>
        <w:t> </w:t>
      </w:r>
      <w:r w:rsidRPr="00983CFA">
        <w:rPr>
          <w:color w:val="000000"/>
          <w:highlight w:val="cyan"/>
          <w:lang w:val="en-US"/>
        </w:rPr>
        <w:t xml:space="preserve">0 to </w:t>
      </w:r>
      <w:r w:rsidRPr="00A16962">
        <w:rPr>
          <w:color w:val="000000"/>
          <w:highlight w:val="cyan"/>
        </w:rPr>
        <w:t>vps_max_layer_id</w:t>
      </w:r>
      <w:r w:rsidRPr="00983CFA">
        <w:rPr>
          <w:color w:val="000000"/>
          <w:highlight w:val="cyan"/>
          <w:lang w:val="en-US"/>
        </w:rPr>
        <w:t xml:space="preserve">, inclusive, and the variable FirstPicInLayerDecodedFlag[ i ] is set equal to 0 for all values of i from 1 to </w:t>
      </w:r>
      <w:r w:rsidRPr="00A16962">
        <w:rPr>
          <w:color w:val="000000"/>
          <w:highlight w:val="cyan"/>
        </w:rPr>
        <w:t>vps_max_layer_id</w:t>
      </w:r>
      <w:r w:rsidRPr="00983CFA">
        <w:rPr>
          <w:color w:val="000000"/>
          <w:highlight w:val="cyan"/>
          <w:lang w:val="en-US"/>
        </w:rPr>
        <w:t>, inclusive.</w:t>
      </w:r>
    </w:p>
    <w:p w:rsidR="000B06B6" w:rsidRPr="00983CFA" w:rsidRDefault="000B06B6" w:rsidP="000B06B6">
      <w:pPr>
        <w:rPr>
          <w:lang w:val="en-US"/>
        </w:rPr>
      </w:pPr>
      <w:r w:rsidRPr="00983CFA">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0B06B6" w:rsidRPr="00983CFA" w:rsidRDefault="000B06B6" w:rsidP="000B06B6">
      <w:pPr>
        <w:rPr>
          <w:lang w:val="en-US"/>
        </w:rPr>
      </w:pPr>
      <w:r w:rsidRPr="00983CFA">
        <w:rPr>
          <w:lang w:val="en-US"/>
        </w:rPr>
        <w:t>When the current picture is an IRAP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If the current picture </w:t>
      </w:r>
      <w:r w:rsidRPr="00983CFA">
        <w:rPr>
          <w:highlight w:val="cyan"/>
          <w:lang w:val="en-US"/>
        </w:rPr>
        <w:t>with a particular value of nuh_layer_id</w:t>
      </w:r>
      <w:r w:rsidRPr="00983CFA">
        <w:rPr>
          <w:lang w:val="en-US"/>
        </w:rPr>
        <w:t xml:space="preserve"> is an IDR picture, a BLA picture, the first picture </w:t>
      </w:r>
      <w:r w:rsidRPr="00983CFA">
        <w:rPr>
          <w:highlight w:val="cyan"/>
          <w:lang w:val="en-US"/>
        </w:rPr>
        <w:t>with that particular value of nuh_layer_id</w:t>
      </w:r>
      <w:r w:rsidRPr="00983CFA">
        <w:rPr>
          <w:lang w:val="en-US"/>
        </w:rPr>
        <w:t xml:space="preserve"> in the bitstream in decoding order, or the first picture </w:t>
      </w:r>
      <w:r w:rsidRPr="00983CFA">
        <w:rPr>
          <w:highlight w:val="cyan"/>
          <w:lang w:val="en-US"/>
        </w:rPr>
        <w:t>with that particular value of nuh_layer_id</w:t>
      </w:r>
      <w:r w:rsidRPr="00983CFA">
        <w:rPr>
          <w:lang w:val="en-US"/>
        </w:rPr>
        <w:t xml:space="preserve"> that follows an end of sequence NAL unit in decoding order, the variable NoRaslOutputFlag is set equal to 1.</w:t>
      </w:r>
    </w:p>
    <w:p w:rsidR="000B06B6" w:rsidRPr="000B7C09" w:rsidRDefault="000B06B6" w:rsidP="000B06B6">
      <w:pPr>
        <w:tabs>
          <w:tab w:val="clear" w:pos="794"/>
          <w:tab w:val="left" w:pos="400"/>
          <w:tab w:val="left" w:pos="1080"/>
        </w:tabs>
        <w:ind w:left="400" w:hanging="400"/>
        <w:rPr>
          <w:highlight w:val="cyan"/>
          <w:lang w:val="en-US"/>
        </w:rPr>
      </w:pPr>
      <w:r w:rsidRPr="000B7C09">
        <w:rPr>
          <w:highlight w:val="cyan"/>
          <w:lang w:val="en-US"/>
        </w:rPr>
        <w:t>–</w:t>
      </w:r>
      <w:r w:rsidRPr="000B7C09">
        <w:rPr>
          <w:highlight w:val="cyan"/>
          <w:lang w:val="en-US"/>
        </w:rPr>
        <w:tab/>
        <w:t xml:space="preserve">Otherwise, if </w:t>
      </w:r>
      <w:r w:rsidRPr="00983CFA">
        <w:rPr>
          <w:highlight w:val="cyan"/>
          <w:lang w:val="en-US"/>
        </w:rPr>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r w:rsidRPr="000B7C09">
        <w:rPr>
          <w:highlight w:val="cyan"/>
          <w:lang w:val="en-US"/>
        </w:rPr>
        <w:t>, the variable NoRaslOutputFlag is set equal to 1.</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 xml:space="preserve">Otherwise, the variable NoRaslOutputFlag is set equal to </w:t>
      </w:r>
      <w:r w:rsidRPr="00B7013F">
        <w:rPr>
          <w:highlight w:val="cyan"/>
          <w:lang w:val="en-US"/>
        </w:rPr>
        <w:t>HandleCraAsBlaFlag</w:t>
      </w:r>
      <w:r w:rsidRPr="00983CFA">
        <w:rPr>
          <w:lang w:val="en-US"/>
        </w:rPr>
        <w:t>.</w:t>
      </w:r>
    </w:p>
    <w:p w:rsidR="000B06B6" w:rsidRPr="00983CFA" w:rsidRDefault="000B06B6" w:rsidP="000B06B6">
      <w:pPr>
        <w:rPr>
          <w:highlight w:val="cyan"/>
          <w:lang w:val="en-US"/>
        </w:rPr>
      </w:pPr>
      <w:r w:rsidRPr="00983CFA">
        <w:rPr>
          <w:highlight w:val="cyan"/>
          <w:lang w:val="en-US"/>
        </w:rPr>
        <w:t xml:space="preserve">When the current picture is an IRAP picture </w:t>
      </w:r>
      <w:r w:rsidRPr="000B7C09">
        <w:rPr>
          <w:rFonts w:hint="eastAsia"/>
          <w:highlight w:val="cyan"/>
          <w:lang w:eastAsia="ko-KR"/>
        </w:rPr>
        <w:t>with NoRaslOutputFlag equal to 1</w:t>
      </w:r>
      <w:r w:rsidRPr="000B7C09">
        <w:rPr>
          <w:highlight w:val="cyan"/>
          <w:lang w:eastAsia="ko-KR"/>
        </w:rPr>
        <w:t xml:space="preserve"> </w:t>
      </w:r>
      <w:r w:rsidRPr="00983CFA">
        <w:rPr>
          <w:highlight w:val="cyan"/>
          <w:lang w:val="en-US"/>
        </w:rPr>
        <w:t>and one of the following conditions is true, LayerInitiali</w:t>
      </w:r>
      <w:r>
        <w:rPr>
          <w:highlight w:val="cyan"/>
          <w:lang w:val="en-US"/>
        </w:rPr>
        <w:t>z</w:t>
      </w:r>
      <w:r w:rsidRPr="00983CFA">
        <w:rPr>
          <w:highlight w:val="cyan"/>
          <w:lang w:val="en-US"/>
        </w:rPr>
        <w:t>edFlag[ nuh_layer_id ] is set equal to 1:</w:t>
      </w:r>
    </w:p>
    <w:p w:rsidR="000B06B6" w:rsidRPr="00983CFA" w:rsidRDefault="000B06B6" w:rsidP="000B06B6">
      <w:pPr>
        <w:ind w:left="434" w:hanging="434"/>
        <w:rPr>
          <w:highlight w:val="cyan"/>
          <w:lang w:val="en-US"/>
        </w:rPr>
      </w:pPr>
      <w:r w:rsidRPr="00983CFA">
        <w:rPr>
          <w:highlight w:val="cyan"/>
          <w:lang w:val="en-US"/>
        </w:rPr>
        <w:t>–</w:t>
      </w:r>
      <w:r w:rsidRPr="00983CFA">
        <w:rPr>
          <w:highlight w:val="cyan"/>
          <w:lang w:val="en-US"/>
        </w:rPr>
        <w:tab/>
        <w:t>nuh_layer_id is equal to 0.</w:t>
      </w:r>
    </w:p>
    <w:p w:rsidR="000B06B6" w:rsidRPr="00983CFA" w:rsidRDefault="000B06B6" w:rsidP="000B06B6">
      <w:pPr>
        <w:ind w:left="434" w:hanging="434"/>
        <w:rPr>
          <w:lang w:val="en-US"/>
        </w:rPr>
      </w:pPr>
      <w:r w:rsidRPr="00983CFA">
        <w:rPr>
          <w:highlight w:val="cyan"/>
          <w:lang w:val="en-US"/>
        </w:rPr>
        <w:t>–</w:t>
      </w:r>
      <w:r w:rsidRPr="00983CFA">
        <w:rPr>
          <w:highlight w:val="cyan"/>
          <w:lang w:val="en-US"/>
        </w:rPr>
        <w:tab/>
        <w:t>LayerInitiali</w:t>
      </w:r>
      <w:r>
        <w:rPr>
          <w:highlight w:val="cyan"/>
          <w:lang w:val="en-US"/>
        </w:rPr>
        <w:t>z</w:t>
      </w:r>
      <w:r w:rsidRPr="00983CFA">
        <w:rPr>
          <w:highlight w:val="cyan"/>
          <w:lang w:val="en-US"/>
        </w:rPr>
        <w:t>edFlag[ nuh_layer_id ] is equal to 0 and LayerInitiali</w:t>
      </w:r>
      <w:r>
        <w:rPr>
          <w:highlight w:val="cyan"/>
          <w:lang w:val="en-US"/>
        </w:rPr>
        <w:t>z</w:t>
      </w:r>
      <w:r w:rsidRPr="00983CFA">
        <w:rPr>
          <w:highlight w:val="cyan"/>
          <w:lang w:val="en-US"/>
        </w:rPr>
        <w:t xml:space="preserve">edFlag[ refLayerId ] is equal to 1 for all values of refLayerId equal to </w:t>
      </w:r>
      <w:r w:rsidRPr="00983CFA">
        <w:rPr>
          <w:bCs/>
          <w:highlight w:val="cyan"/>
          <w:lang w:val="en-US"/>
        </w:rPr>
        <w:t>RefLayerId[ </w:t>
      </w:r>
      <w:r w:rsidRPr="00983CFA">
        <w:rPr>
          <w:highlight w:val="cyan"/>
          <w:lang w:val="en-US"/>
        </w:rPr>
        <w:t>nuh_layer_id</w:t>
      </w:r>
      <w:r w:rsidRPr="00983CFA">
        <w:rPr>
          <w:bCs/>
          <w:highlight w:val="cyan"/>
          <w:lang w:val="en-US"/>
        </w:rPr>
        <w:t> ][ j ]</w:t>
      </w:r>
      <w:r w:rsidRPr="00983CFA">
        <w:rPr>
          <w:highlight w:val="cyan"/>
          <w:lang w:val="en-US"/>
        </w:rPr>
        <w:t>, where j is in the range of 0 to NumDirectRefLayers[ nuh_layer_id ] – 1, inclusive.</w:t>
      </w:r>
    </w:p>
    <w:p w:rsidR="000B06B6" w:rsidRPr="00983CFA" w:rsidRDefault="000B06B6" w:rsidP="000B06B6">
      <w:pPr>
        <w:rPr>
          <w:lang w:val="en-US"/>
        </w:rPr>
      </w:pPr>
      <w:r w:rsidRPr="00983CFA">
        <w:rPr>
          <w:lang w:val="en-US"/>
        </w:rPr>
        <w:t>When the current picture is a BLA picture that has nal_unit_type equal to BLA_W_LP or is a CRA picture, the following applies: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If some external means not specified in this Specification is available to set the variable UseAltCpbParamsFlag to a value, UseAltCpbParamsFlag is set equal to the value provided by the external means.</w:t>
      </w:r>
    </w:p>
    <w:p w:rsidR="000B06B6" w:rsidRPr="00983CFA" w:rsidRDefault="000B06B6" w:rsidP="000B06B6">
      <w:pPr>
        <w:tabs>
          <w:tab w:val="clear" w:pos="794"/>
          <w:tab w:val="left" w:pos="400"/>
          <w:tab w:val="left" w:pos="1080"/>
        </w:tabs>
        <w:ind w:left="400" w:hanging="400"/>
        <w:rPr>
          <w:lang w:val="en-US"/>
        </w:rPr>
      </w:pPr>
      <w:r w:rsidRPr="00983CFA">
        <w:rPr>
          <w:lang w:val="en-US"/>
        </w:rPr>
        <w:t>–</w:t>
      </w:r>
      <w:r w:rsidRPr="00983CFA">
        <w:rPr>
          <w:lang w:val="en-US"/>
        </w:rPr>
        <w:tab/>
        <w:t>Otherwise, the value of UseAltCpbParamsFlag is set equal to 0.</w:t>
      </w:r>
    </w:p>
    <w:p w:rsidR="000B06B6" w:rsidRPr="00983CFA" w:rsidRDefault="000B06B6" w:rsidP="000B06B6">
      <w:pPr>
        <w:pStyle w:val="3N"/>
        <w:rPr>
          <w:lang w:val="en-US"/>
        </w:rPr>
      </w:pPr>
      <w:r w:rsidRPr="00983CFA">
        <w:rPr>
          <w:lang w:val="en-US"/>
        </w:rPr>
        <w:t>Depending on the value of separate_colour_plane_flag, the decoding process is structured as follows:</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If separate_colour_plane_flag is equal to 0, the </w:t>
      </w:r>
      <w:r w:rsidRPr="00983CFA">
        <w:rPr>
          <w:highlight w:val="cyan"/>
          <w:lang w:val="en-US"/>
        </w:rPr>
        <w:t>following</w:t>
      </w:r>
      <w:r w:rsidRPr="00983CFA">
        <w:rPr>
          <w:lang w:val="en-US"/>
        </w:rPr>
        <w:t xml:space="preserve"> decoding process is invoked a single time with the current picture being the output.</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Otherwise (separate_colour_plane_flag is equal to 1), the </w:t>
      </w:r>
      <w:r w:rsidRPr="00983CFA">
        <w:rPr>
          <w:highlight w:val="cyan"/>
          <w:lang w:val="en-US"/>
        </w:rPr>
        <w:t>following</w:t>
      </w:r>
      <w:r w:rsidRPr="00983CFA">
        <w:rPr>
          <w:lang w:val="en-US"/>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983CFA">
        <w:rPr>
          <w:vertAlign w:val="subscript"/>
          <w:lang w:val="en-US"/>
        </w:rPr>
        <w:t xml:space="preserve">L, </w:t>
      </w:r>
      <w:r w:rsidRPr="00983CFA">
        <w:rPr>
          <w:lang w:val="en-US"/>
        </w:rPr>
        <w:t>S</w:t>
      </w:r>
      <w:r w:rsidRPr="00983CFA">
        <w:rPr>
          <w:vertAlign w:val="subscript"/>
          <w:lang w:val="en-US"/>
        </w:rPr>
        <w:t>Cb</w:t>
      </w:r>
      <w:r w:rsidRPr="00983CFA">
        <w:rPr>
          <w:lang w:val="en-US"/>
        </w:rPr>
        <w:t>, and S</w:t>
      </w:r>
      <w:r w:rsidRPr="00983CFA">
        <w:rPr>
          <w:vertAlign w:val="subscript"/>
          <w:lang w:val="en-US"/>
        </w:rPr>
        <w:t>Cr</w:t>
      </w:r>
      <w:r w:rsidRPr="00983CFA">
        <w:rPr>
          <w:lang w:val="en-US"/>
        </w:rPr>
        <w:t>, respectively.</w:t>
      </w:r>
    </w:p>
    <w:p w:rsidR="000B06B6" w:rsidRPr="00983CFA" w:rsidRDefault="000B06B6" w:rsidP="000B06B6">
      <w:pPr>
        <w:pStyle w:val="Note1"/>
        <w:rPr>
          <w:lang w:val="en-US"/>
        </w:rPr>
      </w:pPr>
      <w:r w:rsidRPr="00983CFA">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0B06B6" w:rsidRPr="00983CFA" w:rsidRDefault="000B06B6" w:rsidP="000B06B6">
      <w:pPr>
        <w:rPr>
          <w:highlight w:val="cyan"/>
          <w:lang w:val="en-US"/>
        </w:rPr>
      </w:pPr>
      <w:r w:rsidRPr="00983CFA">
        <w:rPr>
          <w:highlight w:val="cyan"/>
          <w:lang w:val="en-US"/>
        </w:rPr>
        <w:t>When the current picture has nuh_layer_id equal to 0, the decoding process for a coded picture with nuh_layer_id equal to 0 as specified in subclause</w:t>
      </w:r>
      <w:r>
        <w:rPr>
          <w:highlight w:val="cyan"/>
          <w:lang w:val="en-US"/>
        </w:rPr>
        <w:t> </w:t>
      </w:r>
      <w:r>
        <w:rPr>
          <w:highlight w:val="cyan"/>
          <w:lang w:val="en-US"/>
        </w:rPr>
        <w:fldChar w:fldCharType="begin" w:fldLock="1"/>
      </w:r>
      <w:r>
        <w:rPr>
          <w:highlight w:val="cyan"/>
          <w:lang w:val="en-US"/>
        </w:rPr>
        <w:instrText xml:space="preserve"> REF _Ref373499510 \r \h </w:instrText>
      </w:r>
      <w:r>
        <w:rPr>
          <w:highlight w:val="cyan"/>
          <w:lang w:val="en-US"/>
        </w:rPr>
      </w:r>
      <w:r>
        <w:rPr>
          <w:highlight w:val="cyan"/>
          <w:lang w:val="en-US"/>
        </w:rPr>
        <w:fldChar w:fldCharType="separate"/>
      </w:r>
      <w:r>
        <w:rPr>
          <w:highlight w:val="cyan"/>
          <w:lang w:val="en-US"/>
        </w:rPr>
        <w:t>8.1.1</w:t>
      </w:r>
      <w:r>
        <w:rPr>
          <w:highlight w:val="cyan"/>
          <w:lang w:val="en-US"/>
        </w:rPr>
        <w:fldChar w:fldCharType="end"/>
      </w:r>
      <w:r w:rsidRPr="00983CFA">
        <w:rPr>
          <w:highlight w:val="cyan"/>
          <w:lang w:val="en-US"/>
        </w:rPr>
        <w:t xml:space="preserve"> is invoked.</w:t>
      </w:r>
    </w:p>
    <w:p w:rsidR="000B06B6" w:rsidRPr="0070364C" w:rsidRDefault="000B06B6" w:rsidP="008557C3">
      <w:pPr>
        <w:pStyle w:val="Heading3"/>
        <w:numPr>
          <w:ilvl w:val="2"/>
          <w:numId w:val="41"/>
        </w:numPr>
        <w:tabs>
          <w:tab w:val="clear" w:pos="794"/>
          <w:tab w:val="clear" w:pos="1191"/>
          <w:tab w:val="left" w:pos="709"/>
        </w:tabs>
        <w:ind w:left="567" w:hanging="567"/>
        <w:rPr>
          <w:highlight w:val="cyan"/>
          <w:lang w:val="en-US"/>
        </w:rPr>
      </w:pPr>
      <w:bookmarkStart w:id="1174" w:name="_Ref373499510"/>
      <w:bookmarkStart w:id="1175" w:name="_Toc373499515"/>
      <w:bookmarkStart w:id="1176" w:name="_Toc373832674"/>
      <w:r w:rsidRPr="0070364C">
        <w:rPr>
          <w:highlight w:val="cyan"/>
          <w:lang w:val="en-US"/>
        </w:rPr>
        <w:t>Decoding process for a coded picture with nuh_layer_id equal to 0</w:t>
      </w:r>
      <w:bookmarkEnd w:id="1174"/>
      <w:bookmarkEnd w:id="1175"/>
      <w:bookmarkEnd w:id="1176"/>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decoding of NAL units is specified in subclause 8.2.</w:t>
      </w:r>
    </w:p>
    <w:p w:rsidR="000B06B6" w:rsidRPr="00983CFA" w:rsidRDefault="000B06B6" w:rsidP="000B06B6">
      <w:pPr>
        <w:numPr>
          <w:ilvl w:val="0"/>
          <w:numId w:val="4"/>
        </w:numPr>
        <w:tabs>
          <w:tab w:val="clear" w:pos="757"/>
          <w:tab w:val="clear" w:pos="794"/>
          <w:tab w:val="left" w:pos="700"/>
          <w:tab w:val="num" w:pos="2500"/>
        </w:tabs>
        <w:ind w:left="700"/>
        <w:rPr>
          <w:lang w:val="en-US"/>
        </w:rPr>
      </w:pPr>
      <w:r w:rsidRPr="00983CFA">
        <w:rPr>
          <w:lang w:val="en-US"/>
        </w:rPr>
        <w:t>The processes in subclause 8.3 specify the following decoding processes using syntax elements in the slice segment layer and above:</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Variables and functions relating to picture order count are derived in subclause 8.3.1. This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The decoding process for RPS in subclause 8.3.2 is invoked, wherein reference pictures may be marked as "unused for reference" or "used for long-term reference". This needs to be invoked only for the first slice segment of a picture.</w:t>
      </w:r>
    </w:p>
    <w:p w:rsidR="000B06B6" w:rsidRPr="00983CFA" w:rsidRDefault="000B06B6" w:rsidP="000B06B6">
      <w:pPr>
        <w:ind w:left="1228" w:hanging="434"/>
        <w:rPr>
          <w:lang w:val="en-US"/>
        </w:rPr>
      </w:pPr>
      <w:r w:rsidRPr="00983CFA">
        <w:rPr>
          <w:lang w:val="en-US"/>
        </w:rPr>
        <w:lastRenderedPageBreak/>
        <w:t>–</w:t>
      </w:r>
      <w:r w:rsidRPr="00983CFA">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0B06B6" w:rsidRPr="00983CFA" w:rsidRDefault="000B06B6" w:rsidP="000B06B6">
      <w:pPr>
        <w:ind w:left="1228" w:hanging="434"/>
        <w:rPr>
          <w:lang w:val="en-US"/>
        </w:rPr>
      </w:pPr>
      <w:r w:rsidRPr="00983CFA">
        <w:rPr>
          <w:lang w:val="en-US"/>
        </w:rPr>
        <w:t>–</w:t>
      </w:r>
      <w:r w:rsidRPr="00983CFA">
        <w:rPr>
          <w:lang w:val="en-US"/>
        </w:rPr>
        <w:tab/>
        <w:t>PicOutputFlag is set as follows:</w:t>
      </w:r>
    </w:p>
    <w:p w:rsidR="000B06B6" w:rsidRPr="00983CFA" w:rsidRDefault="000B06B6" w:rsidP="000B06B6">
      <w:pPr>
        <w:ind w:left="1625" w:hanging="434"/>
        <w:rPr>
          <w:lang w:val="en-US"/>
        </w:rPr>
      </w:pPr>
      <w:r w:rsidRPr="00983CFA">
        <w:rPr>
          <w:lang w:val="en-US"/>
        </w:rPr>
        <w:t>–</w:t>
      </w:r>
      <w:r w:rsidRPr="00983CFA">
        <w:rPr>
          <w:lang w:val="en-US"/>
        </w:rPr>
        <w:tab/>
      </w:r>
      <w:r>
        <w:rPr>
          <w:lang w:val="en-US"/>
        </w:rPr>
        <w:t>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1625"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1228" w:hanging="434"/>
        <w:rPr>
          <w:lang w:val="en-US"/>
        </w:rPr>
      </w:pPr>
      <w:r w:rsidRPr="00983CFA">
        <w:rPr>
          <w:lang w:val="en-US"/>
        </w:rPr>
        <w:t>–</w:t>
      </w:r>
      <w:r w:rsidRPr="00983CFA">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0B06B6" w:rsidRPr="00983CFA" w:rsidRDefault="000B06B6" w:rsidP="000B06B6">
      <w:pPr>
        <w:numPr>
          <w:ilvl w:val="0"/>
          <w:numId w:val="4"/>
        </w:numPr>
        <w:tabs>
          <w:tab w:val="clear" w:pos="794"/>
          <w:tab w:val="left" w:pos="700"/>
        </w:tabs>
        <w:rPr>
          <w:lang w:val="en-US"/>
        </w:rPr>
      </w:pPr>
      <w:r w:rsidRPr="00983CFA">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0B06B6" w:rsidRPr="00983CFA" w:rsidRDefault="000B06B6" w:rsidP="000B06B6">
      <w:pPr>
        <w:numPr>
          <w:ilvl w:val="0"/>
          <w:numId w:val="4"/>
        </w:numPr>
        <w:tabs>
          <w:tab w:val="clear" w:pos="757"/>
          <w:tab w:val="clear" w:pos="794"/>
          <w:tab w:val="left" w:pos="700"/>
          <w:tab w:val="num" w:pos="2500"/>
        </w:tabs>
        <w:ind w:left="700"/>
        <w:rPr>
          <w:lang w:val="en-US"/>
        </w:rPr>
      </w:pPr>
      <w:bookmarkStart w:id="1177" w:name="_Toc16578976"/>
      <w:bookmarkStart w:id="1178" w:name="_Toc20134296"/>
      <w:bookmarkStart w:id="1179" w:name="_Ref24436508"/>
      <w:bookmarkStart w:id="1180" w:name="_Toc77680436"/>
      <w:bookmarkStart w:id="1181" w:name="_Toc118289074"/>
      <w:bookmarkStart w:id="1182" w:name="_Toc226456597"/>
      <w:bookmarkStart w:id="1183" w:name="_Toc248045273"/>
      <w:bookmarkStart w:id="1184" w:name="_Toc287363797"/>
      <w:bookmarkStart w:id="1185" w:name="_Toc311217228"/>
      <w:bookmarkStart w:id="1186" w:name="_Toc317198781"/>
      <w:bookmarkStart w:id="1187" w:name="_Toc341908434"/>
      <w:r w:rsidRPr="00983CFA">
        <w:rPr>
          <w:lang w:val="en-US"/>
        </w:rPr>
        <w:t>After all slices of the current picture have been decoded, the decoded picture is marked as "used for short-term reference".</w:t>
      </w:r>
    </w:p>
    <w:p w:rsidR="000B06B6" w:rsidRPr="00983CFA" w:rsidRDefault="000B06B6" w:rsidP="008557C3">
      <w:pPr>
        <w:pStyle w:val="Heading2"/>
        <w:numPr>
          <w:ilvl w:val="1"/>
          <w:numId w:val="40"/>
        </w:numPr>
        <w:tabs>
          <w:tab w:val="clear" w:pos="794"/>
        </w:tabs>
        <w:rPr>
          <w:lang w:val="en-US"/>
        </w:rPr>
      </w:pPr>
      <w:bookmarkStart w:id="1188" w:name="_Ref360895033"/>
      <w:bookmarkStart w:id="1189" w:name="_Toc373499516"/>
      <w:bookmarkStart w:id="1190" w:name="_Toc373832675"/>
      <w:r w:rsidRPr="00983CFA">
        <w:rPr>
          <w:lang w:val="en-US"/>
        </w:rPr>
        <w:t>NAL unit decoding</w:t>
      </w:r>
      <w:bookmarkEnd w:id="1177"/>
      <w:bookmarkEnd w:id="1178"/>
      <w:r w:rsidRPr="00983CFA">
        <w:rPr>
          <w:lang w:val="en-US"/>
        </w:rPr>
        <w:t xml:space="preserve"> process</w:t>
      </w:r>
      <w:bookmarkEnd w:id="1179"/>
      <w:bookmarkEnd w:id="1180"/>
      <w:bookmarkEnd w:id="1181"/>
      <w:bookmarkEnd w:id="1182"/>
      <w:bookmarkEnd w:id="1183"/>
      <w:bookmarkEnd w:id="1184"/>
      <w:bookmarkEnd w:id="1185"/>
      <w:bookmarkEnd w:id="1186"/>
      <w:bookmarkEnd w:id="1187"/>
      <w:bookmarkEnd w:id="1188"/>
      <w:bookmarkEnd w:id="1189"/>
      <w:bookmarkEnd w:id="1190"/>
    </w:p>
    <w:p w:rsidR="000B06B6" w:rsidRPr="00B73F6C" w:rsidRDefault="000B06B6" w:rsidP="000B06B6">
      <w:pPr>
        <w:rPr>
          <w:highlight w:val="cyan"/>
          <w:lang w:val="en-US"/>
        </w:rPr>
      </w:pPr>
      <w:r w:rsidRPr="00B73F6C">
        <w:rPr>
          <w:highlight w:val="cyan"/>
          <w:lang w:val="en-US"/>
        </w:rPr>
        <w:t>Inputs to this process are VCL</w:t>
      </w:r>
      <w:r>
        <w:rPr>
          <w:highlight w:val="cyan"/>
          <w:lang w:val="en-US"/>
        </w:rPr>
        <w:t xml:space="preserve"> </w:t>
      </w:r>
      <w:r w:rsidRPr="00B73F6C">
        <w:rPr>
          <w:highlight w:val="cyan"/>
          <w:lang w:val="en-US"/>
        </w:rPr>
        <w:t>NAL units of the current picture and their associated non-VCL NAL units.</w:t>
      </w:r>
    </w:p>
    <w:p w:rsidR="000B06B6" w:rsidRPr="00983CFA" w:rsidRDefault="000B06B6" w:rsidP="000B06B6">
      <w:pPr>
        <w:rPr>
          <w:lang w:val="en-US"/>
        </w:rPr>
      </w:pPr>
      <w:r w:rsidRPr="00983CFA">
        <w:rPr>
          <w:lang w:val="en-US"/>
        </w:rPr>
        <w:t>Outputs of this process are the parsed RBSP syntax structures encapsulated within the NAL units of the access unit containing the current picture.</w:t>
      </w:r>
    </w:p>
    <w:p w:rsidR="000B06B6" w:rsidRPr="00983CFA" w:rsidRDefault="000B06B6" w:rsidP="000B06B6">
      <w:pPr>
        <w:rPr>
          <w:lang w:val="en-US"/>
        </w:rPr>
      </w:pPr>
      <w:r w:rsidRPr="00983CFA">
        <w:rPr>
          <w:lang w:val="en-US"/>
        </w:rPr>
        <w:t>The decoding process for each NAL unit extracts the RBSP syntax structure from the NAL unit and then parses the RBSP syntax structure.</w:t>
      </w:r>
    </w:p>
    <w:p w:rsidR="000B06B6" w:rsidRPr="00983CFA" w:rsidRDefault="000B06B6" w:rsidP="008557C3">
      <w:pPr>
        <w:pStyle w:val="Heading2"/>
        <w:numPr>
          <w:ilvl w:val="1"/>
          <w:numId w:val="40"/>
        </w:numPr>
        <w:tabs>
          <w:tab w:val="clear" w:pos="794"/>
        </w:tabs>
        <w:rPr>
          <w:lang w:val="en-US"/>
        </w:rPr>
      </w:pPr>
      <w:bookmarkStart w:id="1191" w:name="_Toc16578979"/>
      <w:bookmarkStart w:id="1192" w:name="_Ref19432149"/>
      <w:bookmarkStart w:id="1193" w:name="_Ref19432162"/>
      <w:bookmarkStart w:id="1194" w:name="_Toc20134299"/>
      <w:bookmarkStart w:id="1195" w:name="_Ref24436509"/>
      <w:bookmarkStart w:id="1196" w:name="_Toc77680437"/>
      <w:bookmarkStart w:id="1197" w:name="_Toc118289075"/>
      <w:bookmarkStart w:id="1198" w:name="_Toc226456598"/>
      <w:bookmarkStart w:id="1199" w:name="_Toc248045274"/>
      <w:bookmarkStart w:id="1200" w:name="_Toc287363798"/>
      <w:bookmarkStart w:id="1201" w:name="_Toc311217229"/>
      <w:bookmarkStart w:id="1202" w:name="_Toc317198782"/>
      <w:bookmarkStart w:id="1203" w:name="_Toc341908435"/>
      <w:bookmarkStart w:id="1204" w:name="_Toc373499517"/>
      <w:bookmarkStart w:id="1205" w:name="_Toc373832676"/>
      <w:r w:rsidRPr="00983CFA">
        <w:rPr>
          <w:lang w:val="en-US"/>
        </w:rPr>
        <w:t>Slice decoding</w:t>
      </w:r>
      <w:bookmarkEnd w:id="1191"/>
      <w:bookmarkEnd w:id="1192"/>
      <w:bookmarkEnd w:id="1193"/>
      <w:bookmarkEnd w:id="1194"/>
      <w:r w:rsidRPr="00983CFA">
        <w:rPr>
          <w:lang w:val="en-US"/>
        </w:rPr>
        <w:t xml:space="preserve"> process</w:t>
      </w:r>
      <w:bookmarkEnd w:id="1195"/>
      <w:bookmarkEnd w:id="1196"/>
      <w:bookmarkEnd w:id="1197"/>
      <w:bookmarkEnd w:id="1198"/>
      <w:bookmarkEnd w:id="1199"/>
      <w:bookmarkEnd w:id="1200"/>
      <w:bookmarkEnd w:id="1201"/>
      <w:bookmarkEnd w:id="1202"/>
      <w:bookmarkEnd w:id="1203"/>
      <w:bookmarkEnd w:id="1204"/>
      <w:bookmarkEnd w:id="1205"/>
    </w:p>
    <w:p w:rsidR="000B06B6" w:rsidRDefault="000B06B6" w:rsidP="000B06B6">
      <w:pPr>
        <w:pStyle w:val="3N"/>
        <w:rPr>
          <w:highlight w:val="yellow"/>
          <w:lang w:val="en-US"/>
        </w:rPr>
      </w:pPr>
      <w:bookmarkStart w:id="1206" w:name="_Toc16578981"/>
      <w:bookmarkStart w:id="1207" w:name="_Ref19428535"/>
      <w:bookmarkStart w:id="1208" w:name="_Ref19429280"/>
      <w:bookmarkStart w:id="1209" w:name="_Ref19429573"/>
      <w:bookmarkStart w:id="1210" w:name="_Ref19431437"/>
      <w:bookmarkStart w:id="1211" w:name="_Toc20134301"/>
      <w:bookmarkStart w:id="1212" w:name="_Ref22887934"/>
      <w:bookmarkStart w:id="1213" w:name="_Ref26333761"/>
      <w:bookmarkStart w:id="1214" w:name="_Ref30320332"/>
      <w:bookmarkStart w:id="1215" w:name="_Ref31113220"/>
      <w:bookmarkStart w:id="1216" w:name="_Ref33085279"/>
      <w:bookmarkStart w:id="1217" w:name="_Ref33085282"/>
      <w:bookmarkStart w:id="1218" w:name="_Ref36860709"/>
      <w:bookmarkStart w:id="1219" w:name="_Ref59275470"/>
      <w:bookmarkStart w:id="1220" w:name="_Ref59277655"/>
      <w:bookmarkStart w:id="1221" w:name="_Toc77680438"/>
      <w:bookmarkStart w:id="1222" w:name="_Toc118289076"/>
      <w:bookmarkStart w:id="1223" w:name="_Ref171078802"/>
      <w:bookmarkStart w:id="1224" w:name="_Ref211401367"/>
      <w:bookmarkStart w:id="1225" w:name="_Ref220342402"/>
      <w:bookmarkStart w:id="1226" w:name="_Toc226456599"/>
      <w:bookmarkStart w:id="1227" w:name="_Toc248045275"/>
      <w:bookmarkStart w:id="1228" w:name="_Toc287363799"/>
      <w:bookmarkStart w:id="1229" w:name="_Toc311217230"/>
      <w:bookmarkStart w:id="1230" w:name="_Toc317198783"/>
      <w:bookmarkStart w:id="1231" w:name="_Ref330966619"/>
      <w:bookmarkStart w:id="1232" w:name="_Toc341908436"/>
      <w:r w:rsidRPr="00983CFA">
        <w:rPr>
          <w:highlight w:val="yellow"/>
          <w:lang w:val="en-US"/>
        </w:rPr>
        <w:t>[Ed. (CY): consider moving the remaining part of 8.3, the entire 8.1 and entire 8.2 to Annex F. To be confirmed before the action is taken.]</w:t>
      </w:r>
    </w:p>
    <w:p w:rsidR="000B06B6" w:rsidRPr="00E36141" w:rsidRDefault="000B06B6" w:rsidP="008557C3">
      <w:pPr>
        <w:pStyle w:val="Heading3"/>
        <w:numPr>
          <w:ilvl w:val="2"/>
          <w:numId w:val="47"/>
        </w:numPr>
        <w:tabs>
          <w:tab w:val="clear" w:pos="794"/>
          <w:tab w:val="clear" w:pos="1588"/>
          <w:tab w:val="left" w:pos="1276"/>
        </w:tabs>
        <w:ind w:hanging="1146"/>
      </w:pPr>
      <w:bookmarkStart w:id="1233" w:name="_Ref305961533"/>
      <w:bookmarkStart w:id="1234" w:name="_Toc317198784"/>
      <w:bookmarkStart w:id="1235" w:name="_Toc358292104"/>
      <w:bookmarkStart w:id="1236" w:name="_Toc373499518"/>
      <w:bookmarkStart w:id="1237" w:name="_Toc373832677"/>
      <w:r w:rsidRPr="00E36141">
        <w:t>Decoding process for reference picture set</w:t>
      </w:r>
      <w:bookmarkEnd w:id="1233"/>
      <w:bookmarkEnd w:id="1234"/>
      <w:bookmarkEnd w:id="1235"/>
      <w:bookmarkEnd w:id="1236"/>
      <w:bookmarkEnd w:id="1237"/>
    </w:p>
    <w:p w:rsidR="000B06B6" w:rsidRPr="00E36141" w:rsidRDefault="000B06B6" w:rsidP="000B06B6">
      <w:r w:rsidRPr="00E36141">
        <w:t xml:space="preserve">This process is invoked once per picture, after decoding of a slice header but prior to the decoding of any coding unit and prior to the decoding process for reference picture list construction for the slice as specified in </w:t>
      </w:r>
      <w:r w:rsidRPr="004C5A41">
        <w:t>subcl</w:t>
      </w:r>
      <w:r w:rsidRPr="00E36141">
        <w:t>ause</w:t>
      </w:r>
      <w:r>
        <w:t> </w:t>
      </w:r>
      <w:r w:rsidRPr="00E36141">
        <w:t>8.3.</w:t>
      </w:r>
      <w:r w:rsidRPr="004319D0">
        <w:rPr>
          <w:highlight w:val="cyan"/>
        </w:rPr>
        <w:t>4</w:t>
      </w:r>
      <w:r w:rsidRPr="00E36141">
        <w:t>. This process may result in one or more reference pictures in the DPB being marked as "unused for reference" or "used for long-term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1</w:t>
      </w:r>
      <w:r w:rsidRPr="00E36141">
        <w:rPr>
          <w:sz w:val="18"/>
          <w:szCs w:val="18"/>
        </w:rPr>
        <w:fldChar w:fldCharType="end"/>
      </w:r>
      <w:r w:rsidRPr="00E36141">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0B06B6" w:rsidRPr="00E36141" w:rsidRDefault="000B06B6" w:rsidP="000B06B6">
      <w:r w:rsidRPr="00E36141">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0B06B6" w:rsidRPr="00F307D2" w:rsidRDefault="000B06B6" w:rsidP="000B06B6">
      <w:pPr>
        <w:rPr>
          <w:highlight w:val="cyan"/>
          <w:lang w:val="en-US"/>
        </w:rPr>
      </w:pPr>
      <w:r w:rsidRPr="00983CFA">
        <w:rPr>
          <w:highlight w:val="cyan"/>
          <w:lang w:val="en-US"/>
        </w:rPr>
        <w:t xml:space="preserve">The variable currPicLayerId is set </w:t>
      </w:r>
      <w:r>
        <w:rPr>
          <w:highlight w:val="cyan"/>
          <w:lang w:val="en-US"/>
        </w:rPr>
        <w:t>equal to</w:t>
      </w:r>
      <w:r w:rsidRPr="00983CFA">
        <w:rPr>
          <w:highlight w:val="cyan"/>
          <w:lang w:val="en-US"/>
        </w:rPr>
        <w:t xml:space="preserve"> nuh_layer_id of the current picture</w:t>
      </w:r>
      <w:r w:rsidRPr="00F307D2">
        <w:rPr>
          <w:highlight w:val="cyan"/>
          <w:lang w:val="en-US"/>
        </w:rPr>
        <w:t>.</w:t>
      </w:r>
    </w:p>
    <w:p w:rsidR="000B06B6" w:rsidRPr="005B7E9D" w:rsidRDefault="000B06B6" w:rsidP="000B06B6">
      <w:pPr>
        <w:rPr>
          <w:highlight w:val="cyan"/>
          <w:lang w:val="en-US"/>
        </w:rPr>
      </w:pPr>
      <w:r w:rsidRPr="005B7E9D">
        <w:rPr>
          <w:highlight w:val="cyan"/>
          <w:lang w:val="en-US"/>
        </w:rPr>
        <w:t xml:space="preserve">When the current picture is an IRAP picture with </w:t>
      </w:r>
      <w:r w:rsidRPr="00983CFA">
        <w:rPr>
          <w:highlight w:val="cyan"/>
          <w:lang w:val="en-US"/>
        </w:rPr>
        <w:t xml:space="preserve">nuh_layer_id </w:t>
      </w:r>
      <w:r>
        <w:rPr>
          <w:highlight w:val="cyan"/>
          <w:lang w:val="en-US"/>
        </w:rPr>
        <w:t xml:space="preserve">equal to 0 and </w:t>
      </w:r>
      <w:r w:rsidRPr="005B7E9D">
        <w:rPr>
          <w:highlight w:val="cyan"/>
          <w:lang w:val="en-US"/>
        </w:rPr>
        <w:t xml:space="preserve">NoClrasOutputFlag </w:t>
      </w:r>
      <w:r>
        <w:rPr>
          <w:highlight w:val="cyan"/>
          <w:lang w:val="en-US"/>
        </w:rPr>
        <w:t xml:space="preserve">is </w:t>
      </w:r>
      <w:r w:rsidRPr="005B7E9D">
        <w:rPr>
          <w:highlight w:val="cyan"/>
          <w:lang w:val="en-US"/>
        </w:rPr>
        <w:t>equal to 1, all reference pictures with any value of nuh_layer_id currently in the DPB (if any) are marked as "unused for reference".</w:t>
      </w:r>
    </w:p>
    <w:p w:rsidR="000B06B6" w:rsidRPr="00E36141" w:rsidRDefault="000B06B6" w:rsidP="000B06B6">
      <w:r w:rsidRPr="00E36141">
        <w:t xml:space="preserve">When the current picture is an IRAP picture with NoRaslOutputFlag equal to 1, all reference pictures </w:t>
      </w:r>
      <w:r w:rsidRPr="00E36141">
        <w:rPr>
          <w:highlight w:val="cyan"/>
        </w:rPr>
        <w:t xml:space="preserve">with nuh_layer_id equal to </w:t>
      </w:r>
      <w:r w:rsidRPr="00983CFA">
        <w:rPr>
          <w:highlight w:val="cyan"/>
          <w:lang w:val="en-US"/>
        </w:rPr>
        <w:t>currPicLayerId</w:t>
      </w:r>
      <w:r>
        <w:t xml:space="preserve"> </w:t>
      </w:r>
      <w:r w:rsidRPr="00E36141">
        <w:t>currently in the DPB (if any) are marked as "unused for reference".</w:t>
      </w:r>
    </w:p>
    <w:p w:rsidR="000B06B6" w:rsidRPr="00E36141" w:rsidRDefault="000B06B6" w:rsidP="000B06B6">
      <w:r w:rsidRPr="00E36141">
        <w:t>Short-term reference pictures are identified by their PicOrderCntVal values. Long-term reference pictures are identified either by their PicOrderCntVal values or their slice_pic_order_cnt_lsb values.</w:t>
      </w:r>
    </w:p>
    <w:p w:rsidR="000B06B6" w:rsidRPr="00E36141" w:rsidRDefault="000B06B6" w:rsidP="000B06B6">
      <w:pPr>
        <w:rPr>
          <w:lang w:eastAsia="ko-KR"/>
        </w:rPr>
      </w:pPr>
      <w:r w:rsidRPr="00E36141">
        <w:t xml:space="preserve">Five lists of picture order count values are constructed to derive the RPS. These five lists are </w:t>
      </w:r>
      <w:r w:rsidRPr="00E36141">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0B06B6" w:rsidRPr="00E36141" w:rsidRDefault="000B06B6" w:rsidP="008557C3">
      <w:pPr>
        <w:numPr>
          <w:ilvl w:val="0"/>
          <w:numId w:val="7"/>
        </w:numPr>
        <w:tabs>
          <w:tab w:val="left" w:pos="360"/>
        </w:tabs>
        <w:textAlignment w:val="auto"/>
        <w:rPr>
          <w:lang w:eastAsia="ko-KR"/>
        </w:rPr>
      </w:pPr>
      <w:r w:rsidRPr="00E36141">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0B06B6" w:rsidRPr="00E36141" w:rsidRDefault="000B06B6" w:rsidP="008557C3">
      <w:pPr>
        <w:numPr>
          <w:ilvl w:val="0"/>
          <w:numId w:val="7"/>
        </w:numPr>
        <w:tabs>
          <w:tab w:val="left" w:pos="360"/>
        </w:tabs>
        <w:textAlignment w:val="auto"/>
        <w:rPr>
          <w:lang w:eastAsia="ko-KR"/>
        </w:rPr>
      </w:pPr>
      <w:r w:rsidRPr="00E36141">
        <w:rPr>
          <w:lang w:eastAsia="ko-KR"/>
        </w:rPr>
        <w:t>Otherwise, the following applies:</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E36141">
        <w:t>for( i = 0, j = 0, k = 0; i &lt; NumNegativePics[ Curr</w:t>
      </w:r>
      <w:r w:rsidRPr="00E36141">
        <w:rPr>
          <w:bCs/>
        </w:rPr>
        <w:t>RpsIdx</w:t>
      </w:r>
      <w:r w:rsidRPr="00E36141">
        <w:t> ] ; i++ )</w:t>
      </w:r>
      <w:r w:rsidRPr="00E36141">
        <w:br/>
      </w:r>
      <w:r w:rsidRPr="00E36141">
        <w:tab/>
        <w:t>if(</w:t>
      </w:r>
      <w:r w:rsidRPr="00E36141">
        <w:rPr>
          <w:bCs/>
        </w:rPr>
        <w:t xml:space="preserve"> UsedByCurrPicS0[ </w:t>
      </w:r>
      <w:r w:rsidRPr="00E36141">
        <w:t>Curr</w:t>
      </w:r>
      <w:r w:rsidRPr="00E36141">
        <w:rPr>
          <w:bCs/>
        </w:rPr>
        <w:t>RpsIdx ][ i ]</w:t>
      </w:r>
      <w:r w:rsidRPr="00E36141">
        <w:t xml:space="preserve"> )</w:t>
      </w:r>
      <w:r w:rsidRPr="00E36141">
        <w:br/>
      </w:r>
      <w:r w:rsidRPr="00E36141">
        <w:tab/>
      </w:r>
      <w:r w:rsidRPr="00E36141">
        <w:tab/>
        <w:t xml:space="preserve">PocStCurrBefore[ j++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DeltaPocS0[ </w:t>
      </w:r>
      <w:r w:rsidRPr="00E36141">
        <w:t>Curr</w:t>
      </w:r>
      <w:r w:rsidRPr="00E36141">
        <w:rPr>
          <w:bCs/>
        </w:rPr>
        <w:t>RpsIdx ][ i ]</w:t>
      </w:r>
      <w:r w:rsidRPr="00E36141">
        <w:br/>
      </w:r>
      <w:r w:rsidRPr="00E36141">
        <w:rPr>
          <w:lang w:eastAsia="ko-KR"/>
        </w:rPr>
        <w:t>NumPocStCurrBefore = j</w:t>
      </w:r>
      <w:r w:rsidRPr="00E36141">
        <w:br/>
      </w:r>
      <w:r w:rsidRPr="00E36141">
        <w:br/>
        <w:t>for( i = 0, j = 0; i &lt; NumPositivePics[ Curr</w:t>
      </w:r>
      <w:r w:rsidRPr="00E36141">
        <w:rPr>
          <w:bCs/>
        </w:rPr>
        <w:t>RpsIdx</w:t>
      </w:r>
      <w:r w:rsidRPr="00E36141">
        <w:t> ]; i++ )</w:t>
      </w:r>
      <w:r w:rsidRPr="00E36141">
        <w:br/>
      </w:r>
      <w:r w:rsidRPr="00E36141">
        <w:tab/>
        <w:t>if( Used</w:t>
      </w:r>
      <w:r w:rsidRPr="00E36141">
        <w:rPr>
          <w:bCs/>
        </w:rPr>
        <w:t>ByCurrPicS1[ </w:t>
      </w:r>
      <w:r w:rsidRPr="00E36141">
        <w:t>Curr</w:t>
      </w:r>
      <w:r w:rsidRPr="00E36141">
        <w:rPr>
          <w:bCs/>
        </w:rPr>
        <w:t>RpsIdx ][ i ]</w:t>
      </w:r>
      <w:r w:rsidRPr="00E36141">
        <w:t xml:space="preserve"> )</w:t>
      </w:r>
      <w:r w:rsidRPr="00E36141">
        <w:br/>
      </w:r>
      <w:r w:rsidRPr="00E36141">
        <w:tab/>
      </w:r>
      <w:r w:rsidRPr="00E36141">
        <w:tab/>
        <w:t xml:space="preserve">PocStCurrAfter[ j++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tab/>
        <w:t>else</w:t>
      </w:r>
      <w:r w:rsidRPr="00E36141">
        <w:br/>
      </w:r>
      <w:r w:rsidRPr="00E36141">
        <w:tab/>
      </w:r>
      <w:r w:rsidRPr="00E36141">
        <w:tab/>
        <w:t xml:space="preserve">PocStFoll[ k++ ] = </w:t>
      </w:r>
      <w:r w:rsidRPr="00E36141">
        <w:rPr>
          <w:bCs/>
        </w:rPr>
        <w:t xml:space="preserve">PicOrderCntVal </w:t>
      </w:r>
      <w:r w:rsidRPr="00E36141">
        <w:t xml:space="preserve">+ </w:t>
      </w:r>
      <w:r w:rsidRPr="00E36141">
        <w:rPr>
          <w:bCs/>
        </w:rPr>
        <w:t>DeltaPocS1[ </w:t>
      </w:r>
      <w:r w:rsidRPr="00E36141">
        <w:t>Curr</w:t>
      </w:r>
      <w:r w:rsidRPr="00E36141">
        <w:rPr>
          <w:bCs/>
        </w:rPr>
        <w:t>RpsIdx ][ i ]</w:t>
      </w:r>
      <w:r w:rsidRPr="00E36141">
        <w:br/>
      </w:r>
      <w:r w:rsidRPr="00E36141">
        <w:rPr>
          <w:lang w:eastAsia="ko-KR"/>
        </w:rPr>
        <w:t>NumPocStCurrAfter = j</w:t>
      </w:r>
      <w:r w:rsidRPr="00E36141">
        <w:rPr>
          <w:lang w:eastAsia="ko-KR"/>
        </w:rPr>
        <w:br/>
        <w:t>NumPocStFoll = k</w:t>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2</w:t>
      </w:r>
      <w:r w:rsidRPr="00E36141">
        <w:rPr>
          <w:szCs w:val="22"/>
        </w:rPr>
        <w:fldChar w:fldCharType="end"/>
      </w:r>
      <w:r w:rsidRPr="00E36141">
        <w:rPr>
          <w:szCs w:val="22"/>
        </w:rPr>
        <w:t>)</w:t>
      </w:r>
      <w:r w:rsidRPr="00E36141">
        <w:br/>
        <w:t xml:space="preserve">for( i = 0, j = 0, k = 0; i &lt; </w:t>
      </w:r>
      <w:r w:rsidRPr="00E36141">
        <w:rPr>
          <w:bCs/>
        </w:rPr>
        <w:t>num_long_term_sps + num_long_term_pics</w:t>
      </w:r>
      <w:r w:rsidRPr="00E36141">
        <w:t>; i++ ) {</w:t>
      </w:r>
      <w:r w:rsidRPr="00E36141">
        <w:br/>
      </w:r>
      <w:r w:rsidRPr="00E36141">
        <w:tab/>
        <w:t>pocLt = PocLsbLt[ i ]</w:t>
      </w:r>
      <w:r w:rsidRPr="00E36141">
        <w:br/>
      </w:r>
      <w:r w:rsidRPr="00E36141">
        <w:tab/>
        <w:t>if( delta_poc_msb_present_flag[ i ] )</w:t>
      </w:r>
      <w:r w:rsidRPr="00E36141">
        <w:br/>
      </w:r>
      <w:r w:rsidRPr="00E36141">
        <w:tab/>
      </w:r>
      <w:r w:rsidRPr="00E36141">
        <w:tab/>
        <w:t xml:space="preserve">pocLt  +=  PicOrderCntVal − </w:t>
      </w:r>
      <w:r w:rsidRPr="00E36141">
        <w:tab/>
        <w:t>DeltaPocMsbCycleLt[ i ] * MaxPicOrderCntLsb −</w:t>
      </w:r>
      <w:r>
        <w:br/>
      </w:r>
      <w:r>
        <w:tab/>
      </w:r>
      <w:r>
        <w:tab/>
      </w:r>
      <w:r>
        <w:tab/>
      </w:r>
      <w:r>
        <w:tab/>
      </w:r>
      <w:r w:rsidRPr="00983CFA">
        <w:rPr>
          <w:highlight w:val="cyan"/>
          <w:lang w:val="en-US"/>
        </w:rPr>
        <w:t>PicOrderCntVal &amp; ( MaxPicOrderCntLsb − 1 )</w:t>
      </w:r>
      <w:r w:rsidRPr="00E36141">
        <w:br/>
      </w:r>
      <w:r w:rsidRPr="00E36141">
        <w:tab/>
        <w:t>if( UsedByCurrPicLt</w:t>
      </w:r>
      <w:r w:rsidRPr="00E36141">
        <w:rPr>
          <w:bCs/>
        </w:rPr>
        <w:t>[ i ]</w:t>
      </w:r>
      <w:r w:rsidRPr="00E36141">
        <w:t xml:space="preserve"> ) {</w:t>
      </w:r>
      <w:r w:rsidRPr="00E36141">
        <w:br/>
      </w:r>
      <w:r w:rsidRPr="00E36141">
        <w:tab/>
      </w:r>
      <w:r w:rsidRPr="00E36141">
        <w:tab/>
        <w:t>PocLtCurr[ j ] = pocLt</w:t>
      </w:r>
      <w:r w:rsidRPr="00E36141">
        <w:br/>
      </w:r>
      <w:r w:rsidRPr="00E36141">
        <w:tab/>
      </w:r>
      <w:r w:rsidRPr="00E36141">
        <w:tab/>
        <w:t>CurrDeltaPocMsbPresentFlag[ j++ ] = delta_poc_msb_present_flag[ i ]</w:t>
      </w:r>
      <w:r w:rsidRPr="00E36141">
        <w:br/>
      </w:r>
      <w:r w:rsidRPr="00E36141">
        <w:tab/>
        <w:t>} else {</w:t>
      </w:r>
      <w:r w:rsidRPr="00E36141">
        <w:br/>
      </w:r>
      <w:r w:rsidRPr="00E36141">
        <w:tab/>
      </w:r>
      <w:r w:rsidRPr="00E36141">
        <w:tab/>
        <w:t>PocLtFoll[ k ] = pocLt</w:t>
      </w:r>
      <w:r w:rsidRPr="00E36141">
        <w:br/>
      </w:r>
      <w:r w:rsidRPr="00E36141">
        <w:tab/>
      </w:r>
      <w:r w:rsidRPr="00E36141">
        <w:tab/>
        <w:t>FollDeltaPocMsbPresentFlag[ k++ ] = delta_poc_msb_present_flag[ i ]</w:t>
      </w:r>
      <w:r w:rsidRPr="00E36141">
        <w:br/>
      </w:r>
      <w:r w:rsidRPr="00E36141">
        <w:tab/>
        <w:t>}</w:t>
      </w:r>
      <w:r w:rsidRPr="00E36141">
        <w:br/>
        <w:t>}</w:t>
      </w:r>
      <w:r w:rsidRPr="00E36141">
        <w:br/>
      </w:r>
      <w:r w:rsidRPr="00E36141">
        <w:rPr>
          <w:lang w:eastAsia="ko-KR"/>
        </w:rPr>
        <w:t>NumPocLtCurr = j</w:t>
      </w:r>
      <w:r w:rsidRPr="00E36141">
        <w:rPr>
          <w:lang w:eastAsia="ko-KR"/>
        </w:rPr>
        <w:br/>
        <w:t>NumPocLtFoll = k</w:t>
      </w:r>
    </w:p>
    <w:p w:rsidR="000B06B6" w:rsidRPr="00E36141" w:rsidRDefault="000B06B6" w:rsidP="000B06B6">
      <w:pPr>
        <w:tabs>
          <w:tab w:val="clear" w:pos="794"/>
          <w:tab w:val="clear" w:pos="1191"/>
          <w:tab w:val="clear" w:pos="1588"/>
          <w:tab w:val="clear" w:pos="1985"/>
          <w:tab w:val="left" w:pos="851"/>
          <w:tab w:val="left" w:pos="1134"/>
          <w:tab w:val="left" w:pos="1418"/>
          <w:tab w:val="center" w:pos="4849"/>
          <w:tab w:val="right" w:pos="9696"/>
        </w:tabs>
        <w:jc w:val="left"/>
      </w:pPr>
      <w:r w:rsidRPr="00E36141">
        <w:rPr>
          <w:bCs/>
        </w:rPr>
        <w:t xml:space="preserve">where PicOrderCntVal is the picture order count of the current picture as </w:t>
      </w:r>
      <w:r w:rsidRPr="004C5A41">
        <w:rPr>
          <w:bCs/>
        </w:rPr>
        <w:t>specified in subclause</w:t>
      </w:r>
      <w:r w:rsidRPr="00E36141">
        <w:rPr>
          <w:bCs/>
        </w:rPr>
        <w:t> 8.3.1</w:t>
      </w:r>
      <w:r w:rsidRPr="00E36141">
        <w:t>.</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2</w:t>
      </w:r>
      <w:r w:rsidRPr="00E36141">
        <w:rPr>
          <w:sz w:val="18"/>
          <w:szCs w:val="18"/>
        </w:rPr>
        <w:fldChar w:fldCharType="end"/>
      </w:r>
      <w:r w:rsidRPr="00E36141">
        <w:rPr>
          <w:sz w:val="18"/>
          <w:szCs w:val="18"/>
        </w:rPr>
        <w:t> – A value of Curr</w:t>
      </w:r>
      <w:r w:rsidRPr="00E36141">
        <w:rPr>
          <w:bCs/>
          <w:sz w:val="18"/>
          <w:szCs w:val="18"/>
        </w:rPr>
        <w:t>RpsIdx</w:t>
      </w:r>
      <w:r w:rsidRPr="00E36141" w:rsidDel="00CF55AE">
        <w:rPr>
          <w:sz w:val="18"/>
          <w:szCs w:val="18"/>
        </w:rPr>
        <w:t xml:space="preserve"> </w:t>
      </w:r>
      <w:r w:rsidRPr="00E36141">
        <w:rPr>
          <w:sz w:val="18"/>
          <w:szCs w:val="18"/>
        </w:rPr>
        <w:t xml:space="preserve">in the range of 0 to num_short_term_ref_pic_sets − 1, inclusive, indicates that a candidate short-term RPS from the active SPS </w:t>
      </w:r>
      <w:r w:rsidRPr="00D24D9D">
        <w:rPr>
          <w:sz w:val="18"/>
          <w:szCs w:val="18"/>
          <w:highlight w:val="cyan"/>
        </w:rPr>
        <w:t>for the current layer</w:t>
      </w:r>
      <w:r>
        <w:rPr>
          <w:sz w:val="18"/>
          <w:szCs w:val="18"/>
        </w:rPr>
        <w:t xml:space="preserve"> </w:t>
      </w:r>
      <w:r w:rsidRPr="00E36141">
        <w:rPr>
          <w:sz w:val="18"/>
          <w:szCs w:val="18"/>
        </w:rPr>
        <w:t>is being used, where Curr</w:t>
      </w:r>
      <w:r w:rsidRPr="00E36141">
        <w:rPr>
          <w:bCs/>
          <w:sz w:val="18"/>
          <w:szCs w:val="18"/>
        </w:rPr>
        <w:t>RpsIdx</w:t>
      </w:r>
      <w:r w:rsidRPr="00E36141">
        <w:rPr>
          <w:sz w:val="18"/>
          <w:szCs w:val="18"/>
        </w:rPr>
        <w:t xml:space="preserve"> is the index of the candidate short-term RPS into the list of candidate short-term RPSs signalled in the active SPS</w:t>
      </w:r>
      <w:r w:rsidRPr="002B2A5A">
        <w:rPr>
          <w:sz w:val="18"/>
          <w:szCs w:val="18"/>
        </w:rPr>
        <w:t xml:space="preserve"> </w:t>
      </w:r>
      <w:r w:rsidRPr="00D24D9D">
        <w:rPr>
          <w:sz w:val="18"/>
          <w:szCs w:val="18"/>
          <w:highlight w:val="cyan"/>
        </w:rPr>
        <w:t>for the current layer</w:t>
      </w:r>
      <w:r w:rsidRPr="00E36141">
        <w:rPr>
          <w:sz w:val="18"/>
          <w:szCs w:val="18"/>
        </w:rPr>
        <w:t>. Curr</w:t>
      </w:r>
      <w:r w:rsidRPr="00E36141">
        <w:rPr>
          <w:bCs/>
          <w:sz w:val="18"/>
          <w:szCs w:val="18"/>
        </w:rPr>
        <w:t>RpsIdx</w:t>
      </w:r>
      <w:r w:rsidRPr="00E36141">
        <w:rPr>
          <w:sz w:val="18"/>
          <w:szCs w:val="18"/>
        </w:rPr>
        <w:t xml:space="preserve"> equal to num_short_term_ref_pic_sets indicates that the short-term RPS of the current picture is directly signalled in the slice header.</w:t>
      </w:r>
    </w:p>
    <w:p w:rsidR="000B06B6" w:rsidRPr="00E36141" w:rsidRDefault="000B06B6" w:rsidP="000B06B6">
      <w:pPr>
        <w:rPr>
          <w:lang w:eastAsia="ko-KR"/>
        </w:rPr>
      </w:pPr>
      <w:r w:rsidRPr="00E36141">
        <w:rPr>
          <w:lang w:eastAsia="ko-KR"/>
        </w:rPr>
        <w:t>For each i in the range of 0 to NumPocLtCurr − 1, inclusive, when CurrDeltaPocMsbPresentFlag[ i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PocStCurrBefore[ j ].</w:t>
      </w:r>
    </w:p>
    <w:p w:rsidR="000B06B6" w:rsidRPr="00E36141" w:rsidRDefault="000B06B6" w:rsidP="008557C3">
      <w:pPr>
        <w:numPr>
          <w:ilvl w:val="0"/>
          <w:numId w:val="7"/>
        </w:numPr>
        <w:rPr>
          <w:lang w:eastAsia="ko-KR"/>
        </w:rPr>
      </w:pPr>
      <w:r w:rsidRPr="00E36141">
        <w:rPr>
          <w:lang w:eastAsia="ko-KR"/>
        </w:rPr>
        <w:t xml:space="preserve">There shall be no j in the range of 0 to NumPocStCurrAfter − 1, inclusive, for which PocLtCurr[ i ] is equal to PocStCurrAfter[ j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PocStFoll[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PocLtCurr[ j ].</w:t>
      </w:r>
    </w:p>
    <w:p w:rsidR="000B06B6" w:rsidRPr="00E36141" w:rsidRDefault="000B06B6" w:rsidP="000B06B6">
      <w:pPr>
        <w:rPr>
          <w:lang w:eastAsia="ko-KR"/>
        </w:rPr>
      </w:pPr>
      <w:r w:rsidRPr="00E36141">
        <w:rPr>
          <w:lang w:eastAsia="ko-KR"/>
        </w:rPr>
        <w:t>For each i in the range of 0 to NumPocLtFoll − 1, inclusive, when FollDeltaPocMsbPresentFlag[ i ] is equal to 1,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PocStCurrBefore[ j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PocStCurrAfter[ j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PocStFoll[ j ].</w:t>
      </w:r>
    </w:p>
    <w:p w:rsidR="000B06B6" w:rsidRPr="00E36141" w:rsidRDefault="000B06B6" w:rsidP="008557C3">
      <w:pPr>
        <w:numPr>
          <w:ilvl w:val="0"/>
          <w:numId w:val="7"/>
        </w:numPr>
        <w:rPr>
          <w:lang w:eastAsia="ko-KR"/>
        </w:rPr>
      </w:pPr>
      <w:r w:rsidRPr="00E36141">
        <w:rPr>
          <w:lang w:eastAsia="ko-KR"/>
        </w:rPr>
        <w:lastRenderedPageBreak/>
        <w:t>There shall be no j in the range of 0 to NumPocLtFoll − 1, inclusive, where j is not equal to i, for which PocLtFoll[ i ] is equal to PocLtFoll[ j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PocLtCurr[ j ].</w:t>
      </w:r>
    </w:p>
    <w:p w:rsidR="000B06B6" w:rsidRPr="00E36141" w:rsidRDefault="000B06B6" w:rsidP="000B06B6">
      <w:pPr>
        <w:rPr>
          <w:lang w:eastAsia="ko-KR"/>
        </w:rPr>
      </w:pPr>
      <w:r w:rsidRPr="00E36141">
        <w:rPr>
          <w:lang w:eastAsia="ko-KR"/>
        </w:rPr>
        <w:t>For each i in the range of 0 to NumPocLtCurr − 1, inclusive, when CurrDeltaPocMsbPresentFlag[ i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PocLtCurr[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PocLtCurr[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PocLtCurr[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where j is not equal to i, for which PocLtCurr[ i ] is equal to ( PocLtCurr[ j ] &amp; ( MaxPicOrderCntLsb − 1 ) ).</w:t>
      </w:r>
    </w:p>
    <w:p w:rsidR="000B06B6" w:rsidRPr="00E36141" w:rsidRDefault="000B06B6" w:rsidP="000B06B6">
      <w:pPr>
        <w:rPr>
          <w:lang w:eastAsia="ko-KR"/>
        </w:rPr>
      </w:pPr>
      <w:r w:rsidRPr="00E36141">
        <w:rPr>
          <w:lang w:eastAsia="ko-KR"/>
        </w:rPr>
        <w:t>For each i in the range of 0 to NumPocLtFoll − 1, inclusive, when FollDeltaPocMsbPresentFlag[ i ] is equal to 0, it is a requirement of bitstream conformance that the following conditions apply:</w:t>
      </w:r>
    </w:p>
    <w:p w:rsidR="000B06B6" w:rsidRPr="00E36141" w:rsidRDefault="000B06B6" w:rsidP="008557C3">
      <w:pPr>
        <w:numPr>
          <w:ilvl w:val="0"/>
          <w:numId w:val="7"/>
        </w:numPr>
        <w:rPr>
          <w:lang w:eastAsia="ko-KR"/>
        </w:rPr>
      </w:pPr>
      <w:r w:rsidRPr="00E36141">
        <w:rPr>
          <w:lang w:eastAsia="ko-KR"/>
        </w:rPr>
        <w:t>There shall be no j in the range of 0 to NumPocStCurrBefore − 1, inclusive, for which PocLtFoll[ i ] is equal to ( PocStCurrBefore[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NumPocStCurrAfter − 1, inclusive, for which PocLtFoll[ i ] is equal to ( PocStCurrAfter[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NumPocStFoll − 1, inclusive, for which PocLtFoll[ i ] is equal to ( PocStFoll[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NumPocLtFoll − 1, inclusive, where j is not equal to i, for which PocLtFoll[ i ] is equal to ( PocLtFoll[ j ] &amp; ( MaxPicOrderCntLsb − 1 ) ).</w:t>
      </w:r>
    </w:p>
    <w:p w:rsidR="000B06B6" w:rsidRPr="00E36141" w:rsidRDefault="000B06B6" w:rsidP="008557C3">
      <w:pPr>
        <w:numPr>
          <w:ilvl w:val="0"/>
          <w:numId w:val="7"/>
        </w:numPr>
        <w:rPr>
          <w:lang w:eastAsia="ko-KR"/>
        </w:rPr>
      </w:pPr>
      <w:r w:rsidRPr="00E36141">
        <w:rPr>
          <w:lang w:eastAsia="ko-KR"/>
        </w:rPr>
        <w:t>There shall be no j in the range of 0 to NumPocLtCurr − 1, inclusive, for which PocLtFoll[ i ] is equal to ( PocLtCurr[ j ] &amp; ( MaxPicOrderCntLsb − 1 ) ).</w:t>
      </w:r>
    </w:p>
    <w:p w:rsidR="000B06B6" w:rsidRPr="00E36141" w:rsidRDefault="000B06B6" w:rsidP="000B06B6">
      <w:r w:rsidRPr="00E36141">
        <w:t>The variable NumP</w:t>
      </w:r>
      <w:r>
        <w:t>i</w:t>
      </w:r>
      <w:r w:rsidRPr="00E36141">
        <w:t xml:space="preserve">cTotalCurr is derived as specified in </w:t>
      </w:r>
      <w:r>
        <w:t>sub</w:t>
      </w:r>
      <w:r w:rsidRPr="00E36141">
        <w:t>clause 7.4.7.2. It is a requirement of bitstream conformance that the following applies to the value of NumP</w:t>
      </w:r>
      <w:r>
        <w:t>i</w:t>
      </w:r>
      <w:r w:rsidRPr="00E36141">
        <w:t>cTotalCurr:</w:t>
      </w:r>
    </w:p>
    <w:p w:rsidR="000B06B6" w:rsidRPr="00E36141" w:rsidRDefault="000B06B6" w:rsidP="008557C3">
      <w:pPr>
        <w:numPr>
          <w:ilvl w:val="0"/>
          <w:numId w:val="7"/>
        </w:numPr>
        <w:rPr>
          <w:lang w:eastAsia="ko-KR"/>
        </w:rPr>
      </w:pPr>
      <w:r w:rsidRPr="00E36141">
        <w:rPr>
          <w:lang w:eastAsia="ko-KR"/>
        </w:rPr>
        <w:t xml:space="preserve">If </w:t>
      </w:r>
      <w:r w:rsidRPr="00983CFA">
        <w:rPr>
          <w:highlight w:val="cyan"/>
          <w:lang w:val="en-US"/>
        </w:rPr>
        <w:t>currPicLayer</w:t>
      </w:r>
      <w:r w:rsidRPr="004606FA">
        <w:rPr>
          <w:highlight w:val="cyan"/>
          <w:lang w:val="en-US"/>
        </w:rPr>
        <w:t>Id</w:t>
      </w:r>
      <w:r w:rsidRPr="004606FA">
        <w:rPr>
          <w:highlight w:val="cyan"/>
        </w:rPr>
        <w:t xml:space="preserve"> is equal to 0 and</w:t>
      </w:r>
      <w:r>
        <w:t xml:space="preserve"> </w:t>
      </w:r>
      <w:r w:rsidRPr="00E36141">
        <w:rPr>
          <w:lang w:eastAsia="ko-KR"/>
        </w:rPr>
        <w:t xml:space="preserve">the current picture is a BLA or CRA picture, the value of </w:t>
      </w:r>
      <w:r w:rsidRPr="00E36141">
        <w:t>NumP</w:t>
      </w:r>
      <w:r>
        <w:t>i</w:t>
      </w:r>
      <w:r w:rsidRPr="00E36141">
        <w:t>cTotalCurr shall be equal to 0.</w:t>
      </w:r>
    </w:p>
    <w:p w:rsidR="000B06B6" w:rsidRPr="00E36141" w:rsidRDefault="000B06B6" w:rsidP="008557C3">
      <w:pPr>
        <w:numPr>
          <w:ilvl w:val="0"/>
          <w:numId w:val="7"/>
        </w:numPr>
      </w:pPr>
      <w:r w:rsidRPr="00E36141">
        <w:t>Otherwise, when the current picture contains a P or B slice, the value of NumP</w:t>
      </w:r>
      <w:r>
        <w:t>i</w:t>
      </w:r>
      <w:r w:rsidRPr="00E36141">
        <w:t>cTotalCurr shall not be equal to 0.</w:t>
      </w:r>
    </w:p>
    <w:p w:rsidR="000B06B6" w:rsidRPr="00E36141" w:rsidRDefault="000B06B6" w:rsidP="000B06B6">
      <w:r w:rsidRPr="00E36141">
        <w:rPr>
          <w:lang w:eastAsia="ko-KR"/>
        </w:rPr>
        <w:t xml:space="preserve">The RPS of the current picture consists of five RPS lists; </w:t>
      </w:r>
      <w:r w:rsidRPr="00E36141">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3</w:t>
      </w:r>
      <w:r w:rsidRPr="00E36141">
        <w:rPr>
          <w:sz w:val="18"/>
          <w:szCs w:val="18"/>
        </w:rPr>
        <w:fldChar w:fldCharType="end"/>
      </w:r>
      <w:r w:rsidRPr="00E36141">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E36141">
        <w:rPr>
          <w:i/>
          <w:sz w:val="18"/>
          <w:szCs w:val="18"/>
        </w:rPr>
        <w:t xml:space="preserve"> not</w:t>
      </w:r>
      <w:r w:rsidRPr="00E36141">
        <w:rPr>
          <w:sz w:val="18"/>
          <w:szCs w:val="18"/>
        </w:rPr>
        <w:t xml:space="preserve"> used for inter prediction of the current picture but may be used in inter prediction for one or more pictures that follow the current picture in decoding order.</w:t>
      </w:r>
    </w:p>
    <w:p w:rsidR="000B06B6" w:rsidRPr="00E36141" w:rsidRDefault="000B06B6" w:rsidP="000B06B6">
      <w:pPr>
        <w:rPr>
          <w:lang w:eastAsia="ko-KR"/>
        </w:rPr>
      </w:pPr>
      <w:r w:rsidRPr="00E36141">
        <w:rPr>
          <w:lang w:eastAsia="ko-KR"/>
        </w:rPr>
        <w:t>The derivation process for the RPS and picture marking are performed according to the following ordered steps:</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E36141">
        <w:rPr>
          <w:lang w:eastAsia="ko-KR"/>
        </w:rPr>
        <w:t>for( i = 0; i &lt; NumPocLtCurr; i++ )</w:t>
      </w:r>
      <w:r w:rsidRPr="00E36141">
        <w:rPr>
          <w:lang w:eastAsia="ko-KR"/>
        </w:rPr>
        <w:br/>
      </w:r>
      <w:r w:rsidRPr="00E36141">
        <w:rPr>
          <w:lang w:eastAsia="ko-KR"/>
        </w:rPr>
        <w:tab/>
        <w:t>if( !</w:t>
      </w:r>
      <w:r w:rsidRPr="00E36141">
        <w:rPr>
          <w:szCs w:val="22"/>
        </w:rPr>
        <w:t>CurrDeltaPocMsbPresentFlag[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PocLtCurr[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PocLtCurr[ i ]</w:t>
      </w:r>
      <w:r>
        <w:rPr>
          <w:lang w:eastAsia="ko-KR"/>
        </w:rPr>
        <w:br/>
      </w:r>
      <w:r>
        <w:rPr>
          <w:lang w:eastAsia="ko-KR"/>
        </w:rPr>
        <w:tab/>
      </w:r>
      <w:r>
        <w:rPr>
          <w:lang w:eastAsia="ko-KR"/>
        </w:rPr>
        <w:tab/>
      </w:r>
      <w:r>
        <w:rPr>
          <w:lang w:eastAsia="ko-KR"/>
        </w:rPr>
        <w:tab/>
      </w:r>
      <w:r>
        <w:rPr>
          <w:lang w:eastAsia="ko-KR"/>
        </w:rPr>
        <w:tab/>
      </w:r>
      <w:r>
        <w:rPr>
          <w:lang w:eastAsia="ko-KR"/>
        </w:rPr>
        <w:tab/>
      </w:r>
      <w:r>
        <w:rPr>
          <w:lang w:eastAsia="ko-KR"/>
        </w:rPr>
        <w:tab/>
      </w:r>
      <w:r>
        <w:rPr>
          <w:lang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RefPicSetLtCurr[ i ] = picX</w:t>
      </w:r>
      <w:r w:rsidRPr="00E36141">
        <w:rPr>
          <w:lang w:eastAsia="ko-KR"/>
        </w:rPr>
        <w:br/>
      </w:r>
      <w:r w:rsidRPr="00E36141">
        <w:rPr>
          <w:lang w:eastAsia="ko-KR"/>
        </w:rPr>
        <w:lastRenderedPageBreak/>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RefPicSetLtCurr[ i ] = "no reference picture"</w:t>
      </w:r>
      <w:r w:rsidRPr="00E36141">
        <w:tab/>
      </w:r>
      <w:r w:rsidRPr="00E36141">
        <w:tab/>
      </w:r>
      <w:r w:rsidRPr="00E36141">
        <w:tab/>
      </w:r>
      <w:r w:rsidRPr="00E36141">
        <w:tab/>
      </w:r>
      <w:r w:rsidRPr="00E36141">
        <w:tab/>
      </w:r>
      <w:r w:rsidRPr="00E36141">
        <w:tab/>
      </w:r>
      <w:r w:rsidRPr="00E36141">
        <w:tab/>
      </w:r>
      <w:r w:rsidRPr="00E36141">
        <w:tab/>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3</w:t>
      </w:r>
      <w:r w:rsidRPr="00E36141">
        <w:rPr>
          <w:szCs w:val="22"/>
        </w:rPr>
        <w:fldChar w:fldCharType="end"/>
      </w:r>
      <w:r w:rsidRPr="00E36141">
        <w:rPr>
          <w:szCs w:val="22"/>
        </w:rPr>
        <w:t>)</w:t>
      </w:r>
      <w:r w:rsidRPr="00E36141">
        <w:rPr>
          <w:szCs w:val="22"/>
        </w:rPr>
        <w:br/>
      </w:r>
      <w:r w:rsidRPr="00E36141">
        <w:rPr>
          <w:lang w:eastAsia="ko-KR"/>
        </w:rPr>
        <w:t>for( i = 0; i &lt; NumPocLtFoll; i++ )</w:t>
      </w:r>
      <w:r w:rsidRPr="00E36141">
        <w:rPr>
          <w:lang w:eastAsia="ko-KR"/>
        </w:rPr>
        <w:br/>
      </w:r>
      <w:r w:rsidRPr="00E36141">
        <w:rPr>
          <w:lang w:eastAsia="ko-KR"/>
        </w:rPr>
        <w:tab/>
        <w:t>if( !</w:t>
      </w:r>
      <w:r w:rsidRPr="00E36141">
        <w:rPr>
          <w:szCs w:val="22"/>
        </w:rPr>
        <w:t>FollDeltaPocMsbPresentFlag[ i ]</w:t>
      </w:r>
      <w:r w:rsidRPr="00E36141">
        <w:rPr>
          <w:bCs/>
          <w:szCs w:val="22"/>
        </w:rPr>
        <w:t xml:space="preserve"> )</w:t>
      </w:r>
      <w:r w:rsidRPr="00E36141">
        <w:rPr>
          <w:lang w:eastAsia="ko-KR"/>
        </w:rPr>
        <w:br/>
      </w:r>
      <w:r w:rsidRPr="00E36141">
        <w:rPr>
          <w:lang w:eastAsia="ko-KR"/>
        </w:rPr>
        <w:tab/>
      </w:r>
      <w:r w:rsidRPr="00E36141">
        <w:rPr>
          <w:lang w:eastAsia="ko-KR"/>
        </w:rPr>
        <w:tab/>
        <w:t xml:space="preserve">if( there is a reference picture picX in the DPB with </w:t>
      </w:r>
      <w:r w:rsidRPr="00D64E47">
        <w:rPr>
          <w:highlight w:val="cyan"/>
        </w:rPr>
        <w:t>PicOrderCntVal &amp; ( MaxPicOrderCntLsb − 1 )</w:t>
      </w:r>
      <w:r>
        <w:br/>
      </w:r>
      <w:r>
        <w:tab/>
      </w:r>
      <w:r>
        <w:tab/>
      </w:r>
      <w:r>
        <w:tab/>
      </w:r>
      <w:r>
        <w:tab/>
      </w:r>
      <w:r>
        <w:tab/>
      </w:r>
      <w:r>
        <w:tab/>
      </w:r>
      <w:r>
        <w:tab/>
      </w:r>
      <w:r w:rsidRPr="00E36141">
        <w:rPr>
          <w:lang w:eastAsia="ko-KR"/>
        </w:rPr>
        <w:t xml:space="preserve">equal to PocLtFoll[ i ] </w:t>
      </w:r>
      <w:r w:rsidRPr="00983CFA">
        <w:rPr>
          <w:highlight w:val="cyan"/>
          <w:lang w:val="en-US" w:eastAsia="ko-KR"/>
        </w:rPr>
        <w:t xml:space="preserve">and nuh_layer_id equal to </w:t>
      </w:r>
      <w:r w:rsidRPr="00983CFA">
        <w:rPr>
          <w:highlight w:val="cyan"/>
          <w:lang w:val="en-US"/>
        </w:rPr>
        <w:t>currPicLayerId</w:t>
      </w:r>
      <w:r>
        <w:rPr>
          <w:lang w:val="en-US"/>
        </w:rPr>
        <w:t xml:space="preserve"> </w:t>
      </w:r>
      <w:r w:rsidRPr="00E36141">
        <w:rPr>
          <w:lang w:eastAsia="ko-KR"/>
        </w:rPr>
        <w:t>)</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 xml:space="preserve">if( there is a reference picture picX in the DPB with </w:t>
      </w:r>
      <w:r w:rsidRPr="00E36141">
        <w:rPr>
          <w:szCs w:val="22"/>
        </w:rPr>
        <w:t>PicOrderCntVal</w:t>
      </w:r>
      <w:r w:rsidRPr="00E36141">
        <w:rPr>
          <w:lang w:eastAsia="ko-KR"/>
        </w:rPr>
        <w:t xml:space="preserve"> equal to PocLtFoll[ i ]</w:t>
      </w:r>
      <w:r>
        <w:rPr>
          <w:lang w:eastAsia="ko-KR"/>
        </w:rPr>
        <w:br/>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164195">
        <w:rPr>
          <w:lang w:val="en-US" w:eastAsia="ko-KR"/>
        </w:rPr>
        <w:tab/>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r>
      <w:r w:rsidRPr="00E36141">
        <w:rPr>
          <w:lang w:eastAsia="ko-KR"/>
        </w:rPr>
        <w:tab/>
        <w:t>RefPicSetLtFoll[ i ] = picX</w:t>
      </w:r>
      <w:r w:rsidRPr="00E36141">
        <w:rPr>
          <w:lang w:eastAsia="ko-KR"/>
        </w:rPr>
        <w:br/>
      </w:r>
      <w:r w:rsidRPr="00E36141">
        <w:rPr>
          <w:lang w:eastAsia="ko-KR"/>
        </w:rPr>
        <w:tab/>
      </w:r>
      <w:r w:rsidRPr="00E36141">
        <w:rPr>
          <w:lang w:eastAsia="ko-KR"/>
        </w:rPr>
        <w:tab/>
        <w:t>else</w:t>
      </w:r>
      <w:r w:rsidRPr="00E36141">
        <w:rPr>
          <w:lang w:eastAsia="ko-KR"/>
        </w:rPr>
        <w:br/>
      </w:r>
      <w:r w:rsidRPr="00E36141">
        <w:rPr>
          <w:lang w:eastAsia="ko-KR"/>
        </w:rPr>
        <w:tab/>
      </w:r>
      <w:r w:rsidRPr="00E36141">
        <w:rPr>
          <w:lang w:eastAsia="ko-KR"/>
        </w:rPr>
        <w:tab/>
      </w:r>
      <w:r w:rsidRPr="00E36141">
        <w:rPr>
          <w:lang w:eastAsia="ko-KR"/>
        </w:rPr>
        <w:tab/>
        <w:t>RefPicSetLtFoll[ i ] = "no reference picture"</w:t>
      </w:r>
    </w:p>
    <w:p w:rsidR="000B06B6" w:rsidRPr="00E36141" w:rsidRDefault="000B06B6" w:rsidP="008557C3">
      <w:pPr>
        <w:numPr>
          <w:ilvl w:val="0"/>
          <w:numId w:val="16"/>
        </w:numPr>
        <w:textAlignment w:val="auto"/>
        <w:rPr>
          <w:lang w:eastAsia="ko-KR"/>
        </w:rPr>
      </w:pPr>
      <w:r w:rsidRPr="00E36141">
        <w:rPr>
          <w:lang w:eastAsia="ko-KR"/>
        </w:rPr>
        <w:t xml:space="preserve">All reference pictures that are included in RefPicSetLtCurr </w:t>
      </w:r>
      <w:r w:rsidRPr="00164195">
        <w:rPr>
          <w:highlight w:val="cyan"/>
          <w:lang w:eastAsia="ko-KR"/>
        </w:rPr>
        <w:t>or</w:t>
      </w:r>
      <w:r w:rsidRPr="00E36141">
        <w:rPr>
          <w:lang w:eastAsia="ko-KR"/>
        </w:rPr>
        <w:t xml:space="preserve"> RefPicSetLtFoll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 marked as "used for long-term reference".</w:t>
      </w:r>
    </w:p>
    <w:p w:rsidR="000B06B6" w:rsidRPr="00E36141" w:rsidRDefault="000B06B6" w:rsidP="008557C3">
      <w:pPr>
        <w:numPr>
          <w:ilvl w:val="0"/>
          <w:numId w:val="16"/>
        </w:numPr>
        <w:textAlignment w:val="auto"/>
        <w:rPr>
          <w:lang w:eastAsia="ko-KR"/>
        </w:rPr>
      </w:pPr>
      <w:r w:rsidRPr="00E36141">
        <w:rPr>
          <w:lang w:eastAsia="ko-KR"/>
        </w:rPr>
        <w:t>The following applies:</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E36141">
        <w:rPr>
          <w:lang w:eastAsia="ko-KR"/>
        </w:rPr>
        <w:t>for( i = 0; i &lt; NumPocStCurrBefore;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PocStCurrBefore[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RefPicSetStCurrBefore[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RefPicSetStCurrBefore[ i ] = "no reference picture"</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NumPocStCurrAfter;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PocStCurrAfter[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RefPicSetStCurrAfter[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RefPicSetStCurrAfter[ i ] = "no reference picture"</w:t>
      </w:r>
      <w:r w:rsidRPr="00E36141">
        <w:tab/>
      </w:r>
      <w:r w:rsidRPr="00E36141">
        <w:rPr>
          <w:szCs w:val="22"/>
        </w:rPr>
        <w:t>(</w:t>
      </w:r>
      <w:r w:rsidRPr="00E36141">
        <w:rPr>
          <w:szCs w:val="22"/>
        </w:rPr>
        <w:fldChar w:fldCharType="begin" w:fldLock="1"/>
      </w:r>
      <w:r w:rsidRPr="00E36141">
        <w:rPr>
          <w:szCs w:val="22"/>
        </w:rPr>
        <w:instrText xml:space="preserve"> STYLEREF 1 \s </w:instrText>
      </w:r>
      <w:r w:rsidRPr="00E36141">
        <w:rPr>
          <w:szCs w:val="22"/>
        </w:rPr>
        <w:fldChar w:fldCharType="separate"/>
      </w:r>
      <w:r>
        <w:rPr>
          <w:noProof/>
          <w:szCs w:val="22"/>
        </w:rPr>
        <w:t>8</w:t>
      </w:r>
      <w:r w:rsidRPr="00E36141">
        <w:rPr>
          <w:szCs w:val="22"/>
        </w:rPr>
        <w:fldChar w:fldCharType="end"/>
      </w:r>
      <w:r w:rsidRPr="00E36141">
        <w:rPr>
          <w:szCs w:val="22"/>
        </w:rPr>
        <w:noBreakHyphen/>
      </w:r>
      <w:r w:rsidRPr="00E36141">
        <w:rPr>
          <w:szCs w:val="22"/>
        </w:rPr>
        <w:fldChar w:fldCharType="begin" w:fldLock="1"/>
      </w:r>
      <w:r w:rsidRPr="00E36141">
        <w:rPr>
          <w:szCs w:val="22"/>
        </w:rPr>
        <w:instrText xml:space="preserve"> SEQ Equation \* ARABIC \s 1 </w:instrText>
      </w:r>
      <w:r w:rsidRPr="00E36141">
        <w:rPr>
          <w:szCs w:val="22"/>
        </w:rPr>
        <w:fldChar w:fldCharType="separate"/>
      </w:r>
      <w:r>
        <w:rPr>
          <w:noProof/>
          <w:szCs w:val="22"/>
        </w:rPr>
        <w:t>4</w:t>
      </w:r>
      <w:r w:rsidRPr="00E36141">
        <w:rPr>
          <w:szCs w:val="22"/>
        </w:rPr>
        <w:fldChar w:fldCharType="end"/>
      </w:r>
      <w:r w:rsidRPr="00E36141">
        <w:rPr>
          <w:szCs w:val="22"/>
        </w:rPr>
        <w:t>)</w:t>
      </w:r>
    </w:p>
    <w:p w:rsidR="000B06B6" w:rsidRPr="00E36141" w:rsidRDefault="000B06B6" w:rsidP="000B06B6">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E36141">
        <w:rPr>
          <w:lang w:eastAsia="ko-KR"/>
        </w:rPr>
        <w:t>for( i = 0; i &lt; NumPocStFoll; i++ )</w:t>
      </w:r>
      <w:r w:rsidRPr="00E36141">
        <w:rPr>
          <w:lang w:eastAsia="ko-KR"/>
        </w:rPr>
        <w:br/>
      </w:r>
      <w:r w:rsidRPr="00E36141">
        <w:rPr>
          <w:lang w:eastAsia="ko-KR"/>
        </w:rPr>
        <w:tab/>
        <w:t>if( there is a short-term reference picture picX in the DPB</w:t>
      </w:r>
      <w:r w:rsidRPr="00E36141">
        <w:rPr>
          <w:lang w:eastAsia="ko-KR"/>
        </w:rPr>
        <w:br/>
      </w:r>
      <w:r w:rsidRPr="00E36141">
        <w:rPr>
          <w:lang w:eastAsia="ko-KR"/>
        </w:rPr>
        <w:tab/>
      </w:r>
      <w:r w:rsidRPr="00E36141">
        <w:rPr>
          <w:lang w:eastAsia="ko-KR"/>
        </w:rPr>
        <w:tab/>
      </w:r>
      <w:r w:rsidRPr="00E36141">
        <w:rPr>
          <w:lang w:eastAsia="ko-KR"/>
        </w:rPr>
        <w:tab/>
        <w:t>with PicOrderCntVal equal to PocStFoll[ i ]</w:t>
      </w:r>
      <w:r w:rsidRPr="00164195">
        <w:rPr>
          <w:highlight w:val="cyan"/>
          <w:lang w:val="en-US" w:eastAsia="ko-KR"/>
        </w:rPr>
        <w:t xml:space="preserve"> </w:t>
      </w:r>
      <w:r w:rsidRPr="00983CFA">
        <w:rPr>
          <w:highlight w:val="cyan"/>
          <w:lang w:val="en-US" w:eastAsia="ko-KR"/>
        </w:rPr>
        <w:t xml:space="preserve">and nuh_layer_id equal to </w:t>
      </w:r>
      <w:r w:rsidRPr="00983CFA">
        <w:rPr>
          <w:highlight w:val="cyan"/>
          <w:lang w:val="en-US"/>
        </w:rPr>
        <w:t>currPicLayerId</w:t>
      </w:r>
      <w:r w:rsidRPr="00E36141">
        <w:rPr>
          <w:lang w:eastAsia="ko-KR"/>
        </w:rPr>
        <w:t xml:space="preserve"> )</w:t>
      </w:r>
      <w:r w:rsidRPr="00E36141">
        <w:rPr>
          <w:lang w:eastAsia="ko-KR"/>
        </w:rPr>
        <w:br/>
      </w:r>
      <w:r w:rsidRPr="00E36141">
        <w:rPr>
          <w:lang w:eastAsia="ko-KR"/>
        </w:rPr>
        <w:tab/>
      </w:r>
      <w:r w:rsidRPr="00E36141">
        <w:rPr>
          <w:lang w:eastAsia="ko-KR"/>
        </w:rPr>
        <w:tab/>
        <w:t>RefPicSetStFoll[ i ] = picX</w:t>
      </w:r>
      <w:r w:rsidRPr="00E36141">
        <w:rPr>
          <w:lang w:eastAsia="ko-KR"/>
        </w:rPr>
        <w:br/>
      </w:r>
      <w:r w:rsidRPr="00E36141">
        <w:rPr>
          <w:lang w:eastAsia="ko-KR"/>
        </w:rPr>
        <w:tab/>
        <w:t>else</w:t>
      </w:r>
      <w:r w:rsidRPr="00E36141">
        <w:rPr>
          <w:lang w:eastAsia="ko-KR"/>
        </w:rPr>
        <w:br/>
      </w:r>
      <w:r w:rsidRPr="00E36141">
        <w:rPr>
          <w:lang w:eastAsia="ko-KR"/>
        </w:rPr>
        <w:tab/>
      </w:r>
      <w:r w:rsidRPr="00E36141">
        <w:rPr>
          <w:lang w:eastAsia="ko-KR"/>
        </w:rPr>
        <w:tab/>
        <w:t>RefPicSetStFoll[ i ] = "no reference picture"</w:t>
      </w:r>
    </w:p>
    <w:p w:rsidR="000B06B6" w:rsidRPr="00E36141" w:rsidRDefault="000B06B6" w:rsidP="008557C3">
      <w:pPr>
        <w:numPr>
          <w:ilvl w:val="0"/>
          <w:numId w:val="16"/>
        </w:numPr>
        <w:textAlignment w:val="auto"/>
        <w:rPr>
          <w:lang w:eastAsia="ko-KR"/>
        </w:rPr>
      </w:pPr>
      <w:r w:rsidRPr="00E36141">
        <w:rPr>
          <w:bCs/>
        </w:rPr>
        <w:t>All</w:t>
      </w:r>
      <w:r w:rsidRPr="00E36141">
        <w:t xml:space="preserve"> reference pictures </w:t>
      </w:r>
      <w:r w:rsidRPr="00E36141">
        <w:rPr>
          <w:lang w:eastAsia="ko-KR"/>
        </w:rPr>
        <w:t xml:space="preserve">in the DPB </w:t>
      </w:r>
      <w:r w:rsidRPr="00E36141">
        <w:t xml:space="preserve">that are not included in </w:t>
      </w:r>
      <w:r w:rsidRPr="00E36141">
        <w:rPr>
          <w:lang w:eastAsia="ko-KR"/>
        </w:rPr>
        <w:t xml:space="preserve">RefPicSetLtCurr, RefPicSetLtFoll, RefPicSetStCurrBefore, RefPicSetStCurrAfter, or RefPicSetStFoll </w:t>
      </w:r>
      <w:r w:rsidRPr="00983CFA">
        <w:rPr>
          <w:highlight w:val="cyan"/>
          <w:lang w:val="en-US" w:eastAsia="ko-KR"/>
        </w:rPr>
        <w:t xml:space="preserve">and </w:t>
      </w:r>
      <w:r>
        <w:rPr>
          <w:highlight w:val="cyan"/>
          <w:lang w:val="en-US" w:eastAsia="ko-KR"/>
        </w:rPr>
        <w:t xml:space="preserve">have </w:t>
      </w:r>
      <w:r w:rsidRPr="00983CFA">
        <w:rPr>
          <w:highlight w:val="cyan"/>
          <w:lang w:val="en-US" w:eastAsia="ko-KR"/>
        </w:rPr>
        <w:t xml:space="preserve">nuh_layer_id equal to </w:t>
      </w:r>
      <w:r w:rsidRPr="00983CFA">
        <w:rPr>
          <w:highlight w:val="cyan"/>
          <w:lang w:val="en-US"/>
        </w:rPr>
        <w:t>currPicLayerId</w:t>
      </w:r>
      <w:r w:rsidRPr="00E36141">
        <w:rPr>
          <w:lang w:eastAsia="ko-KR"/>
        </w:rPr>
        <w:t xml:space="preserve"> are</w:t>
      </w:r>
      <w:r w:rsidRPr="00E36141">
        <w:t xml:space="preserve"> marked as "unused for reference".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4</w:t>
      </w:r>
      <w:r w:rsidRPr="00E36141">
        <w:rPr>
          <w:sz w:val="18"/>
          <w:szCs w:val="18"/>
        </w:rPr>
        <w:fldChar w:fldCharType="end"/>
      </w:r>
      <w:r w:rsidRPr="00E36141">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0B06B6" w:rsidRPr="00E36141" w:rsidRDefault="000B06B6" w:rsidP="000B06B6">
      <w:pPr>
        <w:tabs>
          <w:tab w:val="clear" w:pos="794"/>
          <w:tab w:val="clear" w:pos="1191"/>
          <w:tab w:val="clear" w:pos="1588"/>
          <w:tab w:val="clear" w:pos="1985"/>
        </w:tabs>
        <w:spacing w:before="60"/>
        <w:ind w:left="288"/>
        <w:rPr>
          <w:sz w:val="18"/>
          <w:szCs w:val="18"/>
        </w:rPr>
      </w:pPr>
      <w:r w:rsidRPr="00E36141">
        <w:rPr>
          <w:sz w:val="18"/>
          <w:szCs w:val="18"/>
        </w:rPr>
        <w:t>NOTE </w:t>
      </w:r>
      <w:r w:rsidRPr="00E36141">
        <w:rPr>
          <w:sz w:val="18"/>
          <w:szCs w:val="18"/>
        </w:rPr>
        <w:fldChar w:fldCharType="begin" w:fldLock="1"/>
      </w:r>
      <w:r w:rsidRPr="00E36141">
        <w:rPr>
          <w:sz w:val="18"/>
          <w:szCs w:val="18"/>
        </w:rPr>
        <w:instrText xml:space="preserve"> SEQ NoteCounter \s 9 \* MERGEFORMAT </w:instrText>
      </w:r>
      <w:r w:rsidRPr="00E36141">
        <w:rPr>
          <w:sz w:val="18"/>
          <w:szCs w:val="18"/>
        </w:rPr>
        <w:fldChar w:fldCharType="separate"/>
      </w:r>
      <w:r>
        <w:rPr>
          <w:noProof/>
          <w:sz w:val="18"/>
          <w:szCs w:val="18"/>
        </w:rPr>
        <w:t>5</w:t>
      </w:r>
      <w:r w:rsidRPr="00E36141">
        <w:rPr>
          <w:sz w:val="18"/>
          <w:szCs w:val="18"/>
        </w:rPr>
        <w:fldChar w:fldCharType="end"/>
      </w:r>
      <w:r w:rsidRPr="00E36141">
        <w:rPr>
          <w:sz w:val="18"/>
          <w:szCs w:val="18"/>
        </w:rPr>
        <w:t xml:space="preserve"> – A </w:t>
      </w:r>
      <w:r w:rsidRPr="00E36141">
        <w:rPr>
          <w:sz w:val="18"/>
          <w:szCs w:val="18"/>
          <w:lang w:eastAsia="ko-KR"/>
        </w:rPr>
        <w:t>picture cannot be included in more than one of the five RPS lists</w:t>
      </w:r>
      <w:r w:rsidRPr="00E36141">
        <w:rPr>
          <w:sz w:val="18"/>
          <w:szCs w:val="18"/>
        </w:rPr>
        <w:t>.</w:t>
      </w:r>
    </w:p>
    <w:p w:rsidR="000B06B6" w:rsidRPr="00E36141" w:rsidRDefault="000B06B6" w:rsidP="000B06B6">
      <w:pPr>
        <w:keepNext/>
        <w:rPr>
          <w:lang w:eastAsia="ko-KR"/>
        </w:rPr>
      </w:pPr>
      <w:r w:rsidRPr="00E36141">
        <w:rPr>
          <w:lang w:eastAsia="ko-KR"/>
        </w:rPr>
        <w:t>It is a requirement of bitstream conformance that the RPS is restricted as follows:</w:t>
      </w:r>
    </w:p>
    <w:p w:rsidR="000B06B6" w:rsidRPr="00E36141" w:rsidRDefault="000B06B6" w:rsidP="008557C3">
      <w:pPr>
        <w:keepNext/>
        <w:numPr>
          <w:ilvl w:val="0"/>
          <w:numId w:val="7"/>
        </w:numPr>
        <w:tabs>
          <w:tab w:val="left" w:pos="360"/>
        </w:tabs>
        <w:textAlignment w:val="auto"/>
        <w:rPr>
          <w:lang w:eastAsia="ko-KR"/>
        </w:rPr>
      </w:pPr>
      <w:r w:rsidRPr="00E36141">
        <w:rPr>
          <w:lang w:eastAsia="ko-KR"/>
        </w:rPr>
        <w:t>There shall be no entry in RefPicSetStCurrBefore, RefPicSetStCurrAfter, or RefPicSetLtCurr for which one or more of the following are true: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equal to "no reference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sub-layer non-reference picture and has TemporalId equal to that of the current picture.</w:t>
      </w:r>
    </w:p>
    <w:p w:rsidR="000B06B6" w:rsidRPr="00E36141" w:rsidRDefault="000B06B6" w:rsidP="008557C3">
      <w:pPr>
        <w:numPr>
          <w:ilvl w:val="1"/>
          <w:numId w:val="7"/>
        </w:numPr>
        <w:tabs>
          <w:tab w:val="left" w:pos="360"/>
        </w:tabs>
        <w:textAlignment w:val="auto"/>
        <w:rPr>
          <w:lang w:eastAsia="ko-KR"/>
        </w:rPr>
      </w:pPr>
      <w:r w:rsidRPr="00E36141">
        <w:rPr>
          <w:lang w:eastAsia="ko-KR"/>
        </w:rPr>
        <w:t>The entry is a picture that has TemporalId greater than that of the current picture.</w:t>
      </w:r>
    </w:p>
    <w:p w:rsidR="000B06B6" w:rsidRPr="00E36141" w:rsidRDefault="000B06B6" w:rsidP="008557C3">
      <w:pPr>
        <w:numPr>
          <w:ilvl w:val="0"/>
          <w:numId w:val="7"/>
        </w:numPr>
        <w:tabs>
          <w:tab w:val="left" w:pos="360"/>
        </w:tabs>
        <w:textAlignment w:val="auto"/>
        <w:rPr>
          <w:lang w:eastAsia="ko-KR"/>
        </w:rPr>
      </w:pPr>
      <w:r w:rsidRPr="00E36141">
        <w:rPr>
          <w:lang w:eastAsia="ko-KR"/>
        </w:rPr>
        <w:t>There shall be no entry in RefPicSetLtCurr or RefPicSetLtFoll for which the difference between the picture order count value of the current picture and the picture order count value of the entry is greater than or equal to 2</w:t>
      </w:r>
      <w:r w:rsidRPr="00E36141">
        <w:rPr>
          <w:vertAlign w:val="superscript"/>
          <w:lang w:eastAsia="ko-KR"/>
        </w:rPr>
        <w:t>24</w:t>
      </w:r>
      <w:r w:rsidRPr="00E36141">
        <w:rPr>
          <w:lang w:eastAsia="ko-KR"/>
        </w:rPr>
        <w:t>.</w:t>
      </w:r>
    </w:p>
    <w:p w:rsidR="000B06B6" w:rsidRPr="00E36141" w:rsidRDefault="000B06B6" w:rsidP="008557C3">
      <w:pPr>
        <w:numPr>
          <w:ilvl w:val="0"/>
          <w:numId w:val="7"/>
        </w:numPr>
        <w:tabs>
          <w:tab w:val="left" w:pos="360"/>
        </w:tabs>
        <w:textAlignment w:val="auto"/>
        <w:rPr>
          <w:lang w:eastAsia="ko-KR"/>
        </w:rPr>
      </w:pPr>
      <w:r w:rsidRPr="00E36141">
        <w:rPr>
          <w:lang w:eastAsia="ko-KR"/>
        </w:rPr>
        <w:t>When the current picture is a TSA picture, there shall be no picture included in the RPS with TemporalId greater than or equal to the TemporalId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CRA picture, there shall be no picture included in the RPS that precedes, in decoding order, any preceding IRAP picture in decoding order (when present).</w:t>
      </w:r>
    </w:p>
    <w:p w:rsidR="000B06B6" w:rsidRPr="00E36141" w:rsidRDefault="000B06B6" w:rsidP="008557C3">
      <w:pPr>
        <w:numPr>
          <w:ilvl w:val="0"/>
          <w:numId w:val="7"/>
        </w:numPr>
        <w:tabs>
          <w:tab w:val="left" w:pos="360"/>
        </w:tabs>
        <w:textAlignment w:val="auto"/>
        <w:rPr>
          <w:rFonts w:eastAsia="Times New Roman"/>
          <w:color w:val="000000"/>
        </w:rPr>
      </w:pPr>
      <w:r w:rsidRPr="00E36141">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E36141">
        <w:t>clause 8.3.3</w:t>
      </w:r>
      <w:r w:rsidRPr="00E36141">
        <w:rPr>
          <w:rFonts w:eastAsia="Times New Roman"/>
          <w:lang w:eastAsia="ko-KR"/>
        </w:rPr>
        <w:t>.</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trailing picture, there shall be no picture in the RPS that precedes the associated IRAP picture in output order or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the current picture is a RADL picture, there shall be no picture included in RefPicSetStCurrBefore, RefPicSetStCurrAfter, or RefPicSetLtCurr that is any of the following:</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RASL picture</w:t>
      </w:r>
    </w:p>
    <w:p w:rsidR="000B06B6" w:rsidRPr="00E36141" w:rsidRDefault="000B06B6" w:rsidP="008557C3">
      <w:pPr>
        <w:numPr>
          <w:ilvl w:val="1"/>
          <w:numId w:val="7"/>
        </w:numPr>
        <w:tabs>
          <w:tab w:val="left" w:pos="360"/>
        </w:tabs>
        <w:textAlignment w:val="auto"/>
        <w:rPr>
          <w:rFonts w:eastAsia="Times New Roman"/>
          <w:color w:val="000000"/>
        </w:rPr>
      </w:pPr>
      <w:r w:rsidRPr="00E36141">
        <w:rPr>
          <w:rFonts w:eastAsia="Times New Roman"/>
          <w:lang w:eastAsia="ko-KR"/>
        </w:rPr>
        <w:t xml:space="preserve">A picture that was generated by the decoding process for generating unavailable reference pictures as specified in </w:t>
      </w:r>
      <w:r w:rsidRPr="00E36141">
        <w:t>clause 8.3.3</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 picture that precedes the associated IRAP picture in decoding order</w:t>
      </w:r>
    </w:p>
    <w:p w:rsidR="000B06B6" w:rsidRPr="00E36141" w:rsidRDefault="000B06B6" w:rsidP="008557C3">
      <w:pPr>
        <w:numPr>
          <w:ilvl w:val="0"/>
          <w:numId w:val="7"/>
        </w:numPr>
        <w:tabs>
          <w:tab w:val="left" w:pos="360"/>
        </w:tabs>
        <w:textAlignment w:val="auto"/>
        <w:rPr>
          <w:rFonts w:eastAsia="Times New Roman"/>
          <w:lang w:eastAsia="ko-KR"/>
        </w:rPr>
      </w:pPr>
      <w:r w:rsidRPr="00E36141">
        <w:rPr>
          <w:rFonts w:eastAsia="Times New Roman"/>
          <w:lang w:eastAsia="ko-KR"/>
        </w:rPr>
        <w:t>When sps_temporal_id_nesting_flag is equal to 1, the following applies:</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Let tIdA be the value of TemporalId of the current picture picA.</w:t>
      </w:r>
    </w:p>
    <w:p w:rsidR="000B06B6" w:rsidRPr="00E36141" w:rsidRDefault="000B06B6" w:rsidP="008557C3">
      <w:pPr>
        <w:numPr>
          <w:ilvl w:val="1"/>
          <w:numId w:val="7"/>
        </w:numPr>
        <w:tabs>
          <w:tab w:val="left" w:pos="360"/>
        </w:tabs>
        <w:textAlignment w:val="auto"/>
        <w:rPr>
          <w:rFonts w:eastAsia="Times New Roman"/>
          <w:lang w:eastAsia="ko-KR"/>
        </w:rPr>
      </w:pPr>
      <w:r w:rsidRPr="00E36141">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0B06B6" w:rsidRPr="001E00DD" w:rsidRDefault="000B06B6" w:rsidP="008557C3">
      <w:pPr>
        <w:pStyle w:val="Heading3"/>
        <w:numPr>
          <w:ilvl w:val="2"/>
          <w:numId w:val="40"/>
        </w:numPr>
        <w:tabs>
          <w:tab w:val="clear" w:pos="794"/>
          <w:tab w:val="clear" w:pos="1588"/>
          <w:tab w:val="left" w:pos="1276"/>
        </w:tabs>
        <w:ind w:left="0" w:firstLine="0"/>
        <w:rPr>
          <w:lang w:val="en-US"/>
        </w:rPr>
      </w:pPr>
      <w:bookmarkStart w:id="1238" w:name="_Toc373499519"/>
      <w:bookmarkStart w:id="1239" w:name="_Ref371513891"/>
      <w:bookmarkStart w:id="1240" w:name="_Toc373499520"/>
      <w:bookmarkStart w:id="1241" w:name="_Toc373832678"/>
      <w:bookmarkStart w:id="1242" w:name="_Ref348033586"/>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8"/>
      <w:r w:rsidRPr="001E00DD">
        <w:rPr>
          <w:lang w:val="en-US"/>
        </w:rPr>
        <w:t>Decoding process for generating unavailable reference pictures</w:t>
      </w:r>
      <w:bookmarkEnd w:id="1239"/>
      <w:bookmarkEnd w:id="1240"/>
      <w:bookmarkEnd w:id="1241"/>
    </w:p>
    <w:p w:rsidR="000B06B6" w:rsidRPr="00983CFA" w:rsidRDefault="000B06B6" w:rsidP="008557C3">
      <w:pPr>
        <w:pStyle w:val="Heading4"/>
        <w:numPr>
          <w:ilvl w:val="3"/>
          <w:numId w:val="40"/>
        </w:numPr>
        <w:tabs>
          <w:tab w:val="clear" w:pos="794"/>
          <w:tab w:val="left" w:pos="2127"/>
        </w:tabs>
        <w:rPr>
          <w:lang w:val="en-US"/>
        </w:rPr>
      </w:pPr>
      <w:bookmarkStart w:id="1243" w:name="_Ref332047408"/>
      <w:bookmarkStart w:id="1244" w:name="_Toc351408786"/>
      <w:bookmarkStart w:id="1245" w:name="_Toc373499521"/>
      <w:bookmarkStart w:id="1246" w:name="_Toc373832679"/>
      <w:r w:rsidRPr="00983CFA">
        <w:rPr>
          <w:lang w:val="en-US"/>
        </w:rPr>
        <w:t>General decoding process for generating unavailable reference pictures</w:t>
      </w:r>
      <w:bookmarkEnd w:id="1243"/>
      <w:bookmarkEnd w:id="1244"/>
      <w:bookmarkEnd w:id="1245"/>
      <w:bookmarkEnd w:id="1246"/>
    </w:p>
    <w:p w:rsidR="000B06B6" w:rsidRPr="00983CFA" w:rsidRDefault="000B06B6" w:rsidP="000B06B6">
      <w:pPr>
        <w:rPr>
          <w:lang w:val="en-US"/>
        </w:rPr>
      </w:pPr>
      <w:r w:rsidRPr="00983CFA">
        <w:rPr>
          <w:lang w:val="en-US"/>
        </w:rPr>
        <w:t>This process is invoked once per coded picture when the current picture is a BLA picture or is a CRA picture with NoRaslOutputFlag equal to 1.</w:t>
      </w:r>
    </w:p>
    <w:p w:rsidR="000B06B6" w:rsidRPr="00983CFA" w:rsidRDefault="000B06B6" w:rsidP="000B06B6">
      <w:pPr>
        <w:spacing w:before="60"/>
        <w:ind w:left="288"/>
        <w:rPr>
          <w:sz w:val="18"/>
          <w:szCs w:val="18"/>
          <w:lang w:val="en-US"/>
        </w:rPr>
      </w:pPr>
      <w:r w:rsidRPr="00983CFA">
        <w:rPr>
          <w:sz w:val="18"/>
          <w:szCs w:val="18"/>
          <w:lang w:val="en-US"/>
        </w:rPr>
        <w:t>NOTE</w:t>
      </w:r>
      <w:r w:rsidRPr="00983CFA">
        <w:rPr>
          <w:lang w:val="en-US"/>
        </w:rPr>
        <w:t> </w:t>
      </w:r>
      <w:r w:rsidRPr="00983CFA">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PocStFoll[ i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short-term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RefPicSetStFoll[ i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83CFA" w:rsidRDefault="000B06B6" w:rsidP="008557C3">
      <w:pPr>
        <w:numPr>
          <w:ilvl w:val="0"/>
          <w:numId w:val="45"/>
        </w:numPr>
        <w:tabs>
          <w:tab w:val="left" w:pos="360"/>
        </w:tabs>
        <w:textAlignment w:val="auto"/>
        <w:rPr>
          <w:rFonts w:eastAsia="Times New Roman"/>
          <w:lang w:val="en-US" w:eastAsia="ko-KR"/>
        </w:rPr>
      </w:pPr>
      <w:r w:rsidRPr="00983CFA">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PicOrderCntVal for the generated picture is set equal to PocLtFoll[ i ].</w:t>
      </w:r>
    </w:p>
    <w:p w:rsidR="000B06B6" w:rsidRPr="00983CFA" w:rsidRDefault="000B06B6" w:rsidP="008557C3">
      <w:pPr>
        <w:numPr>
          <w:ilvl w:val="0"/>
          <w:numId w:val="7"/>
        </w:numPr>
        <w:tabs>
          <w:tab w:val="clear" w:pos="794"/>
          <w:tab w:val="num" w:pos="1080"/>
        </w:tabs>
        <w:ind w:left="1080"/>
        <w:rPr>
          <w:lang w:val="en-US"/>
        </w:rPr>
      </w:pPr>
      <w:r w:rsidRPr="00983CFA">
        <w:rPr>
          <w:lang w:val="en-US"/>
        </w:rPr>
        <w:t>The value of slice_pic_order_cnt_lsb for the generated picture is inferred to be equal to ( PocLtFoll[ i ] &amp; ( MaxPicOrderCntLsb – 1 ) ).</w:t>
      </w:r>
    </w:p>
    <w:p w:rsidR="000B06B6" w:rsidRPr="00983CFA" w:rsidRDefault="000B06B6" w:rsidP="008557C3">
      <w:pPr>
        <w:numPr>
          <w:ilvl w:val="0"/>
          <w:numId w:val="7"/>
        </w:numPr>
        <w:tabs>
          <w:tab w:val="clear" w:pos="794"/>
          <w:tab w:val="num" w:pos="1080"/>
        </w:tabs>
        <w:ind w:left="1080"/>
        <w:rPr>
          <w:lang w:val="en-US"/>
        </w:rPr>
      </w:pPr>
      <w:r w:rsidRPr="00983CFA">
        <w:rPr>
          <w:lang w:val="en-US"/>
        </w:rPr>
        <w:lastRenderedPageBreak/>
        <w:t>The value of PicOutputFlag for the generated picture is set equal to 0.</w:t>
      </w:r>
    </w:p>
    <w:p w:rsidR="000B06B6" w:rsidRPr="00983CFA" w:rsidRDefault="000B06B6" w:rsidP="008557C3">
      <w:pPr>
        <w:numPr>
          <w:ilvl w:val="0"/>
          <w:numId w:val="7"/>
        </w:numPr>
        <w:tabs>
          <w:tab w:val="clear" w:pos="794"/>
          <w:tab w:val="num" w:pos="1080"/>
        </w:tabs>
        <w:ind w:left="1080"/>
        <w:rPr>
          <w:lang w:val="en-US"/>
        </w:rPr>
      </w:pPr>
      <w:r w:rsidRPr="00983CFA">
        <w:rPr>
          <w:lang w:val="en-US"/>
        </w:rPr>
        <w:t>The generated picture is marked as "used for long-term reference".</w:t>
      </w:r>
    </w:p>
    <w:p w:rsidR="000B06B6" w:rsidRPr="00983CFA" w:rsidRDefault="000B06B6" w:rsidP="008557C3">
      <w:pPr>
        <w:numPr>
          <w:ilvl w:val="0"/>
          <w:numId w:val="7"/>
        </w:numPr>
        <w:tabs>
          <w:tab w:val="clear" w:pos="794"/>
          <w:tab w:val="num" w:pos="1080"/>
        </w:tabs>
        <w:ind w:left="1080"/>
        <w:rPr>
          <w:lang w:val="en-US"/>
        </w:rPr>
      </w:pPr>
      <w:r w:rsidRPr="00983CFA">
        <w:rPr>
          <w:lang w:val="en-US"/>
        </w:rPr>
        <w:t>RefPicSetLtFoll[ i ] is set to be the generated reference picture.</w:t>
      </w:r>
    </w:p>
    <w:p w:rsidR="000B06B6" w:rsidRPr="00983CFA" w:rsidRDefault="000B06B6" w:rsidP="008557C3">
      <w:pPr>
        <w:numPr>
          <w:ilvl w:val="0"/>
          <w:numId w:val="7"/>
        </w:numPr>
        <w:tabs>
          <w:tab w:val="clear" w:pos="794"/>
          <w:tab w:val="num" w:pos="1080"/>
        </w:tabs>
        <w:ind w:left="1080"/>
        <w:rPr>
          <w:highlight w:val="cyan"/>
          <w:lang w:val="en-US"/>
        </w:rPr>
      </w:pPr>
      <w:r w:rsidRPr="00983CFA">
        <w:rPr>
          <w:highlight w:val="cyan"/>
          <w:lang w:val="en-US"/>
        </w:rPr>
        <w:t xml:space="preserve">The value of nuh_layer_id for the generated picture is </w:t>
      </w:r>
      <w:r>
        <w:rPr>
          <w:highlight w:val="cyan"/>
          <w:lang w:val="en-US"/>
        </w:rPr>
        <w:t xml:space="preserve">inferred to be </w:t>
      </w:r>
      <w:r w:rsidRPr="00983CFA">
        <w:rPr>
          <w:highlight w:val="cyan"/>
          <w:lang w:val="en-US"/>
        </w:rPr>
        <w:t>equal to nuh_layer_id.</w:t>
      </w:r>
    </w:p>
    <w:p w:rsidR="000B06B6" w:rsidRPr="00912A79" w:rsidRDefault="000B06B6" w:rsidP="000B06B6">
      <w:pPr>
        <w:rPr>
          <w:i/>
          <w:lang w:val="en-US"/>
        </w:rPr>
      </w:pPr>
      <w:r w:rsidRPr="00983CFA">
        <w:rPr>
          <w:lang w:val="en-US"/>
        </w:rPr>
        <w:br w:type="page"/>
      </w:r>
      <w:bookmarkStart w:id="1247" w:name="_Ref363478675"/>
      <w:bookmarkStart w:id="1248" w:name="_Toc356148054"/>
      <w:bookmarkStart w:id="1249" w:name="_Toc248045502"/>
      <w:bookmarkStart w:id="1250" w:name="_Toc287363887"/>
      <w:bookmarkStart w:id="1251" w:name="_Toc311220035"/>
      <w:bookmarkStart w:id="1252" w:name="_Ref317176194"/>
      <w:bookmarkStart w:id="1253" w:name="_Toc317198933"/>
      <w:bookmarkStart w:id="1254" w:name="_Ref329772983"/>
      <w:bookmarkStart w:id="1255" w:name="_Ref329772992"/>
      <w:bookmarkStart w:id="1256" w:name="_Ref330980194"/>
      <w:bookmarkStart w:id="1257" w:name="_Toc349676420"/>
      <w:bookmarkStart w:id="1258" w:name="_Toc351367609"/>
      <w:bookmarkStart w:id="1259" w:name="_Toc358966722"/>
      <w:r>
        <w:rPr>
          <w:i/>
          <w:lang w:val="en-US"/>
        </w:rPr>
        <w:lastRenderedPageBreak/>
        <w:t xml:space="preserve">Replace Annex C with the following </w:t>
      </w:r>
      <w:r w:rsidRPr="00983CFA">
        <w:rPr>
          <w:i/>
          <w:lang w:val="en-US"/>
        </w:rPr>
        <w:t xml:space="preserve">(with </w:t>
      </w:r>
      <w:r>
        <w:rPr>
          <w:i/>
          <w:lang w:val="en-US"/>
        </w:rPr>
        <w:t>differences</w:t>
      </w:r>
      <w:r w:rsidRPr="00983CFA">
        <w:rPr>
          <w:i/>
          <w:lang w:val="en-US"/>
        </w:rPr>
        <w:t xml:space="preserve"> indicated in </w:t>
      </w:r>
      <w:r w:rsidRPr="00983CFA">
        <w:rPr>
          <w:i/>
          <w:highlight w:val="cyan"/>
          <w:lang w:val="en-US"/>
        </w:rPr>
        <w:t>turquois</w:t>
      </w:r>
      <w:r w:rsidRPr="00983CFA">
        <w:rPr>
          <w:i/>
          <w:lang w:val="en-US"/>
        </w:rPr>
        <w:t>)</w:t>
      </w:r>
      <w:r>
        <w:rPr>
          <w:i/>
          <w:lang w:val="en-US"/>
        </w:rPr>
        <w:t>:</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260" w:name="_Ref363646510"/>
      <w:bookmarkStart w:id="1261" w:name="_Toc373499522"/>
      <w:bookmarkStart w:id="1262" w:name="_Toc373832680"/>
      <w:r w:rsidRPr="00983CFA">
        <w:rPr>
          <w:lang w:val="en-US"/>
        </w:rPr>
        <w:t>Annex C</w:t>
      </w:r>
      <w:r w:rsidRPr="00983CFA">
        <w:rPr>
          <w:lang w:val="en-US"/>
        </w:rPr>
        <w:br/>
      </w:r>
      <w:r w:rsidRPr="00983CFA">
        <w:rPr>
          <w:lang w:val="en-US"/>
        </w:rPr>
        <w:br/>
        <w:t>Hypothetical reference decoder</w:t>
      </w:r>
      <w:bookmarkEnd w:id="1247"/>
      <w:bookmarkEnd w:id="1260"/>
      <w:bookmarkEnd w:id="1261"/>
      <w:bookmarkEnd w:id="1262"/>
      <w:r w:rsidRPr="00983CFA">
        <w:rPr>
          <w:lang w:val="en-US"/>
        </w:rPr>
        <w:br/>
      </w:r>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263" w:name="_Toc317198877"/>
      <w:bookmarkStart w:id="1264" w:name="_Ref343023252"/>
      <w:bookmarkStart w:id="1265" w:name="_Ref343024208"/>
      <w:bookmarkStart w:id="1266" w:name="_Ref343024718"/>
      <w:bookmarkStart w:id="1267" w:name="_Ref343074744"/>
      <w:bookmarkStart w:id="1268" w:name="_Ref343161820"/>
      <w:bookmarkStart w:id="1269" w:name="_Ref348794313"/>
      <w:bookmarkStart w:id="1270" w:name="_Toc364083317"/>
      <w:bookmarkStart w:id="1271" w:name="_Toc373832681"/>
      <w:bookmarkStart w:id="1272" w:name="_Toc9042149"/>
      <w:bookmarkStart w:id="1273" w:name="_Toc12253740"/>
      <w:bookmarkStart w:id="1274" w:name="_Toc12684721"/>
      <w:bookmarkStart w:id="1275" w:name="_Toc12699181"/>
      <w:bookmarkStart w:id="1276" w:name="_Toc15444306"/>
      <w:bookmarkStart w:id="1277" w:name="_Ref19428481"/>
      <w:bookmarkStart w:id="1278" w:name="_Ref19432892"/>
      <w:bookmarkStart w:id="1279" w:name="_Toc20134513"/>
      <w:r w:rsidRPr="00964D5B">
        <w:rPr>
          <w:b/>
          <w:bCs/>
          <w:sz w:val="22"/>
          <w:szCs w:val="22"/>
        </w:rPr>
        <w:t>General</w:t>
      </w:r>
      <w:bookmarkEnd w:id="1263"/>
      <w:bookmarkEnd w:id="1264"/>
      <w:bookmarkEnd w:id="1265"/>
      <w:bookmarkEnd w:id="1266"/>
      <w:bookmarkEnd w:id="1267"/>
      <w:bookmarkEnd w:id="1268"/>
      <w:bookmarkEnd w:id="1269"/>
      <w:bookmarkEnd w:id="1270"/>
      <w:bookmarkEnd w:id="1271"/>
    </w:p>
    <w:p w:rsidR="000B06B6" w:rsidRPr="00964D5B" w:rsidRDefault="000B06B6" w:rsidP="000B06B6">
      <w:r w:rsidRPr="00964D5B">
        <w:t>This annex specifies the hypothetical reference decoder (HRD) and its use to check bitstream and decoder conformance.</w:t>
      </w:r>
    </w:p>
    <w:p w:rsidR="000B06B6" w:rsidRPr="00964D5B" w:rsidRDefault="000B06B6" w:rsidP="000B06B6">
      <w:r w:rsidRPr="00964D5B">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0B06B6" w:rsidRPr="00964D5B" w:rsidRDefault="000B06B6" w:rsidP="000B06B6">
      <w:pPr>
        <w:spacing w:before="86"/>
        <w:ind w:left="397" w:hanging="397"/>
      </w:pPr>
      <w:r w:rsidRPr="00964D5B">
        <w:t>–</w:t>
      </w:r>
      <w:r w:rsidRPr="00964D5B">
        <w:tab/>
        <w:t>additional non-VCL NAL units other than filler data NAL units,</w:t>
      </w:r>
    </w:p>
    <w:p w:rsidR="000B06B6" w:rsidRPr="00964D5B" w:rsidRDefault="000B06B6" w:rsidP="000B06B6">
      <w:pPr>
        <w:spacing w:before="86"/>
        <w:ind w:left="397" w:hanging="397"/>
      </w:pPr>
      <w:r w:rsidRPr="00964D5B">
        <w:t>–</w:t>
      </w:r>
      <w:r w:rsidRPr="00964D5B">
        <w:tab/>
        <w:t>all leading_zero_8bits, zero_byte, start_code_prefix_one_3bytes, and trailing_zero_8bits syntax elements that form a byte stream from the NAL unit stream (as specified in Annex B).</w:t>
      </w:r>
    </w:p>
    <w:p w:rsidR="000B06B6" w:rsidRPr="00964D5B" w:rsidRDefault="000B06B6" w:rsidP="000B06B6">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shows the types of bitstream conformance points checked by the HRD.</w:t>
      </w:r>
    </w:p>
    <w:p w:rsidR="000B06B6" w:rsidRPr="00964D5B" w:rsidRDefault="000B06B6" w:rsidP="000B06B6">
      <w:pPr>
        <w:keepNext/>
        <w:jc w:val="center"/>
      </w:pPr>
      <w:r>
        <w:object w:dxaOrig="6992" w:dyaOrig="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35pt;height:187.2pt" o:ole="">
            <v:imagedata r:id="rId23" o:title=""/>
          </v:shape>
          <o:OLEObject Type="Embed" ProgID="Visio.Drawing.11" ShapeID="_x0000_i1025" DrawAspect="Content" ObjectID="_1450287813" r:id="rId24"/>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280" w:name="_Ref33101618"/>
      <w:bookmarkStart w:id="1281" w:name="_Toc32860602"/>
      <w:bookmarkStart w:id="1282" w:name="_Toc77680711"/>
      <w:bookmarkStart w:id="1283" w:name="_Toc246350667"/>
      <w:bookmarkStart w:id="1284" w:name="_Toc287363914"/>
      <w:bookmarkStart w:id="1285" w:name="_Toc317198641"/>
      <w:bookmarkStart w:id="1286" w:name="_Toc364083426"/>
      <w:r w:rsidRPr="00964D5B">
        <w:rPr>
          <w:b/>
          <w:bCs/>
        </w:rPr>
        <w:t>Figure C</w:t>
      </w:r>
      <w:r w:rsidRPr="00964D5B">
        <w:rPr>
          <w:b/>
          <w:bCs/>
        </w:rPr>
        <w:noBreakHyphen/>
      </w:r>
      <w:r w:rsidRPr="00964D5B">
        <w:rPr>
          <w:b/>
          <w:bCs/>
        </w:rPr>
        <w:fldChar w:fldCharType="begin" w:fldLock="1"/>
      </w:r>
      <w:r w:rsidRPr="00964D5B">
        <w:rPr>
          <w:b/>
          <w:bCs/>
        </w:rPr>
        <w:instrText xml:space="preserve"> SEQ Figure \* ARABIC \r 1 </w:instrText>
      </w:r>
      <w:r w:rsidRPr="00964D5B">
        <w:rPr>
          <w:b/>
          <w:bCs/>
        </w:rPr>
        <w:fldChar w:fldCharType="separate"/>
      </w:r>
      <w:r>
        <w:rPr>
          <w:b/>
          <w:bCs/>
          <w:noProof/>
        </w:rPr>
        <w:t>1</w:t>
      </w:r>
      <w:r w:rsidRPr="00964D5B">
        <w:rPr>
          <w:b/>
          <w:bCs/>
        </w:rPr>
        <w:fldChar w:fldCharType="end"/>
      </w:r>
      <w:bookmarkEnd w:id="1280"/>
      <w:r w:rsidRPr="00964D5B">
        <w:rPr>
          <w:b/>
          <w:bCs/>
        </w:rPr>
        <w:t xml:space="preserve"> – Structure of byte streams and NAL unit streams for HRD conformance </w:t>
      </w:r>
      <w:bookmarkEnd w:id="1281"/>
      <w:r w:rsidRPr="00964D5B">
        <w:rPr>
          <w:b/>
          <w:bCs/>
        </w:rPr>
        <w:t>checks</w:t>
      </w:r>
      <w:bookmarkEnd w:id="1282"/>
      <w:bookmarkEnd w:id="1283"/>
      <w:bookmarkEnd w:id="1284"/>
      <w:bookmarkEnd w:id="1285"/>
      <w:bookmarkEnd w:id="1286"/>
    </w:p>
    <w:p w:rsidR="000B06B6" w:rsidRPr="00964D5B" w:rsidRDefault="000B06B6" w:rsidP="000B06B6">
      <w:pPr>
        <w:rPr>
          <w:lang w:eastAsia="ko-KR"/>
        </w:rPr>
      </w:pPr>
    </w:p>
    <w:p w:rsidR="000B06B6" w:rsidRPr="00964D5B" w:rsidRDefault="000B06B6" w:rsidP="000B06B6">
      <w:r w:rsidRPr="00964D5B">
        <w:t>The syntax elements of non-VCL NAL units (or their default values for some of the syntax elements), required for the HRD, are specified in the semantic subclauses of clause 7, Annexes D and E.</w:t>
      </w:r>
    </w:p>
    <w:p w:rsidR="000B06B6" w:rsidRPr="00964D5B" w:rsidRDefault="000B06B6" w:rsidP="000B06B6">
      <w:r w:rsidRPr="00964D5B">
        <w:t>Two types of HRD parameter sets (NAL HRD parameters and VCL HRD parameters) are used. The HRD parameter sets are signalled through the hrd_parameters( ) syntax structure, which may be part of the SPS syntax structure or the VPS syntax structure.</w:t>
      </w:r>
    </w:p>
    <w:p w:rsidR="000B06B6" w:rsidRPr="00964D5B" w:rsidRDefault="000B06B6" w:rsidP="000B06B6">
      <w:r w:rsidRPr="00964D5B">
        <w:t>Multiple tests may be needed for checking the conformance of a bitstream, which is referred to as the bitstream under test. For each test, the following steps apply in the order listed:</w:t>
      </w:r>
    </w:p>
    <w:p w:rsidR="000B06B6" w:rsidRPr="00964D5B" w:rsidRDefault="000B06B6" w:rsidP="008557C3">
      <w:pPr>
        <w:numPr>
          <w:ilvl w:val="0"/>
          <w:numId w:val="50"/>
        </w:numPr>
        <w:tabs>
          <w:tab w:val="clear" w:pos="794"/>
          <w:tab w:val="left" w:pos="720"/>
        </w:tabs>
        <w:spacing w:before="86"/>
      </w:pPr>
      <w:r w:rsidRPr="00964D5B">
        <w:t>An operation point under test, denoted as TargetOp, is selected</w:t>
      </w:r>
      <w:r>
        <w:rPr>
          <w:highlight w:val="cyan"/>
        </w:rPr>
        <w:t xml:space="preserve"> </w:t>
      </w:r>
      <w:r w:rsidRPr="00045A81">
        <w:rPr>
          <w:highlight w:val="cyan"/>
        </w:rPr>
        <w:t xml:space="preserve">by selecting a </w:t>
      </w:r>
      <w:r w:rsidRPr="00045A81">
        <w:rPr>
          <w:rFonts w:eastAsia="Times New Roman"/>
          <w:highlight w:val="cyan"/>
          <w:lang w:val="en-US" w:eastAsia="ko-KR"/>
        </w:rPr>
        <w:t xml:space="preserve">target output layer set identified by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and selecting a target highest TemporalId value HighestTid. The value of </w:t>
      </w:r>
      <w:r>
        <w:rPr>
          <w:highlight w:val="cyan"/>
          <w:lang w:val="en-CA"/>
        </w:rPr>
        <w:t>Target</w:t>
      </w:r>
      <w:r w:rsidRPr="00045A81">
        <w:rPr>
          <w:highlight w:val="cyan"/>
          <w:lang w:val="en-CA"/>
        </w:rPr>
        <w:t>O</w:t>
      </w:r>
      <w:r>
        <w:rPr>
          <w:highlight w:val="cyan"/>
          <w:lang w:val="en-CA"/>
        </w:rPr>
        <w:t>pt</w:t>
      </w:r>
      <w:r w:rsidRPr="00045A81">
        <w:rPr>
          <w:highlight w:val="cyan"/>
          <w:lang w:val="en-CA"/>
        </w:rPr>
        <w:t>LayerSetIdx</w:t>
      </w:r>
      <w:r w:rsidRPr="00045A81">
        <w:rPr>
          <w:rFonts w:eastAsia="Times New Roman"/>
          <w:highlight w:val="cyan"/>
          <w:lang w:val="en-US" w:eastAsia="ko-KR"/>
        </w:rPr>
        <w:t xml:space="preserve"> shall be in the range of 0 to NumOutputLayerSets − 1, inclusive. The value of HighestTid shall be in the range of 0 to vps_max_sub_layers_minus1, inclusive. The variables </w:t>
      </w:r>
      <w:r>
        <w:rPr>
          <w:rFonts w:eastAsia="Times New Roman"/>
          <w:highlight w:val="cyan"/>
          <w:lang w:val="en-US" w:eastAsia="ko-KR"/>
        </w:rPr>
        <w:t>Target</w:t>
      </w:r>
      <w:r w:rsidRPr="00045A81">
        <w:rPr>
          <w:highlight w:val="cyan"/>
        </w:rPr>
        <w:t>DecLayerSetIdx,</w:t>
      </w:r>
      <w:r w:rsidRPr="00045A81">
        <w:rPr>
          <w:rFonts w:eastAsia="Times New Roman"/>
          <w:highlight w:val="cyan"/>
          <w:lang w:val="en-US" w:eastAsia="ko-KR"/>
        </w:rPr>
        <w:t xml:space="preserve"> TargetOptLayerIdList, and TargetDecLayerIdList are then derived as specified </w:t>
      </w:r>
      <w:r>
        <w:rPr>
          <w:rFonts w:eastAsia="Times New Roman"/>
          <w:highlight w:val="cyan"/>
          <w:lang w:val="en-US" w:eastAsia="ko-KR"/>
        </w:rPr>
        <w:t>by</w:t>
      </w:r>
      <w:r w:rsidRPr="00045A81">
        <w:rPr>
          <w:rFonts w:eastAsia="Times New Roman"/>
          <w:highlight w:val="cyan"/>
          <w:lang w:val="en-US" w:eastAsia="ko-KR"/>
        </w:rPr>
        <w:t xml:space="preserve"> Equation</w:t>
      </w:r>
      <w:r>
        <w:rPr>
          <w:rFonts w:eastAsia="Times New Roman"/>
          <w:highlight w:val="cyan"/>
          <w:lang w:val="en-US" w:eastAsia="ko-KR"/>
        </w:rPr>
        <w:t> </w:t>
      </w:r>
      <w:r>
        <w:rPr>
          <w:rFonts w:eastAsia="Times New Roman"/>
          <w:highlight w:val="cyan"/>
          <w:lang w:val="en-US" w:eastAsia="ko-KR"/>
        </w:rPr>
        <w:fldChar w:fldCharType="begin" w:fldLock="1"/>
      </w:r>
      <w:r>
        <w:rPr>
          <w:rFonts w:eastAsia="Times New Roman"/>
          <w:highlight w:val="cyan"/>
          <w:lang w:val="en-US" w:eastAsia="ko-KR"/>
        </w:rPr>
        <w:instrText xml:space="preserve"> REF TargetDecLayerIdList \h </w:instrText>
      </w:r>
      <w:r>
        <w:rPr>
          <w:rFonts w:eastAsia="Times New Roman"/>
          <w:highlight w:val="cyan"/>
          <w:lang w:val="en-US" w:eastAsia="ko-KR"/>
        </w:rPr>
      </w:r>
      <w:r>
        <w:rPr>
          <w:rFonts w:eastAsia="Times New Roman"/>
          <w:highlight w:val="cyan"/>
          <w:lang w:val="en-US" w:eastAsia="ko-KR"/>
        </w:rPr>
        <w:fldChar w:fldCharType="separate"/>
      </w:r>
      <w:r>
        <w:rPr>
          <w:noProof/>
          <w:szCs w:val="22"/>
          <w:highlight w:val="cyan"/>
        </w:rPr>
        <w:t>8</w:t>
      </w:r>
      <w:r w:rsidRPr="00E61AFD">
        <w:rPr>
          <w:szCs w:val="22"/>
          <w:highlight w:val="cyan"/>
        </w:rPr>
        <w:noBreakHyphen/>
      </w:r>
      <w:r>
        <w:rPr>
          <w:noProof/>
          <w:szCs w:val="22"/>
          <w:highlight w:val="cyan"/>
        </w:rPr>
        <w:t>1</w:t>
      </w:r>
      <w:r>
        <w:rPr>
          <w:rFonts w:eastAsia="Times New Roman"/>
          <w:highlight w:val="cyan"/>
          <w:lang w:val="en-US" w:eastAsia="ko-KR"/>
        </w:rPr>
        <w:fldChar w:fldCharType="end"/>
      </w:r>
      <w:r w:rsidRPr="00045A81">
        <w:rPr>
          <w:rFonts w:eastAsia="Times New Roman"/>
          <w:highlight w:val="cyan"/>
          <w:lang w:val="en-US" w:eastAsia="ko-KR"/>
        </w:rPr>
        <w:t>. The operation point under test has OptLayerIdList equal to TargetOptLayerIdList, OpLayerIdList equal to TargetDecLayerIdList, and OpTid equal to HighestTid</w:t>
      </w:r>
      <w:r w:rsidRPr="003B4783">
        <w:rPr>
          <w:rFonts w:eastAsia="Times New Roman"/>
          <w:lang w:val="en-US" w:eastAsia="ko-KR"/>
        </w:rPr>
        <w:t>.</w:t>
      </w:r>
    </w:p>
    <w:p w:rsidR="000B06B6" w:rsidRDefault="000B06B6" w:rsidP="008557C3">
      <w:pPr>
        <w:numPr>
          <w:ilvl w:val="0"/>
          <w:numId w:val="50"/>
        </w:numPr>
        <w:tabs>
          <w:tab w:val="clear" w:pos="794"/>
          <w:tab w:val="left" w:pos="720"/>
        </w:tabs>
        <w:spacing w:before="86"/>
      </w:pPr>
      <w:r w:rsidRPr="00E85C2B">
        <w:rPr>
          <w:highlight w:val="cyan"/>
        </w:rPr>
        <w:t>The</w:t>
      </w:r>
      <w:r w:rsidRPr="00964D5B">
        <w:t xml:space="preserve"> sub-bitstream extraction process as specified in clause 10 is invoked with the bitstream under test, HighestTid, and TargetDecLayerIdList as inputs, and the output is assigned to BitstreamToDecode.</w:t>
      </w:r>
    </w:p>
    <w:p w:rsidR="000B06B6" w:rsidRPr="00964D5B" w:rsidRDefault="000B06B6" w:rsidP="008557C3">
      <w:pPr>
        <w:numPr>
          <w:ilvl w:val="0"/>
          <w:numId w:val="50"/>
        </w:numPr>
        <w:tabs>
          <w:tab w:val="clear" w:pos="794"/>
          <w:tab w:val="left" w:pos="720"/>
        </w:tabs>
        <w:spacing w:before="86"/>
      </w:pPr>
      <w:r w:rsidRPr="00462603">
        <w:rPr>
          <w:highlight w:val="cyan"/>
        </w:rPr>
        <w:lastRenderedPageBreak/>
        <w:t xml:space="preserve">When </w:t>
      </w:r>
      <w:r>
        <w:rPr>
          <w:highlight w:val="cyan"/>
        </w:rPr>
        <w:t>both the vps_vui_bsp_hrd_parameters( ) syntax structure is present in the active VPS and num_</w:t>
      </w:r>
      <w:r>
        <w:rPr>
          <w:bCs/>
          <w:highlight w:val="cyan"/>
          <w:lang w:val="en-US"/>
        </w:rPr>
        <w:t>bitstream_partitions[ TargetDecLayerSetIdx ] is greater than 1 or both a bitstream partition HRD parameters SEI message is present and the SEI message contains syntax element sei_num_bitstream_partitions_minus1[ TargetDecLayerSetIdx ] greater than 0</w:t>
      </w:r>
      <w:r w:rsidRPr="00462603">
        <w:rPr>
          <w:bCs/>
          <w:highlight w:val="cyan"/>
          <w:lang w:val="en-US"/>
        </w:rPr>
        <w:t xml:space="preserve">, either </w:t>
      </w:r>
      <w:r>
        <w:rPr>
          <w:bCs/>
          <w:highlight w:val="cyan"/>
          <w:lang w:val="en-US"/>
        </w:rPr>
        <w:t xml:space="preserve">the </w:t>
      </w:r>
      <w:r w:rsidRPr="00462603">
        <w:rPr>
          <w:highlight w:val="cyan"/>
        </w:rPr>
        <w:t xml:space="preserve">bitstream-specific CPB operation or </w:t>
      </w:r>
      <w:r>
        <w:rPr>
          <w:highlight w:val="cyan"/>
        </w:rPr>
        <w:t xml:space="preserve">the </w:t>
      </w:r>
      <w:r w:rsidRPr="00462603">
        <w:rPr>
          <w:highlight w:val="cyan"/>
        </w:rPr>
        <w:t xml:space="preserve">bitstream-partition-specific CPB operation is selected for a conformance test, and both CPB operations shall be tested for checking the conformance of a bitstream. When </w:t>
      </w:r>
      <w:r>
        <w:rPr>
          <w:highlight w:val="cyan"/>
        </w:rPr>
        <w:t xml:space="preserve">the </w:t>
      </w:r>
      <w:r w:rsidRPr="00462603">
        <w:rPr>
          <w:highlight w:val="cyan"/>
        </w:rPr>
        <w:t xml:space="preserve">bitstream-specific CPB operation is tested, the subsequent steps apply for the bitstream under test. When </w:t>
      </w:r>
      <w:r>
        <w:rPr>
          <w:highlight w:val="cyan"/>
        </w:rPr>
        <w:t xml:space="preserve">the </w:t>
      </w:r>
      <w:r w:rsidRPr="00462603">
        <w:rPr>
          <w:highlight w:val="cyan"/>
        </w:rPr>
        <w:t xml:space="preserve">bitstream-partition-specific CPB operation is tested, the subsequent steps apply to each bitstream partition of the bitstream under test, referred to as the bitstream partition under test. When </w:t>
      </w:r>
      <w:r>
        <w:rPr>
          <w:highlight w:val="cyan"/>
        </w:rPr>
        <w:t xml:space="preserve">the </w:t>
      </w:r>
      <w:r w:rsidRPr="00462603">
        <w:rPr>
          <w:highlight w:val="cyan"/>
        </w:rPr>
        <w:t xml:space="preserve">bitstream-partition-specific CPB operation is tested and the input to the HRD is a bitstream, the bitstream partitions are derived with the demultiplexing process for deriving a bitstream </w:t>
      </w:r>
      <w:r w:rsidRPr="0047290F">
        <w:rPr>
          <w:highlight w:val="cyan"/>
        </w:rPr>
        <w:t xml:space="preserve">partition in subclause </w:t>
      </w:r>
      <w:r w:rsidRPr="0047290F">
        <w:rPr>
          <w:highlight w:val="cyan"/>
        </w:rPr>
        <w:fldChar w:fldCharType="begin" w:fldLock="1"/>
      </w:r>
      <w:r w:rsidRPr="0047290F">
        <w:rPr>
          <w:highlight w:val="cyan"/>
        </w:rPr>
        <w:instrText xml:space="preserve"> REF _Ref372632240 \r \h  \* MERGEFORMAT </w:instrText>
      </w:r>
      <w:r w:rsidRPr="0047290F">
        <w:rPr>
          <w:highlight w:val="cyan"/>
        </w:rPr>
      </w:r>
      <w:r w:rsidRPr="0047290F">
        <w:rPr>
          <w:highlight w:val="cyan"/>
        </w:rPr>
        <w:fldChar w:fldCharType="separate"/>
      </w:r>
      <w:r>
        <w:rPr>
          <w:highlight w:val="cyan"/>
        </w:rPr>
        <w:t>C.6</w:t>
      </w:r>
      <w:r w:rsidRPr="0047290F">
        <w:rPr>
          <w:highlight w:val="cyan"/>
        </w:rPr>
        <w:fldChar w:fldCharType="end"/>
      </w:r>
      <w:r w:rsidRPr="0047290F">
        <w:rPr>
          <w:highlight w:val="cyan"/>
        </w:rPr>
        <w:t>.</w:t>
      </w:r>
    </w:p>
    <w:p w:rsidR="000B06B6" w:rsidRDefault="000B06B6" w:rsidP="008557C3">
      <w:pPr>
        <w:numPr>
          <w:ilvl w:val="0"/>
          <w:numId w:val="50"/>
        </w:numPr>
        <w:tabs>
          <w:tab w:val="clear" w:pos="794"/>
          <w:tab w:val="left" w:pos="720"/>
        </w:tabs>
        <w:spacing w:before="86"/>
      </w:pPr>
      <w:bookmarkStart w:id="1287" w:name="_Ref343178728"/>
      <w:r w:rsidRPr="00964D5B">
        <w:t>The hrd_parameters( ) syntax structure and the sub_layer_hrd_parameters( ) syntax structure applicable to TargetOp are selected</w:t>
      </w:r>
      <w:r>
        <w:t xml:space="preserve"> </w:t>
      </w:r>
      <w:r w:rsidRPr="00462603">
        <w:rPr>
          <w:highlight w:val="cyan"/>
        </w:rPr>
        <w:t>as follows:</w:t>
      </w:r>
    </w:p>
    <w:p w:rsidR="000B06B6" w:rsidRPr="004D44EF" w:rsidRDefault="000B06B6" w:rsidP="000B06B6">
      <w:pPr>
        <w:spacing w:before="86"/>
        <w:ind w:left="1117" w:hanging="397"/>
      </w:pPr>
      <w:r w:rsidRPr="00462603">
        <w:rPr>
          <w:highlight w:val="cyan"/>
        </w:rPr>
        <w:t>–</w:t>
      </w:r>
      <w:r w:rsidRPr="00462603">
        <w:rPr>
          <w:highlight w:val="cyan"/>
        </w:rPr>
        <w:tab/>
        <w:t xml:space="preserve">If </w:t>
      </w:r>
      <w:r>
        <w:rPr>
          <w:highlight w:val="cyan"/>
        </w:rPr>
        <w:t xml:space="preserve">the </w:t>
      </w:r>
      <w:r w:rsidRPr="00462603">
        <w:rPr>
          <w:highlight w:val="cyan"/>
        </w:rPr>
        <w:t>bitstream-specific CPB operation is tested, the following applies:</w:t>
      </w:r>
    </w:p>
    <w:p w:rsidR="000B06B6" w:rsidRDefault="000B06B6" w:rsidP="000B06B6">
      <w:pPr>
        <w:spacing w:before="86"/>
        <w:ind w:left="1514" w:hanging="397"/>
      </w:pPr>
      <w:r w:rsidRPr="004D44EF">
        <w:t>–</w:t>
      </w:r>
      <w:r w:rsidRPr="004D44EF">
        <w:tab/>
      </w:r>
      <w:r w:rsidRPr="00964D5B">
        <w:t xml:space="preserve">If TargetDecLayerIdList contains all nuh_layer_id values present in the bitstream under test, the hrd_parameters( ) syntax structure in the active SPS </w:t>
      </w:r>
      <w:r w:rsidRPr="005241C4">
        <w:rPr>
          <w:highlight w:val="cyan"/>
        </w:rPr>
        <w:t>for the base layer</w:t>
      </w:r>
      <w:r>
        <w:t xml:space="preserve"> </w:t>
      </w:r>
      <w:r w:rsidRPr="00964D5B">
        <w:t>(or provided through an external means not specified in this Specification) is selected.</w:t>
      </w:r>
    </w:p>
    <w:p w:rsidR="000B06B6" w:rsidRDefault="000B06B6" w:rsidP="000B06B6">
      <w:pPr>
        <w:spacing w:before="86"/>
        <w:ind w:left="1514" w:hanging="397"/>
      </w:pPr>
      <w:r w:rsidRPr="004D44EF">
        <w:t>–</w:t>
      </w:r>
      <w:r w:rsidRPr="004D44EF">
        <w:tab/>
      </w:r>
      <w:r w:rsidRPr="00964D5B">
        <w:t>Otherwise, the hrd_parameters( ) syntax structure in the active VPS (or provided through some external means not specified in this Specification) that applies to TargetOp is selected.</w:t>
      </w:r>
    </w:p>
    <w:p w:rsidR="000B06B6" w:rsidRPr="008774A9" w:rsidRDefault="000B06B6" w:rsidP="000B06B6">
      <w:pPr>
        <w:spacing w:before="86"/>
        <w:ind w:left="1117" w:hanging="397"/>
        <w:rPr>
          <w:highlight w:val="cyan"/>
        </w:rPr>
      </w:pPr>
      <w:r w:rsidRPr="008774A9">
        <w:rPr>
          <w:highlight w:val="cyan"/>
        </w:rPr>
        <w:t>–</w:t>
      </w:r>
      <w:r w:rsidRPr="008774A9">
        <w:rPr>
          <w:highlight w:val="cyan"/>
        </w:rPr>
        <w:tab/>
        <w:t>Otherwise, the hrd_parameters( ) syntax structure is selected as follows:</w:t>
      </w:r>
    </w:p>
    <w:p w:rsidR="000B06B6" w:rsidRDefault="000B06B6" w:rsidP="000B06B6">
      <w:pPr>
        <w:spacing w:before="86"/>
        <w:ind w:left="1514" w:hanging="397"/>
        <w:rPr>
          <w:highlight w:val="cyan"/>
        </w:rPr>
      </w:pPr>
      <w:r w:rsidRPr="008774A9">
        <w:rPr>
          <w:highlight w:val="cyan"/>
        </w:rPr>
        <w:t>–</w:t>
      </w:r>
      <w:r w:rsidRPr="008774A9">
        <w:rPr>
          <w:highlight w:val="cyan"/>
        </w:rPr>
        <w:tab/>
      </w:r>
      <w:r>
        <w:rPr>
          <w:highlight w:val="cyan"/>
        </w:rPr>
        <w:t>Either one of the hrd_parameters( ) syntax structures in the following conditions can be selected, i</w:t>
      </w:r>
      <w:r w:rsidRPr="008774A9">
        <w:rPr>
          <w:highlight w:val="cyan"/>
        </w:rPr>
        <w:t>f</w:t>
      </w:r>
      <w:r>
        <w:rPr>
          <w:highlight w:val="cyan"/>
        </w:rPr>
        <w:t xml:space="preserve"> both of the following conditions are true:</w:t>
      </w:r>
    </w:p>
    <w:p w:rsidR="000B06B6" w:rsidRPr="00655A3F" w:rsidRDefault="000B06B6" w:rsidP="000B06B6">
      <w:pPr>
        <w:tabs>
          <w:tab w:val="clear" w:pos="794"/>
          <w:tab w:val="left" w:pos="2300"/>
        </w:tabs>
        <w:ind w:left="1914" w:hanging="400"/>
        <w:rPr>
          <w:highlight w:val="cyan"/>
        </w:rPr>
      </w:pPr>
      <w:r w:rsidRPr="00655A3F">
        <w:rPr>
          <w:highlight w:val="cyan"/>
        </w:rPr>
        <w:t>–</w:t>
      </w:r>
      <w:r w:rsidRPr="00655A3F">
        <w:rPr>
          <w:highlight w:val="cyan"/>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0B06B6" w:rsidRDefault="000B06B6" w:rsidP="000B06B6">
      <w:pPr>
        <w:tabs>
          <w:tab w:val="clear" w:pos="794"/>
          <w:tab w:val="left" w:pos="2300"/>
        </w:tabs>
        <w:ind w:left="1914" w:hanging="400"/>
      </w:pPr>
      <w:r w:rsidRPr="00655A3F">
        <w:rPr>
          <w:highlight w:val="cyan"/>
        </w:rPr>
        <w:t>–</w:t>
      </w:r>
      <w:r w:rsidRPr="00655A3F">
        <w:rPr>
          <w:highlight w:val="cyan"/>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0B06B6" w:rsidRPr="008774A9" w:rsidRDefault="000B06B6" w:rsidP="000B06B6">
      <w:pPr>
        <w:spacing w:before="86"/>
        <w:ind w:left="1514" w:hanging="397"/>
        <w:rPr>
          <w:highlight w:val="cyan"/>
        </w:rPr>
      </w:pPr>
      <w:r w:rsidRPr="008774A9">
        <w:rPr>
          <w:highlight w:val="cyan"/>
        </w:rPr>
        <w:t>–</w:t>
      </w:r>
      <w:r w:rsidRPr="008774A9">
        <w:rPr>
          <w:highlight w:val="cyan"/>
        </w:rPr>
        <w:tab/>
      </w:r>
      <w:r>
        <w:rPr>
          <w:highlight w:val="cyan"/>
        </w:rPr>
        <w:t>Otherwise, i</w:t>
      </w:r>
      <w:r w:rsidRPr="008774A9">
        <w:rPr>
          <w:highlight w:val="cyan"/>
        </w:rPr>
        <w:t xml:space="preserve">f </w:t>
      </w:r>
      <w:r>
        <w:rPr>
          <w:highlight w:val="cyan"/>
        </w:rPr>
        <w:t>the</w:t>
      </w:r>
      <w:r w:rsidRPr="008774A9">
        <w:rPr>
          <w:highlight w:val="cyan"/>
        </w:rPr>
        <w:t xml:space="preserve"> </w:t>
      </w:r>
      <w:r>
        <w:rPr>
          <w:highlight w:val="cyan"/>
        </w:rPr>
        <w:t>vps_vui_bsp_hrd_parameters(</w:t>
      </w:r>
      <w:r w:rsidRPr="008774A9">
        <w:rPr>
          <w:highlight w:val="cyan"/>
        </w:rPr>
        <w:t xml:space="preserve"> ) syntax structure </w:t>
      </w:r>
      <w:r>
        <w:rPr>
          <w:highlight w:val="cyan"/>
        </w:rPr>
        <w:t xml:space="preserve">is present </w:t>
      </w:r>
      <w:r w:rsidRPr="008774A9">
        <w:rPr>
          <w:highlight w:val="cyan"/>
        </w:rPr>
        <w:t>in the active VPS</w:t>
      </w:r>
      <w:r>
        <w:rPr>
          <w:highlight w:val="cyan"/>
        </w:rPr>
        <w:t xml:space="preserve"> (or is available</w:t>
      </w:r>
      <w:r w:rsidRPr="008774A9">
        <w:rPr>
          <w:highlight w:val="cyan"/>
        </w:rPr>
        <w:t xml:space="preserve"> through some external means not specified in this Specification</w:t>
      </w:r>
      <w:r>
        <w:rPr>
          <w:highlight w:val="cyan"/>
        </w:rPr>
        <w:t xml:space="preserve">) and contains a hrd_parameters( ) syntax structure </w:t>
      </w:r>
      <w:r w:rsidRPr="008774A9">
        <w:rPr>
          <w:highlight w:val="cyan"/>
        </w:rPr>
        <w:t>that applies to TargetOp and the bitstream partition under test, that hrd_parameters( ) syntax structure is selected.</w:t>
      </w:r>
    </w:p>
    <w:p w:rsidR="000B06B6" w:rsidRDefault="000B06B6" w:rsidP="000B06B6">
      <w:pPr>
        <w:spacing w:before="86"/>
        <w:ind w:left="1514" w:hanging="397"/>
      </w:pPr>
      <w:r w:rsidRPr="008774A9">
        <w:rPr>
          <w:highlight w:val="cyan"/>
        </w:rPr>
        <w:t>–</w:t>
      </w:r>
      <w:r w:rsidRPr="008774A9">
        <w:rPr>
          <w:highlight w:val="cyan"/>
        </w:rPr>
        <w:tab/>
        <w:t xml:space="preserve">Otherwise, a hrd_parameters( ) syntax structure that applies to the bitstream partition under test in the bitstream partition HRD </w:t>
      </w:r>
      <w:r>
        <w:rPr>
          <w:highlight w:val="cyan"/>
        </w:rPr>
        <w:t xml:space="preserve">parameters </w:t>
      </w:r>
      <w:r w:rsidRPr="008774A9">
        <w:rPr>
          <w:highlight w:val="cyan"/>
        </w:rPr>
        <w:t xml:space="preserve">SEI message that is included in a scalable nesting SEI message that applies to TargetOp shall be present </w:t>
      </w:r>
      <w:r>
        <w:rPr>
          <w:highlight w:val="cyan"/>
        </w:rPr>
        <w:t>(or shall be available</w:t>
      </w:r>
      <w:r w:rsidRPr="008774A9">
        <w:rPr>
          <w:highlight w:val="cyan"/>
        </w:rPr>
        <w:t xml:space="preserve"> through some external means not specified in this Specification</w:t>
      </w:r>
      <w:r>
        <w:rPr>
          <w:highlight w:val="cyan"/>
        </w:rPr>
        <w:t>)</w:t>
      </w:r>
      <w:r w:rsidRPr="008774A9">
        <w:rPr>
          <w:highlight w:val="cyan"/>
        </w:rPr>
        <w:t xml:space="preserve"> and is selected.</w:t>
      </w:r>
    </w:p>
    <w:p w:rsidR="000B06B6" w:rsidRPr="00964D5B" w:rsidRDefault="000B06B6" w:rsidP="000B06B6">
      <w:pPr>
        <w:spacing w:before="86"/>
        <w:ind w:left="720"/>
      </w:pPr>
      <w:r w:rsidRPr="00964D5B">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87"/>
    </w:p>
    <w:p w:rsidR="000B06B6" w:rsidRPr="00E56D3E" w:rsidRDefault="000B06B6" w:rsidP="008557C3">
      <w:pPr>
        <w:numPr>
          <w:ilvl w:val="0"/>
          <w:numId w:val="50"/>
        </w:numPr>
        <w:tabs>
          <w:tab w:val="clear" w:pos="794"/>
          <w:tab w:val="left" w:pos="720"/>
        </w:tabs>
        <w:spacing w:before="86"/>
        <w:rPr>
          <w:highlight w:val="cyan"/>
        </w:rPr>
      </w:pPr>
      <w:bookmarkStart w:id="1288" w:name="_Ref349919179"/>
      <w:r w:rsidRPr="00964D5B">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88"/>
      <w:r>
        <w:t xml:space="preserve"> </w:t>
      </w:r>
      <w:r w:rsidRPr="00E56D3E">
        <w:rPr>
          <w:highlight w:val="cyan"/>
        </w:rPr>
        <w:t xml:space="preserve">An applicable buffering period SEI message </w:t>
      </w:r>
      <w:r>
        <w:rPr>
          <w:highlight w:val="cyan"/>
        </w:rPr>
        <w:t xml:space="preserve">is </w:t>
      </w:r>
      <w:r w:rsidRPr="00E56D3E">
        <w:rPr>
          <w:highlight w:val="cyan"/>
        </w:rPr>
        <w:t>available through external means not specified in this Specification</w:t>
      </w:r>
      <w:r>
        <w:rPr>
          <w:highlight w:val="cyan"/>
        </w:rPr>
        <w:t xml:space="preserve"> or</w:t>
      </w:r>
      <w:r w:rsidRPr="00E56D3E">
        <w:rPr>
          <w:highlight w:val="cyan"/>
        </w:rPr>
        <w:t xml:space="preserve"> is selected from access unit 0 as follows:</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a non-nested buffering period SEI message is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a buffering period SEI message included in the scalable nesting SEI message with bitstream_subset_flag equal to 1 and applicable to TargetOp is selected. </w:t>
      </w:r>
    </w:p>
    <w:p w:rsidR="000B06B6" w:rsidRPr="00964D5B" w:rsidRDefault="000B06B6" w:rsidP="000B06B6">
      <w:pPr>
        <w:spacing w:before="86"/>
        <w:ind w:left="1117" w:hanging="397"/>
      </w:pPr>
      <w:r w:rsidRPr="00E56D3E">
        <w:rPr>
          <w:highlight w:val="cyan"/>
        </w:rPr>
        <w:lastRenderedPageBreak/>
        <w:t>–</w:t>
      </w:r>
      <w:r w:rsidRPr="00E56D3E">
        <w:rPr>
          <w:highlight w:val="cyan"/>
        </w:rPr>
        <w:tab/>
        <w:t>Otherwise, a buffering period SEI message included in the bitstream partition nesting SEI message applicable to the bitstream partition under test is selected.</w:t>
      </w:r>
    </w:p>
    <w:p w:rsidR="000B06B6" w:rsidRPr="00E56D3E" w:rsidRDefault="000B06B6" w:rsidP="008557C3">
      <w:pPr>
        <w:numPr>
          <w:ilvl w:val="0"/>
          <w:numId w:val="50"/>
        </w:numPr>
        <w:tabs>
          <w:tab w:val="clear" w:pos="794"/>
          <w:tab w:val="left" w:pos="720"/>
        </w:tabs>
        <w:spacing w:before="86"/>
        <w:rPr>
          <w:highlight w:val="cyan"/>
        </w:rPr>
      </w:pPr>
      <w:r w:rsidRPr="00964D5B">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964D5B">
        <w:rPr>
          <w:iCs/>
        </w:rPr>
        <w:t>SubPicHrdFlag</w:t>
      </w:r>
      <w:r w:rsidRPr="00964D5B">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w:t>
      </w:r>
      <w:r>
        <w:t xml:space="preserve"> </w:t>
      </w:r>
      <w:r>
        <w:rPr>
          <w:highlight w:val="cyan"/>
        </w:rPr>
        <w:t>as follows</w:t>
      </w:r>
      <w:r w:rsidRPr="00114A32">
        <w:rPr>
          <w:highlight w:val="cyan"/>
        </w:rPr>
        <w:t>:</w:t>
      </w:r>
    </w:p>
    <w:p w:rsidR="000B06B6" w:rsidRPr="00E56D3E" w:rsidRDefault="000B06B6" w:rsidP="000B06B6">
      <w:pPr>
        <w:spacing w:before="86"/>
        <w:ind w:left="1117" w:hanging="397"/>
        <w:rPr>
          <w:highlight w:val="cyan"/>
        </w:rPr>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the following applies:</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If TargetDecLayerIdList contains all nuh_layer_id values present in the bitstream under test, non-nested buffering period, picture timing and decoding unit information SEI messages are selected. </w:t>
      </w:r>
    </w:p>
    <w:p w:rsidR="000B06B6" w:rsidRPr="00E56D3E" w:rsidRDefault="000B06B6" w:rsidP="000B06B6">
      <w:pPr>
        <w:spacing w:before="86"/>
        <w:ind w:left="1514" w:hanging="397"/>
        <w:rPr>
          <w:highlight w:val="cyan"/>
        </w:rPr>
      </w:pPr>
      <w:r w:rsidRPr="00E56D3E">
        <w:rPr>
          <w:highlight w:val="cyan"/>
        </w:rPr>
        <w:t>–</w:t>
      </w:r>
      <w:r w:rsidRPr="00E56D3E">
        <w:rPr>
          <w:highlight w:val="cyan"/>
        </w:rPr>
        <w:tab/>
        <w:t xml:space="preserve">Otherwise, buffering period, picture timing and decoding unit information SEI messages included in the scalable nesting SEI message with bitstream_subset_flag equal to 1 and applicable to TargetOp are selected. </w:t>
      </w:r>
    </w:p>
    <w:p w:rsidR="000B06B6" w:rsidRPr="00964D5B" w:rsidRDefault="000B06B6" w:rsidP="000B06B6">
      <w:pPr>
        <w:spacing w:before="86"/>
        <w:ind w:left="1117" w:hanging="397"/>
      </w:pPr>
      <w:r w:rsidRPr="00E56D3E">
        <w:rPr>
          <w:highlight w:val="cyan"/>
        </w:rPr>
        <w:t>–</w:t>
      </w:r>
      <w:r w:rsidRPr="00E56D3E">
        <w:rPr>
          <w:highlight w:val="cyan"/>
        </w:rPr>
        <w:tab/>
        <w:t>Otherwise, buffering period, picture timing and decoding unit information SEI messages included in the bitstream partition nesting SEI message and applicable to the bitstream partition under test are selected.</w:t>
      </w:r>
    </w:p>
    <w:p w:rsidR="000B06B6" w:rsidRDefault="000B06B6" w:rsidP="008557C3">
      <w:pPr>
        <w:numPr>
          <w:ilvl w:val="0"/>
          <w:numId w:val="50"/>
        </w:numPr>
        <w:tabs>
          <w:tab w:val="clear" w:pos="794"/>
          <w:tab w:val="left" w:pos="720"/>
        </w:tabs>
        <w:spacing w:before="86"/>
      </w:pPr>
      <w:r w:rsidRPr="00964D5B">
        <w:t>A value of SchedSelIdx is selected</w:t>
      </w:r>
      <w:r>
        <w:t xml:space="preserve"> </w:t>
      </w:r>
      <w:r w:rsidRPr="00F52FCB">
        <w:rPr>
          <w:highlight w:val="cyan"/>
        </w:rPr>
        <w:t>as follows</w:t>
      </w:r>
      <w:r w:rsidRPr="00114A32">
        <w:rPr>
          <w:highlight w:val="cyan"/>
        </w:rPr>
        <w:t>:</w:t>
      </w:r>
    </w:p>
    <w:p w:rsidR="000B06B6" w:rsidRDefault="000B06B6" w:rsidP="000B06B6">
      <w:pPr>
        <w:spacing w:before="86"/>
        <w:ind w:left="1117" w:hanging="397"/>
      </w:pPr>
      <w:r w:rsidRPr="00E56D3E">
        <w:rPr>
          <w:highlight w:val="cyan"/>
        </w:rPr>
        <w:t>–</w:t>
      </w:r>
      <w:r w:rsidRPr="00E56D3E">
        <w:rPr>
          <w:highlight w:val="cyan"/>
        </w:rPr>
        <w:tab/>
        <w:t xml:space="preserve">If </w:t>
      </w:r>
      <w:r>
        <w:rPr>
          <w:highlight w:val="cyan"/>
        </w:rPr>
        <w:t xml:space="preserve">the </w:t>
      </w:r>
      <w:r w:rsidRPr="00E56D3E">
        <w:rPr>
          <w:highlight w:val="cyan"/>
        </w:rPr>
        <w:t>bitstream-specific CPB operation is tested, t</w:t>
      </w:r>
      <w:r w:rsidRPr="00964D5B">
        <w:t>he selected SchedSelIdx shall be in the range of 0 to cpb_cnt_minus1[ HighestTid ], inclusive, where cpb_cnt_minus1[ HighestTid ] is found in the sub_layer_hrd_parameters( HighestTid ) syntax structure as selected above.</w:t>
      </w:r>
    </w:p>
    <w:p w:rsidR="000B06B6" w:rsidRPr="00F52FCB" w:rsidRDefault="000B06B6" w:rsidP="000B06B6">
      <w:pPr>
        <w:spacing w:before="86"/>
        <w:ind w:left="1117" w:hanging="397"/>
        <w:rPr>
          <w:highlight w:val="cyan"/>
        </w:rPr>
      </w:pPr>
      <w:r w:rsidRPr="004D44EF">
        <w:t>–</w:t>
      </w:r>
      <w:r w:rsidRPr="004D44EF">
        <w:tab/>
      </w:r>
      <w:r w:rsidRPr="00F52FCB">
        <w:rPr>
          <w:highlight w:val="cyan"/>
        </w:rPr>
        <w:t>Otherwise</w:t>
      </w:r>
      <w:r>
        <w:rPr>
          <w:highlight w:val="cyan"/>
        </w:rPr>
        <w:t xml:space="preserve"> (the bitstream-partition-specific CPB operation is tested)</w:t>
      </w:r>
      <w:r w:rsidRPr="00F52FCB">
        <w:rPr>
          <w:highlight w:val="cyan"/>
        </w:rPr>
        <w:t>, a SchedSelCombIdx is selected for the bitstream under test and used for each bitstream partition under test. The following applies:</w:t>
      </w:r>
    </w:p>
    <w:p w:rsidR="000B06B6" w:rsidRPr="00F52FCB" w:rsidRDefault="000B06B6" w:rsidP="000B06B6">
      <w:pPr>
        <w:spacing w:before="86"/>
        <w:ind w:left="1514" w:hanging="397"/>
        <w:rPr>
          <w:highlight w:val="cyan"/>
        </w:rPr>
      </w:pPr>
      <w:r w:rsidRPr="00F52FCB">
        <w:rPr>
          <w:highlight w:val="cyan"/>
        </w:rPr>
        <w:t>–</w:t>
      </w:r>
      <w:r w:rsidRPr="00F52FCB">
        <w:rPr>
          <w:highlight w:val="cyan"/>
        </w:rPr>
        <w:tab/>
        <w:t xml:space="preserve">If the </w:t>
      </w:r>
      <w:r>
        <w:rPr>
          <w:highlight w:val="cyan"/>
        </w:rPr>
        <w:t>vps_vui_bsp_hrd_parameters(</w:t>
      </w:r>
      <w:r w:rsidRPr="00F52FCB">
        <w:rPr>
          <w:highlight w:val="cyan"/>
        </w:rPr>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w:t>
      </w:r>
      <w:r>
        <w:rPr>
          <w:highlight w:val="cyan"/>
        </w:rPr>
        <w:t>inations[ </w:t>
      </w:r>
      <w:r w:rsidRPr="00462603">
        <w:rPr>
          <w:highlight w:val="cyan"/>
        </w:rPr>
        <w:t>Target</w:t>
      </w:r>
      <w:r>
        <w:rPr>
          <w:bCs/>
          <w:highlight w:val="cyan"/>
          <w:lang w:val="en-US"/>
        </w:rPr>
        <w:t>Dec</w:t>
      </w:r>
      <w:r w:rsidRPr="00462603">
        <w:rPr>
          <w:highlight w:val="cyan"/>
        </w:rPr>
        <w:t>LayerSetIdx</w:t>
      </w:r>
      <w:r>
        <w:rPr>
          <w:highlight w:val="cyan"/>
        </w:rPr>
        <w:t xml:space="preserve"> ] – 1, </w:t>
      </w:r>
      <w:r w:rsidRPr="00F52FCB">
        <w:rPr>
          <w:highlight w:val="cyan"/>
        </w:rPr>
        <w:t>inclusive. and the selected SchedSelIdx shall be equal to bsp_comb_sched_idx[ Target</w:t>
      </w:r>
      <w:r>
        <w:rPr>
          <w:bCs/>
          <w:highlight w:val="cyan"/>
          <w:lang w:val="en-US"/>
        </w:rPr>
        <w:t>Dec</w:t>
      </w:r>
      <w:r w:rsidRPr="00F52FCB">
        <w:rPr>
          <w:highlight w:val="cyan"/>
        </w:rPr>
        <w:t xml:space="preserve">LayerSetIdx ][ SchedSelCombIdx ][ j ] where j is the index of the bitstream partition under test. </w:t>
      </w:r>
    </w:p>
    <w:p w:rsidR="000B06B6" w:rsidRPr="00964D5B" w:rsidRDefault="000B06B6" w:rsidP="000B06B6">
      <w:pPr>
        <w:spacing w:before="86"/>
        <w:ind w:left="1514" w:hanging="397"/>
      </w:pPr>
      <w:r w:rsidRPr="00F52FCB">
        <w:rPr>
          <w:highlight w:val="cyan"/>
        </w:rPr>
        <w:t>–</w:t>
      </w:r>
      <w:r w:rsidRPr="00F52FCB">
        <w:rPr>
          <w:highlight w:val="cyan"/>
        </w:rPr>
        <w:tab/>
        <w:t>Otherwise, the selected SchedSelCombIdx shall be in the range of 0 to sei_num_bsp_sched_combinations_minus1</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inclusive. and the selected SchedSelIdx shall be equal to sei_bsp_comb_sched_idx</w:t>
      </w:r>
      <w:r>
        <w:rPr>
          <w:highlight w:val="cyan"/>
        </w:rPr>
        <w:t>[ </w:t>
      </w:r>
      <w:r w:rsidRPr="00462603">
        <w:rPr>
          <w:highlight w:val="cyan"/>
        </w:rPr>
        <w:t>Target</w:t>
      </w:r>
      <w:r>
        <w:rPr>
          <w:bCs/>
          <w:highlight w:val="cyan"/>
          <w:lang w:val="en-US"/>
        </w:rPr>
        <w:t>Dec</w:t>
      </w:r>
      <w:r w:rsidRPr="00462603">
        <w:rPr>
          <w:highlight w:val="cyan"/>
        </w:rPr>
        <w:t>LayerSetIdx</w:t>
      </w:r>
      <w:r>
        <w:rPr>
          <w:highlight w:val="cyan"/>
        </w:rPr>
        <w:t> ]</w:t>
      </w:r>
      <w:r w:rsidRPr="00F52FCB">
        <w:rPr>
          <w:highlight w:val="cyan"/>
        </w:rPr>
        <w:t>[ SchedSelCombIdx ][ j ] of the bitstream partition HRD</w:t>
      </w:r>
      <w:r>
        <w:rPr>
          <w:highlight w:val="cyan"/>
        </w:rPr>
        <w:t xml:space="preserve"> parameters SEI</w:t>
      </w:r>
      <w:r w:rsidRPr="00F52FCB">
        <w:rPr>
          <w:highlight w:val="cyan"/>
        </w:rPr>
        <w:t xml:space="preserve"> message applicable to TargetOp where j is the index of the bitstream partition under test.</w:t>
      </w:r>
    </w:p>
    <w:p w:rsidR="000B06B6" w:rsidRPr="00964D5B" w:rsidRDefault="000B06B6" w:rsidP="008557C3">
      <w:pPr>
        <w:numPr>
          <w:ilvl w:val="0"/>
          <w:numId w:val="50"/>
        </w:numPr>
        <w:tabs>
          <w:tab w:val="clear" w:pos="794"/>
          <w:tab w:val="left" w:pos="720"/>
        </w:tabs>
        <w:spacing w:before="86"/>
      </w:pPr>
      <w:r w:rsidRPr="00964D5B">
        <w:t xml:space="preserve">When the coded picture </w:t>
      </w:r>
      <w:ins w:id="1289" w:author="Miska Hannuksela" w:date="2014-01-03T17:26:00Z">
        <w:r w:rsidR="0045081F" w:rsidRPr="0045081F">
          <w:rPr>
            <w:highlight w:val="cyan"/>
          </w:rPr>
          <w:t>with nuh_layer_id equal to 0</w:t>
        </w:r>
        <w:r w:rsidR="0045081F">
          <w:t xml:space="preserve"> </w:t>
        </w:r>
      </w:ins>
      <w:r w:rsidRPr="00964D5B">
        <w:t>in access unit 0 has nal_unit_type equal to CRA_NUT or BLA_W_LP, and irap_cpb_params_present_flag in the selected buffering period SEI message is equal to 1, either of the following applies for selection of the initial CPB removal delay and delay offset:</w:t>
      </w:r>
    </w:p>
    <w:p w:rsidR="0045081F" w:rsidRDefault="0045081F" w:rsidP="000B06B6">
      <w:pPr>
        <w:spacing w:before="86"/>
        <w:ind w:left="1117" w:hanging="397"/>
        <w:rPr>
          <w:ins w:id="1290" w:author="Miska Hannuksela" w:date="2014-01-03T17:29:00Z"/>
        </w:rPr>
      </w:pPr>
      <w:ins w:id="1291" w:author="Miska Hannuksela" w:date="2014-01-03T17:29:00Z">
        <w:r w:rsidRPr="00964D5B">
          <w:t>–</w:t>
        </w:r>
        <w:r w:rsidRPr="00964D5B">
          <w:tab/>
        </w:r>
      </w:ins>
      <w:ins w:id="1292" w:author="Miska Hannuksela" w:date="2014-01-03T17:30:00Z">
        <w:r w:rsidRPr="0045081F">
          <w:rPr>
            <w:highlight w:val="cyan"/>
          </w:rPr>
          <w:t>If</w:t>
        </w:r>
      </w:ins>
      <w:ins w:id="1293" w:author="Miska Hannuksela" w:date="2014-01-03T17:29:00Z">
        <w:r w:rsidRPr="0045081F">
          <w:rPr>
            <w:noProof/>
            <w:highlight w:val="cyan"/>
          </w:rPr>
          <w:t xml:space="preserve"> the selected buffering period SEI message is included in a scalable nesting SEI message, a set of skipped leading pictures skippedPictureList consists of the CL-RAS </w:t>
        </w:r>
      </w:ins>
      <w:ins w:id="1294" w:author="Miska Hannuksela" w:date="2014-01-03T18:46:00Z">
        <w:r w:rsidR="00CF3D1B">
          <w:rPr>
            <w:noProof/>
            <w:highlight w:val="cyan"/>
          </w:rPr>
          <w:t xml:space="preserve">pictures </w:t>
        </w:r>
      </w:ins>
      <w:ins w:id="1295" w:author="Miska Hannuksela" w:date="2014-01-03T17:29:00Z">
        <w:r w:rsidRPr="0045081F">
          <w:rPr>
            <w:noProof/>
            <w:highlight w:val="cyan"/>
          </w:rPr>
          <w:t xml:space="preserve">and </w:t>
        </w:r>
      </w:ins>
      <w:ins w:id="1296" w:author="Miska Hannuksela" w:date="2014-01-03T18:46:00Z">
        <w:r w:rsidR="00CF3D1B">
          <w:rPr>
            <w:noProof/>
            <w:highlight w:val="cyan"/>
          </w:rPr>
          <w:t xml:space="preserve">the </w:t>
        </w:r>
      </w:ins>
      <w:ins w:id="1297" w:author="Miska Hannuksela" w:date="2014-01-03T17:29:00Z">
        <w:r w:rsidRPr="0045081F">
          <w:rPr>
            <w:noProof/>
            <w:highlight w:val="cyan"/>
          </w:rPr>
          <w:t>RASL pictures associated with the IRAP pictures with nuh_layer_id equal to nuhLayerId for which LayerInitializedFlag[ nuhLayerId ] is equal to 0 at the start of decoding the IRAP pictu</w:t>
        </w:r>
      </w:ins>
      <w:ins w:id="1298" w:author="Miska Hannuksela" w:date="2014-01-03T17:30:00Z">
        <w:r w:rsidRPr="0045081F">
          <w:rPr>
            <w:noProof/>
            <w:highlight w:val="cyan"/>
          </w:rPr>
          <w:t>re</w:t>
        </w:r>
      </w:ins>
      <w:ins w:id="1299" w:author="Miska Hannuksela" w:date="2014-01-03T17:29:00Z">
        <w:r w:rsidRPr="0045081F">
          <w:rPr>
            <w:noProof/>
            <w:highlight w:val="cyan"/>
          </w:rPr>
          <w:t xml:space="preserve"> and for which nuhLayerId is among </w:t>
        </w:r>
      </w:ins>
      <w:ins w:id="1300" w:author="Miska Hannuksela" w:date="2014-01-03T17:33:00Z">
        <w:r w:rsidRPr="0045081F">
          <w:rPr>
            <w:noProof/>
            <w:highlight w:val="cyan"/>
          </w:rPr>
          <w:t>TargetDecLayerIdList</w:t>
        </w:r>
      </w:ins>
      <w:ins w:id="1301" w:author="Miska Hannuksela" w:date="2014-01-03T17:29:00Z">
        <w:r w:rsidRPr="0045081F">
          <w:rPr>
            <w:noProof/>
            <w:highlight w:val="cyan"/>
          </w:rPr>
          <w:t xml:space="preserve">. Otherwise (a buffering period SEI message is not nested in a scalable nesting SEI message), skippedPictureList consists of the RASL pictures associated with </w:t>
        </w:r>
      </w:ins>
      <w:ins w:id="1302" w:author="Miska Hannuksela" w:date="2014-01-03T17:33:00Z">
        <w:r w:rsidRPr="0045081F">
          <w:rPr>
            <w:highlight w:val="cyan"/>
          </w:rPr>
          <w:t>the coded picture with nuh_layer_id equal to 0 in access unit 0</w:t>
        </w:r>
      </w:ins>
      <w:ins w:id="1303" w:author="Miska Hannuksela" w:date="2014-01-03T17:29:00Z">
        <w:r w:rsidRPr="0045081F">
          <w:rPr>
            <w:noProof/>
            <w:highlight w:val="cyan"/>
          </w:rPr>
          <w:t>.</w:t>
        </w:r>
      </w:ins>
    </w:p>
    <w:p w:rsidR="000B06B6" w:rsidRPr="00964D5B" w:rsidRDefault="000B06B6" w:rsidP="000B06B6">
      <w:pPr>
        <w:spacing w:before="86"/>
        <w:ind w:left="1117" w:hanging="397"/>
      </w:pPr>
      <w:r w:rsidRPr="00964D5B">
        <w:t>–</w:t>
      </w:r>
      <w:r w:rsidRPr="00964D5B">
        <w:tab/>
        <w:t>If NalHrdModeFlag is equal to 1, the default initial CPB removal delay and delay offset represented by nal_</w:t>
      </w:r>
      <w:r w:rsidRPr="00964D5B">
        <w:rPr>
          <w:bCs/>
        </w:rPr>
        <w:t>initial_cpb_removal_delay[ SchedSelIdx ]</w:t>
      </w:r>
      <w:r w:rsidRPr="00964D5B">
        <w:t xml:space="preserve"> and nal_</w:t>
      </w:r>
      <w:r w:rsidRPr="00964D5B">
        <w:rPr>
          <w:bCs/>
        </w:rPr>
        <w:t xml:space="preserve">initial_cpb_removal_offset[ SchedSelIdx ], respectively, </w:t>
      </w:r>
      <w:r w:rsidRPr="00964D5B">
        <w:t>in the selected buffering period SEI message are selected. Otherwise, the default initial CPB removal delay and delay offset represented by vcl_</w:t>
      </w:r>
      <w:r w:rsidRPr="00964D5B">
        <w:rPr>
          <w:bCs/>
        </w:rPr>
        <w:t>initial_cpb_removal_delay[ SchedSelIdx ]</w:t>
      </w:r>
      <w:r w:rsidRPr="00964D5B">
        <w:t xml:space="preserve"> and vcl_</w:t>
      </w:r>
      <w:r w:rsidRPr="00964D5B">
        <w:rPr>
          <w:bCs/>
        </w:rPr>
        <w:t xml:space="preserve">initial_cpb_removal_offset[ SchedSelIdx ], respectively, </w:t>
      </w:r>
      <w:r w:rsidRPr="00964D5B">
        <w:t>in the selected buffering period SEI message are selected. The variable DefaultInitCpbParamsFlag is set equal to 1.</w:t>
      </w:r>
    </w:p>
    <w:p w:rsidR="000B06B6" w:rsidRPr="00964D5B" w:rsidRDefault="000B06B6" w:rsidP="000B06B6">
      <w:pPr>
        <w:spacing w:before="86"/>
        <w:ind w:left="1117" w:hanging="397"/>
        <w:rPr>
          <w:bCs/>
        </w:rPr>
      </w:pPr>
      <w:r w:rsidRPr="00964D5B">
        <w:t>–</w:t>
      </w:r>
      <w:r w:rsidRPr="00964D5B">
        <w:tab/>
        <w:t>If NalHrdModeFlag is equal to 1, th</w:t>
      </w:r>
      <w:r w:rsidRPr="00964D5B">
        <w:rPr>
          <w:bCs/>
        </w:rPr>
        <w:t xml:space="preserve">e alternative </w:t>
      </w:r>
      <w:r w:rsidRPr="00964D5B">
        <w:t>initial CPB removal delay and delay offset represented by nal_</w:t>
      </w:r>
      <w:r w:rsidRPr="00964D5B">
        <w:rPr>
          <w:bCs/>
        </w:rPr>
        <w:t xml:space="preserve">initial_alt_cpb_removal_delay[ SchedSelIdx ] and nal_initial_alt_cpb_removal_offset[ SchedSelIdx ], respectively, </w:t>
      </w:r>
      <w:r w:rsidRPr="00964D5B">
        <w:t>in the selected buffering period SEI message are selected. Otherwise, th</w:t>
      </w:r>
      <w:r w:rsidRPr="00964D5B">
        <w:rPr>
          <w:bCs/>
        </w:rPr>
        <w:t xml:space="preserve">e alternative </w:t>
      </w:r>
      <w:r w:rsidRPr="00964D5B">
        <w:t>initial CPB removal delay and delay offset represented by vcl_</w:t>
      </w:r>
      <w:r w:rsidRPr="00964D5B">
        <w:rPr>
          <w:bCs/>
        </w:rPr>
        <w:t xml:space="preserve">initial_alt_cpb_removal_delay[ SchedSelIdx ] and vcl_initial_alt_cpb_removal_offset[ SchedSelIdx ], respectively, </w:t>
      </w:r>
      <w:r w:rsidRPr="00964D5B">
        <w:t xml:space="preserve">in the selected buffering period SEI </w:t>
      </w:r>
      <w:r w:rsidRPr="00964D5B">
        <w:lastRenderedPageBreak/>
        <w:t xml:space="preserve">message are selected. The variable DefaultInitCpbParamsFlag is set equal to 0, and </w:t>
      </w:r>
      <w:del w:id="1304" w:author="Miska Hannuksela" w:date="2014-01-03T18:47:00Z">
        <w:r w:rsidRPr="00CF3D1B" w:rsidDel="00CF3D1B">
          <w:rPr>
            <w:highlight w:val="cyan"/>
          </w:rPr>
          <w:delText>the RASL access units associated with access unit 0</w:delText>
        </w:r>
      </w:del>
      <w:ins w:id="1305" w:author="Miska Hannuksela" w:date="2014-01-03T18:47:00Z">
        <w:r w:rsidR="00CF3D1B" w:rsidRPr="00CF3D1B">
          <w:rPr>
            <w:highlight w:val="cyan"/>
          </w:rPr>
          <w:t>all the pictures in skippedPictureList</w:t>
        </w:r>
      </w:ins>
      <w:r w:rsidRPr="00964D5B">
        <w:t xml:space="preserve"> are discarded from BitstreamToDecode and the remaining bitstream is assigned to BitstreamToDecode.</w:t>
      </w:r>
    </w:p>
    <w:p w:rsidR="000B06B6" w:rsidRPr="00964D5B" w:rsidRDefault="000B06B6" w:rsidP="008557C3">
      <w:pPr>
        <w:numPr>
          <w:ilvl w:val="0"/>
          <w:numId w:val="50"/>
        </w:numPr>
        <w:tabs>
          <w:tab w:val="clear" w:pos="794"/>
          <w:tab w:val="left" w:pos="720"/>
        </w:tabs>
        <w:spacing w:before="86"/>
      </w:pPr>
      <w:bookmarkStart w:id="1306" w:name="_Ref343176600"/>
      <w:r w:rsidRPr="004E5C42">
        <w:rPr>
          <w:highlight w:val="cyan"/>
        </w:rPr>
        <w:t xml:space="preserve">For </w:t>
      </w:r>
      <w:r>
        <w:rPr>
          <w:highlight w:val="cyan"/>
        </w:rPr>
        <w:t xml:space="preserve">the </w:t>
      </w:r>
      <w:r w:rsidRPr="004E5C42">
        <w:rPr>
          <w:highlight w:val="cyan"/>
        </w:rPr>
        <w:t xml:space="preserve">bitstream-partition-specific CPB operation, SubPicHrdFlag is set equal to 1. For </w:t>
      </w:r>
      <w:r>
        <w:rPr>
          <w:highlight w:val="cyan"/>
        </w:rPr>
        <w:t xml:space="preserve">the </w:t>
      </w:r>
      <w:r w:rsidRPr="004E5C42">
        <w:rPr>
          <w:highlight w:val="cyan"/>
        </w:rPr>
        <w:t>bitstream-specific CPB operation, w</w:t>
      </w:r>
      <w:r w:rsidRPr="00964D5B">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6"/>
    </w:p>
    <w:p w:rsidR="000B06B6" w:rsidRPr="00964D5B" w:rsidRDefault="000B06B6" w:rsidP="000B06B6">
      <w:r w:rsidRPr="00964D5B">
        <w:t>For each operation point under test</w:t>
      </w:r>
      <w:r>
        <w:t xml:space="preserve"> </w:t>
      </w:r>
      <w:r w:rsidRPr="00473A4F">
        <w:rPr>
          <w:highlight w:val="cyan"/>
        </w:rPr>
        <w:t xml:space="preserve">when </w:t>
      </w:r>
      <w:r>
        <w:rPr>
          <w:highlight w:val="cyan"/>
        </w:rPr>
        <w:t xml:space="preserve">the </w:t>
      </w:r>
      <w:r w:rsidRPr="00473A4F">
        <w:rPr>
          <w:highlight w:val="cyan"/>
        </w:rPr>
        <w:t>bitstream-specific CPB operation is tested</w:t>
      </w:r>
      <w:r w:rsidRPr="00964D5B">
        <w:t>, the number of bitstream conformance tests to be performed is equal to n0 * n1 * ( n2 * 2 + n3 ) * n4, where the values of n0, n1, n2, n3, and n4 are specified as follows:</w:t>
      </w:r>
    </w:p>
    <w:p w:rsidR="000B06B6" w:rsidRPr="00964D5B" w:rsidRDefault="000B06B6" w:rsidP="000B06B6">
      <w:pPr>
        <w:spacing w:before="86"/>
        <w:ind w:left="397" w:hanging="397"/>
      </w:pPr>
      <w:r w:rsidRPr="00964D5B">
        <w:t>–</w:t>
      </w:r>
      <w:r w:rsidRPr="00964D5B">
        <w:tab/>
        <w:t>n0 is derived as follows:</w:t>
      </w:r>
    </w:p>
    <w:p w:rsidR="000B06B6" w:rsidRPr="00964D5B" w:rsidRDefault="000B06B6" w:rsidP="000B06B6">
      <w:pPr>
        <w:spacing w:before="86"/>
        <w:ind w:left="810" w:hanging="397"/>
      </w:pPr>
      <w:r w:rsidRPr="00964D5B">
        <w:t>–</w:t>
      </w:r>
      <w:r w:rsidRPr="00964D5B">
        <w:tab/>
        <w:t>If BitstreamToDecode is a Type I bitstream, n0 is equal to 1.</w:t>
      </w:r>
    </w:p>
    <w:p w:rsidR="000B06B6" w:rsidRPr="00964D5B" w:rsidRDefault="000B06B6" w:rsidP="000B06B6">
      <w:pPr>
        <w:spacing w:before="86"/>
        <w:ind w:left="810" w:hanging="397"/>
      </w:pPr>
      <w:r w:rsidRPr="00964D5B">
        <w:t>–</w:t>
      </w:r>
      <w:r w:rsidRPr="00964D5B">
        <w:tab/>
        <w:t>Otherwise (BitstreamToDecode is a Type II bitstream), n0 is equal to 2.</w:t>
      </w:r>
    </w:p>
    <w:p w:rsidR="000B06B6" w:rsidRPr="00964D5B" w:rsidRDefault="000B06B6" w:rsidP="000B06B6">
      <w:pPr>
        <w:spacing w:before="86"/>
        <w:ind w:left="397" w:hanging="397"/>
      </w:pPr>
      <w:r w:rsidRPr="00964D5B">
        <w:t>–</w:t>
      </w:r>
      <w:r w:rsidRPr="00964D5B">
        <w:tab/>
        <w:t>n1 is equal to cpb_cnt_minus1[ HighestTid ] + 1.</w:t>
      </w:r>
    </w:p>
    <w:p w:rsidR="000B06B6" w:rsidRPr="00964D5B" w:rsidRDefault="000B06B6" w:rsidP="000B06B6">
      <w:pPr>
        <w:spacing w:before="86"/>
        <w:ind w:left="397" w:hanging="397"/>
      </w:pPr>
      <w:r w:rsidRPr="00964D5B">
        <w:t>–</w:t>
      </w:r>
      <w:r w:rsidRPr="00964D5B">
        <w:tab/>
        <w:t>n2 is the number of access units in BitstreamToDecode that each is associated with a buffering period SEI message applicable to TargetOp and for each of which both of the following conditions are true:</w:t>
      </w:r>
    </w:p>
    <w:p w:rsidR="000B06B6" w:rsidRPr="00964D5B" w:rsidRDefault="000B06B6" w:rsidP="000B06B6">
      <w:pPr>
        <w:spacing w:before="86"/>
        <w:ind w:left="1117" w:hanging="397"/>
      </w:pPr>
      <w:r w:rsidRPr="00964D5B">
        <w:t>–</w:t>
      </w:r>
      <w:r w:rsidRPr="00964D5B">
        <w:tab/>
        <w:t>nal_unit_type is equal to CRA_NUT 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1.</w:t>
      </w:r>
    </w:p>
    <w:p w:rsidR="000B06B6" w:rsidRPr="00964D5B" w:rsidRDefault="000B06B6" w:rsidP="000B06B6">
      <w:pPr>
        <w:spacing w:before="86"/>
        <w:ind w:left="397" w:hanging="397"/>
      </w:pPr>
      <w:r w:rsidRPr="00964D5B">
        <w:t>–</w:t>
      </w:r>
      <w:r w:rsidRPr="00964D5B">
        <w:tab/>
        <w:t>n3 is the number of access units in BitstreamToDecode BitstreamToDecode that each is associated with a buffering period SEI message applicable to TargetOp and for each of which one or both of the following conditions are true:</w:t>
      </w:r>
    </w:p>
    <w:p w:rsidR="000B06B6" w:rsidRPr="00964D5B" w:rsidRDefault="000B06B6" w:rsidP="000B06B6">
      <w:pPr>
        <w:spacing w:before="86"/>
        <w:ind w:left="1117" w:hanging="397"/>
      </w:pPr>
      <w:r w:rsidRPr="00964D5B">
        <w:t>–</w:t>
      </w:r>
      <w:r w:rsidRPr="00964D5B">
        <w:tab/>
        <w:t>nal_unit_type is equal to neither CRA_NUT nor BLA_W_LP for the VCL NAL units;</w:t>
      </w:r>
    </w:p>
    <w:p w:rsidR="000B06B6" w:rsidRPr="00964D5B" w:rsidRDefault="000B06B6" w:rsidP="000B06B6">
      <w:pPr>
        <w:spacing w:before="86"/>
        <w:ind w:left="1117" w:hanging="397"/>
      </w:pPr>
      <w:r w:rsidRPr="00964D5B">
        <w:t>–</w:t>
      </w:r>
      <w:r w:rsidRPr="00964D5B">
        <w:tab/>
        <w:t>The associated buffering period SEI message applicable to TargetOp has irap_cpb_params_present_flag equal to 0.</w:t>
      </w:r>
    </w:p>
    <w:p w:rsidR="000B06B6" w:rsidRPr="00964D5B" w:rsidRDefault="000B06B6" w:rsidP="000B06B6">
      <w:pPr>
        <w:spacing w:before="86"/>
        <w:ind w:left="397" w:hanging="397"/>
      </w:pPr>
      <w:r w:rsidRPr="00964D5B">
        <w:t>–</w:t>
      </w:r>
      <w:r w:rsidRPr="00964D5B">
        <w:tab/>
        <w:t>n4 is derived as follows:</w:t>
      </w:r>
    </w:p>
    <w:p w:rsidR="000B06B6" w:rsidRPr="00964D5B" w:rsidRDefault="000B06B6" w:rsidP="000B06B6">
      <w:pPr>
        <w:spacing w:before="86"/>
        <w:ind w:left="1117" w:hanging="397"/>
      </w:pPr>
      <w:r w:rsidRPr="00964D5B">
        <w:t>–</w:t>
      </w:r>
      <w:r w:rsidRPr="00964D5B">
        <w:tab/>
        <w:t>If sub_pic_hrd_params_present_flag in the selected hrd_parameters( ) syntax structure is equal to 0, n4 is equal to 1;</w:t>
      </w:r>
    </w:p>
    <w:p w:rsidR="000B06B6" w:rsidRPr="00964D5B" w:rsidRDefault="000B06B6" w:rsidP="000B06B6">
      <w:pPr>
        <w:spacing w:before="86"/>
        <w:ind w:left="1117" w:hanging="397"/>
      </w:pPr>
      <w:r w:rsidRPr="00964D5B">
        <w:t>–</w:t>
      </w:r>
      <w:r w:rsidRPr="00964D5B">
        <w:tab/>
        <w:t>Otherwise, n4 is equal to 2.</w:t>
      </w:r>
    </w:p>
    <w:p w:rsidR="000B06B6" w:rsidRPr="00964D5B" w:rsidRDefault="000B06B6" w:rsidP="000B06B6">
      <w:r w:rsidRPr="00964D5B">
        <w:t>When BitstreamToDecode is a Type II bitstream, the following applies:</w:t>
      </w:r>
    </w:p>
    <w:p w:rsidR="000B06B6" w:rsidRPr="00964D5B" w:rsidRDefault="000B06B6" w:rsidP="000B06B6">
      <w:pPr>
        <w:spacing w:before="86"/>
        <w:ind w:left="397" w:hanging="397"/>
      </w:pPr>
      <w:r w:rsidRPr="00964D5B">
        <w:t>–</w:t>
      </w:r>
      <w:r w:rsidRPr="00964D5B">
        <w:tab/>
        <w:t xml:space="preserve">If the sub_layer_hrd_parameters( HighestTid ) syntax structure that immediately follows the condition "if( vcl_hrd_parameters_present_flag )" is selected, the test is conducted at the Type 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only VCL and filler data NAL units are counted for the input bit rate and CPB storage.</w:t>
      </w:r>
    </w:p>
    <w:p w:rsidR="000B06B6" w:rsidRPr="00964D5B" w:rsidRDefault="000B06B6" w:rsidP="000B06B6">
      <w:pPr>
        <w:spacing w:before="86"/>
        <w:ind w:left="397" w:hanging="397"/>
      </w:pPr>
      <w:r w:rsidRPr="00964D5B">
        <w:t>–</w:t>
      </w:r>
      <w:r w:rsidRPr="00964D5B">
        <w:tab/>
        <w:t xml:space="preserve">Otherwise (the sub_layer_hrd_parameters( HighestTid ) syntax structure that immediately follows the condition "if( nal_hrd_parameters_present_flag )" is selected), the test is conducted at the Type II conformance point shown in </w:t>
      </w:r>
      <w:r w:rsidRPr="005901F0">
        <w:fldChar w:fldCharType="begin" w:fldLock="1"/>
      </w:r>
      <w:r w:rsidRPr="005901F0">
        <w:instrText xml:space="preserve"> REF  _Ref33101618 \h  \* MERGEFORMAT </w:instrText>
      </w:r>
      <w:r w:rsidRPr="005901F0">
        <w:fldChar w:fldCharType="separate"/>
      </w:r>
      <w:r w:rsidRPr="00B55CD5">
        <w:rPr>
          <w:bCs/>
        </w:rPr>
        <w:t>Figure C</w:t>
      </w:r>
      <w:r w:rsidRPr="00B55CD5">
        <w:rPr>
          <w:bCs/>
        </w:rPr>
        <w:noBreakHyphen/>
        <w:t>1</w:t>
      </w:r>
      <w:r w:rsidRPr="005901F0">
        <w:fldChar w:fldCharType="end"/>
      </w:r>
      <w:r w:rsidRPr="00964D5B">
        <w:t>, and all bytes of the Type II bitstream, which may be a NAL unit stream or a byte stream, are counted for the input bit rate and CPB storage.</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xml:space="preserve"> – NAL HRD parameters established by a value of SchedSelIdx for the Type II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are sufficient to also establish VCL HRD conformance for the Type I conformance point shown in </w:t>
      </w:r>
      <w:r w:rsidRPr="005901F0">
        <w:rPr>
          <w:sz w:val="18"/>
          <w:szCs w:val="18"/>
        </w:rPr>
        <w:fldChar w:fldCharType="begin" w:fldLock="1"/>
      </w:r>
      <w:r w:rsidRPr="005901F0">
        <w:rPr>
          <w:sz w:val="18"/>
          <w:szCs w:val="18"/>
        </w:rPr>
        <w:instrText xml:space="preserve"> REF  _Ref33101618 \h  \* MERGEFORMAT </w:instrText>
      </w:r>
      <w:r w:rsidRPr="005901F0">
        <w:rPr>
          <w:sz w:val="18"/>
          <w:szCs w:val="18"/>
        </w:rPr>
      </w:r>
      <w:r w:rsidRPr="005901F0">
        <w:rPr>
          <w:sz w:val="18"/>
          <w:szCs w:val="18"/>
        </w:rPr>
        <w:fldChar w:fldCharType="separate"/>
      </w:r>
      <w:r w:rsidRPr="00B55CD5">
        <w:rPr>
          <w:bCs/>
        </w:rPr>
        <w:t>Figure C</w:t>
      </w:r>
      <w:r w:rsidRPr="00B55CD5">
        <w:rPr>
          <w:bCs/>
        </w:rPr>
        <w:noBreakHyphen/>
        <w:t>1</w:t>
      </w:r>
      <w:r w:rsidRPr="005901F0">
        <w:rPr>
          <w:sz w:val="18"/>
          <w:szCs w:val="18"/>
        </w:rPr>
        <w:fldChar w:fldCharType="end"/>
      </w:r>
      <w:r w:rsidRPr="00964D5B">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0B06B6" w:rsidRPr="00964D5B" w:rsidRDefault="000B06B6" w:rsidP="000B06B6">
      <w:r w:rsidRPr="00964D5B">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0B06B6" w:rsidRPr="00964D5B" w:rsidRDefault="000B06B6" w:rsidP="000B06B6">
      <w:r w:rsidRPr="00964D5B">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lastRenderedPageBreak/>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964D5B">
        <w:rPr>
          <w:sz w:val="18"/>
          <w:szCs w:val="18"/>
        </w:rPr>
        <w:noBreakHyphen/>
        <w:t>VCL NAL unit would have been present in the bitstream, had the encoder decided to convey it in the bitstream.</w:t>
      </w:r>
    </w:p>
    <w:p w:rsidR="000B06B6" w:rsidRPr="00964D5B" w:rsidRDefault="000B06B6" w:rsidP="000B06B6">
      <w:r w:rsidRPr="00964D5B">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3</w:t>
      </w:r>
      <w:r w:rsidRPr="00964D5B">
        <w:rPr>
          <w:sz w:val="18"/>
          <w:szCs w:val="18"/>
        </w:rPr>
        <w:fldChar w:fldCharType="end"/>
      </w:r>
      <w:r w:rsidRPr="00964D5B">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0B06B6" w:rsidRPr="00964D5B" w:rsidRDefault="000B06B6" w:rsidP="000B06B6">
      <w:r w:rsidRPr="00473A4F">
        <w:rPr>
          <w:highlight w:val="cyan"/>
        </w:rPr>
        <w:t xml:space="preserve">For </w:t>
      </w:r>
      <w:r>
        <w:rPr>
          <w:highlight w:val="cyan"/>
        </w:rPr>
        <w:t xml:space="preserve">the </w:t>
      </w:r>
      <w:r w:rsidRPr="00473A4F">
        <w:rPr>
          <w:highlight w:val="cyan"/>
        </w:rPr>
        <w:t>bitstream-specific CPB operation, t</w:t>
      </w:r>
      <w:r w:rsidRPr="00964D5B">
        <w:t>he HRD contains a coded picture buffer (CPB), an instantaneous decoding process, a decoded picture buffer (DPB)</w:t>
      </w:r>
      <w:r>
        <w:t xml:space="preserve"> </w:t>
      </w:r>
      <w:r w:rsidRPr="00D91BB0">
        <w:rPr>
          <w:highlight w:val="cyan"/>
        </w:rPr>
        <w:t>that contains a sub-DPB for each layer</w:t>
      </w:r>
      <w:r w:rsidRPr="00964D5B">
        <w:t xml:space="preserve">, and output cropping as shown in </w:t>
      </w:r>
      <w:r w:rsidRPr="00964D5B">
        <w:fldChar w:fldCharType="begin" w:fldLock="1"/>
      </w:r>
      <w:r w:rsidRPr="00964D5B">
        <w:instrText xml:space="preserve"> REF _Ref33101619 \h  \* MERGEFORMAT </w:instrText>
      </w:r>
      <w:r w:rsidRPr="00964D5B">
        <w:fldChar w:fldCharType="separate"/>
      </w:r>
      <w:r w:rsidRPr="00B55CD5">
        <w:t>Figure C</w:t>
      </w:r>
      <w:r w:rsidRPr="00B55CD5">
        <w:noBreakHyphen/>
        <w:t>2</w:t>
      </w:r>
      <w:r w:rsidRPr="00964D5B">
        <w:fldChar w:fldCharType="end"/>
      </w:r>
      <w:r w:rsidRPr="00964D5B">
        <w:t>.</w:t>
      </w:r>
    </w:p>
    <w:p w:rsidR="000B06B6" w:rsidRPr="00964D5B" w:rsidRDefault="000B06B6" w:rsidP="000B06B6">
      <w:pPr>
        <w:keepNext/>
        <w:jc w:val="center"/>
      </w:pPr>
      <w:r>
        <w:object w:dxaOrig="4408" w:dyaOrig="4690">
          <v:shape id="_x0000_i1026" type="#_x0000_t75" style="width:220.4pt;height:234.8pt" o:ole="">
            <v:imagedata r:id="rId25" o:title=""/>
          </v:shape>
          <o:OLEObject Type="Embed" ProgID="Visio.Drawing.11" ShapeID="_x0000_i1026" DrawAspect="Content" ObjectID="_1450287814" r:id="rId26"/>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307" w:name="_Ref33101619"/>
      <w:bookmarkStart w:id="1308" w:name="_Toc32860603"/>
      <w:bookmarkStart w:id="1309" w:name="_Toc77680712"/>
      <w:bookmarkStart w:id="1310" w:name="_Toc246350668"/>
      <w:bookmarkStart w:id="1311" w:name="_Toc287363915"/>
      <w:bookmarkStart w:id="1312" w:name="_Toc317198642"/>
      <w:bookmarkStart w:id="1313" w:name="_Toc364083427"/>
      <w:r w:rsidRPr="00964D5B">
        <w:rPr>
          <w:b/>
          <w:bCs/>
        </w:rPr>
        <w:t>Figure C</w:t>
      </w:r>
      <w:r w:rsidRPr="00964D5B">
        <w:rPr>
          <w:b/>
          <w:bCs/>
        </w:rPr>
        <w:noBreakHyphen/>
      </w:r>
      <w:r w:rsidRPr="00964D5B">
        <w:rPr>
          <w:b/>
          <w:bCs/>
        </w:rPr>
        <w:fldChar w:fldCharType="begin" w:fldLock="1"/>
      </w:r>
      <w:r w:rsidRPr="00964D5B">
        <w:rPr>
          <w:b/>
          <w:bCs/>
        </w:rPr>
        <w:instrText xml:space="preserve"> SEQ Figure \* ARABIC </w:instrText>
      </w:r>
      <w:r w:rsidRPr="00964D5B">
        <w:rPr>
          <w:b/>
          <w:bCs/>
        </w:rPr>
        <w:fldChar w:fldCharType="separate"/>
      </w:r>
      <w:r>
        <w:rPr>
          <w:b/>
          <w:bCs/>
          <w:noProof/>
        </w:rPr>
        <w:t>2</w:t>
      </w:r>
      <w:r w:rsidRPr="00964D5B">
        <w:rPr>
          <w:b/>
          <w:bCs/>
        </w:rPr>
        <w:fldChar w:fldCharType="end"/>
      </w:r>
      <w:bookmarkEnd w:id="1307"/>
      <w:r w:rsidRPr="00964D5B">
        <w:rPr>
          <w:b/>
          <w:bCs/>
        </w:rPr>
        <w:t xml:space="preserve"> – </w:t>
      </w:r>
      <w:r w:rsidRPr="00473A4F">
        <w:rPr>
          <w:b/>
          <w:bCs/>
          <w:highlight w:val="cyan"/>
        </w:rPr>
        <w:t>Bitstream-specific</w:t>
      </w:r>
      <w:r>
        <w:rPr>
          <w:b/>
          <w:bCs/>
        </w:rPr>
        <w:t xml:space="preserve"> </w:t>
      </w:r>
      <w:r w:rsidRPr="00964D5B">
        <w:rPr>
          <w:b/>
          <w:bCs/>
        </w:rPr>
        <w:t xml:space="preserve">HRD buffer </w:t>
      </w:r>
      <w:bookmarkEnd w:id="1308"/>
      <w:r w:rsidRPr="00964D5B">
        <w:rPr>
          <w:b/>
          <w:bCs/>
        </w:rPr>
        <w:t>model</w:t>
      </w:r>
      <w:bookmarkEnd w:id="1309"/>
      <w:bookmarkEnd w:id="1310"/>
      <w:bookmarkEnd w:id="1311"/>
      <w:bookmarkEnd w:id="1312"/>
      <w:bookmarkEnd w:id="1313"/>
    </w:p>
    <w:p w:rsidR="000B06B6" w:rsidRPr="00964D5B" w:rsidRDefault="000B06B6" w:rsidP="000B06B6">
      <w:pPr>
        <w:rPr>
          <w:lang w:eastAsia="ko-KR"/>
        </w:rPr>
      </w:pPr>
    </w:p>
    <w:p w:rsidR="000B06B6" w:rsidRDefault="000B06B6" w:rsidP="000B06B6">
      <w:r w:rsidRPr="00473A4F">
        <w:rPr>
          <w:highlight w:val="cyan"/>
        </w:rPr>
        <w:t xml:space="preserve">For </w:t>
      </w:r>
      <w:r>
        <w:rPr>
          <w:highlight w:val="cyan"/>
        </w:rPr>
        <w:t xml:space="preserve">the </w:t>
      </w:r>
      <w:r w:rsidRPr="00473A4F">
        <w:rPr>
          <w:highlight w:val="cyan"/>
        </w:rPr>
        <w:t>bitstream-partition-specific CPB operation, the HRD contains a bitstream demultiplexer (optionally present), two or more bitstream partition buffers (BPB), two or more instantaneous decoding processes, a decoded picture buffer (DPB)</w:t>
      </w:r>
      <w:r w:rsidRPr="00D91BB0">
        <w:rPr>
          <w:highlight w:val="cyan"/>
        </w:rPr>
        <w:t xml:space="preserve"> that contains a sub-DPB for each layer</w:t>
      </w:r>
      <w:r w:rsidRPr="00473A4F">
        <w:rPr>
          <w:highlight w:val="cyan"/>
        </w:rPr>
        <w:t xml:space="preserve">, and output cropping as shown in </w:t>
      </w:r>
      <w:r w:rsidRPr="00473A4F">
        <w:rPr>
          <w:highlight w:val="cyan"/>
        </w:rPr>
        <w:fldChar w:fldCharType="begin" w:fldLock="1"/>
      </w:r>
      <w:r w:rsidRPr="00473A4F">
        <w:rPr>
          <w:highlight w:val="cyan"/>
        </w:rPr>
        <w:instrText xml:space="preserve"> REF _Ref372616949 \h  \* MERGEFORMAT </w:instrText>
      </w:r>
      <w:r w:rsidRPr="00473A4F">
        <w:rPr>
          <w:highlight w:val="cyan"/>
        </w:rPr>
      </w:r>
      <w:r w:rsidRPr="00473A4F">
        <w:rPr>
          <w:highlight w:val="cyan"/>
        </w:rPr>
        <w:fldChar w:fldCharType="separate"/>
      </w:r>
      <w:r w:rsidRPr="00B55CD5">
        <w:rPr>
          <w:bCs/>
          <w:highlight w:val="cyan"/>
        </w:rPr>
        <w:t>Figure C</w:t>
      </w:r>
      <w:r w:rsidRPr="00B55CD5">
        <w:rPr>
          <w:bCs/>
          <w:highlight w:val="cyan"/>
        </w:rPr>
        <w:noBreakHyphen/>
        <w:t>3</w:t>
      </w:r>
      <w:r w:rsidRPr="00473A4F">
        <w:rPr>
          <w:highlight w:val="cyan"/>
        </w:rPr>
        <w:fldChar w:fldCharType="end"/>
      </w:r>
      <w:r w:rsidRPr="00473A4F">
        <w:rPr>
          <w:highlight w:val="cyan"/>
        </w:rPr>
        <w:t>.</w:t>
      </w:r>
    </w:p>
    <w:p w:rsidR="000B06B6" w:rsidRDefault="000B06B6" w:rsidP="000B06B6">
      <w:pPr>
        <w:keepNext/>
        <w:jc w:val="center"/>
      </w:pPr>
      <w:r w:rsidRPr="008076AC">
        <w:object w:dxaOrig="8164" w:dyaOrig="11526">
          <v:shape id="_x0000_i1027" type="#_x0000_t75" style="width:251.7pt;height:353.1pt" o:ole="">
            <v:imagedata r:id="rId27" o:title=""/>
          </v:shape>
          <o:OLEObject Type="Embed" ProgID="Visio.Drawing.11" ShapeID="_x0000_i1027" DrawAspect="Content" ObjectID="_1450287815" r:id="rId28"/>
        </w:object>
      </w:r>
    </w:p>
    <w:p w:rsidR="000B06B6" w:rsidRPr="00964D5B" w:rsidRDefault="000B06B6" w:rsidP="000B06B6">
      <w:pPr>
        <w:keepNext/>
        <w:tabs>
          <w:tab w:val="clear" w:pos="794"/>
          <w:tab w:val="clear" w:pos="1191"/>
          <w:tab w:val="clear" w:pos="1588"/>
          <w:tab w:val="clear" w:pos="1985"/>
        </w:tabs>
        <w:spacing w:before="240" w:after="113"/>
        <w:jc w:val="center"/>
        <w:rPr>
          <w:b/>
          <w:bCs/>
        </w:rPr>
      </w:pPr>
      <w:bookmarkStart w:id="1314" w:name="_Ref372616949"/>
      <w:r w:rsidRPr="00473A4F">
        <w:rPr>
          <w:b/>
          <w:bCs/>
          <w:highlight w:val="cyan"/>
        </w:rPr>
        <w:t>Figure C</w:t>
      </w:r>
      <w:r w:rsidRPr="00473A4F">
        <w:rPr>
          <w:b/>
          <w:bCs/>
          <w:highlight w:val="cyan"/>
        </w:rPr>
        <w:noBreakHyphen/>
      </w:r>
      <w:r w:rsidRPr="00473A4F">
        <w:rPr>
          <w:b/>
          <w:bCs/>
          <w:highlight w:val="cyan"/>
        </w:rPr>
        <w:fldChar w:fldCharType="begin" w:fldLock="1"/>
      </w:r>
      <w:r w:rsidRPr="00473A4F">
        <w:rPr>
          <w:b/>
          <w:bCs/>
          <w:highlight w:val="cyan"/>
        </w:rPr>
        <w:instrText xml:space="preserve"> SEQ Figure \* ARABIC </w:instrText>
      </w:r>
      <w:r w:rsidRPr="00473A4F">
        <w:rPr>
          <w:b/>
          <w:bCs/>
          <w:highlight w:val="cyan"/>
        </w:rPr>
        <w:fldChar w:fldCharType="separate"/>
      </w:r>
      <w:r>
        <w:rPr>
          <w:b/>
          <w:bCs/>
          <w:noProof/>
          <w:highlight w:val="cyan"/>
        </w:rPr>
        <w:t>3</w:t>
      </w:r>
      <w:r w:rsidRPr="00473A4F">
        <w:rPr>
          <w:b/>
          <w:bCs/>
          <w:highlight w:val="cyan"/>
        </w:rPr>
        <w:fldChar w:fldCharType="end"/>
      </w:r>
      <w:bookmarkEnd w:id="1314"/>
      <w:r w:rsidRPr="00473A4F">
        <w:rPr>
          <w:b/>
          <w:bCs/>
          <w:highlight w:val="cyan"/>
        </w:rPr>
        <w:t xml:space="preserve"> – Bitstream-partition-specific HRD buffer model</w:t>
      </w:r>
    </w:p>
    <w:p w:rsidR="000B06B6" w:rsidRDefault="000B06B6" w:rsidP="000B06B6"/>
    <w:p w:rsidR="000B06B6" w:rsidRPr="00964D5B" w:rsidRDefault="000B06B6" w:rsidP="000B06B6">
      <w:r w:rsidRPr="00964D5B">
        <w:t xml:space="preserve">For each bitstream conformance test, the CPB size (number of bits) </w:t>
      </w:r>
      <w:r w:rsidRPr="00473A4F">
        <w:rPr>
          <w:highlight w:val="cyan"/>
        </w:rPr>
        <w:t xml:space="preserve">for </w:t>
      </w:r>
      <w:r>
        <w:rPr>
          <w:highlight w:val="cyan"/>
        </w:rPr>
        <w:t xml:space="preserve">the </w:t>
      </w:r>
      <w:r w:rsidRPr="00473A4F">
        <w:rPr>
          <w:highlight w:val="cyan"/>
        </w:rPr>
        <w:t>bitstream-specific CPB operation and the BPB size for</w:t>
      </w:r>
      <w:r>
        <w:rPr>
          <w:highlight w:val="cyan"/>
        </w:rPr>
        <w:t xml:space="preserve"> the</w:t>
      </w:r>
      <w:r w:rsidRPr="00473A4F">
        <w:rPr>
          <w:highlight w:val="cyan"/>
        </w:rPr>
        <w:t xml:space="preserve"> bitstream-partition-specific CPB operation</w:t>
      </w:r>
      <w:r w:rsidRPr="00473A4F">
        <w:t xml:space="preserve"> </w:t>
      </w:r>
      <w:r w:rsidRPr="00964D5B">
        <w:t xml:space="preserve">is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the HRD parameters are specified above in this subclause</w:t>
      </w:r>
      <w:r w:rsidRPr="00964D5B">
        <w:t xml:space="preserve">. </w:t>
      </w:r>
      <w:r w:rsidRPr="00C66C5C">
        <w:rPr>
          <w:highlight w:val="cyan"/>
        </w:rPr>
        <w:t xml:space="preserve">When a CVS conforming to one or more of the profiles specified in Annex </w:t>
      </w:r>
      <w:r>
        <w:rPr>
          <w:highlight w:val="cyan"/>
        </w:rPr>
        <w:t>A</w:t>
      </w:r>
      <w:r w:rsidRPr="00C66C5C">
        <w:rPr>
          <w:highlight w:val="cyan"/>
        </w:rPr>
        <w:t xml:space="preserve"> is decoded by applying the decoding process specified in clauses 2−10</w:t>
      </w:r>
      <w:r w:rsidRPr="002A0013">
        <w:rPr>
          <w:highlight w:val="cyan"/>
        </w:rPr>
        <w:t>, t</w:t>
      </w:r>
      <w:r w:rsidRPr="00964D5B">
        <w:t xml:space="preserve">he </w:t>
      </w:r>
      <w:r w:rsidRPr="002A0013">
        <w:rPr>
          <w:highlight w:val="cyan"/>
        </w:rPr>
        <w:t>sub-</w:t>
      </w:r>
      <w:r w:rsidRPr="00964D5B">
        <w:t xml:space="preserve">DPB size (number of picture storage buffers) </w:t>
      </w:r>
      <w:r w:rsidRPr="002A0013">
        <w:rPr>
          <w:highlight w:val="cyan"/>
        </w:rPr>
        <w:t>of the sub-DPB for the base layer</w:t>
      </w:r>
      <w:r>
        <w:t xml:space="preserve"> </w:t>
      </w:r>
      <w:r w:rsidRPr="00964D5B">
        <w:t>is sps_max_dec_pic_buffering_minus1[ HighestTid ] + 1</w:t>
      </w:r>
      <w:r w:rsidRPr="002A0013">
        <w:rPr>
          <w:highlight w:val="cyan"/>
        </w:rPr>
        <w:t>, where sps_max_dec_pic_buffering_minus1[ HighestTid ] is from the active SPS for the base layer</w:t>
      </w:r>
      <w:r w:rsidRPr="00964D5B">
        <w:t>.</w:t>
      </w:r>
      <w:r w:rsidRPr="00C66C5C">
        <w:rPr>
          <w:highlight w:val="cyan"/>
        </w:rPr>
        <w:t xml:space="preserve"> When a CVS conforming to one or more of the profiles specified in Annex G or 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 xml:space="preserve">G </w:t>
      </w:r>
      <w:r w:rsidRPr="002A0013">
        <w:rPr>
          <w:highlight w:val="cyan"/>
        </w:rPr>
        <w:t>or</w:t>
      </w:r>
      <w:r>
        <w:rPr>
          <w:highlight w:val="cyan"/>
        </w:rPr>
        <w:t> </w:t>
      </w:r>
      <w:r w:rsidRPr="002A0013">
        <w:rPr>
          <w:highlight w:val="cyan"/>
        </w:rPr>
        <w:t>H, the sub-DPB size of the sub-DPB for a layer with nuh_layer_id equal to currLayerId is max_vps_dec_pic_buffering_minus1[ TargetOptLayerSetIdx ][ currLayerId ][ HighestTid ] + 1, where max_vps_dec_pic_buffering_minus1[ TargetOptLayerSetIdx ][ currLayerId ][ HighestTid ] + 1 is from the active VPS.</w:t>
      </w:r>
    </w:p>
    <w:p w:rsidR="000B06B6" w:rsidRPr="00964D5B" w:rsidRDefault="000B06B6" w:rsidP="000B06B6">
      <w:r w:rsidRPr="00964D5B">
        <w:t>The variable SubPicHrdPreferredFlag is either specified by external means, or when not specified by external means, set equal to 0.</w:t>
      </w:r>
    </w:p>
    <w:p w:rsidR="000B06B6" w:rsidRPr="00964D5B" w:rsidRDefault="000B06B6" w:rsidP="000B06B6">
      <w:r w:rsidRPr="00964D5B">
        <w:t xml:space="preserve">When the value of the variable SubPicHrdFlag has not been set by step </w:t>
      </w:r>
      <w:r>
        <w:fldChar w:fldCharType="begin" w:fldLock="1"/>
      </w:r>
      <w:r>
        <w:instrText xml:space="preserve"> REF  _Ref343176600 \h \r </w:instrText>
      </w:r>
      <w:r>
        <w:fldChar w:fldCharType="separate"/>
      </w:r>
      <w:r>
        <w:t>9</w:t>
      </w:r>
      <w:r>
        <w:fldChar w:fldCharType="end"/>
      </w:r>
      <w:r w:rsidRPr="00964D5B">
        <w:t xml:space="preserve"> above in this subclause, it is derived as follows:</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SubPicHrdFlag</w:t>
      </w:r>
      <w:r w:rsidRPr="00964D5B">
        <w:rPr>
          <w:szCs w:val="22"/>
        </w:rPr>
        <w:t xml:space="preserve"> = SubPicHrdPreferredFlag  &amp;&amp;  sub_pic_hrd_params_present_flag</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\r 1 \* ARABIC </w:instrText>
      </w:r>
      <w:r w:rsidRPr="00964D5B">
        <w:rPr>
          <w:szCs w:val="22"/>
        </w:rPr>
        <w:fldChar w:fldCharType="separate"/>
      </w:r>
      <w:r>
        <w:rPr>
          <w:noProof/>
          <w:szCs w:val="22"/>
        </w:rPr>
        <w:t>1</w:t>
      </w:r>
      <w:r w:rsidRPr="00964D5B">
        <w:rPr>
          <w:szCs w:val="22"/>
        </w:rPr>
        <w:fldChar w:fldCharType="end"/>
      </w:r>
      <w:r w:rsidRPr="00964D5B">
        <w:rPr>
          <w:szCs w:val="22"/>
        </w:rPr>
        <w:t>)</w:t>
      </w:r>
    </w:p>
    <w:p w:rsidR="000B06B6" w:rsidRPr="00964D5B" w:rsidRDefault="000B06B6" w:rsidP="000B06B6">
      <w:r w:rsidRPr="00964D5B">
        <w:t>If SubPicHrdFlag is equal to 0, the HRD operates at access unit level and each decoding unit is an access unit. Otherwise the HRD operates at sub-picture level and each decoding unit is a subset of an access unit.</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4</w:t>
      </w:r>
      <w:r w:rsidRPr="00964D5B">
        <w:rPr>
          <w:sz w:val="18"/>
          <w:szCs w:val="18"/>
        </w:rPr>
        <w:fldChar w:fldCharType="end"/>
      </w:r>
      <w:r w:rsidRPr="00964D5B">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0B06B6" w:rsidRPr="00964D5B" w:rsidRDefault="000B06B6" w:rsidP="000B06B6">
      <w:r w:rsidRPr="00964D5B">
        <w:t>The following is specified for expressing the constraints in this annex:</w:t>
      </w:r>
    </w:p>
    <w:p w:rsidR="000B06B6" w:rsidRPr="00964D5B" w:rsidRDefault="000B06B6" w:rsidP="000B06B6">
      <w:pPr>
        <w:tabs>
          <w:tab w:val="clear" w:pos="794"/>
          <w:tab w:val="clear" w:pos="1191"/>
          <w:tab w:val="left" w:pos="400"/>
        </w:tabs>
        <w:ind w:left="360" w:hanging="360"/>
      </w:pPr>
      <w:r w:rsidRPr="00964D5B">
        <w:t>–</w:t>
      </w:r>
      <w:r w:rsidRPr="00964D5B">
        <w:tab/>
        <w:t xml:space="preserve">Each access unit is referred to as access unit n, where the number n identifies the particular access unit. Access unit 0 is selected per step </w:t>
      </w:r>
      <w:r w:rsidRPr="00964D5B">
        <w:fldChar w:fldCharType="begin" w:fldLock="1"/>
      </w:r>
      <w:r w:rsidRPr="00964D5B">
        <w:instrText xml:space="preserve"> REF _Ref349919179 \r \h </w:instrText>
      </w:r>
      <w:r w:rsidRPr="00964D5B">
        <w:fldChar w:fldCharType="separate"/>
      </w:r>
      <w:r>
        <w:t>5</w:t>
      </w:r>
      <w:r w:rsidRPr="00964D5B">
        <w:fldChar w:fldCharType="end"/>
      </w:r>
      <w:r w:rsidRPr="00964D5B">
        <w:t xml:space="preserve"> above. The value of n is incremented by 1 for each subsequent access unit in decoding order.</w:t>
      </w:r>
    </w:p>
    <w:p w:rsidR="000B06B6" w:rsidRPr="00964D5B" w:rsidRDefault="000B06B6" w:rsidP="000B06B6">
      <w:pPr>
        <w:tabs>
          <w:tab w:val="clear" w:pos="794"/>
          <w:tab w:val="clear" w:pos="1191"/>
          <w:tab w:val="left" w:pos="400"/>
        </w:tabs>
        <w:ind w:left="360" w:hanging="360"/>
      </w:pPr>
      <w:r w:rsidRPr="00964D5B">
        <w:lastRenderedPageBreak/>
        <w:t>–</w:t>
      </w:r>
      <w:r w:rsidRPr="00964D5B">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5</w:t>
      </w:r>
      <w:r w:rsidRPr="00964D5B">
        <w:rPr>
          <w:sz w:val="18"/>
          <w:szCs w:val="18"/>
        </w:rPr>
        <w:fldChar w:fldCharType="end"/>
      </w:r>
      <w:r w:rsidRPr="00964D5B">
        <w:rPr>
          <w:sz w:val="18"/>
          <w:szCs w:val="18"/>
        </w:rPr>
        <w:t> – The numbering of decoding units is relative to the first decoding unit in access unit 0.</w:t>
      </w:r>
    </w:p>
    <w:p w:rsidR="000B06B6" w:rsidRPr="00964D5B" w:rsidRDefault="000B06B6" w:rsidP="000B06B6">
      <w:pPr>
        <w:tabs>
          <w:tab w:val="clear" w:pos="794"/>
          <w:tab w:val="clear" w:pos="1191"/>
          <w:tab w:val="left" w:pos="400"/>
        </w:tabs>
        <w:ind w:left="360" w:hanging="360"/>
      </w:pPr>
      <w:r w:rsidRPr="00964D5B">
        <w:t>–</w:t>
      </w:r>
      <w:r w:rsidRPr="00964D5B">
        <w:tab/>
        <w:t>Picture n refers to the coded picture or the decoded picture of access unit n.</w:t>
      </w:r>
    </w:p>
    <w:p w:rsidR="000B06B6" w:rsidRPr="00964D5B" w:rsidRDefault="000B06B6" w:rsidP="000B06B6">
      <w:r w:rsidRPr="00964D5B">
        <w:t>The HRD operates as follows:</w:t>
      </w:r>
    </w:p>
    <w:p w:rsidR="000B06B6" w:rsidRPr="00964D5B" w:rsidRDefault="000B06B6" w:rsidP="000B06B6">
      <w:pPr>
        <w:tabs>
          <w:tab w:val="clear" w:pos="794"/>
          <w:tab w:val="clear" w:pos="1191"/>
          <w:tab w:val="left" w:pos="400"/>
        </w:tabs>
        <w:ind w:left="360" w:hanging="360"/>
      </w:pPr>
      <w:r w:rsidRPr="00964D5B">
        <w:t>–</w:t>
      </w:r>
      <w:r w:rsidRPr="00964D5B">
        <w:tab/>
        <w:t>The HRD is initialized at decoding unit 0, with the CPB</w:t>
      </w:r>
      <w:r w:rsidRPr="008802B6">
        <w:rPr>
          <w:highlight w:val="cyan"/>
        </w:rPr>
        <w:t>, each sub-DPB of</w:t>
      </w:r>
      <w:r>
        <w:t xml:space="preserve"> </w:t>
      </w:r>
      <w:r w:rsidRPr="00964D5B">
        <w:t>the DPB</w:t>
      </w:r>
      <w:r>
        <w:t>,</w:t>
      </w:r>
      <w:r w:rsidRPr="00964D5B">
        <w:t xml:space="preserve"> </w:t>
      </w:r>
      <w:r w:rsidRPr="00473A4F">
        <w:rPr>
          <w:highlight w:val="cyan"/>
        </w:rPr>
        <w:t>and each BPB</w:t>
      </w:r>
      <w:r>
        <w:t xml:space="preserve"> </w:t>
      </w:r>
      <w:r w:rsidRPr="00964D5B">
        <w:t xml:space="preserve">being set to be empty (the </w:t>
      </w:r>
      <w:r w:rsidRPr="008802B6">
        <w:rPr>
          <w:highlight w:val="cyan"/>
        </w:rPr>
        <w:t>sub-</w:t>
      </w:r>
      <w:r w:rsidRPr="00964D5B">
        <w:t>DPB fullness</w:t>
      </w:r>
      <w:r>
        <w:t xml:space="preserve"> </w:t>
      </w:r>
      <w:r w:rsidRPr="008802B6">
        <w:rPr>
          <w:highlight w:val="cyan"/>
        </w:rPr>
        <w:t>for each sub-DPB</w:t>
      </w:r>
      <w:r w:rsidRPr="00964D5B">
        <w:t xml:space="preserve"> is set equal to 0).</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6</w:t>
      </w:r>
      <w:r w:rsidRPr="00964D5B">
        <w:rPr>
          <w:sz w:val="18"/>
          <w:szCs w:val="18"/>
        </w:rPr>
        <w:fldChar w:fldCharType="end"/>
      </w:r>
      <w:r w:rsidRPr="00964D5B">
        <w:rPr>
          <w:sz w:val="18"/>
          <w:szCs w:val="18"/>
        </w:rPr>
        <w:t> – After initialization, the HRD is not initialized again by subsequent buffering period SEI messages.</w:t>
      </w:r>
    </w:p>
    <w:p w:rsidR="000B06B6" w:rsidRPr="00964D5B" w:rsidRDefault="000B06B6" w:rsidP="000B06B6">
      <w:pPr>
        <w:tabs>
          <w:tab w:val="clear" w:pos="794"/>
          <w:tab w:val="clear" w:pos="1191"/>
          <w:tab w:val="left" w:pos="400"/>
        </w:tabs>
        <w:ind w:left="360" w:hanging="360"/>
      </w:pPr>
      <w:r w:rsidRPr="00964D5B">
        <w:t>–</w:t>
      </w:r>
      <w:r w:rsidRPr="00964D5B">
        <w:tab/>
      </w:r>
      <w:r w:rsidRPr="00473A4F">
        <w:rPr>
          <w:highlight w:val="cyan"/>
        </w:rPr>
        <w:t xml:space="preserve">For </w:t>
      </w:r>
      <w:r>
        <w:rPr>
          <w:highlight w:val="cyan"/>
        </w:rPr>
        <w:t xml:space="preserve">the </w:t>
      </w:r>
      <w:r w:rsidRPr="00473A4F">
        <w:rPr>
          <w:highlight w:val="cyan"/>
        </w:rPr>
        <w:t>bitstream-specific CPB operation, d</w:t>
      </w:r>
      <w:r w:rsidRPr="00964D5B">
        <w:t>ata associated with decoding units that flow into the CPB according to a specified arrival schedule are delivered by the HSS.</w:t>
      </w:r>
      <w:r>
        <w:t xml:space="preserve"> </w:t>
      </w:r>
      <w:r w:rsidRPr="00473A4F">
        <w:rPr>
          <w:highlight w:val="cyan"/>
        </w:rPr>
        <w:t xml:space="preserve">For </w:t>
      </w:r>
      <w:r>
        <w:rPr>
          <w:highlight w:val="cyan"/>
        </w:rPr>
        <w:t xml:space="preserve">the </w:t>
      </w:r>
      <w:r w:rsidRPr="00473A4F">
        <w:rPr>
          <w:highlight w:val="cyan"/>
        </w:rPr>
        <w:t>bitstream-partition-specific CPB operation, data associated with decoding units that flow into the BPB according to a specified arrival schedule are delivered by an HBPS.</w:t>
      </w:r>
    </w:p>
    <w:p w:rsidR="000B06B6" w:rsidRPr="004D44EF" w:rsidRDefault="000B06B6" w:rsidP="000B06B6">
      <w:pPr>
        <w:tabs>
          <w:tab w:val="left" w:pos="400"/>
        </w:tabs>
        <w:ind w:left="360" w:hanging="360"/>
      </w:pPr>
      <w:r w:rsidRPr="00747E73">
        <w:rPr>
          <w:highlight w:val="cyan"/>
        </w:rPr>
        <w:t>–</w:t>
      </w:r>
      <w:r w:rsidRPr="00747E73">
        <w:rPr>
          <w:highlight w:val="cyan"/>
        </w:rPr>
        <w:tab/>
        <w:t xml:space="preserve">When </w:t>
      </w:r>
      <w:r>
        <w:rPr>
          <w:highlight w:val="cyan"/>
        </w:rPr>
        <w:t xml:space="preserve">the </w:t>
      </w:r>
      <w:r w:rsidRPr="00747E73">
        <w:rPr>
          <w:highlight w:val="cyan"/>
        </w:rPr>
        <w:t>bitstream-partition-specific CPB operation is used, each bitstream partition with index j is processed as specified in clause </w:t>
      </w:r>
      <w:r w:rsidRPr="00747E73">
        <w:rPr>
          <w:highlight w:val="cyan"/>
        </w:rPr>
        <w:fldChar w:fldCharType="begin" w:fldLock="1"/>
      </w:r>
      <w:r w:rsidRPr="00747E73">
        <w:rPr>
          <w:highlight w:val="cyan"/>
        </w:rPr>
        <w:instrText xml:space="preserve"> REF  _Ref347274168 \h \r </w:instrText>
      </w:r>
      <w:r>
        <w:rPr>
          <w:highlight w:val="cyan"/>
        </w:rPr>
        <w:instrText xml:space="preserve"> \* MERGEFORMAT </w:instrText>
      </w:r>
      <w:r w:rsidRPr="00747E73">
        <w:rPr>
          <w:highlight w:val="cyan"/>
        </w:rPr>
      </w:r>
      <w:r w:rsidRPr="00747E73">
        <w:rPr>
          <w:highlight w:val="cyan"/>
        </w:rPr>
        <w:fldChar w:fldCharType="separate"/>
      </w:r>
      <w:r>
        <w:rPr>
          <w:highlight w:val="cyan"/>
        </w:rPr>
        <w:t>C.2</w:t>
      </w:r>
      <w:r w:rsidRPr="00747E73">
        <w:rPr>
          <w:highlight w:val="cyan"/>
        </w:rPr>
        <w:fldChar w:fldCharType="end"/>
      </w:r>
      <w:r w:rsidRPr="00747E73">
        <w:rPr>
          <w:highlight w:val="cyan"/>
        </w:rPr>
        <w:t xml:space="preserve"> with the HSS replaced by the HPBS </w:t>
      </w:r>
      <w:r>
        <w:rPr>
          <w:highlight w:val="cyan"/>
        </w:rPr>
        <w:t xml:space="preserve">and </w:t>
      </w:r>
      <w:r w:rsidRPr="00747E73">
        <w:rPr>
          <w:highlight w:val="cyan"/>
        </w:rPr>
        <w:t>with SchedSelIdx equal to bsp_comb_sched_idx[ Target</w:t>
      </w:r>
      <w:r>
        <w:rPr>
          <w:bCs/>
          <w:highlight w:val="cyan"/>
          <w:lang w:val="en-US"/>
        </w:rPr>
        <w:t>Dec</w:t>
      </w:r>
      <w:r w:rsidRPr="00747E73">
        <w:rPr>
          <w:highlight w:val="cyan"/>
        </w:rPr>
        <w:t xml:space="preserve">LayerSetIdx ][ SchedSelCombIdx ][ j ], if </w:t>
      </w:r>
      <w:r>
        <w:rPr>
          <w:highlight w:val="cyan"/>
        </w:rPr>
        <w:t>vps_vui_bsp_hrd_parameters(</w:t>
      </w:r>
      <w:r w:rsidRPr="00747E73">
        <w:rPr>
          <w:highlight w:val="cyan"/>
        </w:rPr>
        <w:t> ) syntax structure is present in the active VPS or is available through some external means not specified in this Specification), or equal to sei_bsp_comb_sched_idx</w:t>
      </w:r>
      <w:r>
        <w:rPr>
          <w:highlight w:val="cyan"/>
        </w:rPr>
        <w:t>[ Target</w:t>
      </w:r>
      <w:r>
        <w:rPr>
          <w:bCs/>
          <w:highlight w:val="cyan"/>
          <w:lang w:val="en-US"/>
        </w:rPr>
        <w:t>Dec</w:t>
      </w:r>
      <w:r>
        <w:rPr>
          <w:highlight w:val="cyan"/>
        </w:rPr>
        <w:t>LayerSetIdx ]</w:t>
      </w:r>
      <w:r w:rsidRPr="00747E73">
        <w:rPr>
          <w:highlight w:val="cyan"/>
        </w:rPr>
        <w:t xml:space="preserve">[ SchedSelCombIdx ][ j ] </w:t>
      </w:r>
      <w:r w:rsidRPr="00C5264C">
        <w:rPr>
          <w:highlight w:val="cyan"/>
        </w:rPr>
        <w:t>of the bitstream partition HRD</w:t>
      </w:r>
      <w:r>
        <w:rPr>
          <w:highlight w:val="cyan"/>
        </w:rPr>
        <w:t xml:space="preserve"> parameters SEI</w:t>
      </w:r>
      <w:r w:rsidRPr="00C5264C">
        <w:rPr>
          <w:highlight w:val="cyan"/>
        </w:rPr>
        <w:t xml:space="preserve"> message applicable to TargetOp</w:t>
      </w:r>
      <w:r>
        <w:rPr>
          <w:highlight w:val="cyan"/>
        </w:rPr>
        <w:t>,</w:t>
      </w:r>
      <w:r w:rsidRPr="00C5264C">
        <w:rPr>
          <w:highlight w:val="cyan"/>
        </w:rPr>
        <w:t xml:space="preserve"> </w:t>
      </w:r>
      <w:r w:rsidRPr="00747E73">
        <w:rPr>
          <w:highlight w:val="cyan"/>
        </w:rPr>
        <w:t>otherwise.</w:t>
      </w:r>
    </w:p>
    <w:p w:rsidR="000B06B6" w:rsidRPr="00964D5B" w:rsidRDefault="000B06B6" w:rsidP="000B06B6">
      <w:pPr>
        <w:tabs>
          <w:tab w:val="clear" w:pos="794"/>
          <w:tab w:val="clear" w:pos="1191"/>
          <w:tab w:val="left" w:pos="400"/>
        </w:tabs>
        <w:ind w:left="360" w:hanging="360"/>
      </w:pPr>
      <w:r w:rsidRPr="00964D5B">
        <w:t>–</w:t>
      </w:r>
      <w:r w:rsidRPr="00964D5B">
        <w:tab/>
        <w:t>The data associated with each decoding unit are removed and decoded instantaneously by the instantaneous decoding process at the CPB removal time of the decoding unit.</w:t>
      </w:r>
    </w:p>
    <w:p w:rsidR="000B06B6" w:rsidRPr="00964D5B" w:rsidRDefault="000B06B6" w:rsidP="000B06B6">
      <w:pPr>
        <w:tabs>
          <w:tab w:val="clear" w:pos="794"/>
          <w:tab w:val="clear" w:pos="1191"/>
          <w:tab w:val="left" w:pos="400"/>
        </w:tabs>
        <w:ind w:left="360" w:hanging="360"/>
      </w:pPr>
      <w:r w:rsidRPr="00964D5B">
        <w:t>–</w:t>
      </w:r>
      <w:r w:rsidRPr="00964D5B">
        <w:tab/>
        <w:t>Each decoded picture is placed in the DPB.</w:t>
      </w:r>
    </w:p>
    <w:p w:rsidR="000B06B6" w:rsidRPr="00964D5B" w:rsidRDefault="000B06B6" w:rsidP="000B06B6">
      <w:pPr>
        <w:tabs>
          <w:tab w:val="clear" w:pos="794"/>
          <w:tab w:val="clear" w:pos="1191"/>
          <w:tab w:val="left" w:pos="400"/>
        </w:tabs>
        <w:ind w:left="360" w:hanging="360"/>
      </w:pPr>
      <w:r w:rsidRPr="00964D5B">
        <w:t>–</w:t>
      </w:r>
      <w:r w:rsidRPr="00964D5B">
        <w:tab/>
        <w:t>A decoded picture is removed from the DPB when it becomes no longer needed for inter prediction reference and no longer needed for output.</w:t>
      </w:r>
    </w:p>
    <w:p w:rsidR="000B06B6" w:rsidRPr="00964D5B" w:rsidRDefault="000B06B6" w:rsidP="000B06B6">
      <w:r w:rsidRPr="00964D5B">
        <w:t xml:space="preserve">For each bitstream conformance test, the operation of the CPB </w:t>
      </w:r>
      <w:r w:rsidRPr="00747E73">
        <w:rPr>
          <w:highlight w:val="cyan"/>
        </w:rPr>
        <w:t>and the BPB</w:t>
      </w:r>
      <w:r>
        <w:t xml:space="preserve"> </w:t>
      </w:r>
      <w:r w:rsidRPr="00964D5B">
        <w:t>is specified in subclause </w:t>
      </w:r>
      <w:r w:rsidRPr="00964D5B">
        <w:fldChar w:fldCharType="begin" w:fldLock="1"/>
      </w:r>
      <w:r w:rsidRPr="00964D5B">
        <w:instrText xml:space="preserve"> REF _Ref347274168 \r \h </w:instrText>
      </w:r>
      <w:r w:rsidRPr="00964D5B">
        <w:fldChar w:fldCharType="separate"/>
      </w:r>
      <w:r>
        <w:t>C.2</w:t>
      </w:r>
      <w:r w:rsidRPr="00964D5B">
        <w:fldChar w:fldCharType="end"/>
      </w:r>
      <w:r w:rsidRPr="00964D5B">
        <w:t>, the instantaneous decoder operation is specified in clauses 2 through 10, the operation of the DPB is specified in subclause </w:t>
      </w:r>
      <w:r w:rsidRPr="00964D5B">
        <w:fldChar w:fldCharType="begin" w:fldLock="1"/>
      </w:r>
      <w:r w:rsidRPr="00964D5B">
        <w:instrText xml:space="preserve"> REF _Ref326740596 \r \h </w:instrText>
      </w:r>
      <w:r w:rsidRPr="00964D5B">
        <w:fldChar w:fldCharType="separate"/>
      </w:r>
      <w:r>
        <w:t>C.3</w:t>
      </w:r>
      <w:r w:rsidRPr="00964D5B">
        <w:fldChar w:fldCharType="end"/>
      </w:r>
      <w:r w:rsidRPr="00964D5B">
        <w:t>, and the output cropping is specified in subclause </w:t>
      </w:r>
      <w:r>
        <w:fldChar w:fldCharType="begin" w:fldLock="1"/>
      </w:r>
      <w:r>
        <w:instrText xml:space="preserve"> REF _Ref373337767 \r \h </w:instrText>
      </w:r>
      <w:r>
        <w:fldChar w:fldCharType="separate"/>
      </w:r>
      <w:r>
        <w:t>C.3.3</w:t>
      </w:r>
      <w:r>
        <w:fldChar w:fldCharType="end"/>
      </w:r>
      <w:r w:rsidRPr="00964D5B">
        <w:t xml:space="preserve"> and subclause </w:t>
      </w:r>
      <w:r>
        <w:fldChar w:fldCharType="begin" w:fldLock="1"/>
      </w:r>
      <w:r>
        <w:instrText xml:space="preserve"> REF _Ref373337078 \r \h </w:instrText>
      </w:r>
      <w:r>
        <w:fldChar w:fldCharType="separate"/>
      </w:r>
      <w:r>
        <w:t>C.5.2.2</w:t>
      </w:r>
      <w:r>
        <w:fldChar w:fldCharType="end"/>
      </w:r>
      <w:r w:rsidRPr="00964D5B">
        <w:t>.</w:t>
      </w:r>
    </w:p>
    <w:p w:rsidR="000B06B6" w:rsidRPr="00964D5B" w:rsidRDefault="000B06B6" w:rsidP="000B06B6">
      <w:r w:rsidRPr="00964D5B">
        <w:t>HSS</w:t>
      </w:r>
      <w:r w:rsidRPr="00747E73">
        <w:rPr>
          <w:highlight w:val="cyan"/>
        </w:rPr>
        <w:t>, HBPS</w:t>
      </w:r>
      <w:r w:rsidRPr="00964D5B">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964D5B" w:rsidDel="005769FD">
        <w:t xml:space="preserve"> </w:t>
      </w:r>
      <w:r w:rsidRPr="00964D5B">
        <w:t>units from the CPB and output 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964D5B" w:rsidDel="005769FD">
        <w:t xml:space="preserve"> </w:t>
      </w:r>
      <w:r w:rsidRPr="00964D5B">
        <w:t>unit shall arrive prior to the CPB removal time of the decoding</w:t>
      </w:r>
      <w:r w:rsidRPr="00964D5B" w:rsidDel="005769FD">
        <w:t xml:space="preserve"> </w:t>
      </w:r>
      <w:r w:rsidRPr="00964D5B">
        <w:t>unit.</w:t>
      </w:r>
    </w:p>
    <w:p w:rsidR="000B06B6" w:rsidRPr="00964D5B" w:rsidRDefault="000B06B6" w:rsidP="000B06B6">
      <w:r w:rsidRPr="00964D5B">
        <w:t>The requirements for bitstream conformance are specified in subclause </w:t>
      </w:r>
      <w:r>
        <w:fldChar w:fldCharType="begin" w:fldLock="1"/>
      </w:r>
      <w:r>
        <w:instrText xml:space="preserve"> REF _Ref373337792 \r \h </w:instrText>
      </w:r>
      <w:r>
        <w:fldChar w:fldCharType="separate"/>
      </w:r>
      <w:r>
        <w:t>C.4</w:t>
      </w:r>
      <w:r>
        <w:fldChar w:fldCharType="end"/>
      </w:r>
      <w:r w:rsidRPr="00964D5B">
        <w:t>, and the HRD is used to check conformance of bitstreams as specified above in this subclause and  to check conformance of decoders as specified in subclause 11.</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7</w:t>
      </w:r>
      <w:r w:rsidRPr="00964D5B">
        <w:rPr>
          <w:sz w:val="18"/>
          <w:szCs w:val="18"/>
        </w:rPr>
        <w:fldChar w:fldCharType="end"/>
      </w:r>
      <w:r w:rsidRPr="00964D5B">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0B06B6" w:rsidRPr="00964D5B" w:rsidRDefault="000B06B6" w:rsidP="000B06B6">
      <w:r w:rsidRPr="00964D5B">
        <w:t>All the arithmetic in this annex is performed with real values, so that no rounding errors can propagate. For example, the number of bits in a CPB just prior to or after removal of a decoding unit is not necessarily an integer.</w:t>
      </w:r>
    </w:p>
    <w:p w:rsidR="000B06B6" w:rsidRPr="00964D5B" w:rsidRDefault="000B06B6" w:rsidP="000B06B6">
      <w:r w:rsidRPr="00964D5B">
        <w:t xml:space="preserve">The variable </w:t>
      </w:r>
      <w:r w:rsidRPr="00964D5B">
        <w:rPr>
          <w:iCs/>
        </w:rPr>
        <w:t>ClockTick</w:t>
      </w:r>
      <w:r w:rsidRPr="00964D5B">
        <w:t xml:space="preserve"> is derived as follows and is called a clock tick:</w:t>
      </w:r>
    </w:p>
    <w:p w:rsidR="000B06B6" w:rsidRPr="00964D5B" w:rsidRDefault="000B06B6" w:rsidP="000B06B6">
      <w:pPr>
        <w:tabs>
          <w:tab w:val="clear" w:pos="1191"/>
          <w:tab w:val="clear" w:pos="1985"/>
          <w:tab w:val="center" w:pos="4849"/>
          <w:tab w:val="right" w:pos="9696"/>
        </w:tabs>
        <w:ind w:left="720"/>
        <w:jc w:val="left"/>
        <w:rPr>
          <w:iCs/>
          <w:szCs w:val="22"/>
        </w:rPr>
      </w:pPr>
      <w:r w:rsidRPr="00964D5B">
        <w:rPr>
          <w:iCs/>
          <w:szCs w:val="22"/>
        </w:rPr>
        <w:t>ClockTick</w:t>
      </w:r>
      <w:r w:rsidRPr="00964D5B">
        <w:rPr>
          <w:szCs w:val="22"/>
        </w:rPr>
        <w:t xml:space="preserve"> = vui_num_units_in_tick </w:t>
      </w:r>
      <w:r w:rsidRPr="00964D5B">
        <w:rPr>
          <w:rFonts w:ascii="Symbol" w:hAnsi="Symbol" w:cs="Symbol"/>
          <w:szCs w:val="22"/>
        </w:rPr>
        <w:t></w:t>
      </w:r>
      <w:r w:rsidRPr="00964D5B">
        <w:rPr>
          <w:szCs w:val="22"/>
        </w:rPr>
        <w:t xml:space="preserve"> vui_time_scale</w:t>
      </w:r>
      <w:r w:rsidRPr="00964D5B">
        <w:rPr>
          <w:szCs w:val="22"/>
        </w:rPr>
        <w:tab/>
        <w:t>(</w:t>
      </w:r>
      <w:bookmarkStart w:id="1315" w:name="clocktick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w:t>
      </w:r>
      <w:r w:rsidRPr="00964D5B">
        <w:rPr>
          <w:szCs w:val="22"/>
        </w:rPr>
        <w:fldChar w:fldCharType="end"/>
      </w:r>
      <w:bookmarkEnd w:id="1315"/>
      <w:r w:rsidRPr="00964D5B">
        <w:rPr>
          <w:szCs w:val="22"/>
        </w:rPr>
        <w:t>)</w:t>
      </w:r>
    </w:p>
    <w:p w:rsidR="000B06B6" w:rsidRPr="00964D5B" w:rsidRDefault="000B06B6" w:rsidP="000B06B6">
      <w:r w:rsidRPr="00964D5B">
        <w:t>The variable ClockSubTick is derived as follows and is called a clock sub-tick:</w:t>
      </w:r>
    </w:p>
    <w:p w:rsidR="000B06B6" w:rsidRPr="00964D5B" w:rsidRDefault="000B06B6" w:rsidP="000B06B6">
      <w:pPr>
        <w:tabs>
          <w:tab w:val="clear" w:pos="1191"/>
          <w:tab w:val="clear" w:pos="1985"/>
          <w:tab w:val="center" w:pos="4849"/>
          <w:tab w:val="right" w:pos="9696"/>
        </w:tabs>
        <w:ind w:left="720"/>
        <w:jc w:val="left"/>
        <w:rPr>
          <w:iCs/>
        </w:rPr>
      </w:pPr>
      <w:r w:rsidRPr="00964D5B">
        <w:t xml:space="preserve">ClockSubTick = ClockTick </w:t>
      </w:r>
      <w:r w:rsidRPr="00964D5B">
        <w:rPr>
          <w:rFonts w:ascii="Symbol" w:hAnsi="Symbol" w:cs="Symbol"/>
        </w:rPr>
        <w:t></w:t>
      </w:r>
      <w:r w:rsidRPr="00964D5B">
        <w:t xml:space="preserve"> ( tick_divisor_minus2 + 2 )</w:t>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3</w:t>
      </w:r>
      <w:r w:rsidRPr="00964D5B">
        <w:fldChar w:fldCharType="end"/>
      </w:r>
      <w:r w:rsidRPr="00964D5B">
        <w:t>)</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16" w:name="_Ref34217458"/>
      <w:bookmarkStart w:id="1317" w:name="_Ref36829585"/>
      <w:bookmarkStart w:id="1318" w:name="_Toc77680609"/>
      <w:bookmarkStart w:id="1319" w:name="_Toc118289207"/>
      <w:bookmarkStart w:id="1320" w:name="_Toc226456810"/>
      <w:bookmarkStart w:id="1321" w:name="_Toc248045427"/>
      <w:bookmarkStart w:id="1322" w:name="_Toc287363878"/>
      <w:bookmarkStart w:id="1323" w:name="_Toc311220026"/>
      <w:bookmarkStart w:id="1324" w:name="_Toc317198878"/>
      <w:bookmarkStart w:id="1325" w:name="_Ref347274168"/>
      <w:bookmarkStart w:id="1326" w:name="_Toc364083318"/>
      <w:bookmarkStart w:id="1327" w:name="_Toc373832682"/>
      <w:bookmarkStart w:id="1328" w:name="_Toc32860488"/>
      <w:r w:rsidRPr="00964D5B">
        <w:rPr>
          <w:b/>
          <w:bCs/>
          <w:sz w:val="22"/>
          <w:szCs w:val="22"/>
        </w:rPr>
        <w:t>Operation of coded picture buffer (CPB)</w:t>
      </w:r>
      <w:bookmarkEnd w:id="1316"/>
      <w:bookmarkEnd w:id="1317"/>
      <w:bookmarkEnd w:id="1318"/>
      <w:bookmarkEnd w:id="1319"/>
      <w:bookmarkEnd w:id="1320"/>
      <w:bookmarkEnd w:id="1321"/>
      <w:bookmarkEnd w:id="1322"/>
      <w:bookmarkEnd w:id="1323"/>
      <w:bookmarkEnd w:id="1324"/>
      <w:bookmarkEnd w:id="1325"/>
      <w:bookmarkEnd w:id="1326"/>
      <w:r>
        <w:rPr>
          <w:b/>
          <w:bCs/>
          <w:sz w:val="22"/>
          <w:szCs w:val="22"/>
        </w:rPr>
        <w:t xml:space="preserve"> </w:t>
      </w:r>
      <w:r w:rsidRPr="00747E73">
        <w:rPr>
          <w:b/>
          <w:bCs/>
          <w:sz w:val="22"/>
          <w:szCs w:val="22"/>
          <w:highlight w:val="cyan"/>
        </w:rPr>
        <w:t>and bitstream partition buffer (BPB)</w:t>
      </w:r>
      <w:bookmarkEnd w:id="1327"/>
    </w:p>
    <w:p w:rsidR="000B06B6" w:rsidRPr="00964D5B" w:rsidRDefault="000B06B6" w:rsidP="008557C3">
      <w:pPr>
        <w:keepNext/>
        <w:numPr>
          <w:ilvl w:val="2"/>
          <w:numId w:val="37"/>
        </w:numPr>
        <w:tabs>
          <w:tab w:val="num" w:pos="1440"/>
          <w:tab w:val="num" w:pos="2557"/>
        </w:tabs>
        <w:spacing w:before="181"/>
        <w:outlineLvl w:val="2"/>
        <w:rPr>
          <w:b/>
          <w:bCs/>
        </w:rPr>
      </w:pPr>
      <w:bookmarkStart w:id="1329" w:name="_Toc364083319"/>
      <w:bookmarkStart w:id="1330" w:name="_Toc373832683"/>
      <w:bookmarkStart w:id="1331" w:name="_Toc32860489"/>
      <w:bookmarkEnd w:id="1328"/>
      <w:r w:rsidRPr="00964D5B">
        <w:rPr>
          <w:b/>
          <w:bCs/>
        </w:rPr>
        <w:t>General</w:t>
      </w:r>
      <w:bookmarkEnd w:id="1329"/>
      <w:bookmarkEnd w:id="1330"/>
    </w:p>
    <w:p w:rsidR="000B06B6" w:rsidRPr="00964D5B" w:rsidRDefault="000B06B6" w:rsidP="000B06B6">
      <w:r w:rsidRPr="00964D5B">
        <w:t xml:space="preserve">The specifications in this subclause apply independently to each set of CPB parameters that is present and to both the Type I and Type II conformance points shown in </w:t>
      </w:r>
      <w:r w:rsidRPr="00964D5B">
        <w:fldChar w:fldCharType="begin" w:fldLock="1"/>
      </w:r>
      <w:r w:rsidRPr="00964D5B">
        <w:instrText xml:space="preserve"> REF _Ref33101618 \h  \* MERGEFORMAT </w:instrText>
      </w:r>
      <w:r w:rsidRPr="00964D5B">
        <w:fldChar w:fldCharType="separate"/>
      </w:r>
      <w:r w:rsidRPr="00B55CD5">
        <w:t>Figure C</w:t>
      </w:r>
      <w:r w:rsidRPr="00B55CD5">
        <w:noBreakHyphen/>
        <w:t>1</w:t>
      </w:r>
      <w:r w:rsidRPr="00964D5B">
        <w:fldChar w:fldCharType="end"/>
      </w:r>
      <w:r w:rsidRPr="00964D5B">
        <w:t xml:space="preserve">, and the set of CPB parameters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8557C3">
      <w:pPr>
        <w:keepNext/>
        <w:numPr>
          <w:ilvl w:val="2"/>
          <w:numId w:val="37"/>
        </w:numPr>
        <w:tabs>
          <w:tab w:val="num" w:pos="1440"/>
          <w:tab w:val="num" w:pos="2557"/>
        </w:tabs>
        <w:spacing w:before="181"/>
        <w:outlineLvl w:val="2"/>
        <w:rPr>
          <w:b/>
          <w:bCs/>
        </w:rPr>
      </w:pPr>
      <w:bookmarkStart w:id="1332" w:name="_Toc317198879"/>
      <w:bookmarkStart w:id="1333" w:name="_Ref349919287"/>
      <w:bookmarkStart w:id="1334" w:name="_Toc364083320"/>
      <w:bookmarkStart w:id="1335" w:name="_Toc373832684"/>
      <w:r w:rsidRPr="00964D5B">
        <w:rPr>
          <w:b/>
          <w:bCs/>
        </w:rPr>
        <w:lastRenderedPageBreak/>
        <w:t>Timing of decoding unit arrival</w:t>
      </w:r>
      <w:bookmarkEnd w:id="1332"/>
      <w:bookmarkEnd w:id="1333"/>
      <w:bookmarkEnd w:id="1334"/>
      <w:bookmarkEnd w:id="1335"/>
    </w:p>
    <w:p w:rsidR="000B06B6" w:rsidRPr="00964D5B" w:rsidRDefault="000B06B6" w:rsidP="000B06B6">
      <w:pPr>
        <w:numPr>
          <w:ilvl w:val="12"/>
          <w:numId w:val="0"/>
        </w:numPr>
      </w:pPr>
      <w:r w:rsidRPr="00964D5B">
        <w:t xml:space="preserve">If </w:t>
      </w:r>
      <w:r w:rsidRPr="00964D5B">
        <w:rPr>
          <w:iCs/>
        </w:rPr>
        <w:t>SubPicHrdFlag</w:t>
      </w:r>
      <w:r w:rsidRPr="00964D5B">
        <w:t xml:space="preserve"> is equal to 0, the variable subPicParamsFlag is set equal to 0, and the process in specified in the remainder of this subclause is invoked with a decoding unit being considered as an access unit, for derivation of the initial and final CPB arrival times for access unit n.</w:t>
      </w:r>
    </w:p>
    <w:p w:rsidR="000B06B6" w:rsidRPr="00964D5B" w:rsidRDefault="000B06B6" w:rsidP="000B06B6">
      <w:pPr>
        <w:numPr>
          <w:ilvl w:val="12"/>
          <w:numId w:val="0"/>
        </w:numPr>
      </w:pPr>
      <w:r w:rsidRPr="00964D5B">
        <w:t>Otherwise (</w:t>
      </w:r>
      <w:r w:rsidRPr="00964D5B">
        <w:rPr>
          <w:iCs/>
        </w:rPr>
        <w:t>SubPicHrdFlag</w:t>
      </w:r>
      <w:r w:rsidRPr="00964D5B">
        <w:t xml:space="preserve"> is equal to 1), the process in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0B06B6" w:rsidRPr="00964D5B" w:rsidRDefault="000B06B6" w:rsidP="000B06B6">
      <w:r w:rsidRPr="00964D5B">
        <w:t>The variables InitCpbRemovalDelay[ SchedSelIdx ] and InitCpbRemovalDelayOffset[ SchedSelIdx ]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w:t>
      </w:r>
      <w:del w:id="1336" w:author="Miska Hannuksela" w:date="2014-01-03T18:38:00Z">
        <w:r w:rsidRPr="00CF3D1B" w:rsidDel="00CC3CC2">
          <w:rPr>
            <w:highlight w:val="cyan"/>
          </w:rPr>
          <w:delText xml:space="preserve">is </w:delText>
        </w:r>
      </w:del>
      <w:ins w:id="1337" w:author="Miska Hannuksela" w:date="2014-01-03T18:38:00Z">
        <w:r w:rsidR="00CC3CC2" w:rsidRPr="00CF3D1B">
          <w:rPr>
            <w:highlight w:val="cyan"/>
          </w:rPr>
          <w:t xml:space="preserve">includes </w:t>
        </w:r>
      </w:ins>
      <w:r w:rsidRPr="00CF3D1B">
        <w:rPr>
          <w:highlight w:val="cyan"/>
        </w:rPr>
        <w:t xml:space="preserve">a BLA </w:t>
      </w:r>
      <w:del w:id="1338" w:author="Miska Hannuksela" w:date="2014-01-03T18:38:00Z">
        <w:r w:rsidRPr="00CF3D1B" w:rsidDel="00CC3CC2">
          <w:rPr>
            <w:highlight w:val="cyan"/>
          </w:rPr>
          <w:delText xml:space="preserve">access unit for which each coded </w:delText>
        </w:r>
      </w:del>
      <w:r w:rsidRPr="00CF3D1B">
        <w:rPr>
          <w:highlight w:val="cyan"/>
        </w:rPr>
        <w:t xml:space="preserve">picture </w:t>
      </w:r>
      <w:del w:id="1339" w:author="Miska Hannuksela" w:date="2014-01-03T18:38:00Z">
        <w:r w:rsidRPr="00CF3D1B" w:rsidDel="00CC3CC2">
          <w:rPr>
            <w:highlight w:val="cyan"/>
          </w:rPr>
          <w:delText xml:space="preserve">has </w:delText>
        </w:r>
      </w:del>
      <w:ins w:id="1340" w:author="Miska Hannuksela" w:date="2014-01-03T18:38:00Z">
        <w:r w:rsidR="00CC3CC2" w:rsidRPr="00CF3D1B">
          <w:rPr>
            <w:highlight w:val="cyan"/>
          </w:rPr>
          <w:t>with nuh_layer_id equal to 0 and</w:t>
        </w:r>
        <w:r w:rsidR="00CC3CC2" w:rsidRPr="00964D5B">
          <w:t xml:space="preserve"> </w:t>
        </w:r>
      </w:ins>
      <w:r w:rsidRPr="00964D5B">
        <w:t>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w:t>
      </w:r>
      <w:r w:rsidRPr="00CF3D1B">
        <w:t xml:space="preserve">0 </w:t>
      </w:r>
      <w:del w:id="1341" w:author="Miska Hannuksela" w:date="2014-01-03T18:39:00Z">
        <w:r w:rsidRPr="00CF3D1B" w:rsidDel="00CC3CC2">
          <w:rPr>
            <w:highlight w:val="cyan"/>
          </w:rPr>
          <w:delText xml:space="preserve">is </w:delText>
        </w:r>
      </w:del>
      <w:ins w:id="1342" w:author="Miska Hannuksela" w:date="2014-01-03T18:39:00Z">
        <w:r w:rsidR="00CC3CC2" w:rsidRPr="00CF3D1B">
          <w:rPr>
            <w:highlight w:val="cyan"/>
          </w:rPr>
          <w:t xml:space="preserve">includes </w:t>
        </w:r>
      </w:ins>
      <w:r w:rsidRPr="00CF3D1B">
        <w:rPr>
          <w:highlight w:val="cyan"/>
        </w:rPr>
        <w:t xml:space="preserve">a BLA </w:t>
      </w:r>
      <w:del w:id="1343" w:author="Miska Hannuksela" w:date="2014-01-03T18:39:00Z">
        <w:r w:rsidRPr="00CF3D1B" w:rsidDel="00CC3CC2">
          <w:rPr>
            <w:highlight w:val="cyan"/>
          </w:rPr>
          <w:delText xml:space="preserve">access unit for which each coded </w:delText>
        </w:r>
      </w:del>
      <w:r w:rsidRPr="00CF3D1B">
        <w:rPr>
          <w:highlight w:val="cyan"/>
        </w:rPr>
        <w:t xml:space="preserve">picture </w:t>
      </w:r>
      <w:del w:id="1344" w:author="Miska Hannuksela" w:date="2014-01-03T18:39:00Z">
        <w:r w:rsidRPr="00CF3D1B" w:rsidDel="00CC3CC2">
          <w:rPr>
            <w:highlight w:val="cyan"/>
          </w:rPr>
          <w:delText xml:space="preserve">has </w:delText>
        </w:r>
      </w:del>
      <w:ins w:id="1345" w:author="Miska Hannuksela" w:date="2014-01-03T18:39:00Z">
        <w:r w:rsidR="00CC3CC2" w:rsidRPr="00CF3D1B">
          <w:rPr>
            <w:highlight w:val="cyan"/>
          </w:rPr>
          <w:t>with nuh_layer_id equal to 0 and</w:t>
        </w:r>
        <w:r w:rsidR="00CC3CC2" w:rsidRPr="00964D5B">
          <w:t xml:space="preserve"> </w:t>
        </w:r>
      </w:ins>
      <w:r w:rsidRPr="00964D5B">
        <w:t xml:space="preserve">nal_unit_type equal to BLA_W_LP or </w:t>
      </w:r>
      <w:del w:id="1346" w:author="Miska Hannuksela" w:date="2014-01-03T18:39:00Z">
        <w:r w:rsidRPr="00CF3D1B" w:rsidDel="00CC3CC2">
          <w:rPr>
            <w:highlight w:val="cyan"/>
          </w:rPr>
          <w:delText xml:space="preserve">is </w:delText>
        </w:r>
      </w:del>
      <w:ins w:id="1347" w:author="Miska Hannuksela" w:date="2014-01-03T18:39:00Z">
        <w:r w:rsidR="00CC3CC2" w:rsidRPr="00CF3D1B">
          <w:rPr>
            <w:highlight w:val="cyan"/>
          </w:rPr>
          <w:t xml:space="preserve">includes </w:t>
        </w:r>
      </w:ins>
      <w:r w:rsidRPr="00CF3D1B">
        <w:rPr>
          <w:highlight w:val="cyan"/>
        </w:rPr>
        <w:t xml:space="preserve">a CRA </w:t>
      </w:r>
      <w:del w:id="1348" w:author="Miska Hannuksela" w:date="2014-01-03T18:39:00Z">
        <w:r w:rsidRPr="00CF3D1B" w:rsidDel="00CC3CC2">
          <w:rPr>
            <w:highlight w:val="cyan"/>
          </w:rPr>
          <w:delText>access unit</w:delText>
        </w:r>
      </w:del>
      <w:ins w:id="1349" w:author="Miska Hannuksela" w:date="2014-01-03T18:39:00Z">
        <w:r w:rsidR="00CC3CC2" w:rsidRPr="00CF3D1B">
          <w:rPr>
            <w:highlight w:val="cyan"/>
          </w:rPr>
          <w:t>picture with nuh_layer_id equal to 0</w:t>
        </w:r>
      </w:ins>
      <w:r w:rsidRPr="00964D5B">
        <w:t>, and the value of irap_cpb_params_present_flag of the buffering period SEI message is equal to 1,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ind w:left="800" w:hanging="360"/>
      </w:pPr>
      <w:r w:rsidRPr="00964D5B">
        <w:t>–</w:t>
      </w:r>
      <w:r w:rsidRPr="00964D5B">
        <w:tab/>
        <w:t>The value of subPicParamsFlag is equal to 1.</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r w:rsidRPr="00964D5B">
        <w:t xml:space="preserve">The time at which the first bit of decoding unit m begins to enter the CPB is referred to as the </w:t>
      </w:r>
      <w:r w:rsidRPr="00964D5B">
        <w:rPr>
          <w:iCs/>
        </w:rPr>
        <w:t>initial arrival time initArrivalTime[ m ].</w:t>
      </w:r>
    </w:p>
    <w:p w:rsidR="000B06B6" w:rsidRPr="004D44EF" w:rsidRDefault="000B06B6" w:rsidP="000B06B6">
      <w:r w:rsidRPr="00C53DA5">
        <w:rPr>
          <w:iCs/>
          <w:highlight w:val="cyan"/>
        </w:rPr>
        <w:t>If the bitstream-specific CPB operation is used, decoding units are indexed in decoding order within the bitstream. Otherwise (the bitstream-partition-specific CPB operation is used), decoding units are indexed in decoding order with each bitstream partition.</w:t>
      </w:r>
    </w:p>
    <w:p w:rsidR="000B06B6" w:rsidRPr="00964D5B" w:rsidRDefault="000B06B6" w:rsidP="000B06B6">
      <w:r w:rsidRPr="00964D5B">
        <w:t>The initial arrival time of decoding unit m is derived as follows:</w:t>
      </w:r>
    </w:p>
    <w:p w:rsidR="000B06B6" w:rsidRPr="00964D5B" w:rsidRDefault="000B06B6" w:rsidP="000B06B6">
      <w:pPr>
        <w:tabs>
          <w:tab w:val="clear" w:pos="794"/>
          <w:tab w:val="clear" w:pos="1191"/>
          <w:tab w:val="left" w:pos="400"/>
        </w:tabs>
      </w:pPr>
      <w:r w:rsidRPr="00964D5B">
        <w:t>–</w:t>
      </w:r>
      <w:r w:rsidRPr="00964D5B">
        <w:tab/>
        <w:t>If the decoding unit is decoding unit 0 (i.e. m = 0)</w:t>
      </w:r>
      <w:r>
        <w:t xml:space="preserve"> </w:t>
      </w:r>
      <w:r w:rsidRPr="007E1432">
        <w:rPr>
          <w:highlight w:val="cyan"/>
        </w:rPr>
        <w:t>and either the bitstream-specific CPB operation is used or the decoding unit belongs to the base bitstream partition</w:t>
      </w:r>
      <w:r w:rsidRPr="00964D5B">
        <w:t>, i</w:t>
      </w:r>
      <w:r w:rsidRPr="00964D5B">
        <w:rPr>
          <w:iCs/>
        </w:rPr>
        <w:t>nitArrivalTime[ 0 ] = 0</w:t>
      </w:r>
      <w:r w:rsidRPr="007E1432">
        <w:rPr>
          <w:iCs/>
          <w:highlight w:val="cyan"/>
        </w:rPr>
        <w:t>.</w:t>
      </w:r>
    </w:p>
    <w:p w:rsidR="000B06B6" w:rsidRPr="004D44EF" w:rsidRDefault="000B06B6" w:rsidP="000B06B6">
      <w:pPr>
        <w:tabs>
          <w:tab w:val="left" w:pos="400"/>
        </w:tabs>
        <w:ind w:left="400" w:hanging="400"/>
      </w:pPr>
      <w:r w:rsidRPr="006B7BF4">
        <w:rPr>
          <w:highlight w:val="cyan"/>
        </w:rPr>
        <w:t>–</w:t>
      </w:r>
      <w:r w:rsidRPr="006B7BF4">
        <w:rPr>
          <w:highlight w:val="cyan"/>
        </w:rPr>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0B06B6" w:rsidRPr="00964D5B" w:rsidRDefault="000B06B6" w:rsidP="000B06B6">
      <w:pPr>
        <w:tabs>
          <w:tab w:val="clear" w:pos="794"/>
          <w:tab w:val="clear" w:pos="1191"/>
          <w:tab w:val="left" w:pos="400"/>
        </w:tabs>
      </w:pPr>
      <w:r w:rsidRPr="00964D5B">
        <w:t>–</w:t>
      </w:r>
      <w:r w:rsidRPr="00964D5B">
        <w:tab/>
        <w:t>Otherwise, the following applies:</w:t>
      </w:r>
    </w:p>
    <w:p w:rsidR="000B06B6" w:rsidRPr="00964D5B" w:rsidRDefault="000B06B6" w:rsidP="000B06B6">
      <w:pPr>
        <w:ind w:left="800" w:hanging="360"/>
      </w:pPr>
      <w:r w:rsidRPr="00964D5B">
        <w:t>–</w:t>
      </w:r>
      <w:r w:rsidRPr="00964D5B">
        <w:tab/>
        <w:t>If cbr_flag[ SchedSelIdx ] is equal to 1, the initial arrival time for decoding unit m is equal to the final arrival time (which is derived below) of decoding unit m − </w:t>
      </w:r>
      <w:r w:rsidRPr="00964D5B">
        <w:rPr>
          <w:iCs/>
        </w:rPr>
        <w:t>1</w:t>
      </w:r>
      <w:r w:rsidRPr="00964D5B">
        <w:t>, i.e.</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AuFinalArrivalTime[ m − 1 ]</w:t>
      </w:r>
      <w:r w:rsidRPr="00964D5B">
        <w:rPr>
          <w:iCs/>
          <w:szCs w:val="22"/>
        </w:rPr>
        <w:tab/>
        <w:t>(</w:t>
      </w:r>
      <w:bookmarkStart w:id="1350" w:name="taiEqualtoTafNminus1"/>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4</w:t>
      </w:r>
      <w:r w:rsidRPr="00964D5B">
        <w:rPr>
          <w:iCs/>
          <w:szCs w:val="22"/>
        </w:rPr>
        <w:fldChar w:fldCharType="end"/>
      </w:r>
      <w:bookmarkEnd w:id="1350"/>
      <w:r w:rsidRPr="00964D5B">
        <w:rPr>
          <w:iCs/>
          <w:szCs w:val="22"/>
        </w:rPr>
        <w:t>)</w:t>
      </w:r>
      <w:r w:rsidRPr="00964D5B">
        <w:rPr>
          <w:iCs/>
          <w:szCs w:val="22"/>
        </w:rPr>
        <w:br/>
        <w:t>else</w:t>
      </w:r>
      <w:r w:rsidRPr="00964D5B">
        <w:rPr>
          <w:iCs/>
          <w:szCs w:val="22"/>
        </w:rPr>
        <w:br/>
      </w:r>
      <w:r w:rsidRPr="00964D5B">
        <w:rPr>
          <w:iCs/>
          <w:szCs w:val="22"/>
        </w:rPr>
        <w:tab/>
        <w:t>initArrivalTime[ m ] = DuFinalArrivalTime[ m − 1 ]</w:t>
      </w:r>
    </w:p>
    <w:p w:rsidR="000B06B6" w:rsidRPr="00964D5B" w:rsidRDefault="000B06B6" w:rsidP="000B06B6">
      <w:pPr>
        <w:ind w:left="800" w:hanging="360"/>
      </w:pPr>
      <w:r w:rsidRPr="00964D5B">
        <w:lastRenderedPageBreak/>
        <w:t>–</w:t>
      </w:r>
      <w:r w:rsidRPr="00964D5B">
        <w:tab/>
        <w:t>Otherwise (cbr_flag[ SchedSelIdx ] is equal to 0), the initial arrival time for decoding unit m is derived as follows:</w:t>
      </w:r>
    </w:p>
    <w:p w:rsidR="000B06B6" w:rsidRPr="00964D5B" w:rsidRDefault="000B06B6" w:rsidP="000B06B6">
      <w:pPr>
        <w:tabs>
          <w:tab w:val="clear" w:pos="1191"/>
          <w:tab w:val="clear" w:pos="1985"/>
          <w:tab w:val="left" w:pos="1800"/>
          <w:tab w:val="left" w:pos="3510"/>
          <w:tab w:val="center" w:pos="4849"/>
          <w:tab w:val="right" w:pos="9696"/>
        </w:tabs>
        <w:ind w:left="1210"/>
        <w:jc w:val="left"/>
        <w:rPr>
          <w:iCs/>
          <w:szCs w:val="22"/>
        </w:rPr>
      </w:pPr>
      <w:r w:rsidRPr="00964D5B">
        <w:rPr>
          <w:iCs/>
          <w:szCs w:val="22"/>
        </w:rPr>
        <w:t>if( !subPicParamsFlag )</w:t>
      </w:r>
      <w:r w:rsidRPr="00964D5B">
        <w:rPr>
          <w:iCs/>
          <w:szCs w:val="22"/>
        </w:rPr>
        <w:br/>
      </w:r>
      <w:r w:rsidRPr="00964D5B">
        <w:rPr>
          <w:iCs/>
          <w:szCs w:val="22"/>
        </w:rPr>
        <w:tab/>
        <w:t>initArrivalTime[ m ] = Max( AuFinalArrivalTime[ m − 1 ], initArrivalEarliestTime[ m ] )</w:t>
      </w:r>
      <w:r w:rsidRPr="00964D5B">
        <w:rPr>
          <w:iCs/>
          <w:szCs w:val="22"/>
        </w:rPr>
        <w:tab/>
        <w:t>(</w:t>
      </w:r>
      <w:bookmarkStart w:id="1351" w:name="tai_Eqn"/>
      <w:r w:rsidRPr="00964D5B">
        <w:rPr>
          <w:iCs/>
          <w:szCs w:val="22"/>
        </w:rPr>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5</w:t>
      </w:r>
      <w:r w:rsidRPr="00964D5B">
        <w:rPr>
          <w:iCs/>
          <w:szCs w:val="22"/>
        </w:rPr>
        <w:fldChar w:fldCharType="end"/>
      </w:r>
      <w:bookmarkEnd w:id="1351"/>
      <w:r w:rsidRPr="00964D5B">
        <w:rPr>
          <w:iCs/>
          <w:szCs w:val="22"/>
        </w:rPr>
        <w:t>)</w:t>
      </w:r>
      <w:r w:rsidRPr="00964D5B">
        <w:rPr>
          <w:iCs/>
          <w:szCs w:val="22"/>
        </w:rPr>
        <w:br/>
        <w:t>else</w:t>
      </w:r>
      <w:r w:rsidRPr="00964D5B">
        <w:rPr>
          <w:iCs/>
          <w:szCs w:val="22"/>
        </w:rPr>
        <w:br/>
      </w:r>
      <w:r w:rsidRPr="00964D5B">
        <w:rPr>
          <w:iCs/>
          <w:szCs w:val="22"/>
        </w:rPr>
        <w:tab/>
        <w:t>initArrivalTime[ m ] = Max( DuFinalArrivalTime[ m − 1 ], initArrivalEarliestTime[ m ] )</w:t>
      </w:r>
    </w:p>
    <w:p w:rsidR="000B06B6" w:rsidRPr="00964D5B" w:rsidRDefault="000B06B6" w:rsidP="000B06B6">
      <w:pPr>
        <w:ind w:left="800"/>
      </w:pPr>
      <w:r w:rsidRPr="00964D5B">
        <w:t>where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794"/>
          <w:tab w:val="left" w:pos="2300"/>
        </w:tabs>
        <w:ind w:left="1200" w:hanging="400"/>
      </w:pPr>
      <w:r w:rsidRPr="00964D5B">
        <w:t>–</w:t>
      </w:r>
      <w:r w:rsidRPr="00964D5B">
        <w:tab/>
        <w:t xml:space="preserve">The variable </w:t>
      </w:r>
      <w:r w:rsidRPr="00964D5B">
        <w:rPr>
          <w:iCs/>
        </w:rPr>
        <w:t>tmpNominalRemovalTime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r w:rsidRPr="00964D5B">
        <w:rPr>
          <w:iCs/>
          <w:szCs w:val="22"/>
        </w:rPr>
        <w:t>if( !subPicParamsFlag )</w:t>
      </w:r>
      <w:r w:rsidRPr="00964D5B">
        <w:rPr>
          <w:iCs/>
          <w:szCs w:val="22"/>
        </w:rPr>
        <w:br/>
      </w:r>
      <w:r w:rsidRPr="00964D5B">
        <w:rPr>
          <w:iCs/>
          <w:szCs w:val="22"/>
        </w:rPr>
        <w:tab/>
        <w:t xml:space="preserve">tmpNominalRemovalTime = AuNominalRemovalTime[ m ] </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6</w:t>
      </w:r>
      <w:r w:rsidRPr="00964D5B">
        <w:rPr>
          <w:szCs w:val="22"/>
        </w:rPr>
        <w:fldChar w:fldCharType="end"/>
      </w:r>
      <w:r w:rsidRPr="00964D5B">
        <w:rPr>
          <w:szCs w:val="22"/>
        </w:rPr>
        <w:t>)</w:t>
      </w:r>
      <w:r w:rsidRPr="00964D5B">
        <w:rPr>
          <w:iCs/>
          <w:szCs w:val="22"/>
        </w:rPr>
        <w:br/>
        <w:t>else</w:t>
      </w:r>
      <w:r w:rsidRPr="00964D5B">
        <w:rPr>
          <w:iCs/>
          <w:szCs w:val="22"/>
        </w:rPr>
        <w:br/>
      </w:r>
      <w:r w:rsidRPr="00964D5B">
        <w:rPr>
          <w:iCs/>
          <w:szCs w:val="22"/>
        </w:rPr>
        <w:tab/>
        <w:t>tmpNominalRemovalTime = DuNominalRemovalTime[ m ]</w:t>
      </w:r>
    </w:p>
    <w:p w:rsidR="000B06B6" w:rsidRPr="00964D5B" w:rsidRDefault="000B06B6" w:rsidP="000B06B6">
      <w:pPr>
        <w:tabs>
          <w:tab w:val="clear" w:pos="794"/>
          <w:tab w:val="left" w:pos="709"/>
        </w:tabs>
        <w:ind w:left="1200"/>
      </w:pPr>
      <w:r w:rsidRPr="00964D5B">
        <w:t>where Au</w:t>
      </w:r>
      <w:r w:rsidRPr="00964D5B">
        <w:rPr>
          <w:iCs/>
        </w:rPr>
        <w:t>NominalRemovalTime[</w:t>
      </w:r>
      <w:r w:rsidRPr="00964D5B">
        <w:t> m</w:t>
      </w:r>
      <w:r w:rsidRPr="00964D5B">
        <w:rPr>
          <w:iCs/>
        </w:rPr>
        <w:t> ]</w:t>
      </w:r>
      <w:r w:rsidRPr="00964D5B">
        <w:t xml:space="preserve"> and D</w:t>
      </w:r>
      <w:r w:rsidRPr="00964D5B">
        <w:rPr>
          <w:iCs/>
        </w:rPr>
        <w:t>uNominalRemovalTime[</w:t>
      </w:r>
      <w:r w:rsidRPr="00964D5B">
        <w:t> m</w:t>
      </w:r>
      <w:r w:rsidRPr="00964D5B">
        <w:rPr>
          <w:iCs/>
        </w:rPr>
        <w:t> ]</w:t>
      </w:r>
      <w:r w:rsidRPr="00964D5B">
        <w:t xml:space="preserve"> are </w:t>
      </w:r>
      <w:r w:rsidRPr="00964D5B">
        <w:rPr>
          <w:iCs/>
        </w:rPr>
        <w:t xml:space="preserve">the nominal CPB removal time of access </w:t>
      </w:r>
      <w:r w:rsidRPr="00964D5B">
        <w:t>unit m and decoding unit m, respectively,</w:t>
      </w:r>
      <w:r w:rsidRPr="00964D5B">
        <w:rPr>
          <w:iCs/>
        </w:rPr>
        <w:t xml:space="preserve"> as specified in </w:t>
      </w:r>
      <w:r w:rsidRPr="00964D5B">
        <w:t>subclause </w:t>
      </w:r>
      <w:r w:rsidRPr="00964D5B">
        <w:fldChar w:fldCharType="begin" w:fldLock="1"/>
      </w:r>
      <w:r w:rsidRPr="00964D5B">
        <w:instrText xml:space="preserve"> REF _Ref330937524 \r \h </w:instrText>
      </w:r>
      <w:r w:rsidRPr="00964D5B">
        <w:fldChar w:fldCharType="separate"/>
      </w:r>
      <w:r>
        <w:t>C.2.3</w:t>
      </w:r>
      <w:r w:rsidRPr="00964D5B">
        <w:fldChar w:fldCharType="end"/>
      </w:r>
      <w:r w:rsidRPr="00964D5B">
        <w:t>.</w:t>
      </w:r>
    </w:p>
    <w:p w:rsidR="000B06B6" w:rsidRPr="00964D5B" w:rsidRDefault="000B06B6" w:rsidP="000B06B6">
      <w:pPr>
        <w:tabs>
          <w:tab w:val="clear" w:pos="794"/>
          <w:tab w:val="left" w:pos="2300"/>
        </w:tabs>
        <w:ind w:left="1200" w:hanging="400"/>
      </w:pPr>
      <w:r w:rsidRPr="00964D5B">
        <w:t>–</w:t>
      </w:r>
      <w:r w:rsidRPr="00964D5B">
        <w:tab/>
        <w:t>If decoding unit m is not the first decoding unit of a subsequent buffering period, i</w:t>
      </w:r>
      <w:r w:rsidRPr="00964D5B">
        <w:rPr>
          <w:iCs/>
        </w:rPr>
        <w:t>nitArrivalEarliestTime[</w:t>
      </w:r>
      <w:r w:rsidRPr="00964D5B">
        <w:t> m ]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szCs w:val="22"/>
        </w:rPr>
      </w:pPr>
      <w:r w:rsidRPr="00964D5B">
        <w:rPr>
          <w:iCs/>
          <w:szCs w:val="22"/>
        </w:rPr>
        <w:t>initArrivalEarliestTime[</w:t>
      </w:r>
      <w:r w:rsidRPr="00964D5B">
        <w:rPr>
          <w:szCs w:val="22"/>
        </w:rPr>
        <w:t> m</w:t>
      </w:r>
      <w:r w:rsidRPr="00964D5B">
        <w:rPr>
          <w:iCs/>
          <w:szCs w:val="22"/>
        </w:rPr>
        <w:t> </w:t>
      </w:r>
      <w:r w:rsidRPr="00964D5B">
        <w:rPr>
          <w:szCs w:val="22"/>
        </w:rPr>
        <w:t xml:space="preserve">] </w:t>
      </w:r>
      <w:r w:rsidRPr="00964D5B">
        <w:rPr>
          <w:iCs/>
          <w:szCs w:val="22"/>
        </w:rPr>
        <w:t>= tmpNominalRemovalTime</w:t>
      </w:r>
      <w:r w:rsidRPr="00964D5B">
        <w:rPr>
          <w:szCs w:val="22"/>
        </w:rPr>
        <w:t xml:space="preserve"> − ( InitCpbRemovalDelay[ SchedSelIdx ]</w:t>
      </w:r>
      <w:r w:rsidRPr="00964D5B">
        <w:rPr>
          <w:szCs w:val="22"/>
        </w:rPr>
        <w:br/>
      </w:r>
      <w:r w:rsidRPr="00964D5B">
        <w:rPr>
          <w:szCs w:val="22"/>
        </w:rPr>
        <w:tab/>
      </w:r>
      <w:r w:rsidRPr="00964D5B">
        <w:rPr>
          <w:szCs w:val="22"/>
        </w:rPr>
        <w:tab/>
      </w:r>
      <w:r w:rsidRPr="00964D5B">
        <w:t xml:space="preserve">+ </w:t>
      </w:r>
      <w:r w:rsidRPr="00964D5B">
        <w:rPr>
          <w:szCs w:val="22"/>
        </w:rPr>
        <w:t>InitCpbRemovalDelayOffset</w:t>
      </w:r>
      <w:r w:rsidRPr="00964D5B">
        <w:t>[ SchedSelIdx ] )</w:t>
      </w:r>
      <w:r w:rsidRPr="00964D5B">
        <w:rPr>
          <w:szCs w:val="22"/>
        </w:rPr>
        <w:t xml:space="preserve"> </w:t>
      </w:r>
      <w:r w:rsidRPr="00964D5B">
        <w:rPr>
          <w:rFonts w:ascii="Symbol" w:hAnsi="Symbol" w:cs="Symbol"/>
          <w:szCs w:val="22"/>
        </w:rPr>
        <w:t></w:t>
      </w:r>
      <w:r w:rsidRPr="00964D5B">
        <w:rPr>
          <w:szCs w:val="22"/>
        </w:rPr>
        <w:t xml:space="preserve"> </w:t>
      </w:r>
      <w:r w:rsidRPr="00964D5B">
        <w:rPr>
          <w:iCs/>
          <w:szCs w:val="22"/>
        </w:rPr>
        <w:t>90000</w:t>
      </w:r>
      <w:r w:rsidRPr="00964D5B">
        <w:rPr>
          <w:iCs/>
          <w:szCs w:val="22"/>
        </w:rPr>
        <w:tab/>
      </w:r>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7</w:t>
      </w:r>
      <w:r w:rsidRPr="00964D5B">
        <w:rPr>
          <w:szCs w:val="22"/>
        </w:rPr>
        <w:fldChar w:fldCharType="end"/>
      </w:r>
      <w:r w:rsidRPr="00964D5B">
        <w:rPr>
          <w:szCs w:val="22"/>
        </w:rPr>
        <w:t>)</w:t>
      </w:r>
    </w:p>
    <w:p w:rsidR="000B06B6" w:rsidRPr="00964D5B" w:rsidRDefault="000B06B6" w:rsidP="000B06B6">
      <w:pPr>
        <w:tabs>
          <w:tab w:val="clear" w:pos="794"/>
          <w:tab w:val="left" w:pos="2300"/>
        </w:tabs>
        <w:ind w:left="1200" w:hanging="400"/>
      </w:pPr>
      <w:r w:rsidRPr="00964D5B">
        <w:t>–</w:t>
      </w:r>
      <w:r w:rsidRPr="00964D5B">
        <w:tab/>
        <w:t>Otherwise (decoding unit m is the first decoding unit of a subsequent buffering period), i</w:t>
      </w:r>
      <w:r w:rsidRPr="00964D5B">
        <w:rPr>
          <w:iCs/>
        </w:rPr>
        <w:t>nitArrivalEarliestTime[</w:t>
      </w:r>
      <w:r w:rsidRPr="00964D5B">
        <w:t> m</w:t>
      </w:r>
      <w:r w:rsidRPr="00964D5B">
        <w:rPr>
          <w:iCs/>
        </w:rPr>
        <w:t> ]</w:t>
      </w:r>
      <w:r w:rsidRPr="00964D5B">
        <w:t xml:space="preserve"> is derived as follows:</w:t>
      </w:r>
    </w:p>
    <w:p w:rsidR="000B06B6" w:rsidRPr="00964D5B" w:rsidRDefault="000B06B6" w:rsidP="000B06B6">
      <w:pPr>
        <w:tabs>
          <w:tab w:val="clear" w:pos="1191"/>
          <w:tab w:val="clear" w:pos="1588"/>
          <w:tab w:val="clear" w:pos="1985"/>
          <w:tab w:val="left" w:pos="1800"/>
          <w:tab w:val="left" w:pos="3510"/>
          <w:tab w:val="center" w:pos="4849"/>
          <w:tab w:val="right" w:pos="9696"/>
        </w:tabs>
        <w:ind w:left="1584"/>
        <w:jc w:val="left"/>
        <w:rPr>
          <w:iCs/>
          <w:szCs w:val="22"/>
        </w:rPr>
      </w:pPr>
      <w:r w:rsidRPr="00964D5B">
        <w:rPr>
          <w:iCs/>
          <w:szCs w:val="22"/>
        </w:rPr>
        <w:t>initArrivalEarliestTime[ m ] = tmpNominalRemovalTime −</w:t>
      </w:r>
      <w:r w:rsidRPr="00964D5B">
        <w:rPr>
          <w:iCs/>
          <w:szCs w:val="22"/>
        </w:rPr>
        <w:br/>
      </w:r>
      <w:r w:rsidRPr="00964D5B">
        <w:rPr>
          <w:iCs/>
          <w:szCs w:val="22"/>
        </w:rPr>
        <w:tab/>
      </w:r>
      <w:r w:rsidRPr="00964D5B">
        <w:rPr>
          <w:iCs/>
          <w:szCs w:val="22"/>
        </w:rPr>
        <w:tab/>
        <w:t xml:space="preserve">( InitCpbRemovalDelay[ SchedSelIdx ] </w:t>
      </w:r>
      <w:r w:rsidRPr="00964D5B">
        <w:rPr>
          <w:rFonts w:ascii="Symbol" w:hAnsi="Symbol" w:cs="Symbol"/>
          <w:szCs w:val="22"/>
        </w:rPr>
        <w:t></w:t>
      </w:r>
      <w:r w:rsidRPr="00964D5B">
        <w:rPr>
          <w:iCs/>
          <w:szCs w:val="22"/>
        </w:rPr>
        <w:t xml:space="preserve"> 90000 )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8</w:t>
      </w:r>
      <w:r w:rsidRPr="00964D5B">
        <w:rPr>
          <w:iCs/>
          <w:szCs w:val="22"/>
        </w:rPr>
        <w:fldChar w:fldCharType="end"/>
      </w:r>
      <w:r w:rsidRPr="00964D5B">
        <w:rPr>
          <w:iCs/>
          <w:szCs w:val="22"/>
        </w:rPr>
        <w:t>)</w:t>
      </w:r>
    </w:p>
    <w:p w:rsidR="000B06B6" w:rsidRPr="00964D5B" w:rsidRDefault="000B06B6" w:rsidP="000B06B6">
      <w:r w:rsidRPr="00964D5B">
        <w:t>The final arrival time for decoding unit m is derived as follows:</w:t>
      </w:r>
    </w:p>
    <w:p w:rsidR="000B06B6" w:rsidRPr="00964D5B" w:rsidRDefault="000B06B6" w:rsidP="000B06B6">
      <w:pPr>
        <w:tabs>
          <w:tab w:val="clear" w:pos="1191"/>
          <w:tab w:val="clear" w:pos="1985"/>
          <w:tab w:val="left" w:pos="1080"/>
          <w:tab w:val="left" w:pos="1800"/>
          <w:tab w:val="left" w:pos="3510"/>
          <w:tab w:val="center" w:pos="4849"/>
          <w:tab w:val="right" w:pos="9696"/>
        </w:tabs>
        <w:ind w:left="792"/>
        <w:jc w:val="left"/>
        <w:rPr>
          <w:iCs/>
          <w:szCs w:val="22"/>
        </w:rPr>
      </w:pPr>
      <w:r w:rsidRPr="00964D5B">
        <w:rPr>
          <w:iCs/>
          <w:szCs w:val="22"/>
        </w:rPr>
        <w:t>if( !subPicParamsFlag )</w:t>
      </w:r>
      <w:r w:rsidRPr="00964D5B">
        <w:rPr>
          <w:iCs/>
          <w:szCs w:val="22"/>
        </w:rPr>
        <w:br/>
      </w:r>
      <w:r w:rsidRPr="00964D5B">
        <w:rPr>
          <w:iCs/>
          <w:szCs w:val="22"/>
        </w:rPr>
        <w:tab/>
      </w:r>
      <w:r w:rsidRPr="00964D5B">
        <w:rPr>
          <w:iCs/>
          <w:szCs w:val="22"/>
        </w:rPr>
        <w:tab/>
        <w:t xml:space="preserve">AuFinalArrivalTime[ m ] = initArrivalTime[ m ] + sizeInbits[ m ] </w:t>
      </w:r>
      <w:r w:rsidRPr="00964D5B">
        <w:rPr>
          <w:rFonts w:ascii="Symbol" w:hAnsi="Symbol" w:cs="Symbol"/>
          <w:szCs w:val="22"/>
        </w:rPr>
        <w:t></w:t>
      </w:r>
      <w:r w:rsidRPr="00964D5B">
        <w:rPr>
          <w:iCs/>
          <w:szCs w:val="22"/>
        </w:rPr>
        <w:t xml:space="preserve"> BitRate[ SchedSelIdx ]</w:t>
      </w:r>
      <w:r w:rsidRPr="00964D5B">
        <w:rPr>
          <w:iCs/>
          <w:szCs w:val="22"/>
        </w:rPr>
        <w:tab/>
        <w:t>(C</w:t>
      </w:r>
      <w:r w:rsidRPr="00964D5B">
        <w:rPr>
          <w:iCs/>
          <w:szCs w:val="22"/>
        </w:rPr>
        <w:noBreakHyphen/>
      </w:r>
      <w:r w:rsidRPr="00964D5B">
        <w:rPr>
          <w:iCs/>
          <w:szCs w:val="22"/>
        </w:rPr>
        <w:fldChar w:fldCharType="begin" w:fldLock="1"/>
      </w:r>
      <w:r w:rsidRPr="00964D5B">
        <w:rPr>
          <w:iCs/>
          <w:szCs w:val="22"/>
        </w:rPr>
        <w:instrText xml:space="preserve"> SEQ Equation \* ARABIC </w:instrText>
      </w:r>
      <w:r w:rsidRPr="00964D5B">
        <w:rPr>
          <w:iCs/>
          <w:szCs w:val="22"/>
        </w:rPr>
        <w:fldChar w:fldCharType="separate"/>
      </w:r>
      <w:r>
        <w:rPr>
          <w:iCs/>
          <w:noProof/>
          <w:szCs w:val="22"/>
        </w:rPr>
        <w:t>9</w:t>
      </w:r>
      <w:r w:rsidRPr="00964D5B">
        <w:rPr>
          <w:iCs/>
          <w:szCs w:val="22"/>
        </w:rPr>
        <w:fldChar w:fldCharType="end"/>
      </w:r>
      <w:r w:rsidRPr="00964D5B">
        <w:rPr>
          <w:iCs/>
          <w:szCs w:val="22"/>
        </w:rPr>
        <w:t>)</w:t>
      </w:r>
      <w:r w:rsidRPr="00964D5B">
        <w:rPr>
          <w:iCs/>
          <w:szCs w:val="22"/>
        </w:rPr>
        <w:br/>
        <w:t>else</w:t>
      </w:r>
      <w:r w:rsidRPr="00964D5B">
        <w:rPr>
          <w:iCs/>
          <w:szCs w:val="22"/>
        </w:rPr>
        <w:br/>
      </w:r>
      <w:r w:rsidRPr="00964D5B">
        <w:rPr>
          <w:iCs/>
          <w:szCs w:val="22"/>
        </w:rPr>
        <w:tab/>
      </w:r>
      <w:r w:rsidRPr="00964D5B">
        <w:rPr>
          <w:iCs/>
          <w:szCs w:val="22"/>
        </w:rPr>
        <w:tab/>
        <w:t xml:space="preserve">DuFinalArrivalTime[ m ] = initArrivalTime[ m ] + sizeInbits[ m ] </w:t>
      </w:r>
      <w:r w:rsidRPr="00964D5B">
        <w:rPr>
          <w:rFonts w:ascii="Symbol" w:hAnsi="Symbol" w:cs="Symbol"/>
          <w:szCs w:val="22"/>
        </w:rPr>
        <w:t></w:t>
      </w:r>
      <w:r w:rsidRPr="00964D5B">
        <w:rPr>
          <w:iCs/>
          <w:szCs w:val="22"/>
        </w:rPr>
        <w:t xml:space="preserve"> BitRate[ SchedSelIdx ]</w:t>
      </w:r>
    </w:p>
    <w:p w:rsidR="000B06B6" w:rsidRPr="00964D5B" w:rsidRDefault="000B06B6" w:rsidP="000B06B6">
      <w:pPr>
        <w:numPr>
          <w:ilvl w:val="12"/>
          <w:numId w:val="0"/>
        </w:numPr>
      </w:pPr>
      <w:r w:rsidRPr="00964D5B">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FC7E68">
        <w:fldChar w:fldCharType="begin" w:fldLock="1"/>
      </w:r>
      <w:r w:rsidRPr="00FC7E68">
        <w:instrText xml:space="preserve"> REF  _Ref33101618 \h  \* MERGEFORMAT </w:instrText>
      </w:r>
      <w:r w:rsidRPr="00FC7E68">
        <w:fldChar w:fldCharType="separate"/>
      </w:r>
      <w:r w:rsidRPr="00B55CD5">
        <w:rPr>
          <w:bCs/>
        </w:rPr>
        <w:t>Figure C</w:t>
      </w:r>
      <w:r w:rsidRPr="00B55CD5">
        <w:rPr>
          <w:bCs/>
        </w:rPr>
        <w:noBreakHyphen/>
        <w:t>1</w:t>
      </w:r>
      <w:r w:rsidRPr="00FC7E68">
        <w:fldChar w:fldCharType="end"/>
      </w:r>
      <w:r w:rsidRPr="00964D5B">
        <w:t>.</w:t>
      </w:r>
    </w:p>
    <w:p w:rsidR="000B06B6" w:rsidRPr="00964D5B" w:rsidRDefault="000B06B6" w:rsidP="000B06B6">
      <w:pPr>
        <w:rPr>
          <w:iCs/>
        </w:rPr>
      </w:pPr>
      <w:r w:rsidRPr="00964D5B">
        <w:rPr>
          <w:iCs/>
        </w:rPr>
        <w:t xml:space="preserve">The values of SchedSelIdx, </w:t>
      </w:r>
      <w:r w:rsidRPr="00964D5B">
        <w:t>BitRate[ SchedSelIdx ], and CpbSize[ SchedSelIdx ] are constrained as follows:</w:t>
      </w:r>
    </w:p>
    <w:p w:rsidR="000B06B6" w:rsidRPr="00964D5B" w:rsidRDefault="000B06B6" w:rsidP="000B06B6">
      <w:pPr>
        <w:tabs>
          <w:tab w:val="clear" w:pos="794"/>
          <w:tab w:val="left" w:pos="400"/>
        </w:tabs>
        <w:ind w:left="400" w:hanging="400"/>
        <w:rPr>
          <w:iCs/>
        </w:rPr>
      </w:pPr>
      <w:r w:rsidRPr="00964D5B">
        <w:t>–</w:t>
      </w:r>
      <w:r w:rsidRPr="00964D5B">
        <w:tab/>
      </w:r>
      <w:r w:rsidRPr="00964D5B">
        <w:rPr>
          <w:iCs/>
        </w:rPr>
        <w:t xml:space="preserve">If the content of the selected hrd_parameters( ) syntax structures for the access unit containing decoding unit m and the previous access unit differ, the HSS selects a value SchedSelIdx1 of </w:t>
      </w:r>
      <w:r w:rsidRPr="00964D5B">
        <w:t xml:space="preserve">SchedSelIdx from among the values of SchedSelIdx provided in the </w:t>
      </w:r>
      <w:r w:rsidRPr="00964D5B">
        <w:rPr>
          <w:iCs/>
        </w:rPr>
        <w:t>selected hrd_parameters( ) syntax structures</w:t>
      </w:r>
      <w:r w:rsidRPr="00964D5B">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0B06B6" w:rsidRPr="00964D5B" w:rsidRDefault="000B06B6" w:rsidP="000B06B6">
      <w:pPr>
        <w:tabs>
          <w:tab w:val="clear" w:pos="794"/>
          <w:tab w:val="left" w:pos="400"/>
        </w:tabs>
        <w:ind w:left="400" w:hanging="400"/>
      </w:pPr>
      <w:r w:rsidRPr="00964D5B">
        <w:t>–</w:t>
      </w:r>
      <w:r w:rsidRPr="00964D5B">
        <w:tab/>
      </w:r>
      <w:r w:rsidRPr="00964D5B">
        <w:rPr>
          <w:iCs/>
        </w:rPr>
        <w:t xml:space="preserve">Otherwise, the HSS continues to operate with the previous values of SchedSelIdx, </w:t>
      </w:r>
      <w:r w:rsidRPr="00964D5B">
        <w:t>BitRate[ SchedSelIdx ] and CpbSize[ SchedSelIdx ].</w:t>
      </w:r>
    </w:p>
    <w:p w:rsidR="000B06B6" w:rsidRPr="00964D5B" w:rsidRDefault="000B06B6" w:rsidP="000B06B6">
      <w:pPr>
        <w:rPr>
          <w:iCs/>
        </w:rPr>
      </w:pPr>
      <w:r w:rsidRPr="00964D5B">
        <w:rPr>
          <w:iCs/>
        </w:rPr>
        <w:t xml:space="preserve">When the HSS selects values of </w:t>
      </w:r>
      <w:r w:rsidRPr="00964D5B">
        <w:t>BitRate[ SchedSelIdx ] or CpbSize[ SchedSelIdx ] that differ from those of the previous access unit, the following applies:</w:t>
      </w:r>
    </w:p>
    <w:p w:rsidR="000B06B6" w:rsidRPr="00964D5B" w:rsidRDefault="000B06B6" w:rsidP="000B06B6">
      <w:pPr>
        <w:tabs>
          <w:tab w:val="clear" w:pos="794"/>
          <w:tab w:val="left" w:pos="400"/>
        </w:tabs>
        <w:ind w:left="400" w:hanging="400"/>
      </w:pPr>
      <w:r w:rsidRPr="00964D5B">
        <w:t>–</w:t>
      </w:r>
      <w:r w:rsidRPr="00964D5B">
        <w:tab/>
        <w:t>The variable BitRate[ SchedSelIdx ] comes into effect at the initial CPB arrival time of the current access unit</w:t>
      </w:r>
      <w:r w:rsidRPr="00964D5B">
        <w:rPr>
          <w:iCs/>
        </w:rPr>
        <w:t>.</w:t>
      </w:r>
    </w:p>
    <w:p w:rsidR="000B06B6" w:rsidRPr="00964D5B" w:rsidRDefault="000B06B6" w:rsidP="000B06B6">
      <w:pPr>
        <w:tabs>
          <w:tab w:val="clear" w:pos="794"/>
          <w:tab w:val="left" w:pos="400"/>
        </w:tabs>
        <w:ind w:left="400" w:hanging="400"/>
        <w:rPr>
          <w:iCs/>
        </w:rPr>
      </w:pPr>
      <w:r w:rsidRPr="00964D5B">
        <w:t>–</w:t>
      </w:r>
      <w:r w:rsidRPr="00964D5B">
        <w:tab/>
        <w:t>The variable CpbSize[ SchedSelIdx ] comes into effect as follows:</w:t>
      </w:r>
    </w:p>
    <w:p w:rsidR="000B06B6" w:rsidRPr="00964D5B" w:rsidRDefault="000B06B6" w:rsidP="000B06B6">
      <w:pPr>
        <w:tabs>
          <w:tab w:val="clear" w:pos="1191"/>
        </w:tabs>
        <w:ind w:left="800" w:hanging="400"/>
        <w:rPr>
          <w:iCs/>
        </w:rPr>
      </w:pPr>
      <w:r w:rsidRPr="00964D5B">
        <w:t>–</w:t>
      </w:r>
      <w:r w:rsidRPr="00964D5B">
        <w:tab/>
        <w:t>If the new value of CpbSize[ SchedSelIdx ] is greater than the old CPB size, it comes into effect at the initial CPB arrival time of the current access unit.</w:t>
      </w:r>
    </w:p>
    <w:p w:rsidR="000B06B6" w:rsidRPr="00964D5B" w:rsidRDefault="000B06B6" w:rsidP="000B06B6">
      <w:pPr>
        <w:tabs>
          <w:tab w:val="clear" w:pos="1191"/>
        </w:tabs>
        <w:ind w:left="800" w:hanging="400"/>
        <w:rPr>
          <w:iCs/>
        </w:rPr>
      </w:pPr>
      <w:r w:rsidRPr="00964D5B">
        <w:t>–</w:t>
      </w:r>
      <w:r w:rsidRPr="00964D5B">
        <w:tab/>
        <w:t>Otherwise, the new value of CpbSize[ SchedSelIdx ] comes into effect at the CPB removal time of the current access unit.</w:t>
      </w:r>
    </w:p>
    <w:p w:rsidR="000B06B6" w:rsidRPr="00964D5B" w:rsidRDefault="000B06B6" w:rsidP="008557C3">
      <w:pPr>
        <w:keepNext/>
        <w:numPr>
          <w:ilvl w:val="2"/>
          <w:numId w:val="37"/>
        </w:numPr>
        <w:tabs>
          <w:tab w:val="num" w:pos="1440"/>
          <w:tab w:val="num" w:pos="2557"/>
        </w:tabs>
        <w:spacing w:before="181"/>
        <w:outlineLvl w:val="2"/>
        <w:rPr>
          <w:b/>
          <w:bCs/>
        </w:rPr>
      </w:pPr>
      <w:bookmarkStart w:id="1352" w:name="_Ref317100505"/>
      <w:bookmarkStart w:id="1353" w:name="_Toc317198880"/>
      <w:bookmarkStart w:id="1354" w:name="_Ref330937524"/>
      <w:bookmarkStart w:id="1355" w:name="_Ref330937761"/>
      <w:bookmarkStart w:id="1356" w:name="_Toc364083321"/>
      <w:bookmarkStart w:id="1357" w:name="_Toc373832685"/>
      <w:r w:rsidRPr="00964D5B">
        <w:rPr>
          <w:b/>
          <w:bCs/>
        </w:rPr>
        <w:lastRenderedPageBreak/>
        <w:t>Timing of decoding unit removal and decoding of decoding unit</w:t>
      </w:r>
      <w:bookmarkEnd w:id="1352"/>
      <w:bookmarkEnd w:id="1353"/>
      <w:bookmarkEnd w:id="1354"/>
      <w:bookmarkEnd w:id="1355"/>
      <w:bookmarkEnd w:id="1356"/>
      <w:bookmarkEnd w:id="1357"/>
    </w:p>
    <w:p w:rsidR="000B06B6" w:rsidRPr="00964D5B" w:rsidRDefault="000B06B6" w:rsidP="000B06B6">
      <w:r w:rsidRPr="00964D5B">
        <w:t>The variables InitCpbRemovalDelay[ SchedSelIdx ], InitCpbRemovalDelayOffset[ SchedSelIdx ], CpbDelayOffset, and DpbDelayOffset are derived as follows:</w:t>
      </w:r>
    </w:p>
    <w:p w:rsidR="000B06B6" w:rsidRPr="00964D5B" w:rsidRDefault="000B06B6" w:rsidP="000B06B6">
      <w:pPr>
        <w:tabs>
          <w:tab w:val="clear" w:pos="794"/>
          <w:tab w:val="left" w:pos="400"/>
        </w:tabs>
        <w:ind w:left="400" w:hanging="400"/>
      </w:pPr>
      <w:r w:rsidRPr="00964D5B">
        <w:t>–</w:t>
      </w:r>
      <w:r w:rsidRPr="00964D5B">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800" w:hanging="360"/>
      </w:pPr>
      <w:r w:rsidRPr="00964D5B">
        <w:t>–</w:t>
      </w:r>
      <w:r w:rsidRPr="00964D5B">
        <w:tab/>
        <w:t xml:space="preserve">Access unit 0 </w:t>
      </w:r>
      <w:del w:id="1358" w:author="Miska Hannuksela" w:date="2014-01-03T18:41:00Z">
        <w:r w:rsidRPr="00CF3D1B" w:rsidDel="00CC3CC2">
          <w:rPr>
            <w:highlight w:val="cyan"/>
          </w:rPr>
          <w:delText xml:space="preserve">is </w:delText>
        </w:r>
      </w:del>
      <w:ins w:id="1359" w:author="Miska Hannuksela" w:date="2014-01-03T18:41:00Z">
        <w:r w:rsidR="00CC3CC2" w:rsidRPr="00CF3D1B">
          <w:rPr>
            <w:highlight w:val="cyan"/>
          </w:rPr>
          <w:t xml:space="preserve">includes </w:t>
        </w:r>
      </w:ins>
      <w:r w:rsidRPr="00CF3D1B">
        <w:rPr>
          <w:highlight w:val="cyan"/>
        </w:rPr>
        <w:t xml:space="preserve">a BLA </w:t>
      </w:r>
      <w:del w:id="1360" w:author="Miska Hannuksela" w:date="2014-01-03T18:41:00Z">
        <w:r w:rsidRPr="00CF3D1B" w:rsidDel="00CC3CC2">
          <w:rPr>
            <w:highlight w:val="cyan"/>
          </w:rPr>
          <w:delText xml:space="preserve">access unit for which each coded </w:delText>
        </w:r>
      </w:del>
      <w:r w:rsidRPr="00CF3D1B">
        <w:rPr>
          <w:highlight w:val="cyan"/>
        </w:rPr>
        <w:t xml:space="preserve">picture </w:t>
      </w:r>
      <w:del w:id="1361" w:author="Miska Hannuksela" w:date="2014-01-03T18:42:00Z">
        <w:r w:rsidRPr="00CF3D1B" w:rsidDel="00CC3CC2">
          <w:rPr>
            <w:highlight w:val="cyan"/>
          </w:rPr>
          <w:delText xml:space="preserve">has </w:delText>
        </w:r>
      </w:del>
      <w:ins w:id="1362" w:author="Miska Hannuksela" w:date="2014-01-03T18:42:00Z">
        <w:r w:rsidR="00CC3CC2" w:rsidRPr="00CF3D1B">
          <w:rPr>
            <w:highlight w:val="cyan"/>
          </w:rPr>
          <w:t>with nuh_layer_id equal to 0 and</w:t>
        </w:r>
        <w:r w:rsidR="00CC3CC2" w:rsidRPr="00964D5B">
          <w:t xml:space="preserve"> </w:t>
        </w:r>
      </w:ins>
      <w:r w:rsidRPr="00964D5B">
        <w:t>nal_unit_type equal to BLA_W_RADL or BLA_N_LP, and the value of irap_cpb_params_present_flag of the buffering period SEI message is equal to 1.</w:t>
      </w:r>
    </w:p>
    <w:p w:rsidR="000B06B6" w:rsidRPr="00964D5B" w:rsidRDefault="000B06B6" w:rsidP="000B06B6">
      <w:pPr>
        <w:ind w:left="800" w:hanging="360"/>
      </w:pPr>
      <w:r w:rsidRPr="00964D5B">
        <w:t>–</w:t>
      </w:r>
      <w:r w:rsidRPr="00964D5B">
        <w:tab/>
        <w:t xml:space="preserve">Access unit 0 </w:t>
      </w:r>
      <w:del w:id="1363" w:author="Miska Hannuksela" w:date="2014-01-03T18:42:00Z">
        <w:r w:rsidRPr="00CF3D1B" w:rsidDel="00CC3CC2">
          <w:rPr>
            <w:highlight w:val="cyan"/>
          </w:rPr>
          <w:delText xml:space="preserve">is </w:delText>
        </w:r>
      </w:del>
      <w:ins w:id="1364" w:author="Miska Hannuksela" w:date="2014-01-03T18:42:00Z">
        <w:r w:rsidR="00CC3CC2" w:rsidRPr="00CF3D1B">
          <w:rPr>
            <w:highlight w:val="cyan"/>
          </w:rPr>
          <w:t xml:space="preserve">includes </w:t>
        </w:r>
      </w:ins>
      <w:r w:rsidRPr="00CF3D1B">
        <w:rPr>
          <w:highlight w:val="cyan"/>
        </w:rPr>
        <w:t xml:space="preserve">a BLA </w:t>
      </w:r>
      <w:del w:id="1365" w:author="Miska Hannuksela" w:date="2014-01-03T18:42:00Z">
        <w:r w:rsidRPr="00CF3D1B" w:rsidDel="00CC3CC2">
          <w:rPr>
            <w:highlight w:val="cyan"/>
          </w:rPr>
          <w:delText xml:space="preserve">access unit for which each coded </w:delText>
        </w:r>
      </w:del>
      <w:r w:rsidRPr="00CF3D1B">
        <w:rPr>
          <w:highlight w:val="cyan"/>
        </w:rPr>
        <w:t xml:space="preserve">picture </w:t>
      </w:r>
      <w:del w:id="1366" w:author="Miska Hannuksela" w:date="2014-01-03T18:42:00Z">
        <w:r w:rsidRPr="00CF3D1B" w:rsidDel="00CC3CC2">
          <w:rPr>
            <w:highlight w:val="cyan"/>
          </w:rPr>
          <w:delText xml:space="preserve">has </w:delText>
        </w:r>
      </w:del>
      <w:ins w:id="1367" w:author="Miska Hannuksela" w:date="2014-01-03T18:42:00Z">
        <w:r w:rsidR="00CC3CC2" w:rsidRPr="00CF3D1B">
          <w:rPr>
            <w:highlight w:val="cyan"/>
          </w:rPr>
          <w:t>with nuh_layer_id equal to 0 and</w:t>
        </w:r>
        <w:r w:rsidR="00CC3CC2" w:rsidRPr="00964D5B">
          <w:t xml:space="preserve"> </w:t>
        </w:r>
      </w:ins>
      <w:r w:rsidRPr="00964D5B">
        <w:t xml:space="preserve">nal_unit_type equal to BLA_W_LP or </w:t>
      </w:r>
      <w:del w:id="1368" w:author="Miska Hannuksela" w:date="2014-01-03T18:42:00Z">
        <w:r w:rsidRPr="00CF3D1B" w:rsidDel="00CC3CC2">
          <w:rPr>
            <w:highlight w:val="cyan"/>
          </w:rPr>
          <w:delText xml:space="preserve">is </w:delText>
        </w:r>
      </w:del>
      <w:ins w:id="1369" w:author="Miska Hannuksela" w:date="2014-01-03T18:42:00Z">
        <w:r w:rsidR="00CC3CC2" w:rsidRPr="00CF3D1B">
          <w:rPr>
            <w:highlight w:val="cyan"/>
          </w:rPr>
          <w:t xml:space="preserve">includes </w:t>
        </w:r>
      </w:ins>
      <w:r w:rsidRPr="00CF3D1B">
        <w:rPr>
          <w:highlight w:val="cyan"/>
        </w:rPr>
        <w:t xml:space="preserve">a CRA </w:t>
      </w:r>
      <w:del w:id="1370" w:author="Miska Hannuksela" w:date="2014-01-03T18:42:00Z">
        <w:r w:rsidRPr="00CF3D1B" w:rsidDel="00CC3CC2">
          <w:rPr>
            <w:highlight w:val="cyan"/>
          </w:rPr>
          <w:delText>access unit</w:delText>
        </w:r>
      </w:del>
      <w:ins w:id="1371" w:author="Miska Hannuksela" w:date="2014-01-03T18:42:00Z">
        <w:r w:rsidR="00CC3CC2" w:rsidRPr="00CF3D1B">
          <w:rPr>
            <w:highlight w:val="cyan"/>
          </w:rPr>
          <w:t>picture with nuh_layer_id equal to 0</w:t>
        </w:r>
      </w:ins>
      <w:r w:rsidRPr="00964D5B">
        <w:t>, and the value of irap_cpb_params_present_flag of the buffering period SEI message is equal to 1, and one or more of the following conditions are true:</w:t>
      </w:r>
    </w:p>
    <w:p w:rsidR="000B06B6" w:rsidRPr="00964D5B" w:rsidRDefault="000B06B6" w:rsidP="000B06B6">
      <w:pPr>
        <w:spacing w:before="86"/>
        <w:ind w:left="1117" w:hanging="307"/>
      </w:pPr>
      <w:r w:rsidRPr="00964D5B">
        <w:t>–</w:t>
      </w:r>
      <w:r w:rsidRPr="00964D5B">
        <w:tab/>
        <w:t>UseAltCpbParamsFlag for access unit 0 is equal to 1.</w:t>
      </w:r>
    </w:p>
    <w:p w:rsidR="000B06B6" w:rsidRPr="00964D5B" w:rsidRDefault="000B06B6" w:rsidP="000B06B6">
      <w:pPr>
        <w:spacing w:before="86"/>
        <w:ind w:left="1117" w:hanging="307"/>
      </w:pPr>
      <w:r w:rsidRPr="00964D5B">
        <w:t>–</w:t>
      </w:r>
      <w:r w:rsidRPr="00964D5B">
        <w:tab/>
        <w:t>DefaultInitCpbParamsFlag is equal to 0.</w:t>
      </w:r>
    </w:p>
    <w:p w:rsidR="000B06B6" w:rsidRPr="00964D5B" w:rsidRDefault="000B06B6" w:rsidP="000B06B6">
      <w:pPr>
        <w:tabs>
          <w:tab w:val="clear" w:pos="794"/>
          <w:tab w:val="left" w:pos="400"/>
        </w:tabs>
        <w:ind w:left="400" w:hanging="400"/>
      </w:pPr>
      <w:r w:rsidRPr="00964D5B">
        <w:t>–</w:t>
      </w:r>
      <w:r w:rsidRPr="00964D5B">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CpbDelayOffset and DpbDelayOffset are both set equal to 0.</w:t>
      </w:r>
    </w:p>
    <w:p w:rsidR="000B06B6" w:rsidRPr="00964D5B" w:rsidRDefault="000B06B6" w:rsidP="000B06B6">
      <w:pPr>
        <w:tabs>
          <w:tab w:val="clear" w:pos="794"/>
          <w:tab w:val="left" w:pos="400"/>
        </w:tabs>
        <w:ind w:left="400" w:hanging="400"/>
      </w:pPr>
      <w:r w:rsidRPr="00964D5B">
        <w:t>The nominal removal time of the access unit n from the CPB is specified as follows:</w:t>
      </w:r>
    </w:p>
    <w:p w:rsidR="000B06B6" w:rsidRPr="00964D5B" w:rsidRDefault="000B06B6" w:rsidP="000B06B6">
      <w:pPr>
        <w:tabs>
          <w:tab w:val="clear" w:pos="794"/>
          <w:tab w:val="left" w:pos="400"/>
        </w:tabs>
        <w:ind w:left="400" w:hanging="400"/>
      </w:pPr>
      <w:r w:rsidRPr="00964D5B">
        <w:t>–</w:t>
      </w:r>
      <w:r w:rsidRPr="00964D5B">
        <w:tab/>
        <w:t>If access unit n is the access unit with n equal to 0 (the access unit that initializes the HRD), the nominal removal time of the access unit from the CPB is</w:t>
      </w:r>
      <w:r w:rsidRPr="00964D5B">
        <w:rPr>
          <w:iCs/>
        </w:rPr>
        <w:t xml:space="preserve"> specified by:</w:t>
      </w:r>
    </w:p>
    <w:p w:rsidR="000B06B6" w:rsidRPr="00964D5B" w:rsidRDefault="000B06B6" w:rsidP="000B06B6">
      <w:pPr>
        <w:tabs>
          <w:tab w:val="clear" w:pos="1191"/>
          <w:tab w:val="clear" w:pos="1985"/>
          <w:tab w:val="center" w:pos="4849"/>
          <w:tab w:val="right" w:pos="9696"/>
        </w:tabs>
        <w:ind w:left="720"/>
        <w:jc w:val="left"/>
        <w:rPr>
          <w:szCs w:val="22"/>
        </w:rPr>
      </w:pPr>
      <w:r w:rsidRPr="00964D5B">
        <w:rPr>
          <w:iCs/>
          <w:szCs w:val="22"/>
        </w:rPr>
        <w:t>AuNominalRemovalTime[</w:t>
      </w:r>
      <w:r w:rsidRPr="00964D5B">
        <w:rPr>
          <w:szCs w:val="22"/>
        </w:rPr>
        <w:t> </w:t>
      </w:r>
      <w:r w:rsidRPr="00964D5B">
        <w:rPr>
          <w:iCs/>
          <w:szCs w:val="22"/>
        </w:rPr>
        <w:t>0 ]</w:t>
      </w:r>
      <w:r w:rsidRPr="00964D5B">
        <w:rPr>
          <w:szCs w:val="22"/>
        </w:rPr>
        <w:t xml:space="preserve"> = InitCpbRemovalDelay[ SchedSelIdx ] </w:t>
      </w:r>
      <w:r w:rsidRPr="00964D5B">
        <w:rPr>
          <w:rFonts w:ascii="Symbol" w:hAnsi="Symbol" w:cs="Symbol"/>
          <w:szCs w:val="22"/>
        </w:rPr>
        <w:t></w:t>
      </w:r>
      <w:r w:rsidRPr="00964D5B">
        <w:rPr>
          <w:szCs w:val="22"/>
        </w:rPr>
        <w:t xml:space="preserve"> </w:t>
      </w:r>
      <w:r w:rsidRPr="00964D5B">
        <w:rPr>
          <w:iCs/>
          <w:szCs w:val="22"/>
        </w:rPr>
        <w:t>90000</w:t>
      </w:r>
      <w:r w:rsidRPr="00964D5B">
        <w:rPr>
          <w:szCs w:val="22"/>
        </w:rPr>
        <w:tab/>
        <w:t>(</w:t>
      </w:r>
      <w:bookmarkStart w:id="1372" w:name="tr_Eqn"/>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10</w:t>
      </w:r>
      <w:r w:rsidRPr="00964D5B">
        <w:rPr>
          <w:szCs w:val="22"/>
        </w:rPr>
        <w:fldChar w:fldCharType="end"/>
      </w:r>
      <w:bookmarkEnd w:id="1372"/>
      <w:r w:rsidRPr="00964D5B">
        <w:rPr>
          <w:szCs w:val="22"/>
        </w:rPr>
        <w:t>)</w:t>
      </w:r>
    </w:p>
    <w:p w:rsidR="000B06B6" w:rsidRPr="00964D5B" w:rsidRDefault="000B06B6" w:rsidP="000B06B6">
      <w:pPr>
        <w:tabs>
          <w:tab w:val="clear" w:pos="794"/>
          <w:tab w:val="left" w:pos="400"/>
        </w:tabs>
        <w:ind w:left="400" w:hanging="400"/>
      </w:pPr>
      <w:r w:rsidRPr="00964D5B">
        <w:t>–</w:t>
      </w:r>
      <w:r w:rsidRPr="00964D5B">
        <w:tab/>
        <w:t>Otherwise, the following applies:</w:t>
      </w:r>
    </w:p>
    <w:p w:rsidR="000B06B6" w:rsidRPr="00964D5B" w:rsidRDefault="000B06B6" w:rsidP="000B06B6">
      <w:pPr>
        <w:tabs>
          <w:tab w:val="clear" w:pos="794"/>
          <w:tab w:val="left" w:pos="400"/>
        </w:tabs>
        <w:ind w:left="800" w:hanging="400"/>
      </w:pPr>
      <w:r w:rsidRPr="00964D5B">
        <w:t>–</w:t>
      </w:r>
      <w:r w:rsidRPr="00964D5B">
        <w:tab/>
        <w:t>When access unit n is the first access unit of a buffering period that does not initialize the HRD, the following applies:</w:t>
      </w:r>
    </w:p>
    <w:p w:rsidR="000B06B6" w:rsidRPr="00964D5B" w:rsidRDefault="000B06B6" w:rsidP="000B06B6">
      <w:pPr>
        <w:ind w:left="810"/>
      </w:pPr>
      <w:r w:rsidRPr="00964D5B">
        <w:t>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964D5B">
        <w:t>if( !</w:t>
      </w:r>
      <w:r w:rsidRPr="00964D5B">
        <w:rPr>
          <w:lang w:val="en-CA"/>
        </w:rPr>
        <w:t xml:space="preserve">concatenationFlag </w:t>
      </w:r>
      <w:r w:rsidRPr="00964D5B">
        <w:t>) {</w:t>
      </w:r>
      <w:r w:rsidRPr="00964D5B">
        <w:br/>
      </w:r>
      <w:r w:rsidRPr="00964D5B">
        <w:tab/>
        <w:t>baseTime = AuNominalRemovalTime[ firstPicInPrevBuffPeriod ]</w:t>
      </w:r>
      <w:r w:rsidRPr="00964D5B">
        <w:br/>
      </w:r>
      <w:r w:rsidRPr="00964D5B">
        <w:tab/>
        <w:t>tmpCpbRemovalDelay = AuCpbRemovalDelayVal</w:t>
      </w:r>
      <w:r w:rsidRPr="00964D5B">
        <w:br/>
        <w:t>} else {</w:t>
      </w:r>
      <w:r w:rsidRPr="00964D5B">
        <w:br/>
      </w:r>
      <w:r w:rsidRPr="00964D5B">
        <w:tab/>
        <w:t>baseTime = AuNominalRemovalTime[ prevNonDiscardablePic ]</w:t>
      </w:r>
      <w:r w:rsidRPr="00964D5B">
        <w:br/>
      </w:r>
      <w:r w:rsidRPr="00964D5B">
        <w:tab/>
        <w:t>tmpCpbRemovalDelay =</w:t>
      </w:r>
      <w:r w:rsidRPr="00964D5B">
        <w:rPr>
          <w:lang w:val="en-CA"/>
        </w:rPr>
        <w:br/>
      </w:r>
      <w:r w:rsidRPr="00964D5B">
        <w:tab/>
      </w:r>
      <w:r w:rsidRPr="00964D5B">
        <w:tab/>
        <w:t>Max( ( </w:t>
      </w:r>
      <w:r w:rsidRPr="00964D5B">
        <w:rPr>
          <w:lang w:val="en-CA"/>
        </w:rPr>
        <w:t>auCpbRemovalDelayDeltaMinus1 + 1 ),</w:t>
      </w:r>
      <w:r w:rsidRPr="00964D5B">
        <w:rPr>
          <w:lang w:val="en-CA"/>
        </w:rPr>
        <w:tab/>
      </w:r>
      <w:r w:rsidRPr="00964D5B">
        <w:t>(</w:t>
      </w:r>
      <w:bookmarkStart w:id="1373" w:name="NominalRemovalTime"/>
      <w:r w:rsidRPr="00964D5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11</w:t>
      </w:r>
      <w:r w:rsidRPr="00964D5B">
        <w:rPr>
          <w:szCs w:val="22"/>
        </w:rPr>
        <w:fldChar w:fldCharType="end"/>
      </w:r>
      <w:bookmarkEnd w:id="1373"/>
      <w:r w:rsidRPr="00964D5B">
        <w:t>)</w:t>
      </w:r>
      <w:r w:rsidRPr="00964D5B">
        <w:rPr>
          <w:lang w:val="en-CA"/>
        </w:rPr>
        <w:br/>
      </w:r>
      <w:r w:rsidRPr="00964D5B">
        <w:rPr>
          <w:lang w:val="en-CA"/>
        </w:rPr>
        <w:tab/>
      </w:r>
      <w:r w:rsidRPr="00964D5B">
        <w:rPr>
          <w:lang w:val="en-CA"/>
        </w:rPr>
        <w:tab/>
      </w:r>
      <w:r w:rsidRPr="00964D5B">
        <w:rPr>
          <w:lang w:val="en-CA"/>
        </w:rPr>
        <w:tab/>
        <w:t>Ceil( ( InitCpbRemovalDelay[ SchedSelIdx ] </w:t>
      </w:r>
      <w:r w:rsidRPr="00964D5B">
        <w:rPr>
          <w:rFonts w:ascii="Symbol" w:hAnsi="Symbol" w:cs="Symbol"/>
        </w:rPr>
        <w:t></w:t>
      </w:r>
      <w:r w:rsidRPr="00964D5B">
        <w:rPr>
          <w:lang w:val="en-CA"/>
        </w:rPr>
        <w:t> 90000 +</w:t>
      </w:r>
      <w:r w:rsidRPr="00964D5B">
        <w:rPr>
          <w:lang w:val="en-CA"/>
        </w:rPr>
        <w:br/>
      </w:r>
      <w:r w:rsidRPr="00964D5B">
        <w:tab/>
      </w:r>
      <w:r w:rsidRPr="00964D5B">
        <w:tab/>
      </w:r>
      <w:r w:rsidRPr="00964D5B">
        <w:tab/>
      </w:r>
      <w:r w:rsidRPr="00964D5B">
        <w:tab/>
        <w:t>AuFinalArrivalTime[ n </w:t>
      </w:r>
      <w:r w:rsidRPr="00964D5B">
        <w:rPr>
          <w:lang w:val="en-CA"/>
        </w:rPr>
        <w:t>−</w:t>
      </w:r>
      <w:r w:rsidRPr="00964D5B">
        <w:t> 1 ] </w:t>
      </w:r>
      <w:r w:rsidRPr="00964D5B">
        <w:rPr>
          <w:lang w:val="en-CA"/>
        </w:rPr>
        <w:t>− Au</w:t>
      </w:r>
      <w:r w:rsidRPr="00964D5B">
        <w:t>NominalRemovalTime[ n </w:t>
      </w:r>
      <w:r w:rsidRPr="00964D5B">
        <w:rPr>
          <w:lang w:val="en-CA"/>
        </w:rPr>
        <w:t>−</w:t>
      </w:r>
      <w:r w:rsidRPr="00964D5B">
        <w:t> 1 ]</w:t>
      </w:r>
      <w:r w:rsidRPr="00964D5B">
        <w:rPr>
          <w:lang w:val="en-CA"/>
        </w:rPr>
        <w:t> ) </w:t>
      </w:r>
      <w:r w:rsidRPr="00964D5B">
        <w:rPr>
          <w:rFonts w:ascii="Symbol" w:hAnsi="Symbol" w:cs="Symbol"/>
        </w:rPr>
        <w:t></w:t>
      </w:r>
      <w:r w:rsidRPr="00964D5B">
        <w:rPr>
          <w:lang w:val="en-CA"/>
        </w:rPr>
        <w:t> ClockTick ) )</w:t>
      </w:r>
      <w:r w:rsidRPr="00964D5B">
        <w:rPr>
          <w:lang w:val="en-CA"/>
        </w:rPr>
        <w:br/>
        <w:t>}</w:t>
      </w:r>
      <w:r w:rsidRPr="00964D5B">
        <w:rPr>
          <w:lang w:val="en-CA"/>
        </w:rPr>
        <w:br/>
      </w:r>
      <w:r w:rsidRPr="00964D5B">
        <w:t xml:space="preserve">AuNominalRemovalTime[ n ] = baseTime + ClockTick </w:t>
      </w:r>
      <w:r w:rsidRPr="00964D5B">
        <w:rPr>
          <w:rFonts w:cs="Lucida Console"/>
        </w:rPr>
        <w:t>*</w:t>
      </w:r>
      <w:r w:rsidRPr="00964D5B">
        <w:t xml:space="preserve"> ( </w:t>
      </w:r>
      <w:r w:rsidRPr="00964D5B">
        <w:rPr>
          <w:lang w:val="en-CA"/>
        </w:rPr>
        <w:t>tmpCpbRemovalDelay</w:t>
      </w:r>
      <w:r w:rsidRPr="00964D5B">
        <w:t xml:space="preserve"> − CpbDelayOffset )</w:t>
      </w:r>
    </w:p>
    <w:p w:rsidR="000B06B6" w:rsidRPr="00964D5B" w:rsidRDefault="000B06B6" w:rsidP="000B06B6">
      <w:pPr>
        <w:ind w:left="810"/>
      </w:pPr>
      <w:r w:rsidRPr="00964D5B">
        <w:t>where Au</w:t>
      </w:r>
      <w:r w:rsidRPr="00964D5B">
        <w:rPr>
          <w:iCs/>
        </w:rPr>
        <w:t>NominalRemovalTime[</w:t>
      </w:r>
      <w:r w:rsidRPr="00964D5B">
        <w:t xml:space="preserve"> firstPicInPrevBuffPeriod ] is the nominal removal time of the first access unit of the previous buffering period, AuNominalRemovalTime[ prevNonDiscardablePic ] is the nominal removal time of the preceding </w:t>
      </w:r>
      <w:r w:rsidRPr="00203E07">
        <w:rPr>
          <w:highlight w:val="cyan"/>
        </w:rPr>
        <w:t>access unit</w:t>
      </w:r>
      <w:r w:rsidRPr="00964D5B">
        <w:t xml:space="preserve"> in decoding order</w:t>
      </w:r>
      <w:r w:rsidRPr="00203E07">
        <w:rPr>
          <w:highlight w:val="cyan"/>
        </w:rPr>
        <w:t>, each picture of which is</w:t>
      </w:r>
      <w:r w:rsidRPr="00964D5B">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xml:space="preserve">, associated with access unit n, and </w:t>
      </w:r>
      <w:r w:rsidRPr="00964D5B">
        <w:rPr>
          <w:lang w:val="en-CA"/>
        </w:rPr>
        <w:t xml:space="preserve">concatenationFlag and auCpbRemovalDelayDeltaMinus1 are the values of the syntax elements concatenation_flag and au_cpb_removal_delay_delta_minus1, respectively, in the buffering period SEI message, </w:t>
      </w:r>
      <w:r w:rsidRPr="00964D5B">
        <w:t>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ind w:left="810"/>
      </w:pPr>
      <w:r w:rsidRPr="00964D5B">
        <w:lastRenderedPageBreak/>
        <w:t>After the derivation of the nominal CPB removal time and before the derivation of the DPB output time of access unit n, the values of CpbDelayOffset and DpbDelayOffset are updated as follows:</w:t>
      </w:r>
    </w:p>
    <w:p w:rsidR="000B06B6" w:rsidRPr="00964D5B" w:rsidRDefault="000B06B6" w:rsidP="000B06B6">
      <w:pPr>
        <w:tabs>
          <w:tab w:val="clear" w:pos="794"/>
          <w:tab w:val="left" w:pos="400"/>
        </w:tabs>
        <w:ind w:left="1206" w:hanging="400"/>
      </w:pPr>
      <w:r w:rsidRPr="00964D5B">
        <w:t>–</w:t>
      </w:r>
      <w:r w:rsidRPr="00964D5B">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w:t>
      </w:r>
    </w:p>
    <w:p w:rsidR="000B06B6" w:rsidRPr="00964D5B" w:rsidRDefault="000B06B6" w:rsidP="000B06B6">
      <w:pPr>
        <w:ind w:left="1606" w:hanging="360"/>
      </w:pPr>
      <w:r w:rsidRPr="00964D5B">
        <w:t>–</w:t>
      </w:r>
      <w:r w:rsidRPr="00964D5B">
        <w:tab/>
        <w:t xml:space="preserve">Access unit n </w:t>
      </w:r>
      <w:del w:id="1374" w:author="Miska Hannuksela" w:date="2014-01-03T18:43:00Z">
        <w:r w:rsidRPr="00CF3D1B" w:rsidDel="00CC3CC2">
          <w:rPr>
            <w:highlight w:val="cyan"/>
          </w:rPr>
          <w:delText xml:space="preserve">is </w:delText>
        </w:r>
      </w:del>
      <w:ins w:id="1375" w:author="Miska Hannuksela" w:date="2014-01-03T18:43:00Z">
        <w:r w:rsidR="00CC3CC2" w:rsidRPr="00CF3D1B">
          <w:rPr>
            <w:highlight w:val="cyan"/>
          </w:rPr>
          <w:t xml:space="preserve">includes </w:t>
        </w:r>
      </w:ins>
      <w:r w:rsidRPr="00CF3D1B">
        <w:rPr>
          <w:highlight w:val="cyan"/>
        </w:rPr>
        <w:t xml:space="preserve">a BLA </w:t>
      </w:r>
      <w:del w:id="1376" w:author="Miska Hannuksela" w:date="2014-01-03T18:43:00Z">
        <w:r w:rsidRPr="00CF3D1B" w:rsidDel="00CC3CC2">
          <w:rPr>
            <w:highlight w:val="cyan"/>
          </w:rPr>
          <w:delText xml:space="preserve">access unit for which each coded </w:delText>
        </w:r>
      </w:del>
      <w:r w:rsidRPr="00CF3D1B">
        <w:rPr>
          <w:highlight w:val="cyan"/>
        </w:rPr>
        <w:t xml:space="preserve">picture </w:t>
      </w:r>
      <w:del w:id="1377" w:author="Miska Hannuksela" w:date="2014-01-03T18:43:00Z">
        <w:r w:rsidRPr="00CF3D1B" w:rsidDel="00CC3CC2">
          <w:rPr>
            <w:highlight w:val="cyan"/>
          </w:rPr>
          <w:delText xml:space="preserve">has </w:delText>
        </w:r>
      </w:del>
      <w:ins w:id="1378" w:author="Miska Hannuksela" w:date="2014-01-03T18:43:00Z">
        <w:r w:rsidR="00CC3CC2" w:rsidRPr="00CF3D1B">
          <w:rPr>
            <w:highlight w:val="cyan"/>
          </w:rPr>
          <w:t>with nuh_layer_id equal to 0 and</w:t>
        </w:r>
        <w:r w:rsidR="00CC3CC2" w:rsidRPr="00964D5B">
          <w:t xml:space="preserve"> </w:t>
        </w:r>
      </w:ins>
      <w:r w:rsidRPr="00964D5B">
        <w:t>nal_unit_type equal to BLA_W_RADL or BLA_N_LP, and the value of irap_cpb_params_present_flag of the buffering period SEI message is equal to 1.</w:t>
      </w:r>
    </w:p>
    <w:p w:rsidR="000B06B6" w:rsidRPr="00964D5B" w:rsidRDefault="000B06B6" w:rsidP="000B06B6">
      <w:pPr>
        <w:ind w:left="1606" w:hanging="360"/>
      </w:pPr>
      <w:r w:rsidRPr="00964D5B">
        <w:t>–</w:t>
      </w:r>
      <w:r w:rsidRPr="00964D5B">
        <w:tab/>
        <w:t xml:space="preserve">Access unit n </w:t>
      </w:r>
      <w:del w:id="1379" w:author="Miska Hannuksela" w:date="2014-01-03T18:43:00Z">
        <w:r w:rsidRPr="00CF3D1B" w:rsidDel="00CC3CC2">
          <w:rPr>
            <w:highlight w:val="cyan"/>
          </w:rPr>
          <w:delText xml:space="preserve">is </w:delText>
        </w:r>
      </w:del>
      <w:ins w:id="1380" w:author="Miska Hannuksela" w:date="2014-01-03T18:43:00Z">
        <w:r w:rsidR="00CC3CC2" w:rsidRPr="00CF3D1B">
          <w:rPr>
            <w:highlight w:val="cyan"/>
          </w:rPr>
          <w:t xml:space="preserve">includes </w:t>
        </w:r>
      </w:ins>
      <w:r w:rsidRPr="00CF3D1B">
        <w:rPr>
          <w:highlight w:val="cyan"/>
        </w:rPr>
        <w:t xml:space="preserve">a BLA </w:t>
      </w:r>
      <w:del w:id="1381" w:author="Miska Hannuksela" w:date="2014-01-03T18:43:00Z">
        <w:r w:rsidRPr="00CF3D1B" w:rsidDel="00CC3CC2">
          <w:rPr>
            <w:highlight w:val="cyan"/>
          </w:rPr>
          <w:delText xml:space="preserve">access unit for which each coded </w:delText>
        </w:r>
      </w:del>
      <w:r w:rsidRPr="00CF3D1B">
        <w:rPr>
          <w:highlight w:val="cyan"/>
        </w:rPr>
        <w:t xml:space="preserve">picture </w:t>
      </w:r>
      <w:del w:id="1382" w:author="Miska Hannuksela" w:date="2014-01-03T18:43:00Z">
        <w:r w:rsidRPr="00CF3D1B" w:rsidDel="00CC3CC2">
          <w:rPr>
            <w:highlight w:val="cyan"/>
          </w:rPr>
          <w:delText xml:space="preserve">has </w:delText>
        </w:r>
      </w:del>
      <w:ins w:id="1383" w:author="Miska Hannuksela" w:date="2014-01-03T18:43:00Z">
        <w:r w:rsidR="00CC3CC2" w:rsidRPr="00CF3D1B">
          <w:rPr>
            <w:highlight w:val="cyan"/>
          </w:rPr>
          <w:t>with nuh_layer_id equal to 0 and</w:t>
        </w:r>
        <w:r w:rsidR="00CC3CC2" w:rsidRPr="00964D5B">
          <w:t xml:space="preserve"> </w:t>
        </w:r>
      </w:ins>
      <w:r w:rsidRPr="00964D5B">
        <w:t xml:space="preserve">nal_unit_type equal to BLA_W_LP or </w:t>
      </w:r>
      <w:del w:id="1384" w:author="Miska Hannuksela" w:date="2014-01-03T18:43:00Z">
        <w:r w:rsidRPr="00CF3D1B" w:rsidDel="00CC3CC2">
          <w:rPr>
            <w:highlight w:val="cyan"/>
          </w:rPr>
          <w:delText xml:space="preserve">is </w:delText>
        </w:r>
      </w:del>
      <w:ins w:id="1385" w:author="Miska Hannuksela" w:date="2014-01-03T18:43:00Z">
        <w:r w:rsidR="00CC3CC2" w:rsidRPr="00CF3D1B">
          <w:rPr>
            <w:highlight w:val="cyan"/>
          </w:rPr>
          <w:t xml:space="preserve">includes </w:t>
        </w:r>
      </w:ins>
      <w:r w:rsidRPr="00CF3D1B">
        <w:rPr>
          <w:highlight w:val="cyan"/>
        </w:rPr>
        <w:t xml:space="preserve">a CRA </w:t>
      </w:r>
      <w:del w:id="1386" w:author="Miska Hannuksela" w:date="2014-01-03T18:43:00Z">
        <w:r w:rsidRPr="00CF3D1B" w:rsidDel="00CC3CC2">
          <w:rPr>
            <w:highlight w:val="cyan"/>
          </w:rPr>
          <w:delText>access unit</w:delText>
        </w:r>
      </w:del>
      <w:ins w:id="1387" w:author="Miska Hannuksela" w:date="2014-01-03T18:43:00Z">
        <w:r w:rsidR="00CC3CC2" w:rsidRPr="00CF3D1B">
          <w:rPr>
            <w:highlight w:val="cyan"/>
          </w:rPr>
          <w:t>picture with nuh_layer_id equal to 0</w:t>
        </w:r>
      </w:ins>
      <w:r w:rsidRPr="00964D5B">
        <w:t>, and the value of irap_cpb_params_present_flag of the buffering period SEI message is equal to 1, and UseAltCpbParamsFlag for access unit n is equal to 1.</w:t>
      </w:r>
    </w:p>
    <w:p w:rsidR="000B06B6" w:rsidRPr="00964D5B" w:rsidRDefault="000B06B6" w:rsidP="000B06B6">
      <w:pPr>
        <w:tabs>
          <w:tab w:val="clear" w:pos="794"/>
          <w:tab w:val="left" w:pos="400"/>
        </w:tabs>
        <w:ind w:left="1206" w:hanging="400"/>
      </w:pPr>
      <w:r w:rsidRPr="00964D5B">
        <w:t>–</w:t>
      </w:r>
      <w:r w:rsidRPr="00964D5B">
        <w:tab/>
        <w:t>Otherwise, CpbDelayOffset and DpbDelayOffset are both set equal to 0.</w:t>
      </w:r>
    </w:p>
    <w:p w:rsidR="000B06B6" w:rsidRPr="00964D5B" w:rsidRDefault="000B06B6" w:rsidP="000B06B6">
      <w:pPr>
        <w:ind w:left="806" w:hanging="403"/>
      </w:pPr>
      <w:r w:rsidRPr="00964D5B">
        <w:t>–</w:t>
      </w:r>
      <w:r w:rsidRPr="00964D5B">
        <w:tab/>
        <w:t>When access unit n is not the first access unit of a buffering period, the nominal removal time of the access unit n from the CPB is</w:t>
      </w:r>
      <w:r w:rsidRPr="00964D5B">
        <w:rPr>
          <w:iCs/>
        </w:rPr>
        <w:t xml:space="preserve"> </w:t>
      </w:r>
      <w:r w:rsidRPr="00964D5B">
        <w:t>specified by:</w:t>
      </w:r>
    </w:p>
    <w:p w:rsidR="000B06B6" w:rsidRPr="00964D5B" w:rsidRDefault="000B06B6" w:rsidP="000B06B6">
      <w:pPr>
        <w:tabs>
          <w:tab w:val="clear" w:pos="794"/>
          <w:tab w:val="clear" w:pos="1191"/>
          <w:tab w:val="clear" w:pos="1985"/>
          <w:tab w:val="left" w:pos="1080"/>
          <w:tab w:val="center" w:pos="4849"/>
          <w:tab w:val="right" w:pos="9696"/>
        </w:tabs>
        <w:ind w:left="1080"/>
        <w:jc w:val="left"/>
      </w:pPr>
      <w:r w:rsidRPr="00964D5B">
        <w:t>AuNominalRemovalTime[ n ] = AuNominalRemovalTime[ firstPicInCurrBuffPeriod ] +</w:t>
      </w:r>
      <w:r w:rsidRPr="00964D5B">
        <w:br/>
      </w:r>
      <w:r w:rsidRPr="00964D5B">
        <w:tab/>
      </w:r>
      <w:r w:rsidRPr="00964D5B">
        <w:tab/>
        <w:t xml:space="preserve">ClockTick </w:t>
      </w:r>
      <w:r w:rsidRPr="00964D5B">
        <w:rPr>
          <w:rFonts w:cs="Lucida Console"/>
        </w:rPr>
        <w:t>*</w:t>
      </w:r>
      <w:r w:rsidRPr="00964D5B">
        <w:t xml:space="preserve"> ( AuCpbRemovalDelayVal − CpbDelayOffset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12</w:t>
      </w:r>
      <w:r w:rsidRPr="00964D5B">
        <w:rPr>
          <w:szCs w:val="22"/>
        </w:rPr>
        <w:fldChar w:fldCharType="end"/>
      </w:r>
      <w:r w:rsidRPr="00964D5B">
        <w:t>)</w:t>
      </w:r>
    </w:p>
    <w:p w:rsidR="000B06B6" w:rsidRPr="00964D5B" w:rsidRDefault="000B06B6" w:rsidP="000B06B6">
      <w:pPr>
        <w:ind w:left="810"/>
      </w:pPr>
      <w:r w:rsidRPr="00964D5B">
        <w:t>where Au</w:t>
      </w:r>
      <w:r w:rsidRPr="00964D5B">
        <w:rPr>
          <w:iCs/>
        </w:rPr>
        <w:t>NominalRemovalTime[</w:t>
      </w:r>
      <w:r w:rsidRPr="00964D5B">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r w:rsidRPr="00964D5B">
        <w:t>When SubPicHrdFlag is equal to 1, the following applies:</w:t>
      </w:r>
    </w:p>
    <w:p w:rsidR="000B06B6" w:rsidRPr="00964D5B" w:rsidRDefault="000B06B6" w:rsidP="000B06B6">
      <w:pPr>
        <w:tabs>
          <w:tab w:val="clear" w:pos="794"/>
          <w:tab w:val="left" w:pos="400"/>
        </w:tabs>
        <w:ind w:left="400" w:hanging="400"/>
      </w:pPr>
      <w:r w:rsidRPr="00964D5B">
        <w:t>–</w:t>
      </w:r>
      <w:r w:rsidRPr="00964D5B">
        <w:tab/>
        <w:t>The variable duCpbRemovalDelayInc is derived as follows:</w:t>
      </w:r>
    </w:p>
    <w:p w:rsidR="000B06B6" w:rsidRPr="00964D5B" w:rsidRDefault="000B06B6" w:rsidP="000B06B6">
      <w:pPr>
        <w:ind w:left="810" w:hanging="400"/>
      </w:pPr>
      <w:r w:rsidRPr="00964D5B">
        <w:t>–</w:t>
      </w:r>
      <w:r w:rsidRPr="00964D5B">
        <w:tab/>
        <w:t xml:space="preserve">If </w:t>
      </w:r>
      <w:r w:rsidRPr="00964D5B">
        <w:rPr>
          <w:iCs/>
        </w:rPr>
        <w:t xml:space="preserve">sub_pic_cpb_params_in_pic_timing_sei_flag </w:t>
      </w:r>
      <w:r w:rsidRPr="00964D5B">
        <w:t>is equal to 0, duCpbRemovalDelayInc is set equal to the value of du_spt_cpb_removal_delay_increment in the decoding unit information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decoding unit m.</w:t>
      </w:r>
    </w:p>
    <w:p w:rsidR="000B06B6" w:rsidRPr="00964D5B" w:rsidRDefault="000B06B6" w:rsidP="000B06B6">
      <w:pPr>
        <w:ind w:left="810" w:hanging="400"/>
      </w:pPr>
      <w:r w:rsidRPr="00964D5B">
        <w:t>–</w:t>
      </w:r>
      <w:r w:rsidRPr="00964D5B">
        <w:tab/>
        <w:t>Otherwise, if du_common_cpb_removal_delay_flag is equal to 0, duCpbRemovalDelayInc is set equal to the value of du_cpb_removal_delay_increment_minus1[ i ] + 1 for decoding unit m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 where the value of i is 0 for the first num_nalus_in_du_minus1</w:t>
      </w:r>
      <w:r w:rsidRPr="00964D5B">
        <w:rPr>
          <w:bCs/>
        </w:rPr>
        <w:t>[ 0 ] + 1 consecutive NAL</w:t>
      </w:r>
      <w:r w:rsidRPr="00964D5B">
        <w:t xml:space="preserve"> units in the access unit that contains decoding unit m, 1 for the subsequent num_nalus_in_du_minus1</w:t>
      </w:r>
      <w:r w:rsidRPr="00964D5B">
        <w:rPr>
          <w:bCs/>
        </w:rPr>
        <w:t xml:space="preserve">[ 1 ] + 1 </w:t>
      </w:r>
      <w:r w:rsidRPr="00964D5B">
        <w:t>NAL units in the same access unit, 2 for the subsequent num_nalus_in_du_minus1</w:t>
      </w:r>
      <w:r w:rsidRPr="00964D5B">
        <w:rPr>
          <w:bCs/>
        </w:rPr>
        <w:t xml:space="preserve">[ 2 ] + 1 </w:t>
      </w:r>
      <w:r w:rsidRPr="00964D5B">
        <w:t>NAL units in the same access unit, etc.</w:t>
      </w:r>
    </w:p>
    <w:p w:rsidR="000B06B6" w:rsidRPr="00964D5B" w:rsidRDefault="000B06B6" w:rsidP="000B06B6">
      <w:pPr>
        <w:ind w:left="810" w:hanging="400"/>
      </w:pPr>
      <w:r w:rsidRPr="00964D5B">
        <w:t>–</w:t>
      </w:r>
      <w:r w:rsidRPr="00964D5B">
        <w:tab/>
        <w:t>Otherwise, duCpbRemovalDelayInc is set equal to the value of du_common_cpb_removal_delay_increment_minus1 + 1 in the picture timing SEI message, selected as specified in subclause </w:t>
      </w:r>
      <w:r w:rsidRPr="00964D5B">
        <w:fldChar w:fldCharType="begin" w:fldLock="1"/>
      </w:r>
      <w:r w:rsidRPr="00964D5B">
        <w:instrText xml:space="preserve"> REF _Ref343161820 \r \h </w:instrText>
      </w:r>
      <w:r w:rsidRPr="00964D5B">
        <w:fldChar w:fldCharType="separate"/>
      </w:r>
      <w:r>
        <w:t>C.1</w:t>
      </w:r>
      <w:r w:rsidRPr="00964D5B">
        <w:fldChar w:fldCharType="end"/>
      </w:r>
      <w:r w:rsidRPr="00964D5B">
        <w:t>, associated with access unit n.</w:t>
      </w:r>
    </w:p>
    <w:p w:rsidR="000B06B6" w:rsidRPr="00964D5B" w:rsidRDefault="000B06B6" w:rsidP="000B06B6">
      <w:pPr>
        <w:tabs>
          <w:tab w:val="clear" w:pos="794"/>
          <w:tab w:val="left" w:pos="400"/>
        </w:tabs>
        <w:ind w:left="400" w:hanging="400"/>
      </w:pPr>
      <w:r w:rsidRPr="00964D5B">
        <w:t>–</w:t>
      </w:r>
      <w:r w:rsidRPr="00964D5B">
        <w:tab/>
        <w:t>The nominal removal time of decoding unit m from the CPB is specified as follows, where AuNominalRemovalTime[ n ] is the nominal removal time of access unit n:</w:t>
      </w:r>
    </w:p>
    <w:p w:rsidR="000B06B6" w:rsidRPr="00964D5B" w:rsidRDefault="000B06B6" w:rsidP="000B06B6">
      <w:pPr>
        <w:ind w:left="810" w:hanging="400"/>
      </w:pPr>
      <w:r w:rsidRPr="00964D5B">
        <w:t>–</w:t>
      </w:r>
      <w:r w:rsidRPr="00964D5B">
        <w:tab/>
        <w:t>If decoding unit m is the last decoding unit in access unit n, the nominal removal time of decoding unit m DuNominalRemovalTime[ m ] is set equal to AuNominalRemovalTime[ n ].</w:t>
      </w:r>
    </w:p>
    <w:p w:rsidR="000B06B6" w:rsidRPr="00964D5B" w:rsidRDefault="000B06B6" w:rsidP="000B06B6">
      <w:pPr>
        <w:ind w:left="810" w:hanging="400"/>
      </w:pPr>
      <w:r w:rsidRPr="00964D5B">
        <w:t>–</w:t>
      </w:r>
      <w:r w:rsidRPr="00964D5B">
        <w:tab/>
        <w:t>Otherwise (decoding unit m is not the last decoding unit in access unit n), the nominal removal time of decoding unit m DuNominalRemovalTime[ m ] is derived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964D5B">
        <w:rPr>
          <w:iCs/>
        </w:rPr>
        <w:t>if( sub_pic_cpb_params_in_pic_timing_sei_flag )</w:t>
      </w:r>
      <w:r w:rsidRPr="00964D5B">
        <w:rPr>
          <w:iCs/>
        </w:rPr>
        <w:br/>
      </w:r>
      <w:r w:rsidRPr="00964D5B">
        <w:rPr>
          <w:iCs/>
        </w:rPr>
        <w:tab/>
        <w:t>Du</w:t>
      </w:r>
      <w:r w:rsidRPr="00964D5B">
        <w:rPr>
          <w:szCs w:val="22"/>
        </w:rPr>
        <w:t>NominalRemovalTime[ m ] = DuNominalRemovalTime[ m</w:t>
      </w:r>
      <w:r w:rsidRPr="00964D5B">
        <w:rPr>
          <w:iCs/>
        </w:rPr>
        <w:t> + </w:t>
      </w:r>
      <w:r w:rsidRPr="00964D5B">
        <w:rPr>
          <w:szCs w:val="22"/>
        </w:rPr>
        <w:t xml:space="preserve">1 ] </w:t>
      </w:r>
      <w:r w:rsidRPr="00964D5B">
        <w:t>−</w:t>
      </w:r>
      <w:r w:rsidRPr="00964D5B">
        <w:br/>
      </w:r>
      <w:r w:rsidRPr="00964D5B">
        <w:tab/>
      </w:r>
      <w:r w:rsidRPr="00964D5B">
        <w:tab/>
        <w:t>ClockSubTick</w:t>
      </w:r>
      <w:r w:rsidRPr="00964D5B">
        <w:rPr>
          <w:iCs/>
        </w:rPr>
        <w:t> * duC</w:t>
      </w:r>
      <w:r w:rsidRPr="00964D5B">
        <w:rPr>
          <w:szCs w:val="22"/>
        </w:rPr>
        <w:t>pbRemovalDelayInc</w:t>
      </w:r>
      <w:r w:rsidRPr="00964D5B">
        <w:rPr>
          <w:szCs w:val="22"/>
        </w:rPr>
        <w:tab/>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13</w:t>
      </w:r>
      <w:r w:rsidRPr="00964D5B">
        <w:rPr>
          <w:szCs w:val="22"/>
        </w:rPr>
        <w:fldChar w:fldCharType="end"/>
      </w:r>
      <w:r w:rsidRPr="00964D5B">
        <w:rPr>
          <w:szCs w:val="22"/>
        </w:rPr>
        <w:t>)</w:t>
      </w:r>
      <w:r w:rsidRPr="00964D5B">
        <w:rPr>
          <w:iCs/>
        </w:rPr>
        <w:br/>
        <w:t>else</w:t>
      </w:r>
      <w:r w:rsidRPr="00964D5B">
        <w:rPr>
          <w:iCs/>
        </w:rPr>
        <w:br/>
      </w:r>
      <w:r w:rsidRPr="00964D5B">
        <w:rPr>
          <w:iCs/>
        </w:rPr>
        <w:tab/>
        <w:t xml:space="preserve">DuNominalRemovalTime[ m ] = AuNominalRemovalTime[ n ] </w:t>
      </w:r>
      <w:r w:rsidRPr="00964D5B">
        <w:t>−</w:t>
      </w:r>
      <w:r w:rsidRPr="00964D5B">
        <w:br/>
      </w:r>
      <w:r w:rsidRPr="00964D5B">
        <w:tab/>
      </w:r>
      <w:r w:rsidRPr="00964D5B">
        <w:tab/>
        <w:t>ClockSubTick</w:t>
      </w:r>
      <w:r w:rsidRPr="00964D5B">
        <w:rPr>
          <w:iCs/>
        </w:rPr>
        <w:t> * duCpbRemovalDelayInc</w:t>
      </w:r>
    </w:p>
    <w:p w:rsidR="000B06B6" w:rsidRPr="00964D5B" w:rsidRDefault="000B06B6" w:rsidP="000B06B6">
      <w:pPr>
        <w:keepNext/>
      </w:pPr>
      <w:r w:rsidRPr="00964D5B">
        <w:t>If SubPicHrdFlag is equal to 0, the removal time of access unit n from the CPB is specified as follows, where AuFinalArrivalTime[ n ] and AuNominalRemovalTime[ n ] are the final CPB arrival time and nominal CPB removal time, respectively, of access unit n:</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pPr>
      <w:r w:rsidRPr="00964D5B">
        <w:t>if( !low_delay_hrd_flag[ HighestTid ]  | |  Au</w:t>
      </w:r>
      <w:r w:rsidRPr="00964D5B">
        <w:rPr>
          <w:iCs/>
        </w:rPr>
        <w:t>NominalRemovalTime[</w:t>
      </w:r>
      <w:r w:rsidRPr="00964D5B">
        <w:t> n</w:t>
      </w:r>
      <w:r w:rsidRPr="00964D5B">
        <w:rPr>
          <w:iCs/>
        </w:rPr>
        <w:t> ]</w:t>
      </w:r>
      <w:r w:rsidRPr="00964D5B">
        <w:t xml:space="preserve">  &gt;=  Au</w:t>
      </w:r>
      <w:r w:rsidRPr="00964D5B">
        <w:rPr>
          <w:iCs/>
        </w:rPr>
        <w:t>FinalArrivalTime[</w:t>
      </w:r>
      <w:r w:rsidRPr="00964D5B">
        <w:t> n</w:t>
      </w:r>
      <w:r w:rsidRPr="00964D5B">
        <w:rPr>
          <w:iCs/>
        </w:rPr>
        <w:t> ]</w:t>
      </w:r>
      <w:r w:rsidRPr="00964D5B">
        <w:t xml:space="preserve"> )</w:t>
      </w:r>
      <w:r w:rsidRPr="00964D5B">
        <w:br/>
      </w:r>
      <w:r w:rsidRPr="00964D5B">
        <w:tab/>
        <w:t>AuCpbRemovalTime[ n ] = AuNominalRemovalTime[ n ]</w:t>
      </w:r>
      <w:r w:rsidRPr="00964D5B">
        <w:br/>
      </w:r>
      <w:r w:rsidRPr="00964D5B">
        <w:lastRenderedPageBreak/>
        <w:t>else</w:t>
      </w:r>
      <w:r w:rsidRPr="00964D5B">
        <w:tab/>
      </w:r>
      <w:r w:rsidRPr="00964D5B">
        <w:tab/>
      </w:r>
      <w:r w:rsidRPr="00964D5B">
        <w:tab/>
      </w:r>
      <w:r w:rsidRPr="00964D5B">
        <w:tab/>
        <w:t>(C</w:t>
      </w:r>
      <w:r w:rsidRPr="00964D5B">
        <w:noBreakHyphen/>
      </w:r>
      <w:r w:rsidRPr="00964D5B">
        <w:fldChar w:fldCharType="begin" w:fldLock="1"/>
      </w:r>
      <w:r w:rsidRPr="00964D5B">
        <w:instrText xml:space="preserve"> SEQ Equation \* ARABIC </w:instrText>
      </w:r>
      <w:r w:rsidRPr="00964D5B">
        <w:fldChar w:fldCharType="separate"/>
      </w:r>
      <w:r>
        <w:rPr>
          <w:noProof/>
        </w:rPr>
        <w:t>14</w:t>
      </w:r>
      <w:r w:rsidRPr="00964D5B">
        <w:fldChar w:fldCharType="end"/>
      </w:r>
      <w:r w:rsidRPr="00964D5B">
        <w:t>)</w:t>
      </w:r>
      <w:r w:rsidRPr="00964D5B">
        <w:br/>
      </w:r>
      <w:r w:rsidRPr="00964D5B">
        <w:tab/>
        <w:t xml:space="preserve">AuCpbRemovalTime[ n ] = AuNominalRemovalTime[ n ] + ClockTick </w:t>
      </w:r>
      <w:r w:rsidRPr="00964D5B">
        <w:rPr>
          <w:rFonts w:cs="Lucida Console"/>
        </w:rPr>
        <w:t>*</w:t>
      </w:r>
      <w:r w:rsidRPr="00964D5B">
        <w:rPr>
          <w:rFonts w:cs="Lucida Console"/>
        </w:rPr>
        <w:br/>
      </w:r>
      <w:r w:rsidRPr="00964D5B">
        <w:rPr>
          <w:rFonts w:cs="Lucida Console"/>
        </w:rPr>
        <w:tab/>
      </w:r>
      <w:r w:rsidRPr="00964D5B">
        <w:rPr>
          <w:rFonts w:cs="Lucida Console"/>
        </w:rPr>
        <w:tab/>
      </w:r>
      <w:r w:rsidRPr="00964D5B">
        <w:t xml:space="preserve">Ceil( ( AuFinalArrivalTime[ n ] − AuNominalRemovalTime[ n ] ) </w:t>
      </w:r>
      <w:r w:rsidRPr="00964D5B">
        <w:rPr>
          <w:rFonts w:ascii="Symbol" w:hAnsi="Symbol" w:cs="Symbol"/>
        </w:rPr>
        <w:t></w:t>
      </w:r>
      <w:r w:rsidRPr="00964D5B">
        <w:t xml:space="preserve"> ClockTick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When low_delay_hrd_flag[ HighestTid ] is equal to 1 and AuNominalRemovalTime[ n ] is less than AuFinalArrivalTime[ n ], the size of access unit n is so large that it prevents removal at the nominal removal time.</w:t>
      </w:r>
    </w:p>
    <w:p w:rsidR="000B06B6" w:rsidRPr="00964D5B" w:rsidRDefault="000B06B6" w:rsidP="000B06B6">
      <w:r w:rsidRPr="00964D5B">
        <w:t>Otherwise (SubPicHrdFlag is equal to 1), the removal time of decoding unit m from the CPB is specified as follows:</w:t>
      </w:r>
    </w:p>
    <w:p w:rsidR="000B06B6" w:rsidRPr="00964D5B" w:rsidRDefault="000B06B6" w:rsidP="000B06B6">
      <w:pPr>
        <w:ind w:left="810" w:hanging="400"/>
      </w:pPr>
      <w:r w:rsidRPr="00964D5B">
        <w:t>–</w:t>
      </w:r>
      <w:r w:rsidRPr="00964D5B">
        <w:tab/>
      </w:r>
      <w:r w:rsidRPr="00334B40">
        <w:rPr>
          <w:highlight w:val="cyan"/>
        </w:rPr>
        <w:t>When the bitstream-specific CPB operation is used or when the current DU belongs to the base bitstream partition, the following applies:</w:t>
      </w:r>
    </w:p>
    <w:p w:rsidR="000B06B6" w:rsidRPr="002F2C16"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2F2C16">
        <w:rPr>
          <w:iCs/>
        </w:rPr>
        <w:t>if( !low_delay_hrd_flag[ HighestTid ]  | |  Du</w:t>
      </w:r>
      <w:r w:rsidRPr="00964D5B">
        <w:rPr>
          <w:iCs/>
        </w:rPr>
        <w:t>NominalRemovalTime[</w:t>
      </w:r>
      <w:r w:rsidRPr="002F2C16">
        <w:rPr>
          <w:iCs/>
        </w:rPr>
        <w:t> m</w:t>
      </w:r>
      <w:r w:rsidRPr="00964D5B">
        <w:rPr>
          <w:iCs/>
        </w:rPr>
        <w:t> ]</w:t>
      </w:r>
      <w:r w:rsidRPr="002F2C16">
        <w:rPr>
          <w:iCs/>
        </w:rPr>
        <w:t xml:space="preserve">  &gt;=  Du</w:t>
      </w:r>
      <w:r w:rsidRPr="00964D5B">
        <w:rPr>
          <w:iCs/>
        </w:rPr>
        <w:t>FinalArrivalTime[</w:t>
      </w:r>
      <w:r w:rsidRPr="002F2C16">
        <w:rPr>
          <w:iCs/>
        </w:rPr>
        <w:t> m</w:t>
      </w:r>
      <w:r w:rsidRPr="00964D5B">
        <w:rPr>
          <w:iCs/>
        </w:rPr>
        <w:t> ]</w:t>
      </w:r>
      <w:r w:rsidRPr="002F2C16">
        <w:rPr>
          <w:iCs/>
        </w:rPr>
        <w:t xml:space="preserve"> )</w:t>
      </w:r>
      <w:r w:rsidRPr="002F2C16">
        <w:rPr>
          <w:iCs/>
        </w:rPr>
        <w:br/>
      </w:r>
      <w:r w:rsidRPr="002F2C16">
        <w:rPr>
          <w:iCs/>
        </w:rPr>
        <w:tab/>
        <w:t>DuCpbRemovalTime[ m ] = DuNominalRemovalTime[ m ]</w:t>
      </w:r>
      <w:r w:rsidRPr="002F2C16">
        <w:rPr>
          <w:iCs/>
        </w:rPr>
        <w:br/>
        <w:t>else</w:t>
      </w:r>
      <w:r w:rsidRPr="002F2C16">
        <w:rPr>
          <w:iCs/>
        </w:rPr>
        <w:tab/>
      </w:r>
      <w:r w:rsidRPr="002F2C16">
        <w:rPr>
          <w:iCs/>
        </w:rPr>
        <w:tab/>
      </w:r>
      <w:r w:rsidRPr="002F2C16">
        <w:rPr>
          <w:iCs/>
        </w:rPr>
        <w:tab/>
        <w:t>(C</w:t>
      </w:r>
      <w:r w:rsidRPr="002F2C16">
        <w:rPr>
          <w:iCs/>
        </w:rPr>
        <w:noBreakHyphen/>
      </w:r>
      <w:r w:rsidRPr="002F2C16">
        <w:rPr>
          <w:iCs/>
        </w:rPr>
        <w:fldChar w:fldCharType="begin" w:fldLock="1"/>
      </w:r>
      <w:r w:rsidRPr="002F2C16">
        <w:rPr>
          <w:iCs/>
        </w:rPr>
        <w:instrText xml:space="preserve"> SEQ Equation \* ARABIC </w:instrText>
      </w:r>
      <w:r w:rsidRPr="002F2C16">
        <w:rPr>
          <w:iCs/>
        </w:rPr>
        <w:fldChar w:fldCharType="separate"/>
      </w:r>
      <w:r>
        <w:rPr>
          <w:iCs/>
          <w:noProof/>
        </w:rPr>
        <w:t>15</w:t>
      </w:r>
      <w:r w:rsidRPr="002F2C16">
        <w:rPr>
          <w:iCs/>
        </w:rPr>
        <w:fldChar w:fldCharType="end"/>
      </w:r>
      <w:r w:rsidRPr="002F2C16">
        <w:rPr>
          <w:iCs/>
        </w:rPr>
        <w:t>)</w:t>
      </w:r>
      <w:r w:rsidRPr="002F2C16">
        <w:rPr>
          <w:iCs/>
        </w:rPr>
        <w:br/>
      </w:r>
      <w:r w:rsidRPr="002F2C16">
        <w:rPr>
          <w:iCs/>
        </w:rPr>
        <w:tab/>
        <w:t>DuCpbRemovalTime[ m ] = DuFinalArrivalTime[ m ]</w:t>
      </w:r>
    </w:p>
    <w:p w:rsidR="000B06B6" w:rsidRPr="00964D5B" w:rsidRDefault="000B06B6" w:rsidP="000B06B6">
      <w:pPr>
        <w:tabs>
          <w:tab w:val="clear" w:pos="794"/>
          <w:tab w:val="clear" w:pos="1191"/>
          <w:tab w:val="clear" w:pos="1588"/>
          <w:tab w:val="clear" w:pos="1985"/>
        </w:tabs>
        <w:spacing w:before="60"/>
        <w:ind w:left="288"/>
        <w:rPr>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When low_delay_hrd_flag[ HighestTid ] is equal to 1 and DuNominalRemovalTime[ m ] is less than DuFinalArrivalTime[ m ], the size of decoding unit m is so large that it prevents removal at the nominal removal time.</w:t>
      </w:r>
    </w:p>
    <w:p w:rsidR="000B06B6" w:rsidRPr="00334B40" w:rsidRDefault="000B06B6" w:rsidP="000B06B6">
      <w:pPr>
        <w:ind w:left="810" w:hanging="400"/>
        <w:rPr>
          <w:highlight w:val="cyan"/>
        </w:rPr>
      </w:pPr>
      <w:r w:rsidRPr="00964D5B">
        <w:t>–</w:t>
      </w:r>
      <w:r w:rsidRPr="00964D5B">
        <w:tab/>
      </w:r>
      <w:r w:rsidRPr="00334B40">
        <w:rPr>
          <w:highlight w:val="cyan"/>
        </w:rPr>
        <w:t>When the bitstream-partition-specific CPB operation is used and cbr_flag[ SchedSelIdx ] is equal to 0, the following applies:</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Let refDuCpbRemovalTime be equal to the CPB removal time of the previous DU preceding the current DU in decoding order (regardless of the bitstream partitions to which the previous DU and the current DU belong).</w:t>
      </w:r>
    </w:p>
    <w:p w:rsidR="000B06B6" w:rsidRPr="00334B40" w:rsidRDefault="000B06B6" w:rsidP="000B06B6">
      <w:pPr>
        <w:tabs>
          <w:tab w:val="clear" w:pos="794"/>
          <w:tab w:val="left" w:pos="2300"/>
        </w:tabs>
        <w:ind w:left="1200" w:hanging="400"/>
        <w:rPr>
          <w:highlight w:val="cyan"/>
        </w:rPr>
      </w:pPr>
      <w:r w:rsidRPr="00334B40">
        <w:rPr>
          <w:highlight w:val="cyan"/>
        </w:rPr>
        <w:t>–</w:t>
      </w:r>
      <w:r w:rsidRPr="00334B40">
        <w:rPr>
          <w:highlight w:val="cyan"/>
        </w:rPr>
        <w:tab/>
        <w:t>The variable DuCpbRemovalTime[ m ] is modified as follows:</w:t>
      </w:r>
    </w:p>
    <w:p w:rsidR="000B06B6" w:rsidRPr="00964D5B" w:rsidRDefault="000B06B6" w:rsidP="000B06B6">
      <w:pPr>
        <w:tabs>
          <w:tab w:val="clear" w:pos="794"/>
          <w:tab w:val="clear" w:pos="1191"/>
          <w:tab w:val="clear" w:pos="1588"/>
          <w:tab w:val="clear" w:pos="1985"/>
          <w:tab w:val="left" w:pos="1134"/>
          <w:tab w:val="left" w:pos="1418"/>
          <w:tab w:val="left" w:pos="1710"/>
          <w:tab w:val="center" w:pos="4849"/>
          <w:tab w:val="right" w:pos="9696"/>
        </w:tabs>
        <w:ind w:left="1166"/>
        <w:jc w:val="left"/>
      </w:pPr>
      <w:r w:rsidRPr="00334B40">
        <w:rPr>
          <w:highlight w:val="cyan"/>
        </w:rPr>
        <w:t>DuCpbRemovalTime[ m ] = Max( DuCpbRemovalTime[ m ], refDuCpbRemovalTime )</w:t>
      </w:r>
      <w:r w:rsidRPr="00334B40">
        <w:rPr>
          <w:highlight w:val="cyan"/>
        </w:rPr>
        <w:tab/>
        <w:t>(C</w:t>
      </w:r>
      <w:r w:rsidRPr="00334B40">
        <w:rPr>
          <w:highlight w:val="cyan"/>
        </w:rPr>
        <w:noBreakHyphen/>
      </w:r>
      <w:r w:rsidRPr="00334B40">
        <w:rPr>
          <w:szCs w:val="22"/>
          <w:highlight w:val="cyan"/>
        </w:rPr>
        <w:fldChar w:fldCharType="begin" w:fldLock="1"/>
      </w:r>
      <w:r w:rsidRPr="00334B40">
        <w:rPr>
          <w:szCs w:val="22"/>
          <w:highlight w:val="cyan"/>
        </w:rPr>
        <w:instrText xml:space="preserve"> SEQ Equation \* ARABIC </w:instrText>
      </w:r>
      <w:r w:rsidRPr="00334B40">
        <w:rPr>
          <w:szCs w:val="22"/>
          <w:highlight w:val="cyan"/>
        </w:rPr>
        <w:fldChar w:fldCharType="separate"/>
      </w:r>
      <w:r>
        <w:rPr>
          <w:noProof/>
          <w:szCs w:val="22"/>
          <w:highlight w:val="cyan"/>
        </w:rPr>
        <w:t>16</w:t>
      </w:r>
      <w:r w:rsidRPr="00334B40">
        <w:rPr>
          <w:szCs w:val="22"/>
          <w:highlight w:val="cyan"/>
        </w:rPr>
        <w:fldChar w:fldCharType="end"/>
      </w:r>
      <w:r w:rsidRPr="00334B40">
        <w:rPr>
          <w:highlight w:val="cyan"/>
        </w:rPr>
        <w:t>)</w:t>
      </w:r>
    </w:p>
    <w:p w:rsidR="000B06B6" w:rsidRPr="00964D5B" w:rsidRDefault="000B06B6" w:rsidP="000B06B6">
      <w:r w:rsidRPr="00964D5B">
        <w:t>If SubPicHrdFlag is equal to 0, a</w:t>
      </w:r>
      <w:r w:rsidRPr="00964D5B">
        <w:rPr>
          <w:iCs/>
        </w:rPr>
        <w:t>t the CPB removal time of access unit n, the access unit is instantaneously decoded</w:t>
      </w:r>
      <w:r w:rsidRPr="00964D5B">
        <w:t>.</w:t>
      </w:r>
    </w:p>
    <w:p w:rsidR="000B06B6" w:rsidRPr="00964D5B" w:rsidRDefault="000B06B6" w:rsidP="000B06B6">
      <w:r w:rsidRPr="00964D5B">
        <w:t>Otherwise (SubPicHrdFlag is equal to 1), a</w:t>
      </w:r>
      <w:r w:rsidRPr="00964D5B">
        <w:rPr>
          <w:iCs/>
        </w:rPr>
        <w:t xml:space="preserve">t the CPB removal time of decoding unit m, the decoding unit is instantaneously decoded, and when decoding unit m is </w:t>
      </w:r>
      <w:r w:rsidRPr="00964D5B">
        <w:t>the last decoding unit of access unit n, the following applies:</w:t>
      </w:r>
    </w:p>
    <w:p w:rsidR="000B06B6" w:rsidRPr="00964D5B" w:rsidRDefault="000B06B6" w:rsidP="000B06B6">
      <w:pPr>
        <w:tabs>
          <w:tab w:val="clear" w:pos="794"/>
          <w:tab w:val="left" w:pos="400"/>
        </w:tabs>
        <w:ind w:left="400" w:hanging="400"/>
      </w:pPr>
      <w:r w:rsidRPr="00964D5B">
        <w:t>–</w:t>
      </w:r>
      <w:r w:rsidRPr="00964D5B">
        <w:tab/>
      </w:r>
      <w:r w:rsidRPr="00203E07">
        <w:rPr>
          <w:highlight w:val="cyan"/>
        </w:rPr>
        <w:t>Access unit</w:t>
      </w:r>
      <w:r w:rsidRPr="00964D5B">
        <w:t xml:space="preserve"> n is considered as decoded.</w:t>
      </w:r>
    </w:p>
    <w:p w:rsidR="000B06B6" w:rsidRPr="00964D5B" w:rsidRDefault="000B06B6" w:rsidP="000B06B6">
      <w:pPr>
        <w:tabs>
          <w:tab w:val="clear" w:pos="794"/>
          <w:tab w:val="left" w:pos="400"/>
        </w:tabs>
        <w:ind w:left="400" w:hanging="400"/>
      </w:pPr>
      <w:r w:rsidRPr="00964D5B">
        <w:t>–</w:t>
      </w:r>
      <w:r w:rsidRPr="00964D5B">
        <w:tab/>
        <w:t>The final CPB arrival time of access unit n, i.e. AuFinalArrivalTime[ n ], is set equal to the final CPB arrival time of the last decoding unit in access unit n, i.e. DuFinalArrivalTime[ m ].</w:t>
      </w:r>
    </w:p>
    <w:p w:rsidR="000B06B6" w:rsidRPr="00964D5B" w:rsidRDefault="000B06B6" w:rsidP="000B06B6">
      <w:pPr>
        <w:tabs>
          <w:tab w:val="clear" w:pos="794"/>
          <w:tab w:val="left" w:pos="400"/>
        </w:tabs>
        <w:ind w:left="400" w:hanging="400"/>
      </w:pPr>
      <w:r w:rsidRPr="00964D5B">
        <w:t>–</w:t>
      </w:r>
      <w:r w:rsidRPr="00964D5B">
        <w:tab/>
        <w:t>The nominal CPB removal time of access unit n, i.e. AuNominalRemovalTime[ n ], is set equal to the nominal CPB removal time of the last decoding unit in access unit n, i.e. DuNominalRemovalTime[ m ].</w:t>
      </w:r>
    </w:p>
    <w:p w:rsidR="000B06B6" w:rsidRPr="00964D5B" w:rsidRDefault="000B06B6" w:rsidP="000B06B6">
      <w:pPr>
        <w:tabs>
          <w:tab w:val="clear" w:pos="794"/>
          <w:tab w:val="left" w:pos="400"/>
        </w:tabs>
        <w:ind w:left="400" w:hanging="400"/>
      </w:pPr>
      <w:r w:rsidRPr="00964D5B">
        <w:t>–</w:t>
      </w:r>
      <w:r w:rsidRPr="00964D5B">
        <w:tab/>
        <w:t>The CPB removal time of access unit n, i.e. AuCpbRemovalTime[ m ], is set equal to the CPB removal time of the last decoding unit in access unit n, i.e. DuCpbRemovalTime[ m ].</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388" w:name="_Toc32860492"/>
      <w:bookmarkStart w:id="1389" w:name="_Ref34217484"/>
      <w:bookmarkStart w:id="1390" w:name="_Ref36741365"/>
      <w:bookmarkStart w:id="1391" w:name="_Toc77680612"/>
      <w:bookmarkStart w:id="1392" w:name="_Toc118289210"/>
      <w:bookmarkStart w:id="1393" w:name="_Toc226456813"/>
      <w:bookmarkStart w:id="1394" w:name="_Toc248045430"/>
      <w:bookmarkStart w:id="1395" w:name="_Toc287363881"/>
      <w:bookmarkStart w:id="1396" w:name="_Toc311220029"/>
      <w:bookmarkStart w:id="1397" w:name="_Toc317198881"/>
      <w:bookmarkStart w:id="1398" w:name="_Ref326740596"/>
      <w:bookmarkStart w:id="1399" w:name="_Ref326744124"/>
      <w:bookmarkStart w:id="1400" w:name="_Toc364083322"/>
      <w:bookmarkStart w:id="1401" w:name="_Toc373832686"/>
      <w:bookmarkEnd w:id="1331"/>
      <w:r w:rsidRPr="00964D5B">
        <w:rPr>
          <w:b/>
          <w:bCs/>
          <w:sz w:val="22"/>
          <w:szCs w:val="22"/>
        </w:rPr>
        <w:t>Operation of the decoded picture buffer (DPB)</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0B06B6" w:rsidRPr="00964D5B" w:rsidRDefault="000B06B6" w:rsidP="008557C3">
      <w:pPr>
        <w:keepNext/>
        <w:numPr>
          <w:ilvl w:val="2"/>
          <w:numId w:val="37"/>
        </w:numPr>
        <w:tabs>
          <w:tab w:val="num" w:pos="1440"/>
          <w:tab w:val="num" w:pos="2557"/>
        </w:tabs>
        <w:spacing w:before="181"/>
        <w:outlineLvl w:val="2"/>
        <w:rPr>
          <w:b/>
          <w:bCs/>
        </w:rPr>
      </w:pPr>
      <w:bookmarkStart w:id="1402" w:name="_Toc364083323"/>
      <w:bookmarkStart w:id="1403" w:name="_Toc373832687"/>
      <w:bookmarkStart w:id="1404" w:name="_Toc32860493"/>
      <w:bookmarkStart w:id="1405" w:name="_Ref34217515"/>
      <w:bookmarkStart w:id="1406" w:name="_Toc77680619"/>
      <w:bookmarkStart w:id="1407" w:name="_Toc118289215"/>
      <w:bookmarkStart w:id="1408" w:name="_Toc226456820"/>
      <w:bookmarkStart w:id="1409" w:name="_Toc248045437"/>
      <w:bookmarkStart w:id="1410" w:name="_Toc287363882"/>
      <w:bookmarkStart w:id="1411" w:name="_Toc311220030"/>
      <w:r w:rsidRPr="00964D5B">
        <w:rPr>
          <w:b/>
          <w:bCs/>
        </w:rPr>
        <w:t>General</w:t>
      </w:r>
      <w:bookmarkEnd w:id="1402"/>
      <w:bookmarkEnd w:id="1403"/>
    </w:p>
    <w:p w:rsidR="000B06B6" w:rsidRPr="00964D5B" w:rsidRDefault="000B06B6" w:rsidP="000B06B6">
      <w:r w:rsidRPr="00964D5B">
        <w:t>The specifications in this subclause apply independently to each set of DPB parameters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w:t>
      </w:r>
    </w:p>
    <w:p w:rsidR="000B06B6" w:rsidRDefault="000B06B6" w:rsidP="000B06B6">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may contain a decoded picture that is marked as "used for reference" or is held for future output.</w:t>
      </w:r>
    </w:p>
    <w:p w:rsidR="000B06B6" w:rsidRPr="00C547EE" w:rsidRDefault="000B06B6" w:rsidP="000B06B6">
      <w:pPr>
        <w:pStyle w:val="3N"/>
        <w:rPr>
          <w:highlight w:val="cyan"/>
          <w:lang w:val="en-US"/>
        </w:rPr>
      </w:pPr>
      <w:r w:rsidRPr="00C547EE">
        <w:rPr>
          <w:highlight w:val="cyan"/>
          <w:lang w:val="en-US"/>
        </w:rPr>
        <w:t>The following applies for all decoded access units: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If an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pPr>
        <w:pStyle w:val="CommentText"/>
      </w:pPr>
      <w:r>
        <w:lastRenderedPageBreak/>
        <w:t xml:space="preserve">The </w:t>
      </w:r>
      <w:r w:rsidRPr="00964D5B">
        <w:t xml:space="preserve">processes specified in subclauses </w:t>
      </w:r>
      <w:r>
        <w:fldChar w:fldCharType="begin" w:fldLock="1"/>
      </w:r>
      <w:r>
        <w:instrText xml:space="preserve"> REF _Ref373336683 \r \h </w:instrText>
      </w:r>
      <w:r>
        <w:fldChar w:fldCharType="separate"/>
      </w:r>
      <w:r>
        <w:t>C.3.2</w:t>
      </w:r>
      <w:r>
        <w:fldChar w:fldCharType="end"/>
      </w:r>
      <w:r w:rsidRPr="00964D5B">
        <w:t xml:space="preserve">, </w:t>
      </w:r>
      <w:r>
        <w:fldChar w:fldCharType="begin" w:fldLock="1"/>
      </w:r>
      <w:r>
        <w:instrText xml:space="preserve"> REF _Ref373336691 \r \h </w:instrText>
      </w:r>
      <w:r>
        <w:fldChar w:fldCharType="separate"/>
      </w:r>
      <w:r>
        <w:t>C.3.3</w:t>
      </w:r>
      <w:r>
        <w:fldChar w:fldCharType="end"/>
      </w:r>
      <w:r w:rsidRPr="00964D5B">
        <w:t xml:space="preserve"> and </w:t>
      </w:r>
      <w:r>
        <w:fldChar w:fldCharType="begin" w:fldLock="1"/>
      </w:r>
      <w:r>
        <w:instrText xml:space="preserve"> REF _Ref373336701 \r \h </w:instrText>
      </w:r>
      <w:r>
        <w:fldChar w:fldCharType="separate"/>
      </w:r>
      <w:r>
        <w:t>C.3.4</w:t>
      </w:r>
      <w:r>
        <w:fldChar w:fldCharType="end"/>
      </w:r>
      <w:r w:rsidRPr="00964D5B">
        <w:t xml:space="preserve"> are sequentially applied as specified below</w:t>
      </w:r>
      <w:r w:rsidRPr="00ED0B1D">
        <w:rPr>
          <w:highlight w:val="cyan"/>
        </w:rPr>
        <w:t>, and are applied inde</w:t>
      </w:r>
      <w:r>
        <w:rPr>
          <w:highlight w:val="cyan"/>
        </w:rPr>
        <w:t>pe</w:t>
      </w:r>
      <w:r w:rsidRPr="00ED0B1D">
        <w:rPr>
          <w:highlight w:val="cyan"/>
        </w:rPr>
        <w:t>ndently for each layer</w:t>
      </w:r>
      <w:r>
        <w:rPr>
          <w:highlight w:val="cyan"/>
        </w:rPr>
        <w:t>, starting from the base layer, in increasing order of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In the descriptions of these processes, the DPB refers to the sub-DPB for the particular </w:t>
      </w:r>
      <w:r w:rsidRPr="00EA6F68">
        <w:rPr>
          <w:highlight w:val="cyan"/>
        </w:rPr>
        <w:t>layer</w:t>
      </w:r>
      <w:r>
        <w:rPr>
          <w:highlight w:val="cyan"/>
        </w:rPr>
        <w:t xml:space="preserve">, and </w:t>
      </w:r>
      <w:r w:rsidRPr="00EA6F68">
        <w:rPr>
          <w:highlight w:val="cyan"/>
        </w:rPr>
        <w:t>the particular layer is referred to as the current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In the operation of output tim</w:t>
      </w:r>
      <w:r>
        <w:rPr>
          <w:sz w:val="18"/>
          <w:szCs w:val="18"/>
          <w:highlight w:val="cyan"/>
        </w:rPr>
        <w:t>ing</w:t>
      </w:r>
      <w:r w:rsidRPr="00DA5DB0">
        <w:rPr>
          <w:sz w:val="18"/>
          <w:szCs w:val="18"/>
          <w:highlight w:val="cyan"/>
        </w:rPr>
        <w:t xml:space="preserve"> DPB, decoded pictures with PicOutputFlag equal to 1 in the same access unit are output consecutively in ascending order of the nuh_layer_id values of the decoded pictures.</w:t>
      </w:r>
    </w:p>
    <w:p w:rsidR="000B06B6" w:rsidRPr="00964D5B" w:rsidRDefault="000B06B6" w:rsidP="000B06B6">
      <w:pPr>
        <w:pStyle w:val="CommentText"/>
      </w:pPr>
      <w:r w:rsidRPr="00C547EE">
        <w:rPr>
          <w:highlight w:val="cyan"/>
          <w:lang w:val="en-US"/>
        </w:rPr>
        <w:t xml:space="preserve">Let picture n </w:t>
      </w:r>
      <w:r>
        <w:rPr>
          <w:highlight w:val="cyan"/>
          <w:lang w:val="en-US"/>
        </w:rPr>
        <w:t xml:space="preserve">and the current picture </w:t>
      </w:r>
      <w:r w:rsidRPr="00C547EE">
        <w:rPr>
          <w:highlight w:val="cyan"/>
          <w:lang w:val="en-US"/>
        </w:rPr>
        <w:t>be the coded picture or decoded picture of the access unit n for a particular value of nuh_layer_id, wherein n is a non-negative integer number.</w:t>
      </w:r>
      <w:r w:rsidRPr="00983CFA">
        <w:rPr>
          <w:lang w:val="en-US"/>
        </w:rPr>
        <w:t xml:space="preserve"> </w:t>
      </w:r>
      <w:r w:rsidRPr="00983CFA">
        <w:rPr>
          <w:highlight w:val="yellow"/>
          <w:lang w:val="en-US"/>
        </w:rPr>
        <w:t>[Ed. (CY&amp;YK): This probably is not a good definition of picture n especially if each picture is a DU. It is a temporary term defined only for DPB operations, further improvements are needed.]</w:t>
      </w:r>
    </w:p>
    <w:p w:rsidR="000B06B6" w:rsidRPr="00964D5B" w:rsidRDefault="000B06B6" w:rsidP="008557C3">
      <w:pPr>
        <w:keepNext/>
        <w:numPr>
          <w:ilvl w:val="2"/>
          <w:numId w:val="37"/>
        </w:numPr>
        <w:tabs>
          <w:tab w:val="num" w:pos="1440"/>
          <w:tab w:val="num" w:pos="2557"/>
        </w:tabs>
        <w:spacing w:before="181"/>
        <w:outlineLvl w:val="2"/>
        <w:rPr>
          <w:b/>
          <w:bCs/>
        </w:rPr>
      </w:pPr>
      <w:bookmarkStart w:id="1412" w:name="_Toc364083324"/>
      <w:bookmarkStart w:id="1413" w:name="_Ref373336683"/>
      <w:bookmarkStart w:id="1414" w:name="_Ref373336836"/>
      <w:bookmarkStart w:id="1415" w:name="_Toc373832688"/>
      <w:bookmarkEnd w:id="1404"/>
      <w:r w:rsidRPr="00964D5B">
        <w:rPr>
          <w:b/>
          <w:bCs/>
        </w:rPr>
        <w:t>Removal of pictures from the DPB</w:t>
      </w:r>
      <w:bookmarkEnd w:id="1412"/>
      <w:bookmarkEnd w:id="1413"/>
      <w:bookmarkEnd w:id="1414"/>
      <w:bookmarkEnd w:id="1415"/>
    </w:p>
    <w:p w:rsidR="000B06B6" w:rsidRPr="00964D5B" w:rsidRDefault="000B06B6" w:rsidP="000B06B6">
      <w:r w:rsidRPr="0072121A">
        <w:rPr>
          <w:highlight w:val="cyan"/>
        </w:rPr>
        <w:t>When the current picture is not picture 0 in the current layer,</w:t>
      </w:r>
      <w:r w:rsidRPr="0072121A" w:rsidDel="00283A00">
        <w:rPr>
          <w:highlight w:val="cyan"/>
          <w:lang w:val="en-US"/>
        </w:rPr>
        <w:t xml:space="preserve"> </w:t>
      </w:r>
      <w:r w:rsidRPr="0072121A">
        <w:rPr>
          <w:highlight w:val="cyan"/>
          <w:lang w:val="en-US"/>
        </w:rPr>
        <w:t>t</w:t>
      </w:r>
      <w:r w:rsidRPr="00964D5B">
        <w:t xml:space="preserve">he removal of pictures </w:t>
      </w:r>
      <w:r w:rsidRPr="00EA6F68">
        <w:rPr>
          <w:highlight w:val="cyan"/>
        </w:rPr>
        <w:t>in the current layer</w:t>
      </w:r>
      <w:r>
        <w:t xml:space="preserve"> </w:t>
      </w:r>
      <w:r w:rsidRPr="00964D5B">
        <w:t>from the DPB before decoding of the current picture</w:t>
      </w:r>
      <w:r w:rsidRPr="0078476C">
        <w:rPr>
          <w:highlight w:val="cyan"/>
        </w:rPr>
        <w:t>, i.e. picture n,</w:t>
      </w:r>
      <w:r w:rsidRPr="00964D5B">
        <w:t xml:space="preserve"> but after parsing the slice header of the first slice of the current picture</w:t>
      </w:r>
      <w:r>
        <w:t>,</w:t>
      </w:r>
      <w:r w:rsidRPr="00964D5B">
        <w:t xml:space="preserve"> happens instantaneously at the CPB removal time of the first decoding unit of </w:t>
      </w:r>
      <w:r w:rsidRPr="00C547EE">
        <w:rPr>
          <w:highlight w:val="cyan"/>
        </w:rPr>
        <w:t xml:space="preserve">the </w:t>
      </w:r>
      <w:r>
        <w:rPr>
          <w:highlight w:val="cyan"/>
        </w:rPr>
        <w:t xml:space="preserve">current </w:t>
      </w:r>
      <w:r w:rsidRPr="00C547EE">
        <w:rPr>
          <w:highlight w:val="cyan"/>
        </w:rPr>
        <w:t>picture</w:t>
      </w:r>
      <w:r w:rsidRPr="00964D5B">
        <w:t xml:space="preserve">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fldChar w:fldCharType="begin" w:fldLock="1"/>
      </w:r>
      <w:r>
        <w:instrText xml:space="preserve"> REF _Ref305961533 \r \h </w:instrText>
      </w:r>
      <w:r>
        <w:fldChar w:fldCharType="separate"/>
      </w:r>
      <w:r>
        <w:t>8.3.2</w:t>
      </w:r>
      <w:r>
        <w:fldChar w:fldCharType="end"/>
      </w:r>
      <w:r w:rsidRPr="00964D5B">
        <w:t xml:space="preserve"> is invoked.</w:t>
      </w:r>
    </w:p>
    <w:p w:rsidR="000B06B6" w:rsidRPr="00964D5B" w:rsidRDefault="000B06B6" w:rsidP="000B06B6">
      <w:pPr>
        <w:keepNext/>
        <w:tabs>
          <w:tab w:val="clear" w:pos="794"/>
          <w:tab w:val="left" w:pos="400"/>
        </w:tabs>
        <w:ind w:left="403" w:hanging="403"/>
      </w:pPr>
      <w:r w:rsidRPr="00964D5B">
        <w:t>–</w:t>
      </w:r>
      <w:r w:rsidRPr="00964D5B">
        <w:tab/>
        <w:t>When the current picture is an IRAP picture with NoRaslOutputFlag equal to 1</w:t>
      </w:r>
      <w:r>
        <w:t xml:space="preserve">, </w:t>
      </w:r>
      <w:r w:rsidRPr="006E2A07">
        <w:rPr>
          <w:highlight w:val="cyan"/>
        </w:rPr>
        <w:t>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5241C4">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5241C4">
        <w:rPr>
          <w:highlight w:val="cyan"/>
        </w:rPr>
        <w:t>that was</w:t>
      </w:r>
      <w:r>
        <w:t xml:space="preserve"> </w:t>
      </w:r>
      <w:r w:rsidRPr="00964D5B">
        <w:t xml:space="preserve">active for </w:t>
      </w:r>
      <w:r w:rsidRPr="005241C4">
        <w:rPr>
          <w:highlight w:val="cyan"/>
        </w:rPr>
        <w:t>the current layer when decoding</w:t>
      </w:r>
      <w:r>
        <w:t xml:space="preserve"> </w:t>
      </w:r>
      <w:r w:rsidRPr="00964D5B">
        <w:t>the preceding picture</w:t>
      </w:r>
      <w:r>
        <w:t xml:space="preserve"> </w:t>
      </w:r>
      <w:r w:rsidRPr="005241C4">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0B06B6" w:rsidRPr="00964D5B" w:rsidRDefault="000B06B6" w:rsidP="000B06B6">
      <w:pPr>
        <w:tabs>
          <w:tab w:val="clear" w:pos="794"/>
          <w:tab w:val="left" w:pos="400"/>
        </w:tabs>
        <w:ind w:left="400" w:hanging="400"/>
      </w:pPr>
      <w:r w:rsidRPr="00964D5B">
        <w:t>–</w:t>
      </w:r>
      <w:r w:rsidRPr="00964D5B">
        <w:tab/>
        <w:t>When both of the following conditions are true for any pictures k in the DPB, all such pictures k in the DPB are removed from the DPB:</w:t>
      </w:r>
    </w:p>
    <w:p w:rsidR="000B06B6" w:rsidRPr="00964D5B" w:rsidRDefault="000B06B6" w:rsidP="000B06B6">
      <w:pPr>
        <w:ind w:left="806" w:hanging="403"/>
      </w:pPr>
      <w:r w:rsidRPr="00964D5B">
        <w:t>–</w:t>
      </w:r>
      <w:r w:rsidRPr="00964D5B">
        <w:tab/>
        <w:t>picture k is marked as "unused for reference"</w:t>
      </w:r>
    </w:p>
    <w:p w:rsidR="000B06B6" w:rsidRPr="00964D5B" w:rsidRDefault="000B06B6" w:rsidP="000B06B6">
      <w:pPr>
        <w:ind w:left="806" w:hanging="403"/>
      </w:pPr>
      <w:r w:rsidRPr="00964D5B">
        <w:t>–</w:t>
      </w:r>
      <w:r w:rsidRPr="00964D5B">
        <w:tab/>
        <w:t xml:space="preserve">picture k has PicOutputFlag equal to 0 or its DPB output time is less than or equal to the CPB removal time of the first decoding unit (denoted as decoding unit m) of the current picture n; </w:t>
      </w:r>
      <w:r w:rsidRPr="00964D5B">
        <w:rPr>
          <w:iCs/>
        </w:rPr>
        <w:t>i</w:t>
      </w:r>
      <w:r w:rsidRPr="00964D5B">
        <w:t>.</w:t>
      </w:r>
      <w:r w:rsidRPr="00964D5B">
        <w:rPr>
          <w:iCs/>
        </w:rPr>
        <w:t>e</w:t>
      </w:r>
      <w:r w:rsidRPr="00964D5B">
        <w:t xml:space="preserve">. </w:t>
      </w:r>
      <w:r w:rsidRPr="00964D5B">
        <w:rPr>
          <w:iCs/>
        </w:rPr>
        <w:t>DpbOutputTime[</w:t>
      </w:r>
      <w:r w:rsidRPr="00964D5B">
        <w:t> k</w:t>
      </w:r>
      <w:r w:rsidRPr="00964D5B">
        <w:rPr>
          <w:iCs/>
        </w:rPr>
        <w:t> ] is less than or equal to CpbRemovalTime</w:t>
      </w:r>
      <w:r w:rsidRPr="00964D5B">
        <w:t>( m</w:t>
      </w:r>
      <w:r w:rsidRPr="00964D5B">
        <w:rPr>
          <w:iCs/>
        </w:rPr>
        <w:t> </w:t>
      </w:r>
      <w:r w:rsidRPr="00964D5B">
        <w:t>)</w:t>
      </w:r>
    </w:p>
    <w:p w:rsidR="000B06B6" w:rsidRPr="00964D5B" w:rsidRDefault="000B06B6" w:rsidP="000B06B6">
      <w:pPr>
        <w:tabs>
          <w:tab w:val="clear" w:pos="794"/>
          <w:tab w:val="left" w:pos="400"/>
        </w:tabs>
        <w:ind w:left="400" w:hanging="400"/>
      </w:pPr>
      <w:r w:rsidRPr="00964D5B">
        <w:t>–</w:t>
      </w:r>
      <w:r w:rsidRPr="00964D5B">
        <w:tab/>
        <w:t>For each picture that is removed from the DPB, the DPB fullness is decremented by one.</w:t>
      </w:r>
    </w:p>
    <w:p w:rsidR="000B06B6" w:rsidRPr="00964D5B" w:rsidRDefault="000B06B6" w:rsidP="008557C3">
      <w:pPr>
        <w:keepNext/>
        <w:numPr>
          <w:ilvl w:val="2"/>
          <w:numId w:val="37"/>
        </w:numPr>
        <w:tabs>
          <w:tab w:val="num" w:pos="1440"/>
          <w:tab w:val="num" w:pos="2557"/>
        </w:tabs>
        <w:spacing w:before="181"/>
        <w:outlineLvl w:val="2"/>
        <w:rPr>
          <w:b/>
          <w:bCs/>
        </w:rPr>
      </w:pPr>
      <w:bookmarkStart w:id="1416" w:name="_Toc364083325"/>
      <w:bookmarkStart w:id="1417" w:name="_Ref373336691"/>
      <w:bookmarkStart w:id="1418" w:name="_Ref373337767"/>
      <w:bookmarkStart w:id="1419" w:name="_Toc373832689"/>
      <w:r w:rsidRPr="00964D5B">
        <w:rPr>
          <w:b/>
          <w:bCs/>
        </w:rPr>
        <w:t>Picture output</w:t>
      </w:r>
      <w:bookmarkEnd w:id="1416"/>
      <w:bookmarkEnd w:id="1417"/>
      <w:bookmarkEnd w:id="1418"/>
      <w:bookmarkEnd w:id="1419"/>
    </w:p>
    <w:p w:rsidR="000B06B6" w:rsidRPr="00964D5B" w:rsidRDefault="000B06B6" w:rsidP="000B06B6">
      <w:pPr>
        <w:tabs>
          <w:tab w:val="clear" w:pos="794"/>
          <w:tab w:val="left" w:pos="400"/>
        </w:tabs>
      </w:pPr>
      <w:r w:rsidRPr="00964D5B">
        <w:t>The processes specified in this subclause happen instantaneously at the CPB removal time of access unit n, Au</w:t>
      </w:r>
      <w:r w:rsidRPr="00964D5B">
        <w:rPr>
          <w:iCs/>
        </w:rPr>
        <w:t>CpbRemovalTime[</w:t>
      </w:r>
      <w:r w:rsidRPr="00964D5B">
        <w:t> n</w:t>
      </w:r>
      <w:r w:rsidRPr="00964D5B">
        <w:rPr>
          <w:iCs/>
        </w:rPr>
        <w:t> ]</w:t>
      </w:r>
      <w:r w:rsidRPr="00964D5B">
        <w:t>.</w:t>
      </w:r>
    </w:p>
    <w:p w:rsidR="000B06B6" w:rsidRPr="00964D5B" w:rsidRDefault="000B06B6" w:rsidP="000B06B6">
      <w:pPr>
        <w:tabs>
          <w:tab w:val="clear" w:pos="794"/>
          <w:tab w:val="left" w:pos="400"/>
        </w:tabs>
      </w:pPr>
      <w:r w:rsidRPr="00964D5B">
        <w:lastRenderedPageBreak/>
        <w:t xml:space="preserve">When picture n has PicOutputFlag equal to 1, its DPB output time </w:t>
      </w:r>
      <w:r w:rsidRPr="00964D5B">
        <w:rPr>
          <w:iCs/>
        </w:rPr>
        <w:t>DpbOutputTime[</w:t>
      </w:r>
      <w:r w:rsidRPr="00964D5B">
        <w:t> </w:t>
      </w:r>
      <w:r w:rsidRPr="00964D5B">
        <w:rPr>
          <w:iCs/>
        </w:rPr>
        <w:t>n ]</w:t>
      </w:r>
      <w:r w:rsidRPr="00964D5B">
        <w:t xml:space="preserve"> is derived as follows, where the variable firstPicInBufferingPeriodFlag</w:t>
      </w:r>
      <w:r w:rsidRPr="00964D5B" w:rsidDel="00371813">
        <w:t xml:space="preserve"> </w:t>
      </w:r>
      <w:r w:rsidRPr="00964D5B">
        <w:t>is equal to 1 if access unit n is the first access unit of a buffering period and 0 otherwise:</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964D5B">
        <w:rPr>
          <w:iCs/>
        </w:rPr>
        <w:t>if( !SubPicHrdFlag ) {</w:t>
      </w:r>
      <w:r w:rsidRPr="00964D5B">
        <w:rPr>
          <w:iCs/>
        </w:rPr>
        <w:br/>
      </w:r>
      <w:r w:rsidRPr="00964D5B">
        <w:rPr>
          <w:iCs/>
        </w:rPr>
        <w:tab/>
        <w:t>DpbOutputTime[ n ] = AuCpbRemovalTime[ n ] + ClockTick * picDpbOutputDelay</w:t>
      </w:r>
      <w:r w:rsidRPr="00964D5B">
        <w:rPr>
          <w:iCs/>
        </w:rPr>
        <w:tab/>
        <w:t>(C</w:t>
      </w:r>
      <w:r w:rsidRPr="00964D5B">
        <w:rPr>
          <w:iCs/>
        </w:rPr>
        <w:noBreakHyphen/>
      </w:r>
      <w:r w:rsidRPr="00964D5B">
        <w:rPr>
          <w:iCs/>
        </w:rPr>
        <w:fldChar w:fldCharType="begin" w:fldLock="1"/>
      </w:r>
      <w:r w:rsidRPr="00964D5B">
        <w:rPr>
          <w:iCs/>
        </w:rPr>
        <w:instrText xml:space="preserve"> SEQ Equation \* ARABIC </w:instrText>
      </w:r>
      <w:r w:rsidRPr="00964D5B">
        <w:rPr>
          <w:iCs/>
        </w:rPr>
        <w:fldChar w:fldCharType="separate"/>
      </w:r>
      <w:r>
        <w:rPr>
          <w:iCs/>
          <w:noProof/>
        </w:rPr>
        <w:t>17</w:t>
      </w:r>
      <w:r w:rsidRPr="00964D5B">
        <w:rPr>
          <w:iCs/>
        </w:rPr>
        <w:fldChar w:fldCharType="end"/>
      </w:r>
      <w:r w:rsidRPr="00964D5B">
        <w:rPr>
          <w:iCs/>
        </w:rPr>
        <w:t>)</w:t>
      </w:r>
      <w:r w:rsidRPr="00964D5B">
        <w:rPr>
          <w:iCs/>
        </w:rPr>
        <w:br/>
      </w:r>
      <w:r w:rsidRPr="00964D5B">
        <w:rPr>
          <w:iCs/>
        </w:rPr>
        <w:tab/>
        <w:t>if( firstPicInBufferingPeriodFlag )</w:t>
      </w:r>
      <w:r w:rsidRPr="00964D5B">
        <w:rPr>
          <w:iCs/>
        </w:rPr>
        <w:br/>
      </w:r>
      <w:r w:rsidRPr="00964D5B">
        <w:rPr>
          <w:iCs/>
        </w:rPr>
        <w:tab/>
      </w:r>
      <w:r w:rsidRPr="00964D5B">
        <w:rPr>
          <w:iCs/>
        </w:rPr>
        <w:tab/>
        <w:t>DpbOutputTime[</w:t>
      </w:r>
      <w:r w:rsidRPr="00964D5B">
        <w:t> </w:t>
      </w:r>
      <w:r w:rsidRPr="00964D5B">
        <w:rPr>
          <w:iCs/>
        </w:rPr>
        <w:t>n ]</w:t>
      </w:r>
      <w:r w:rsidRPr="00964D5B">
        <w:t xml:space="preserve">  −=  ClockTick </w:t>
      </w:r>
      <w:r w:rsidRPr="00964D5B">
        <w:rPr>
          <w:rFonts w:cs="Lucida Console"/>
          <w:iCs/>
        </w:rPr>
        <w:t>*</w:t>
      </w:r>
      <w:r w:rsidRPr="00964D5B">
        <w:t xml:space="preserve"> DpbDelayOffset</w:t>
      </w:r>
      <w:r w:rsidRPr="00964D5B">
        <w:br/>
        <w:t>} else</w:t>
      </w:r>
      <w:r w:rsidRPr="00964D5B">
        <w:br/>
      </w:r>
      <w:r w:rsidRPr="00964D5B">
        <w:tab/>
      </w:r>
      <w:r w:rsidRPr="00964D5B">
        <w:rPr>
          <w:iCs/>
        </w:rPr>
        <w:t>DpbOutputTime[</w:t>
      </w:r>
      <w:r w:rsidRPr="00964D5B">
        <w:t> </w:t>
      </w:r>
      <w:r w:rsidRPr="00964D5B">
        <w:rPr>
          <w:iCs/>
        </w:rPr>
        <w:t>n ]</w:t>
      </w:r>
      <w:r w:rsidRPr="00964D5B">
        <w:t xml:space="preserve"> = Au</w:t>
      </w:r>
      <w:r w:rsidRPr="00964D5B">
        <w:rPr>
          <w:iCs/>
        </w:rPr>
        <w:t>CpbRemovalTime[</w:t>
      </w:r>
      <w:r w:rsidRPr="00964D5B">
        <w:t> </w:t>
      </w:r>
      <w:r w:rsidRPr="00964D5B">
        <w:rPr>
          <w:iCs/>
        </w:rPr>
        <w:t>n ]</w:t>
      </w:r>
      <w:r w:rsidRPr="00964D5B">
        <w:t xml:space="preserve"> + ClockSubTick </w:t>
      </w:r>
      <w:r w:rsidRPr="00964D5B">
        <w:rPr>
          <w:rFonts w:cs="Lucida Console"/>
          <w:iCs/>
        </w:rPr>
        <w:t>*</w:t>
      </w:r>
      <w:r w:rsidRPr="00964D5B">
        <w:t xml:space="preserve"> picSptDpbOutputDuDelay</w:t>
      </w:r>
    </w:p>
    <w:p w:rsidR="000B06B6" w:rsidRPr="00964D5B" w:rsidRDefault="000B06B6" w:rsidP="000B06B6">
      <w:r w:rsidRPr="00964D5B">
        <w:t xml:space="preserve">where </w:t>
      </w:r>
      <w:r w:rsidRPr="00964D5B">
        <w:rPr>
          <w:iCs/>
        </w:rPr>
        <w:t>picDpbOutputDelay</w:t>
      </w:r>
      <w:r w:rsidRPr="00964D5B">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0B06B6" w:rsidRPr="00964D5B" w:rsidRDefault="000B06B6" w:rsidP="000B06B6">
      <w:r w:rsidRPr="000F47AA">
        <w:t>The output of the</w:t>
      </w:r>
      <w:r w:rsidRPr="00964D5B">
        <w:t xml:space="preserve"> current picture is specified as follows:</w:t>
      </w:r>
    </w:p>
    <w:p w:rsidR="000B06B6" w:rsidRPr="00964D5B" w:rsidRDefault="000B06B6" w:rsidP="000B06B6">
      <w:pPr>
        <w:tabs>
          <w:tab w:val="clear" w:pos="794"/>
          <w:tab w:val="left" w:pos="400"/>
        </w:tabs>
        <w:ind w:left="400" w:hanging="400"/>
      </w:pPr>
      <w:r w:rsidRPr="00964D5B">
        <w:t>–</w:t>
      </w:r>
      <w:r w:rsidRPr="00964D5B">
        <w:tab/>
        <w:t xml:space="preserve">If PicOutputFlag is equal to 1 and </w:t>
      </w:r>
      <w:r w:rsidRPr="00964D5B">
        <w:rPr>
          <w:iCs/>
        </w:rPr>
        <w:t>DpbOutputTime[</w:t>
      </w:r>
      <w:r w:rsidRPr="00964D5B">
        <w:t> </w:t>
      </w:r>
      <w:r w:rsidRPr="00964D5B">
        <w:rPr>
          <w:iCs/>
        </w:rPr>
        <w:t>n ]</w:t>
      </w:r>
      <w:r w:rsidRPr="00964D5B">
        <w:t xml:space="preserve"> is equal to Au</w:t>
      </w:r>
      <w:r w:rsidRPr="00964D5B">
        <w:rPr>
          <w:iCs/>
        </w:rPr>
        <w:t>CpbRemovalTime[</w:t>
      </w:r>
      <w:r w:rsidRPr="00964D5B">
        <w:t> </w:t>
      </w:r>
      <w:r w:rsidRPr="00964D5B">
        <w:rPr>
          <w:iCs/>
        </w:rPr>
        <w:t>n ]</w:t>
      </w:r>
      <w:r w:rsidRPr="00964D5B">
        <w:t>, the current picture is output.</w:t>
      </w:r>
    </w:p>
    <w:p w:rsidR="000B06B6" w:rsidRPr="00964D5B" w:rsidRDefault="000B06B6" w:rsidP="000B06B6">
      <w:pPr>
        <w:tabs>
          <w:tab w:val="clear" w:pos="794"/>
          <w:tab w:val="left" w:pos="400"/>
        </w:tabs>
        <w:ind w:left="400" w:hanging="400"/>
      </w:pPr>
      <w:r w:rsidRPr="00964D5B">
        <w:t>–</w:t>
      </w:r>
      <w:r w:rsidRPr="00964D5B">
        <w:tab/>
        <w:t>Otherwise, if PicOutputFlag is equal to 0, the current picture is not output, but will be stored in the DPB as specified in subclause </w:t>
      </w:r>
      <w:r>
        <w:fldChar w:fldCharType="begin" w:fldLock="1"/>
      </w:r>
      <w:r>
        <w:instrText xml:space="preserve"> REF _Ref373336701 \r \h </w:instrText>
      </w:r>
      <w:r>
        <w:fldChar w:fldCharType="separate"/>
      </w:r>
      <w:r>
        <w:t>C.3.4</w:t>
      </w:r>
      <w:r>
        <w:fldChar w:fldCharType="end"/>
      </w:r>
      <w:r w:rsidRPr="00964D5B">
        <w:t>.</w:t>
      </w:r>
    </w:p>
    <w:p w:rsidR="000B06B6" w:rsidRPr="00964D5B" w:rsidRDefault="000B06B6" w:rsidP="000B06B6">
      <w:pPr>
        <w:tabs>
          <w:tab w:val="clear" w:pos="794"/>
          <w:tab w:val="left" w:pos="400"/>
        </w:tabs>
        <w:ind w:left="400" w:hanging="400"/>
      </w:pPr>
      <w:r w:rsidRPr="00964D5B">
        <w:t>–</w:t>
      </w:r>
      <w:r w:rsidRPr="00964D5B">
        <w:tab/>
        <w:t xml:space="preserve">Otherwise (PicOutputFlag is equal to 1 and </w:t>
      </w:r>
      <w:r w:rsidRPr="00964D5B">
        <w:rPr>
          <w:iCs/>
        </w:rPr>
        <w:t>DpbOutputTime[</w:t>
      </w:r>
      <w:r w:rsidRPr="00964D5B">
        <w:t> </w:t>
      </w:r>
      <w:r w:rsidRPr="00964D5B">
        <w:rPr>
          <w:iCs/>
        </w:rPr>
        <w:t>n ]</w:t>
      </w:r>
      <w:r w:rsidRPr="00964D5B">
        <w:t xml:space="preserve"> is greater than Au</w:t>
      </w:r>
      <w:r w:rsidRPr="00964D5B">
        <w:rPr>
          <w:iCs/>
        </w:rPr>
        <w:t>CpbRemovalTime[</w:t>
      </w:r>
      <w:r w:rsidRPr="00964D5B">
        <w:t> </w:t>
      </w:r>
      <w:r w:rsidRPr="00964D5B">
        <w:rPr>
          <w:iCs/>
        </w:rPr>
        <w:t>n ]</w:t>
      </w:r>
      <w:r w:rsidRPr="00964D5B">
        <w:t xml:space="preserve"> ), the current picture is output later and will be stored in the DPB (as specified in subclause </w:t>
      </w:r>
      <w:r>
        <w:fldChar w:fldCharType="begin" w:fldLock="1"/>
      </w:r>
      <w:r>
        <w:instrText xml:space="preserve"> REF _Ref373336701 \r \h </w:instrText>
      </w:r>
      <w:r>
        <w:fldChar w:fldCharType="separate"/>
      </w:r>
      <w:r>
        <w:t>C.3.4</w:t>
      </w:r>
      <w:r>
        <w:fldChar w:fldCharType="end"/>
      </w:r>
      <w:r w:rsidRPr="00964D5B">
        <w:t xml:space="preserve">) and is output at time </w:t>
      </w:r>
      <w:r w:rsidRPr="00964D5B">
        <w:rPr>
          <w:iCs/>
        </w:rPr>
        <w:t>DpbOutputTime[</w:t>
      </w:r>
      <w:r w:rsidRPr="00964D5B">
        <w:t> </w:t>
      </w:r>
      <w:r w:rsidRPr="00964D5B">
        <w:rPr>
          <w:iCs/>
        </w:rPr>
        <w:t>n ]</w:t>
      </w:r>
      <w:r w:rsidRPr="00964D5B">
        <w:t xml:space="preserve"> unless indicated not to be output by the decoding or inference of no_output_of_prior_pics_flag equal to 1 at a time that precedes</w:t>
      </w:r>
      <w:r w:rsidRPr="00964D5B">
        <w:rPr>
          <w:iCs/>
        </w:rPr>
        <w:t xml:space="preserve"> DpbOutputTime[</w:t>
      </w:r>
      <w:r w:rsidRPr="00964D5B">
        <w:t> </w:t>
      </w:r>
      <w:r w:rsidRPr="00964D5B">
        <w:rPr>
          <w:iCs/>
        </w:rPr>
        <w:t>n ]</w:t>
      </w:r>
      <w:r w:rsidRPr="00964D5B">
        <w:t>.</w:t>
      </w:r>
    </w:p>
    <w:p w:rsidR="000B06B6" w:rsidRPr="00964D5B" w:rsidRDefault="000B06B6" w:rsidP="000B06B6">
      <w:r w:rsidRPr="00964D5B">
        <w:t xml:space="preserve">When output, the picture is cropped, using the conformance cropping window specified in the active SPS for </w:t>
      </w:r>
      <w:r w:rsidRPr="005241C4">
        <w:rPr>
          <w:highlight w:val="cyan"/>
        </w:rPr>
        <w:t>the layer containing</w:t>
      </w:r>
      <w:r w:rsidRPr="00964D5B">
        <w:t xml:space="preserve"> the picture.</w:t>
      </w:r>
    </w:p>
    <w:p w:rsidR="000B06B6" w:rsidRPr="00964D5B" w:rsidRDefault="000B06B6" w:rsidP="000B06B6">
      <w:r w:rsidRPr="00964D5B">
        <w:t xml:space="preserve">When picture n is a picture that </w:t>
      </w:r>
      <w:r w:rsidRPr="00964D5B">
        <w:rPr>
          <w:iCs/>
        </w:rPr>
        <w:t>is output and is not the last picture of the bitstream that is output</w:t>
      </w:r>
      <w:r w:rsidRPr="00964D5B">
        <w:t>, the value of the variable DpbOutputInterval[ </w:t>
      </w:r>
      <w:r w:rsidRPr="00964D5B">
        <w:rPr>
          <w:iCs/>
        </w:rPr>
        <w:t>n ]</w:t>
      </w:r>
      <w:r w:rsidRPr="00964D5B">
        <w:t xml:space="preserve"> is derived as follows:</w:t>
      </w:r>
    </w:p>
    <w:p w:rsidR="000B06B6" w:rsidRPr="00964D5B" w:rsidRDefault="000B06B6" w:rsidP="000B06B6">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964D5B">
        <w:rPr>
          <w:szCs w:val="22"/>
        </w:rPr>
        <w:t>DpbOutputInterval[ </w:t>
      </w:r>
      <w:r w:rsidRPr="00964D5B">
        <w:rPr>
          <w:iCs/>
          <w:szCs w:val="22"/>
        </w:rPr>
        <w:t>n ]</w:t>
      </w:r>
      <w:r w:rsidRPr="00964D5B">
        <w:rPr>
          <w:szCs w:val="22"/>
        </w:rPr>
        <w:t xml:space="preserve"> = </w:t>
      </w:r>
      <w:r w:rsidRPr="00964D5B">
        <w:rPr>
          <w:iCs/>
          <w:szCs w:val="22"/>
        </w:rPr>
        <w:t>DpbOutputTime[</w:t>
      </w:r>
      <w:r w:rsidRPr="00964D5B">
        <w:rPr>
          <w:szCs w:val="22"/>
        </w:rPr>
        <w:t> </w:t>
      </w:r>
      <w:r w:rsidRPr="00964D5B">
        <w:rPr>
          <w:iCs/>
          <w:szCs w:val="22"/>
        </w:rPr>
        <w:t>nextPicInOutputOrder ]</w:t>
      </w:r>
      <w:r w:rsidRPr="00964D5B">
        <w:rPr>
          <w:szCs w:val="22"/>
        </w:rPr>
        <w:t xml:space="preserve"> − </w:t>
      </w:r>
      <w:r w:rsidRPr="00964D5B">
        <w:rPr>
          <w:iCs/>
          <w:szCs w:val="22"/>
        </w:rPr>
        <w:t>DpbOutputTime[</w:t>
      </w:r>
      <w:r w:rsidRPr="00964D5B">
        <w:rPr>
          <w:szCs w:val="22"/>
        </w:rPr>
        <w:t> </w:t>
      </w:r>
      <w:r w:rsidRPr="00964D5B">
        <w:rPr>
          <w:iCs/>
          <w:szCs w:val="22"/>
        </w:rPr>
        <w:t>n ]</w:t>
      </w:r>
      <w:r w:rsidRPr="00964D5B">
        <w:rPr>
          <w:iCs/>
          <w:szCs w:val="22"/>
        </w:rPr>
        <w:tab/>
      </w:r>
      <w:r w:rsidRPr="00964D5B">
        <w:rPr>
          <w:szCs w:val="22"/>
        </w:rPr>
        <w:t>(</w:t>
      </w:r>
      <w:bookmarkStart w:id="1420" w:name="DeltaTo"/>
      <w:r w:rsidRPr="00964D5B">
        <w:rPr>
          <w:szCs w:val="22"/>
        </w:rPr>
        <w:t>C</w:t>
      </w:r>
      <w:r w:rsidRPr="00964D5B">
        <w:rPr>
          <w:szCs w:val="22"/>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18</w:t>
      </w:r>
      <w:r w:rsidRPr="00964D5B">
        <w:rPr>
          <w:szCs w:val="22"/>
        </w:rPr>
        <w:fldChar w:fldCharType="end"/>
      </w:r>
      <w:bookmarkEnd w:id="1420"/>
      <w:r w:rsidRPr="00964D5B">
        <w:rPr>
          <w:szCs w:val="22"/>
        </w:rPr>
        <w:t>)</w:t>
      </w:r>
    </w:p>
    <w:p w:rsidR="000B06B6" w:rsidRPr="00964D5B" w:rsidRDefault="000B06B6" w:rsidP="000B06B6">
      <w:r w:rsidRPr="00964D5B">
        <w:t xml:space="preserve">where </w:t>
      </w:r>
      <w:r w:rsidRPr="00964D5B">
        <w:rPr>
          <w:iCs/>
        </w:rPr>
        <w:t>nextPicInOutputOrder</w:t>
      </w:r>
      <w:r w:rsidRPr="00964D5B">
        <w:t xml:space="preserve"> is the picture that follows picture n in output order and has PicOutputFlag equal to 1.</w:t>
      </w:r>
    </w:p>
    <w:p w:rsidR="000B06B6" w:rsidRPr="00964D5B" w:rsidRDefault="000B06B6" w:rsidP="008557C3">
      <w:pPr>
        <w:keepNext/>
        <w:numPr>
          <w:ilvl w:val="2"/>
          <w:numId w:val="37"/>
        </w:numPr>
        <w:tabs>
          <w:tab w:val="num" w:pos="1440"/>
          <w:tab w:val="num" w:pos="2557"/>
        </w:tabs>
        <w:spacing w:before="181"/>
        <w:outlineLvl w:val="2"/>
        <w:rPr>
          <w:b/>
          <w:bCs/>
        </w:rPr>
      </w:pPr>
      <w:bookmarkStart w:id="1421" w:name="_Toc364083326"/>
      <w:bookmarkStart w:id="1422" w:name="_Ref373336701"/>
      <w:bookmarkStart w:id="1423" w:name="_Ref373336745"/>
      <w:bookmarkStart w:id="1424" w:name="_Toc373832690"/>
      <w:r w:rsidRPr="00964D5B">
        <w:rPr>
          <w:b/>
          <w:bCs/>
        </w:rPr>
        <w:t>Current decoded picture marking and storage</w:t>
      </w:r>
      <w:bookmarkEnd w:id="1421"/>
      <w:bookmarkEnd w:id="1422"/>
      <w:bookmarkEnd w:id="1423"/>
      <w:bookmarkEnd w:id="1424"/>
    </w:p>
    <w:p w:rsidR="000B06B6" w:rsidRPr="00964D5B" w:rsidRDefault="000B06B6" w:rsidP="000B06B6">
      <w:r w:rsidRPr="00964D5B">
        <w:t xml:space="preserve">The process specified in this subclause happens instantaneously at the CPB removal time of </w:t>
      </w:r>
      <w:r w:rsidRPr="00983CFA">
        <w:rPr>
          <w:highlight w:val="cyan"/>
          <w:lang w:val="en-US"/>
        </w:rPr>
        <w:t xml:space="preserve">the last decoding </w:t>
      </w:r>
      <w:r w:rsidRPr="0032497D">
        <w:rPr>
          <w:highlight w:val="cyan"/>
          <w:lang w:val="en-US"/>
        </w:rPr>
        <w:t>unit of the current pic</w:t>
      </w:r>
      <w:r w:rsidRPr="00983CFA">
        <w:rPr>
          <w:highlight w:val="cyan"/>
          <w:lang w:val="en-US"/>
        </w:rPr>
        <w:t>ture</w:t>
      </w:r>
      <w:r w:rsidRPr="00964D5B">
        <w:t>.</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Pr="00964D5B" w:rsidRDefault="000B06B6" w:rsidP="000B06B6">
      <w:r w:rsidRPr="00964D5B">
        <w:t>The current decoded picture is stored in the DPB in an empty picture storage buffer, the DPB fullness is incremented by one, and the current picture is marked as "used for short-term reference".</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425" w:name="_Toc364083327"/>
      <w:bookmarkStart w:id="1426" w:name="_Ref373337792"/>
      <w:bookmarkStart w:id="1427" w:name="_Ref373337954"/>
      <w:bookmarkStart w:id="1428" w:name="_Toc373832691"/>
      <w:r w:rsidRPr="00964D5B">
        <w:rPr>
          <w:b/>
          <w:bCs/>
          <w:sz w:val="22"/>
          <w:szCs w:val="22"/>
        </w:rPr>
        <w:t>Bitstream conformance</w:t>
      </w:r>
      <w:bookmarkEnd w:id="1425"/>
      <w:bookmarkEnd w:id="1426"/>
      <w:bookmarkEnd w:id="1427"/>
      <w:bookmarkEnd w:id="1428"/>
    </w:p>
    <w:p w:rsidR="000B06B6" w:rsidRPr="00964D5B" w:rsidRDefault="000B06B6" w:rsidP="000B06B6">
      <w:r w:rsidRPr="00964D5B">
        <w:t>A bitstream of coded data conforming to this Specification shall fulfil all requirements specified in this subclause.</w:t>
      </w:r>
    </w:p>
    <w:p w:rsidR="000B06B6" w:rsidRPr="00964D5B" w:rsidRDefault="000B06B6" w:rsidP="000B06B6">
      <w:r w:rsidRPr="00964D5B">
        <w:t>The bitstream shall be constructed according to the syntax, semantics, and constraints specified in this Specification outside of this annex.</w:t>
      </w:r>
    </w:p>
    <w:p w:rsidR="000B06B6" w:rsidRPr="00964D5B" w:rsidRDefault="000B06B6" w:rsidP="000B06B6">
      <w:r w:rsidRPr="00964D5B">
        <w:rPr>
          <w:highlight w:val="cyan"/>
          <w:lang w:val="en-US"/>
        </w:rPr>
        <w:t>The first access unit in a bitstream shall be an IRAP access unit.</w:t>
      </w:r>
    </w:p>
    <w:p w:rsidR="000B06B6" w:rsidRPr="00964D5B" w:rsidRDefault="000B06B6" w:rsidP="000B06B6">
      <w:r w:rsidRPr="00964D5B">
        <w:t>The bitstream is tested by the HRD for conformance as specified in subclause </w:t>
      </w:r>
      <w:r w:rsidRPr="00964D5B">
        <w:fldChar w:fldCharType="begin" w:fldLock="1"/>
      </w:r>
      <w:r w:rsidRPr="00964D5B">
        <w:instrText xml:space="preserve"> REF _Ref348794313 \r \h </w:instrText>
      </w:r>
      <w:r w:rsidRPr="00964D5B">
        <w:fldChar w:fldCharType="separate"/>
      </w:r>
      <w:r>
        <w:t>C.1</w:t>
      </w:r>
      <w:r w:rsidRPr="00964D5B">
        <w:fldChar w:fldCharType="end"/>
      </w:r>
      <w:r w:rsidRPr="00964D5B">
        <w:t>.</w:t>
      </w:r>
    </w:p>
    <w:p w:rsidR="000B06B6" w:rsidRPr="00983CFA" w:rsidRDefault="000B06B6" w:rsidP="000B06B6">
      <w:pPr>
        <w:rPr>
          <w:lang w:val="en-US"/>
        </w:rPr>
      </w:pPr>
      <w:r w:rsidRPr="00983CFA">
        <w:rPr>
          <w:highlight w:val="cyan"/>
          <w:lang w:val="en-US"/>
        </w:rPr>
        <w:t xml:space="preserve">Let currPicLayerId </w:t>
      </w:r>
      <w:r>
        <w:rPr>
          <w:highlight w:val="cyan"/>
          <w:lang w:val="en-US"/>
        </w:rPr>
        <w:t xml:space="preserve">be equal to </w:t>
      </w:r>
      <w:r w:rsidRPr="00983CFA">
        <w:rPr>
          <w:highlight w:val="cyan"/>
          <w:lang w:val="en-US"/>
        </w:rPr>
        <w:t>the nuh_layer_id of the c</w:t>
      </w:r>
      <w:r>
        <w:rPr>
          <w:highlight w:val="cyan"/>
          <w:lang w:val="en-US"/>
        </w:rPr>
        <w:t>urrent picture</w:t>
      </w:r>
      <w:r w:rsidRPr="00983CFA">
        <w:rPr>
          <w:highlight w:val="cyan"/>
          <w:lang w:val="en-US"/>
        </w:rPr>
        <w:t>.</w:t>
      </w:r>
    </w:p>
    <w:p w:rsidR="000B06B6" w:rsidRPr="00964D5B" w:rsidRDefault="000B06B6" w:rsidP="000B06B6">
      <w:r w:rsidRPr="00964D5B">
        <w:t>For each current picture, let the variables maxPicOrderCnt and minPicOrderCnt be set equal to the maximum and the minimum, respectively, of the PicOrderCntVal values of the following pictures</w:t>
      </w:r>
      <w:r>
        <w:t xml:space="preserve"> </w:t>
      </w:r>
      <w:r w:rsidRPr="00983CFA">
        <w:rPr>
          <w:highlight w:val="cyan"/>
          <w:lang w:val="en-US"/>
        </w:rPr>
        <w:t>with nuh_layer_id equal to currPicLayerId</w:t>
      </w:r>
      <w:r w:rsidRPr="00964D5B">
        <w:t>:</w:t>
      </w:r>
    </w:p>
    <w:p w:rsidR="000B06B6" w:rsidRPr="00964D5B" w:rsidRDefault="000B06B6" w:rsidP="000B06B6">
      <w:pPr>
        <w:tabs>
          <w:tab w:val="clear" w:pos="794"/>
          <w:tab w:val="left" w:pos="400"/>
        </w:tabs>
        <w:ind w:left="400" w:hanging="400"/>
      </w:pPr>
      <w:r w:rsidRPr="00964D5B">
        <w:lastRenderedPageBreak/>
        <w:t>–</w:t>
      </w:r>
      <w:r w:rsidRPr="00964D5B">
        <w:tab/>
        <w:t>The current picture.</w:t>
      </w:r>
    </w:p>
    <w:p w:rsidR="000B06B6" w:rsidRPr="00964D5B" w:rsidRDefault="000B06B6" w:rsidP="000B06B6">
      <w:pPr>
        <w:tabs>
          <w:tab w:val="clear" w:pos="794"/>
          <w:tab w:val="left" w:pos="400"/>
        </w:tabs>
        <w:ind w:left="400" w:hanging="400"/>
      </w:pPr>
      <w:r w:rsidRPr="00964D5B">
        <w:t>–</w:t>
      </w:r>
      <w:r w:rsidRPr="00964D5B">
        <w:tab/>
        <w:t>The previous picture in decoding order that has TemporalId equal to 0 and that is not a RASL picture, a RADL picture, or a sub-layer non-reference picture.</w:t>
      </w:r>
    </w:p>
    <w:p w:rsidR="000B06B6" w:rsidRPr="00964D5B" w:rsidRDefault="000B06B6" w:rsidP="000B06B6">
      <w:pPr>
        <w:tabs>
          <w:tab w:val="clear" w:pos="794"/>
          <w:tab w:val="left" w:pos="400"/>
        </w:tabs>
        <w:ind w:left="400" w:hanging="400"/>
      </w:pPr>
      <w:r w:rsidRPr="00964D5B">
        <w:t>–</w:t>
      </w:r>
      <w:r w:rsidRPr="00964D5B">
        <w:tab/>
        <w:t>The short-term reference pictures in the RPS of the current picture.</w:t>
      </w:r>
    </w:p>
    <w:p w:rsidR="000B06B6" w:rsidRPr="00964D5B" w:rsidRDefault="000B06B6" w:rsidP="000B06B6">
      <w:pPr>
        <w:tabs>
          <w:tab w:val="clear" w:pos="794"/>
          <w:tab w:val="left" w:pos="400"/>
        </w:tabs>
        <w:ind w:left="400" w:hanging="400"/>
      </w:pPr>
      <w:r w:rsidRPr="00964D5B">
        <w:t>–</w:t>
      </w:r>
      <w:r w:rsidRPr="00964D5B">
        <w:tab/>
        <w:t>All pictures n that have PicOutputFlag equal to 1, Au</w:t>
      </w:r>
      <w:r w:rsidRPr="00964D5B">
        <w:rPr>
          <w:iCs/>
        </w:rPr>
        <w:t>CpbRemovalTime[</w:t>
      </w:r>
      <w:r w:rsidRPr="00964D5B">
        <w:t> </w:t>
      </w:r>
      <w:r w:rsidRPr="00964D5B">
        <w:rPr>
          <w:iCs/>
        </w:rPr>
        <w:t>n ]</w:t>
      </w:r>
      <w:r w:rsidRPr="00964D5B">
        <w:t xml:space="preserve"> less than Au</w:t>
      </w:r>
      <w:r w:rsidRPr="00964D5B">
        <w:rPr>
          <w:iCs/>
        </w:rPr>
        <w:t>CpbRemovalTime[</w:t>
      </w:r>
      <w:r w:rsidRPr="00964D5B">
        <w:t> </w:t>
      </w:r>
      <w:r w:rsidRPr="00964D5B">
        <w:rPr>
          <w:iCs/>
        </w:rPr>
        <w:t>currPic ],</w:t>
      </w:r>
      <w:r w:rsidRPr="00964D5B">
        <w:t xml:space="preserve"> and </w:t>
      </w:r>
      <w:r w:rsidRPr="00964D5B">
        <w:rPr>
          <w:iCs/>
        </w:rPr>
        <w:t>DpbOutputTime[</w:t>
      </w:r>
      <w:r w:rsidRPr="00964D5B">
        <w:t> </w:t>
      </w:r>
      <w:r w:rsidRPr="00964D5B">
        <w:rPr>
          <w:iCs/>
        </w:rPr>
        <w:t xml:space="preserve">n ] greater than or equal to </w:t>
      </w:r>
      <w:r w:rsidRPr="00964D5B">
        <w:t>Au</w:t>
      </w:r>
      <w:r w:rsidRPr="00964D5B">
        <w:rPr>
          <w:iCs/>
        </w:rPr>
        <w:t>CpbRemovalTime[</w:t>
      </w:r>
      <w:r w:rsidRPr="00964D5B">
        <w:t> </w:t>
      </w:r>
      <w:r w:rsidRPr="00964D5B">
        <w:rPr>
          <w:iCs/>
        </w:rPr>
        <w:t>currPic ]</w:t>
      </w:r>
      <w:r w:rsidRPr="00964D5B">
        <w:t>, where currPic is the current picture.</w:t>
      </w:r>
      <w:r>
        <w:t xml:space="preserve"> </w:t>
      </w:r>
      <w:r w:rsidRPr="00983CFA">
        <w:rPr>
          <w:highlight w:val="yellow"/>
          <w:lang w:val="en-US"/>
        </w:rPr>
        <w:t>[Ed. (CY): clarify the AuCpbRemovalTime of a picture to be that of the containing AU.]</w:t>
      </w:r>
    </w:p>
    <w:p w:rsidR="000B06B6" w:rsidRPr="00964D5B" w:rsidRDefault="000B06B6" w:rsidP="000B06B6">
      <w:r w:rsidRPr="00964D5B">
        <w:t>All of the following conditions shall be fulfilled for each of the bitstream conformance tests:</w:t>
      </w:r>
    </w:p>
    <w:p w:rsidR="000B06B6" w:rsidRPr="00964D5B" w:rsidRDefault="000B06B6" w:rsidP="008557C3">
      <w:pPr>
        <w:numPr>
          <w:ilvl w:val="0"/>
          <w:numId w:val="17"/>
        </w:numPr>
        <w:tabs>
          <w:tab w:val="clear" w:pos="794"/>
          <w:tab w:val="left" w:pos="600"/>
          <w:tab w:val="num" w:pos="2300"/>
        </w:tabs>
        <w:ind w:left="600" w:hanging="300"/>
      </w:pPr>
      <w:r w:rsidRPr="00964D5B">
        <w:t>For each access unit n, with n greater than 0, associated with a buffering period SEI message, let the variable deltaTime90k[ </w:t>
      </w:r>
      <w:r w:rsidRPr="00964D5B">
        <w:rPr>
          <w:iCs/>
        </w:rPr>
        <w:t>n ]</w:t>
      </w:r>
      <w:r w:rsidRPr="00964D5B">
        <w:t xml:space="preserve"> be specified as follows:</w:t>
      </w:r>
    </w:p>
    <w:p w:rsidR="000B06B6" w:rsidRPr="00964D5B" w:rsidRDefault="000B06B6" w:rsidP="000B06B6">
      <w:pPr>
        <w:tabs>
          <w:tab w:val="clear" w:pos="1191"/>
          <w:tab w:val="clear" w:pos="1985"/>
          <w:tab w:val="center" w:pos="4849"/>
          <w:tab w:val="right" w:pos="9696"/>
        </w:tabs>
        <w:ind w:left="1224"/>
        <w:jc w:val="left"/>
        <w:rPr>
          <w:szCs w:val="18"/>
        </w:rPr>
      </w:pPr>
      <w:r w:rsidRPr="00964D5B">
        <w:rPr>
          <w:szCs w:val="22"/>
        </w:rPr>
        <w:t>deltaTime90k[ n ]</w:t>
      </w:r>
      <w:r w:rsidRPr="00964D5B">
        <w:rPr>
          <w:szCs w:val="18"/>
        </w:rPr>
        <w:t xml:space="preserve"> = 90000 * ( AuNominalRemovalTime[ n ] − AuFinalArrivalTime[ n − 1 ]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19</w:t>
      </w:r>
      <w:r w:rsidRPr="00964D5B">
        <w:rPr>
          <w:szCs w:val="22"/>
        </w:rPr>
        <w:fldChar w:fldCharType="end"/>
      </w:r>
      <w:r w:rsidRPr="00964D5B">
        <w:rPr>
          <w:szCs w:val="18"/>
        </w:rPr>
        <w:t>)</w:t>
      </w:r>
    </w:p>
    <w:p w:rsidR="000B06B6" w:rsidRPr="00964D5B" w:rsidRDefault="000B06B6" w:rsidP="000B06B6">
      <w:pPr>
        <w:ind w:left="600"/>
      </w:pPr>
      <w:r w:rsidRPr="00964D5B">
        <w:t>The value of InitCpbRemovalDelay[ SchedSelIdx ] is constrained as follows:</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If cbr_flag[ SchedSelIdx ] is equal to 0, the following condition shall be true:</w:t>
      </w:r>
    </w:p>
    <w:p w:rsidR="000B06B6" w:rsidRPr="00964D5B" w:rsidRDefault="000B06B6" w:rsidP="000B06B6">
      <w:pPr>
        <w:tabs>
          <w:tab w:val="clear" w:pos="1191"/>
          <w:tab w:val="clear" w:pos="1985"/>
          <w:tab w:val="center" w:pos="4849"/>
          <w:tab w:val="right" w:pos="9696"/>
        </w:tabs>
        <w:ind w:left="1224"/>
        <w:jc w:val="left"/>
        <w:rPr>
          <w:szCs w:val="18"/>
        </w:rPr>
      </w:pPr>
      <w:r w:rsidRPr="00964D5B">
        <w:t>InitCpbRemovalDelay[ SchedSelIdx ]</w:t>
      </w:r>
      <w:r w:rsidRPr="00964D5B">
        <w:rPr>
          <w:iCs/>
          <w:szCs w:val="18"/>
        </w:rPr>
        <w:t xml:space="preserve">  &lt;= </w:t>
      </w:r>
      <w:r w:rsidRPr="00964D5B">
        <w:rPr>
          <w:szCs w:val="18"/>
        </w:rPr>
        <w:t xml:space="preserve"> Ceil( </w:t>
      </w:r>
      <w:r w:rsidRPr="00964D5B">
        <w:rPr>
          <w:szCs w:val="22"/>
        </w:rPr>
        <w:t>deltaTime90k[ </w:t>
      </w:r>
      <w:r w:rsidRPr="00964D5B">
        <w:rPr>
          <w:iCs/>
          <w:szCs w:val="22"/>
        </w:rPr>
        <w:t>n ]</w:t>
      </w:r>
      <w:r w:rsidRPr="00964D5B">
        <w:rPr>
          <w:szCs w:val="22"/>
        </w:rPr>
        <w:t xml:space="preserve"> )</w:t>
      </w:r>
      <w:r w:rsidRPr="00964D5B">
        <w:rPr>
          <w:szCs w:val="18"/>
        </w:rPr>
        <w:tab/>
        <w:t>(C</w:t>
      </w:r>
      <w:r w:rsidRPr="00964D5B">
        <w:rPr>
          <w:szCs w:val="18"/>
        </w:rPr>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20</w:t>
      </w:r>
      <w:r w:rsidRPr="00964D5B">
        <w:rPr>
          <w:szCs w:val="22"/>
        </w:rPr>
        <w:fldChar w:fldCharType="end"/>
      </w:r>
      <w:r w:rsidRPr="00964D5B">
        <w:rPr>
          <w:szCs w:val="18"/>
        </w:rPr>
        <w:t>)</w:t>
      </w:r>
    </w:p>
    <w:p w:rsidR="000B06B6" w:rsidRPr="00964D5B" w:rsidRDefault="000B06B6" w:rsidP="000B06B6">
      <w:pPr>
        <w:tabs>
          <w:tab w:val="clear" w:pos="794"/>
          <w:tab w:val="clear" w:pos="1191"/>
          <w:tab w:val="left" w:pos="1000"/>
        </w:tabs>
        <w:spacing w:before="86"/>
        <w:ind w:left="1000" w:hanging="400"/>
      </w:pPr>
      <w:r w:rsidRPr="00964D5B">
        <w:rPr>
          <w:bCs/>
          <w:iCs/>
        </w:rPr>
        <w:t>–</w:t>
      </w:r>
      <w:r w:rsidRPr="00964D5B">
        <w:rPr>
          <w:bCs/>
          <w:iCs/>
        </w:rPr>
        <w:tab/>
      </w:r>
      <w:r w:rsidRPr="00964D5B">
        <w:t>Otherwise (cbr_flag[ SchedSelIdx ] is equal to 1), the following condition shall be true:</w:t>
      </w:r>
    </w:p>
    <w:p w:rsidR="000B06B6" w:rsidRPr="00964D5B" w:rsidRDefault="000B06B6" w:rsidP="000B06B6">
      <w:pPr>
        <w:tabs>
          <w:tab w:val="clear" w:pos="1191"/>
          <w:tab w:val="clear" w:pos="1985"/>
          <w:tab w:val="center" w:pos="4849"/>
          <w:tab w:val="right" w:pos="9696"/>
        </w:tabs>
        <w:ind w:left="1224"/>
        <w:jc w:val="left"/>
      </w:pPr>
      <w:r w:rsidRPr="00964D5B">
        <w:rPr>
          <w:iCs/>
        </w:rPr>
        <w:t>Floor( </w:t>
      </w:r>
      <w:r w:rsidRPr="00964D5B">
        <w:rPr>
          <w:szCs w:val="22"/>
        </w:rPr>
        <w:t>deltaTime90k[ </w:t>
      </w:r>
      <w:r w:rsidRPr="00964D5B">
        <w:rPr>
          <w:iCs/>
          <w:szCs w:val="22"/>
        </w:rPr>
        <w:t>n ]</w:t>
      </w:r>
      <w:r w:rsidRPr="00964D5B">
        <w:t xml:space="preserve"> ) &lt;= </w:t>
      </w:r>
      <w:r w:rsidRPr="00964D5B">
        <w:tab/>
        <w:t>InitCpbRemovalDelay[ SchedSelIdx ]</w:t>
      </w:r>
      <w:r w:rsidRPr="00964D5B">
        <w:rPr>
          <w:iCs/>
        </w:rPr>
        <w:t xml:space="preserve"> &lt;= Ceil( </w:t>
      </w:r>
      <w:r w:rsidRPr="00964D5B">
        <w:rPr>
          <w:szCs w:val="22"/>
        </w:rPr>
        <w:t>deltaTime90k[ </w:t>
      </w:r>
      <w:r w:rsidRPr="00964D5B">
        <w:rPr>
          <w:iCs/>
          <w:szCs w:val="22"/>
        </w:rPr>
        <w:t>n ]</w:t>
      </w:r>
      <w:r w:rsidRPr="00964D5B">
        <w:t xml:space="preserve">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21</w:t>
      </w:r>
      <w:r w:rsidRPr="00964D5B">
        <w:rPr>
          <w:szCs w:val="22"/>
        </w:rPr>
        <w:fldChar w:fldCharType="end"/>
      </w:r>
      <w:r w:rsidRPr="00964D5B">
        <w:t>)</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overflow is specified as the condition in which the total number of bits in the CPB is greater than the CPB size. The CPB shall never overflow.</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964D5B">
        <w:t>[ HighestTid ]</w:t>
      </w:r>
      <w:r w:rsidRPr="00964D5B">
        <w:rPr>
          <w:bCs/>
          <w:iCs/>
        </w:rPr>
        <w:t xml:space="preserve"> is equal to 0, the CPB shall never underflow.</w:t>
      </w:r>
    </w:p>
    <w:p w:rsidR="000B06B6" w:rsidRDefault="000B06B6" w:rsidP="008557C3">
      <w:pPr>
        <w:numPr>
          <w:ilvl w:val="0"/>
          <w:numId w:val="17"/>
        </w:numPr>
        <w:tabs>
          <w:tab w:val="clear" w:pos="794"/>
          <w:tab w:val="left" w:pos="600"/>
          <w:tab w:val="num" w:pos="2300"/>
        </w:tabs>
        <w:ind w:left="600" w:hanging="300"/>
      </w:pPr>
      <w:r w:rsidRPr="00964D5B">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0B06B6" w:rsidRPr="00334B40" w:rsidRDefault="000B06B6" w:rsidP="008557C3">
      <w:pPr>
        <w:numPr>
          <w:ilvl w:val="0"/>
          <w:numId w:val="17"/>
        </w:numPr>
        <w:tabs>
          <w:tab w:val="clear" w:pos="794"/>
          <w:tab w:val="left" w:pos="600"/>
          <w:tab w:val="num" w:pos="2300"/>
        </w:tabs>
        <w:ind w:left="600" w:hanging="300"/>
        <w:rPr>
          <w:highlight w:val="cyan"/>
        </w:rPr>
      </w:pPr>
      <w:r w:rsidRPr="00334B40">
        <w:rPr>
          <w:highlight w:val="cyan"/>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The nominal removal times of </w:t>
      </w:r>
      <w:r w:rsidRPr="00334B40">
        <w:rPr>
          <w:bCs/>
          <w:iCs/>
          <w:highlight w:val="cyan"/>
        </w:rPr>
        <w:t>access units</w:t>
      </w:r>
      <w:r>
        <w:rPr>
          <w:bCs/>
          <w:iCs/>
        </w:rPr>
        <w:t xml:space="preserve"> </w:t>
      </w:r>
      <w:r w:rsidRPr="00964D5B">
        <w:rPr>
          <w:bCs/>
          <w:iCs/>
        </w:rPr>
        <w:t xml:space="preserve">from the CPB (starting from the second </w:t>
      </w:r>
      <w:r w:rsidRPr="00334B40">
        <w:rPr>
          <w:bCs/>
          <w:iCs/>
          <w:highlight w:val="cyan"/>
        </w:rPr>
        <w:t>access unit</w:t>
      </w:r>
      <w:r w:rsidRPr="00964D5B">
        <w:rPr>
          <w:bCs/>
          <w:iCs/>
        </w:rPr>
        <w:t xml:space="preserve"> in decoding order) shall satisfy the constraints on AuNominalRemovalTime[ n ] and AuCpbRemovalTime[ n ] expressed in subclauses A.4.1 through A.4.2.</w:t>
      </w:r>
    </w:p>
    <w:p w:rsidR="000B06B6" w:rsidRPr="00964D5B" w:rsidRDefault="000B06B6" w:rsidP="008557C3">
      <w:pPr>
        <w:numPr>
          <w:ilvl w:val="0"/>
          <w:numId w:val="17"/>
        </w:numPr>
        <w:tabs>
          <w:tab w:val="clear" w:pos="794"/>
          <w:tab w:val="left" w:pos="600"/>
          <w:tab w:val="num" w:pos="2300"/>
        </w:tabs>
        <w:rPr>
          <w:bCs/>
          <w:iCs/>
        </w:rPr>
      </w:pPr>
      <w:r w:rsidRPr="00964D5B">
        <w:t xml:space="preserve">For each current picture, </w:t>
      </w:r>
      <w:r w:rsidRPr="00964D5B">
        <w:rPr>
          <w:bCs/>
          <w:iCs/>
        </w:rPr>
        <w:t xml:space="preserve">after invocation of the process for removal of pictures from the </w:t>
      </w:r>
      <w:r w:rsidRPr="005241C4">
        <w:rPr>
          <w:bCs/>
          <w:iCs/>
          <w:highlight w:val="cyan"/>
        </w:rPr>
        <w:t>sub-</w:t>
      </w:r>
      <w:r w:rsidRPr="00964D5B">
        <w:rPr>
          <w:bCs/>
          <w:iCs/>
        </w:rPr>
        <w:t>DPB as specified in subclause </w:t>
      </w:r>
      <w:r>
        <w:rPr>
          <w:bCs/>
          <w:iCs/>
        </w:rPr>
        <w:fldChar w:fldCharType="begin" w:fldLock="1"/>
      </w:r>
      <w:r>
        <w:rPr>
          <w:bCs/>
          <w:iCs/>
        </w:rPr>
        <w:instrText xml:space="preserve"> REF _Ref373336836 \r \h </w:instrText>
      </w:r>
      <w:r>
        <w:rPr>
          <w:bCs/>
          <w:iCs/>
        </w:rPr>
      </w:r>
      <w:r>
        <w:rPr>
          <w:bCs/>
          <w:iCs/>
        </w:rPr>
        <w:fldChar w:fldCharType="separate"/>
      </w:r>
      <w:r>
        <w:rPr>
          <w:bCs/>
          <w:iCs/>
        </w:rPr>
        <w:t>C.3.2</w:t>
      </w:r>
      <w:r>
        <w:rPr>
          <w:bCs/>
          <w:iCs/>
        </w:rPr>
        <w:fldChar w:fldCharType="end"/>
      </w:r>
      <w:r w:rsidRPr="00964D5B">
        <w:t>,</w:t>
      </w:r>
      <w:r w:rsidRPr="00964D5B">
        <w:rPr>
          <w:bCs/>
          <w:iCs/>
        </w:rPr>
        <w:t xml:space="preserve"> the number of decoded pictures in the </w:t>
      </w:r>
      <w:r w:rsidRPr="005241C4">
        <w:rPr>
          <w:bCs/>
          <w:iCs/>
          <w:highlight w:val="cyan"/>
        </w:rPr>
        <w:t>sub-</w:t>
      </w:r>
      <w:r w:rsidRPr="00964D5B">
        <w:rPr>
          <w:bCs/>
          <w:iCs/>
        </w:rPr>
        <w:t>DPB</w:t>
      </w:r>
      <w:r>
        <w:rPr>
          <w:bCs/>
          <w:iCs/>
        </w:rPr>
        <w:t xml:space="preserve"> </w:t>
      </w:r>
      <w:r w:rsidRPr="005241C4">
        <w:rPr>
          <w:bCs/>
          <w:iCs/>
          <w:highlight w:val="cyan"/>
        </w:rPr>
        <w:t>for the current layer</w:t>
      </w:r>
      <w:r w:rsidRPr="00964D5B">
        <w:rPr>
          <w:bCs/>
          <w:iCs/>
        </w:rPr>
        <w:t xml:space="preserve">, including all pictures n </w:t>
      </w:r>
      <w:r w:rsidRPr="005241C4">
        <w:rPr>
          <w:bCs/>
          <w:iCs/>
          <w:highlight w:val="cyan"/>
        </w:rPr>
        <w:t>in the cur</w:t>
      </w:r>
      <w:r>
        <w:rPr>
          <w:bCs/>
          <w:iCs/>
          <w:highlight w:val="cyan"/>
        </w:rPr>
        <w:t>r</w:t>
      </w:r>
      <w:r w:rsidRPr="005241C4">
        <w:rPr>
          <w:bCs/>
          <w:iCs/>
          <w:highlight w:val="cyan"/>
        </w:rPr>
        <w:t>ent layer</w:t>
      </w:r>
      <w:r>
        <w:rPr>
          <w:bCs/>
          <w:iCs/>
        </w:rPr>
        <w:t xml:space="preserve"> </w:t>
      </w:r>
      <w:r w:rsidRPr="00964D5B">
        <w:rPr>
          <w:bCs/>
          <w:iCs/>
        </w:rPr>
        <w:t>that are marked as "used for reference", or</w:t>
      </w:r>
      <w:r w:rsidRPr="00964D5B">
        <w:t xml:space="preserve"> that have PicOutputFlag equal to 1 and Au</w:t>
      </w:r>
      <w:r w:rsidRPr="00964D5B">
        <w:rPr>
          <w:iCs/>
        </w:rPr>
        <w:t>CpbRemovalTime[</w:t>
      </w:r>
      <w:r w:rsidRPr="00964D5B">
        <w:t> </w:t>
      </w:r>
      <w:r w:rsidRPr="00964D5B">
        <w:rPr>
          <w:iCs/>
        </w:rPr>
        <w:t>n ] less than AuCpbRemovalTime[</w:t>
      </w:r>
      <w:r w:rsidRPr="00964D5B">
        <w:t> </w:t>
      </w:r>
      <w:r w:rsidRPr="00964D5B">
        <w:rPr>
          <w:iCs/>
        </w:rPr>
        <w:t>currPic ]</w:t>
      </w:r>
      <w:r w:rsidRPr="00964D5B">
        <w:t>, where currPic is the current picture</w:t>
      </w:r>
      <w:r w:rsidRPr="00964D5B">
        <w:rPr>
          <w:bCs/>
          <w:iCs/>
        </w:rPr>
        <w:t>, shall be less than or equal to sps_max_dec_pic_buffering</w:t>
      </w:r>
      <w:r w:rsidRPr="00964D5B">
        <w:t>_minus1</w:t>
      </w:r>
      <w:r w:rsidRPr="00964D5B">
        <w:rPr>
          <w:bCs/>
          <w:iCs/>
        </w:rPr>
        <w:t>[ HighestTid ]</w:t>
      </w:r>
      <w:r w:rsidRPr="006B000F">
        <w:rPr>
          <w:bCs/>
          <w:iCs/>
          <w:lang w:val="en-US"/>
        </w:rPr>
        <w:t xml:space="preserve"> </w:t>
      </w:r>
      <w:r w:rsidRPr="005241C4">
        <w:rPr>
          <w:bCs/>
          <w:iCs/>
          <w:highlight w:val="cyan"/>
          <w:lang w:val="en-US"/>
        </w:rPr>
        <w:t xml:space="preserve">when currPicLayerId is equal to 0 or </w:t>
      </w:r>
      <w:r w:rsidRPr="005241C4">
        <w:rPr>
          <w:rFonts w:eastAsia="Batang"/>
          <w:highlight w:val="cyan"/>
          <w:lang w:eastAsia="ko-KR"/>
        </w:rPr>
        <w:t>max_vps_dec_pic_buffering_minus1</w:t>
      </w:r>
      <w:r w:rsidRPr="005241C4">
        <w:rPr>
          <w:bCs/>
          <w:iCs/>
          <w:highlight w:val="cyan"/>
        </w:rPr>
        <w:t>[</w:t>
      </w:r>
      <w:r w:rsidRPr="005241C4">
        <w:rPr>
          <w:highlight w:val="cyan"/>
        </w:rPr>
        <w:t> </w:t>
      </w:r>
      <w:r w:rsidRPr="005241C4">
        <w:rPr>
          <w:highlight w:val="cyan"/>
          <w:lang w:val="en-CA"/>
        </w:rPr>
        <w:t>TargetOptLayerSetIdx </w:t>
      </w:r>
      <w:r w:rsidRPr="005241C4">
        <w:rPr>
          <w:bCs/>
          <w:iCs/>
          <w:highlight w:val="cyan"/>
        </w:rPr>
        <w:t>][ </w:t>
      </w:r>
      <w:r w:rsidRPr="005241C4">
        <w:rPr>
          <w:bCs/>
          <w:iCs/>
          <w:highlight w:val="cyan"/>
          <w:lang w:val="en-US"/>
        </w:rPr>
        <w:t>currPicLayerId</w:t>
      </w:r>
      <w:r w:rsidRPr="005241C4">
        <w:rPr>
          <w:bCs/>
          <w:iCs/>
          <w:highlight w:val="cyan"/>
        </w:rPr>
        <w:t> ]</w:t>
      </w:r>
      <w:r w:rsidRPr="005241C4">
        <w:rPr>
          <w:highlight w:val="cyan"/>
        </w:rPr>
        <w:t xml:space="preserve">[ HighestTid ] when </w:t>
      </w:r>
      <w:r w:rsidRPr="005241C4">
        <w:rPr>
          <w:bCs/>
          <w:iCs/>
          <w:highlight w:val="cyan"/>
          <w:lang w:val="en-US"/>
        </w:rPr>
        <w:t>currPicLayerId</w:t>
      </w:r>
      <w:r w:rsidRPr="005241C4">
        <w:rPr>
          <w:highlight w:val="cyan"/>
        </w:rPr>
        <w:t xml:space="preserve"> is greater than 0</w:t>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964D5B">
        <w:rPr>
          <w:bCs/>
          <w:iCs/>
          <w:highlight w:val="yellow"/>
        </w:rPr>
        <w:fldChar w:fldCharType="begin" w:fldLock="1"/>
      </w:r>
      <w:r w:rsidRPr="00964D5B">
        <w:rPr>
          <w:bCs/>
          <w:iCs/>
        </w:rPr>
        <w:instrText xml:space="preserve"> REF _Ref326744124 \r \h </w:instrText>
      </w:r>
      <w:r w:rsidRPr="00964D5B">
        <w:rPr>
          <w:bCs/>
          <w:iCs/>
          <w:highlight w:val="yellow"/>
        </w:rPr>
      </w:r>
      <w:r w:rsidRPr="00964D5B">
        <w:rPr>
          <w:bCs/>
          <w:iCs/>
          <w:highlight w:val="yellow"/>
        </w:rPr>
        <w:fldChar w:fldCharType="separate"/>
      </w:r>
      <w:r>
        <w:rPr>
          <w:bCs/>
          <w:iCs/>
        </w:rPr>
        <w:t>C.3</w:t>
      </w:r>
      <w:r w:rsidRPr="00964D5B">
        <w:rPr>
          <w:bCs/>
          <w:iCs/>
          <w:highlight w:val="yellow"/>
        </w:rPr>
        <w:fldChar w:fldCharType="end"/>
      </w:r>
      <w:r w:rsidRPr="00964D5B">
        <w:rPr>
          <w:bCs/>
          <w:iCs/>
        </w:rPr>
        <w:t>.</w:t>
      </w:r>
    </w:p>
    <w:p w:rsidR="000B06B6" w:rsidRPr="00964D5B" w:rsidRDefault="000B06B6" w:rsidP="008557C3">
      <w:pPr>
        <w:numPr>
          <w:ilvl w:val="0"/>
          <w:numId w:val="17"/>
        </w:numPr>
        <w:tabs>
          <w:tab w:val="clear" w:pos="794"/>
          <w:tab w:val="left" w:pos="600"/>
          <w:tab w:val="num" w:pos="2300"/>
        </w:tabs>
        <w:ind w:left="600" w:hanging="300"/>
        <w:rPr>
          <w:bCs/>
          <w:iCs/>
        </w:rPr>
      </w:pPr>
      <w:r w:rsidRPr="00964D5B">
        <w:t>For each current picture, the value of maxPicOrderCnt − minPicOrderCnt shall be less than MaxPicOrderCntLsb / 2.</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lastRenderedPageBreak/>
        <w:t xml:space="preserve">The value of </w:t>
      </w:r>
      <w:r w:rsidRPr="00964D5B">
        <w:t>DpbOutputInterval[</w:t>
      </w:r>
      <w:r w:rsidRPr="00964D5B">
        <w:rPr>
          <w:bCs/>
          <w:iCs/>
        </w:rPr>
        <w:t> n ] as given by Equation </w:t>
      </w:r>
      <w:r w:rsidRPr="00964D5B">
        <w:fldChar w:fldCharType="begin" w:fldLock="1"/>
      </w:r>
      <w:r w:rsidRPr="00964D5B">
        <w:instrText xml:space="preserve"> REF DeltaTo \h  \* MERGEFORMAT </w:instrText>
      </w:r>
      <w:r w:rsidRPr="00964D5B">
        <w:fldChar w:fldCharType="separate"/>
      </w:r>
      <w:r w:rsidRPr="00964D5B">
        <w:rPr>
          <w:szCs w:val="22"/>
        </w:rPr>
        <w:t>C</w:t>
      </w:r>
      <w:r w:rsidRPr="00964D5B">
        <w:rPr>
          <w:szCs w:val="22"/>
        </w:rPr>
        <w:noBreakHyphen/>
      </w:r>
      <w:r>
        <w:rPr>
          <w:szCs w:val="22"/>
        </w:rPr>
        <w:t>18</w:t>
      </w:r>
      <w:r w:rsidRPr="00964D5B">
        <w:fldChar w:fldCharType="end"/>
      </w:r>
      <w:r w:rsidRPr="00964D5B">
        <w:rPr>
          <w:bCs/>
          <w:iCs/>
        </w:rPr>
        <w:t xml:space="preserve">, which is the difference between the output time of </w:t>
      </w:r>
      <w:r w:rsidRPr="00334B40">
        <w:rPr>
          <w:bCs/>
          <w:iCs/>
          <w:highlight w:val="cyan"/>
        </w:rPr>
        <w:t>an access unit</w:t>
      </w:r>
      <w:r w:rsidRPr="00964D5B">
        <w:rPr>
          <w:bCs/>
          <w:iCs/>
        </w:rPr>
        <w:t xml:space="preserve"> and that of the first </w:t>
      </w:r>
      <w:r w:rsidRPr="00334B40">
        <w:rPr>
          <w:bCs/>
          <w:iCs/>
          <w:highlight w:val="cyan"/>
        </w:rPr>
        <w:t>access unit</w:t>
      </w:r>
      <w:r w:rsidRPr="00964D5B">
        <w:rPr>
          <w:bCs/>
          <w:iCs/>
        </w:rPr>
        <w:t xml:space="preserve"> following it in output order and having PicOutputFlag equal to 1, shall satisfy the constraint expressed in subclause A.4.1 for the profile, tier and level specified in the bitstream</w:t>
      </w:r>
      <w:r w:rsidRPr="00964D5B">
        <w:t xml:space="preserve"> using the decoding process specified in clauses 2 through 10</w:t>
      </w:r>
      <w:r w:rsidRPr="00964D5B">
        <w:rPr>
          <w:bCs/>
          <w:iCs/>
        </w:rPr>
        <w:t>.</w:t>
      </w:r>
      <w:r>
        <w:rPr>
          <w:bCs/>
          <w:iCs/>
        </w:rPr>
        <w:t xml:space="preserve"> </w:t>
      </w:r>
      <w:r w:rsidRPr="00983CFA">
        <w:rPr>
          <w:bCs/>
          <w:iCs/>
          <w:highlight w:val="yellow"/>
          <w:lang w:val="en-US"/>
        </w:rPr>
        <w:t xml:space="preserve">[Ed. (MH): </w:t>
      </w:r>
      <w:r w:rsidRPr="00983CFA">
        <w:rPr>
          <w:highlight w:val="yellow"/>
          <w:lang w:val="en-US"/>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0B06B6" w:rsidRPr="00964D5B" w:rsidRDefault="000B06B6" w:rsidP="008557C3">
      <w:pPr>
        <w:numPr>
          <w:ilvl w:val="0"/>
          <w:numId w:val="17"/>
        </w:numPr>
        <w:tabs>
          <w:tab w:val="clear" w:pos="794"/>
          <w:tab w:val="left" w:pos="600"/>
          <w:tab w:val="num" w:pos="2300"/>
        </w:tabs>
        <w:ind w:left="600" w:hanging="300"/>
        <w:rPr>
          <w:bCs/>
          <w:iCs/>
        </w:rPr>
      </w:pPr>
      <w:r w:rsidRPr="00964D5B">
        <w:rPr>
          <w:bCs/>
          <w:iCs/>
        </w:rPr>
        <w:t xml:space="preserve">For each current picture, when </w:t>
      </w:r>
      <w:r w:rsidRPr="00964D5B">
        <w:t>sub_pic_cpb_params_in_pic_timing_sei_flag</w:t>
      </w:r>
      <w:r w:rsidRPr="00964D5B">
        <w:rPr>
          <w:bCs/>
          <w:iCs/>
        </w:rPr>
        <w:t xml:space="preserve"> is equal to 1, let tmpCpbRemovalDelaySum be derived as follows:</w:t>
      </w:r>
    </w:p>
    <w:p w:rsidR="000B06B6" w:rsidRPr="00964D5B" w:rsidRDefault="000B06B6" w:rsidP="000B06B6">
      <w:pPr>
        <w:tabs>
          <w:tab w:val="clear" w:pos="1191"/>
          <w:tab w:val="clear" w:pos="1985"/>
          <w:tab w:val="center" w:pos="4849"/>
          <w:tab w:val="right" w:pos="9696"/>
        </w:tabs>
        <w:ind w:left="1224"/>
        <w:jc w:val="left"/>
        <w:rPr>
          <w:bCs/>
          <w:iCs/>
        </w:rPr>
      </w:pPr>
      <w:r w:rsidRPr="00964D5B">
        <w:rPr>
          <w:bCs/>
          <w:iCs/>
        </w:rPr>
        <w:t>tmpCpbRemovalDelaySum = 0</w:t>
      </w:r>
      <w:r w:rsidRPr="00964D5B">
        <w:rPr>
          <w:bCs/>
          <w:iCs/>
        </w:rPr>
        <w:br/>
        <w:t>for( i = 0; i &lt; num_decoding_units_minus1; i++ )</w:t>
      </w:r>
      <w:r w:rsidRPr="00964D5B">
        <w:rPr>
          <w:bCs/>
          <w:iCs/>
        </w:rPr>
        <w:tab/>
        <w:t>(C</w:t>
      </w:r>
      <w:r w:rsidRPr="00964D5B">
        <w:rPr>
          <w:bCs/>
          <w:iCs/>
        </w:rPr>
        <w:noBreakHyphen/>
      </w:r>
      <w:r w:rsidRPr="00964D5B">
        <w:rPr>
          <w:bCs/>
          <w:iCs/>
        </w:rPr>
        <w:fldChar w:fldCharType="begin" w:fldLock="1"/>
      </w:r>
      <w:r w:rsidRPr="00964D5B">
        <w:rPr>
          <w:bCs/>
          <w:iCs/>
        </w:rPr>
        <w:instrText xml:space="preserve"> SEQ Equation \* ARABIC </w:instrText>
      </w:r>
      <w:r w:rsidRPr="00964D5B">
        <w:rPr>
          <w:bCs/>
          <w:iCs/>
        </w:rPr>
        <w:fldChar w:fldCharType="separate"/>
      </w:r>
      <w:r>
        <w:rPr>
          <w:bCs/>
          <w:iCs/>
          <w:noProof/>
        </w:rPr>
        <w:t>22</w:t>
      </w:r>
      <w:r w:rsidRPr="00964D5B">
        <w:rPr>
          <w:bCs/>
          <w:iCs/>
        </w:rPr>
        <w:fldChar w:fldCharType="end"/>
      </w:r>
      <w:r w:rsidRPr="00964D5B">
        <w:rPr>
          <w:bCs/>
          <w:iCs/>
        </w:rPr>
        <w:t>)</w:t>
      </w:r>
      <w:r w:rsidRPr="00964D5B">
        <w:rPr>
          <w:bCs/>
          <w:iCs/>
        </w:rPr>
        <w:br/>
      </w:r>
      <w:r w:rsidRPr="00964D5B">
        <w:rPr>
          <w:bCs/>
          <w:iCs/>
        </w:rPr>
        <w:tab/>
        <w:t>tmpCpbRemovalDelaySum  +=  du_cpb_removal_delay_increment_minus1[ i ] + 1</w:t>
      </w:r>
    </w:p>
    <w:p w:rsidR="000B06B6" w:rsidRPr="00964D5B" w:rsidRDefault="000B06B6" w:rsidP="000B06B6">
      <w:pPr>
        <w:tabs>
          <w:tab w:val="clear" w:pos="1191"/>
          <w:tab w:val="clear" w:pos="1985"/>
          <w:tab w:val="center" w:pos="4849"/>
          <w:tab w:val="right" w:pos="9696"/>
        </w:tabs>
        <w:ind w:left="630"/>
        <w:jc w:val="left"/>
        <w:rPr>
          <w:bCs/>
          <w:iCs/>
        </w:rPr>
      </w:pPr>
      <w:r w:rsidRPr="00964D5B">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0B06B6" w:rsidRPr="00964D5B" w:rsidRDefault="000B06B6" w:rsidP="008557C3">
      <w:pPr>
        <w:numPr>
          <w:ilvl w:val="0"/>
          <w:numId w:val="17"/>
        </w:numPr>
        <w:tabs>
          <w:tab w:val="clear" w:pos="794"/>
          <w:tab w:val="left" w:pos="600"/>
          <w:tab w:val="num" w:pos="2300"/>
        </w:tabs>
        <w:ind w:left="600" w:hanging="300"/>
        <w:rPr>
          <w:bCs/>
          <w:iCs/>
        </w:rPr>
      </w:pPr>
      <w:bookmarkStart w:id="1429" w:name="_Ref34233092"/>
      <w:bookmarkStart w:id="1430" w:name="_Toc77680620"/>
      <w:bookmarkStart w:id="1431" w:name="_Toc118289216"/>
      <w:bookmarkStart w:id="1432" w:name="_Toc226456821"/>
      <w:bookmarkStart w:id="1433" w:name="_Toc248045438"/>
      <w:bookmarkStart w:id="1434" w:name="_Toc287363883"/>
      <w:bookmarkStart w:id="1435" w:name="_Toc311220031"/>
      <w:bookmarkStart w:id="1436" w:name="_Toc317198883"/>
      <w:bookmarkEnd w:id="1405"/>
      <w:bookmarkEnd w:id="1406"/>
      <w:bookmarkEnd w:id="1407"/>
      <w:bookmarkEnd w:id="1408"/>
      <w:bookmarkEnd w:id="1409"/>
      <w:bookmarkEnd w:id="1410"/>
      <w:bookmarkEnd w:id="1411"/>
      <w:r w:rsidRPr="00964D5B">
        <w:rPr>
          <w:bCs/>
          <w:iCs/>
        </w:rPr>
        <w:t>For any two pictures m and n in the same CVS, when DpbOutputTime[ m ] is greater than DpbOutputTime[ n ], the PicOrderCntVal of picture m shall be greater than the PicOrderCntVal of picture n.</w:t>
      </w:r>
    </w:p>
    <w:p w:rsidR="000B06B6" w:rsidRPr="00964D5B" w:rsidRDefault="000B06B6" w:rsidP="000B06B6">
      <w:pPr>
        <w:numPr>
          <w:ilvl w:val="12"/>
          <w:numId w:val="0"/>
        </w:numPr>
        <w:tabs>
          <w:tab w:val="clear" w:pos="794"/>
          <w:tab w:val="clear" w:pos="1191"/>
          <w:tab w:val="clear" w:pos="1588"/>
          <w:tab w:val="clear" w:pos="1985"/>
        </w:tabs>
        <w:spacing w:before="120"/>
        <w:ind w:left="1195"/>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0B06B6" w:rsidRPr="00964D5B" w:rsidRDefault="000B06B6" w:rsidP="008557C3">
      <w:pPr>
        <w:keepNext/>
        <w:keepLines/>
        <w:numPr>
          <w:ilvl w:val="1"/>
          <w:numId w:val="37"/>
        </w:numPr>
        <w:tabs>
          <w:tab w:val="num" w:pos="1440"/>
          <w:tab w:val="num" w:pos="1837"/>
        </w:tabs>
        <w:spacing w:before="313"/>
        <w:outlineLvl w:val="1"/>
        <w:rPr>
          <w:b/>
          <w:bCs/>
          <w:sz w:val="22"/>
          <w:szCs w:val="22"/>
        </w:rPr>
      </w:pPr>
      <w:bookmarkStart w:id="1437" w:name="_Toc364083328"/>
      <w:bookmarkStart w:id="1438" w:name="_Toc373832692"/>
      <w:r w:rsidRPr="00964D5B">
        <w:rPr>
          <w:b/>
          <w:bCs/>
          <w:sz w:val="22"/>
          <w:szCs w:val="22"/>
        </w:rPr>
        <w:t>Decoder conformance</w:t>
      </w:r>
      <w:bookmarkEnd w:id="1429"/>
      <w:bookmarkEnd w:id="1430"/>
      <w:bookmarkEnd w:id="1431"/>
      <w:bookmarkEnd w:id="1432"/>
      <w:bookmarkEnd w:id="1433"/>
      <w:bookmarkEnd w:id="1434"/>
      <w:bookmarkEnd w:id="1435"/>
      <w:bookmarkEnd w:id="1436"/>
      <w:bookmarkEnd w:id="1437"/>
      <w:bookmarkEnd w:id="1438"/>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439" w:name="_Toc364083329"/>
      <w:bookmarkStart w:id="1440" w:name="_Toc373832693"/>
      <w:r w:rsidRPr="00964D5B">
        <w:rPr>
          <w:b/>
          <w:bCs/>
        </w:rPr>
        <w:t>General</w:t>
      </w:r>
      <w:bookmarkEnd w:id="1439"/>
      <w:bookmarkEnd w:id="1440"/>
    </w:p>
    <w:p w:rsidR="000B06B6" w:rsidRPr="00964D5B" w:rsidRDefault="000B06B6" w:rsidP="000B06B6">
      <w:r w:rsidRPr="00964D5B">
        <w:t>A decoder conforming to this Specification shall fulfil all requirements specified in this subclause.</w:t>
      </w:r>
    </w:p>
    <w:p w:rsidR="000B06B6" w:rsidRPr="00964D5B" w:rsidRDefault="000B06B6" w:rsidP="000B06B6">
      <w:r w:rsidRPr="00964D5B">
        <w:t>A decoder claiming conformance to a specific profile, tier and level shall be able to successfully decode all bitstreams that conform to the bitstream conformance requirements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in the manner specified in Annex</w:t>
      </w:r>
      <w:r>
        <w:t> </w:t>
      </w:r>
      <w:r w:rsidRPr="00964D5B">
        <w:t>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0B06B6" w:rsidRPr="00964D5B" w:rsidRDefault="000B06B6" w:rsidP="000B06B6">
      <w:r w:rsidRPr="00964D5B">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0B06B6" w:rsidRPr="00964D5B" w:rsidRDefault="000B06B6" w:rsidP="000B06B6">
      <w:r w:rsidRPr="00964D5B">
        <w:t>There are two types of conformance that can be claimed by a decoder: output timing conformance and output order conformance.</w:t>
      </w:r>
    </w:p>
    <w:p w:rsidR="000B06B6" w:rsidRPr="00964D5B" w:rsidRDefault="000B06B6" w:rsidP="000B06B6">
      <w:r w:rsidRPr="00964D5B">
        <w:t>To check conformance of a decoder, test bitstreams conforming to the claimed profile, tier and level, as specified in subclause </w:t>
      </w:r>
      <w:r w:rsidRPr="00FC7E68">
        <w:fldChar w:fldCharType="begin" w:fldLock="1"/>
      </w:r>
      <w:r w:rsidRPr="00FC7E68">
        <w:instrText xml:space="preserve"> REF _Ref373337954 \r \h </w:instrText>
      </w:r>
      <w:r w:rsidRPr="00FC7E68">
        <w:fldChar w:fldCharType="separate"/>
      </w:r>
      <w:r>
        <w:t>C.4</w:t>
      </w:r>
      <w:r w:rsidRPr="00FC7E68">
        <w:fldChar w:fldCharType="end"/>
      </w:r>
      <w:r w:rsidRPr="00964D5B">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0B06B6" w:rsidRPr="00964D5B" w:rsidRDefault="000B06B6" w:rsidP="000B06B6">
      <w:r w:rsidRPr="00964D5B">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0B06B6" w:rsidRPr="00964D5B" w:rsidRDefault="000B06B6" w:rsidP="000B06B6">
      <w:r w:rsidRPr="00964D5B">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964D5B">
        <w:rPr>
          <w:iCs/>
        </w:rPr>
        <w:t>c</w:t>
      </w:r>
      <w:r w:rsidRPr="00964D5B">
        <w:t>( </w:t>
      </w:r>
      <w:r w:rsidRPr="00964D5B">
        <w:rPr>
          <w:iCs/>
        </w:rPr>
        <w:t>r </w:t>
      </w:r>
      <w:r w:rsidRPr="00964D5B">
        <w:t>), and initial CPB removal delay ( f( r )</w:t>
      </w:r>
      <w:r w:rsidRPr="00964D5B">
        <w:rPr>
          <w:rFonts w:ascii="Symbol" w:hAnsi="Symbol" w:cs="Symbol"/>
        </w:rPr>
        <w:t></w:t>
      </w:r>
      <w:r w:rsidRPr="00964D5B">
        <w:rPr>
          <w:rFonts w:ascii="Symbol" w:hAnsi="Symbol" w:cs="Symbol"/>
        </w:rPr>
        <w:t></w:t>
      </w:r>
      <w:r w:rsidRPr="00964D5B">
        <w:rPr>
          <w:rFonts w:ascii="Symbol" w:hAnsi="Symbol" w:cs="Symbol"/>
        </w:rPr>
        <w:t></w:t>
      </w:r>
      <w:r w:rsidRPr="00964D5B">
        <w:t>r ) as follows:</w:t>
      </w:r>
    </w:p>
    <w:p w:rsidR="000B06B6" w:rsidRPr="00964D5B" w:rsidRDefault="000B06B6" w:rsidP="000B06B6">
      <w:pPr>
        <w:tabs>
          <w:tab w:val="clear" w:pos="1191"/>
          <w:tab w:val="clear" w:pos="1985"/>
          <w:tab w:val="center" w:pos="4849"/>
          <w:tab w:val="right" w:pos="9696"/>
        </w:tabs>
        <w:ind w:left="720"/>
        <w:jc w:val="left"/>
      </w:pPr>
      <w:r w:rsidRPr="00964D5B">
        <w:rPr>
          <w:rFonts w:ascii="Symbol" w:hAnsi="Symbol" w:cs="Symbol"/>
        </w:rPr>
        <w:t></w:t>
      </w:r>
      <w:r w:rsidRPr="00964D5B">
        <w:t xml:space="preserve"> = ( </w:t>
      </w:r>
      <w:r w:rsidRPr="00964D5B">
        <w:rPr>
          <w:iCs/>
        </w:rPr>
        <w:t>r − BitRate[ SchedSelIdx − 1 ] </w:t>
      </w:r>
      <w:r w:rsidRPr="00964D5B">
        <w:t xml:space="preserve">) </w:t>
      </w:r>
      <w:r w:rsidRPr="00964D5B">
        <w:rPr>
          <w:rFonts w:ascii="Symbol" w:hAnsi="Symbol" w:cs="Symbol"/>
        </w:rPr>
        <w:t></w:t>
      </w:r>
      <w:r w:rsidRPr="00964D5B">
        <w:t xml:space="preserve"> ( </w:t>
      </w:r>
      <w:r w:rsidRPr="00964D5B">
        <w:rPr>
          <w:iCs/>
        </w:rPr>
        <w:t>BitRate[ SchedSelIdx ]</w:t>
      </w:r>
      <w:r w:rsidRPr="00964D5B">
        <w:t xml:space="preserve"> − </w:t>
      </w:r>
      <w:r w:rsidRPr="00964D5B">
        <w:rPr>
          <w:iCs/>
        </w:rPr>
        <w:t>BitRate[ SchedSelIdx − 1 ]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23</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rPr>
          <w:iCs/>
        </w:rPr>
      </w:pPr>
      <w:r w:rsidRPr="00964D5B">
        <w:rPr>
          <w:iCs/>
        </w:rPr>
        <w:t>c</w:t>
      </w:r>
      <w:r w:rsidRPr="00964D5B">
        <w:t>( </w:t>
      </w:r>
      <w:r w:rsidRPr="00964D5B">
        <w:rPr>
          <w:iCs/>
        </w:rPr>
        <w:t>r </w:t>
      </w:r>
      <w:r w:rsidRPr="00964D5B">
        <w:t xml:space="preserve">) = </w:t>
      </w:r>
      <w:r w:rsidRPr="00964D5B">
        <w:rPr>
          <w:rFonts w:ascii="Symbol" w:hAnsi="Symbol" w:cs="Symbol"/>
        </w:rPr>
        <w:t></w:t>
      </w:r>
      <w:r w:rsidRPr="00964D5B">
        <w:rPr>
          <w:iCs/>
        </w:rPr>
        <w:t xml:space="preserve"> * CpbSize[ SchedSelIdx ] </w:t>
      </w:r>
      <w:r w:rsidRPr="00964D5B">
        <w:t xml:space="preserve">+ ( 1 − </w:t>
      </w:r>
      <w:r w:rsidRPr="00964D5B">
        <w:rPr>
          <w:rFonts w:ascii="Symbol" w:hAnsi="Symbol" w:cs="Symbol"/>
        </w:rPr>
        <w:t></w:t>
      </w:r>
      <w:r w:rsidRPr="00964D5B">
        <w:t> </w:t>
      </w:r>
      <w:r w:rsidRPr="00964D5B">
        <w:rPr>
          <w:rFonts w:ascii="Symbol" w:hAnsi="Symbol" w:cs="Symbol"/>
        </w:rPr>
        <w:t></w:t>
      </w:r>
      <w:r w:rsidRPr="00964D5B">
        <w:rPr>
          <w:iCs/>
        </w:rPr>
        <w:t xml:space="preserve"> * CpbSize[ SchedSelIdx − 1 ]</w:t>
      </w:r>
      <w:r w:rsidRPr="00964D5B">
        <w:t>,</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24</w:t>
      </w:r>
      <w:r w:rsidRPr="00964D5B">
        <w:rPr>
          <w:szCs w:val="22"/>
        </w:rPr>
        <w:fldChar w:fldCharType="end"/>
      </w:r>
      <w:r w:rsidRPr="00964D5B">
        <w:t>)</w:t>
      </w:r>
    </w:p>
    <w:p w:rsidR="000B06B6" w:rsidRPr="00964D5B" w:rsidRDefault="000B06B6" w:rsidP="000B06B6">
      <w:pPr>
        <w:tabs>
          <w:tab w:val="clear" w:pos="1191"/>
          <w:tab w:val="clear" w:pos="1985"/>
          <w:tab w:val="center" w:pos="4849"/>
          <w:tab w:val="right" w:pos="9696"/>
        </w:tabs>
        <w:ind w:left="720"/>
        <w:jc w:val="left"/>
      </w:pPr>
      <w:r w:rsidRPr="00964D5B">
        <w:rPr>
          <w:iCs/>
        </w:rPr>
        <w:lastRenderedPageBreak/>
        <w:t>f</w:t>
      </w:r>
      <w:r w:rsidRPr="00964D5B">
        <w:t>( </w:t>
      </w:r>
      <w:r w:rsidRPr="00964D5B">
        <w:rPr>
          <w:iCs/>
        </w:rPr>
        <w:t>r </w:t>
      </w:r>
      <w:r w:rsidRPr="00964D5B">
        <w:t xml:space="preserve">) =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 BitRate[ SchedSelIdx ] +</w:t>
      </w:r>
      <w:r w:rsidRPr="00964D5B">
        <w:t xml:space="preserve"> </w:t>
      </w:r>
      <w:r w:rsidRPr="00964D5B">
        <w:br/>
      </w:r>
      <w:r w:rsidRPr="00964D5B">
        <w:tab/>
      </w:r>
      <w:r w:rsidRPr="00964D5B">
        <w:tab/>
        <w:t xml:space="preserve">( 1 − </w:t>
      </w:r>
      <w:r w:rsidRPr="00964D5B">
        <w:rPr>
          <w:rFonts w:ascii="Symbol" w:hAnsi="Symbol" w:cs="Symbol"/>
        </w:rPr>
        <w:t></w:t>
      </w:r>
      <w:r w:rsidRPr="00964D5B">
        <w:rPr>
          <w:szCs w:val="22"/>
        </w:rPr>
        <w:t> </w:t>
      </w:r>
      <w:r w:rsidRPr="00964D5B">
        <w:rPr>
          <w:rFonts w:ascii="Symbol" w:hAnsi="Symbol" w:cs="Symbol"/>
        </w:rPr>
        <w:t></w:t>
      </w:r>
      <w:r w:rsidRPr="00964D5B">
        <w:rPr>
          <w:rFonts w:ascii="Symbol" w:hAnsi="Symbol" w:cs="Symbol"/>
        </w:rPr>
        <w:t></w:t>
      </w:r>
      <w:r w:rsidRPr="00964D5B">
        <w:rPr>
          <w:rFonts w:ascii="Symbol" w:hAnsi="Symbol" w:cs="Symbol"/>
        </w:rPr>
        <w:t></w:t>
      </w:r>
      <w:r w:rsidRPr="00964D5B">
        <w:rPr>
          <w:rFonts w:ascii="Symbol" w:hAnsi="Symbol" w:cs="Symbol"/>
        </w:rPr>
        <w:t></w:t>
      </w:r>
      <w:r w:rsidRPr="00964D5B">
        <w:rPr>
          <w:szCs w:val="18"/>
        </w:rPr>
        <w:t>InitCpbRemovalDelay</w:t>
      </w:r>
      <w:r w:rsidRPr="00964D5B">
        <w:rPr>
          <w:iCs/>
        </w:rPr>
        <w:t>[ SchedSelIdx − 1 ] * BitRate[ SchedSelIdx − 1 ]</w:t>
      </w:r>
      <w:r w:rsidRPr="00964D5B">
        <w:tab/>
        <w:t>(C</w:t>
      </w:r>
      <w:r w:rsidRPr="00964D5B">
        <w:noBreakHyphen/>
      </w:r>
      <w:r w:rsidRPr="00964D5B">
        <w:rPr>
          <w:szCs w:val="22"/>
        </w:rPr>
        <w:fldChar w:fldCharType="begin" w:fldLock="1"/>
      </w:r>
      <w:r w:rsidRPr="00964D5B">
        <w:rPr>
          <w:szCs w:val="22"/>
        </w:rPr>
        <w:instrText xml:space="preserve"> SEQ Equation \* ARABIC </w:instrText>
      </w:r>
      <w:r w:rsidRPr="00964D5B">
        <w:rPr>
          <w:szCs w:val="22"/>
        </w:rPr>
        <w:fldChar w:fldCharType="separate"/>
      </w:r>
      <w:r>
        <w:rPr>
          <w:noProof/>
          <w:szCs w:val="22"/>
        </w:rPr>
        <w:t>25</w:t>
      </w:r>
      <w:r w:rsidRPr="00964D5B">
        <w:rPr>
          <w:szCs w:val="22"/>
        </w:rPr>
        <w:fldChar w:fldCharType="end"/>
      </w:r>
      <w:r w:rsidRPr="00964D5B">
        <w:t>)</w:t>
      </w:r>
    </w:p>
    <w:p w:rsidR="000B06B6" w:rsidRPr="00964D5B" w:rsidRDefault="000B06B6" w:rsidP="000B06B6">
      <w:r w:rsidRPr="00964D5B">
        <w:t xml:space="preserve">for any SchedSelIdx &gt; 0 and r such that </w:t>
      </w:r>
      <w:r w:rsidRPr="00964D5B">
        <w:rPr>
          <w:iCs/>
        </w:rPr>
        <w:t xml:space="preserve">BitRate[ SchedSelIdx − 1 ]  </w:t>
      </w:r>
      <w:r w:rsidRPr="00964D5B">
        <w:t xml:space="preserve">&lt;=  r  &lt;=  </w:t>
      </w:r>
      <w:r w:rsidRPr="00964D5B">
        <w:rPr>
          <w:iCs/>
        </w:rPr>
        <w:t>BitRate[ SchedSelIdx ]</w:t>
      </w:r>
      <w:r w:rsidRPr="00964D5B">
        <w:t xml:space="preserve"> </w:t>
      </w:r>
      <w:r w:rsidRPr="00964D5B">
        <w:rPr>
          <w:iCs/>
        </w:rPr>
        <w:t xml:space="preserve">such that r and c( r ) </w:t>
      </w:r>
      <w:r w:rsidRPr="00964D5B">
        <w:t>are within the limits as specified in Annex A for the maximum bit rate and buffer size for the specified profile, tier and level.</w:t>
      </w:r>
    </w:p>
    <w:p w:rsidR="000B06B6" w:rsidRPr="00964D5B" w:rsidRDefault="000B06B6" w:rsidP="000B06B6">
      <w:pPr>
        <w:tabs>
          <w:tab w:val="clear" w:pos="794"/>
          <w:tab w:val="clear" w:pos="1191"/>
          <w:tab w:val="clear" w:pos="1588"/>
          <w:tab w:val="clear" w:pos="1985"/>
        </w:tabs>
        <w:spacing w:before="60"/>
        <w:ind w:left="288"/>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\r 1 \* MERGEFORMAT </w:instrText>
      </w:r>
      <w:r w:rsidRPr="00964D5B">
        <w:rPr>
          <w:sz w:val="18"/>
          <w:szCs w:val="18"/>
        </w:rPr>
        <w:fldChar w:fldCharType="separate"/>
      </w:r>
      <w:r>
        <w:rPr>
          <w:noProof/>
          <w:sz w:val="18"/>
          <w:szCs w:val="18"/>
        </w:rPr>
        <w:t>1</w:t>
      </w:r>
      <w:r w:rsidRPr="00964D5B">
        <w:rPr>
          <w:sz w:val="18"/>
          <w:szCs w:val="18"/>
        </w:rPr>
        <w:fldChar w:fldCharType="end"/>
      </w:r>
      <w:r w:rsidRPr="00964D5B">
        <w:rPr>
          <w:sz w:val="18"/>
          <w:szCs w:val="18"/>
        </w:rPr>
        <w:t> – InitCpbRemovalDelay[ SchedSelIdx ] can be different from one buffering period to another and have to be re-calculated.</w:t>
      </w:r>
    </w:p>
    <w:p w:rsidR="000B06B6" w:rsidRPr="00964D5B" w:rsidRDefault="000B06B6" w:rsidP="000B06B6">
      <w:r w:rsidRPr="00964D5B">
        <w:t>For output timing decoder conformance, an HRD as described above is used and the timing (relative to the delivery time of the first bit) of picture output is the same for both the HRD and the DUT up to a fixed delay.</w:t>
      </w:r>
    </w:p>
    <w:p w:rsidR="000B06B6" w:rsidRPr="00964D5B" w:rsidRDefault="000B06B6" w:rsidP="000B06B6">
      <w:r w:rsidRPr="00964D5B">
        <w:t>For output order decoder conformance, the following applies:</w:t>
      </w:r>
    </w:p>
    <w:p w:rsidR="000B06B6" w:rsidRPr="00964D5B" w:rsidRDefault="000B06B6" w:rsidP="000B06B6">
      <w:pPr>
        <w:tabs>
          <w:tab w:val="clear" w:pos="794"/>
          <w:tab w:val="left" w:pos="400"/>
        </w:tabs>
        <w:ind w:left="400" w:hanging="400"/>
      </w:pPr>
      <w:r w:rsidRPr="00964D5B">
        <w:t>–</w:t>
      </w:r>
      <w:r w:rsidRPr="00964D5B">
        <w:tab/>
        <w:t>The HSS delivers the bitstream BitstreamToDecode to the DUT "by demand" from the DUT, meaning that the HSS delivers bits (in decoding order) only when the DUT requires more bits to proceed with its processing.</w:t>
      </w:r>
    </w:p>
    <w:p w:rsidR="000B06B6" w:rsidRPr="00964D5B" w:rsidRDefault="000B06B6" w:rsidP="000B06B6">
      <w:pPr>
        <w:tabs>
          <w:tab w:val="clear" w:pos="794"/>
          <w:tab w:val="clear" w:pos="1191"/>
          <w:tab w:val="clear" w:pos="1588"/>
          <w:tab w:val="clear" w:pos="1985"/>
        </w:tabs>
        <w:spacing w:before="60"/>
        <w:ind w:left="806"/>
        <w:rPr>
          <w:sz w:val="18"/>
          <w:szCs w:val="18"/>
        </w:rPr>
      </w:pPr>
      <w:r w:rsidRPr="00964D5B">
        <w:rPr>
          <w:sz w:val="18"/>
          <w:szCs w:val="18"/>
        </w:rPr>
        <w:t>NOTE </w:t>
      </w:r>
      <w:r w:rsidRPr="00964D5B">
        <w:rPr>
          <w:sz w:val="18"/>
          <w:szCs w:val="18"/>
        </w:rPr>
        <w:fldChar w:fldCharType="begin" w:fldLock="1"/>
      </w:r>
      <w:r w:rsidRPr="00964D5B">
        <w:rPr>
          <w:sz w:val="18"/>
          <w:szCs w:val="18"/>
        </w:rPr>
        <w:instrText xml:space="preserve"> SEQ NoteCounter \* MERGEFORMAT </w:instrText>
      </w:r>
      <w:r w:rsidRPr="00964D5B">
        <w:rPr>
          <w:sz w:val="18"/>
          <w:szCs w:val="18"/>
        </w:rPr>
        <w:fldChar w:fldCharType="separate"/>
      </w:r>
      <w:r>
        <w:rPr>
          <w:noProof/>
          <w:sz w:val="18"/>
          <w:szCs w:val="18"/>
        </w:rPr>
        <w:t>2</w:t>
      </w:r>
      <w:r w:rsidRPr="00964D5B">
        <w:rPr>
          <w:sz w:val="18"/>
          <w:szCs w:val="18"/>
        </w:rPr>
        <w:fldChar w:fldCharType="end"/>
      </w:r>
      <w:r w:rsidRPr="00964D5B">
        <w:rPr>
          <w:sz w:val="18"/>
          <w:szCs w:val="18"/>
        </w:rPr>
        <w:t> – This means that for this test, the coded picture buffer of the DUT could be as small as the size of the largest decoding unit.</w:t>
      </w:r>
    </w:p>
    <w:p w:rsidR="000B06B6" w:rsidRPr="00964D5B" w:rsidRDefault="000B06B6" w:rsidP="000B06B6">
      <w:pPr>
        <w:tabs>
          <w:tab w:val="clear" w:pos="794"/>
          <w:tab w:val="left" w:pos="400"/>
        </w:tabs>
        <w:ind w:left="400" w:hanging="400"/>
      </w:pPr>
      <w:r w:rsidRPr="00964D5B">
        <w:t>–</w:t>
      </w:r>
      <w:r w:rsidRPr="00964D5B">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0B06B6" w:rsidRPr="00964D5B" w:rsidRDefault="000B06B6" w:rsidP="000B06B6">
      <w:pPr>
        <w:tabs>
          <w:tab w:val="clear" w:pos="794"/>
          <w:tab w:val="left" w:pos="400"/>
        </w:tabs>
        <w:ind w:left="400" w:hanging="400"/>
      </w:pPr>
      <w:r w:rsidRPr="00964D5B">
        <w:t>–</w:t>
      </w:r>
      <w:r w:rsidRPr="00964D5B">
        <w:tab/>
        <w:t xml:space="preserve">The HRD CPB size is given by CpbSize[ SchedSelIdx ] </w:t>
      </w:r>
      <w:r w:rsidRPr="00964D5B">
        <w:rPr>
          <w:lang w:eastAsia="ko-KR"/>
        </w:rPr>
        <w:t xml:space="preserve">as specified in subclause E.3.3, where </w:t>
      </w:r>
      <w:r w:rsidRPr="00964D5B">
        <w:t>SchedSelIdx</w:t>
      </w:r>
      <w:r w:rsidRPr="00964D5B">
        <w:rPr>
          <w:lang w:eastAsia="ko-KR"/>
        </w:rPr>
        <w:t xml:space="preserve"> </w:t>
      </w:r>
      <w:r w:rsidRPr="00964D5B">
        <w:t xml:space="preserve">and </w:t>
      </w:r>
      <w:r w:rsidRPr="00964D5B">
        <w:rPr>
          <w:lang w:eastAsia="ko-KR"/>
        </w:rPr>
        <w:t xml:space="preserve">the HRD parameters are selected as specified in subclause </w:t>
      </w:r>
      <w:r w:rsidRPr="00964D5B">
        <w:fldChar w:fldCharType="begin" w:fldLock="1"/>
      </w:r>
      <w:r w:rsidRPr="00964D5B">
        <w:instrText xml:space="preserve"> REF _Ref343074744 \r \h </w:instrText>
      </w:r>
      <w:r w:rsidRPr="00964D5B">
        <w:fldChar w:fldCharType="separate"/>
      </w:r>
      <w:r>
        <w:t>C.1</w:t>
      </w:r>
      <w:r w:rsidRPr="00964D5B">
        <w:fldChar w:fldCharType="end"/>
      </w:r>
      <w:r w:rsidRPr="00964D5B">
        <w:t>. The DPB size is given by sps_max_dec_pic_buffering_minus1[ HighestTid ] + 1. Removal time from the CPB for the HRD is the final bit arrival time and decoding is immediate. The operation of the DPB of this HRD is as described in subclauses </w:t>
      </w:r>
      <w:r w:rsidRPr="00964D5B">
        <w:fldChar w:fldCharType="begin" w:fldLock="1"/>
      </w:r>
      <w:r w:rsidRPr="00964D5B">
        <w:instrText xml:space="preserve"> REF _Ref343184204 \r \h </w:instrText>
      </w:r>
      <w:r w:rsidRPr="00964D5B">
        <w:fldChar w:fldCharType="separate"/>
      </w:r>
      <w:r>
        <w:t>C.5.2</w:t>
      </w:r>
      <w:r w:rsidRPr="00964D5B">
        <w:fldChar w:fldCharType="end"/>
      </w:r>
      <w:r w:rsidRPr="00964D5B">
        <w:t xml:space="preserve"> through </w:t>
      </w:r>
      <w:r>
        <w:fldChar w:fldCharType="begin" w:fldLock="1"/>
      </w:r>
      <w:r>
        <w:instrText xml:space="preserve"> REF _Ref373336972 \r \h </w:instrText>
      </w:r>
      <w:r>
        <w:fldChar w:fldCharType="separate"/>
      </w:r>
      <w:r>
        <w:t>C.5.2.3</w:t>
      </w:r>
      <w:r>
        <w:fldChar w:fldCharType="end"/>
      </w:r>
      <w:r w:rsidRPr="00964D5B">
        <w:t>.</w:t>
      </w:r>
    </w:p>
    <w:p w:rsidR="000B06B6" w:rsidRPr="00964D5B" w:rsidRDefault="000B06B6" w:rsidP="008557C3">
      <w:pPr>
        <w:keepNext/>
        <w:numPr>
          <w:ilvl w:val="2"/>
          <w:numId w:val="37"/>
        </w:numPr>
        <w:tabs>
          <w:tab w:val="num" w:pos="2160"/>
          <w:tab w:val="num" w:pos="2557"/>
        </w:tabs>
        <w:spacing w:before="181"/>
        <w:textAlignment w:val="auto"/>
        <w:outlineLvl w:val="2"/>
        <w:rPr>
          <w:b/>
          <w:bCs/>
        </w:rPr>
      </w:pPr>
      <w:bookmarkStart w:id="1441" w:name="_Toc256632243"/>
      <w:bookmarkStart w:id="1442" w:name="_Toc248045439"/>
      <w:bookmarkStart w:id="1443" w:name="_Toc226456822"/>
      <w:bookmarkStart w:id="1444" w:name="_Toc118289217"/>
      <w:bookmarkStart w:id="1445" w:name="_Toc77680621"/>
      <w:bookmarkStart w:id="1446" w:name="_Ref41705644"/>
      <w:bookmarkStart w:id="1447" w:name="_Toc317198884"/>
      <w:bookmarkStart w:id="1448" w:name="_Ref343184204"/>
      <w:bookmarkStart w:id="1449" w:name="_Toc364083330"/>
      <w:bookmarkStart w:id="1450" w:name="_Toc373832694"/>
      <w:bookmarkEnd w:id="1272"/>
      <w:bookmarkEnd w:id="1273"/>
      <w:bookmarkEnd w:id="1274"/>
      <w:bookmarkEnd w:id="1275"/>
      <w:bookmarkEnd w:id="1276"/>
      <w:bookmarkEnd w:id="1277"/>
      <w:bookmarkEnd w:id="1278"/>
      <w:bookmarkEnd w:id="1279"/>
      <w:r w:rsidRPr="00964D5B">
        <w:rPr>
          <w:b/>
          <w:bCs/>
        </w:rPr>
        <w:t>Operation of the output order DPB</w:t>
      </w:r>
      <w:bookmarkEnd w:id="1441"/>
      <w:bookmarkEnd w:id="1442"/>
      <w:bookmarkEnd w:id="1443"/>
      <w:bookmarkEnd w:id="1444"/>
      <w:bookmarkEnd w:id="1445"/>
      <w:bookmarkEnd w:id="1446"/>
      <w:bookmarkEnd w:id="1447"/>
      <w:bookmarkEnd w:id="1448"/>
      <w:bookmarkEnd w:id="1449"/>
      <w:bookmarkEnd w:id="1450"/>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51" w:name="_Toc364083331"/>
      <w:bookmarkStart w:id="1452" w:name="_Toc373832695"/>
      <w:bookmarkStart w:id="1453" w:name="_Ref34218584"/>
      <w:r w:rsidRPr="00964D5B">
        <w:rPr>
          <w:b/>
          <w:bCs/>
        </w:rPr>
        <w:t>General</w:t>
      </w:r>
      <w:bookmarkEnd w:id="1451"/>
      <w:bookmarkEnd w:id="1452"/>
    </w:p>
    <w:p w:rsidR="000B06B6" w:rsidRPr="00C547EE" w:rsidRDefault="000B06B6" w:rsidP="000B06B6">
      <w:pPr>
        <w:pStyle w:val="3N"/>
        <w:rPr>
          <w:highlight w:val="cyan"/>
          <w:lang w:val="en-US"/>
        </w:rPr>
      </w:pPr>
      <w:r w:rsidRPr="00964D5B">
        <w:t xml:space="preserve">The decoded picture buffer </w:t>
      </w:r>
      <w:r w:rsidRPr="0078476C">
        <w:rPr>
          <w:highlight w:val="cyan"/>
          <w:lang w:val="en-US"/>
        </w:rPr>
        <w:t>consists of sub-DPBs, and each sub-DPB</w:t>
      </w:r>
      <w:r w:rsidRPr="003B4783">
        <w:rPr>
          <w:lang w:val="en-US"/>
        </w:rPr>
        <w:t xml:space="preserve"> </w:t>
      </w:r>
      <w:r w:rsidRPr="00964D5B">
        <w:t>contains picture storage buffers</w:t>
      </w:r>
      <w:r>
        <w:t xml:space="preserve"> </w:t>
      </w:r>
      <w:r w:rsidRPr="0078476C">
        <w:rPr>
          <w:highlight w:val="cyan"/>
        </w:rPr>
        <w:t xml:space="preserve">for </w:t>
      </w:r>
      <w:r>
        <w:rPr>
          <w:highlight w:val="cyan"/>
        </w:rPr>
        <w:t xml:space="preserve">storage of decoded pictures of </w:t>
      </w:r>
      <w:r w:rsidRPr="0078476C">
        <w:rPr>
          <w:highlight w:val="cyan"/>
        </w:rPr>
        <w:t>one la</w:t>
      </w:r>
      <w:r w:rsidRPr="000B2578">
        <w:rPr>
          <w:highlight w:val="cyan"/>
        </w:rPr>
        <w:t>yer only</w:t>
      </w:r>
      <w:r w:rsidRPr="00964D5B">
        <w:t xml:space="preserve">. Each of the picture storage buffers </w:t>
      </w:r>
      <w:r w:rsidRPr="0078476C">
        <w:rPr>
          <w:highlight w:val="cyan"/>
        </w:rPr>
        <w:t>of a sub-DPB</w:t>
      </w:r>
      <w:r>
        <w:t xml:space="preserve"> </w:t>
      </w:r>
      <w:r w:rsidRPr="00964D5B">
        <w:t>contains a decoded picture that is marked as "used for reference" or is held for future output.</w:t>
      </w:r>
    </w:p>
    <w:p w:rsidR="000B06B6" w:rsidRDefault="000B06B6" w:rsidP="000B06B6">
      <w:r w:rsidRPr="00964D5B">
        <w:t xml:space="preserve">The process for output and removal of pictures from the DPB as specified in subclause </w:t>
      </w:r>
      <w:r>
        <w:fldChar w:fldCharType="begin" w:fldLock="1"/>
      </w:r>
      <w:r>
        <w:instrText xml:space="preserve"> REF _Ref373337078 \r \h </w:instrText>
      </w:r>
      <w:r>
        <w:fldChar w:fldCharType="separate"/>
      </w:r>
      <w:r>
        <w:t>C.5.2.2</w:t>
      </w:r>
      <w:r>
        <w:fldChar w:fldCharType="end"/>
      </w:r>
      <w:r w:rsidRPr="00964D5B">
        <w:t xml:space="preserve"> is invoked, followed by the invocation of the process for picture decoding, marking, additional bumping, and storage as specified in subclause </w:t>
      </w:r>
      <w:r>
        <w:fldChar w:fldCharType="begin" w:fldLock="1"/>
      </w:r>
      <w:r>
        <w:instrText xml:space="preserve"> REF _Ref373338162 \r \h </w:instrText>
      </w:r>
      <w:r>
        <w:fldChar w:fldCharType="separate"/>
      </w:r>
      <w:r>
        <w:t>C.5.2.3</w:t>
      </w:r>
      <w:r>
        <w:fldChar w:fldCharType="end"/>
      </w:r>
      <w:r w:rsidRPr="00964D5B">
        <w:t xml:space="preserve">. The "bumping" process is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is invoked as specified in subclauses </w:t>
      </w:r>
      <w:r>
        <w:fldChar w:fldCharType="begin" w:fldLock="1"/>
      </w:r>
      <w:r>
        <w:instrText xml:space="preserve"> REF _Ref373337078 \r \h </w:instrText>
      </w:r>
      <w:r>
        <w:fldChar w:fldCharType="separate"/>
      </w:r>
      <w:r>
        <w:t>C.5.2.2</w:t>
      </w:r>
      <w:r>
        <w:fldChar w:fldCharType="end"/>
      </w:r>
      <w:r w:rsidRPr="00964D5B">
        <w:t xml:space="preserve"> and </w:t>
      </w:r>
      <w:r>
        <w:fldChar w:fldCharType="begin" w:fldLock="1"/>
      </w:r>
      <w:r>
        <w:instrText xml:space="preserve"> REF _Ref373336972 \r \h </w:instrText>
      </w:r>
      <w:r>
        <w:fldChar w:fldCharType="separate"/>
      </w:r>
      <w:r>
        <w:t>C.5.2.3</w:t>
      </w:r>
      <w:r>
        <w:fldChar w:fldCharType="end"/>
      </w:r>
      <w:r w:rsidRPr="00964D5B">
        <w:t>.</w:t>
      </w:r>
    </w:p>
    <w:p w:rsidR="000B06B6" w:rsidRDefault="000B06B6" w:rsidP="000B06B6">
      <w:r w:rsidRPr="00980D23">
        <w:rPr>
          <w:highlight w:val="cyan"/>
        </w:rPr>
        <w:t>These processes</w:t>
      </w:r>
      <w:r w:rsidRPr="00ED0B1D">
        <w:rPr>
          <w:highlight w:val="cyan"/>
        </w:rPr>
        <w:t xml:space="preserve"> are applied inde</w:t>
      </w:r>
      <w:r>
        <w:rPr>
          <w:highlight w:val="cyan"/>
        </w:rPr>
        <w:t>pe</w:t>
      </w:r>
      <w:r w:rsidRPr="00ED0B1D">
        <w:rPr>
          <w:highlight w:val="cyan"/>
        </w:rPr>
        <w:t>ndently for each layer</w:t>
      </w:r>
      <w:r>
        <w:rPr>
          <w:highlight w:val="cyan"/>
        </w:rPr>
        <w:t>, starting from the base layer, in increasing order of the nuh_layer_id values of the layers in the bitstream</w:t>
      </w:r>
      <w:r w:rsidRPr="00ED0B1D">
        <w:rPr>
          <w:highlight w:val="cyan"/>
        </w:rPr>
        <w:t xml:space="preserve">. When </w:t>
      </w:r>
      <w:r>
        <w:rPr>
          <w:highlight w:val="cyan"/>
        </w:rPr>
        <w:t xml:space="preserve">these processes are </w:t>
      </w:r>
      <w:r w:rsidRPr="00ED0B1D">
        <w:rPr>
          <w:highlight w:val="cyan"/>
        </w:rPr>
        <w:t>applied for a particular layer, only the sub-DPB for the particular layer is affected</w:t>
      </w:r>
      <w:r>
        <w:rPr>
          <w:highlight w:val="cyan"/>
        </w:rPr>
        <w:t xml:space="preserve"> except for the "bumping" process, which may crop and output pictures, mark pictures as "not needed for output" and empty picture storage buffers for any layer.</w:t>
      </w:r>
    </w:p>
    <w:p w:rsidR="000B06B6" w:rsidRPr="00964D5B" w:rsidRDefault="000B06B6" w:rsidP="000B06B6">
      <w:pPr>
        <w:tabs>
          <w:tab w:val="clear" w:pos="794"/>
          <w:tab w:val="clear" w:pos="1191"/>
          <w:tab w:val="clear" w:pos="1588"/>
          <w:tab w:val="clear" w:pos="1985"/>
        </w:tabs>
        <w:spacing w:before="60"/>
        <w:ind w:left="288"/>
        <w:rPr>
          <w:szCs w:val="18"/>
        </w:rPr>
      </w:pPr>
      <w:r w:rsidRPr="00DA5DB0">
        <w:rPr>
          <w:sz w:val="18"/>
          <w:szCs w:val="18"/>
          <w:highlight w:val="cyan"/>
        </w:rPr>
        <w:t>NOTE – </w:t>
      </w:r>
      <w:r>
        <w:rPr>
          <w:sz w:val="18"/>
          <w:szCs w:val="18"/>
          <w:highlight w:val="cyan"/>
        </w:rPr>
        <w:t>I</w:t>
      </w:r>
      <w:r w:rsidRPr="00DA5DB0">
        <w:rPr>
          <w:sz w:val="18"/>
          <w:szCs w:val="18"/>
          <w:highlight w:val="cyan"/>
        </w:rPr>
        <w:t xml:space="preserve">n the operation of output </w:t>
      </w:r>
      <w:r>
        <w:rPr>
          <w:sz w:val="18"/>
          <w:szCs w:val="18"/>
          <w:highlight w:val="cyan"/>
        </w:rPr>
        <w:t>order</w:t>
      </w:r>
      <w:r w:rsidRPr="00DA5DB0">
        <w:rPr>
          <w:sz w:val="18"/>
          <w:szCs w:val="18"/>
          <w:highlight w:val="cyan"/>
        </w:rPr>
        <w:t xml:space="preserve"> DPB</w:t>
      </w:r>
      <w:r>
        <w:rPr>
          <w:sz w:val="18"/>
          <w:szCs w:val="18"/>
          <w:highlight w:val="cyan"/>
        </w:rPr>
        <w:t>, same as i</w:t>
      </w:r>
      <w:r w:rsidRPr="00DA5DB0">
        <w:rPr>
          <w:sz w:val="18"/>
          <w:szCs w:val="18"/>
          <w:highlight w:val="cyan"/>
        </w:rPr>
        <w:t>n the operation of output tim</w:t>
      </w:r>
      <w:r>
        <w:rPr>
          <w:sz w:val="18"/>
          <w:szCs w:val="18"/>
          <w:highlight w:val="cyan"/>
        </w:rPr>
        <w:t>ing</w:t>
      </w:r>
      <w:r w:rsidRPr="00DA5DB0">
        <w:rPr>
          <w:sz w:val="18"/>
          <w:szCs w:val="18"/>
          <w:highlight w:val="cyan"/>
        </w:rPr>
        <w:t xml:space="preserve"> DPB, decoded pictures with PicOutputFlag equal to 1 in the same access unit are </w:t>
      </w:r>
      <w:r>
        <w:rPr>
          <w:sz w:val="18"/>
          <w:szCs w:val="18"/>
          <w:highlight w:val="cyan"/>
        </w:rPr>
        <w:t xml:space="preserve">also </w:t>
      </w:r>
      <w:r w:rsidRPr="00DA5DB0">
        <w:rPr>
          <w:sz w:val="18"/>
          <w:szCs w:val="18"/>
          <w:highlight w:val="cyan"/>
        </w:rPr>
        <w:t>output consecutively in ascending order of the nuh_layer_id values of the decoded pictures.</w:t>
      </w:r>
    </w:p>
    <w:p w:rsidR="000B06B6" w:rsidRDefault="000B06B6" w:rsidP="000B06B6">
      <w:pPr>
        <w:rPr>
          <w:lang w:val="en-US"/>
        </w:rPr>
      </w:pPr>
      <w:r w:rsidRPr="0032497D">
        <w:rPr>
          <w:highlight w:val="cyan"/>
          <w:lang w:val="en-US"/>
        </w:rPr>
        <w:t xml:space="preserve">Let picture n </w:t>
      </w:r>
      <w:r>
        <w:rPr>
          <w:highlight w:val="cyan"/>
          <w:lang w:val="en-US"/>
        </w:rPr>
        <w:t xml:space="preserve">and the current picture </w:t>
      </w:r>
      <w:r w:rsidRPr="0032497D">
        <w:rPr>
          <w:highlight w:val="cyan"/>
          <w:lang w:val="en-US"/>
        </w:rPr>
        <w:t>be the coded picture or decoded picture of the access unit n for a particular value of nuh_layer_id, wherein n is a non-negative integer number.</w:t>
      </w:r>
    </w:p>
    <w:p w:rsidR="000B06B6" w:rsidRPr="00C66C5C" w:rsidRDefault="000B06B6" w:rsidP="000B06B6">
      <w:pPr>
        <w:rPr>
          <w:highlight w:val="cyan"/>
        </w:rPr>
      </w:pPr>
      <w:r w:rsidRPr="00C66C5C">
        <w:rPr>
          <w:highlight w:val="cyan"/>
        </w:rPr>
        <w:t xml:space="preserve">When these processes are applied for a layer with nuh_layer_id equal to </w:t>
      </w:r>
      <w:r>
        <w:rPr>
          <w:highlight w:val="cyan"/>
        </w:rPr>
        <w:t>currL</w:t>
      </w:r>
      <w:r w:rsidRPr="00C66C5C">
        <w:rPr>
          <w:highlight w:val="cyan"/>
        </w:rPr>
        <w:t>ayerId, the variables MaxNumReorderPics, MaxLatencyIncreasePlus1, MaxLatencyPictures, and MaxDecPicBufferingMinus1 are derived as follows:</w:t>
      </w:r>
    </w:p>
    <w:p w:rsidR="000B06B6" w:rsidRPr="00C66C5C" w:rsidRDefault="000B06B6" w:rsidP="000B06B6">
      <w:pPr>
        <w:tabs>
          <w:tab w:val="clear" w:pos="794"/>
          <w:tab w:val="left" w:pos="400"/>
        </w:tabs>
        <w:ind w:left="400" w:hanging="400"/>
        <w:rPr>
          <w:highlight w:val="cyan"/>
        </w:rPr>
      </w:pPr>
      <w:r w:rsidRPr="00C66C5C">
        <w:rPr>
          <w:highlight w:val="cyan"/>
        </w:rPr>
        <w:t>–</w:t>
      </w:r>
      <w:r w:rsidRPr="00C66C5C">
        <w:rPr>
          <w:highlight w:val="cyan"/>
        </w:rPr>
        <w:tab/>
      </w:r>
      <w:r>
        <w:rPr>
          <w:highlight w:val="cyan"/>
        </w:rPr>
        <w:t>If</w:t>
      </w:r>
      <w:r w:rsidRPr="00C66C5C">
        <w:rPr>
          <w:highlight w:val="cyan"/>
        </w:rPr>
        <w:t xml:space="preserve"> a CVS conforming to one or more of the profiles specified in Annex</w:t>
      </w:r>
      <w:r>
        <w:rPr>
          <w:highlight w:val="cyan"/>
        </w:rPr>
        <w:t> </w:t>
      </w:r>
      <w:r w:rsidRPr="00C66C5C">
        <w:rPr>
          <w:highlight w:val="cyan"/>
        </w:rPr>
        <w:t>G or</w:t>
      </w:r>
      <w:r>
        <w:rPr>
          <w:highlight w:val="cyan"/>
        </w:rPr>
        <w:t> </w:t>
      </w:r>
      <w:r w:rsidRPr="00C66C5C">
        <w:rPr>
          <w:highlight w:val="cyan"/>
        </w:rPr>
        <w:t>H is decoded by applying the decoding process specified in clauses</w:t>
      </w:r>
      <w:r>
        <w:rPr>
          <w:highlight w:val="cyan"/>
        </w:rPr>
        <w:t> </w:t>
      </w:r>
      <w:r w:rsidRPr="00C66C5C">
        <w:rPr>
          <w:highlight w:val="cyan"/>
        </w:rPr>
        <w:t>2−10, Annex</w:t>
      </w:r>
      <w:r>
        <w:rPr>
          <w:highlight w:val="cyan"/>
        </w:rPr>
        <w:t> </w:t>
      </w:r>
      <w:r w:rsidRPr="00C66C5C">
        <w:rPr>
          <w:highlight w:val="cyan"/>
        </w:rPr>
        <w:t>F, and Annex</w:t>
      </w:r>
      <w:r>
        <w:rPr>
          <w:highlight w:val="cyan"/>
        </w:rPr>
        <w:t> </w:t>
      </w:r>
      <w:r w:rsidRPr="00C66C5C">
        <w:rPr>
          <w:highlight w:val="cyan"/>
        </w:rPr>
        <w:t>G or</w:t>
      </w:r>
      <w:r>
        <w:rPr>
          <w:highlight w:val="cyan"/>
        </w:rPr>
        <w:t> </w:t>
      </w:r>
      <w:r w:rsidRPr="00C66C5C">
        <w:rPr>
          <w:highlight w:val="cyan"/>
        </w:rPr>
        <w:t>H,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max_vps_num_reorder_pics[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the value of the syntax element max_vps_latency_increase_plus1[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MaxLatencyPictures is set equal to VpsMaxLatencyPictures[ TargetOptLayerSetIdx ][ HighestTid ] of the active VPS.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the value of the syntax element max_vps_dec_pic_buffering_minus1[ TargetOptLayerSetIdx ][ </w:t>
      </w:r>
      <w:r>
        <w:rPr>
          <w:highlight w:val="cyan"/>
        </w:rPr>
        <w:t>currLayer</w:t>
      </w:r>
      <w:r w:rsidRPr="00C66C5C">
        <w:rPr>
          <w:highlight w:val="cyan"/>
        </w:rPr>
        <w:t>Id ][ HighestTid ] of the active VPS.</w:t>
      </w:r>
    </w:p>
    <w:p w:rsidR="000B06B6" w:rsidRPr="00C66C5C" w:rsidRDefault="000B06B6" w:rsidP="000B06B6">
      <w:pPr>
        <w:tabs>
          <w:tab w:val="clear" w:pos="794"/>
          <w:tab w:val="left" w:pos="400"/>
        </w:tabs>
        <w:ind w:left="400" w:hanging="400"/>
        <w:rPr>
          <w:highlight w:val="cyan"/>
        </w:rPr>
      </w:pPr>
      <w:bookmarkStart w:id="1454" w:name="_Toc256632246"/>
      <w:bookmarkStart w:id="1455" w:name="_Toc248045442"/>
      <w:bookmarkStart w:id="1456" w:name="_Toc226456825"/>
      <w:bookmarkStart w:id="1457" w:name="_Toc118289220"/>
      <w:bookmarkStart w:id="1458" w:name="_Toc77680624"/>
      <w:bookmarkStart w:id="1459" w:name="_Ref81126026"/>
      <w:bookmarkStart w:id="1460" w:name="_Ref306292151"/>
      <w:bookmarkStart w:id="1461" w:name="_Toc317198885"/>
      <w:bookmarkStart w:id="1462" w:name="_Ref343074962"/>
      <w:bookmarkStart w:id="1463" w:name="_Ref347102653"/>
      <w:bookmarkStart w:id="1464" w:name="_Toc364083332"/>
      <w:bookmarkStart w:id="1465" w:name="_Toc256632244"/>
      <w:bookmarkStart w:id="1466" w:name="_Toc248045440"/>
      <w:bookmarkStart w:id="1467" w:name="_Toc226456823"/>
      <w:bookmarkStart w:id="1468" w:name="_Toc118289218"/>
      <w:bookmarkStart w:id="1469" w:name="_Toc77680622"/>
      <w:bookmarkStart w:id="1470" w:name="_Ref81126005"/>
      <w:r w:rsidRPr="00C66C5C">
        <w:rPr>
          <w:highlight w:val="cyan"/>
        </w:rPr>
        <w:lastRenderedPageBreak/>
        <w:t>–</w:t>
      </w:r>
      <w:r w:rsidRPr="00C66C5C">
        <w:rPr>
          <w:highlight w:val="cyan"/>
        </w:rPr>
        <w:tab/>
      </w:r>
      <w:r>
        <w:rPr>
          <w:highlight w:val="cyan"/>
        </w:rPr>
        <w:t>Otherwise</w:t>
      </w:r>
      <w:r w:rsidRPr="00C66C5C">
        <w:rPr>
          <w:highlight w:val="cyan"/>
        </w:rPr>
        <w:t xml:space="preserve"> </w:t>
      </w:r>
      <w:r>
        <w:rPr>
          <w:highlight w:val="cyan"/>
        </w:rPr>
        <w:t>(</w:t>
      </w:r>
      <w:r w:rsidRPr="00C66C5C">
        <w:rPr>
          <w:highlight w:val="cyan"/>
        </w:rPr>
        <w:t>a CVS conforming to one or more of the profiles specified in Annex</w:t>
      </w:r>
      <w:r>
        <w:rPr>
          <w:highlight w:val="cyan"/>
        </w:rPr>
        <w:t> </w:t>
      </w:r>
      <w:r w:rsidRPr="00C66C5C">
        <w:rPr>
          <w:highlight w:val="cyan"/>
        </w:rPr>
        <w:t>A is decoded by applying the decoding process specified in clauses</w:t>
      </w:r>
      <w:r>
        <w:rPr>
          <w:highlight w:val="cyan"/>
        </w:rPr>
        <w:t> </w:t>
      </w:r>
      <w:r w:rsidRPr="00C66C5C">
        <w:rPr>
          <w:highlight w:val="cyan"/>
        </w:rPr>
        <w:t>2−10</w:t>
      </w:r>
      <w:r>
        <w:rPr>
          <w:highlight w:val="cyan"/>
        </w:rPr>
        <w:t>)</w:t>
      </w:r>
      <w:r w:rsidRPr="00C66C5C">
        <w:rPr>
          <w:highlight w:val="cyan"/>
        </w:rPr>
        <w:t>, the following applies:</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MaxNumReorderPics is set equal to sps_max_num_reorder_pics[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MaxLatencyIncreasePlus1 is set equal to sps_max_latency_increase_plus1[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MaxLatencyPictures is set equal to SpsMaxLatencyPictures[ HighestTid ] of the active SPS for the base layer.</w:t>
      </w:r>
    </w:p>
    <w:p w:rsidR="000B06B6" w:rsidRPr="00C66C5C" w:rsidRDefault="000B06B6" w:rsidP="008557C3">
      <w:pPr>
        <w:numPr>
          <w:ilvl w:val="0"/>
          <w:numId w:val="49"/>
        </w:numPr>
        <w:tabs>
          <w:tab w:val="clear" w:pos="794"/>
          <w:tab w:val="clear" w:pos="1191"/>
        </w:tabs>
        <w:ind w:hanging="270"/>
        <w:rPr>
          <w:highlight w:val="cyan"/>
        </w:rPr>
      </w:pPr>
      <w:r w:rsidRPr="00C66C5C">
        <w:rPr>
          <w:highlight w:val="cyan"/>
        </w:rPr>
        <w:t>MaxDecPicBufferingMinus1 is set equal to sps_max_dec_pic_buffering_minus1[ HighestTid ] of the active SPS for the base layer.</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71" w:name="_Ref373337078"/>
      <w:bookmarkStart w:id="1472" w:name="_Toc373832696"/>
      <w:r w:rsidRPr="00964D5B">
        <w:rPr>
          <w:b/>
          <w:bCs/>
        </w:rPr>
        <w:t>Output and removal of pictures from the DPB</w:t>
      </w:r>
      <w:bookmarkEnd w:id="1454"/>
      <w:bookmarkEnd w:id="1455"/>
      <w:bookmarkEnd w:id="1456"/>
      <w:bookmarkEnd w:id="1457"/>
      <w:bookmarkEnd w:id="1458"/>
      <w:bookmarkEnd w:id="1459"/>
      <w:bookmarkEnd w:id="1460"/>
      <w:bookmarkEnd w:id="1461"/>
      <w:bookmarkEnd w:id="1462"/>
      <w:bookmarkEnd w:id="1463"/>
      <w:bookmarkEnd w:id="1464"/>
      <w:bookmarkEnd w:id="1471"/>
      <w:bookmarkEnd w:id="1472"/>
    </w:p>
    <w:p w:rsidR="000B06B6" w:rsidRPr="00964D5B" w:rsidRDefault="000B06B6" w:rsidP="000B06B6">
      <w:r w:rsidRPr="0072121A">
        <w:rPr>
          <w:highlight w:val="cyan"/>
        </w:rPr>
        <w:t>When the current picture is not picture 0 in the current layer,</w:t>
      </w:r>
      <w:r w:rsidRPr="006E2A07" w:rsidDel="00283A00">
        <w:rPr>
          <w:highlight w:val="cyan"/>
          <w:lang w:val="en-US"/>
        </w:rPr>
        <w:t xml:space="preserve"> </w:t>
      </w:r>
      <w:r w:rsidRPr="006E2A07">
        <w:rPr>
          <w:highlight w:val="cyan"/>
          <w:lang w:val="en-US"/>
        </w:rPr>
        <w:t>t</w:t>
      </w:r>
      <w:r w:rsidRPr="00964D5B">
        <w:t xml:space="preserve">he output and removal of pictures </w:t>
      </w:r>
      <w:r w:rsidRPr="005241C4">
        <w:rPr>
          <w:highlight w:val="cyan"/>
        </w:rPr>
        <w:t>in the current layer</w:t>
      </w:r>
      <w:r>
        <w:t xml:space="preserve"> </w:t>
      </w:r>
      <w:r w:rsidRPr="00964D5B">
        <w:t xml:space="preserve">from the DPB before the decoding of the current picture </w:t>
      </w:r>
      <w:r w:rsidRPr="0078476C">
        <w:rPr>
          <w:highlight w:val="cyan"/>
        </w:rPr>
        <w:t>, i.e. picture n,</w:t>
      </w:r>
      <w:r w:rsidRPr="00964D5B">
        <w:t xml:space="preserve"> but after parsing the slice header of the first slice of the current picture</w:t>
      </w:r>
      <w:r>
        <w:t>,</w:t>
      </w:r>
      <w:r w:rsidRPr="00964D5B">
        <w:t xml:space="preserve"> happens instantaneously when </w:t>
      </w:r>
      <w:r w:rsidRPr="0032497D">
        <w:rPr>
          <w:highlight w:val="cyan"/>
        </w:rPr>
        <w:t>the first decoding unit of the current picture</w:t>
      </w:r>
      <w:r w:rsidRPr="00964D5B">
        <w:t xml:space="preserve"> is removed from the CPB and proceeds as follows:</w:t>
      </w:r>
    </w:p>
    <w:p w:rsidR="000B06B6" w:rsidRPr="00964D5B" w:rsidRDefault="000B06B6" w:rsidP="000B06B6">
      <w:pPr>
        <w:tabs>
          <w:tab w:val="clear" w:pos="794"/>
          <w:tab w:val="left" w:pos="400"/>
        </w:tabs>
        <w:ind w:left="400" w:hanging="400"/>
      </w:pPr>
      <w:r w:rsidRPr="00964D5B">
        <w:t>–</w:t>
      </w:r>
      <w:r w:rsidRPr="00964D5B">
        <w:tab/>
        <w:t>The decoding process for RPS as specified in subclause </w:t>
      </w:r>
      <w:r w:rsidRPr="00964D5B">
        <w:fldChar w:fldCharType="begin" w:fldLock="1"/>
      </w:r>
      <w:r w:rsidRPr="00964D5B">
        <w:instrText xml:space="preserve"> REF _Ref305961533 \r \h </w:instrText>
      </w:r>
      <w:r w:rsidRPr="00964D5B">
        <w:fldChar w:fldCharType="separate"/>
      </w:r>
      <w:r>
        <w:t>8.3.2</w:t>
      </w:r>
      <w:r w:rsidRPr="00964D5B">
        <w:fldChar w:fldCharType="end"/>
      </w:r>
      <w:r w:rsidRPr="00964D5B">
        <w:t xml:space="preserve"> is invoked.</w:t>
      </w:r>
    </w:p>
    <w:p w:rsidR="000B06B6" w:rsidRPr="00964D5B" w:rsidRDefault="000B06B6" w:rsidP="000B06B6">
      <w:pPr>
        <w:tabs>
          <w:tab w:val="clear" w:pos="794"/>
          <w:tab w:val="left" w:pos="400"/>
        </w:tabs>
        <w:ind w:left="400" w:hanging="400"/>
      </w:pPr>
      <w:r w:rsidRPr="00964D5B">
        <w:t>–</w:t>
      </w:r>
      <w:r w:rsidRPr="00964D5B">
        <w:tab/>
        <w:t>If the current picture is an IRAP picture with NoRaslOutputFlag equal to 1</w:t>
      </w:r>
      <w:r w:rsidRPr="006E2A07">
        <w:rPr>
          <w:highlight w:val="cyan"/>
        </w:rPr>
        <w:t>, or the base layer picture in the current access unit is an IRAP picture with NoRaslOutputFlag equal to 1 and NoClrasOutputFlag is equal to 1</w:t>
      </w:r>
      <w:r w:rsidRPr="00964D5B">
        <w:t>, the following ordered steps are applied:</w:t>
      </w:r>
    </w:p>
    <w:p w:rsidR="000B06B6" w:rsidRPr="00964D5B" w:rsidRDefault="000B06B6" w:rsidP="000B06B6">
      <w:pPr>
        <w:ind w:left="806" w:hanging="403"/>
      </w:pPr>
      <w:r w:rsidRPr="00964D5B">
        <w:t>1.</w:t>
      </w:r>
      <w:r w:rsidRPr="00964D5B">
        <w:tab/>
        <w:t>The variable NoOutputOfPriorPicsFlag is derived for the decoder under test as follows:</w:t>
      </w:r>
    </w:p>
    <w:p w:rsidR="000B06B6" w:rsidRPr="00964D5B" w:rsidRDefault="000B06B6" w:rsidP="000B06B6">
      <w:pPr>
        <w:tabs>
          <w:tab w:val="clear" w:pos="794"/>
          <w:tab w:val="left" w:pos="400"/>
        </w:tabs>
        <w:ind w:left="1206" w:hanging="400"/>
      </w:pPr>
      <w:r w:rsidRPr="00964D5B">
        <w:t>–</w:t>
      </w:r>
      <w:r w:rsidRPr="00964D5B">
        <w:tab/>
        <w:t>If the current picture is a CRA picture</w:t>
      </w:r>
      <w:r w:rsidRPr="006E2A07">
        <w:rPr>
          <w:highlight w:val="cyan"/>
        </w:rPr>
        <w:t xml:space="preserve"> </w:t>
      </w:r>
      <w:r w:rsidRPr="003D175C">
        <w:rPr>
          <w:highlight w:val="cyan"/>
        </w:rPr>
        <w:t>with NoRaslOutputFlag equal to 1</w:t>
      </w:r>
      <w:r w:rsidRPr="00964D5B">
        <w:t>, NoOutputOfPriorPicsFlag is set equal to 1 (regardless of the value of no_output_of_prior_pics_flag).</w:t>
      </w:r>
    </w:p>
    <w:p w:rsidR="000B06B6" w:rsidRPr="00964D5B" w:rsidRDefault="000B06B6" w:rsidP="000B06B6">
      <w:pPr>
        <w:tabs>
          <w:tab w:val="clear" w:pos="794"/>
          <w:tab w:val="left" w:pos="400"/>
        </w:tabs>
        <w:ind w:left="1206" w:hanging="400"/>
      </w:pPr>
      <w:r w:rsidRPr="00964D5B">
        <w:t>–</w:t>
      </w:r>
      <w:r w:rsidRPr="00964D5B">
        <w:tab/>
        <w:t xml:space="preserve">Otherwise, if </w:t>
      </w:r>
      <w:r w:rsidRPr="00047FD0">
        <w:rPr>
          <w:highlight w:val="cyan"/>
        </w:rPr>
        <w:t>the current picture is an IRAP pictu</w:t>
      </w:r>
      <w:r w:rsidRPr="003D175C">
        <w:rPr>
          <w:highlight w:val="cyan"/>
        </w:rPr>
        <w:t>re with NoRaslOutputFlag equal to 1</w:t>
      </w:r>
      <w:r>
        <w:rPr>
          <w:highlight w:val="cyan"/>
        </w:rPr>
        <w:t xml:space="preserve"> </w:t>
      </w:r>
      <w:r w:rsidRPr="003D175C">
        <w:rPr>
          <w:highlight w:val="cyan"/>
        </w:rPr>
        <w:t>and</w:t>
      </w:r>
      <w:r w:rsidRPr="00964D5B">
        <w:t xml:space="preserve"> the value of pic_width_in_luma_samples, pic_height_in_luma_samples, or sps_max_dec_pic_buffering_minus1[ HighestTid ] derived from the active SPS </w:t>
      </w:r>
      <w:r w:rsidRPr="00D24D9D">
        <w:rPr>
          <w:highlight w:val="cyan"/>
        </w:rPr>
        <w:t>for the current layer</w:t>
      </w:r>
      <w:r>
        <w:t xml:space="preserve"> </w:t>
      </w:r>
      <w:r w:rsidRPr="00964D5B">
        <w:t xml:space="preserve">is different from the value of pic_width_in_luma_samples, pic_height_in_luma_samples, or sps_max_dec_pic_buffering_minus1[ HighestTid ], respectively, derived from the SPS </w:t>
      </w:r>
      <w:r w:rsidRPr="00D24D9D">
        <w:rPr>
          <w:highlight w:val="cyan"/>
        </w:rPr>
        <w:t>that was</w:t>
      </w:r>
      <w:r>
        <w:t xml:space="preserve"> </w:t>
      </w:r>
      <w:r w:rsidRPr="00964D5B">
        <w:t xml:space="preserve">active for </w:t>
      </w:r>
      <w:r w:rsidRPr="00D24D9D">
        <w:rPr>
          <w:highlight w:val="cyan"/>
        </w:rPr>
        <w:t>the current layer when decoding</w:t>
      </w:r>
      <w:r>
        <w:t xml:space="preserve"> </w:t>
      </w:r>
      <w:r w:rsidRPr="00964D5B">
        <w:t>the preceding picture</w:t>
      </w:r>
      <w:r w:rsidRPr="009C730A">
        <w:t xml:space="preserve"> </w:t>
      </w:r>
      <w:r w:rsidRPr="00D24D9D">
        <w:rPr>
          <w:highlight w:val="cyan"/>
        </w:rPr>
        <w:t>in the current layer</w:t>
      </w:r>
      <w:r w:rsidRPr="00964D5B">
        <w:t>, NoOutputOfPriorPicsFlag may (but should not) be set to 1 by the decoder under test, regardless of the value of no_output_of_prior_pics_flag.</w:t>
      </w:r>
    </w:p>
    <w:p w:rsidR="000B06B6" w:rsidRPr="00964D5B" w:rsidRDefault="000B06B6" w:rsidP="000B06B6">
      <w:pPr>
        <w:tabs>
          <w:tab w:val="clear" w:pos="794"/>
          <w:tab w:val="clear" w:pos="1191"/>
          <w:tab w:val="clear" w:pos="1588"/>
          <w:tab w:val="clear" w:pos="1985"/>
        </w:tabs>
        <w:spacing w:before="60"/>
        <w:ind w:left="1612"/>
        <w:rPr>
          <w:sz w:val="18"/>
          <w:szCs w:val="18"/>
        </w:rPr>
      </w:pPr>
      <w:r w:rsidRPr="00964D5B">
        <w:rPr>
          <w:sz w:val="18"/>
          <w:szCs w:val="18"/>
        </w:rPr>
        <w:t>NOTE – Although setting NoOutputOfPriorPicsFlag equal to no_output_of_prior_pics_flag is preferred under these conditions, the decoder under test is allowed to set NoOutputOfPriorPicsFlag to 1 in this case.</w:t>
      </w:r>
    </w:p>
    <w:p w:rsidR="000B06B6" w:rsidRPr="00964D5B" w:rsidRDefault="000B06B6" w:rsidP="000B06B6">
      <w:pPr>
        <w:tabs>
          <w:tab w:val="clear" w:pos="794"/>
          <w:tab w:val="left" w:pos="400"/>
        </w:tabs>
        <w:ind w:left="1206" w:hanging="400"/>
      </w:pPr>
      <w:r w:rsidRPr="00964D5B">
        <w:t>–</w:t>
      </w:r>
      <w:r w:rsidRPr="00964D5B">
        <w:tab/>
        <w:t xml:space="preserve">Otherwise, </w:t>
      </w:r>
      <w:r w:rsidRPr="00047FD0">
        <w:rPr>
          <w:highlight w:val="cyan"/>
        </w:rPr>
        <w:t>if the current picture is an IRAP picture</w:t>
      </w:r>
      <w:r w:rsidRPr="003D175C">
        <w:rPr>
          <w:highlight w:val="cyan"/>
        </w:rPr>
        <w:t xml:space="preserve"> with NoRaslOutputFlag equal to 1</w:t>
      </w:r>
      <w:r w:rsidRPr="00964D5B">
        <w:t>, NoOutputOfPriorPicsFlag is set equal to no_output_of_prior_pics_flag.</w:t>
      </w:r>
    </w:p>
    <w:p w:rsidR="000B06B6" w:rsidRPr="00964D5B" w:rsidRDefault="000B06B6" w:rsidP="000B06B6">
      <w:pPr>
        <w:tabs>
          <w:tab w:val="clear" w:pos="794"/>
          <w:tab w:val="left" w:pos="400"/>
        </w:tabs>
        <w:ind w:left="1206" w:hanging="400"/>
      </w:pPr>
      <w:r w:rsidRPr="00047FD0">
        <w:rPr>
          <w:highlight w:val="cyan"/>
        </w:rPr>
        <w:t>–</w:t>
      </w:r>
      <w:r w:rsidRPr="00047FD0">
        <w:rPr>
          <w:highlight w:val="cyan"/>
        </w:rPr>
        <w:tab/>
      </w:r>
      <w:r w:rsidRPr="00047FD0">
        <w:rPr>
          <w:highlight w:val="cyan"/>
          <w:lang w:val="en-US"/>
        </w:rPr>
        <w:t>Otherwise</w:t>
      </w:r>
      <w:r>
        <w:rPr>
          <w:highlight w:val="cyan"/>
          <w:lang w:val="en-US"/>
        </w:rPr>
        <w:t xml:space="preserve"> (</w:t>
      </w:r>
      <w:r w:rsidRPr="00047FD0">
        <w:rPr>
          <w:highlight w:val="cyan"/>
          <w:lang w:val="en-US"/>
        </w:rPr>
        <w:t xml:space="preserve">the current picture is not an IRAP picture </w:t>
      </w:r>
      <w:r>
        <w:rPr>
          <w:highlight w:val="cyan"/>
          <w:lang w:val="en-US"/>
        </w:rPr>
        <w:t>with</w:t>
      </w:r>
      <w:r w:rsidRPr="003D175C">
        <w:rPr>
          <w:highlight w:val="cyan"/>
        </w:rPr>
        <w:t xml:space="preserve"> NoRaslOutputFlag equal to 1, the base layer picture in the current access unit is an IRAP picture with NoRaslOutputFlag equal to 1</w:t>
      </w:r>
      <w:r>
        <w:rPr>
          <w:highlight w:val="cyan"/>
        </w:rPr>
        <w:t>,</w:t>
      </w:r>
      <w:r w:rsidRPr="003D175C">
        <w:rPr>
          <w:highlight w:val="cyan"/>
        </w:rPr>
        <w:t xml:space="preserve"> </w:t>
      </w:r>
      <w:r w:rsidRPr="003D175C">
        <w:rPr>
          <w:highlight w:val="cyan"/>
          <w:lang w:val="en-US"/>
        </w:rPr>
        <w:t xml:space="preserve">and NoClrasOutputFlag is equal to 1), NoOutputOfPriorPicsFlag is set equal </w:t>
      </w:r>
      <w:r w:rsidRPr="00047FD0">
        <w:rPr>
          <w:highlight w:val="cyan"/>
          <w:lang w:val="en-US"/>
        </w:rPr>
        <w:t>to 1.</w:t>
      </w:r>
    </w:p>
    <w:p w:rsidR="000B06B6" w:rsidRPr="00964D5B" w:rsidRDefault="000B06B6" w:rsidP="000B06B6">
      <w:pPr>
        <w:ind w:left="806" w:hanging="403"/>
      </w:pPr>
      <w:r w:rsidRPr="00964D5B">
        <w:t>2.</w:t>
      </w:r>
      <w:r w:rsidRPr="00964D5B">
        <w:tab/>
        <w:t>The value of NoOutputOfPriorPicsFlag derived for the decoder under test is applied for the HRD as follows:</w:t>
      </w:r>
    </w:p>
    <w:p w:rsidR="000B06B6" w:rsidRPr="00964D5B" w:rsidRDefault="000B06B6" w:rsidP="000B06B6">
      <w:pPr>
        <w:tabs>
          <w:tab w:val="clear" w:pos="794"/>
          <w:tab w:val="left" w:pos="400"/>
        </w:tabs>
        <w:ind w:left="1206" w:hanging="400"/>
      </w:pPr>
      <w:r w:rsidRPr="00964D5B">
        <w:t>–</w:t>
      </w:r>
      <w:r w:rsidRPr="00964D5B">
        <w:tab/>
        <w:t xml:space="preserve">If NoOutputOfPriorPicsFlag is equal to 1, all picture storage buffers in the </w:t>
      </w:r>
      <w:r w:rsidRPr="003716B8">
        <w:rPr>
          <w:highlight w:val="cyan"/>
        </w:rPr>
        <w:t>sub-</w:t>
      </w:r>
      <w:r w:rsidRPr="00964D5B">
        <w:t xml:space="preserve">DPB are emptied without output of the pictures they contain,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1206" w:hanging="400"/>
      </w:pPr>
      <w:r w:rsidRPr="00964D5B">
        <w:t>–</w:t>
      </w:r>
      <w:r w:rsidRPr="00964D5B">
        <w:tab/>
        <w:t xml:space="preserve">Otherwise (NoOutputOfPriorPicsFlag is equal to 0), all picture storage buffers containing a picture that is marked as "not needed for output" and "unused for reference" are emptied (without output), and all non-empty picture storage buffers in the </w:t>
      </w:r>
      <w:r w:rsidRPr="003716B8">
        <w:rPr>
          <w:highlight w:val="cyan"/>
        </w:rPr>
        <w:t>sub-</w:t>
      </w:r>
      <w:r w:rsidRPr="00964D5B">
        <w:t>DPB are emptied by repeatedly invoking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and the </w:t>
      </w:r>
      <w:r w:rsidRPr="003716B8">
        <w:rPr>
          <w:highlight w:val="cyan"/>
        </w:rPr>
        <w:t>sub-</w:t>
      </w:r>
      <w:r w:rsidRPr="00964D5B">
        <w:t>DPB fullness is set equal to 0.</w:t>
      </w:r>
    </w:p>
    <w:p w:rsidR="000B06B6" w:rsidRPr="00964D5B" w:rsidRDefault="000B06B6" w:rsidP="000B06B6">
      <w:pPr>
        <w:tabs>
          <w:tab w:val="clear" w:pos="794"/>
          <w:tab w:val="left" w:pos="400"/>
        </w:tabs>
        <w:ind w:left="400" w:hanging="400"/>
      </w:pPr>
      <w:r w:rsidRPr="00964D5B">
        <w:t>–</w:t>
      </w:r>
      <w:r w:rsidRPr="00964D5B">
        <w:tab/>
        <w:t xml:space="preserve">Otherwise, all picture storage buffers </w:t>
      </w:r>
      <w:r w:rsidRPr="009145F5">
        <w:rPr>
          <w:highlight w:val="cyan"/>
        </w:rPr>
        <w:t>that</w:t>
      </w:r>
      <w:r>
        <w:t xml:space="preserve"> </w:t>
      </w:r>
      <w:r w:rsidRPr="00964D5B">
        <w:t xml:space="preserve">contain a picture </w:t>
      </w:r>
      <w:r w:rsidRPr="009145F5">
        <w:rPr>
          <w:highlight w:val="cyan"/>
        </w:rPr>
        <w:t xml:space="preserve">in the current layer and that </w:t>
      </w:r>
      <w:r w:rsidRPr="00964D5B">
        <w:t xml:space="preserve">are marked as "not needed for output" and "unused for reference" are emptied (without output). For each picture storage buffer that is emptied, the </w:t>
      </w:r>
      <w:r w:rsidRPr="001536A5">
        <w:rPr>
          <w:highlight w:val="cyan"/>
        </w:rPr>
        <w:t>sub-</w:t>
      </w:r>
      <w:r w:rsidRPr="00964D5B">
        <w:t>DPB fullness is decremented by one. 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while further decrementing the </w:t>
      </w:r>
      <w:r w:rsidRPr="001536A5">
        <w:rPr>
          <w:highlight w:val="cyan"/>
        </w:rPr>
        <w:t>sub-</w:t>
      </w:r>
      <w:r w:rsidRPr="00964D5B">
        <w:t>DPB fullness by one for each additional picture storage buffer that is emptied, until none of the following conditions are true:</w:t>
      </w:r>
    </w:p>
    <w:p w:rsidR="000B06B6" w:rsidRPr="00964D5B" w:rsidRDefault="000B06B6" w:rsidP="008557C3">
      <w:pPr>
        <w:numPr>
          <w:ilvl w:val="0"/>
          <w:numId w:val="49"/>
        </w:numPr>
        <w:tabs>
          <w:tab w:val="clear" w:pos="794"/>
          <w:tab w:val="clear" w:pos="1191"/>
        </w:tabs>
        <w:ind w:hanging="270"/>
      </w:pPr>
      <w:r w:rsidRPr="00964D5B">
        <w:t xml:space="preserve">The number of </w:t>
      </w:r>
      <w:r w:rsidRPr="00061052">
        <w:rPr>
          <w:highlight w:val="cyan"/>
        </w:rPr>
        <w:t>access units that contain at least one d</w:t>
      </w:r>
      <w:r w:rsidRPr="001536A5">
        <w:rPr>
          <w:highlight w:val="cyan"/>
        </w:rPr>
        <w:t xml:space="preserve">ecoded picture </w:t>
      </w:r>
      <w:r w:rsidRPr="007A4492">
        <w:t>in the DPB</w:t>
      </w:r>
      <w:r w:rsidRPr="00964D5B">
        <w:t xml:space="preserve"> marked as "needed for output" is greater than </w:t>
      </w:r>
      <w:r w:rsidRPr="00552034">
        <w:rPr>
          <w:highlight w:val="cyan"/>
        </w:rPr>
        <w:t>MaxNumReorderPics</w:t>
      </w:r>
      <w:r w:rsidRPr="00964D5B">
        <w:t>.</w:t>
      </w:r>
    </w:p>
    <w:p w:rsidR="000B06B6" w:rsidRPr="00964D5B" w:rsidRDefault="000B06B6" w:rsidP="008557C3">
      <w:pPr>
        <w:numPr>
          <w:ilvl w:val="0"/>
          <w:numId w:val="49"/>
        </w:numPr>
        <w:tabs>
          <w:tab w:val="clear" w:pos="794"/>
          <w:tab w:val="clear" w:pos="1191"/>
        </w:tabs>
      </w:pPr>
      <w:r w:rsidRPr="00552034">
        <w:rPr>
          <w:highlight w:val="cyan"/>
        </w:rPr>
        <w:lastRenderedPageBreak/>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rsidRPr="00964D5B">
        <w:t>.</w:t>
      </w:r>
    </w:p>
    <w:p w:rsidR="000B06B6" w:rsidRPr="00964D5B" w:rsidRDefault="000B06B6" w:rsidP="008557C3">
      <w:pPr>
        <w:numPr>
          <w:ilvl w:val="0"/>
          <w:numId w:val="49"/>
        </w:numPr>
        <w:tabs>
          <w:tab w:val="clear" w:pos="794"/>
          <w:tab w:val="clear" w:pos="1191"/>
        </w:tabs>
        <w:ind w:hanging="270"/>
      </w:pPr>
      <w:r w:rsidRPr="00964D5B">
        <w:t xml:space="preserve">The number of pictures </w:t>
      </w:r>
      <w:r w:rsidRPr="00197537">
        <w:rPr>
          <w:highlight w:val="cyan"/>
          <w:lang w:val="en-US"/>
        </w:rPr>
        <w:t>in the current layer</w:t>
      </w:r>
      <w:r w:rsidRPr="00983CFA">
        <w:rPr>
          <w:lang w:val="en-US"/>
        </w:rPr>
        <w:t xml:space="preserve"> </w:t>
      </w:r>
      <w:r w:rsidRPr="00964D5B">
        <w:t xml:space="preserve">in the </w:t>
      </w:r>
      <w:r w:rsidRPr="001536A5">
        <w:rPr>
          <w:highlight w:val="cyan"/>
        </w:rPr>
        <w:t>sub-</w:t>
      </w:r>
      <w:r w:rsidRPr="00964D5B">
        <w:t xml:space="preserve">DPB is greater than or equal to </w:t>
      </w:r>
      <w:r w:rsidRPr="00197537">
        <w:rPr>
          <w:highlight w:val="cyan"/>
        </w:rPr>
        <w:t>MaxDecPicBufferingMinus1</w:t>
      </w:r>
      <w:r w:rsidRPr="00964D5B">
        <w:t> + 1.</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73" w:name="_Toc347083759"/>
      <w:bookmarkStart w:id="1474" w:name="_Toc364083333"/>
      <w:bookmarkStart w:id="1475" w:name="_Ref373336972"/>
      <w:bookmarkStart w:id="1476" w:name="_Ref373338162"/>
      <w:bookmarkStart w:id="1477" w:name="_Toc373832697"/>
      <w:bookmarkEnd w:id="1465"/>
      <w:bookmarkEnd w:id="1466"/>
      <w:bookmarkEnd w:id="1467"/>
      <w:bookmarkEnd w:id="1468"/>
      <w:bookmarkEnd w:id="1469"/>
      <w:bookmarkEnd w:id="1470"/>
      <w:bookmarkEnd w:id="1473"/>
      <w:r w:rsidRPr="00964D5B">
        <w:rPr>
          <w:b/>
          <w:bCs/>
        </w:rPr>
        <w:t>Picture decoding</w:t>
      </w:r>
      <w:bookmarkEnd w:id="1453"/>
      <w:r w:rsidRPr="00964D5B">
        <w:rPr>
          <w:b/>
          <w:bCs/>
        </w:rPr>
        <w:t>, marking, additional bumping, and storage</w:t>
      </w:r>
      <w:bookmarkEnd w:id="1474"/>
      <w:bookmarkEnd w:id="1475"/>
      <w:bookmarkEnd w:id="1476"/>
      <w:bookmarkEnd w:id="1477"/>
    </w:p>
    <w:p w:rsidR="000B06B6" w:rsidRDefault="000B06B6" w:rsidP="000B06B6">
      <w:r w:rsidRPr="00964D5B">
        <w:t xml:space="preserve">The processes specified in this subclause happen instantaneously when </w:t>
      </w:r>
      <w:r w:rsidRPr="002A316F">
        <w:rPr>
          <w:highlight w:val="cyan"/>
        </w:rPr>
        <w:t>the last decoding unit of picture n</w:t>
      </w:r>
      <w:r w:rsidRPr="00964D5B">
        <w:t xml:space="preserve"> is removed from the CPB.</w:t>
      </w:r>
      <w:r>
        <w:t xml:space="preserve"> </w:t>
      </w:r>
      <w:r w:rsidRPr="005F737D">
        <w:rPr>
          <w:highlight w:val="yellow"/>
        </w:rPr>
        <w:t>[Ed. (MH): This change might not comply with version 1, because version 1 decoders would mark and store the base-layer picture at the CPB removal time of the AU, which can be later than the CPB removal time of the base-layer picture.]</w:t>
      </w:r>
    </w:p>
    <w:p w:rsidR="000B06B6" w:rsidRDefault="000B06B6" w:rsidP="000B06B6">
      <w:pPr>
        <w:tabs>
          <w:tab w:val="clear" w:pos="794"/>
          <w:tab w:val="left" w:pos="400"/>
        </w:tabs>
        <w:ind w:left="400" w:hanging="400"/>
        <w:rPr>
          <w:highlight w:val="cyan"/>
          <w:lang w:val="en-US"/>
        </w:rPr>
      </w:pPr>
      <w:r>
        <w:rPr>
          <w:highlight w:val="cyan"/>
          <w:lang w:val="en-US"/>
        </w:rPr>
        <w:t>PicOutputFlag is updated as follows:</w:t>
      </w:r>
    </w:p>
    <w:p w:rsidR="000B06B6" w:rsidRPr="00C547EE" w:rsidRDefault="000B06B6" w:rsidP="000B06B6">
      <w:pPr>
        <w:tabs>
          <w:tab w:val="clear" w:pos="794"/>
          <w:tab w:val="left" w:pos="400"/>
        </w:tabs>
        <w:ind w:left="400" w:hanging="400"/>
        <w:rPr>
          <w:highlight w:val="cyan"/>
          <w:lang w:val="en-US"/>
        </w:rPr>
      </w:pPr>
      <w:r w:rsidRPr="00C547EE">
        <w:rPr>
          <w:highlight w:val="cyan"/>
          <w:lang w:val="en-US"/>
        </w:rPr>
        <w:t>–</w:t>
      </w:r>
      <w:r w:rsidRPr="00C547EE">
        <w:rPr>
          <w:highlight w:val="cyan"/>
          <w:lang w:val="en-US"/>
        </w:rPr>
        <w:tab/>
        <w:t xml:space="preserve">If </w:t>
      </w:r>
      <w:r>
        <w:rPr>
          <w:highlight w:val="cyan"/>
          <w:lang w:val="en-US"/>
        </w:rPr>
        <w:t>the current</w:t>
      </w:r>
      <w:r w:rsidRPr="00C547EE">
        <w:rPr>
          <w:highlight w:val="cyan"/>
          <w:lang w:val="en-US"/>
        </w:rPr>
        <w:t xml:space="preserve"> access unit does not contain a picture at a target output layer and alt_output_layer_flag is equal to 1, the following ordered steps apply:</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 xml:space="preserve">The list nonOutputLayerPictures is the list of pictures of the access unit with PicOutputFlag equal to 1 and with nuh_layer_id values that are included in the TargetDecLayerIdList and that are not on target output layers. </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The picture with the highest nuh_layer_id value among the list nonOutputLayerPictures is removed from the list nonOutputLayerPictures.</w:t>
      </w:r>
    </w:p>
    <w:p w:rsidR="000B06B6" w:rsidRPr="00C547EE" w:rsidRDefault="000B06B6" w:rsidP="000B06B6">
      <w:pPr>
        <w:tabs>
          <w:tab w:val="clear" w:pos="794"/>
          <w:tab w:val="left" w:pos="400"/>
        </w:tabs>
        <w:ind w:left="800" w:hanging="400"/>
        <w:rPr>
          <w:highlight w:val="cyan"/>
          <w:lang w:val="en-US"/>
        </w:rPr>
      </w:pPr>
      <w:r w:rsidRPr="00C547EE">
        <w:rPr>
          <w:highlight w:val="cyan"/>
          <w:lang w:val="en-US"/>
        </w:rPr>
        <w:t>–</w:t>
      </w:r>
      <w:r w:rsidRPr="00C547EE">
        <w:rPr>
          <w:highlight w:val="cyan"/>
          <w:lang w:val="en-US"/>
        </w:rPr>
        <w:tab/>
        <w:t>PicOutputFlag for each picture that is included in the list nonOutputLayerPictures is set equal to 0.</w:t>
      </w:r>
    </w:p>
    <w:p w:rsidR="000B06B6" w:rsidRPr="00C547EE" w:rsidRDefault="000B06B6" w:rsidP="000B06B6">
      <w:pPr>
        <w:pStyle w:val="3N"/>
        <w:rPr>
          <w:highlight w:val="cyan"/>
          <w:lang w:val="en-US"/>
        </w:rPr>
      </w:pPr>
      <w:r w:rsidRPr="00C547EE">
        <w:rPr>
          <w:highlight w:val="cyan"/>
          <w:lang w:val="en-US"/>
        </w:rPr>
        <w:t>–</w:t>
      </w:r>
      <w:r w:rsidRPr="00C547EE">
        <w:rPr>
          <w:highlight w:val="cyan"/>
          <w:lang w:val="en-US"/>
        </w:rPr>
        <w:tab/>
        <w:t>Otherwise, PicOutputFlag for pictures that are not included in a target output layer is set equal to 0.</w:t>
      </w:r>
    </w:p>
    <w:p w:rsidR="000B06B6" w:rsidRPr="00964D5B" w:rsidRDefault="000B06B6" w:rsidP="000B06B6">
      <w:r w:rsidRPr="00964D5B">
        <w:t xml:space="preserve">When the current picture has PicOutputFlag equal to 1, for each picture </w:t>
      </w:r>
      <w:r w:rsidRPr="00CD4514">
        <w:rPr>
          <w:highlight w:val="cyan"/>
        </w:rPr>
        <w:t>in the current layer</w:t>
      </w:r>
      <w:r>
        <w:t xml:space="preserve"> </w:t>
      </w:r>
      <w:r w:rsidRPr="00964D5B">
        <w:t xml:space="preserve">in the </w:t>
      </w:r>
      <w:r w:rsidRPr="003716B8">
        <w:rPr>
          <w:highlight w:val="cyan"/>
        </w:rPr>
        <w:t>sub-</w:t>
      </w:r>
      <w:r w:rsidRPr="00964D5B">
        <w:t>DPB that is marked as "needed for output" and follows the current picture in output order, the associated variable PicLatencyCount is set equal to PicLatencyCount + 1.</w:t>
      </w:r>
    </w:p>
    <w:p w:rsidR="000B06B6" w:rsidRPr="00964D5B" w:rsidRDefault="000B06B6" w:rsidP="000B06B6">
      <w:r w:rsidRPr="00964D5B">
        <w:t xml:space="preserve">The current picture is considered as decoded after the last decoding unit of the picture is decoded. The current decoded picture is stored in an empty picture storage buffer in the </w:t>
      </w:r>
      <w:r w:rsidRPr="003716B8">
        <w:rPr>
          <w:highlight w:val="cyan"/>
        </w:rPr>
        <w:t>sub-</w:t>
      </w:r>
      <w:r w:rsidRPr="00964D5B">
        <w:t>DPB, and the following applies:</w:t>
      </w:r>
    </w:p>
    <w:p w:rsidR="000B06B6" w:rsidRPr="00964D5B" w:rsidRDefault="000B06B6" w:rsidP="000B06B6">
      <w:pPr>
        <w:spacing w:before="86"/>
        <w:ind w:left="397" w:hanging="397"/>
      </w:pPr>
      <w:r w:rsidRPr="00964D5B">
        <w:t>–</w:t>
      </w:r>
      <w:r w:rsidRPr="00964D5B">
        <w:tab/>
        <w:t>If the current decoded picture has PicOutputFlag equal to 1, it is marked as "needed for output" and its associated variable PicLatencyCount is set equal to 0.</w:t>
      </w:r>
    </w:p>
    <w:p w:rsidR="000B06B6" w:rsidRPr="00964D5B" w:rsidRDefault="000B06B6" w:rsidP="000B06B6">
      <w:pPr>
        <w:spacing w:before="86"/>
        <w:ind w:left="397" w:hanging="397"/>
      </w:pPr>
      <w:r w:rsidRPr="00964D5B">
        <w:t>–</w:t>
      </w:r>
      <w:r w:rsidRPr="00964D5B">
        <w:tab/>
        <w:t>Otherwise (the current decoded picture has PicOutputFlag equal to 0), it is marked as "not needed for output".</w:t>
      </w:r>
    </w:p>
    <w:p w:rsidR="000B06B6" w:rsidRPr="00964D5B" w:rsidRDefault="000B06B6" w:rsidP="000B06B6">
      <w:r w:rsidRPr="00964D5B">
        <w:t>The current decoded picture is marked as "used for short-term reference".</w:t>
      </w:r>
    </w:p>
    <w:p w:rsidR="000B06B6" w:rsidRPr="00964D5B" w:rsidRDefault="000B06B6" w:rsidP="000B06B6">
      <w:r w:rsidRPr="00964D5B">
        <w:t>When one or more of the following conditions are true, the "bumping" process specified in subclause </w:t>
      </w:r>
      <w:r w:rsidRPr="00964D5B">
        <w:fldChar w:fldCharType="begin" w:fldLock="1"/>
      </w:r>
      <w:r w:rsidRPr="00964D5B">
        <w:instrText xml:space="preserve"> REF _Ref347083389 \r \h </w:instrText>
      </w:r>
      <w:r w:rsidRPr="00964D5B">
        <w:fldChar w:fldCharType="separate"/>
      </w:r>
      <w:r>
        <w:t>C.5.2.4</w:t>
      </w:r>
      <w:r w:rsidRPr="00964D5B">
        <w:fldChar w:fldCharType="end"/>
      </w:r>
      <w:r w:rsidRPr="00964D5B">
        <w:t xml:space="preserve"> is invoked repeatedly until none of the following conditions are true:</w:t>
      </w:r>
    </w:p>
    <w:p w:rsidR="000B06B6" w:rsidRPr="00964D5B" w:rsidRDefault="000B06B6" w:rsidP="000B06B6">
      <w:pPr>
        <w:spacing w:before="86"/>
        <w:ind w:left="397" w:hanging="397"/>
      </w:pPr>
      <w:r w:rsidRPr="00964D5B">
        <w:t>–</w:t>
      </w:r>
      <w:r w:rsidRPr="00964D5B">
        <w:tab/>
        <w:t xml:space="preserve">The number of </w:t>
      </w:r>
      <w:r w:rsidRPr="00061052">
        <w:rPr>
          <w:highlight w:val="cyan"/>
        </w:rPr>
        <w:t>access units that contain at least one</w:t>
      </w:r>
      <w:r w:rsidRPr="00552034" w:rsidDel="001536A5">
        <w:rPr>
          <w:highlight w:val="cyan"/>
        </w:rPr>
        <w:t xml:space="preserve"> </w:t>
      </w:r>
      <w:r w:rsidRPr="001536A5">
        <w:rPr>
          <w:highlight w:val="cyan"/>
        </w:rPr>
        <w:t>decoded picture</w:t>
      </w:r>
      <w:r w:rsidRPr="007A4492">
        <w:t xml:space="preserve"> in the DPB</w:t>
      </w:r>
      <w:r>
        <w:t xml:space="preserve"> </w:t>
      </w:r>
      <w:r w:rsidRPr="00964D5B">
        <w:t xml:space="preserve">marked as "needed for output" is greater than </w:t>
      </w:r>
      <w:r w:rsidRPr="00CD4514">
        <w:rPr>
          <w:highlight w:val="cyan"/>
        </w:rPr>
        <w:t>MaxNumReorderPics</w:t>
      </w:r>
      <w:r w:rsidRPr="00964D5B">
        <w:t>.</w:t>
      </w:r>
    </w:p>
    <w:p w:rsidR="000B06B6" w:rsidRPr="00964D5B" w:rsidRDefault="000B06B6" w:rsidP="000B06B6">
      <w:pPr>
        <w:spacing w:before="86"/>
        <w:ind w:left="397" w:hanging="397"/>
      </w:pPr>
      <w:r w:rsidRPr="00964D5B">
        <w:t>–</w:t>
      </w:r>
      <w:r w:rsidRPr="00964D5B">
        <w:tab/>
      </w:r>
      <w:r w:rsidRPr="00552034">
        <w:rPr>
          <w:highlight w:val="cyan"/>
        </w:rPr>
        <w:t>MaxLatencyIncreasePlus1</w:t>
      </w:r>
      <w:r w:rsidRPr="00964D5B">
        <w:t xml:space="preserve"> is not equal to 0 and there is at least one </w:t>
      </w:r>
      <w:r w:rsidRPr="00061052">
        <w:rPr>
          <w:highlight w:val="cyan"/>
        </w:rPr>
        <w:t>access units that contain at least one</w:t>
      </w:r>
      <w:r w:rsidRPr="00552034" w:rsidDel="001536A5">
        <w:rPr>
          <w:highlight w:val="cyan"/>
        </w:rPr>
        <w:t xml:space="preserve"> </w:t>
      </w:r>
      <w:r w:rsidRPr="00552034">
        <w:rPr>
          <w:highlight w:val="cyan"/>
        </w:rPr>
        <w:t>decoded picture</w:t>
      </w:r>
      <w:r w:rsidRPr="00964D5B">
        <w:t xml:space="preserve"> in the DPB marked as "needed for output" for which the associated variable PicLatencyCount is greater than or equal to </w:t>
      </w:r>
      <w:r>
        <w:rPr>
          <w:highlight w:val="cyan"/>
        </w:rPr>
        <w:t>M</w:t>
      </w:r>
      <w:r w:rsidRPr="00197537">
        <w:rPr>
          <w:highlight w:val="cyan"/>
        </w:rPr>
        <w:t>axLatencyPictures</w:t>
      </w:r>
      <w:r>
        <w:t>.</w:t>
      </w:r>
    </w:p>
    <w:p w:rsidR="000B06B6" w:rsidRPr="00964D5B" w:rsidRDefault="000B06B6" w:rsidP="008557C3">
      <w:pPr>
        <w:keepNext/>
        <w:numPr>
          <w:ilvl w:val="3"/>
          <w:numId w:val="37"/>
        </w:numPr>
        <w:tabs>
          <w:tab w:val="num" w:pos="2160"/>
          <w:tab w:val="num" w:pos="3277"/>
        </w:tabs>
        <w:spacing w:before="181"/>
        <w:textAlignment w:val="auto"/>
        <w:outlineLvl w:val="2"/>
        <w:rPr>
          <w:b/>
          <w:bCs/>
        </w:rPr>
      </w:pPr>
      <w:bookmarkStart w:id="1478" w:name="_Ref347083389"/>
      <w:bookmarkStart w:id="1479" w:name="_Toc364083334"/>
      <w:bookmarkStart w:id="1480" w:name="_Toc373832698"/>
      <w:r w:rsidRPr="00964D5B">
        <w:rPr>
          <w:b/>
          <w:bCs/>
        </w:rPr>
        <w:t>"Bumping" process</w:t>
      </w:r>
      <w:bookmarkEnd w:id="1478"/>
      <w:bookmarkEnd w:id="1479"/>
      <w:bookmarkEnd w:id="1480"/>
    </w:p>
    <w:p w:rsidR="000B06B6" w:rsidRPr="00964D5B" w:rsidRDefault="000B06B6" w:rsidP="000B06B6">
      <w:pPr>
        <w:spacing w:before="86"/>
      </w:pPr>
      <w:r w:rsidRPr="00964D5B">
        <w:t>The "bumping" process consists of the following ordered steps:</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964D5B">
        <w:t>The picture</w:t>
      </w:r>
      <w:r>
        <w:t xml:space="preserve"> </w:t>
      </w:r>
      <w:r w:rsidRPr="001536A5">
        <w:rPr>
          <w:highlight w:val="cyan"/>
        </w:rPr>
        <w:t>or pictures</w:t>
      </w:r>
      <w:r>
        <w:t xml:space="preserve"> </w:t>
      </w:r>
      <w:r w:rsidRPr="00964D5B">
        <w:t xml:space="preserve">that </w:t>
      </w:r>
      <w:r w:rsidRPr="001536A5">
        <w:rPr>
          <w:highlight w:val="cyan"/>
        </w:rPr>
        <w:t>are</w:t>
      </w:r>
      <w:r w:rsidRPr="00964D5B">
        <w:t xml:space="preserve"> first for output </w:t>
      </w:r>
      <w:r w:rsidRPr="002C25AA">
        <w:rPr>
          <w:highlight w:val="cyan"/>
        </w:rPr>
        <w:t>are</w:t>
      </w:r>
      <w:r w:rsidRPr="00964D5B">
        <w:t xml:space="preserve"> selected as the one</w:t>
      </w:r>
      <w:r w:rsidRPr="002C25AA">
        <w:rPr>
          <w:highlight w:val="cyan"/>
        </w:rPr>
        <w:t>s</w:t>
      </w:r>
      <w:r w:rsidRPr="00964D5B">
        <w:t xml:space="preserve"> having the smallest value of PicOrderCntVal of all pictures in the DPB marked as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rPr>
        <w:t>Each of these</w:t>
      </w:r>
      <w:r w:rsidRPr="00964D5B">
        <w:t xml:space="preserve"> picture</w:t>
      </w:r>
      <w:r w:rsidRPr="002C25AA">
        <w:rPr>
          <w:highlight w:val="cyan"/>
        </w:rPr>
        <w:t>s</w:t>
      </w:r>
      <w:r>
        <w:t xml:space="preserve"> is</w:t>
      </w:r>
      <w:r w:rsidRPr="002C25AA">
        <w:rPr>
          <w:highlight w:val="cyan"/>
        </w:rPr>
        <w:t>, in ascending nuh_layer_id order,</w:t>
      </w:r>
      <w:r w:rsidRPr="00964D5B">
        <w:t xml:space="preserve"> cropped, using the conformance cropping window specified in the active SPS </w:t>
      </w:r>
      <w:r w:rsidRPr="002C25AA">
        <w:rPr>
          <w:highlight w:val="cyan"/>
        </w:rPr>
        <w:t>for the</w:t>
      </w:r>
      <w:r w:rsidRPr="00964D5B">
        <w:t xml:space="preserve"> </w:t>
      </w:r>
      <w:r>
        <w:rPr>
          <w:highlight w:val="cyan"/>
        </w:rPr>
        <w:t>picture</w:t>
      </w:r>
      <w:r>
        <w:rPr>
          <w:lang w:val="en-US"/>
        </w:rPr>
        <w:t xml:space="preserve">, </w:t>
      </w:r>
      <w:r w:rsidRPr="00294CB2">
        <w:rPr>
          <w:lang w:val="en-US"/>
        </w:rPr>
        <w:t>t</w:t>
      </w:r>
      <w:r w:rsidRPr="00294CB2">
        <w:t>he cropped picture is</w:t>
      </w:r>
      <w:r w:rsidRPr="00964D5B">
        <w:t xml:space="preserve"> output, and the picture</w:t>
      </w:r>
      <w:r>
        <w:t xml:space="preserve"> is</w:t>
      </w:r>
      <w:r w:rsidRPr="00964D5B">
        <w:t xml:space="preserve"> marked as "not needed for output".</w:t>
      </w:r>
    </w:p>
    <w:p w:rsidR="000B06B6" w:rsidRPr="00964D5B" w:rsidRDefault="000B06B6" w:rsidP="008557C3">
      <w:pPr>
        <w:numPr>
          <w:ilvl w:val="0"/>
          <w:numId w:val="48"/>
        </w:numPr>
        <w:tabs>
          <w:tab w:val="clear" w:pos="794"/>
          <w:tab w:val="left" w:pos="600"/>
          <w:tab w:val="num" w:pos="2300"/>
        </w:tabs>
        <w:spacing w:before="86"/>
        <w:ind w:left="600"/>
        <w:textAlignment w:val="auto"/>
      </w:pPr>
      <w:r w:rsidRPr="002C25AA">
        <w:rPr>
          <w:highlight w:val="cyan"/>
          <w:lang w:val="en-US"/>
        </w:rPr>
        <w:t>Each picture storage buffer that contains a picture marked as "unused for reference" and that was one of the pictures cropped and output is emptied.</w:t>
      </w:r>
    </w:p>
    <w:p w:rsidR="000B06B6" w:rsidRPr="00724BD2" w:rsidRDefault="000B06B6" w:rsidP="008557C3">
      <w:pPr>
        <w:keepNext/>
        <w:keepLines/>
        <w:numPr>
          <w:ilvl w:val="1"/>
          <w:numId w:val="37"/>
        </w:numPr>
        <w:tabs>
          <w:tab w:val="num" w:pos="1440"/>
          <w:tab w:val="num" w:pos="1837"/>
        </w:tabs>
        <w:spacing w:before="313"/>
        <w:outlineLvl w:val="1"/>
        <w:rPr>
          <w:b/>
          <w:bCs/>
          <w:szCs w:val="22"/>
          <w:highlight w:val="cyan"/>
        </w:rPr>
      </w:pPr>
      <w:bookmarkStart w:id="1481" w:name="_Ref372632240"/>
      <w:bookmarkStart w:id="1482" w:name="_Toc373832699"/>
      <w:r w:rsidRPr="00724BD2">
        <w:rPr>
          <w:b/>
          <w:bCs/>
          <w:sz w:val="22"/>
          <w:szCs w:val="24"/>
          <w:highlight w:val="cyan"/>
        </w:rPr>
        <w:t>Demultiplexing process for deriving a bitstream partition</w:t>
      </w:r>
      <w:bookmarkEnd w:id="1481"/>
      <w:bookmarkEnd w:id="1482"/>
    </w:p>
    <w:p w:rsidR="000B06B6" w:rsidRPr="005D3514" w:rsidRDefault="000B06B6" w:rsidP="000B06B6">
      <w:pPr>
        <w:rPr>
          <w:highlight w:val="cyan"/>
        </w:rPr>
      </w:pPr>
      <w:r w:rsidRPr="005D3514">
        <w:rPr>
          <w:highlight w:val="cyan"/>
        </w:rPr>
        <w:t>Inputs to this process are a bitstream, a layer identifier list bspLayerId[ bspIdx ] and the number of layer identifiers numBspLayerId in the layer index list bspLayerId[ bspIdx ].</w:t>
      </w:r>
    </w:p>
    <w:p w:rsidR="000B06B6" w:rsidRPr="005D3514" w:rsidRDefault="000B06B6" w:rsidP="000B06B6">
      <w:pPr>
        <w:rPr>
          <w:highlight w:val="cyan"/>
        </w:rPr>
      </w:pPr>
      <w:r w:rsidRPr="005D3514">
        <w:rPr>
          <w:highlight w:val="cyan"/>
        </w:rPr>
        <w:t>Output of this process is a bitstream partition.</w:t>
      </w:r>
    </w:p>
    <w:p w:rsidR="000B06B6" w:rsidRPr="005D3514" w:rsidRDefault="000B06B6" w:rsidP="000B06B6">
      <w:pPr>
        <w:rPr>
          <w:highlight w:val="cyan"/>
        </w:rPr>
      </w:pPr>
      <w:r w:rsidRPr="005D3514">
        <w:rPr>
          <w:highlight w:val="cyan"/>
        </w:rPr>
        <w:lastRenderedPageBreak/>
        <w:t>Let variable minBspLayerId be the smallest value of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Pr="005D3514" w:rsidRDefault="000B06B6" w:rsidP="000B06B6">
      <w:pPr>
        <w:rPr>
          <w:highlight w:val="cyan"/>
        </w:rPr>
      </w:pPr>
      <w:r w:rsidRPr="005D3514">
        <w:rPr>
          <w:highlight w:val="cyan"/>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Omit all NAL units that have a nuh_layer_id value other than bspLayerId[ bspIdx ] with any value of bspIdx in the range of 0 to numBspLayerId</w:t>
      </w:r>
      <w:r>
        <w:rPr>
          <w:highlight w:val="cyan"/>
        </w:rPr>
        <w:t> </w:t>
      </w:r>
      <w:r w:rsidRPr="005D3514">
        <w:rPr>
          <w:highlight w:val="cyan"/>
        </w:rPr>
        <w:t>–</w:t>
      </w:r>
      <w:r>
        <w:rPr>
          <w:highlight w:val="cyan"/>
        </w:rPr>
        <w:t> </w:t>
      </w:r>
      <w:r w:rsidRPr="005D3514">
        <w:rPr>
          <w:highlight w:val="cyan"/>
        </w:rPr>
        <w:t xml:space="preserve">1, inclusive. </w:t>
      </w:r>
    </w:p>
    <w:p w:rsidR="000B06B6" w:rsidRPr="005D3514" w:rsidRDefault="000B06B6" w:rsidP="000B06B6">
      <w:pPr>
        <w:tabs>
          <w:tab w:val="left" w:pos="400"/>
        </w:tabs>
        <w:ind w:left="400" w:hanging="400"/>
        <w:rPr>
          <w:highlight w:val="cyan"/>
        </w:rPr>
      </w:pPr>
      <w:r w:rsidRPr="005D3514">
        <w:rPr>
          <w:highlight w:val="cyan"/>
        </w:rPr>
        <w:t>–</w:t>
      </w:r>
      <w:r w:rsidRPr="005D3514">
        <w:rPr>
          <w:highlight w:val="cyan"/>
        </w:rPr>
        <w:tab/>
        <w:t>Omit all SEI NAL units containing a scalable nesting SEI message for which no derived nestingLayerIdList[ i ] contains any layer identifier value equal to bspLayerId[ bspIdx ] with any value of bspIdx in the range of 0 to numBspLayerId</w:t>
      </w:r>
      <w:r>
        <w:rPr>
          <w:highlight w:val="cyan"/>
        </w:rPr>
        <w:t> </w:t>
      </w:r>
      <w:r w:rsidRPr="005D3514">
        <w:rPr>
          <w:highlight w:val="cyan"/>
        </w:rPr>
        <w:t>–</w:t>
      </w:r>
      <w:r>
        <w:rPr>
          <w:highlight w:val="cyan"/>
        </w:rPr>
        <w:t> </w:t>
      </w:r>
      <w:r w:rsidRPr="005D3514">
        <w:rPr>
          <w:highlight w:val="cyan"/>
        </w:rPr>
        <w:t>1, inclusive.</w:t>
      </w:r>
    </w:p>
    <w:p w:rsidR="000B06B6" w:rsidRDefault="000B06B6" w:rsidP="000B06B6">
      <w:pPr>
        <w:tabs>
          <w:tab w:val="left" w:pos="400"/>
        </w:tabs>
        <w:ind w:left="400" w:hanging="400"/>
      </w:pPr>
      <w:r w:rsidRPr="005D3514">
        <w:rPr>
          <w:highlight w:val="cyan"/>
        </w:rPr>
        <w:t>–</w:t>
      </w:r>
      <w:r w:rsidRPr="005D3514">
        <w:rPr>
          <w:highlight w:val="cyan"/>
        </w:rPr>
        <w:tab/>
        <w:t>Omit all SEI NAL units containing a scalable nesting SEI message for which a derived nestingLayerIdList[ i ] contains a layer identifier value less than minBspLayerId.</w:t>
      </w:r>
    </w:p>
    <w:p w:rsidR="000B06B6" w:rsidRPr="00912A79" w:rsidRDefault="000B06B6" w:rsidP="000B06B6">
      <w:pPr>
        <w:rPr>
          <w:i/>
          <w:lang w:val="en-US"/>
        </w:rPr>
      </w:pPr>
      <w:r>
        <w:rPr>
          <w:lang w:val="en-US"/>
        </w:rPr>
        <w:br w:type="page"/>
      </w:r>
      <w:r>
        <w:rPr>
          <w:i/>
          <w:lang w:val="en-US"/>
        </w:rPr>
        <w:lastRenderedPageBreak/>
        <w:t xml:space="preserve">Modify subclause D.1.1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483" w:name="_Toc363646323"/>
      <w:bookmarkStart w:id="1484" w:name="_Toc373499523"/>
      <w:bookmarkStart w:id="1485" w:name="_Toc373832700"/>
      <w:bookmarkEnd w:id="1483"/>
      <w:r w:rsidRPr="00983CFA">
        <w:rPr>
          <w:lang w:val="en-US"/>
        </w:rPr>
        <w:lastRenderedPageBreak/>
        <w:t>Annex D</w:t>
      </w:r>
      <w:r w:rsidRPr="00983CFA">
        <w:rPr>
          <w:lang w:val="en-US"/>
        </w:rPr>
        <w:br/>
      </w:r>
      <w:r w:rsidRPr="00983CFA">
        <w:rPr>
          <w:lang w:val="en-US"/>
        </w:rPr>
        <w:br/>
      </w:r>
      <w:bookmarkEnd w:id="1248"/>
      <w:bookmarkEnd w:id="1249"/>
      <w:bookmarkEnd w:id="1250"/>
      <w:bookmarkEnd w:id="1251"/>
      <w:bookmarkEnd w:id="1252"/>
      <w:bookmarkEnd w:id="1253"/>
      <w:bookmarkEnd w:id="1254"/>
      <w:bookmarkEnd w:id="1255"/>
      <w:bookmarkEnd w:id="1256"/>
      <w:bookmarkEnd w:id="1257"/>
      <w:bookmarkEnd w:id="1258"/>
      <w:bookmarkEnd w:id="1259"/>
      <w:r w:rsidRPr="00983CFA">
        <w:rPr>
          <w:lang w:val="en-US"/>
        </w:rPr>
        <w:t>Supplemental enhancement information</w:t>
      </w:r>
      <w:bookmarkEnd w:id="1484"/>
      <w:bookmarkEnd w:id="1485"/>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86" w:name="_Toc373499524"/>
      <w:bookmarkStart w:id="1487" w:name="_Toc373832701"/>
      <w:r w:rsidRPr="00983CFA">
        <w:rPr>
          <w:lang w:val="en-US"/>
        </w:rPr>
        <w:t>SEI payload syntax</w:t>
      </w:r>
      <w:bookmarkEnd w:id="1486"/>
      <w:bookmarkEnd w:id="148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8" w:name="_Toc373499525"/>
      <w:bookmarkStart w:id="1489" w:name="_Toc373832702"/>
      <w:r w:rsidRPr="00983CFA">
        <w:rPr>
          <w:lang w:val="en-US"/>
        </w:rPr>
        <w:t>General SEI message syntax</w:t>
      </w:r>
      <w:bookmarkEnd w:id="1488"/>
      <w:bookmarkEnd w:id="1489"/>
    </w:p>
    <w:p w:rsidR="000B06B6" w:rsidRPr="005C26E1" w:rsidRDefault="000B06B6" w:rsidP="000B06B6">
      <w:pPr>
        <w:keepNext/>
        <w:rPr>
          <w:i/>
          <w:lang w:val="en-US"/>
        </w:rPr>
      </w:pPr>
      <w:r>
        <w:rPr>
          <w:i/>
          <w:lang w:val="en-US"/>
        </w:rPr>
        <w:t xml:space="preserve">Add rows enclosed by "...". </w:t>
      </w:r>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layers_not_present(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inter_layer_constrained_tile_sets(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bsp_nesting</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bsp_initial_arrival_time</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bsp_hrd</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three_dimensional_reference_displays_info(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highlight w:val="cyan"/>
                <w:lang w:val="en-US"/>
              </w:rPr>
              <w:t xml:space="preserve">else if( payloadType  = =  </w:t>
            </w:r>
            <w:r w:rsidRPr="00983CFA">
              <w:rPr>
                <w:rFonts w:ascii="Times New Roman" w:hAnsi="Times New Roman"/>
                <w:highlight w:val="yellow"/>
                <w:lang w:val="en-US"/>
              </w:rPr>
              <w:t>XXX</w:t>
            </w:r>
            <w:r w:rsidRPr="00983CFA">
              <w:rPr>
                <w:rFonts w:ascii="Times New Roman" w:hAnsi="Times New Roman"/>
                <w:highlight w:val="cyan"/>
                <w:lang w:val="en-US"/>
              </w:rPr>
              <w:t xml:space="preserv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Pr>
                <w:rFonts w:ascii="Times New Roman" w:hAnsi="Times New Roman"/>
                <w:highlight w:val="cyan"/>
                <w:lang w:val="en-US"/>
              </w:rPr>
              <w:t>depth_representation_info_sei</w:t>
            </w:r>
            <w:r w:rsidRPr="00983CFA">
              <w:rPr>
                <w:rFonts w:ascii="Times New Roman" w:hAnsi="Times New Roman"/>
                <w:highlight w:val="cyan"/>
                <w:lang w:val="en-US"/>
              </w:rPr>
              <w:t>(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else /* nal_unit_type  = =  SUFFIX_SEI_NUT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reserved_sei_message( payloadSize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more_data_in_payload( )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payload_extension_present(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reserved_payload_extension_data</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u(v)</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payload_bit_equal_to_one</w:t>
            </w:r>
            <w:r w:rsidRPr="00983CFA">
              <w:rPr>
                <w:rFonts w:ascii="Times New Roman" w:hAnsi="Times New Roman"/>
                <w:lang w:val="en-US"/>
              </w:rPr>
              <w:t xml:space="preserve"> /* equal to 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while( !byte_aligned(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payload_bit_equal_to_zero</w:t>
            </w:r>
            <w:r w:rsidRPr="00983CFA">
              <w:rPr>
                <w:rFonts w:ascii="Times New Roman" w:hAnsi="Times New Roman"/>
                <w:lang w:val="en-US"/>
              </w:rPr>
              <w:t xml:space="preserve"> /* equal to 0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f(1)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rPr>
          <w:lang w:val="en-US"/>
        </w:rPr>
      </w:pPr>
    </w:p>
    <w:p w:rsidR="00535B98" w:rsidRDefault="00535B98" w:rsidP="000B06B6">
      <w:pPr>
        <w:rPr>
          <w:lang w:val="en-US"/>
        </w:rPr>
      </w:pPr>
    </w:p>
    <w:p w:rsidR="00535B98" w:rsidRPr="00535B98" w:rsidRDefault="00535B98" w:rsidP="00535B98">
      <w:pPr>
        <w:keepNext/>
        <w:tabs>
          <w:tab w:val="num" w:pos="2160"/>
        </w:tabs>
        <w:spacing w:before="181"/>
        <w:textAlignment w:val="auto"/>
        <w:outlineLvl w:val="2"/>
        <w:rPr>
          <w:b/>
          <w:bCs/>
          <w:noProof/>
        </w:rPr>
      </w:pPr>
      <w:bookmarkStart w:id="1490" w:name="_Toc317198912"/>
      <w:bookmarkStart w:id="1491" w:name="_Ref326742500"/>
      <w:bookmarkStart w:id="1492" w:name="_Ref326742545"/>
      <w:bookmarkStart w:id="1493" w:name="_Toc364083365"/>
      <w:r>
        <w:rPr>
          <w:b/>
          <w:bCs/>
          <w:noProof/>
        </w:rPr>
        <w:lastRenderedPageBreak/>
        <w:t>D.3.2</w:t>
      </w:r>
      <w:r>
        <w:rPr>
          <w:b/>
          <w:bCs/>
          <w:noProof/>
        </w:rPr>
        <w:tab/>
      </w:r>
      <w:r w:rsidRPr="00535B98">
        <w:rPr>
          <w:b/>
          <w:bCs/>
          <w:noProof/>
        </w:rPr>
        <w:t>Buffering period SEI message semantics</w:t>
      </w:r>
      <w:bookmarkEnd w:id="1490"/>
      <w:bookmarkEnd w:id="1491"/>
      <w:bookmarkEnd w:id="1492"/>
      <w:bookmarkEnd w:id="1493"/>
    </w:p>
    <w:p w:rsidR="00535B98" w:rsidRPr="00535B98" w:rsidRDefault="00535B98" w:rsidP="00535B98">
      <w:pPr>
        <w:rPr>
          <w:noProof/>
        </w:rPr>
      </w:pPr>
      <w:r w:rsidRPr="00535B98">
        <w:rPr>
          <w:noProof/>
        </w:rPr>
        <w:t>A buffering period SEI message provides initial CPB removal delay and initial CPB removal delay offset information for initialization of the HRD at the position of the associated access unit in decoding order.</w:t>
      </w:r>
    </w:p>
    <w:p w:rsidR="00535B98" w:rsidRDefault="00535B98" w:rsidP="00535B98">
      <w:pPr>
        <w:rPr>
          <w:ins w:id="1494" w:author="Miska Hannuksela" w:date="2014-01-03T17:06:00Z"/>
          <w:noProof/>
        </w:rPr>
      </w:pPr>
      <w:ins w:id="1495" w:author="Miska Hannuksela" w:date="2014-01-03T17:06:00Z">
        <w:r>
          <w:rPr>
            <w:noProof/>
          </w:rPr>
          <w:t>A buffering period SEI message may be included in a scalable nesting SEI message</w:t>
        </w:r>
      </w:ins>
      <w:ins w:id="1496" w:author="Miska Hannuksela" w:date="2014-01-03T19:01:00Z">
        <w:r w:rsidR="00AA0922">
          <w:rPr>
            <w:noProof/>
          </w:rPr>
          <w:t xml:space="preserve"> with nesting_op_flag equal to 1</w:t>
        </w:r>
      </w:ins>
      <w:ins w:id="1497" w:author="Miska Hannuksela" w:date="2014-01-03T17:06:00Z">
        <w:r>
          <w:rPr>
            <w:noProof/>
          </w:rPr>
          <w:t>.</w:t>
        </w:r>
      </w:ins>
    </w:p>
    <w:p w:rsidR="00535B98" w:rsidRDefault="00535B98" w:rsidP="00535B98">
      <w:pPr>
        <w:rPr>
          <w:ins w:id="1498" w:author="Miska Hannuksela" w:date="2014-01-03T17:06:00Z"/>
          <w:noProof/>
        </w:rPr>
      </w:pPr>
      <w:ins w:id="1499" w:author="Miska Hannuksela" w:date="2014-01-03T17:06:00Z">
        <w:r>
          <w:rPr>
            <w:noProof/>
          </w:rPr>
          <w:t xml:space="preserve">If a buffering period SEI message is included in a scalable nesting SEI message, </w:t>
        </w:r>
      </w:ins>
      <w:ins w:id="1500" w:author="Miska Hannuksela" w:date="2014-01-03T17:07:00Z">
        <w:r>
          <w:rPr>
            <w:noProof/>
          </w:rPr>
          <w:t xml:space="preserve">a set of </w:t>
        </w:r>
      </w:ins>
      <w:ins w:id="1501" w:author="Miska Hannuksela" w:date="2014-01-03T17:06:00Z">
        <w:r>
          <w:rPr>
            <w:noProof/>
          </w:rPr>
          <w:t xml:space="preserve">skipped leading pictures </w:t>
        </w:r>
      </w:ins>
      <w:ins w:id="1502" w:author="Miska Hannuksela" w:date="2014-01-03T17:09:00Z">
        <w:r>
          <w:rPr>
            <w:noProof/>
          </w:rPr>
          <w:t xml:space="preserve">skippedPictureList </w:t>
        </w:r>
      </w:ins>
      <w:ins w:id="1503" w:author="Miska Hannuksela" w:date="2014-01-03T17:10:00Z">
        <w:r>
          <w:rPr>
            <w:noProof/>
          </w:rPr>
          <w:t>consists of</w:t>
        </w:r>
      </w:ins>
      <w:ins w:id="1504" w:author="Miska Hannuksela" w:date="2014-01-03T17:06:00Z">
        <w:r>
          <w:rPr>
            <w:noProof/>
          </w:rPr>
          <w:t xml:space="preserve"> </w:t>
        </w:r>
      </w:ins>
      <w:ins w:id="1505" w:author="Miska Hannuksela" w:date="2014-01-03T17:07:00Z">
        <w:r>
          <w:rPr>
            <w:noProof/>
          </w:rPr>
          <w:t xml:space="preserve">the CL-RAS </w:t>
        </w:r>
      </w:ins>
      <w:ins w:id="1506" w:author="Miska Hannuksela" w:date="2014-01-03T18:48:00Z">
        <w:r w:rsidR="00CF3D1B">
          <w:rPr>
            <w:noProof/>
          </w:rPr>
          <w:t xml:space="preserve">pictures </w:t>
        </w:r>
      </w:ins>
      <w:ins w:id="1507" w:author="Miska Hannuksela" w:date="2014-01-03T17:07:00Z">
        <w:r>
          <w:rPr>
            <w:noProof/>
          </w:rPr>
          <w:t xml:space="preserve">and </w:t>
        </w:r>
      </w:ins>
      <w:ins w:id="1508" w:author="Miska Hannuksela" w:date="2014-01-03T18:48:00Z">
        <w:r w:rsidR="00CF3D1B">
          <w:rPr>
            <w:noProof/>
          </w:rPr>
          <w:t xml:space="preserve">the </w:t>
        </w:r>
      </w:ins>
      <w:ins w:id="1509" w:author="Miska Hannuksela" w:date="2014-01-03T17:07:00Z">
        <w:r>
          <w:rPr>
            <w:noProof/>
          </w:rPr>
          <w:t xml:space="preserve">RASL pictures associated with the IRAP pictures with nuh_layer_id equal to nuhLayerId for which </w:t>
        </w:r>
      </w:ins>
      <w:ins w:id="1510" w:author="Miska Hannuksela" w:date="2014-01-03T17:08:00Z">
        <w:r>
          <w:rPr>
            <w:noProof/>
          </w:rPr>
          <w:t>LayerInitializedFlag[ nuhLayerId ] is equal to 0 at the st</w:t>
        </w:r>
        <w:r w:rsidR="0045081F">
          <w:rPr>
            <w:noProof/>
          </w:rPr>
          <w:t>art of decoding the IRAP pictu</w:t>
        </w:r>
      </w:ins>
      <w:ins w:id="1511" w:author="Miska Hannuksela" w:date="2014-01-03T17:31:00Z">
        <w:r w:rsidR="0045081F">
          <w:rPr>
            <w:noProof/>
          </w:rPr>
          <w:t>re</w:t>
        </w:r>
      </w:ins>
      <w:ins w:id="1512" w:author="Miska Hannuksela" w:date="2014-01-03T17:08:00Z">
        <w:r>
          <w:rPr>
            <w:noProof/>
          </w:rPr>
          <w:t xml:space="preserve"> and for which nuhLayerId is among the nestingLayerIdList[ i ]</w:t>
        </w:r>
      </w:ins>
      <w:ins w:id="1513" w:author="Miska Hannuksela" w:date="2014-01-03T19:00:00Z">
        <w:r w:rsidR="00AA0922">
          <w:rPr>
            <w:noProof/>
          </w:rPr>
          <w:t xml:space="preserve"> for any value of i in the range of 0 to </w:t>
        </w:r>
        <w:r w:rsidR="00AA0922" w:rsidRPr="00AA0922">
          <w:rPr>
            <w:rFonts w:ascii="TimesNewRoman,Bold" w:hAnsi="TimesNewRoman,Bold" w:cs="TimesNewRoman,Bold"/>
            <w:bCs/>
            <w:lang w:val="en-US"/>
          </w:rPr>
          <w:t>nesting_num_ops_minus1</w:t>
        </w:r>
        <w:r w:rsidR="00AA0922">
          <w:rPr>
            <w:noProof/>
          </w:rPr>
          <w:t>, inclusive</w:t>
        </w:r>
      </w:ins>
      <w:ins w:id="1514" w:author="Miska Hannuksela" w:date="2014-01-03T17:09:00Z">
        <w:r>
          <w:rPr>
            <w:noProof/>
          </w:rPr>
          <w:t>. Other</w:t>
        </w:r>
      </w:ins>
      <w:ins w:id="1515" w:author="Miska Hannuksela" w:date="2014-01-03T17:10:00Z">
        <w:r>
          <w:rPr>
            <w:noProof/>
          </w:rPr>
          <w:t>w</w:t>
        </w:r>
      </w:ins>
      <w:ins w:id="1516" w:author="Miska Hannuksela" w:date="2014-01-03T17:09:00Z">
        <w:r>
          <w:rPr>
            <w:noProof/>
          </w:rPr>
          <w:t>ise</w:t>
        </w:r>
      </w:ins>
      <w:ins w:id="1517" w:author="Miska Hannuksela" w:date="2014-01-03T17:10:00Z">
        <w:r>
          <w:rPr>
            <w:noProof/>
          </w:rPr>
          <w:t xml:space="preserve"> (a buffering period SEI message is not nested in a scalable nesting SEI message), skippedPictureList consists of the RASL pictures associated with the IRAP picture which the buffering period SEI message is </w:t>
        </w:r>
      </w:ins>
      <w:ins w:id="1518" w:author="Miska Hannuksela" w:date="2014-01-03T17:11:00Z">
        <w:r>
          <w:rPr>
            <w:noProof/>
          </w:rPr>
          <w:t>associated with</w:t>
        </w:r>
      </w:ins>
      <w:ins w:id="1519" w:author="Miska Hannuksela" w:date="2014-01-03T17:10:00Z">
        <w:r>
          <w:rPr>
            <w:noProof/>
          </w:rPr>
          <w:t>.</w:t>
        </w:r>
      </w:ins>
    </w:p>
    <w:p w:rsidR="00535B98" w:rsidRPr="00535B98" w:rsidRDefault="00535B98" w:rsidP="00535B98">
      <w:pPr>
        <w:rPr>
          <w:noProof/>
        </w:rPr>
      </w:pPr>
      <w:r w:rsidRPr="00535B98">
        <w:rPr>
          <w:noProof/>
        </w:rPr>
        <w:t>The following applies for the buffering period SEI message syntax and semantics:</w:t>
      </w:r>
    </w:p>
    <w:p w:rsidR="00535B98" w:rsidRPr="00535B98" w:rsidRDefault="00535B98" w:rsidP="00535B98">
      <w:pPr>
        <w:ind w:left="403" w:hanging="403"/>
        <w:rPr>
          <w:noProof/>
        </w:rPr>
      </w:pPr>
      <w:r w:rsidRPr="00535B98">
        <w:rPr>
          <w:noProof/>
        </w:rPr>
        <w:t>–</w:t>
      </w:r>
      <w:r w:rsidRPr="00535B98">
        <w:rPr>
          <w:noProof/>
        </w:rPr>
        <w:tab/>
        <w:t xml:space="preserve">The syntax elements initial_cpb_removal_delay_length_minus1, au_cpb_removal_delay_length_minus1, dpb_output_delay_length_minus1, and </w:t>
      </w:r>
      <w:r w:rsidRPr="00535B98">
        <w:rPr>
          <w:bCs/>
          <w:noProof/>
        </w:rPr>
        <w:t xml:space="preserve">sub_pic_hrd_params_present_flag, </w:t>
      </w:r>
      <w:r w:rsidRPr="00535B98">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535B98" w:rsidRPr="00535B98" w:rsidRDefault="00535B98" w:rsidP="00535B98">
      <w:pPr>
        <w:ind w:left="403" w:hanging="403"/>
        <w:rPr>
          <w:noProof/>
        </w:rPr>
      </w:pPr>
      <w:r w:rsidRPr="00535B98">
        <w:rPr>
          <w:noProof/>
        </w:rPr>
        <w:t>–</w:t>
      </w:r>
      <w:r w:rsidRPr="00535B98">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535B98" w:rsidRPr="00535B98" w:rsidRDefault="00535B98" w:rsidP="00535B98">
      <w:pPr>
        <w:ind w:left="403" w:hanging="403"/>
        <w:rPr>
          <w:noProof/>
        </w:rPr>
      </w:pPr>
      <w:r w:rsidRPr="00535B98">
        <w:rPr>
          <w:noProof/>
        </w:rPr>
        <w:t>–</w:t>
      </w:r>
      <w:r w:rsidRPr="00535B98">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535B98" w:rsidRPr="00535B98" w:rsidRDefault="00535B98" w:rsidP="00535B98">
      <w:pPr>
        <w:ind w:left="403" w:hanging="403"/>
        <w:rPr>
          <w:noProof/>
        </w:rPr>
      </w:pPr>
      <w:r w:rsidRPr="00535B98">
        <w:rPr>
          <w:noProof/>
        </w:rPr>
        <w:t>–</w:t>
      </w:r>
      <w:r w:rsidRPr="00535B98">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535B98" w:rsidRPr="00535B98" w:rsidRDefault="00535B98" w:rsidP="00535B98">
      <w:pPr>
        <w:ind w:left="403" w:hanging="403"/>
        <w:rPr>
          <w:noProof/>
        </w:rPr>
      </w:pPr>
      <w:r w:rsidRPr="00535B98">
        <w:rPr>
          <w:noProof/>
        </w:rPr>
        <w:t>–</w:t>
      </w:r>
      <w:r w:rsidRPr="00535B98">
        <w:rPr>
          <w:noProof/>
        </w:rPr>
        <w:tab/>
        <w:t>The bitstream (or a part thereof) refers to the bitstream subset (or a part thereof) associated with any of the operation points to which the buffering period SEI message applies.</w:t>
      </w:r>
    </w:p>
    <w:p w:rsidR="00535B98" w:rsidRPr="00535B98" w:rsidRDefault="00535B98" w:rsidP="00535B98">
      <w:pPr>
        <w:rPr>
          <w:noProof/>
          <w:lang w:val="en-CA"/>
        </w:rPr>
      </w:pPr>
      <w:r w:rsidRPr="00535B98">
        <w:rPr>
          <w:noProof/>
          <w:lang w:val="en-CA"/>
        </w:rPr>
        <w:t>The presence of buffering period SEI messages for an operation point is specified as follows:</w:t>
      </w:r>
    </w:p>
    <w:p w:rsidR="00535B98" w:rsidRPr="00535B98" w:rsidRDefault="00535B98" w:rsidP="00535B98">
      <w:pPr>
        <w:ind w:left="403" w:hanging="403"/>
        <w:rPr>
          <w:noProof/>
          <w:lang w:val="en-CA"/>
        </w:rPr>
      </w:pPr>
      <w:r w:rsidRPr="00535B98">
        <w:rPr>
          <w:noProof/>
        </w:rPr>
        <w:t>–</w:t>
      </w:r>
      <w:r w:rsidRPr="00535B98">
        <w:rPr>
          <w:noProof/>
        </w:rPr>
        <w:tab/>
      </w:r>
      <w:r w:rsidRPr="00535B98">
        <w:rPr>
          <w:noProof/>
          <w:lang w:val="en-CA"/>
        </w:rPr>
        <w:t>If NalHrdBpPresentFlag is equal to 1 or VclHrdBpPresentFlag is equal to 1, the following applies for each access unit in the CVS:</w:t>
      </w:r>
    </w:p>
    <w:p w:rsidR="00535B98" w:rsidRPr="00535B98" w:rsidRDefault="00535B98" w:rsidP="00535B98">
      <w:pPr>
        <w:numPr>
          <w:ilvl w:val="0"/>
          <w:numId w:val="52"/>
        </w:numPr>
        <w:ind w:left="810"/>
        <w:textAlignment w:val="auto"/>
        <w:rPr>
          <w:noProof/>
          <w:lang w:val="en-CA"/>
        </w:rPr>
      </w:pPr>
      <w:r w:rsidRPr="00535B98">
        <w:rPr>
          <w:noProof/>
          <w:lang w:val="en-CA"/>
        </w:rPr>
        <w:t>If the access unit is an IRAP access unit, a buffering period SEI message applicable to the operation point shall be associated with the access unit.</w:t>
      </w:r>
    </w:p>
    <w:p w:rsidR="00535B98" w:rsidRPr="00535B98" w:rsidRDefault="00535B98" w:rsidP="00535B98">
      <w:pPr>
        <w:numPr>
          <w:ilvl w:val="0"/>
          <w:numId w:val="52"/>
        </w:numPr>
        <w:ind w:left="810"/>
        <w:textAlignment w:val="auto"/>
        <w:rPr>
          <w:noProof/>
          <w:lang w:val="en-CA"/>
        </w:rPr>
      </w:pPr>
      <w:r w:rsidRPr="00535B98">
        <w:rPr>
          <w:noProof/>
          <w:lang w:val="en-CA"/>
        </w:rPr>
        <w:t>Otherwise, if both of the following conditions apply, a buffering period SEI message applicable to the operation point may or may not be present for the access unit:</w:t>
      </w:r>
    </w:p>
    <w:p w:rsidR="00535B98" w:rsidRPr="00535B98" w:rsidRDefault="00535B98" w:rsidP="00535B98">
      <w:pPr>
        <w:numPr>
          <w:ilvl w:val="1"/>
          <w:numId w:val="52"/>
        </w:numPr>
        <w:ind w:left="1152"/>
        <w:textAlignment w:val="auto"/>
        <w:rPr>
          <w:noProof/>
          <w:lang w:val="en-CA"/>
        </w:rPr>
      </w:pPr>
      <w:r w:rsidRPr="00535B98">
        <w:rPr>
          <w:noProof/>
          <w:lang w:val="en-CA"/>
        </w:rPr>
        <w:t>The picture has TemporalId equal to 0.</w:t>
      </w:r>
    </w:p>
    <w:p w:rsidR="00535B98" w:rsidRPr="00535B98" w:rsidRDefault="00535B98" w:rsidP="00535B98">
      <w:pPr>
        <w:numPr>
          <w:ilvl w:val="1"/>
          <w:numId w:val="52"/>
        </w:numPr>
        <w:ind w:left="1152"/>
        <w:textAlignment w:val="auto"/>
        <w:rPr>
          <w:noProof/>
          <w:lang w:val="en-CA"/>
        </w:rPr>
      </w:pPr>
      <w:r w:rsidRPr="00535B98">
        <w:rPr>
          <w:noProof/>
          <w:lang w:val="en-CA"/>
        </w:rPr>
        <w:t>The picture is not a RASL, RADL or sub-layer non-reference picture.</w:t>
      </w:r>
    </w:p>
    <w:p w:rsidR="00535B98" w:rsidRPr="00535B98" w:rsidRDefault="00535B98" w:rsidP="00535B98">
      <w:pPr>
        <w:numPr>
          <w:ilvl w:val="0"/>
          <w:numId w:val="52"/>
        </w:numPr>
        <w:ind w:left="810"/>
        <w:textAlignment w:val="auto"/>
        <w:rPr>
          <w:noProof/>
          <w:lang w:val="en-CA"/>
        </w:rPr>
      </w:pPr>
      <w:r w:rsidRPr="00535B98">
        <w:rPr>
          <w:noProof/>
          <w:lang w:val="en-CA"/>
        </w:rPr>
        <w:t xml:space="preserve">Otherwise, the </w:t>
      </w:r>
      <w:r w:rsidRPr="00535B98">
        <w:rPr>
          <w:noProof/>
        </w:rPr>
        <w:t xml:space="preserve">access unit shall not be associated with </w:t>
      </w:r>
      <w:r w:rsidRPr="00535B98">
        <w:rPr>
          <w:noProof/>
          <w:lang w:val="en-CA"/>
        </w:rPr>
        <w:t>a buffering period SEI message applicable to the operation point.</w:t>
      </w:r>
    </w:p>
    <w:p w:rsidR="00535B98" w:rsidRPr="00535B98" w:rsidRDefault="00535B98" w:rsidP="00535B98">
      <w:pPr>
        <w:ind w:left="403" w:hanging="403"/>
        <w:rPr>
          <w:noProof/>
          <w:lang w:val="en-CA"/>
        </w:rPr>
      </w:pPr>
      <w:r w:rsidRPr="00535B98">
        <w:rPr>
          <w:noProof/>
        </w:rPr>
        <w:t>–</w:t>
      </w:r>
      <w:r w:rsidRPr="00535B98">
        <w:rPr>
          <w:noProof/>
        </w:rPr>
        <w:tab/>
      </w:r>
      <w:r w:rsidRPr="00535B98">
        <w:rPr>
          <w:noProof/>
          <w:lang w:val="en-CA"/>
        </w:rPr>
        <w:t>Otherwise (NalHrdBpPresentFlag and VclHrdBpPresentFlag are both equal to 0), no access unit in the CVS shall be associated with a buffering period SEI message applicable to the operation point.</w:t>
      </w:r>
    </w:p>
    <w:p w:rsidR="00535B98" w:rsidRPr="00535B98" w:rsidRDefault="00535B98" w:rsidP="00535B98">
      <w:pPr>
        <w:tabs>
          <w:tab w:val="clear" w:pos="794"/>
          <w:tab w:val="clear" w:pos="1191"/>
          <w:tab w:val="clear" w:pos="1588"/>
          <w:tab w:val="clear" w:pos="1985"/>
        </w:tabs>
        <w:spacing w:before="60"/>
        <w:ind w:left="288"/>
        <w:rPr>
          <w:noProof/>
          <w:sz w:val="18"/>
          <w:szCs w:val="18"/>
        </w:rPr>
      </w:pPr>
      <w:r w:rsidRPr="00535B98">
        <w:rPr>
          <w:noProof/>
          <w:sz w:val="18"/>
          <w:szCs w:val="18"/>
        </w:rPr>
        <w:t>NOTE </w:t>
      </w:r>
      <w:r w:rsidRPr="00535B98">
        <w:rPr>
          <w:noProof/>
          <w:sz w:val="18"/>
          <w:szCs w:val="18"/>
        </w:rPr>
        <w:fldChar w:fldCharType="begin" w:fldLock="1"/>
      </w:r>
      <w:r w:rsidRPr="00535B98">
        <w:rPr>
          <w:noProof/>
          <w:sz w:val="18"/>
          <w:szCs w:val="18"/>
        </w:rPr>
        <w:instrText xml:space="preserve"> SEQ NoteCounter \r 1 \* MERGEFORMAT </w:instrText>
      </w:r>
      <w:r w:rsidRPr="00535B98">
        <w:rPr>
          <w:noProof/>
          <w:sz w:val="18"/>
          <w:szCs w:val="18"/>
        </w:rPr>
        <w:fldChar w:fldCharType="separate"/>
      </w:r>
      <w:r w:rsidRPr="00535B98">
        <w:rPr>
          <w:noProof/>
          <w:sz w:val="18"/>
          <w:szCs w:val="18"/>
        </w:rPr>
        <w:t>1</w:t>
      </w:r>
      <w:r w:rsidRPr="00535B98">
        <w:rPr>
          <w:noProof/>
          <w:sz w:val="18"/>
          <w:szCs w:val="18"/>
        </w:rPr>
        <w:fldChar w:fldCharType="end"/>
      </w:r>
      <w:r w:rsidRPr="00535B98">
        <w:rPr>
          <w:noProof/>
          <w:sz w:val="18"/>
          <w:szCs w:val="18"/>
        </w:rPr>
        <w:t> – For some applications, frequent presence of buffering period SEI messages may be desirable (e.g. for random access at an IRAP picture or a non-IRAP picture or for bitstream splicing).</w:t>
      </w:r>
    </w:p>
    <w:p w:rsidR="00535B98" w:rsidRPr="00535B98" w:rsidRDefault="00535B98" w:rsidP="00535B98">
      <w:pPr>
        <w:rPr>
          <w:noProof/>
        </w:rPr>
      </w:pPr>
      <w:r w:rsidRPr="00535B98">
        <w:rPr>
          <w:b/>
          <w:noProof/>
        </w:rPr>
        <w:t>bp_</w:t>
      </w:r>
      <w:r w:rsidRPr="00535B98">
        <w:rPr>
          <w:b/>
          <w:bCs/>
          <w:noProof/>
        </w:rPr>
        <w:t>seq_parameter_set_id</w:t>
      </w:r>
      <w:r w:rsidRPr="00535B98">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535B98" w:rsidRPr="00535B98" w:rsidRDefault="00535B98" w:rsidP="00535B98">
      <w:pPr>
        <w:rPr>
          <w:b/>
          <w:bCs/>
          <w:noProof/>
        </w:rPr>
      </w:pPr>
      <w:r w:rsidRPr="00535B98">
        <w:rPr>
          <w:b/>
          <w:bCs/>
          <w:noProof/>
        </w:rPr>
        <w:t>irap_cpb_params_present_flag</w:t>
      </w:r>
      <w:r w:rsidRPr="00535B98">
        <w:rPr>
          <w:noProof/>
        </w:rPr>
        <w:t xml:space="preserve"> equal to 1 specifies the presence of the </w:t>
      </w:r>
      <w:r w:rsidRPr="00535B98">
        <w:rPr>
          <w:bCs/>
          <w:noProof/>
          <w:color w:val="000000"/>
        </w:rPr>
        <w:t>initial_alt_cpb_removal_delay[ i ] and initial_alt_cpb_removal_offset[ i ] syntax elements.</w:t>
      </w:r>
      <w:r w:rsidRPr="00535B98">
        <w:rPr>
          <w:noProof/>
          <w:color w:val="000000"/>
        </w:rPr>
        <w:t xml:space="preserve"> When not present, the value of irap_cpb_params_present_flag is inferred to be equal to 0. W</w:t>
      </w:r>
      <w:r w:rsidRPr="00535B98">
        <w:rPr>
          <w:noProof/>
        </w:rPr>
        <w:t>hen the associated picture is neither a CRA picture nor a BLA picture, t</w:t>
      </w:r>
      <w:r w:rsidRPr="00535B98">
        <w:rPr>
          <w:noProof/>
          <w:color w:val="000000"/>
        </w:rPr>
        <w:t xml:space="preserve">he value of irap_cpb_params_present_flag </w:t>
      </w:r>
      <w:r w:rsidRPr="00535B98">
        <w:rPr>
          <w:noProof/>
        </w:rPr>
        <w:t>shall be equal to 0.</w:t>
      </w:r>
    </w:p>
    <w:p w:rsidR="00535B98" w:rsidRPr="00535B98" w:rsidRDefault="00535B98" w:rsidP="00535B98">
      <w:pPr>
        <w:tabs>
          <w:tab w:val="clear" w:pos="794"/>
          <w:tab w:val="clear" w:pos="1191"/>
          <w:tab w:val="clear" w:pos="1588"/>
          <w:tab w:val="clear" w:pos="1985"/>
        </w:tabs>
        <w:spacing w:before="60"/>
        <w:ind w:left="288"/>
        <w:rPr>
          <w:noProof/>
          <w:sz w:val="18"/>
          <w:szCs w:val="18"/>
        </w:rPr>
      </w:pPr>
      <w:r w:rsidRPr="00535B98">
        <w:rPr>
          <w:noProof/>
          <w:sz w:val="18"/>
          <w:szCs w:val="18"/>
        </w:rPr>
        <w:lastRenderedPageBreak/>
        <w:t>NOTE </w:t>
      </w:r>
      <w:r w:rsidRPr="00535B98">
        <w:rPr>
          <w:noProof/>
          <w:sz w:val="18"/>
          <w:szCs w:val="18"/>
        </w:rPr>
        <w:fldChar w:fldCharType="begin" w:fldLock="1"/>
      </w:r>
      <w:r w:rsidRPr="00535B98">
        <w:rPr>
          <w:noProof/>
          <w:sz w:val="18"/>
          <w:szCs w:val="18"/>
        </w:rPr>
        <w:instrText xml:space="preserve"> SEQ NoteCounter \* MERGEFORMAT </w:instrText>
      </w:r>
      <w:r w:rsidRPr="00535B98">
        <w:rPr>
          <w:noProof/>
          <w:sz w:val="18"/>
          <w:szCs w:val="18"/>
        </w:rPr>
        <w:fldChar w:fldCharType="separate"/>
      </w:r>
      <w:r w:rsidRPr="00535B98">
        <w:rPr>
          <w:noProof/>
          <w:sz w:val="18"/>
          <w:szCs w:val="18"/>
        </w:rPr>
        <w:t>2</w:t>
      </w:r>
      <w:r w:rsidRPr="00535B98">
        <w:rPr>
          <w:noProof/>
          <w:sz w:val="18"/>
          <w:szCs w:val="18"/>
        </w:rPr>
        <w:fldChar w:fldCharType="end"/>
      </w:r>
      <w:r w:rsidRPr="00535B98">
        <w:rPr>
          <w:noProof/>
          <w:sz w:val="18"/>
          <w:szCs w:val="18"/>
        </w:rPr>
        <w:t> – The values of sub_pic_hrd_params_present_flag and irap_cpb_params_present_flag cannot be both equal to 1.</w:t>
      </w:r>
    </w:p>
    <w:p w:rsidR="00535B98" w:rsidRPr="00535B98" w:rsidRDefault="00535B98" w:rsidP="00535B98">
      <w:pPr>
        <w:rPr>
          <w:noProof/>
        </w:rPr>
      </w:pPr>
      <w:r w:rsidRPr="00535B98">
        <w:rPr>
          <w:b/>
          <w:bCs/>
          <w:noProof/>
        </w:rPr>
        <w:t>cpb_delay_offset</w:t>
      </w:r>
      <w:r w:rsidRPr="00535B98">
        <w:rPr>
          <w:rFonts w:eastAsia="Times New Roman"/>
        </w:rPr>
        <w:t xml:space="preserve"> specifies an offset to be used in the derivation of the nominal CPB removal times of </w:t>
      </w:r>
      <w:del w:id="1520" w:author="Miska Hannuksela" w:date="2014-01-03T17:12:00Z">
        <w:r w:rsidRPr="00535B98" w:rsidDel="00535B98">
          <w:rPr>
            <w:rFonts w:eastAsia="Times New Roman"/>
          </w:rPr>
          <w:delText>access units</w:delText>
        </w:r>
      </w:del>
      <w:ins w:id="1521" w:author="Miska Hannuksela" w:date="2014-01-03T17:12:00Z">
        <w:r>
          <w:rPr>
            <w:rFonts w:eastAsia="Times New Roman"/>
          </w:rPr>
          <w:t>pictures</w:t>
        </w:r>
      </w:ins>
      <w:r w:rsidRPr="00535B98">
        <w:rPr>
          <w:rFonts w:eastAsia="Times New Roman"/>
        </w:rPr>
        <w:t xml:space="preserve"> following, in decoding order, the CRA or BLA </w:t>
      </w:r>
      <w:del w:id="1522" w:author="Miska Hannuksela" w:date="2014-01-03T17:12:00Z">
        <w:r w:rsidRPr="00535B98" w:rsidDel="00535B98">
          <w:rPr>
            <w:rFonts w:eastAsia="Times New Roman"/>
          </w:rPr>
          <w:delText>access unit</w:delText>
        </w:r>
      </w:del>
      <w:ins w:id="1523" w:author="Miska Hannuksela" w:date="2014-01-03T17:12:00Z">
        <w:r>
          <w:rPr>
            <w:rFonts w:eastAsia="Times New Roman"/>
          </w:rPr>
          <w:t>picture</w:t>
        </w:r>
      </w:ins>
      <w:r w:rsidRPr="00535B98">
        <w:rPr>
          <w:rFonts w:eastAsia="Times New Roman"/>
        </w:rPr>
        <w:t xml:space="preserve"> associated with the buffering period SEI message when </w:t>
      </w:r>
      <w:del w:id="1524" w:author="Miska Hannuksela" w:date="2014-01-03T17:12:00Z">
        <w:r w:rsidRPr="00535B98" w:rsidDel="00535B98">
          <w:rPr>
            <w:rFonts w:eastAsia="Times New Roman"/>
          </w:rPr>
          <w:delText>the RASL access units associated with the CRA or BLA access unit</w:delText>
        </w:r>
      </w:del>
      <w:del w:id="1525" w:author="Miska Hannuksela" w:date="2014-01-03T17:13:00Z">
        <w:r w:rsidRPr="00535B98" w:rsidDel="00535B98">
          <w:rPr>
            <w:rFonts w:eastAsia="Times New Roman"/>
          </w:rPr>
          <w:delText xml:space="preserve"> are not</w:delText>
        </w:r>
      </w:del>
      <w:ins w:id="1526" w:author="Miska Hannuksela" w:date="2014-01-03T17:13:00Z">
        <w:r>
          <w:rPr>
            <w:rFonts w:eastAsia="Times New Roman"/>
          </w:rPr>
          <w:t xml:space="preserve">no picture in </w:t>
        </w:r>
        <w:r>
          <w:rPr>
            <w:noProof/>
          </w:rPr>
          <w:t>skippedPictureList is</w:t>
        </w:r>
      </w:ins>
      <w:r w:rsidRPr="00535B98">
        <w:rPr>
          <w:rFonts w:eastAsia="Times New Roman"/>
        </w:rPr>
        <w:t xml:space="preserve"> present. </w:t>
      </w:r>
      <w:r w:rsidRPr="00535B98">
        <w:rPr>
          <w:noProof/>
        </w:rPr>
        <w:t>The syntax element has a length in bits given by au_cpb_removal_delay_length_minus1 + 1. When not present, the value of cpb_delay_offset is inferred to be equal to 0.</w:t>
      </w:r>
    </w:p>
    <w:p w:rsidR="00535B98" w:rsidRPr="00535B98" w:rsidRDefault="00535B98" w:rsidP="00535B98">
      <w:pPr>
        <w:rPr>
          <w:noProof/>
        </w:rPr>
      </w:pPr>
      <w:r w:rsidRPr="00535B98">
        <w:rPr>
          <w:b/>
          <w:bCs/>
          <w:noProof/>
        </w:rPr>
        <w:t>dpb_delay_offset</w:t>
      </w:r>
      <w:r w:rsidRPr="00535B98">
        <w:rPr>
          <w:rFonts w:eastAsia="Times New Roman"/>
        </w:rPr>
        <w:t xml:space="preserve"> specifies an offset to be used in the derivation of the DPB output times of the CRA or BLA </w:t>
      </w:r>
      <w:del w:id="1527" w:author="Miska Hannuksela" w:date="2014-01-03T17:13:00Z">
        <w:r w:rsidRPr="00535B98" w:rsidDel="00535B98">
          <w:rPr>
            <w:rFonts w:eastAsia="Times New Roman"/>
          </w:rPr>
          <w:delText>access unit</w:delText>
        </w:r>
      </w:del>
      <w:ins w:id="1528" w:author="Miska Hannuksela" w:date="2014-01-03T17:13:00Z">
        <w:r>
          <w:rPr>
            <w:rFonts w:eastAsia="Times New Roman"/>
          </w:rPr>
          <w:t>picture</w:t>
        </w:r>
      </w:ins>
      <w:r w:rsidRPr="00535B98">
        <w:rPr>
          <w:rFonts w:eastAsia="Times New Roman"/>
        </w:rPr>
        <w:t xml:space="preserve"> associated with the buffering period SEI message when </w:t>
      </w:r>
      <w:del w:id="1529" w:author="Miska Hannuksela" w:date="2014-01-03T17:14:00Z">
        <w:r w:rsidRPr="00535B98" w:rsidDel="00EE79AD">
          <w:rPr>
            <w:rFonts w:eastAsia="Times New Roman"/>
          </w:rPr>
          <w:delText xml:space="preserve">the RASL access units associated with the CRA or BLA access unit are not </w:delText>
        </w:r>
      </w:del>
      <w:ins w:id="1530" w:author="Miska Hannuksela" w:date="2014-01-03T17:14:00Z">
        <w:r w:rsidR="00EE79AD">
          <w:rPr>
            <w:rFonts w:eastAsia="Times New Roman"/>
          </w:rPr>
          <w:t xml:space="preserve">no picture in skippedPictureList is </w:t>
        </w:r>
      </w:ins>
      <w:r w:rsidRPr="00535B98">
        <w:rPr>
          <w:rFonts w:eastAsia="Times New Roman"/>
        </w:rPr>
        <w:t xml:space="preserve">present. </w:t>
      </w:r>
      <w:r w:rsidRPr="00535B98">
        <w:rPr>
          <w:noProof/>
        </w:rPr>
        <w:t>The syntax element has a length in bits given by dpb_output_delay_length_minus1 + 1. When not present, the value of dpb_delay_offset is inferred to be equal to 0.</w:t>
      </w:r>
    </w:p>
    <w:p w:rsidR="00535B98" w:rsidRPr="00535B98" w:rsidRDefault="00535B98" w:rsidP="00535B98">
      <w:pPr>
        <w:rPr>
          <w:noProof/>
        </w:rPr>
      </w:pPr>
      <w:r w:rsidRPr="00535B98">
        <w:rPr>
          <w:noProof/>
        </w:rPr>
        <w:t>When the current picture is not the first picture in the bitstream in decoding order, let prevNonDiscardablePic be the preceding picture in decoding order with TemporalId equal to 0 that is not a RASL, RADL or sub-layer non-reference picture.</w:t>
      </w:r>
    </w:p>
    <w:p w:rsidR="00535B98" w:rsidRPr="00535B98" w:rsidRDefault="00535B98" w:rsidP="00535B98">
      <w:pPr>
        <w:rPr>
          <w:lang w:val="en-CA"/>
        </w:rPr>
      </w:pPr>
      <w:r w:rsidRPr="00535B98">
        <w:rPr>
          <w:b/>
          <w:lang w:val="en-CA"/>
        </w:rPr>
        <w:t>concatenation_flag</w:t>
      </w:r>
      <w:r w:rsidRPr="00535B98">
        <w:rPr>
          <w:lang w:val="en-CA"/>
        </w:rPr>
        <w:t xml:space="preserve"> indicates, when the </w:t>
      </w:r>
      <w:r w:rsidRPr="00535B98">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35B98">
        <w:rPr>
          <w:lang w:val="en-CA"/>
        </w:rPr>
        <w:t>.</w:t>
      </w:r>
    </w:p>
    <w:p w:rsidR="00535B98" w:rsidRPr="00535B98" w:rsidRDefault="00535B98" w:rsidP="00535B98">
      <w:pPr>
        <w:rPr>
          <w:lang w:val="en-CA"/>
        </w:rPr>
      </w:pPr>
      <w:r w:rsidRPr="00535B98">
        <w:rPr>
          <w:b/>
          <w:lang w:val="en-CA"/>
        </w:rPr>
        <w:t>au_cpb_removal_delay_delta_minus1</w:t>
      </w:r>
      <w:r w:rsidRPr="00535B98">
        <w:rPr>
          <w:lang w:val="en-CA"/>
        </w:rPr>
        <w:t xml:space="preserve"> plus 1, when the current picture is not the first picture in the bitstream</w:t>
      </w:r>
      <w:r w:rsidRPr="00535B98">
        <w:rPr>
          <w:noProof/>
        </w:rPr>
        <w:t xml:space="preserve"> in decoding order</w:t>
      </w:r>
      <w:r w:rsidRPr="00535B98">
        <w:rPr>
          <w:lang w:val="en-CA"/>
        </w:rPr>
        <w:t xml:space="preserve">, specifies a CPB removal delay increment value relative to the nominal CPB removal time of the picture prevNonDiscardablePic. </w:t>
      </w:r>
      <w:r w:rsidRPr="00535B98">
        <w:rPr>
          <w:noProof/>
        </w:rPr>
        <w:t>This syntax element has a length in bits given by au_cpb_removal_delay_length_minus1 + 1.</w:t>
      </w:r>
    </w:p>
    <w:p w:rsidR="00535B98" w:rsidRPr="00535B98" w:rsidRDefault="00535B98" w:rsidP="00535B98">
      <w:pPr>
        <w:rPr>
          <w:lang w:val="en-CA"/>
        </w:rPr>
      </w:pPr>
      <w:r w:rsidRPr="00535B98">
        <w:rPr>
          <w:lang w:val="en-CA"/>
        </w:rPr>
        <w:t>When the current picture contains a buffering period SEI message and concatenation_flag is equal to 0 and the current picture is not the first picture in the bitstream</w:t>
      </w:r>
      <w:r w:rsidRPr="00535B98">
        <w:rPr>
          <w:noProof/>
        </w:rPr>
        <w:t xml:space="preserve"> in decoding order</w:t>
      </w:r>
      <w:r w:rsidRPr="00535B98">
        <w:rPr>
          <w:lang w:val="en-CA"/>
        </w:rPr>
        <w:t>, it is a requirement of bitstream conformance that the following constraint applies:</w:t>
      </w:r>
    </w:p>
    <w:p w:rsidR="00535B98" w:rsidRPr="00535B98" w:rsidRDefault="00535B98" w:rsidP="00535B98">
      <w:pPr>
        <w:numPr>
          <w:ilvl w:val="0"/>
          <w:numId w:val="53"/>
        </w:numPr>
        <w:tabs>
          <w:tab w:val="clear" w:pos="794"/>
          <w:tab w:val="clear" w:pos="1191"/>
          <w:tab w:val="clear" w:pos="1588"/>
          <w:tab w:val="clear" w:pos="1985"/>
          <w:tab w:val="left" w:pos="360"/>
          <w:tab w:val="left" w:pos="720"/>
          <w:tab w:val="left" w:pos="1080"/>
          <w:tab w:val="left" w:pos="1440"/>
        </w:tabs>
        <w:rPr>
          <w:lang w:val="en-CA"/>
        </w:rPr>
      </w:pPr>
      <w:r w:rsidRPr="00535B98">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35B98">
        <w:rPr>
          <w:noProof/>
        </w:rPr>
        <w:t> + </w:t>
      </w:r>
      <w:r w:rsidRPr="00535B98">
        <w:rPr>
          <w:lang w:val="en-CA"/>
        </w:rPr>
        <w:t>1.</w:t>
      </w:r>
    </w:p>
    <w:p w:rsidR="00535B98" w:rsidRPr="00535B98" w:rsidRDefault="00535B98" w:rsidP="00535B98">
      <w:pPr>
        <w:numPr>
          <w:ilvl w:val="0"/>
          <w:numId w:val="53"/>
        </w:numPr>
        <w:tabs>
          <w:tab w:val="clear" w:pos="794"/>
          <w:tab w:val="clear" w:pos="1191"/>
          <w:tab w:val="clear" w:pos="1588"/>
          <w:tab w:val="clear" w:pos="1985"/>
          <w:tab w:val="left" w:pos="360"/>
          <w:tab w:val="left" w:pos="720"/>
          <w:tab w:val="left" w:pos="1080"/>
          <w:tab w:val="left" w:pos="1440"/>
        </w:tabs>
        <w:rPr>
          <w:lang w:val="en-CA"/>
        </w:rPr>
      </w:pPr>
      <w:r w:rsidRPr="00535B98">
        <w:rPr>
          <w:lang w:val="en-CA"/>
        </w:rPr>
        <w:t>Otherwise, au_cpb_removal_delay_minus1 shall be equal to au_cpb_removal_delay_delta_minus1.</w:t>
      </w:r>
    </w:p>
    <w:p w:rsidR="00535B98" w:rsidRPr="00535B98" w:rsidRDefault="00535B98" w:rsidP="00535B98">
      <w:pPr>
        <w:tabs>
          <w:tab w:val="clear" w:pos="794"/>
          <w:tab w:val="clear" w:pos="1191"/>
          <w:tab w:val="clear" w:pos="1588"/>
          <w:tab w:val="clear" w:pos="1985"/>
        </w:tabs>
        <w:spacing w:before="60"/>
        <w:ind w:left="288"/>
        <w:rPr>
          <w:noProof/>
          <w:sz w:val="18"/>
          <w:szCs w:val="18"/>
        </w:rPr>
      </w:pPr>
      <w:r w:rsidRPr="00535B98">
        <w:rPr>
          <w:noProof/>
          <w:sz w:val="18"/>
          <w:szCs w:val="18"/>
        </w:rPr>
        <w:t>NOTE </w:t>
      </w:r>
      <w:r w:rsidRPr="00535B98">
        <w:rPr>
          <w:noProof/>
          <w:sz w:val="18"/>
          <w:szCs w:val="18"/>
        </w:rPr>
        <w:fldChar w:fldCharType="begin" w:fldLock="1"/>
      </w:r>
      <w:r w:rsidRPr="00535B98">
        <w:rPr>
          <w:noProof/>
          <w:sz w:val="18"/>
          <w:szCs w:val="18"/>
        </w:rPr>
        <w:instrText xml:space="preserve"> SEQ NoteCounter \* MERGEFORMAT </w:instrText>
      </w:r>
      <w:r w:rsidRPr="00535B98">
        <w:rPr>
          <w:noProof/>
          <w:sz w:val="18"/>
          <w:szCs w:val="18"/>
        </w:rPr>
        <w:fldChar w:fldCharType="separate"/>
      </w:r>
      <w:r w:rsidRPr="00535B98">
        <w:rPr>
          <w:noProof/>
          <w:sz w:val="18"/>
          <w:szCs w:val="18"/>
        </w:rPr>
        <w:t>3</w:t>
      </w:r>
      <w:r w:rsidRPr="00535B98">
        <w:rPr>
          <w:noProof/>
          <w:sz w:val="18"/>
          <w:szCs w:val="18"/>
        </w:rPr>
        <w:fldChar w:fldCharType="end"/>
      </w:r>
      <w:r w:rsidRPr="00535B98">
        <w:rPr>
          <w:noProof/>
          <w:sz w:val="18"/>
          <w:szCs w:val="18"/>
        </w:rPr>
        <w:t> – </w:t>
      </w:r>
      <w:r w:rsidRPr="00535B98">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535B98" w:rsidRPr="00535B98" w:rsidRDefault="00535B98" w:rsidP="00535B98">
      <w:pPr>
        <w:rPr>
          <w:noProof/>
        </w:rPr>
      </w:pPr>
      <w:r w:rsidRPr="00535B98">
        <w:rPr>
          <w:b/>
          <w:bCs/>
          <w:noProof/>
        </w:rPr>
        <w:t>nal_initial_cpb_removal_delay</w:t>
      </w:r>
      <w:r w:rsidRPr="00535B98">
        <w:rPr>
          <w:bCs/>
          <w:noProof/>
        </w:rPr>
        <w:t>[ i ]</w:t>
      </w:r>
      <w:r w:rsidRPr="00535B98">
        <w:rPr>
          <w:noProof/>
        </w:rPr>
        <w:t xml:space="preserve"> and </w:t>
      </w:r>
      <w:r w:rsidRPr="00535B98">
        <w:rPr>
          <w:b/>
          <w:bCs/>
          <w:noProof/>
        </w:rPr>
        <w:t>nal_initial_alt_cpb_removal_delay</w:t>
      </w:r>
      <w:r w:rsidRPr="00535B98">
        <w:rPr>
          <w:bCs/>
          <w:noProof/>
        </w:rPr>
        <w:t>[ i ]</w:t>
      </w:r>
      <w:r w:rsidRPr="00535B98">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35B98">
        <w:rPr>
          <w:noProof/>
        </w:rPr>
        <w:sym w:font="Symbol" w:char="F0B8"/>
      </w:r>
      <w:r w:rsidRPr="00535B98">
        <w:rPr>
          <w:noProof/>
        </w:rPr>
        <w:t> BitRate[ i ] ), the time-equivalent of the CPB size in 90 kHz clock units.</w:t>
      </w:r>
    </w:p>
    <w:p w:rsidR="00535B98" w:rsidRPr="00535B98" w:rsidRDefault="00535B98" w:rsidP="00535B98">
      <w:pPr>
        <w:rPr>
          <w:noProof/>
        </w:rPr>
      </w:pPr>
      <w:r w:rsidRPr="00535B98">
        <w:rPr>
          <w:b/>
          <w:bCs/>
          <w:noProof/>
        </w:rPr>
        <w:t>nal_initial_cpb_removal_offset</w:t>
      </w:r>
      <w:r w:rsidRPr="00535B98">
        <w:rPr>
          <w:bCs/>
          <w:noProof/>
        </w:rPr>
        <w:t>[ i ]</w:t>
      </w:r>
      <w:r w:rsidRPr="00535B98">
        <w:rPr>
          <w:noProof/>
        </w:rPr>
        <w:t xml:space="preserve"> and </w:t>
      </w:r>
      <w:r w:rsidRPr="00535B98">
        <w:rPr>
          <w:b/>
          <w:bCs/>
          <w:noProof/>
        </w:rPr>
        <w:t>nal_initial_alt_cpb_removal_offset</w:t>
      </w:r>
      <w:r w:rsidRPr="00535B98">
        <w:rPr>
          <w:bCs/>
          <w:noProof/>
        </w:rPr>
        <w:t>[ i ]</w:t>
      </w:r>
      <w:r w:rsidRPr="00535B98">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535B98" w:rsidRPr="00535B98" w:rsidRDefault="00535B98" w:rsidP="00535B98">
      <w:pPr>
        <w:rPr>
          <w:noProof/>
        </w:rPr>
      </w:pPr>
      <w:r w:rsidRPr="00535B98">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535B98" w:rsidRPr="00535B98" w:rsidRDefault="00535B98" w:rsidP="00535B98">
      <w:pPr>
        <w:rPr>
          <w:noProof/>
        </w:rPr>
      </w:pPr>
      <w:r w:rsidRPr="00535B98">
        <w:rPr>
          <w:b/>
          <w:bCs/>
          <w:noProof/>
        </w:rPr>
        <w:t>vcl_initial_cpb_removal_delay</w:t>
      </w:r>
      <w:r w:rsidRPr="00535B98">
        <w:rPr>
          <w:bCs/>
          <w:noProof/>
        </w:rPr>
        <w:t>[ i ]</w:t>
      </w:r>
      <w:r w:rsidRPr="00535B98">
        <w:rPr>
          <w:noProof/>
        </w:rPr>
        <w:t xml:space="preserve"> and </w:t>
      </w:r>
      <w:r w:rsidRPr="00535B98">
        <w:rPr>
          <w:b/>
          <w:bCs/>
          <w:noProof/>
        </w:rPr>
        <w:t>vcl_initial_alt_cpb_removal_delay</w:t>
      </w:r>
      <w:r w:rsidRPr="00535B98">
        <w:rPr>
          <w:bCs/>
          <w:noProof/>
        </w:rPr>
        <w:t>[ i ]</w:t>
      </w:r>
      <w:r w:rsidRPr="00535B98">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35B98">
        <w:rPr>
          <w:noProof/>
        </w:rPr>
        <w:sym w:font="Symbol" w:char="F0B8"/>
      </w:r>
      <w:r w:rsidRPr="00535B98">
        <w:rPr>
          <w:noProof/>
        </w:rPr>
        <w:t> BitRate[ i ] ), the time-equivalent of the CPB size in 90 kHz clock units.</w:t>
      </w:r>
    </w:p>
    <w:p w:rsidR="00535B98" w:rsidRPr="00535B98" w:rsidRDefault="00535B98" w:rsidP="00535B98">
      <w:pPr>
        <w:rPr>
          <w:noProof/>
        </w:rPr>
      </w:pPr>
      <w:r w:rsidRPr="00535B98">
        <w:rPr>
          <w:b/>
          <w:bCs/>
          <w:noProof/>
        </w:rPr>
        <w:t>vcl_initial_cpb_removal_offset</w:t>
      </w:r>
      <w:r w:rsidRPr="00535B98">
        <w:rPr>
          <w:bCs/>
          <w:noProof/>
        </w:rPr>
        <w:t>[ i ]</w:t>
      </w:r>
      <w:r w:rsidRPr="00535B98">
        <w:rPr>
          <w:noProof/>
        </w:rPr>
        <w:t xml:space="preserve"> and </w:t>
      </w:r>
      <w:r w:rsidRPr="00535B98">
        <w:rPr>
          <w:b/>
          <w:bCs/>
          <w:noProof/>
        </w:rPr>
        <w:t>vcl_initial_alt_cpb_removal_offset</w:t>
      </w:r>
      <w:r w:rsidRPr="00535B98">
        <w:rPr>
          <w:bCs/>
          <w:noProof/>
        </w:rPr>
        <w:t>[ i ]</w:t>
      </w:r>
      <w:r w:rsidRPr="00535B98">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535B98" w:rsidRPr="00535B98" w:rsidRDefault="00535B98" w:rsidP="00535B98">
      <w:pPr>
        <w:rPr>
          <w:noProof/>
        </w:rPr>
      </w:pPr>
      <w:r w:rsidRPr="00535B98">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535B98" w:rsidRPr="00535B98" w:rsidRDefault="00535B98" w:rsidP="00535B98">
      <w:pPr>
        <w:tabs>
          <w:tab w:val="clear" w:pos="794"/>
          <w:tab w:val="clear" w:pos="1191"/>
          <w:tab w:val="clear" w:pos="1588"/>
          <w:tab w:val="clear" w:pos="1985"/>
        </w:tabs>
        <w:spacing w:before="60"/>
        <w:ind w:left="288"/>
        <w:rPr>
          <w:noProof/>
          <w:sz w:val="18"/>
          <w:szCs w:val="18"/>
        </w:rPr>
      </w:pPr>
      <w:r w:rsidRPr="00535B98">
        <w:rPr>
          <w:noProof/>
          <w:sz w:val="18"/>
          <w:szCs w:val="18"/>
        </w:rPr>
        <w:lastRenderedPageBreak/>
        <w:t>NOTE </w:t>
      </w:r>
      <w:r w:rsidRPr="00535B98">
        <w:rPr>
          <w:noProof/>
          <w:sz w:val="18"/>
          <w:szCs w:val="18"/>
        </w:rPr>
        <w:fldChar w:fldCharType="begin" w:fldLock="1"/>
      </w:r>
      <w:r w:rsidRPr="00535B98">
        <w:rPr>
          <w:noProof/>
          <w:sz w:val="18"/>
          <w:szCs w:val="18"/>
        </w:rPr>
        <w:instrText xml:space="preserve"> SEQ NoteCounter \* MERGEFORMAT </w:instrText>
      </w:r>
      <w:r w:rsidRPr="00535B98">
        <w:rPr>
          <w:noProof/>
          <w:sz w:val="18"/>
          <w:szCs w:val="18"/>
        </w:rPr>
        <w:fldChar w:fldCharType="separate"/>
      </w:r>
      <w:r w:rsidRPr="00535B98">
        <w:rPr>
          <w:noProof/>
          <w:sz w:val="18"/>
          <w:szCs w:val="18"/>
        </w:rPr>
        <w:t>4</w:t>
      </w:r>
      <w:r w:rsidRPr="00535B98">
        <w:rPr>
          <w:noProof/>
          <w:sz w:val="18"/>
          <w:szCs w:val="18"/>
        </w:rPr>
        <w:fldChar w:fldCharType="end"/>
      </w:r>
      <w:r w:rsidRPr="00535B98">
        <w:rPr>
          <w:noProof/>
          <w:sz w:val="18"/>
          <w:szCs w:val="18"/>
        </w:rPr>
        <w:t> – Encoders are recommended not to include i</w:t>
      </w:r>
      <w:r w:rsidRPr="00535B98">
        <w:rPr>
          <w:bCs/>
          <w:noProof/>
          <w:sz w:val="18"/>
          <w:szCs w:val="18"/>
        </w:rPr>
        <w:t>rap_cpb_params_present_flag equal to 1</w:t>
      </w:r>
      <w:r w:rsidRPr="00535B98">
        <w:rPr>
          <w:noProof/>
          <w:sz w:val="18"/>
          <w:szCs w:val="18"/>
        </w:rPr>
        <w:t xml:space="preserve"> in </w:t>
      </w:r>
      <w:ins w:id="1531" w:author="Miska Hannuksela" w:date="2014-01-03T17:15:00Z">
        <w:r w:rsidR="00EE79AD">
          <w:rPr>
            <w:noProof/>
            <w:sz w:val="18"/>
            <w:szCs w:val="18"/>
          </w:rPr>
          <w:t xml:space="preserve">non-nested </w:t>
        </w:r>
      </w:ins>
      <w:r w:rsidRPr="00535B98">
        <w:rPr>
          <w:noProof/>
          <w:sz w:val="18"/>
          <w:szCs w:val="18"/>
        </w:rPr>
        <w:t>buffering period SEI messages associated with a CRA or BLA picture for which at least one of its associated RASL pictures follows one or more of its associated RADL pictures in decoding order.</w:t>
      </w:r>
      <w:ins w:id="1532" w:author="Miska Hannuksela" w:date="2014-01-03T17:15:00Z">
        <w:r w:rsidR="00EE79AD">
          <w:rPr>
            <w:noProof/>
            <w:sz w:val="18"/>
            <w:szCs w:val="18"/>
          </w:rPr>
          <w:t xml:space="preserve"> </w:t>
        </w:r>
        <w:r w:rsidR="00EE79AD" w:rsidRPr="00535B98">
          <w:rPr>
            <w:noProof/>
            <w:sz w:val="18"/>
            <w:szCs w:val="18"/>
          </w:rPr>
          <w:t>Encoders are recommended not to include i</w:t>
        </w:r>
        <w:r w:rsidR="00EE79AD" w:rsidRPr="00535B98">
          <w:rPr>
            <w:bCs/>
            <w:noProof/>
            <w:sz w:val="18"/>
            <w:szCs w:val="18"/>
          </w:rPr>
          <w:t>rap_cpb_params_present_flag equal to 1</w:t>
        </w:r>
        <w:r w:rsidR="00EE79AD" w:rsidRPr="00535B98">
          <w:rPr>
            <w:noProof/>
            <w:sz w:val="18"/>
            <w:szCs w:val="18"/>
          </w:rPr>
          <w:t xml:space="preserve"> in </w:t>
        </w:r>
        <w:r w:rsidR="00EE79AD">
          <w:rPr>
            <w:noProof/>
            <w:sz w:val="18"/>
            <w:szCs w:val="18"/>
          </w:rPr>
          <w:t xml:space="preserve">a </w:t>
        </w:r>
      </w:ins>
      <w:ins w:id="1533" w:author="Miska Hannuksela" w:date="2014-01-03T17:16:00Z">
        <w:r w:rsidR="00EE79AD">
          <w:rPr>
            <w:noProof/>
            <w:sz w:val="18"/>
            <w:szCs w:val="18"/>
          </w:rPr>
          <w:t xml:space="preserve">nested </w:t>
        </w:r>
      </w:ins>
      <w:ins w:id="1534" w:author="Miska Hannuksela" w:date="2014-01-03T17:15:00Z">
        <w:r w:rsidR="00EE79AD">
          <w:rPr>
            <w:noProof/>
            <w:sz w:val="18"/>
            <w:szCs w:val="18"/>
          </w:rPr>
          <w:t>buffering period SEI message</w:t>
        </w:r>
      </w:ins>
      <w:ins w:id="1535" w:author="Miska Hannuksela" w:date="2014-01-03T17:16:00Z">
        <w:r w:rsidR="00EE79AD">
          <w:rPr>
            <w:noProof/>
            <w:sz w:val="18"/>
            <w:szCs w:val="18"/>
          </w:rPr>
          <w:t xml:space="preserve"> that is </w:t>
        </w:r>
      </w:ins>
      <w:ins w:id="1536" w:author="Miska Hannuksela" w:date="2014-01-03T17:15:00Z">
        <w:r w:rsidR="00EE79AD">
          <w:rPr>
            <w:noProof/>
            <w:sz w:val="18"/>
            <w:szCs w:val="18"/>
          </w:rPr>
          <w:t xml:space="preserve">nested in </w:t>
        </w:r>
      </w:ins>
      <w:ins w:id="1537" w:author="Miska Hannuksela" w:date="2014-01-03T17:16:00Z">
        <w:r w:rsidR="00EE79AD">
          <w:rPr>
            <w:noProof/>
            <w:sz w:val="18"/>
            <w:szCs w:val="18"/>
          </w:rPr>
          <w:t xml:space="preserve">a </w:t>
        </w:r>
      </w:ins>
      <w:ins w:id="1538" w:author="Miska Hannuksela" w:date="2014-01-03T17:15:00Z">
        <w:r w:rsidR="00EE79AD">
          <w:rPr>
            <w:noProof/>
            <w:sz w:val="18"/>
            <w:szCs w:val="18"/>
          </w:rPr>
          <w:t xml:space="preserve">scalable nesting </w:t>
        </w:r>
      </w:ins>
      <w:ins w:id="1539" w:author="Miska Hannuksela" w:date="2014-01-03T17:16:00Z">
        <w:r w:rsidR="00EE79AD">
          <w:rPr>
            <w:noProof/>
            <w:sz w:val="18"/>
            <w:szCs w:val="18"/>
          </w:rPr>
          <w:t xml:space="preserve">SEI message and </w:t>
        </w:r>
      </w:ins>
      <w:ins w:id="1540" w:author="Miska Hannuksela" w:date="2014-01-03T17:15:00Z">
        <w:r w:rsidR="00EE79AD" w:rsidRPr="00535B98">
          <w:rPr>
            <w:noProof/>
            <w:sz w:val="18"/>
            <w:szCs w:val="18"/>
          </w:rPr>
          <w:t>associated with a CRA or BLA picture for which at least one of its associated RASL pictures follows one or more of its associated RADL pictures in decoding order</w:t>
        </w:r>
      </w:ins>
      <w:ins w:id="1541" w:author="Miska Hannuksela" w:date="2014-01-03T17:16:00Z">
        <w:r w:rsidR="00EE79AD">
          <w:rPr>
            <w:noProof/>
            <w:sz w:val="18"/>
            <w:szCs w:val="18"/>
          </w:rPr>
          <w:t xml:space="preserve"> or for which CL-RAS pictures are present</w:t>
        </w:r>
      </w:ins>
      <w:ins w:id="1542" w:author="Miska Hannuksela" w:date="2014-01-03T17:15:00Z">
        <w:r w:rsidR="00EE79AD" w:rsidRPr="00535B98">
          <w:rPr>
            <w:noProof/>
            <w:sz w:val="18"/>
            <w:szCs w:val="18"/>
          </w:rPr>
          <w:t>.</w:t>
        </w:r>
      </w:ins>
    </w:p>
    <w:p w:rsidR="00535B98" w:rsidRPr="00535B98" w:rsidRDefault="00535B98" w:rsidP="000B06B6"/>
    <w:p w:rsidR="000B06B6" w:rsidRPr="00912A79" w:rsidRDefault="000B06B6" w:rsidP="000B06B6">
      <w:pPr>
        <w:rPr>
          <w:i/>
          <w:lang w:val="en-US"/>
        </w:rPr>
      </w:pPr>
      <w:r>
        <w:rPr>
          <w:lang w:val="en-US"/>
        </w:rPr>
        <w:br w:type="page"/>
      </w:r>
      <w:r>
        <w:rPr>
          <w:i/>
          <w:lang w:val="en-US"/>
        </w:rPr>
        <w:lastRenderedPageBreak/>
        <w:t xml:space="preserve">Modify subclause E.2.1 as follows: </w:t>
      </w:r>
    </w:p>
    <w:p w:rsidR="000B06B6" w:rsidRPr="00983CFA" w:rsidRDefault="000B06B6" w:rsidP="008557C3">
      <w:pPr>
        <w:pStyle w:val="3HAnnex"/>
        <w:keepNext/>
        <w:keepLines/>
        <w:numPr>
          <w:ilvl w:val="0"/>
          <w:numId w:val="37"/>
        </w:numPr>
        <w:tabs>
          <w:tab w:val="clear" w:pos="794"/>
        </w:tabs>
        <w:ind w:left="0" w:firstLine="0"/>
        <w:outlineLvl w:val="0"/>
        <w:rPr>
          <w:lang w:val="en-US"/>
        </w:rPr>
      </w:pPr>
      <w:bookmarkStart w:id="1543" w:name="_Toc373499526"/>
      <w:bookmarkStart w:id="1544" w:name="_Toc373832703"/>
      <w:r w:rsidRPr="00983CFA">
        <w:rPr>
          <w:lang w:val="en-US"/>
        </w:rPr>
        <w:t xml:space="preserve">Annex </w:t>
      </w:r>
      <w:r>
        <w:rPr>
          <w:lang w:val="en-US"/>
        </w:rPr>
        <w:t>E</w:t>
      </w:r>
      <w:r w:rsidRPr="00983CFA">
        <w:rPr>
          <w:lang w:val="en-US"/>
        </w:rPr>
        <w:br/>
      </w:r>
      <w:r w:rsidRPr="00983CFA">
        <w:rPr>
          <w:lang w:val="en-US"/>
        </w:rPr>
        <w:br/>
      </w:r>
      <w:r w:rsidRPr="00636042">
        <w:rPr>
          <w:lang w:val="en-US"/>
        </w:rPr>
        <w:t>Video usability information</w:t>
      </w:r>
      <w:bookmarkEnd w:id="1543"/>
      <w:bookmarkEnd w:id="1544"/>
      <w:r w:rsidRPr="00983CFA">
        <w:rPr>
          <w:lang w:val="en-US"/>
        </w:rPr>
        <w:br/>
      </w:r>
    </w:p>
    <w:p w:rsidR="000B06B6" w:rsidRPr="00983CFA" w:rsidRDefault="000B06B6" w:rsidP="000B06B6">
      <w:pPr>
        <w:pStyle w:val="AnnexRef"/>
        <w:keepNext/>
        <w:rPr>
          <w:lang w:val="en-US"/>
        </w:rPr>
      </w:pPr>
      <w:r w:rsidRPr="00983CFA">
        <w:rPr>
          <w:lang w:val="en-US"/>
        </w:rPr>
        <w:t>(This annex forms an integral part of this Recommendation | International Standard)</w:t>
      </w:r>
    </w:p>
    <w:p w:rsidR="000B06B6" w:rsidRDefault="000B06B6" w:rsidP="008557C3">
      <w:pPr>
        <w:pStyle w:val="3H0"/>
        <w:numPr>
          <w:ilvl w:val="1"/>
          <w:numId w:val="46"/>
        </w:numPr>
        <w:tabs>
          <w:tab w:val="clear" w:pos="1020"/>
          <w:tab w:val="num" w:pos="1134"/>
        </w:tabs>
        <w:overflowPunct w:val="0"/>
        <w:autoSpaceDE w:val="0"/>
        <w:autoSpaceDN w:val="0"/>
        <w:adjustRightInd w:val="0"/>
        <w:ind w:left="1134" w:hanging="1134"/>
        <w:textAlignment w:val="baseline"/>
      </w:pPr>
      <w:bookmarkStart w:id="1545" w:name="_Toc373499527"/>
      <w:bookmarkStart w:id="1546" w:name="_Toc373832704"/>
      <w:r>
        <w:t>VUI semantics</w:t>
      </w:r>
      <w:bookmarkEnd w:id="1545"/>
      <w:bookmarkEnd w:id="1546"/>
    </w:p>
    <w:p w:rsidR="000B06B6"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547" w:name="_Toc373499528"/>
      <w:bookmarkStart w:id="1548" w:name="_Toc373832705"/>
      <w:r w:rsidRPr="00E76F39">
        <w:t>VUI parameters semantics</w:t>
      </w:r>
      <w:bookmarkEnd w:id="1547"/>
      <w:bookmarkEnd w:id="1548"/>
    </w:p>
    <w:p w:rsidR="000B06B6" w:rsidRDefault="000B06B6" w:rsidP="000B06B6">
      <w:pPr>
        <w:pStyle w:val="3N"/>
      </w:pPr>
      <w:r>
        <w:t>The specifications in clause E.2.1 apply with the following modifications and additions.</w:t>
      </w:r>
    </w:p>
    <w:p w:rsidR="000B06B6" w:rsidRPr="00D5278C" w:rsidRDefault="000B06B6" w:rsidP="000B06B6">
      <w:pPr>
        <w:pStyle w:val="3N"/>
        <w:rPr>
          <w:highlight w:val="cyan"/>
        </w:rPr>
      </w:pPr>
      <w:r w:rsidRPr="00D5278C">
        <w:rPr>
          <w:b/>
        </w:rPr>
        <w:t>video_signal_type_present_flag</w:t>
      </w:r>
      <w:r w:rsidRPr="00D5278C">
        <w:t xml:space="preserve"> equal to 1 specifies that video_format, video_full_range_flag and colour_description_present_flag are present. video_signal_type_present_flag equal to 0, specif</w:t>
      </w:r>
      <w:r>
        <w:t>ies</w:t>
      </w:r>
      <w:r w:rsidRPr="00D5278C">
        <w:t xml:space="preserve"> that video_format, video_full_range_flag and colour_description_present_flag are not present. </w:t>
      </w:r>
      <w:r w:rsidRPr="00D5278C">
        <w:rPr>
          <w:highlight w:val="cyan"/>
        </w:rPr>
        <w:t>It is a requirement of bitstream conformance that, when nuh_layer_id is greater than 0, video_signal_type_present_flag shall be equal to 0.</w:t>
      </w:r>
    </w:p>
    <w:p w:rsidR="000B06B6" w:rsidRPr="00D267C9" w:rsidRDefault="000B06B6" w:rsidP="000B06B6">
      <w:pPr>
        <w:pStyle w:val="3N"/>
        <w:rPr>
          <w:highlight w:val="cyan"/>
        </w:rPr>
      </w:pPr>
      <w:r w:rsidRPr="00D267C9">
        <w:rPr>
          <w:highlight w:val="cyan"/>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If the nuh_layer_id of </w:t>
      </w:r>
      <w:r w:rsidRPr="00D267C9">
        <w:rPr>
          <w:highlight w:val="cyan"/>
          <w:lang w:val="en-US" w:eastAsia="ko-KR"/>
        </w:rPr>
        <w:t>the</w:t>
      </w:r>
      <w:r w:rsidRPr="00D267C9">
        <w:rPr>
          <w:highlight w:val="cyan"/>
        </w:rPr>
        <w:t xml:space="preserv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 xml:space="preserve">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are ignored.</w:t>
      </w:r>
    </w:p>
    <w:p w:rsidR="000B06B6" w:rsidRPr="00D267C9" w:rsidRDefault="000B06B6" w:rsidP="000B06B6">
      <w:pPr>
        <w:pStyle w:val="Note1"/>
        <w:ind w:left="806"/>
        <w:rPr>
          <w:highlight w:val="cyan"/>
        </w:rPr>
      </w:pPr>
      <w:r w:rsidRPr="00D267C9">
        <w:rPr>
          <w:highlight w:val="cyan"/>
        </w:rPr>
        <w:t>NOTE </w:t>
      </w:r>
      <w:r w:rsidRPr="0036211F">
        <w:rPr>
          <w:highlight w:val="yellow"/>
        </w:rPr>
        <w:t>X</w:t>
      </w:r>
      <w:r w:rsidRPr="00D267C9">
        <w:rPr>
          <w:highlight w:val="cyan"/>
        </w:rPr>
        <w:t xml:space="preserve"> – The values are inferred from the VPS when a non-base layer </w:t>
      </w:r>
      <w:r>
        <w:rPr>
          <w:highlight w:val="cyan"/>
        </w:rPr>
        <w:t>refers to</w:t>
      </w:r>
      <w:r w:rsidRPr="00D267C9">
        <w:rPr>
          <w:highlight w:val="cyan"/>
        </w:rPr>
        <w:t xml:space="preserve"> an SPS </w:t>
      </w:r>
      <w:r>
        <w:rPr>
          <w:highlight w:val="cyan"/>
        </w:rPr>
        <w:t>that</w:t>
      </w:r>
      <w:r w:rsidRPr="00D267C9">
        <w:rPr>
          <w:highlight w:val="cyan"/>
        </w:rPr>
        <w:t xml:space="preserve"> is also </w:t>
      </w:r>
      <w:r>
        <w:rPr>
          <w:highlight w:val="cyan"/>
        </w:rPr>
        <w:t>referred to</w:t>
      </w:r>
      <w:r w:rsidRPr="00D267C9">
        <w:rPr>
          <w:highlight w:val="cyan"/>
        </w:rPr>
        <w:t xml:space="preserve"> by the base layer, in which case the SPS has nuh_layer_id equal to 0. For </w:t>
      </w:r>
      <w:r>
        <w:rPr>
          <w:highlight w:val="cyan"/>
        </w:rPr>
        <w:t>the</w:t>
      </w:r>
      <w:r w:rsidRPr="00D267C9">
        <w:rPr>
          <w:highlight w:val="cyan"/>
        </w:rPr>
        <w:t xml:space="preserve"> base layer, the values </w:t>
      </w:r>
      <w:r>
        <w:rPr>
          <w:highlight w:val="cyan"/>
        </w:rPr>
        <w:t xml:space="preserve">of these parameters </w:t>
      </w:r>
      <w:r w:rsidRPr="00D267C9">
        <w:rPr>
          <w:highlight w:val="cyan"/>
        </w:rPr>
        <w:t xml:space="preserve">in the active SPS </w:t>
      </w:r>
      <w:r>
        <w:rPr>
          <w:highlight w:val="cyan"/>
        </w:rPr>
        <w:t xml:space="preserve">for the base layer </w:t>
      </w:r>
      <w:r w:rsidRPr="00D267C9">
        <w:rPr>
          <w:highlight w:val="cyan"/>
        </w:rPr>
        <w:t>apply.</w:t>
      </w:r>
    </w:p>
    <w:p w:rsidR="000B06B6" w:rsidRPr="00D267C9" w:rsidRDefault="000B06B6" w:rsidP="000B06B6">
      <w:pPr>
        <w:ind w:left="437" w:hanging="437"/>
        <w:rPr>
          <w:highlight w:val="cyan"/>
        </w:rPr>
      </w:pPr>
      <w:r w:rsidRPr="00D267C9">
        <w:rPr>
          <w:bCs/>
          <w:highlight w:val="cyan"/>
          <w:lang w:val="en-US"/>
        </w:rPr>
        <w:t>–</w:t>
      </w:r>
      <w:r w:rsidRPr="00D267C9">
        <w:rPr>
          <w:bCs/>
          <w:highlight w:val="cyan"/>
          <w:lang w:val="en-US"/>
        </w:rPr>
        <w:tab/>
      </w:r>
      <w:r w:rsidRPr="00D267C9">
        <w:rPr>
          <w:highlight w:val="cyan"/>
        </w:rPr>
        <w:t xml:space="preserve">Otherwise (the nuh_layer_id of the active SPS </w:t>
      </w:r>
      <w:r>
        <w:rPr>
          <w:highlight w:val="cyan"/>
        </w:rPr>
        <w:t xml:space="preserve">for the layer </w:t>
      </w:r>
      <w:r w:rsidRPr="00D267C9">
        <w:rPr>
          <w:highlight w:val="cyan"/>
        </w:rPr>
        <w:t xml:space="preserve">with nuh_layer_id </w:t>
      </w:r>
      <w:r>
        <w:rPr>
          <w:highlight w:val="cyan"/>
        </w:rPr>
        <w:t xml:space="preserve">equal to </w:t>
      </w:r>
      <w:r w:rsidRPr="00D267C9">
        <w:rPr>
          <w:highlight w:val="cyan"/>
        </w:rPr>
        <w:t>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B06B6" w:rsidRPr="00D267C9" w:rsidRDefault="000B06B6" w:rsidP="000B06B6">
      <w:pPr>
        <w:pStyle w:val="3N"/>
        <w:rPr>
          <w:highlight w:val="yellow"/>
        </w:rPr>
      </w:pPr>
      <w:r w:rsidRPr="00D267C9">
        <w:rPr>
          <w:highlight w:val="yellow"/>
        </w:rPr>
        <w:t xml:space="preserve">[Ed. (GT) Consider shortening duplicated inference specification above. </w:t>
      </w:r>
      <w:r>
        <w:rPr>
          <w:highlight w:val="yellow"/>
        </w:rPr>
        <w:t xml:space="preserve">What should happen when VPS VUI is not present? </w:t>
      </w:r>
      <w:r w:rsidRPr="00D267C9">
        <w:rPr>
          <w:highlight w:val="yellow"/>
        </w:rPr>
        <w:t>]</w:t>
      </w:r>
    </w:p>
    <w:p w:rsidR="000B06B6" w:rsidRPr="00983CFA" w:rsidRDefault="000B06B6" w:rsidP="008557C3">
      <w:pPr>
        <w:pStyle w:val="3HAnnex"/>
        <w:keepNext/>
        <w:keepLines/>
        <w:numPr>
          <w:ilvl w:val="0"/>
          <w:numId w:val="42"/>
        </w:numPr>
        <w:tabs>
          <w:tab w:val="clear" w:pos="794"/>
        </w:tabs>
        <w:ind w:left="0" w:firstLine="0"/>
        <w:outlineLvl w:val="0"/>
        <w:rPr>
          <w:lang w:val="en-US"/>
        </w:rPr>
      </w:pPr>
      <w:r w:rsidRPr="00983CFA">
        <w:rPr>
          <w:lang w:val="en-US"/>
        </w:rPr>
        <w:br w:type="page"/>
      </w:r>
      <w:bookmarkStart w:id="1549" w:name="_Toc373499529"/>
      <w:bookmarkStart w:id="1550" w:name="_Toc373832706"/>
      <w:bookmarkEnd w:id="1242"/>
      <w:r w:rsidRPr="00983CFA">
        <w:rPr>
          <w:lang w:val="en-US"/>
        </w:rPr>
        <w:lastRenderedPageBreak/>
        <w:t>Annex F</w:t>
      </w:r>
      <w:r w:rsidRPr="00983CFA">
        <w:rPr>
          <w:lang w:val="en-US"/>
        </w:rPr>
        <w:br/>
      </w:r>
      <w:r w:rsidRPr="00983CFA">
        <w:rPr>
          <w:lang w:val="en-US" w:eastAsia="ko-KR"/>
        </w:rPr>
        <w:br/>
      </w:r>
      <w:bookmarkStart w:id="1551" w:name="_Ref360893604"/>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bookmarkEnd w:id="1549"/>
      <w:bookmarkEnd w:id="1550"/>
      <w:bookmarkEnd w:id="1551"/>
    </w:p>
    <w:p w:rsidR="000B06B6" w:rsidRPr="00983CFA" w:rsidRDefault="000B06B6" w:rsidP="000B06B6">
      <w:pPr>
        <w:pStyle w:val="AnnexRef"/>
        <w:rPr>
          <w:lang w:val="en-US"/>
        </w:rPr>
      </w:pPr>
      <w:r w:rsidRPr="00983CFA">
        <w:rPr>
          <w:lang w:val="en-US"/>
        </w:rPr>
        <w:t>(This annex forms an integral part of this Recommendation | International Standard)</w:t>
      </w:r>
    </w:p>
    <w:p w:rsidR="000B06B6" w:rsidRPr="00983CFA" w:rsidRDefault="000B06B6" w:rsidP="000B06B6">
      <w:pPr>
        <w:pStyle w:val="3N"/>
        <w:rPr>
          <w:lang w:val="en-US"/>
        </w:rPr>
      </w:pPr>
      <w:r w:rsidRPr="00983CFA">
        <w:rPr>
          <w:lang w:val="en-US"/>
        </w:rPr>
        <w:t xml:space="preserve">This annex specifies the common syntax, semantics and decoding processes for </w:t>
      </w:r>
      <w:r w:rsidRPr="00983CFA">
        <w:rPr>
          <w:lang w:val="en-US" w:eastAsia="ko-KR"/>
        </w:rPr>
        <w:t>multi-layer video coding extensions</w:t>
      </w:r>
      <w:r w:rsidRPr="00983CFA">
        <w:rPr>
          <w:lang w:val="en-US"/>
        </w:rPr>
        <w:t>.</w:t>
      </w:r>
    </w:p>
    <w:p w:rsidR="000B06B6" w:rsidRPr="00983CFA" w:rsidRDefault="000B06B6" w:rsidP="008557C3">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552" w:name="_Toc303680795"/>
      <w:bookmarkStart w:id="1553" w:name="_Toc248045626"/>
      <w:bookmarkStart w:id="1554" w:name="_Toc226457159"/>
      <w:bookmarkStart w:id="1555" w:name="_Toc198881552"/>
      <w:bookmarkStart w:id="1556" w:name="_Ref198876696"/>
      <w:bookmarkStart w:id="1557" w:name="_Toc190849800"/>
      <w:bookmarkStart w:id="1558" w:name="_Toc140808416"/>
      <w:bookmarkStart w:id="1559" w:name="_Ref331513529"/>
      <w:bookmarkStart w:id="1560" w:name="_Toc373499530"/>
      <w:bookmarkStart w:id="1561" w:name="_Toc373832707"/>
      <w:r w:rsidRPr="00983CFA">
        <w:rPr>
          <w:lang w:val="en-US"/>
        </w:rPr>
        <w:t>Scope</w:t>
      </w:r>
      <w:bookmarkEnd w:id="1552"/>
      <w:bookmarkEnd w:id="1553"/>
      <w:bookmarkEnd w:id="1554"/>
      <w:bookmarkEnd w:id="1555"/>
      <w:bookmarkEnd w:id="1556"/>
      <w:bookmarkEnd w:id="1557"/>
      <w:bookmarkEnd w:id="1558"/>
      <w:bookmarkEnd w:id="1559"/>
      <w:bookmarkEnd w:id="1560"/>
      <w:bookmarkEnd w:id="1561"/>
    </w:p>
    <w:p w:rsidR="000B06B6" w:rsidRPr="00983CFA" w:rsidRDefault="000B06B6" w:rsidP="000B06B6">
      <w:pPr>
        <w:pStyle w:val="3N"/>
        <w:rPr>
          <w:lang w:val="en-US"/>
        </w:rPr>
      </w:pPr>
      <w:r w:rsidRPr="00983CFA">
        <w:rPr>
          <w:lang w:val="en-US" w:eastAsia="ko-KR"/>
        </w:rPr>
        <w:t xml:space="preserve">Common syntax, semantics and decoding processes </w:t>
      </w:r>
      <w:r w:rsidRPr="00983CFA">
        <w:rPr>
          <w:lang w:val="en-US"/>
        </w:rPr>
        <w:t xml:space="preserve">for </w:t>
      </w:r>
      <w:r w:rsidRPr="00983CFA">
        <w:rPr>
          <w:lang w:val="en-US" w:eastAsia="ko-KR"/>
        </w:rPr>
        <w:t>multi-layer video coding extensions</w:t>
      </w:r>
      <w:r w:rsidRPr="00983CFA">
        <w:rPr>
          <w:lang w:val="en-US"/>
        </w:rPr>
        <w:t xml:space="preserve"> are specified in this annex with reference made to clauses 2-9 and Annexes A-E and </w:t>
      </w:r>
      <w:r w:rsidRPr="00983CFA">
        <w:rPr>
          <w:lang w:val="en-US"/>
        </w:rPr>
        <w:fldChar w:fldCharType="begin" w:fldLock="1"/>
      </w:r>
      <w:r w:rsidRPr="00983CFA">
        <w:rPr>
          <w:lang w:val="en-US"/>
        </w:rPr>
        <w:instrText xml:space="preserve"> REF _Ref348033633 \r \h </w:instrText>
      </w:r>
      <w:r w:rsidRPr="00983CFA">
        <w:rPr>
          <w:lang w:val="en-US"/>
        </w:rPr>
      </w:r>
      <w:r w:rsidRPr="00983CFA">
        <w:rPr>
          <w:lang w:val="en-US"/>
        </w:rPr>
        <w:fldChar w:fldCharType="separate"/>
      </w:r>
      <w:r>
        <w:rPr>
          <w:lang w:val="en-US"/>
        </w:rPr>
        <w:t>G</w:t>
      </w:r>
      <w:r w:rsidRPr="00983CFA">
        <w:rPr>
          <w:lang w:val="en-US"/>
        </w:rPr>
        <w:fldChar w:fldCharType="end"/>
      </w:r>
      <w:r w:rsidRPr="00983CFA">
        <w:rPr>
          <w:lang w:val="en-US"/>
        </w:rPr>
        <w:t>.</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62" w:name="_Toc303680796"/>
      <w:bookmarkStart w:id="1563" w:name="_Toc248045627"/>
      <w:bookmarkStart w:id="1564" w:name="_Toc226457160"/>
      <w:bookmarkStart w:id="1565" w:name="_Toc373499531"/>
      <w:bookmarkStart w:id="1566" w:name="_Toc373832708"/>
      <w:r w:rsidRPr="00983CFA">
        <w:rPr>
          <w:lang w:val="en-US"/>
        </w:rPr>
        <w:t>Normative references</w:t>
      </w:r>
      <w:bookmarkEnd w:id="1562"/>
      <w:bookmarkEnd w:id="1563"/>
      <w:bookmarkEnd w:id="1564"/>
      <w:bookmarkEnd w:id="1565"/>
      <w:bookmarkEnd w:id="1566"/>
    </w:p>
    <w:p w:rsidR="000B06B6" w:rsidRPr="00983CFA" w:rsidRDefault="000B06B6" w:rsidP="000B06B6">
      <w:pPr>
        <w:pStyle w:val="3N"/>
        <w:rPr>
          <w:lang w:val="en-US"/>
        </w:rPr>
      </w:pPr>
      <w:r w:rsidRPr="00983CFA">
        <w:rPr>
          <w:lang w:val="en-US"/>
        </w:rPr>
        <w:t>The specifications in clause 2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67" w:name="_Ref348089934"/>
      <w:bookmarkStart w:id="1568" w:name="_Toc373499532"/>
      <w:bookmarkStart w:id="1569" w:name="_Toc373832709"/>
      <w:r w:rsidRPr="00983CFA">
        <w:rPr>
          <w:lang w:val="en-US"/>
        </w:rPr>
        <w:t>Definitions</w:t>
      </w:r>
      <w:bookmarkEnd w:id="1567"/>
      <w:bookmarkEnd w:id="1568"/>
      <w:bookmarkEnd w:id="1569"/>
    </w:p>
    <w:p w:rsidR="000B06B6" w:rsidRPr="00983CFA" w:rsidRDefault="000B06B6" w:rsidP="000B06B6">
      <w:pPr>
        <w:pStyle w:val="3N"/>
        <w:rPr>
          <w:lang w:val="en-US"/>
        </w:rPr>
      </w:pPr>
      <w:r w:rsidRPr="00983CFA">
        <w:rPr>
          <w:lang w:val="en-US"/>
        </w:rPr>
        <w:t>For the purpose of this annex, the following definitions apply in addition to the definitions in clause 3. These definitions are either not present in clause 3 or replace definitions in clause 3.</w:t>
      </w:r>
    </w:p>
    <w:p w:rsidR="000B06B6" w:rsidRPr="00983CFA" w:rsidRDefault="000B06B6" w:rsidP="000B06B6">
      <w:pPr>
        <w:pStyle w:val="3N"/>
        <w:rPr>
          <w:highlight w:val="yellow"/>
          <w:lang w:val="en-US"/>
        </w:rPr>
      </w:pPr>
      <w:r w:rsidRPr="00983CFA">
        <w:rPr>
          <w:highlight w:val="yellow"/>
          <w:lang w:val="en-US"/>
        </w:rPr>
        <w:t>[Ed. (YK&amp;MH&amp;CY): Definitions should be checked and potentially refined, including: BLA AU, IDR AU, CRA AU, output order, picture order count, RADL AU, RASL AU, (reference picture), STSA AU, TSA AU.]</w:t>
      </w:r>
    </w:p>
    <w:p w:rsidR="000B06B6" w:rsidRPr="00983CFA" w:rsidRDefault="000B06B6" w:rsidP="008557C3">
      <w:pPr>
        <w:pStyle w:val="3L1"/>
        <w:keepNext w:val="0"/>
        <w:widowControl/>
        <w:numPr>
          <w:ilvl w:val="0"/>
          <w:numId w:val="43"/>
        </w:numPr>
        <w:spacing w:before="136"/>
        <w:ind w:left="709" w:hanging="709"/>
        <w:rPr>
          <w:lang w:val="en-US"/>
        </w:rPr>
      </w:pPr>
      <w:r w:rsidRPr="00983CFA">
        <w:rPr>
          <w:lang w:val="en-US"/>
        </w:rPr>
        <w:t>access unit:</w:t>
      </w:r>
      <w:r w:rsidRPr="00983CFA">
        <w:rPr>
          <w:b w:val="0"/>
          <w:lang w:val="en-US"/>
        </w:rPr>
        <w:t xml:space="preserve"> A set of </w:t>
      </w:r>
      <w:r w:rsidRPr="00983CFA">
        <w:rPr>
          <w:b w:val="0"/>
          <w:i/>
          <w:lang w:val="en-US"/>
        </w:rPr>
        <w:t>NAL units</w:t>
      </w:r>
      <w:r w:rsidRPr="00983CFA">
        <w:rPr>
          <w:b w:val="0"/>
          <w:lang w:val="en-US"/>
        </w:rPr>
        <w:t xml:space="preserve"> that are associated with each other according to a specified classification rule, are consecutive in </w:t>
      </w:r>
      <w:r w:rsidRPr="00983CFA">
        <w:rPr>
          <w:b w:val="0"/>
          <w:i/>
          <w:lang w:val="en-US"/>
        </w:rPr>
        <w:t>decoding order,</w:t>
      </w:r>
      <w:r w:rsidRPr="00983CFA">
        <w:rPr>
          <w:b w:val="0"/>
          <w:lang w:val="en-US"/>
        </w:rPr>
        <w:t xml:space="preserve"> and contain </w:t>
      </w:r>
      <w:r w:rsidRPr="00983CFA">
        <w:rPr>
          <w:b w:val="0"/>
          <w:highlight w:val="cyan"/>
          <w:lang w:val="en-US"/>
        </w:rPr>
        <w:t xml:space="preserve">the </w:t>
      </w:r>
      <w:r w:rsidRPr="00983CFA">
        <w:rPr>
          <w:b w:val="0"/>
          <w:i/>
          <w:highlight w:val="cyan"/>
          <w:lang w:val="en-US"/>
        </w:rPr>
        <w:t>VCL NAL units</w:t>
      </w:r>
      <w:r w:rsidRPr="00983CFA">
        <w:rPr>
          <w:b w:val="0"/>
          <w:highlight w:val="cyan"/>
          <w:lang w:val="en-US"/>
        </w:rPr>
        <w:t xml:space="preserve"> of all </w:t>
      </w:r>
      <w:r w:rsidRPr="00983CFA">
        <w:rPr>
          <w:b w:val="0"/>
          <w:i/>
          <w:highlight w:val="cyan"/>
          <w:lang w:val="en-US"/>
        </w:rPr>
        <w:t>coded pictures</w:t>
      </w:r>
      <w:r w:rsidRPr="00983CFA">
        <w:rPr>
          <w:b w:val="0"/>
          <w:highlight w:val="cyan"/>
          <w:lang w:val="en-US"/>
        </w:rPr>
        <w:t xml:space="preserve"> associated with the same output time and their associated non-VCL NAL units</w:t>
      </w:r>
      <w:r w:rsidRPr="00983CFA">
        <w:rPr>
          <w:b w:val="0"/>
          <w:lang w:val="en-US"/>
        </w:rPr>
        <w:t>.</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Pictures in the same access unit are associated with the same picture order count.</w:t>
      </w:r>
    </w:p>
    <w:p w:rsidR="000B06B6" w:rsidRPr="00613FF0" w:rsidRDefault="000B06B6" w:rsidP="008557C3">
      <w:pPr>
        <w:pStyle w:val="3L1"/>
        <w:keepNext w:val="0"/>
        <w:widowControl/>
        <w:numPr>
          <w:ilvl w:val="0"/>
          <w:numId w:val="43"/>
        </w:numPr>
        <w:spacing w:before="136"/>
        <w:ind w:left="714" w:hanging="714"/>
        <w:rPr>
          <w:lang w:val="en-US"/>
        </w:rPr>
      </w:pPr>
      <w:r w:rsidRPr="00983CFA">
        <w:rPr>
          <w:lang w:val="en-US"/>
        </w:rPr>
        <w:t>associated IRAP picture:</w:t>
      </w:r>
      <w:r w:rsidRPr="00983CFA">
        <w:rPr>
          <w:b w:val="0"/>
          <w:lang w:val="en-US"/>
        </w:rPr>
        <w:t xml:space="preserve"> The previous </w:t>
      </w:r>
      <w:r w:rsidRPr="00983CFA">
        <w:rPr>
          <w:b w:val="0"/>
          <w:i/>
          <w:lang w:val="en-US"/>
        </w:rPr>
        <w:t>IRAP picture</w:t>
      </w:r>
      <w:r w:rsidRPr="00983CFA">
        <w:rPr>
          <w:b w:val="0"/>
          <w:lang w:val="en-US"/>
        </w:rPr>
        <w:t xml:space="preserve"> in </w:t>
      </w:r>
      <w:r w:rsidRPr="00983CFA">
        <w:rPr>
          <w:b w:val="0"/>
          <w:i/>
          <w:lang w:val="en-US"/>
        </w:rPr>
        <w:t>decoding order</w:t>
      </w:r>
      <w:r w:rsidRPr="00983CFA">
        <w:rPr>
          <w:b w:val="0"/>
          <w:lang w:val="en-US"/>
        </w:rPr>
        <w:t xml:space="preserve"> </w:t>
      </w:r>
      <w:r w:rsidRPr="00983CFA">
        <w:rPr>
          <w:b w:val="0"/>
          <w:highlight w:val="cyan"/>
          <w:lang w:val="en-US"/>
        </w:rPr>
        <w:t xml:space="preserve">within the same </w:t>
      </w:r>
      <w:r w:rsidRPr="00983CFA">
        <w:rPr>
          <w:b w:val="0"/>
          <w:i/>
          <w:highlight w:val="cyan"/>
          <w:lang w:val="en-US"/>
        </w:rPr>
        <w:t>layer</w:t>
      </w:r>
      <w:r w:rsidRPr="00983CFA">
        <w:rPr>
          <w:b w:val="0"/>
          <w:lang w:val="en-US"/>
        </w:rPr>
        <w:t xml:space="preserve"> (if present).</w:t>
      </w:r>
    </w:p>
    <w:p w:rsidR="000B06B6" w:rsidRPr="00613FF0" w:rsidRDefault="000B06B6" w:rsidP="008557C3">
      <w:pPr>
        <w:pStyle w:val="3L1"/>
        <w:keepNext w:val="0"/>
        <w:widowControl/>
        <w:numPr>
          <w:ilvl w:val="0"/>
          <w:numId w:val="43"/>
        </w:numPr>
        <w:spacing w:before="136"/>
        <w:ind w:left="714" w:hanging="714"/>
        <w:rPr>
          <w:lang w:val="en-US"/>
        </w:rPr>
      </w:pPr>
      <w:r w:rsidRPr="00613FF0">
        <w:rPr>
          <w:lang w:val="en-US"/>
        </w:rPr>
        <w:t>auxiliary picture</w:t>
      </w:r>
      <w:r w:rsidRPr="00613FF0">
        <w:rPr>
          <w:b w:val="0"/>
          <w:lang w:val="en-US"/>
        </w:rPr>
        <w:t xml:space="preserve">: A </w:t>
      </w:r>
      <w:r w:rsidRPr="00613FF0">
        <w:rPr>
          <w:b w:val="0"/>
          <w:i/>
          <w:iCs/>
          <w:lang w:val="en-US"/>
        </w:rPr>
        <w:t xml:space="preserve">picture </w:t>
      </w:r>
      <w:r w:rsidRPr="00613FF0">
        <w:rPr>
          <w:b w:val="0"/>
          <w:lang w:val="en-US"/>
        </w:rPr>
        <w:t xml:space="preserve">that has no normative effect on the </w:t>
      </w:r>
      <w:r w:rsidRPr="00613FF0">
        <w:rPr>
          <w:b w:val="0"/>
          <w:i/>
          <w:lang w:val="en-US"/>
        </w:rPr>
        <w:t>decoding process</w:t>
      </w:r>
      <w:r w:rsidRPr="00613FF0">
        <w:rPr>
          <w:b w:val="0"/>
          <w:lang w:val="en-US"/>
        </w:rPr>
        <w:t xml:space="preserve"> of </w:t>
      </w:r>
      <w:r w:rsidRPr="00613FF0">
        <w:rPr>
          <w:b w:val="0"/>
          <w:i/>
          <w:lang w:val="en-US"/>
        </w:rPr>
        <w:t>primary pictures</w:t>
      </w:r>
      <w:r w:rsidRPr="00613FF0">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base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nuh_</w:t>
      </w:r>
      <w:r w:rsidRPr="00983CFA">
        <w:rPr>
          <w:b w:val="0"/>
          <w:iCs/>
          <w:lang w:val="en-US"/>
        </w:rPr>
        <w:t>layer_id equal to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coded picture:</w:t>
      </w:r>
      <w:r w:rsidRPr="00983CFA">
        <w:rPr>
          <w:b w:val="0"/>
          <w:lang w:val="en-US"/>
        </w:rPr>
        <w:t xml:space="preserve"> A </w:t>
      </w:r>
      <w:r w:rsidRPr="00983CFA">
        <w:rPr>
          <w:b w:val="0"/>
          <w:i/>
          <w:lang w:val="en-US"/>
        </w:rPr>
        <w:t>coded representation</w:t>
      </w:r>
      <w:r w:rsidRPr="00983CFA">
        <w:rPr>
          <w:b w:val="0"/>
          <w:lang w:val="en-US"/>
        </w:rPr>
        <w:t xml:space="preserve"> of a </w:t>
      </w:r>
      <w:r w:rsidRPr="00983CFA">
        <w:rPr>
          <w:b w:val="0"/>
          <w:i/>
          <w:lang w:val="en-US"/>
        </w:rPr>
        <w:t>picture</w:t>
      </w:r>
      <w:r w:rsidRPr="00983CFA">
        <w:rPr>
          <w:b w:val="0"/>
          <w:lang w:val="en-US"/>
        </w:rPr>
        <w:t xml:space="preserve"> </w:t>
      </w:r>
      <w:r w:rsidRPr="00983CFA">
        <w:rPr>
          <w:b w:val="0"/>
          <w:highlight w:val="cyan"/>
          <w:lang w:val="en-US"/>
        </w:rPr>
        <w:t xml:space="preserve">comprising </w:t>
      </w:r>
      <w:r w:rsidRPr="00983CFA">
        <w:rPr>
          <w:b w:val="0"/>
          <w:i/>
          <w:highlight w:val="cyan"/>
          <w:lang w:val="en-US"/>
        </w:rPr>
        <w:t>VCL NAL units</w:t>
      </w:r>
      <w:r w:rsidRPr="00983CFA">
        <w:rPr>
          <w:b w:val="0"/>
          <w:highlight w:val="cyan"/>
          <w:lang w:val="en-US"/>
        </w:rPr>
        <w:t xml:space="preserve"> with a particular value of nuh_layer_id within an </w:t>
      </w:r>
      <w:r w:rsidRPr="00983CFA">
        <w:rPr>
          <w:b w:val="0"/>
          <w:i/>
          <w:highlight w:val="cyan"/>
          <w:lang w:val="en-US"/>
        </w:rPr>
        <w:t>access unit</w:t>
      </w:r>
      <w:r w:rsidRPr="00983CFA">
        <w:rPr>
          <w:b w:val="0"/>
          <w:highlight w:val="cyan"/>
          <w:lang w:val="en-US"/>
        </w:rPr>
        <w:t xml:space="preserve"> and </w:t>
      </w:r>
      <w:r w:rsidRPr="00983CFA">
        <w:rPr>
          <w:b w:val="0"/>
          <w:lang w:val="en-US"/>
        </w:rPr>
        <w:t xml:space="preserve">containing all </w:t>
      </w:r>
      <w:r w:rsidRPr="00983CFA">
        <w:rPr>
          <w:b w:val="0"/>
          <w:i/>
          <w:lang w:val="en-US"/>
        </w:rPr>
        <w:t>coding tree units</w:t>
      </w:r>
      <w:r w:rsidRPr="00983CFA">
        <w:rPr>
          <w:b w:val="0"/>
          <w:lang w:val="en-US"/>
        </w:rPr>
        <w:t xml:space="preserve"> of the </w:t>
      </w:r>
      <w:r w:rsidRPr="00983CFA">
        <w:rPr>
          <w:b w:val="0"/>
          <w:i/>
          <w:lang w:val="en-US"/>
        </w:rPr>
        <w:t>picture</w:t>
      </w:r>
      <w:r w:rsidRPr="00983CFA">
        <w:rPr>
          <w:b w:val="0"/>
          <w:lang w:val="en-US"/>
        </w:rPr>
        <w:t>.</w:t>
      </w:r>
      <w:r w:rsidRPr="00983CFA">
        <w:rPr>
          <w:b w:val="0"/>
          <w:lang w:val="en-US"/>
        </w:rPr>
        <w:br/>
      </w:r>
      <w:r w:rsidRPr="00983CFA">
        <w:rPr>
          <w:b w:val="0"/>
          <w:highlight w:val="yellow"/>
          <w:lang w:val="en-US"/>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983CFA">
        <w:rPr>
          <w:b w:val="0"/>
          <w:i/>
          <w:highlight w:val="yellow"/>
          <w:lang w:val="en-US"/>
        </w:rPr>
        <w:t>picture</w:t>
      </w:r>
      <w:r w:rsidRPr="00983CFA">
        <w:rPr>
          <w:b w:val="0"/>
          <w:highlight w:val="yellow"/>
          <w:lang w:val="en-US"/>
        </w:rPr>
        <w:t xml:space="preserve">: An array of </w:t>
      </w:r>
      <w:r w:rsidRPr="00983CFA">
        <w:rPr>
          <w:b w:val="0"/>
          <w:i/>
          <w:highlight w:val="yellow"/>
          <w:lang w:val="en-US"/>
        </w:rPr>
        <w:t>luma</w:t>
      </w:r>
      <w:r w:rsidRPr="00983CFA">
        <w:rPr>
          <w:b w:val="0"/>
          <w:highlight w:val="yellow"/>
          <w:lang w:val="en-US"/>
        </w:rPr>
        <w:t xml:space="preserve"> samples in monochrome format or an array of </w:t>
      </w:r>
      <w:r w:rsidRPr="00983CFA">
        <w:rPr>
          <w:b w:val="0"/>
          <w:i/>
          <w:highlight w:val="yellow"/>
          <w:lang w:val="en-US"/>
        </w:rPr>
        <w:t>luma</w:t>
      </w:r>
      <w:r w:rsidRPr="00983CFA">
        <w:rPr>
          <w:b w:val="0"/>
          <w:highlight w:val="yellow"/>
          <w:lang w:val="en-US"/>
        </w:rPr>
        <w:t xml:space="preserve"> samples and two corresponding arrays of </w:t>
      </w:r>
      <w:r w:rsidRPr="00983CFA">
        <w:rPr>
          <w:b w:val="0"/>
          <w:i/>
          <w:highlight w:val="yellow"/>
          <w:lang w:val="en-US"/>
        </w:rPr>
        <w:t>chroma</w:t>
      </w:r>
      <w:r w:rsidRPr="00983CFA">
        <w:rPr>
          <w:b w:val="0"/>
          <w:highlight w:val="yellow"/>
          <w:lang w:val="en-US"/>
        </w:rPr>
        <w:t xml:space="preserve"> samples in 4:2:0, 4:2:2, and 4:4:4 colour format with the same value of nuh_layer_id.]</w:t>
      </w:r>
    </w:p>
    <w:p w:rsidR="000B06B6" w:rsidRPr="00983CFA" w:rsidRDefault="000B06B6" w:rsidP="008557C3">
      <w:pPr>
        <w:pStyle w:val="3L1"/>
        <w:keepNext w:val="0"/>
        <w:widowControl/>
        <w:numPr>
          <w:ilvl w:val="0"/>
          <w:numId w:val="43"/>
        </w:numPr>
        <w:spacing w:before="136"/>
        <w:ind w:left="714" w:hanging="714"/>
        <w:rPr>
          <w:b w:val="0"/>
          <w:color w:val="000000"/>
          <w:lang w:val="en-US"/>
        </w:rPr>
      </w:pPr>
      <w:r w:rsidRPr="00983CFA">
        <w:rPr>
          <w:bCs w:val="0"/>
          <w:lang w:val="en-US"/>
        </w:rPr>
        <w:t>coded video sequence (CVS)</w:t>
      </w:r>
      <w:r w:rsidRPr="00983CFA">
        <w:rPr>
          <w:lang w:val="en-US"/>
        </w:rPr>
        <w:t>:</w:t>
      </w:r>
      <w:r w:rsidRPr="00983CFA">
        <w:rPr>
          <w:b w:val="0"/>
          <w:lang w:val="en-US"/>
        </w:rPr>
        <w:t xml:space="preserve"> A sequence of </w:t>
      </w:r>
      <w:r w:rsidRPr="00983CFA">
        <w:rPr>
          <w:b w:val="0"/>
          <w:i/>
          <w:iCs/>
          <w:lang w:val="en-US"/>
        </w:rPr>
        <w:t xml:space="preserve">access units </w:t>
      </w:r>
      <w:r w:rsidRPr="00983CFA">
        <w:rPr>
          <w:b w:val="0"/>
          <w:lang w:val="en-US"/>
        </w:rPr>
        <w:t xml:space="preserve">that consists, in decoding order, of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 xml:space="preserve">, followed by zero or more </w:t>
      </w:r>
      <w:r w:rsidRPr="00983CFA">
        <w:rPr>
          <w:b w:val="0"/>
          <w:i/>
          <w:iCs/>
          <w:color w:val="000000"/>
          <w:lang w:val="en-US"/>
        </w:rPr>
        <w:t xml:space="preserve">access units </w:t>
      </w:r>
      <w:r w:rsidRPr="00983CFA">
        <w:rPr>
          <w:b w:val="0"/>
          <w:color w:val="000000"/>
          <w:lang w:val="en-US"/>
        </w:rPr>
        <w:t xml:space="preserve">that are not </w:t>
      </w:r>
      <w:r w:rsidRPr="00983CFA">
        <w:rPr>
          <w:b w:val="0"/>
          <w:i/>
          <w:highlight w:val="cyan"/>
          <w:lang w:val="en-US"/>
        </w:rPr>
        <w:t>initial</w:t>
      </w:r>
      <w:r w:rsidRPr="00983CFA">
        <w:rPr>
          <w:b w:val="0"/>
          <w:i/>
          <w:lang w:val="en-US"/>
        </w:rPr>
        <w:t xml:space="preserve"> </w:t>
      </w:r>
      <w:r w:rsidRPr="00983CFA">
        <w:rPr>
          <w:b w:val="0"/>
          <w:i/>
          <w:iCs/>
          <w:lang w:val="en-US"/>
        </w:rPr>
        <w:t>IRAP access units</w:t>
      </w:r>
      <w:r w:rsidRPr="00983CFA">
        <w:rPr>
          <w:b w:val="0"/>
          <w:lang w:val="en-US"/>
        </w:rPr>
        <w:t xml:space="preserve">, including all subsequent </w:t>
      </w:r>
      <w:r w:rsidRPr="00983CFA">
        <w:rPr>
          <w:b w:val="0"/>
          <w:i/>
          <w:iCs/>
          <w:lang w:val="en-US"/>
        </w:rPr>
        <w:t xml:space="preserve">access units </w:t>
      </w:r>
      <w:r w:rsidRPr="00983CFA">
        <w:rPr>
          <w:b w:val="0"/>
          <w:lang w:val="en-US"/>
        </w:rPr>
        <w:t xml:space="preserve">up to but not including any subsequent </w:t>
      </w:r>
      <w:r w:rsidRPr="00983CFA">
        <w:rPr>
          <w:b w:val="0"/>
          <w:i/>
          <w:iCs/>
          <w:lang w:val="en-US"/>
        </w:rPr>
        <w:t xml:space="preserve">access unit </w:t>
      </w:r>
      <w:r w:rsidRPr="00983CFA">
        <w:rPr>
          <w:b w:val="0"/>
          <w:lang w:val="en-US"/>
        </w:rPr>
        <w:t xml:space="preserve">that is an </w:t>
      </w:r>
      <w:r w:rsidRPr="00983CFA">
        <w:rPr>
          <w:b w:val="0"/>
          <w:i/>
          <w:highlight w:val="cyan"/>
          <w:lang w:val="en-US"/>
        </w:rPr>
        <w:t>initial</w:t>
      </w:r>
      <w:r w:rsidRPr="00983CFA">
        <w:rPr>
          <w:b w:val="0"/>
          <w:i/>
          <w:lang w:val="en-US"/>
        </w:rPr>
        <w:t xml:space="preserve"> </w:t>
      </w:r>
      <w:r w:rsidRPr="00983CFA">
        <w:rPr>
          <w:b w:val="0"/>
          <w:i/>
          <w:iCs/>
          <w:lang w:val="en-US"/>
        </w:rPr>
        <w:t>IRAP access unit</w:t>
      </w:r>
      <w:r w:rsidRPr="00983CFA">
        <w:rPr>
          <w:b w:val="0"/>
          <w:color w:val="000000"/>
          <w:lang w:val="en-US"/>
        </w:rPr>
        <w:t>.</w:t>
      </w:r>
    </w:p>
    <w:p w:rsidR="000B06B6" w:rsidRPr="00983CFA" w:rsidRDefault="000B06B6" w:rsidP="008557C3">
      <w:pPr>
        <w:pStyle w:val="3L1"/>
        <w:keepNext w:val="0"/>
        <w:widowControl/>
        <w:numPr>
          <w:ilvl w:val="0"/>
          <w:numId w:val="43"/>
        </w:numPr>
        <w:spacing w:before="136"/>
        <w:ind w:left="714" w:hanging="714"/>
        <w:rPr>
          <w:i/>
          <w:lang w:val="en-US"/>
        </w:rPr>
      </w:pPr>
      <w:r w:rsidRPr="00983CFA">
        <w:rPr>
          <w:lang w:val="en-US"/>
        </w:rPr>
        <w:t>collocated sample:</w:t>
      </w:r>
      <w:r w:rsidRPr="00983CFA">
        <w:rPr>
          <w:b w:val="0"/>
          <w:lang w:val="en-US"/>
        </w:rPr>
        <w:t xml:space="preserve"> A sample </w:t>
      </w:r>
      <w:r w:rsidRPr="00983CFA">
        <w:rPr>
          <w:b w:val="0"/>
          <w:highlight w:val="yellow"/>
          <w:lang w:val="en-US"/>
        </w:rPr>
        <w:t>TBD</w:t>
      </w:r>
      <w:r w:rsidRPr="00983CFA">
        <w:rPr>
          <w:b w:val="0"/>
          <w:lang w:val="en-US"/>
        </w:rPr>
        <w:t xml:space="preserve">. </w:t>
      </w:r>
      <w:r w:rsidRPr="00983CFA">
        <w:rPr>
          <w:b w:val="0"/>
          <w:highlight w:val="yellow"/>
          <w:lang w:val="en-US"/>
        </w:rPr>
        <w:t>[ Ed. (GT) Maybe it is easier to define a collocated position and require collocated samples to have it? ]</w:t>
      </w:r>
    </w:p>
    <w:p w:rsidR="00EE79AD" w:rsidRPr="00EE79AD" w:rsidRDefault="00EE79AD" w:rsidP="00EE79AD">
      <w:pPr>
        <w:pStyle w:val="3L1"/>
        <w:keepNext w:val="0"/>
        <w:widowControl/>
        <w:numPr>
          <w:ilvl w:val="0"/>
          <w:numId w:val="43"/>
        </w:numPr>
        <w:spacing w:before="136"/>
        <w:ind w:left="709" w:hanging="709"/>
        <w:rPr>
          <w:ins w:id="1570" w:author="Miska Hannuksela" w:date="2014-01-03T17:22:00Z"/>
          <w:b w:val="0"/>
          <w:lang w:val="en-US"/>
        </w:rPr>
      </w:pPr>
      <w:ins w:id="1571" w:author="Miska Hannuksela" w:date="2014-01-03T17:22:00Z">
        <w:r w:rsidRPr="00EE79AD">
          <w:rPr>
            <w:lang w:val="en-US"/>
          </w:rPr>
          <w:t>cross-layer random access skip (CL-RAS) picture</w:t>
        </w:r>
        <w:r>
          <w:rPr>
            <w:b w:val="0"/>
            <w:lang w:val="en-US"/>
          </w:rPr>
          <w:t xml:space="preserve">: </w:t>
        </w:r>
      </w:ins>
      <w:ins w:id="1572" w:author="Miska Hannuksela" w:date="2014-01-03T17:23:00Z">
        <w:r w:rsidRPr="00EE79AD">
          <w:rPr>
            <w:b w:val="0"/>
            <w:lang w:val="en-US"/>
          </w:rPr>
          <w:t xml:space="preserve">a </w:t>
        </w:r>
        <w:r w:rsidRPr="00EE79AD">
          <w:rPr>
            <w:b w:val="0"/>
            <w:i/>
            <w:lang w:val="en-US"/>
          </w:rPr>
          <w:t>picture</w:t>
        </w:r>
        <w:r w:rsidRPr="00EE79AD">
          <w:rPr>
            <w:b w:val="0"/>
            <w:lang w:val="en-US"/>
          </w:rPr>
          <w:t xml:space="preserve"> with nuh_layer_id equal to layerId </w:t>
        </w:r>
        <w:r>
          <w:rPr>
            <w:b w:val="0"/>
            <w:lang w:val="en-US"/>
          </w:rPr>
          <w:t>such that LayerInitializedFlag[ layerId </w:t>
        </w:r>
        <w:r w:rsidRPr="00EE79AD">
          <w:rPr>
            <w:b w:val="0"/>
            <w:lang w:val="en-US"/>
          </w:rPr>
          <w:t>] is equal to 0 when the decoding process for starting the decoding of a coded picture with nuh_layer_id greater than 0 is invoked</w:t>
        </w:r>
        <w:r>
          <w:rPr>
            <w:b w:val="0"/>
            <w:lang w:val="en-US"/>
          </w:rPr>
          <w:t>.</w:t>
        </w:r>
      </w:ins>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direct reference layer:</w:t>
      </w:r>
      <w:r w:rsidRPr="00983CFA">
        <w:rPr>
          <w:b w:val="0"/>
          <w:lang w:val="en-US"/>
        </w:rPr>
        <w:t xml:space="preserve"> A </w:t>
      </w:r>
      <w:r w:rsidRPr="00983CFA">
        <w:rPr>
          <w:b w:val="0"/>
          <w:i/>
          <w:lang w:val="en-US"/>
        </w:rPr>
        <w:t>layer</w:t>
      </w:r>
      <w:r w:rsidRPr="00983CFA">
        <w:rPr>
          <w:b w:val="0"/>
          <w:lang w:val="en-US"/>
        </w:rPr>
        <w:t xml:space="preserve"> that may be used for inter-layer prediction of another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indirect reference layer:</w:t>
      </w:r>
      <w:r w:rsidRPr="00983CFA">
        <w:rPr>
          <w:b w:val="0"/>
          <w:lang w:val="en-US"/>
        </w:rPr>
        <w:t xml:space="preserve"> A </w:t>
      </w:r>
      <w:r w:rsidRPr="00983CFA">
        <w:rPr>
          <w:b w:val="0"/>
          <w:i/>
          <w:lang w:val="en-US"/>
        </w:rPr>
        <w:t>layer</w:t>
      </w:r>
      <w:r w:rsidRPr="00983CFA">
        <w:rPr>
          <w:b w:val="0"/>
          <w:lang w:val="en-US"/>
        </w:rPr>
        <w:t xml:space="preserve"> that is not a </w:t>
      </w:r>
      <w:r w:rsidRPr="00983CFA">
        <w:rPr>
          <w:b w:val="0"/>
          <w:i/>
          <w:lang w:val="en-US"/>
        </w:rPr>
        <w:t>direct reference layer</w:t>
      </w:r>
      <w:r w:rsidRPr="00983CFA">
        <w:rPr>
          <w:b w:val="0"/>
          <w:lang w:val="en-US"/>
        </w:rPr>
        <w:t xml:space="preserve"> of another </w:t>
      </w:r>
      <w:r w:rsidRPr="00983CFA">
        <w:rPr>
          <w:b w:val="0"/>
          <w:i/>
          <w:lang w:val="en-US"/>
        </w:rPr>
        <w:t>layer</w:t>
      </w:r>
      <w:r w:rsidRPr="00983CFA">
        <w:rPr>
          <w:b w:val="0"/>
          <w:lang w:val="en-US"/>
        </w:rPr>
        <w:t xml:space="preserve"> but is a </w:t>
      </w:r>
      <w:r w:rsidRPr="00983CFA">
        <w:rPr>
          <w:b w:val="0"/>
          <w:i/>
          <w:lang w:val="en-US"/>
        </w:rPr>
        <w:t>direct reference layer</w:t>
      </w:r>
      <w:r w:rsidRPr="00983CFA">
        <w:rPr>
          <w:b w:val="0"/>
          <w:lang w:val="en-US"/>
        </w:rPr>
        <w:t xml:space="preserve"> of a </w:t>
      </w:r>
      <w:r w:rsidRPr="00983CFA">
        <w:rPr>
          <w:b w:val="0"/>
          <w:i/>
          <w:lang w:val="en-US"/>
        </w:rPr>
        <w:t>layer</w:t>
      </w:r>
      <w:r w:rsidRPr="00983CFA">
        <w:rPr>
          <w:b w:val="0"/>
          <w:lang w:val="en-US"/>
        </w:rPr>
        <w:t xml:space="preserve"> that is a </w:t>
      </w:r>
      <w:r w:rsidRPr="00983CFA">
        <w:rPr>
          <w:b w:val="0"/>
          <w:i/>
          <w:lang w:val="en-US"/>
        </w:rPr>
        <w:t>direct reference layer</w:t>
      </w:r>
      <w:r w:rsidRPr="00983CFA">
        <w:rPr>
          <w:b w:val="0"/>
          <w:lang w:val="en-US"/>
        </w:rPr>
        <w:t xml:space="preserve"> or indirect reference </w:t>
      </w:r>
      <w:r w:rsidRPr="00983CFA">
        <w:rPr>
          <w:b w:val="0"/>
          <w:i/>
          <w:lang w:val="en-US"/>
        </w:rPr>
        <w:t>layer</w:t>
      </w:r>
      <w:r w:rsidRPr="00983CFA">
        <w:rPr>
          <w:b w:val="0"/>
          <w:lang w:val="en-US"/>
        </w:rPr>
        <w:t xml:space="preserve"> of a </w:t>
      </w:r>
      <w:r w:rsidRPr="00983CFA">
        <w:rPr>
          <w:b w:val="0"/>
          <w:i/>
          <w:lang w:val="en-US"/>
        </w:rPr>
        <w:t>direct reference layer</w:t>
      </w:r>
      <w:r w:rsidRPr="00983CFA">
        <w:rPr>
          <w:b w:val="0"/>
          <w:lang w:val="en-US"/>
        </w:rPr>
        <w:t xml:space="preserve"> of the </w:t>
      </w:r>
      <w:r w:rsidRPr="00983CFA">
        <w:rPr>
          <w:b w:val="0"/>
          <w:i/>
          <w:lang w:val="en-US"/>
        </w:rPr>
        <w:t>layer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r w:rsidRPr="00983CFA">
        <w:rPr>
          <w:bCs w:val="0"/>
          <w:lang w:val="en-US"/>
        </w:rPr>
        <w:t>initial intra random access point (IRAP) access unit</w:t>
      </w:r>
      <w:r w:rsidRPr="00983CFA">
        <w:rPr>
          <w:b w:val="0"/>
          <w:lang w:val="en-US"/>
        </w:rPr>
        <w:t xml:space="preserve">: An </w:t>
      </w:r>
      <w:r w:rsidRPr="00983CFA">
        <w:rPr>
          <w:b w:val="0"/>
          <w:i/>
          <w:lang w:val="en-US"/>
        </w:rPr>
        <w:t xml:space="preserve">IRAP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lang w:val="en-US"/>
        </w:rPr>
        <w:t xml:space="preserve">with nuh_layer_id equal to 0 has </w:t>
      </w:r>
      <w:r w:rsidRPr="00983CFA">
        <w:rPr>
          <w:b w:val="0"/>
          <w:color w:val="000000"/>
          <w:lang w:val="en-US"/>
        </w:rPr>
        <w:t>NoRaslOutputFlag equal to 1</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i/>
          <w:iCs/>
          <w:lang w:val="en-US"/>
        </w:rPr>
      </w:pPr>
      <w:r w:rsidRPr="00983CFA">
        <w:rPr>
          <w:lang w:val="en-US"/>
        </w:rPr>
        <w:t>inter-layer prediction:</w:t>
      </w:r>
      <w:r w:rsidRPr="00983CFA">
        <w:rPr>
          <w:b w:val="0"/>
          <w:lang w:val="en-US"/>
        </w:rPr>
        <w:t xml:space="preserve"> A </w:t>
      </w:r>
      <w:r w:rsidRPr="00983CFA">
        <w:rPr>
          <w:b w:val="0"/>
          <w:i/>
          <w:iCs/>
          <w:lang w:val="en-US"/>
        </w:rPr>
        <w:t xml:space="preserve">prediction </w:t>
      </w:r>
      <w:r w:rsidRPr="00983CFA">
        <w:rPr>
          <w:b w:val="0"/>
          <w:iCs/>
          <w:lang w:val="en-US"/>
        </w:rPr>
        <w:t xml:space="preserve">in a manner that is dependent on </w:t>
      </w:r>
      <w:r w:rsidRPr="00983CFA">
        <w:rPr>
          <w:b w:val="0"/>
          <w:lang w:val="en-US"/>
        </w:rPr>
        <w:t xml:space="preserve">data elements (e.g. sample values or motion vectors) of </w:t>
      </w:r>
      <w:r w:rsidRPr="00983CFA">
        <w:rPr>
          <w:b w:val="0"/>
          <w:i/>
          <w:lang w:val="en-US"/>
        </w:rPr>
        <w:t>reference pictures</w:t>
      </w:r>
      <w:r w:rsidRPr="00983CFA">
        <w:rPr>
          <w:b w:val="0"/>
          <w:lang w:val="en-US"/>
        </w:rPr>
        <w:t xml:space="preserve"> with a different value of nuh_layer_id than that of the current </w:t>
      </w:r>
      <w:r w:rsidRPr="00983CFA">
        <w:rPr>
          <w:b w:val="0"/>
          <w:i/>
          <w:lang w:val="en-US"/>
        </w:rPr>
        <w:t>picture</w:t>
      </w:r>
      <w:r w:rsidRPr="00983CFA">
        <w:rPr>
          <w:b w:val="0"/>
          <w:i/>
          <w:iCs/>
          <w:lang w:val="en-US"/>
        </w:rPr>
        <w:t>.</w:t>
      </w:r>
    </w:p>
    <w:p w:rsidR="000B06B6" w:rsidRPr="00983CFA" w:rsidRDefault="000B06B6" w:rsidP="008557C3">
      <w:pPr>
        <w:pStyle w:val="3L1"/>
        <w:keepNext w:val="0"/>
        <w:widowControl/>
        <w:numPr>
          <w:ilvl w:val="0"/>
          <w:numId w:val="43"/>
        </w:numPr>
        <w:spacing w:before="136"/>
        <w:ind w:left="714" w:hanging="714"/>
        <w:rPr>
          <w:b w:val="0"/>
          <w:lang w:val="en-US"/>
        </w:rPr>
      </w:pPr>
      <w:r w:rsidRPr="00983CFA">
        <w:rPr>
          <w:bCs w:val="0"/>
          <w:lang w:val="en-US"/>
        </w:rPr>
        <w:lastRenderedPageBreak/>
        <w:t>intra random access point (IRAP) access unit</w:t>
      </w:r>
      <w:r w:rsidRPr="00983CFA">
        <w:rPr>
          <w:b w:val="0"/>
          <w:lang w:val="en-US"/>
        </w:rPr>
        <w:t xml:space="preserve">: An </w:t>
      </w:r>
      <w:r w:rsidRPr="00983CFA">
        <w:rPr>
          <w:b w:val="0"/>
          <w:i/>
          <w:iCs/>
          <w:lang w:val="en-US"/>
        </w:rPr>
        <w:t xml:space="preserve">access unit </w:t>
      </w:r>
      <w:r w:rsidRPr="00983CFA">
        <w:rPr>
          <w:b w:val="0"/>
          <w:lang w:val="en-US"/>
        </w:rPr>
        <w:t xml:space="preserve">in which the </w:t>
      </w:r>
      <w:r w:rsidRPr="00983CFA">
        <w:rPr>
          <w:b w:val="0"/>
          <w:i/>
          <w:iCs/>
          <w:lang w:val="en-US"/>
        </w:rPr>
        <w:t xml:space="preserve">coded picture </w:t>
      </w:r>
      <w:r w:rsidRPr="00983CFA">
        <w:rPr>
          <w:b w:val="0"/>
          <w:iCs/>
          <w:highlight w:val="cyan"/>
          <w:lang w:val="en-US"/>
        </w:rPr>
        <w:t>with nuh_layer_id equal to 0</w:t>
      </w:r>
      <w:r w:rsidRPr="00983CFA">
        <w:rPr>
          <w:b w:val="0"/>
          <w:iCs/>
          <w:lang w:val="en-US"/>
        </w:rPr>
        <w:t xml:space="preserve"> </w:t>
      </w:r>
      <w:r w:rsidRPr="00983CFA">
        <w:rPr>
          <w:b w:val="0"/>
          <w:lang w:val="en-US"/>
        </w:rPr>
        <w:t xml:space="preserve">is an </w:t>
      </w:r>
      <w:r w:rsidRPr="00983CFA">
        <w:rPr>
          <w:b w:val="0"/>
          <w:i/>
          <w:iCs/>
          <w:lang w:val="en-US"/>
        </w:rPr>
        <w:t>IRAP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leading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precedes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non-base layer:</w:t>
      </w:r>
      <w:r w:rsidRPr="00983CFA">
        <w:rPr>
          <w:b w:val="0"/>
          <w:lang w:val="en-US"/>
        </w:rPr>
        <w:t xml:space="preserve"> A </w:t>
      </w:r>
      <w:r w:rsidRPr="00983CFA">
        <w:rPr>
          <w:b w:val="0"/>
          <w:i/>
          <w:iCs/>
          <w:lang w:val="en-US"/>
        </w:rPr>
        <w:t xml:space="preserve">layer </w:t>
      </w:r>
      <w:r w:rsidRPr="00983CFA">
        <w:rPr>
          <w:b w:val="0"/>
          <w:lang w:val="en-US"/>
        </w:rPr>
        <w:t xml:space="preserve">in which all </w:t>
      </w:r>
      <w:r w:rsidRPr="00983CFA">
        <w:rPr>
          <w:b w:val="0"/>
          <w:i/>
          <w:lang w:val="en-US"/>
        </w:rPr>
        <w:t>VCL NAL units</w:t>
      </w:r>
      <w:r w:rsidRPr="00983CFA">
        <w:rPr>
          <w:b w:val="0"/>
          <w:lang w:val="en-US"/>
        </w:rPr>
        <w:t xml:space="preserve"> have the same nuh_</w:t>
      </w:r>
      <w:r w:rsidRPr="00983CFA">
        <w:rPr>
          <w:b w:val="0"/>
          <w:iCs/>
          <w:lang w:val="en-US"/>
        </w:rPr>
        <w:t>layer_id value greater than 0</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picture order count:</w:t>
      </w:r>
      <w:r w:rsidRPr="00983CFA">
        <w:rPr>
          <w:b w:val="0"/>
          <w:lang w:val="en-US"/>
        </w:rPr>
        <w:t xml:space="preserve"> A variable that is associated with each </w:t>
      </w:r>
      <w:r w:rsidRPr="00983CFA">
        <w:rPr>
          <w:b w:val="0"/>
          <w:i/>
          <w:lang w:val="en-US"/>
        </w:rPr>
        <w:t>picture</w:t>
      </w:r>
      <w:r w:rsidRPr="00983CFA">
        <w:rPr>
          <w:b w:val="0"/>
          <w:lang w:val="en-US"/>
        </w:rPr>
        <w:t xml:space="preserve"> and that uniquely identifies the associated </w:t>
      </w:r>
      <w:r w:rsidRPr="00983CFA">
        <w:rPr>
          <w:b w:val="0"/>
          <w:i/>
          <w:lang w:val="en-US"/>
        </w:rPr>
        <w:t>picture</w:t>
      </w:r>
      <w:r w:rsidRPr="00983CFA">
        <w:rPr>
          <w:b w:val="0"/>
          <w:lang w:val="en-US"/>
        </w:rPr>
        <w:t xml:space="preserve"> among all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w:t>
      </w:r>
      <w:r w:rsidRPr="00983CFA">
        <w:rPr>
          <w:b w:val="0"/>
          <w:i/>
          <w:lang w:val="en-US"/>
        </w:rPr>
        <w:t>CVS</w:t>
      </w:r>
      <w:r w:rsidRPr="00983CFA">
        <w:rPr>
          <w:b w:val="0"/>
          <w:lang w:val="en-US"/>
        </w:rPr>
        <w:t xml:space="preserve">, and, when the associated </w:t>
      </w:r>
      <w:r w:rsidRPr="00983CFA">
        <w:rPr>
          <w:b w:val="0"/>
          <w:i/>
          <w:lang w:val="en-US"/>
        </w:rPr>
        <w:t>picture</w:t>
      </w:r>
      <w:r w:rsidRPr="00983CFA">
        <w:rPr>
          <w:b w:val="0"/>
          <w:lang w:val="en-US"/>
        </w:rPr>
        <w:t xml:space="preserve"> is to be output from the </w:t>
      </w:r>
      <w:r w:rsidRPr="00983CFA">
        <w:rPr>
          <w:b w:val="0"/>
          <w:i/>
          <w:lang w:val="en-US"/>
        </w:rPr>
        <w:t>decoded picture buffer</w:t>
      </w:r>
      <w:r w:rsidRPr="00983CFA">
        <w:rPr>
          <w:b w:val="0"/>
          <w:lang w:val="en-US"/>
        </w:rPr>
        <w:t xml:space="preserve">, indicates the position of the associated </w:t>
      </w:r>
      <w:r w:rsidRPr="00983CFA">
        <w:rPr>
          <w:b w:val="0"/>
          <w:i/>
          <w:lang w:val="en-US"/>
        </w:rPr>
        <w:t>picture</w:t>
      </w:r>
      <w:r w:rsidRPr="00983CFA">
        <w:rPr>
          <w:b w:val="0"/>
          <w:lang w:val="en-US"/>
        </w:rPr>
        <w:t xml:space="preserve"> in </w:t>
      </w:r>
      <w:r w:rsidRPr="00983CFA">
        <w:rPr>
          <w:b w:val="0"/>
          <w:i/>
          <w:lang w:val="en-US"/>
        </w:rPr>
        <w:t>output order</w:t>
      </w:r>
      <w:r w:rsidRPr="00983CFA">
        <w:rPr>
          <w:b w:val="0"/>
          <w:lang w:val="en-US"/>
        </w:rPr>
        <w:t xml:space="preserve"> relative to the </w:t>
      </w:r>
      <w:r w:rsidRPr="00983CFA">
        <w:rPr>
          <w:b w:val="0"/>
          <w:i/>
          <w:lang w:val="en-US"/>
        </w:rPr>
        <w:t>output order</w:t>
      </w:r>
      <w:r w:rsidRPr="00983CFA">
        <w:rPr>
          <w:b w:val="0"/>
          <w:lang w:val="en-US"/>
        </w:rPr>
        <w:t xml:space="preserve"> positions of the other </w:t>
      </w:r>
      <w:r w:rsidRPr="00983CFA">
        <w:rPr>
          <w:b w:val="0"/>
          <w:i/>
          <w:lang w:val="en-US"/>
        </w:rPr>
        <w:t>pictures</w:t>
      </w:r>
      <w:r w:rsidRPr="00983CFA">
        <w:rPr>
          <w:b w:val="0"/>
          <w:lang w:val="en-US"/>
        </w:rPr>
        <w:t xml:space="preserve"> </w:t>
      </w:r>
      <w:r w:rsidRPr="00983CFA">
        <w:rPr>
          <w:b w:val="0"/>
          <w:highlight w:val="cyan"/>
          <w:lang w:val="en-US"/>
        </w:rPr>
        <w:t>with the same value of nuh_layer_id</w:t>
      </w:r>
      <w:r w:rsidRPr="00983CFA">
        <w:rPr>
          <w:b w:val="0"/>
          <w:lang w:val="en-US"/>
        </w:rPr>
        <w:t xml:space="preserve"> in the same </w:t>
      </w:r>
      <w:r w:rsidRPr="00983CFA">
        <w:rPr>
          <w:b w:val="0"/>
          <w:i/>
          <w:lang w:val="en-US"/>
        </w:rPr>
        <w:t>CVS</w:t>
      </w:r>
      <w:r w:rsidRPr="00983CFA">
        <w:rPr>
          <w:b w:val="0"/>
          <w:lang w:val="en-US"/>
        </w:rPr>
        <w:t xml:space="preserve"> that are to be output from the </w:t>
      </w:r>
      <w:r w:rsidRPr="00983CFA">
        <w:rPr>
          <w:b w:val="0"/>
          <w:i/>
          <w:lang w:val="en-US"/>
        </w:rPr>
        <w:t>decoded picture buffer</w:t>
      </w:r>
      <w:r w:rsidRPr="00983CFA">
        <w:rPr>
          <w:b w:val="0"/>
          <w:lang w:val="en-US"/>
        </w:rPr>
        <w:t>.</w:t>
      </w:r>
    </w:p>
    <w:p w:rsidR="000B06B6" w:rsidRDefault="000B06B6" w:rsidP="008557C3">
      <w:pPr>
        <w:pStyle w:val="3L1"/>
        <w:keepNext w:val="0"/>
        <w:widowControl/>
        <w:numPr>
          <w:ilvl w:val="0"/>
          <w:numId w:val="43"/>
        </w:numPr>
        <w:spacing w:before="136"/>
        <w:ind w:left="714" w:hanging="714"/>
        <w:rPr>
          <w:lang w:val="en-US"/>
        </w:rPr>
      </w:pPr>
      <w:r>
        <w:rPr>
          <w:lang w:val="en-US"/>
        </w:rPr>
        <w:t>primary picture</w:t>
      </w:r>
      <w:r>
        <w:rPr>
          <w:b w:val="0"/>
          <w:lang w:val="en-US"/>
        </w:rPr>
        <w:t xml:space="preserve">: a </w:t>
      </w:r>
      <w:r w:rsidRPr="00406BD8">
        <w:rPr>
          <w:b w:val="0"/>
          <w:i/>
          <w:lang w:val="en-US"/>
        </w:rPr>
        <w:t>picture</w:t>
      </w:r>
      <w:r>
        <w:rPr>
          <w:b w:val="0"/>
          <w:lang w:val="en-US"/>
        </w:rPr>
        <w:t xml:space="preserve"> with a nuh_layer_id value such that AuxId[ nuh_layer_id ] is equal to 0</w:t>
      </w:r>
      <w:r>
        <w:rPr>
          <w:b w:val="0"/>
          <w:i/>
          <w:iCs/>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reference layer picture:</w:t>
      </w:r>
      <w:r w:rsidRPr="00983CFA">
        <w:rPr>
          <w:b w:val="0"/>
          <w:lang w:val="en-US"/>
        </w:rPr>
        <w:t xml:space="preserve"> A </w:t>
      </w:r>
      <w:r w:rsidRPr="00983CFA">
        <w:rPr>
          <w:b w:val="0"/>
          <w:i/>
          <w:lang w:val="en-US"/>
        </w:rPr>
        <w:t>picture</w:t>
      </w:r>
      <w:r w:rsidRPr="00983CFA">
        <w:rPr>
          <w:b w:val="0"/>
          <w:lang w:val="en-US"/>
        </w:rPr>
        <w:t xml:space="preserve"> in a </w:t>
      </w:r>
      <w:r w:rsidRPr="00983CFA">
        <w:rPr>
          <w:b w:val="0"/>
          <w:i/>
          <w:lang w:val="en-US"/>
        </w:rPr>
        <w:t>direct</w:t>
      </w:r>
      <w:r w:rsidRPr="00983CFA">
        <w:rPr>
          <w:b w:val="0"/>
          <w:lang w:val="en-US"/>
        </w:rPr>
        <w:t xml:space="preserve"> </w:t>
      </w:r>
      <w:r w:rsidRPr="00983CFA">
        <w:rPr>
          <w:b w:val="0"/>
          <w:i/>
          <w:lang w:val="en-US"/>
        </w:rPr>
        <w:t>reference layer</w:t>
      </w:r>
      <w:r w:rsidRPr="00983CFA">
        <w:rPr>
          <w:b w:val="0"/>
          <w:lang w:val="en-US"/>
        </w:rPr>
        <w:t xml:space="preserve"> which is used for inter-layer prediction of the current </w:t>
      </w:r>
      <w:r w:rsidRPr="00983CFA">
        <w:rPr>
          <w:b w:val="0"/>
          <w:i/>
          <w:lang w:val="en-US"/>
        </w:rPr>
        <w:t>picture</w:t>
      </w:r>
      <w:r w:rsidRPr="00983CFA">
        <w:rPr>
          <w:b w:val="0"/>
          <w:lang w:val="en-US"/>
        </w:rPr>
        <w:t xml:space="preserve"> and is in the same access unit as the </w:t>
      </w:r>
      <w:r w:rsidRPr="00983CFA">
        <w:rPr>
          <w:b w:val="0"/>
          <w:i/>
          <w:lang w:val="en-US"/>
        </w:rPr>
        <w:t>current picture</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reference picture list:</w:t>
      </w:r>
      <w:r w:rsidRPr="00983CFA">
        <w:rPr>
          <w:b w:val="0"/>
          <w:lang w:val="en-US"/>
        </w:rPr>
        <w:t xml:space="preserve"> A list of reference pictures that is used for inter prediction or inter-layer prediction of a P or B slice.</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target output layer:</w:t>
      </w:r>
      <w:r w:rsidRPr="00983CFA">
        <w:rPr>
          <w:b w:val="0"/>
          <w:lang w:val="en-US"/>
        </w:rPr>
        <w:t xml:space="preserve"> A </w:t>
      </w:r>
      <w:r w:rsidRPr="00983CFA">
        <w:rPr>
          <w:b w:val="0"/>
          <w:i/>
          <w:iCs/>
          <w:lang w:val="en-US"/>
        </w:rPr>
        <w:t xml:space="preserve">layer </w:t>
      </w:r>
      <w:r w:rsidRPr="00983CFA">
        <w:rPr>
          <w:b w:val="0"/>
          <w:lang w:val="en-US"/>
        </w:rPr>
        <w:t>that is to be output.</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trailing picture:</w:t>
      </w:r>
      <w:r w:rsidRPr="00983CFA">
        <w:rPr>
          <w:b w:val="0"/>
          <w:lang w:val="en-US"/>
        </w:rPr>
        <w:t xml:space="preserve"> A </w:t>
      </w:r>
      <w:r w:rsidRPr="00983CFA">
        <w:rPr>
          <w:b w:val="0"/>
          <w:i/>
          <w:lang w:val="en-US"/>
        </w:rPr>
        <w:t>picture</w:t>
      </w:r>
      <w:r w:rsidRPr="00983CFA">
        <w:rPr>
          <w:b w:val="0"/>
          <w:lang w:val="en-US"/>
        </w:rPr>
        <w:t xml:space="preserve"> that </w:t>
      </w:r>
      <w:r w:rsidRPr="00983CFA">
        <w:rPr>
          <w:b w:val="0"/>
          <w:highlight w:val="cyan"/>
          <w:lang w:val="en-US"/>
        </w:rPr>
        <w:t xml:space="preserve">is in the same </w:t>
      </w:r>
      <w:r w:rsidRPr="00983CFA">
        <w:rPr>
          <w:b w:val="0"/>
          <w:i/>
          <w:highlight w:val="cyan"/>
          <w:lang w:val="en-US"/>
        </w:rPr>
        <w:t>layer</w:t>
      </w:r>
      <w:r w:rsidRPr="00983CFA">
        <w:rPr>
          <w:b w:val="0"/>
          <w:highlight w:val="cyan"/>
          <w:lang w:val="en-US"/>
        </w:rPr>
        <w:t xml:space="preserve"> as the </w:t>
      </w:r>
      <w:r w:rsidRPr="00983CFA">
        <w:rPr>
          <w:b w:val="0"/>
          <w:i/>
          <w:highlight w:val="cyan"/>
          <w:lang w:val="en-US"/>
        </w:rPr>
        <w:t>associated IRAP picture</w:t>
      </w:r>
      <w:r w:rsidRPr="00983CFA">
        <w:rPr>
          <w:b w:val="0"/>
          <w:highlight w:val="cyan"/>
          <w:lang w:val="en-US"/>
        </w:rPr>
        <w:t xml:space="preserve"> and </w:t>
      </w:r>
      <w:r w:rsidRPr="00983CFA">
        <w:rPr>
          <w:b w:val="0"/>
          <w:lang w:val="en-US"/>
        </w:rPr>
        <w:t xml:space="preserve">follows the </w:t>
      </w:r>
      <w:r w:rsidRPr="00983CFA">
        <w:rPr>
          <w:b w:val="0"/>
          <w:i/>
          <w:lang w:val="en-US"/>
        </w:rPr>
        <w:t>associated IRAP picture</w:t>
      </w:r>
      <w:r w:rsidRPr="00983CFA">
        <w:rPr>
          <w:b w:val="0"/>
          <w:lang w:val="en-US"/>
        </w:rPr>
        <w:t xml:space="preserve"> in </w:t>
      </w:r>
      <w:r w:rsidRPr="00983CFA">
        <w:rPr>
          <w:b w:val="0"/>
          <w:i/>
          <w:lang w:val="en-US"/>
        </w:rPr>
        <w:t>output order</w:t>
      </w:r>
      <w:r w:rsidRPr="00983CFA">
        <w:rPr>
          <w:b w:val="0"/>
          <w:lang w:val="en-US"/>
        </w:rPr>
        <w:t>.</w:t>
      </w:r>
    </w:p>
    <w:p w:rsidR="000B06B6" w:rsidRPr="00983CFA" w:rsidRDefault="000B06B6" w:rsidP="008557C3">
      <w:pPr>
        <w:pStyle w:val="3L1"/>
        <w:keepNext w:val="0"/>
        <w:widowControl/>
        <w:numPr>
          <w:ilvl w:val="0"/>
          <w:numId w:val="43"/>
        </w:numPr>
        <w:spacing w:before="136"/>
        <w:ind w:left="714" w:hanging="714"/>
        <w:rPr>
          <w:lang w:val="en-US"/>
        </w:rPr>
      </w:pPr>
      <w:r w:rsidRPr="00983CFA">
        <w:rPr>
          <w:highlight w:val="cyan"/>
          <w:lang w:val="en-US"/>
        </w:rPr>
        <w:t>output time:</w:t>
      </w:r>
      <w:r w:rsidRPr="00983CFA">
        <w:rPr>
          <w:b w:val="0"/>
          <w:highlight w:val="cyan"/>
          <w:lang w:val="en-US"/>
        </w:rPr>
        <w:t xml:space="preserve"> A time when a </w:t>
      </w:r>
      <w:r w:rsidRPr="00983CFA">
        <w:rPr>
          <w:b w:val="0"/>
          <w:i/>
          <w:highlight w:val="cyan"/>
          <w:lang w:val="en-US"/>
        </w:rPr>
        <w:t>decoded</w:t>
      </w:r>
      <w:r w:rsidRPr="00983CFA">
        <w:rPr>
          <w:b w:val="0"/>
          <w:highlight w:val="cyan"/>
          <w:lang w:val="en-US"/>
        </w:rPr>
        <w:t xml:space="preserve"> </w:t>
      </w:r>
      <w:r w:rsidRPr="00983CFA">
        <w:rPr>
          <w:b w:val="0"/>
          <w:i/>
          <w:highlight w:val="cyan"/>
          <w:lang w:val="en-US"/>
        </w:rPr>
        <w:t>picture</w:t>
      </w:r>
      <w:r w:rsidRPr="00983CFA">
        <w:rPr>
          <w:b w:val="0"/>
          <w:highlight w:val="cyan"/>
          <w:lang w:val="en-US"/>
        </w:rPr>
        <w:t xml:space="preserve"> is to be output as specified in Annex C, if the timing information is present in the </w:t>
      </w:r>
      <w:r w:rsidRPr="00983CFA">
        <w:rPr>
          <w:b w:val="0"/>
          <w:i/>
          <w:highlight w:val="cyan"/>
          <w:lang w:val="en-US"/>
        </w:rPr>
        <w:t>coded video sequence</w:t>
      </w:r>
      <w:r w:rsidRPr="00983CFA">
        <w:rPr>
          <w:b w:val="0"/>
          <w:highlight w:val="cyan"/>
          <w:lang w:val="en-US"/>
        </w:rPr>
        <w:t>.</w:t>
      </w:r>
      <w:r w:rsidRPr="00983CFA">
        <w:rPr>
          <w:b w:val="0"/>
          <w:lang w:val="en-US"/>
        </w:rPr>
        <w:t xml:space="preserve"> </w:t>
      </w:r>
      <w:r w:rsidRPr="00983CFA">
        <w:rPr>
          <w:b w:val="0"/>
          <w:highlight w:val="yellow"/>
          <w:lang w:val="en-US"/>
        </w:rPr>
        <w:t>[Ed.: Consider adding this definition in clause 3 of the main specification containing both version 1 and Annex F specifications.]</w:t>
      </w:r>
    </w:p>
    <w:p w:rsidR="000B06B6" w:rsidRPr="00983CFA" w:rsidRDefault="000B06B6" w:rsidP="008557C3">
      <w:pPr>
        <w:pStyle w:val="3L1"/>
        <w:keepNext w:val="0"/>
        <w:widowControl/>
        <w:numPr>
          <w:ilvl w:val="0"/>
          <w:numId w:val="43"/>
        </w:numPr>
        <w:spacing w:before="136"/>
        <w:ind w:left="714" w:hanging="714"/>
        <w:rPr>
          <w:lang w:val="en-US"/>
        </w:rPr>
      </w:pPr>
      <w:r w:rsidRPr="00983CFA">
        <w:rPr>
          <w:lang w:val="en-US"/>
        </w:rPr>
        <w:t>view:</w:t>
      </w:r>
      <w:r w:rsidRPr="00983CFA">
        <w:rPr>
          <w:b w:val="0"/>
          <w:lang w:val="en-US"/>
        </w:rPr>
        <w:t xml:space="preserve"> A sequence of pictures associated with the same value of ViewOrderIdx.</w:t>
      </w:r>
    </w:p>
    <w:p w:rsidR="000B06B6" w:rsidRPr="00983CFA" w:rsidRDefault="000B06B6" w:rsidP="000B06B6">
      <w:pPr>
        <w:pStyle w:val="Note1"/>
        <w:ind w:left="1209"/>
        <w:rPr>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 A view typically represents a sequence of pictures captured by one camera.</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73" w:name="_Toc373499533"/>
      <w:bookmarkStart w:id="1574" w:name="_Toc373832710"/>
      <w:r w:rsidRPr="00983CFA">
        <w:rPr>
          <w:lang w:val="en-US"/>
        </w:rPr>
        <w:t>Abbreviations</w:t>
      </w:r>
      <w:bookmarkEnd w:id="1573"/>
      <w:bookmarkEnd w:id="1574"/>
    </w:p>
    <w:p w:rsidR="000B06B6" w:rsidRPr="00983CFA" w:rsidRDefault="000B06B6" w:rsidP="000B06B6">
      <w:pPr>
        <w:pStyle w:val="3N"/>
        <w:rPr>
          <w:lang w:val="en-US"/>
        </w:rPr>
      </w:pPr>
      <w:r w:rsidRPr="00983CFA">
        <w:rPr>
          <w:lang w:val="en-US"/>
        </w:rPr>
        <w:t>The specifications in clause 4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575" w:name="_Toc373499534"/>
      <w:bookmarkStart w:id="1576" w:name="_Toc373832711"/>
      <w:r w:rsidRPr="00983CFA">
        <w:rPr>
          <w:lang w:val="en-US"/>
        </w:rPr>
        <w:t>Conventions</w:t>
      </w:r>
      <w:bookmarkEnd w:id="1575"/>
      <w:bookmarkEnd w:id="1576"/>
    </w:p>
    <w:p w:rsidR="000B06B6" w:rsidRPr="00983CFA" w:rsidRDefault="000B06B6" w:rsidP="000B06B6">
      <w:pPr>
        <w:pStyle w:val="3N"/>
        <w:rPr>
          <w:lang w:val="en-US"/>
        </w:rPr>
      </w:pPr>
      <w:r w:rsidRPr="00983CFA">
        <w:rPr>
          <w:lang w:val="en-US"/>
        </w:rPr>
        <w:t>The specifications in clause 5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77" w:name="_Toc373499535"/>
      <w:bookmarkStart w:id="1578" w:name="_Toc373832712"/>
      <w:r w:rsidRPr="00983CFA">
        <w:rPr>
          <w:lang w:val="en-US"/>
        </w:rPr>
        <w:t>Source, coded, decoded and output data formats, scanning processes, and neighbouring relationships</w:t>
      </w:r>
      <w:bookmarkEnd w:id="1577"/>
      <w:bookmarkEnd w:id="1578"/>
    </w:p>
    <w:p w:rsidR="000B06B6" w:rsidRPr="00983CFA" w:rsidRDefault="000B06B6" w:rsidP="000B06B6">
      <w:pPr>
        <w:pStyle w:val="3N"/>
        <w:rPr>
          <w:lang w:val="en-US"/>
        </w:rPr>
      </w:pPr>
      <w:r w:rsidRPr="00983CFA">
        <w:rPr>
          <w:lang w:val="en-US"/>
        </w:rPr>
        <w:t>The specifications in clause 6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579" w:name="_Toc303680801"/>
      <w:bookmarkStart w:id="1580" w:name="_Toc248045632"/>
      <w:bookmarkStart w:id="1581" w:name="_Toc226457165"/>
      <w:bookmarkStart w:id="1582" w:name="_Ref220337191"/>
      <w:bookmarkStart w:id="1583" w:name="_Ref217305740"/>
      <w:bookmarkStart w:id="1584" w:name="_Ref360894127"/>
      <w:bookmarkStart w:id="1585" w:name="_Toc373499536"/>
      <w:bookmarkStart w:id="1586" w:name="_Toc373832713"/>
      <w:bookmarkStart w:id="1587" w:name="_Ref373835719"/>
      <w:r w:rsidRPr="00983CFA">
        <w:rPr>
          <w:lang w:val="en-US"/>
        </w:rPr>
        <w:t>Syntax and semantics</w:t>
      </w:r>
      <w:bookmarkEnd w:id="1579"/>
      <w:bookmarkEnd w:id="1580"/>
      <w:bookmarkEnd w:id="1581"/>
      <w:bookmarkEnd w:id="1582"/>
      <w:bookmarkEnd w:id="1583"/>
      <w:bookmarkEnd w:id="1584"/>
      <w:bookmarkEnd w:id="1585"/>
      <w:bookmarkEnd w:id="1586"/>
      <w:bookmarkEnd w:id="1587"/>
    </w:p>
    <w:p w:rsidR="000B06B6" w:rsidRPr="00983CFA" w:rsidRDefault="000B06B6" w:rsidP="000B06B6">
      <w:pPr>
        <w:pStyle w:val="3N"/>
        <w:rPr>
          <w:lang w:val="en-US"/>
        </w:rPr>
      </w:pPr>
      <w:r w:rsidRPr="00983CFA">
        <w:rPr>
          <w:lang w:val="en-US"/>
        </w:rPr>
        <w:t>This clause specifies syntax and semantics for CVSs that conform to one or more of the profiles specified in this annex.</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88" w:name="_Toc303680802"/>
      <w:bookmarkStart w:id="1589" w:name="_Toc248045633"/>
      <w:bookmarkStart w:id="1590" w:name="_Toc226457166"/>
      <w:bookmarkStart w:id="1591" w:name="_Toc198881559"/>
      <w:bookmarkStart w:id="1592" w:name="_Toc190849807"/>
      <w:bookmarkStart w:id="1593" w:name="_Toc140808430"/>
      <w:bookmarkStart w:id="1594" w:name="_Ref348089982"/>
      <w:bookmarkStart w:id="1595" w:name="_Ref363159905"/>
      <w:bookmarkStart w:id="1596" w:name="_Toc373499537"/>
      <w:bookmarkStart w:id="1597" w:name="_Toc373832714"/>
      <w:r w:rsidRPr="00983CFA">
        <w:rPr>
          <w:lang w:val="en-US"/>
        </w:rPr>
        <w:t>Method of specifying syntax in tabular form</w:t>
      </w:r>
      <w:bookmarkEnd w:id="1588"/>
      <w:bookmarkEnd w:id="1589"/>
      <w:bookmarkEnd w:id="1590"/>
      <w:bookmarkEnd w:id="1591"/>
      <w:bookmarkEnd w:id="1592"/>
      <w:bookmarkEnd w:id="1593"/>
      <w:bookmarkEnd w:id="1594"/>
      <w:bookmarkEnd w:id="1595"/>
      <w:bookmarkEnd w:id="1596"/>
      <w:bookmarkEnd w:id="1597"/>
    </w:p>
    <w:p w:rsidR="000B06B6" w:rsidRPr="00983CFA" w:rsidRDefault="000B06B6" w:rsidP="000B06B6">
      <w:pPr>
        <w:pStyle w:val="3N"/>
        <w:rPr>
          <w:lang w:val="en-US"/>
        </w:rPr>
      </w:pPr>
      <w:r w:rsidRPr="00983CFA">
        <w:rPr>
          <w:lang w:val="en-US"/>
        </w:rPr>
        <w:t>The specifications in subclause 7.1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98" w:name="_Toc303680803"/>
      <w:bookmarkStart w:id="1599" w:name="_Toc248045634"/>
      <w:bookmarkStart w:id="1600" w:name="_Toc226457167"/>
      <w:bookmarkStart w:id="1601" w:name="_Toc198881560"/>
      <w:bookmarkStart w:id="1602" w:name="_Toc190849808"/>
      <w:bookmarkStart w:id="1603" w:name="_Toc140808431"/>
      <w:bookmarkStart w:id="1604" w:name="_Ref348089989"/>
      <w:bookmarkStart w:id="1605" w:name="_Ref363159910"/>
      <w:bookmarkStart w:id="1606" w:name="_Toc373499538"/>
      <w:bookmarkStart w:id="1607" w:name="_Toc373832715"/>
      <w:r w:rsidRPr="00983CFA">
        <w:rPr>
          <w:lang w:val="en-US"/>
        </w:rPr>
        <w:t>Specification of syntax functions, categories, and descriptors</w:t>
      </w:r>
      <w:bookmarkEnd w:id="1598"/>
      <w:bookmarkEnd w:id="1599"/>
      <w:bookmarkEnd w:id="1600"/>
      <w:bookmarkEnd w:id="1601"/>
      <w:bookmarkEnd w:id="1602"/>
      <w:bookmarkEnd w:id="1603"/>
      <w:bookmarkEnd w:id="1604"/>
      <w:bookmarkEnd w:id="1605"/>
      <w:bookmarkEnd w:id="1606"/>
      <w:bookmarkEnd w:id="1607"/>
    </w:p>
    <w:p w:rsidR="000B06B6" w:rsidRPr="00983CFA" w:rsidRDefault="000B06B6" w:rsidP="000B06B6">
      <w:pPr>
        <w:pStyle w:val="3N"/>
        <w:rPr>
          <w:lang w:val="en-US"/>
        </w:rPr>
      </w:pPr>
      <w:r w:rsidRPr="00983CFA">
        <w:rPr>
          <w:lang w:val="en-US"/>
        </w:rPr>
        <w:t>The specifications in subclause 7.2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08" w:name="_Ref363159917"/>
      <w:bookmarkStart w:id="1609" w:name="_Toc373499539"/>
      <w:bookmarkStart w:id="1610" w:name="_Toc373832716"/>
      <w:r w:rsidRPr="00983CFA">
        <w:rPr>
          <w:lang w:val="en-US"/>
        </w:rPr>
        <w:t>Syntax in tabular form</w:t>
      </w:r>
      <w:bookmarkEnd w:id="1608"/>
      <w:bookmarkEnd w:id="1609"/>
      <w:bookmarkEnd w:id="1610"/>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1" w:name="_Ref348090062"/>
      <w:bookmarkStart w:id="1612" w:name="_Toc373499540"/>
      <w:bookmarkStart w:id="1613" w:name="_Toc373832717"/>
      <w:r w:rsidRPr="00983CFA">
        <w:rPr>
          <w:lang w:val="en-US"/>
        </w:rPr>
        <w:t>NAL unit syntax</w:t>
      </w:r>
      <w:bookmarkEnd w:id="1611"/>
      <w:bookmarkEnd w:id="1612"/>
      <w:bookmarkEnd w:id="1613"/>
    </w:p>
    <w:p w:rsidR="000B06B6" w:rsidRPr="00983CFA" w:rsidRDefault="000B06B6" w:rsidP="000B06B6">
      <w:pPr>
        <w:pStyle w:val="3N"/>
        <w:rPr>
          <w:lang w:val="en-US"/>
        </w:rPr>
      </w:pPr>
      <w:r w:rsidRPr="00983CFA">
        <w:rPr>
          <w:lang w:val="en-US"/>
        </w:rPr>
        <w:t>The specifications in subclause 7.3.1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General NAL unit syntax</w:t>
      </w:r>
    </w:p>
    <w:p w:rsidR="000B06B6" w:rsidRPr="00983CFA" w:rsidRDefault="000B06B6" w:rsidP="000B06B6">
      <w:pPr>
        <w:keepNext/>
        <w:rPr>
          <w:lang w:val="en-US"/>
        </w:rPr>
      </w:pPr>
      <w:r w:rsidRPr="00983CFA">
        <w:rPr>
          <w:lang w:val="en-US"/>
        </w:rPr>
        <w:t>The specifications in subclause 7.3.1.1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syntax</w:t>
      </w:r>
    </w:p>
    <w:p w:rsidR="000B06B6" w:rsidRPr="00983CFA" w:rsidRDefault="000B06B6" w:rsidP="000B06B6">
      <w:pPr>
        <w:pStyle w:val="3N"/>
        <w:rPr>
          <w:lang w:val="en-US"/>
        </w:rPr>
      </w:pPr>
      <w:r w:rsidRPr="00983CFA">
        <w:rPr>
          <w:lang w:val="en-US"/>
        </w:rPr>
        <w:t>The specifications in subclause 7.3.1.2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14" w:name="_Ref363159828"/>
      <w:bookmarkStart w:id="1615" w:name="_Toc373499541"/>
      <w:bookmarkStart w:id="1616" w:name="_Toc373832718"/>
      <w:r w:rsidRPr="00983CFA">
        <w:rPr>
          <w:lang w:val="en-US"/>
        </w:rPr>
        <w:t>Raw byte sequence payloads and RBSP trailing bits syntax</w:t>
      </w:r>
      <w:bookmarkEnd w:id="1614"/>
      <w:bookmarkEnd w:id="1615"/>
      <w:bookmarkEnd w:id="1616"/>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17" w:name="_Ref348090078"/>
      <w:r w:rsidRPr="00983CFA">
        <w:rPr>
          <w:lang w:val="en-US"/>
        </w:rPr>
        <w:t>Video parameter set RBSP</w:t>
      </w:r>
      <w:bookmarkEnd w:id="1617"/>
    </w:p>
    <w:p w:rsidR="000B06B6" w:rsidRPr="00983CFA" w:rsidRDefault="000B06B6" w:rsidP="000B06B6">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video_parameter_set_rbsp( ) {</w:t>
            </w:r>
          </w:p>
        </w:tc>
        <w:tc>
          <w:tcPr>
            <w:tcW w:w="122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video_parameter_set_id</w:t>
            </w:r>
          </w:p>
        </w:tc>
        <w:tc>
          <w:tcPr>
            <w:tcW w:w="1227"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vps_reserved_three_2bits</w:t>
            </w:r>
          </w:p>
        </w:tc>
        <w:tc>
          <w:tcPr>
            <w:tcW w:w="1227"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w:t>
            </w:r>
            <w:r w:rsidRPr="00983CFA">
              <w:rPr>
                <w:rFonts w:ascii="Times New Roman" w:hAnsi="Times New Roman"/>
                <w:b/>
                <w:bCs/>
                <w:lang w:val="en-US"/>
              </w:rPr>
              <w:t>max_layers_minus1</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vps_max_sub_layers_minus1</w:t>
            </w:r>
          </w:p>
        </w:tc>
        <w:tc>
          <w:tcPr>
            <w:tcW w:w="1227"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vps_temporal_id_nesting_flag</w:t>
            </w:r>
          </w:p>
        </w:tc>
        <w:tc>
          <w:tcPr>
            <w:tcW w:w="1227"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highlight w:val="cyan"/>
                <w:lang w:val="en-US"/>
              </w:rPr>
              <w:t>vps_extension_offset</w:t>
            </w:r>
            <w:r w:rsidRPr="00983CFA">
              <w:rPr>
                <w:rFonts w:ascii="Times New Roman" w:hAnsi="Times New Roman"/>
                <w:lang w:val="en-US"/>
              </w:rPr>
              <w:t xml:space="preserve"> </w:t>
            </w:r>
            <w:r w:rsidRPr="00983CFA">
              <w:rPr>
                <w:rFonts w:ascii="Times New Roman" w:hAnsi="Times New Roman"/>
                <w:b/>
                <w:lang w:val="en-US"/>
              </w:rPr>
              <w:t>//</w:t>
            </w:r>
            <w:r w:rsidRPr="00983CFA">
              <w:rPr>
                <w:rFonts w:ascii="Times New Roman" w:hAnsi="Times New Roman"/>
                <w:lang w:val="en-US"/>
              </w:rPr>
              <w:t>vps_reserved_0xffff_16bits</w:t>
            </w:r>
          </w:p>
        </w:tc>
        <w:tc>
          <w:tcPr>
            <w:tcW w:w="1227"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profile_tier_level( 1,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vps_sub_layer_ordering_info_present_flag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vps_sub_layer_ordering_info_present_flag ? 0 : vps_max_sub_layers_minus1 );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vps_max_sub_layers_minus1;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vps_max_dec_pic_buffering_minus1</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vps_max_num_reorder_pics</w:t>
            </w:r>
            <w:r w:rsidRPr="00983CFA">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t>vps_max_latency_increase_plus1</w:t>
            </w:r>
            <w:r w:rsidRPr="00983CFA">
              <w:rPr>
                <w:rFonts w:ascii="Times New Roman" w:hAnsi="Times New Roman"/>
                <w:lang w:val="en-US"/>
              </w:rPr>
              <w:t>[ i ]</w:t>
            </w:r>
          </w:p>
        </w:tc>
        <w:tc>
          <w:tcPr>
            <w:tcW w:w="1227"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vps_max_layer_id</w:t>
            </w:r>
          </w:p>
        </w:tc>
        <w:tc>
          <w:tcPr>
            <w:tcW w:w="1227" w:type="dxa"/>
          </w:tcPr>
          <w:p w:rsidR="000B06B6" w:rsidRPr="00983CFA" w:rsidRDefault="000B06B6" w:rsidP="000A29F0">
            <w:pPr>
              <w:pStyle w:val="tablecell"/>
              <w:rPr>
                <w:lang w:val="en-US"/>
              </w:rPr>
            </w:pPr>
            <w:r w:rsidRPr="00983CFA">
              <w:rPr>
                <w:lang w:val="en-US"/>
              </w:rPr>
              <w:t>u(6)</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vps_num_layer_sets_minus1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1; i  &lt;=  vps_num_layer_sets_minus1; i++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j = 0; j  &lt;=  vps_max_layer_id; j++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layer_id_included_flag</w:t>
            </w:r>
            <w:r w:rsidRPr="00983CFA">
              <w:rPr>
                <w:rFonts w:ascii="Times New Roman" w:hAnsi="Times New Roman"/>
                <w:lang w:val="en-US"/>
              </w:rPr>
              <w:t>[ i ][ j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vps_timing_info_present_flag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lang w:val="en-US"/>
              </w:rPr>
              <w:t>if( vps_timing_info_present_flag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vps_num_units_in_tick</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vps_time_scale</w:t>
            </w:r>
          </w:p>
        </w:tc>
        <w:tc>
          <w:tcPr>
            <w:tcW w:w="1227" w:type="dxa"/>
          </w:tcPr>
          <w:p w:rsidR="000B06B6" w:rsidRPr="00983CFA" w:rsidRDefault="000B06B6" w:rsidP="000A29F0">
            <w:pPr>
              <w:pStyle w:val="tablecell"/>
              <w:rPr>
                <w:lang w:val="en-US"/>
              </w:rPr>
            </w:pPr>
            <w:r w:rsidRPr="00983CFA">
              <w:rPr>
                <w:lang w:val="en-US"/>
              </w:rPr>
              <w:t>u(32)</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vps_poc_proportional_to_timing_flag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t>if( vps_poc_proportional_to_timing_flag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vps_num_ticks_poc_diff_one_minus1</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t>vps_num_hrd_parameters</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for( i = 0; i &lt; vps_num_hrd_parameters; i++ )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hrd_layer_set_idx</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if( i &gt; 0 )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cprms_present_flag</w:t>
            </w:r>
            <w:r w:rsidRPr="00983CFA">
              <w:rPr>
                <w:rFonts w:ascii="Times New Roman" w:hAnsi="Times New Roman"/>
                <w:lang w:val="en-US"/>
              </w:rPr>
              <w:t>[ i ]</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hrd_parameters( cprms_present_flag[ i ], vps_max_sub_layers_minus1 )</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
                <w:bCs/>
                <w:lang w:val="en-US"/>
              </w:rPr>
              <w:t>vps_extension_flag</w:t>
            </w:r>
          </w:p>
        </w:tc>
        <w:tc>
          <w:tcPr>
            <w:tcW w:w="122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vps_extension_flag ) {</w:t>
            </w:r>
          </w:p>
        </w:tc>
        <w:tc>
          <w:tcPr>
            <w:tcW w:w="1227" w:type="dxa"/>
          </w:tcPr>
          <w:p w:rsidR="000B06B6" w:rsidRPr="00983CFA" w:rsidRDefault="000B06B6" w:rsidP="000A29F0">
            <w:pPr>
              <w:pStyle w:val="tablecell"/>
              <w:rPr>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highlight w:val="cyan"/>
                <w:lang w:val="en-US" w:eastAsia="ko-KR"/>
              </w:rPr>
              <w:t>while( !byte_aligned( ) )</w:t>
            </w:r>
          </w:p>
        </w:tc>
        <w:tc>
          <w:tcPr>
            <w:tcW w:w="1227" w:type="dxa"/>
          </w:tcPr>
          <w:p w:rsidR="000B06B6" w:rsidRPr="00983CFA" w:rsidRDefault="000B06B6" w:rsidP="000A29F0">
            <w:pPr>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774" w:type="dxa"/>
          </w:tcPr>
          <w:p w:rsidR="000B06B6" w:rsidRPr="00983CFA"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US"/>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highlight w:val="cyan"/>
                <w:lang w:val="en-US" w:eastAsia="ko-KR"/>
              </w:rPr>
              <w:t>vps_extension_alignment_bit_equal_to_one</w:t>
            </w:r>
          </w:p>
        </w:tc>
        <w:tc>
          <w:tcPr>
            <w:tcW w:w="1227" w:type="dxa"/>
          </w:tcPr>
          <w:p w:rsidR="000B06B6" w:rsidRPr="005B5E30" w:rsidRDefault="000B06B6" w:rsidP="000A29F0">
            <w:pPr>
              <w:tabs>
                <w:tab w:val="clear" w:pos="794"/>
                <w:tab w:val="clear" w:pos="1191"/>
                <w:tab w:val="clear" w:pos="1588"/>
                <w:tab w:val="clear" w:pos="1985"/>
              </w:tabs>
              <w:spacing w:before="0" w:after="60"/>
              <w:rPr>
                <w:rFonts w:eastAsia="MS Mincho"/>
                <w:bCs/>
                <w:highlight w:val="cyan"/>
                <w:lang w:val="en-US"/>
              </w:rPr>
            </w:pPr>
            <w:r w:rsidRPr="005B5E30">
              <w:rPr>
                <w:rFonts w:eastAsia="Batang"/>
                <w:bCs/>
                <w:highlight w:val="cyan"/>
                <w:lang w:val="en-US"/>
              </w:rPr>
              <w:t>u(1)</w:t>
            </w: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Cs/>
                <w:highlight w:val="cyan"/>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highlight w:val="cyan"/>
                <w:lang w:val="en-US"/>
              </w:rPr>
              <w:t>vps_extension( )</w:t>
            </w:r>
          </w:p>
        </w:tc>
        <w:tc>
          <w:tcPr>
            <w:tcW w:w="1227" w:type="dxa"/>
          </w:tcPr>
          <w:p w:rsidR="000B06B6" w:rsidRPr="00983CFA" w:rsidRDefault="000B06B6" w:rsidP="000A29F0">
            <w:pPr>
              <w:pStyle w:val="tablecell"/>
              <w:rPr>
                <w:highlight w:val="cyan"/>
                <w:lang w:val="en-US"/>
              </w:rPr>
            </w:pPr>
          </w:p>
        </w:tc>
      </w:tr>
      <w:tr w:rsidR="000B06B6" w:rsidRPr="00983CFA" w:rsidTr="000A29F0">
        <w:trPr>
          <w:cantSplit/>
          <w:trHeight w:val="289"/>
          <w:jc w:val="center"/>
        </w:trPr>
        <w:tc>
          <w:tcPr>
            <w:tcW w:w="7774" w:type="dxa"/>
          </w:tcPr>
          <w:p w:rsidR="000B06B6" w:rsidRPr="00983CFA" w:rsidRDefault="000B06B6" w:rsidP="000A29F0">
            <w:pPr>
              <w:pStyle w:val="tablesyntax"/>
              <w:rPr>
                <w:rFonts w:ascii="Times New Roman" w:hAnsi="Times New Roman"/>
                <w:b/>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vps_extension2_flag</w:t>
            </w:r>
          </w:p>
        </w:tc>
        <w:tc>
          <w:tcPr>
            <w:tcW w:w="1227" w:type="dxa"/>
          </w:tcPr>
          <w:p w:rsidR="000B06B6" w:rsidRPr="00983CFA" w:rsidRDefault="000B06B6" w:rsidP="000A29F0">
            <w:pPr>
              <w:pStyle w:val="tablecell"/>
              <w:rPr>
                <w:highlight w:val="cyan"/>
                <w:lang w:val="en-US"/>
              </w:rPr>
            </w:pPr>
            <w:r w:rsidRPr="00983CFA">
              <w:rPr>
                <w:highlight w:val="cyan"/>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Video parameter set extension syntax</w:t>
      </w:r>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vps_extension(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sidRPr="00983CFA">
              <w:rPr>
                <w:b/>
                <w:bCs/>
                <w:lang w:val="en-US"/>
              </w:rPr>
              <w:t>avc_base_layer_flag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983CFA">
              <w:rPr>
                <w:b/>
                <w:lang w:val="en-US"/>
              </w:rPr>
              <w:tab/>
              <w:t>vps_vui_present_flag</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Pr>
                <w:bCs/>
                <w:lang w:val="en-US"/>
              </w:rPr>
              <w:tab/>
              <w:t>if( vps_vui_present_flag )</w:t>
            </w:r>
          </w:p>
        </w:tc>
        <w:tc>
          <w:tcPr>
            <w:tcW w:w="1152" w:type="dxa"/>
          </w:tcPr>
          <w:p w:rsidR="000B06B6" w:rsidRPr="00983CFA" w:rsidRDefault="000B06B6" w:rsidP="000A29F0">
            <w:pPr>
              <w:pStyle w:val="tableheading"/>
              <w:keepLines w:val="0"/>
              <w:rPr>
                <w:b w:val="0"/>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bCs/>
                <w:lang w:val="en-US"/>
              </w:rPr>
              <w:tab/>
            </w:r>
            <w:r>
              <w:rPr>
                <w:bCs/>
                <w:lang w:val="en-US"/>
              </w:rPr>
              <w:tab/>
            </w:r>
            <w:r w:rsidRPr="00983CFA">
              <w:rPr>
                <w:b/>
                <w:bCs/>
                <w:lang w:val="en-US"/>
              </w:rPr>
              <w:t>vps_vui_offset</w:t>
            </w:r>
          </w:p>
        </w:tc>
        <w:tc>
          <w:tcPr>
            <w:tcW w:w="1152" w:type="dxa"/>
          </w:tcPr>
          <w:p w:rsidR="000B06B6" w:rsidRPr="00983CFA" w:rsidRDefault="000B06B6" w:rsidP="000A29F0">
            <w:pPr>
              <w:pStyle w:val="tableheading"/>
              <w:keepLines w:val="0"/>
              <w:rPr>
                <w:b w:val="0"/>
                <w:lang w:val="en-US"/>
              </w:rPr>
            </w:pPr>
            <w:r w:rsidRPr="00983CFA">
              <w:rPr>
                <w:b w:val="0"/>
                <w:lang w:val="en-US"/>
              </w:rPr>
              <w:t>u(16)</w:t>
            </w:r>
          </w:p>
        </w:tc>
      </w:tr>
      <w:tr w:rsidR="000B06B6" w:rsidRPr="00983CFA" w:rsidTr="000A29F0">
        <w:trPr>
          <w:trHeight w:val="289"/>
          <w:jc w:val="center"/>
        </w:trPr>
        <w:tc>
          <w:tcPr>
            <w:tcW w:w="7920" w:type="dxa"/>
          </w:tcPr>
          <w:p w:rsidR="000B06B6" w:rsidRPr="00983CFA" w:rsidRDefault="000B06B6" w:rsidP="000A29F0">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983CFA">
              <w:rPr>
                <w:bCs/>
                <w:lang w:val="en-US"/>
              </w:rPr>
              <w:tab/>
            </w:r>
            <w:r w:rsidRPr="00983CFA">
              <w:rPr>
                <w:b/>
                <w:bCs/>
                <w:lang w:val="en-US"/>
              </w:rPr>
              <w:t>splitting_flag</w:t>
            </w:r>
          </w:p>
        </w:tc>
        <w:tc>
          <w:tcPr>
            <w:tcW w:w="1152" w:type="dxa"/>
          </w:tcPr>
          <w:p w:rsidR="000B06B6" w:rsidRPr="00983CFA" w:rsidRDefault="000B06B6" w:rsidP="000A29F0">
            <w:pPr>
              <w:pStyle w:val="tableheading"/>
              <w:keepLines w:val="0"/>
              <w:rPr>
                <w:b w:val="0"/>
                <w:lang w:val="en-US"/>
              </w:rPr>
            </w:pPr>
            <w:r w:rsidRPr="00983CFA">
              <w:rPr>
                <w:b w:val="0"/>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MS Mincho"/>
                <w:bCs/>
                <w:lang w:val="en-US"/>
              </w:rPr>
              <w:tab/>
            </w:r>
            <w:r w:rsidRPr="00983CFA">
              <w:rPr>
                <w:rFonts w:eastAsia="Batang"/>
                <w:bCs/>
                <w:lang w:val="en-US" w:eastAsia="ko-KR"/>
              </w:rPr>
              <w:t>for( i = 0, NumScalabilityTypes = 0; i &lt; 16;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t>scalability_mask_flag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MS Mincho"/>
                <w:bCs/>
                <w:lang w:val="en-US"/>
              </w:rPr>
              <w:t xml:space="preserve">NumScalabilityTypes += </w:t>
            </w:r>
            <w:r w:rsidRPr="00983CFA">
              <w:rPr>
                <w:rFonts w:eastAsia="Batang"/>
                <w:bCs/>
                <w:lang w:val="en-US" w:eastAsia="ko-KR"/>
              </w:rPr>
              <w:t>scalability_mask_flag[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j = 0; j &lt; ( NumScalabilityTypes − splitting_flag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983CFA">
              <w:rPr>
                <w:rFonts w:eastAsia="Batang"/>
                <w:b/>
                <w:bCs/>
                <w:lang w:val="en-US" w:eastAsia="ko-KR"/>
              </w:rPr>
              <w:tab/>
            </w:r>
            <w:r w:rsidRPr="00983CFA">
              <w:rPr>
                <w:rFonts w:eastAsia="Batang"/>
                <w:b/>
                <w:bCs/>
                <w:lang w:val="en-US" w:eastAsia="ko-KR"/>
              </w:rPr>
              <w:tab/>
            </w:r>
            <w:r w:rsidRPr="009B2070">
              <w:rPr>
                <w:rFonts w:eastAsia="Batang"/>
                <w:b/>
                <w:bCs/>
                <w:lang w:val="de-DE" w:eastAsia="ko-KR"/>
              </w:rPr>
              <w:t>dimension_id_len_minus1</w:t>
            </w:r>
            <w:r w:rsidRPr="009B2070">
              <w:rPr>
                <w:rFonts w:eastAsia="Batang"/>
                <w:bCs/>
                <w:lang w:val="de-DE"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Cs/>
                <w:lang w:val="en-US" w:eastAsia="ko-KR"/>
              </w:rPr>
              <w:tab/>
            </w:r>
            <w:r w:rsidRPr="00983CFA">
              <w:rPr>
                <w:rFonts w:eastAsia="Batang"/>
                <w:b/>
                <w:bCs/>
                <w:lang w:val="en-US" w:eastAsia="ko-KR"/>
              </w:rPr>
              <w:t>vps_nuh_layer_id_present_flag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Cs/>
                <w:lang w:val="en-US" w:eastAsia="ko-KR"/>
              </w:rPr>
              <w:t xml:space="preserve">for( i = 1; i  &lt;=  </w:t>
            </w:r>
            <w:r>
              <w:rPr>
                <w:rFonts w:eastAsia="Batang"/>
                <w:bCs/>
                <w:lang w:val="en-US" w:eastAsia="ko-KR"/>
              </w:rPr>
              <w:t>MaxLayersMinus1</w:t>
            </w:r>
            <w:r w:rsidRPr="00983CFA">
              <w:rPr>
                <w:rFonts w:eastAsia="Batang"/>
                <w:bCs/>
                <w:lang w:val="en-US" w:eastAsia="ko-KR"/>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if( vps_nuh_layer_id_present_flag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layer_id_in_nuh</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if( !splitting_flag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for( j = 0; j &lt; NumScalabilityTypes;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dimension_id</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view_id_len</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u(4)</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if( view_id_len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t>for( i = 0; i &lt; NumViews; i++ )</w:t>
            </w:r>
          </w:p>
        </w:tc>
        <w:tc>
          <w:tcPr>
            <w:tcW w:w="1152" w:type="dxa"/>
          </w:tcPr>
          <w:p w:rsidR="000B06B6" w:rsidRPr="00983CFA" w:rsidRDefault="000B06B6" w:rsidP="000A29F0">
            <w:pPr>
              <w:keepNext/>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view_id_val</w:t>
            </w:r>
            <w:r w:rsidRPr="00983CFA">
              <w:rPr>
                <w:rFonts w:eastAsia="Batang"/>
                <w:bCs/>
                <w:lang w:val="en-US" w:eastAsia="ko-KR"/>
              </w:rPr>
              <w:t>[ i ]</w:t>
            </w:r>
          </w:p>
        </w:tc>
        <w:tc>
          <w:tcPr>
            <w:tcW w:w="1152" w:type="dxa"/>
          </w:tcPr>
          <w:p w:rsidR="000B06B6" w:rsidRPr="00983CFA" w:rsidRDefault="000B06B6" w:rsidP="000A29F0">
            <w:pPr>
              <w:keepNext/>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Del="002947EA" w:rsidTr="000A29F0">
        <w:trPr>
          <w:trHeight w:val="289"/>
          <w:jc w:val="center"/>
        </w:trPr>
        <w:tc>
          <w:tcPr>
            <w:tcW w:w="7920" w:type="dxa"/>
          </w:tcPr>
          <w:p w:rsidR="000B06B6" w:rsidRPr="00983CFA" w:rsidDel="002947E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for( j = 0; j &lt; i;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direct_dependency_flag</w:t>
            </w:r>
            <w:r w:rsidRPr="00983CFA">
              <w:rPr>
                <w:rFonts w:eastAsia="Batang"/>
                <w:bCs/>
                <w:lang w:val="en-US" w:eastAsia="ko-KR"/>
              </w:rPr>
              <w:t>[ i ][ j ]</w:t>
            </w:r>
          </w:p>
        </w:tc>
        <w:tc>
          <w:tcPr>
            <w:tcW w:w="1152" w:type="dxa"/>
          </w:tcPr>
          <w:p w:rsidR="000B06B6" w:rsidRPr="00983CFA" w:rsidDel="002947E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Pr>
                <w:rFonts w:eastAsia="Batang"/>
                <w:b/>
                <w:bCs/>
                <w:lang w:val="en-US" w:eastAsia="ko-KR"/>
              </w:rPr>
              <w:tab/>
            </w:r>
            <w:r w:rsidRPr="00C50B92">
              <w:rPr>
                <w:rFonts w:eastAsia="Batang"/>
                <w:b/>
                <w:bCs/>
                <w:lang w:val="en-US" w:eastAsia="ko-KR"/>
              </w:rPr>
              <w:t>vps_sub_layers_max_minus1_present_flag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u(1)</w:t>
            </w: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sidRPr="00C50B92">
              <w:rPr>
                <w:rFonts w:eastAsia="Batang"/>
                <w:bCs/>
                <w:lang w:val="en-US" w:eastAsia="ko-KR"/>
              </w:rPr>
              <w:t>if(</w:t>
            </w:r>
            <w:r>
              <w:rPr>
                <w:rFonts w:eastAsia="Batang"/>
                <w:bCs/>
                <w:lang w:val="en-US" w:eastAsia="ko-KR"/>
              </w:rPr>
              <w:t xml:space="preserve"> vps_</w:t>
            </w:r>
            <w:r w:rsidRPr="00C50B92">
              <w:rPr>
                <w:rFonts w:eastAsia="Batang"/>
                <w:bCs/>
                <w:lang w:val="en-US" w:eastAsia="ko-KR"/>
              </w:rPr>
              <w:t>sub_layers_</w:t>
            </w:r>
            <w:r w:rsidRPr="00C50B92" w:rsidDel="002C53CE">
              <w:rPr>
                <w:rFonts w:eastAsia="Batang"/>
                <w:bCs/>
                <w:lang w:val="en-US" w:eastAsia="ko-KR"/>
              </w:rPr>
              <w:t xml:space="preserve"> </w:t>
            </w:r>
            <w:r w:rsidRPr="00C50B92">
              <w:rPr>
                <w:rFonts w:eastAsia="Batang"/>
                <w:bCs/>
                <w:lang w:val="en-US" w:eastAsia="ko-KR"/>
              </w:rPr>
              <w:t>max_minus1_present_flag</w:t>
            </w:r>
            <w:r>
              <w:rPr>
                <w:rFonts w:eastAsia="Batang"/>
                <w:bCs/>
                <w:lang w:val="en-US" w:eastAsia="ko-KR"/>
              </w:rPr>
              <w:t xml:space="preserve"> </w:t>
            </w:r>
            <w:r w:rsidRPr="00C50B92">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50B92"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sidRPr="00C50B92">
              <w:rPr>
                <w:rFonts w:eastAsia="Batang"/>
                <w:bCs/>
                <w:lang w:val="en-US" w:eastAsia="ko-KR"/>
              </w:rPr>
              <w:t xml:space="preserve">for( i = 0; i  &lt;=  </w:t>
            </w:r>
            <w:r>
              <w:rPr>
                <w:rFonts w:eastAsia="Batang"/>
                <w:bCs/>
                <w:lang w:val="en-US" w:eastAsia="ko-KR"/>
              </w:rPr>
              <w:t>MaxLayersMinus1</w:t>
            </w:r>
            <w:r w:rsidRPr="00C50B92">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CE7A8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
                <w:bCs/>
                <w:lang w:val="en-US" w:eastAsia="ko-KR"/>
              </w:rPr>
              <w:tab/>
            </w:r>
            <w:r>
              <w:rPr>
                <w:rFonts w:eastAsia="Batang"/>
                <w:b/>
                <w:bCs/>
                <w:lang w:val="en-US" w:eastAsia="ko-KR"/>
              </w:rPr>
              <w:tab/>
            </w:r>
            <w:r>
              <w:rPr>
                <w:rFonts w:eastAsia="Batang"/>
                <w:b/>
                <w:bCs/>
                <w:lang w:val="en-US" w:eastAsia="ko-KR"/>
              </w:rPr>
              <w:tab/>
            </w:r>
            <w:r>
              <w:rPr>
                <w:rFonts w:eastAsia="Batang"/>
                <w:b/>
                <w:bCs/>
                <w:lang w:val="en-US" w:eastAsia="ko-KR"/>
              </w:rPr>
              <w:tab/>
            </w:r>
            <w:r w:rsidRPr="00CE7A8E">
              <w:rPr>
                <w:rFonts w:eastAsia="Batang"/>
                <w:bCs/>
                <w:lang w:val="en-US" w:eastAsia="ko-KR"/>
              </w:rPr>
              <w:t>sub_layers_vps_max_minus1[</w:t>
            </w:r>
            <w:r>
              <w:rPr>
                <w:rFonts w:eastAsia="Batang"/>
                <w:bCs/>
                <w:lang w:val="en-US" w:eastAsia="ko-KR"/>
              </w:rPr>
              <w:t> </w:t>
            </w:r>
            <w:r w:rsidRPr="00CE7A8E">
              <w:rPr>
                <w:rFonts w:eastAsia="Batang"/>
                <w:bCs/>
                <w:lang w:val="en-US" w:eastAsia="ko-KR"/>
              </w:rPr>
              <w:t>i</w:t>
            </w:r>
            <w:r>
              <w:rPr>
                <w:rFonts w:eastAsia="Batang"/>
                <w:bCs/>
                <w:lang w:val="en-US" w:eastAsia="ko-KR"/>
              </w:rPr>
              <w:t> </w:t>
            </w:r>
            <w:r w:rsidRPr="00CE7A8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max_tid_ref_present_flag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t>if( max_tid_ref_present_flag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 xml:space="preserve">for( i = 0; i &lt; </w:t>
            </w:r>
            <w:r>
              <w:rPr>
                <w:rFonts w:eastAsia="Batang"/>
                <w:bCs/>
                <w:lang w:val="en-US" w:eastAsia="ko-KR"/>
              </w:rPr>
              <w:t>MaxLayersMinus1</w:t>
            </w:r>
            <w:r w:rsidRPr="00983CFA">
              <w:rPr>
                <w:rFonts w:eastAsia="Batang"/>
                <w:bCs/>
                <w:lang w:val="en-US" w:eastAsia="ko-KR"/>
              </w:rPr>
              <w:t xml:space="preserve">;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 xml:space="preserve">for( j = i + 1; j  &lt;=  </w:t>
            </w:r>
            <w:r>
              <w:rPr>
                <w:rFonts w:eastAsia="Batang"/>
                <w:bCs/>
                <w:lang w:val="en-US" w:eastAsia="ko-KR"/>
              </w:rPr>
              <w:t>MaxLayersMinus1</w:t>
            </w:r>
            <w:r w:rsidRPr="000F3B9B">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Pr>
                <w:rFonts w:eastAsia="Batang"/>
                <w:bCs/>
                <w:lang w:val="en-US" w:eastAsia="ko-KR"/>
              </w:rPr>
              <w:tab/>
            </w:r>
            <w:r w:rsidRPr="000F3B9B">
              <w:rPr>
                <w:rFonts w:eastAsia="Batang"/>
                <w:bCs/>
                <w:lang w:val="en-US" w:eastAsia="ko-KR"/>
              </w:rPr>
              <w:t>if( direct_dependency_flag[</w:t>
            </w:r>
            <w:r>
              <w:rPr>
                <w:rFonts w:eastAsia="Batang"/>
                <w:bCs/>
                <w:lang w:val="en-US" w:eastAsia="ko-KR"/>
              </w:rPr>
              <w:t> </w:t>
            </w:r>
            <w:r w:rsidRPr="000F3B9B">
              <w:rPr>
                <w:rFonts w:eastAsia="Batang"/>
                <w:bCs/>
                <w:lang w:val="en-US" w:eastAsia="ko-KR"/>
              </w:rPr>
              <w:t>j</w:t>
            </w:r>
            <w:r>
              <w:rPr>
                <w:rFonts w:eastAsia="Batang"/>
                <w:bCs/>
                <w:lang w:val="en-US" w:eastAsia="ko-KR"/>
              </w:rPr>
              <w:t> </w:t>
            </w:r>
            <w:r w:rsidRPr="000F3B9B">
              <w:rPr>
                <w:rFonts w:eastAsia="Batang"/>
                <w:bCs/>
                <w:lang w:val="en-US" w:eastAsia="ko-KR"/>
              </w:rPr>
              <w:t>][</w:t>
            </w:r>
            <w:r>
              <w:rPr>
                <w:rFonts w:eastAsia="Batang"/>
                <w:bCs/>
                <w:lang w:val="en-US" w:eastAsia="ko-KR"/>
              </w:rPr>
              <w:t> </w:t>
            </w:r>
            <w:r w:rsidRPr="000F3B9B">
              <w:rPr>
                <w:rFonts w:eastAsia="Batang"/>
                <w:bCs/>
                <w:lang w:val="en-US" w:eastAsia="ko-KR"/>
              </w:rPr>
              <w:t>i</w:t>
            </w:r>
            <w:r>
              <w:rPr>
                <w:rFonts w:eastAsia="Batang"/>
                <w:bCs/>
                <w:lang w:val="en-US" w:eastAsia="ko-KR"/>
              </w:rPr>
              <w:t> </w:t>
            </w:r>
            <w:r w:rsidRPr="000F3B9B">
              <w:rPr>
                <w:rFonts w:eastAsia="Batang"/>
                <w:bCs/>
                <w:lang w:val="en-US" w:eastAsia="ko-KR"/>
              </w:rPr>
              <w: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Pr>
                <w:rFonts w:eastAsia="Batang"/>
                <w:b/>
                <w:bCs/>
                <w:lang w:val="en-US" w:eastAsia="ko-KR"/>
              </w:rPr>
              <w:tab/>
            </w:r>
            <w:r>
              <w:rPr>
                <w:rFonts w:eastAsia="Batang"/>
                <w:b/>
                <w:bCs/>
                <w:lang w:val="en-US" w:eastAsia="ko-KR"/>
              </w:rPr>
              <w:tab/>
            </w:r>
            <w:r w:rsidRPr="00983CFA">
              <w:rPr>
                <w:rFonts w:eastAsia="Batang"/>
                <w:b/>
                <w:bCs/>
                <w:lang w:val="en-US" w:eastAsia="ko-KR"/>
              </w:rPr>
              <w:t>max_tid_il_ref_pics_plus1</w:t>
            </w:r>
            <w:r w:rsidRPr="00983CFA">
              <w:rPr>
                <w:rFonts w:eastAsia="Batang"/>
                <w:bCs/>
                <w:lang w:val="en-US" w:eastAsia="ko-KR"/>
              </w:rPr>
              <w:t>[ i ]</w:t>
            </w:r>
            <w:r>
              <w:rPr>
                <w:rFonts w:eastAsia="Batang"/>
                <w:bCs/>
                <w:lang w:val="en-US" w:eastAsia="ko-KR"/>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u(3)</w:t>
            </w:r>
          </w:p>
        </w:tc>
      </w:tr>
      <w:tr w:rsidR="000B06B6" w:rsidRPr="00983CFA" w:rsidDel="002947E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983CFA">
              <w:rPr>
                <w:rFonts w:eastAsia="Batang"/>
                <w:b/>
                <w:bCs/>
                <w:lang w:val="en-US" w:eastAsia="ko-KR"/>
              </w:rPr>
              <w:tab/>
              <w:t>all_ref_layers_active_flag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vps_number_layer_sets_minus1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B2070"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9B2070">
              <w:rPr>
                <w:rFonts w:eastAsia="Batang"/>
                <w:b/>
                <w:bCs/>
                <w:lang w:val="de-DE" w:eastAsia="ko-KR"/>
              </w:rPr>
              <w:tab/>
              <w:t>vps_num_profile_tier_level_minus1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u(6)</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for( i = 1; i  &lt;=  vps_num_profile_tier_level_minus1; i ++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vps_profile_present_flag</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bCs/>
                <w:lang w:val="en-US"/>
              </w:rPr>
              <w:t>if( !vps_profile_present_flag[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r>
            <w:r w:rsidRPr="00983CFA">
              <w:rPr>
                <w:b/>
                <w:bCs/>
                <w:lang w:val="en-US"/>
              </w:rPr>
              <w:t>profile_ref_minus1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lang w:val="en-US"/>
              </w:rPr>
              <w:t>u(6)</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lang w:val="en-US"/>
              </w:rPr>
              <w:t>profile_tier_level( vps_</w:t>
            </w:r>
            <w:r w:rsidRPr="00983CFA">
              <w:rPr>
                <w:bCs/>
                <w:lang w:val="en-US"/>
              </w:rPr>
              <w:t>profile_present_flag[ i ], vps_max_sub_layers_minus1 )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lastRenderedPageBreak/>
              <w:tab/>
            </w:r>
            <w:r>
              <w:rPr>
                <w:rFonts w:eastAsia="Batang"/>
                <w:bCs/>
                <w:lang w:val="en-US" w:eastAsia="ko-KR"/>
              </w:rPr>
              <w:t>N</w:t>
            </w:r>
            <w:r w:rsidRPr="00983CFA">
              <w:rPr>
                <w:rFonts w:eastAsia="Batang"/>
                <w:bCs/>
                <w:lang w:val="en-US" w:eastAsia="ko-KR"/>
              </w:rPr>
              <w:t>umOutputLayerSets = vps_number_layer_sets_minus1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
                <w:bCs/>
                <w:lang w:val="en-US" w:eastAsia="ko-KR"/>
              </w:rPr>
              <w:t>more_output_layer_sets_than_default_flag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more_output_layer_sets_than_default_flag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num_add_output_layer_sets_minus1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u(10)</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t>numOutputLayerSets  +=  num_add_output_layer_sets_minus1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t>if( numOutputLayerSets &gt; 1 )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default_one_target_output_layer_</w:t>
            </w:r>
            <w:r>
              <w:rPr>
                <w:rFonts w:eastAsia="Batang"/>
                <w:b/>
                <w:bCs/>
                <w:lang w:val="en-US" w:eastAsia="ko-KR"/>
              </w:rPr>
              <w:t>idc</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2</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rFonts w:eastAsia="Batang"/>
                <w:bCs/>
                <w:lang w:val="en-US" w:eastAsia="ko-KR"/>
              </w:rPr>
              <w:tab/>
            </w:r>
            <w:r w:rsidRPr="00983CFA">
              <w:rPr>
                <w:bCs/>
                <w:lang w:val="en-US"/>
              </w:rPr>
              <w:t xml:space="preserve">for( i = 1; i &lt; </w:t>
            </w:r>
            <w:r w:rsidRPr="00983CFA">
              <w:rPr>
                <w:rFonts w:eastAsia="Batang"/>
                <w:bCs/>
                <w:lang w:val="en-US" w:eastAsia="ko-KR"/>
              </w:rPr>
              <w:t>numOutputLayerSets</w:t>
            </w:r>
            <w:r w:rsidRPr="00983CFA">
              <w:rPr>
                <w:bCs/>
                <w:lang w:val="en-US"/>
              </w:rPr>
              <w:t>; i++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b/>
                <w:bCs/>
                <w:lang w:val="en-US"/>
              </w:rPr>
            </w:pPr>
            <w:r w:rsidRPr="00983CFA">
              <w:rPr>
                <w:rFonts w:eastAsia="Batang"/>
                <w:bCs/>
                <w:lang w:val="en-US" w:eastAsia="ko-KR"/>
              </w:rPr>
              <w:tab/>
            </w:r>
            <w:r w:rsidRPr="00983CFA">
              <w:rPr>
                <w:rFonts w:eastAsia="Batang"/>
                <w:bCs/>
                <w:lang w:val="en-US" w:eastAsia="ko-KR"/>
              </w:rPr>
              <w:tab/>
              <w:t>if( i &gt; vps_number_layer_sets_minus1 )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
                <w:bCs/>
                <w:lang w:val="en-US"/>
              </w:rPr>
              <w:t>output_layer_set_idx_minus1</w:t>
            </w:r>
            <w:r w:rsidRPr="00983CFA">
              <w:rPr>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u(v)</w:t>
            </w:r>
          </w:p>
        </w:tc>
      </w:tr>
      <w:tr w:rsidR="000B06B6" w:rsidRPr="00983CFA" w:rsidTr="000A29F0">
        <w:trPr>
          <w:trHeight w:val="289"/>
          <w:jc w:val="center"/>
        </w:trPr>
        <w:tc>
          <w:tcPr>
            <w:tcW w:w="7920" w:type="dxa"/>
          </w:tcPr>
          <w:p w:rsidR="000B06B6" w:rsidRPr="00983CFA" w:rsidRDefault="000B06B6" w:rsidP="000A29F0">
            <w:pPr>
              <w:pStyle w:val="tablesyntax"/>
              <w:keepLines w:val="0"/>
              <w:rPr>
                <w:bCs/>
                <w:lang w:val="en-US"/>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lsIdx = output_layer_set_idx_minus1[ i ] + 1</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rFonts w:eastAsia="Batang"/>
                <w:bCs/>
                <w:lang w:val="en-US" w:eastAsia="ko-KR"/>
              </w:rPr>
              <w:tab/>
            </w:r>
            <w:r w:rsidRPr="00983CFA">
              <w:rPr>
                <w:bCs/>
                <w:lang w:val="en-US"/>
              </w:rPr>
              <w:t>for( j = 0 ; j &lt; NumLayersInIdList[ lsIdx ] − 1</w:t>
            </w:r>
            <w:r w:rsidRPr="00983CFA">
              <w:rPr>
                <w:lang w:val="en-US"/>
              </w:rPr>
              <w:t>; j++)</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pStyle w:val="tablesyntax"/>
              <w:keepLines w:val="0"/>
              <w:rPr>
                <w:rFonts w:eastAsia="Batang"/>
                <w:bCs/>
                <w:lang w:val="en-US" w:eastAsia="ko-KR"/>
              </w:rPr>
            </w:pPr>
            <w:r w:rsidRPr="00983CFA">
              <w:rPr>
                <w:b/>
                <w:bCs/>
                <w:lang w:val="en-US"/>
              </w:rPr>
              <w:tab/>
            </w:r>
            <w:r w:rsidRPr="00983CFA">
              <w:rPr>
                <w:b/>
                <w:bCs/>
                <w:lang w:val="en-US"/>
              </w:rPr>
              <w:tab/>
            </w:r>
            <w:r w:rsidRPr="00983CFA">
              <w:rPr>
                <w:b/>
                <w:bCs/>
                <w:lang w:val="en-US"/>
              </w:rPr>
              <w:tab/>
            </w:r>
            <w:r w:rsidRPr="00983CFA">
              <w:rPr>
                <w:b/>
                <w:bCs/>
                <w:lang w:val="en-US"/>
              </w:rPr>
              <w:tab/>
              <w:t>output_layer_flag</w:t>
            </w:r>
            <w:r w:rsidRPr="00983CFA">
              <w:rPr>
                <w:lang w:val="en-US"/>
              </w:rPr>
              <w:t>[ i ]</w:t>
            </w:r>
            <w:r w:rsidRPr="00983CFA">
              <w:rPr>
                <w:bCs/>
                <w:lang w:val="en-US"/>
              </w:rPr>
              <w:t>[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Cs/>
                <w:lang w:val="en-US" w:eastAsia="ko-KR"/>
              </w:rPr>
              <w:tab/>
            </w:r>
            <w:r w:rsidRPr="00983CFA">
              <w:rPr>
                <w:b/>
                <w:bCs/>
                <w:lang w:val="en-US"/>
              </w:rPr>
              <w:t>profile_level_tier_idx</w:t>
            </w:r>
            <w:r w:rsidRPr="00983CFA">
              <w:rPr>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b/>
                <w:bCs/>
                <w:lang w:val="en-US"/>
              </w:rPr>
              <w:tab/>
            </w:r>
            <w:r w:rsidRPr="00983CFA">
              <w:rPr>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bCs/>
                <w:lang w:val="en-US"/>
              </w:rPr>
              <w:tab/>
              <w:t xml:space="preserve">if( </w:t>
            </w:r>
            <w:r w:rsidRPr="00C004D6">
              <w:rPr>
                <w:bCs/>
                <w:lang w:val="en-US"/>
              </w:rPr>
              <w:t>vps_max_layers_minus1</w:t>
            </w:r>
            <w:r>
              <w:rPr>
                <w:bCs/>
                <w:lang w:val="en-US"/>
              </w:rPr>
              <w:t xml:space="preserve"> &gt;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6428C4">
              <w:rPr>
                <w:b/>
                <w:bCs/>
                <w:lang w:val="en-US"/>
              </w:rPr>
              <w:tab/>
            </w:r>
            <w:r w:rsidRPr="006428C4">
              <w:rPr>
                <w:b/>
                <w:bCs/>
                <w:lang w:val="en-US"/>
              </w:rPr>
              <w:tab/>
              <w:t>alt_output_layer_flag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6428C4">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r>
            <w:r w:rsidRPr="00983CFA">
              <w:rPr>
                <w:rFonts w:eastAsia="Batang"/>
                <w:b/>
                <w:bCs/>
                <w:lang w:val="en-US" w:eastAsia="ko-KR"/>
              </w:rPr>
              <w:t>rep_format_idx_present_flag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lang w:val="en-US" w:eastAsia="ko-KR"/>
              </w:rPr>
              <w:tab/>
              <w:t>if( rep_format_idx_present_flag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
                <w:bCs/>
                <w:lang w:val="en-US" w:eastAsia="ko-KR"/>
              </w:rPr>
              <w:tab/>
            </w:r>
            <w:r w:rsidRPr="00983CFA">
              <w:rPr>
                <w:rFonts w:eastAsia="Batang"/>
                <w:b/>
                <w:bCs/>
                <w:lang w:val="en-US" w:eastAsia="ko-KR"/>
              </w:rPr>
              <w:tab/>
              <w:t>vps_num_rep_formats_minus1</w:t>
            </w:r>
          </w:p>
        </w:tc>
        <w:tc>
          <w:tcPr>
            <w:tcW w:w="1152" w:type="dxa"/>
          </w:tcPr>
          <w:p w:rsidR="000B06B6" w:rsidRPr="00983CFA" w:rsidRDefault="000B06B6" w:rsidP="00FE5E12">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sidR="00FE5E12">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for( i = 0; i  &lt;=  vps_num_rep_formats_minus1;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rep_format(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t xml:space="preserve">if( rep_format_idx_present_flag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lang w:val="en-US"/>
              </w:rPr>
              <w:t xml:space="preserve">for( i = 1; i  &lt;=  </w:t>
            </w:r>
            <w:r>
              <w:rPr>
                <w:rFonts w:eastAsia="MS Mincho"/>
                <w:lang w:val="en-US"/>
              </w:rPr>
              <w:t>MaxLayersMinus1</w:t>
            </w:r>
            <w:r w:rsidRPr="00983CFA">
              <w:rPr>
                <w:rFonts w:eastAsia="MS Mincho"/>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t>if( vps_num_rep_formats_minus1 &gt; 0</w:t>
            </w:r>
            <w:r>
              <w:rPr>
                <w:rFonts w:eastAsia="MS Mincho"/>
                <w:bCs/>
                <w:lang w:val="en-US"/>
              </w:rPr>
              <w:t xml:space="preserve"> </w:t>
            </w:r>
            <w:r w:rsidRPr="00983CFA">
              <w:rPr>
                <w:rFonts w:eastAsia="MS Mincho"/>
                <w:bCs/>
                <w:lang w:val="en-US"/>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Cs/>
                <w:lang w:val="en-US"/>
              </w:rPr>
              <w:tab/>
            </w:r>
            <w:r w:rsidRPr="00983CFA">
              <w:rPr>
                <w:rFonts w:eastAsia="MS Mincho"/>
                <w:b/>
                <w:bCs/>
                <w:lang w:val="en-US"/>
              </w:rPr>
              <w:t>vps_rep_format_idx</w:t>
            </w:r>
            <w:r w:rsidRPr="00983CFA">
              <w:rPr>
                <w:rFonts w:eastAsia="MS Mincho"/>
                <w:bCs/>
                <w:lang w:val="en-US"/>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w:t>
            </w:r>
            <w:r>
              <w:rPr>
                <w:rFonts w:eastAsia="MS Mincho"/>
                <w:bCs/>
                <w:lang w:val="en-US"/>
              </w:rPr>
              <w:t>8</w:t>
            </w:r>
            <w:r w:rsidRPr="00983CFA">
              <w:rPr>
                <w:rFonts w:eastAsia="MS Mincho"/>
                <w:bCs/>
                <w:lang w:val="en-US"/>
              </w:rPr>
              <w:t>)</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rFonts w:eastAsia="Batang"/>
                <w:bCs/>
                <w:lang w:val="en-US" w:eastAsia="ko-KR"/>
              </w:rPr>
              <w:tab/>
            </w:r>
            <w:r w:rsidRPr="00983CFA">
              <w:rPr>
                <w:rFonts w:eastAsia="Batang"/>
                <w:b/>
                <w:bCs/>
                <w:lang w:val="en-US" w:eastAsia="ko-KR"/>
              </w:rPr>
              <w:t>max_one_active_ref_layer_flag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2C1753">
              <w:rPr>
                <w:rFonts w:eastAsia="Batang"/>
                <w:bCs/>
                <w:lang w:val="en-US" w:eastAsia="ko-KR"/>
              </w:rPr>
              <w:tab/>
              <w:t>for( i = 1; i</w:t>
            </w:r>
            <w:r>
              <w:rPr>
                <w:rFonts w:eastAsia="Batang"/>
                <w:bCs/>
                <w:lang w:val="en-US" w:eastAsia="ko-KR"/>
              </w:rPr>
              <w:t xml:space="preserve"> </w:t>
            </w:r>
            <w:r w:rsidRPr="002C1753">
              <w:rPr>
                <w:rFonts w:eastAsia="Batang"/>
                <w:bCs/>
                <w:lang w:val="en-US" w:eastAsia="ko-KR"/>
              </w:rPr>
              <w:t xml:space="preserve"> &lt;= </w:t>
            </w:r>
            <w:r>
              <w:rPr>
                <w:rFonts w:eastAsia="Batang"/>
                <w:bCs/>
                <w:lang w:val="en-US" w:eastAsia="ko-KR"/>
              </w:rPr>
              <w:t xml:space="preserve"> MaxLayersMinus1</w:t>
            </w:r>
            <w:r w:rsidRPr="002C1753">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2C175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t>if( NumDirectRefLayers</w:t>
            </w:r>
            <w:r w:rsidRPr="00983CFA">
              <w:rPr>
                <w:bCs/>
                <w:lang w:val="en-US"/>
              </w:rPr>
              <w:t>[ layer_id_in_nuh[ i ] ]</w:t>
            </w:r>
            <w:r>
              <w:rPr>
                <w:bCs/>
                <w:lang w:val="en-US"/>
              </w:rPr>
              <w:t xml:space="preserve">  = =  0 )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D5ABD">
              <w:rPr>
                <w:rFonts w:eastAsia="Batang"/>
                <w:b/>
                <w:bCs/>
                <w:lang w:val="en-US" w:eastAsia="ko-KR"/>
              </w:rPr>
              <w:t>poc_lsb_not_present_flag</w:t>
            </w:r>
            <w:r w:rsidRPr="002C1753">
              <w:rPr>
                <w:rFonts w:eastAsia="Batang"/>
                <w:bCs/>
                <w:lang w:val="en-US" w:eastAsia="ko-KR"/>
              </w:rPr>
              <w:t>[</w:t>
            </w:r>
            <w:r>
              <w:rPr>
                <w:rFonts w:eastAsia="Batang"/>
                <w:bCs/>
                <w:lang w:val="en-US" w:eastAsia="ko-KR"/>
              </w:rPr>
              <w:t> </w:t>
            </w:r>
            <w:r w:rsidRPr="002C1753">
              <w:rPr>
                <w:rFonts w:eastAsia="Batang"/>
                <w:bCs/>
                <w:lang w:val="en-US" w:eastAsia="ko-KR"/>
              </w:rPr>
              <w:t>i</w:t>
            </w:r>
            <w:r>
              <w:rPr>
                <w:rFonts w:eastAsia="Batang"/>
                <w:bCs/>
                <w:lang w:val="en-US" w:eastAsia="ko-KR"/>
              </w:rPr>
              <w:t> </w:t>
            </w:r>
            <w:r w:rsidRPr="002C1753">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F14A8E" w:rsidRPr="00983CFA" w:rsidTr="000A29F0">
        <w:trPr>
          <w:trHeight w:val="289"/>
          <w:jc w:val="center"/>
        </w:trPr>
        <w:tc>
          <w:tcPr>
            <w:tcW w:w="7920" w:type="dxa"/>
          </w:tcPr>
          <w:p w:rsidR="00F14A8E" w:rsidRDefault="00F14A8E"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F701B9">
              <w:rPr>
                <w:b/>
                <w:highlight w:val="green"/>
              </w:rPr>
              <w:tab/>
              <w:t>cross_layer_phase_alignment_flag</w:t>
            </w:r>
          </w:p>
        </w:tc>
        <w:tc>
          <w:tcPr>
            <w:tcW w:w="1152" w:type="dxa"/>
          </w:tcPr>
          <w:p w:rsidR="00F14A8E" w:rsidRDefault="00F14A8E" w:rsidP="000A29F0">
            <w:pPr>
              <w:keepNext/>
              <w:tabs>
                <w:tab w:val="clear" w:pos="794"/>
                <w:tab w:val="clear" w:pos="1191"/>
                <w:tab w:val="clear" w:pos="1588"/>
                <w:tab w:val="clear" w:pos="1985"/>
              </w:tabs>
              <w:spacing w:before="0" w:after="60"/>
              <w:rPr>
                <w:rFonts w:eastAsia="MS Mincho"/>
                <w:bCs/>
                <w:lang w:val="en-US"/>
              </w:rPr>
            </w:pPr>
            <w:r w:rsidRPr="00F701B9">
              <w:rPr>
                <w:rFonts w:eastAsia="Batang"/>
                <w:bCs/>
                <w:highlight w:val="green"/>
                <w:lang w:val="en-US"/>
              </w:rPr>
              <w:t>u(1)</w:t>
            </w:r>
          </w:p>
        </w:tc>
      </w:tr>
      <w:tr w:rsidR="000B06B6" w:rsidRPr="003B4783" w:rsidTr="000A29F0">
        <w:trPr>
          <w:trHeight w:val="289"/>
          <w:jc w:val="center"/>
        </w:trPr>
        <w:tc>
          <w:tcPr>
            <w:tcW w:w="7920" w:type="dxa"/>
          </w:tcPr>
          <w:p w:rsidR="000B06B6" w:rsidRPr="003B4783"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3B4783">
              <w:rPr>
                <w:b/>
                <w:bCs/>
                <w:lang w:val="en-US"/>
              </w:rPr>
              <w:tab/>
            </w:r>
            <w:r w:rsidRPr="003B4783">
              <w:rPr>
                <w:lang w:val="en-US"/>
              </w:rPr>
              <w:t>dpb_size( )</w:t>
            </w:r>
          </w:p>
        </w:tc>
        <w:tc>
          <w:tcPr>
            <w:tcW w:w="1152" w:type="dxa"/>
          </w:tcPr>
          <w:p w:rsidR="000B06B6" w:rsidRPr="003B4783"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983CFA">
              <w:rPr>
                <w:b/>
                <w:bCs/>
                <w:lang w:val="en-US"/>
              </w:rPr>
              <w:tab/>
              <w:t>direct_dep_type_len_minus2</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ue(v)</w:t>
            </w:r>
            <w:r>
              <w:rPr>
                <w:rFonts w:eastAsia="MS Mincho"/>
                <w:bCs/>
                <w:lang w:val="en-US"/>
              </w:rPr>
              <w:t xml:space="preserve"> </w:t>
            </w:r>
            <w:r w:rsidRPr="00B743E2">
              <w:rPr>
                <w:rFonts w:eastAsia="MS Mincho"/>
                <w:bCs/>
                <w:highlight w:val="yellow"/>
                <w:lang w:val="en-US"/>
              </w:rPr>
              <w:t>[Ed. (JB): Should this be ue(v)? ]</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sidRPr="00D164CE">
              <w:rPr>
                <w:rFonts w:eastAsia="Batang"/>
                <w:b/>
                <w:bCs/>
                <w:lang w:val="en-US" w:eastAsia="ko-KR"/>
              </w:rPr>
              <w:t>default_direct_dependency_flag</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D164CE">
              <w:rPr>
                <w:rFonts w:eastAsia="Batang"/>
                <w:bCs/>
                <w:lang w:val="en-US" w:eastAsia="ko-KR"/>
              </w:rPr>
              <w:tab/>
              <w:t>if( default_direct_dependency_flag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r>
            <w:r>
              <w:rPr>
                <w:rFonts w:eastAsia="Batang"/>
                <w:bCs/>
                <w:lang w:val="en-US" w:eastAsia="ko-KR"/>
              </w:rPr>
              <w:tab/>
            </w:r>
            <w:r w:rsidRPr="00D164CE">
              <w:rPr>
                <w:b/>
                <w:bCs/>
              </w:rPr>
              <w:t>default_direct_dependency_type</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Pr>
                <w:rFonts w:eastAsia="MS Mincho"/>
                <w:bCs/>
                <w:lang w:val="en-US"/>
              </w:rPr>
              <w:t>u(v)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Cs/>
                <w:lang w:val="en-US" w:eastAsia="ko-KR"/>
              </w:rPr>
              <w:tab/>
              <w:t xml:space="preserve">else </w:t>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Cs/>
                <w:lang w:val="en-US" w:eastAsia="ko-KR"/>
              </w:rPr>
              <w:tab/>
            </w:r>
            <w:r w:rsidRPr="00983CFA">
              <w:rPr>
                <w:rFonts w:eastAsia="Batang"/>
                <w:bCs/>
                <w:lang w:val="en-US" w:eastAsia="ko-KR"/>
              </w:rPr>
              <w:tab/>
              <w:t xml:space="preserve">for( i = 1; i  &lt;=  </w:t>
            </w:r>
            <w:r>
              <w:rPr>
                <w:rFonts w:eastAsia="Batang"/>
                <w:bCs/>
                <w:lang w:val="en-US" w:eastAsia="ko-KR"/>
              </w:rPr>
              <w:t>MaxLayersMinus1</w:t>
            </w:r>
            <w:r w:rsidRPr="00983CFA">
              <w:rPr>
                <w:rFonts w:eastAsia="Batang"/>
                <w:bCs/>
                <w:lang w:val="en-US" w:eastAsia="ko-KR"/>
              </w:rPr>
              <w:t>; i++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 xml:space="preserve">for( j = 0; j &lt; i;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Cs/>
                <w:lang w:val="en-US" w:eastAsia="ko-KR"/>
              </w:rPr>
              <w:t>if( direct_dependency_flag[ i ][ j ]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r>
            <w:r w:rsidRPr="00983CFA">
              <w:rPr>
                <w:rFonts w:eastAsia="Batang"/>
                <w:b/>
                <w:bCs/>
                <w:lang w:val="en-US" w:eastAsia="ko-KR"/>
              </w:rPr>
              <w:tab/>
              <w:t>direct_dependency_type</w:t>
            </w:r>
            <w:r w:rsidRPr="00983CFA">
              <w:rPr>
                <w:rFonts w:eastAsia="Batang"/>
                <w:bCs/>
                <w:lang w:val="en-US" w:eastAsia="ko-KR"/>
              </w:rPr>
              <w:t>[ i ][ j ]</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u(v)</w:t>
            </w:r>
          </w:p>
        </w:tc>
      </w:tr>
      <w:tr w:rsidR="000B06B6" w:rsidRPr="00983CFA" w:rsidTr="000A29F0">
        <w:trPr>
          <w:trHeight w:val="289"/>
          <w:jc w:val="center"/>
        </w:trPr>
        <w:tc>
          <w:tcPr>
            <w:tcW w:w="7920" w:type="dxa"/>
          </w:tcPr>
          <w:p w:rsidR="000B06B6" w:rsidRPr="00D164CE"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Pr>
                <w:rFonts w:eastAsia="Batang"/>
                <w:b/>
                <w:bCs/>
                <w:lang w:val="en-US" w:eastAsia="ko-KR"/>
              </w:rPr>
              <w:tab/>
            </w:r>
            <w:r w:rsidRPr="00D164CE">
              <w:rPr>
                <w:rFonts w:eastAsia="Batang"/>
                <w:bCs/>
                <w:lang w:val="en-US" w:eastAsia="ko-KR"/>
              </w:rPr>
              <w:t>}</w:t>
            </w:r>
          </w:p>
        </w:tc>
        <w:tc>
          <w:tcPr>
            <w:tcW w:w="1152"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if( vps_vui_present_flag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rFonts w:eastAsia="Batang"/>
                <w:bCs/>
                <w:lang w:val="en-US" w:eastAsia="ko-KR"/>
              </w:rPr>
              <w:tab/>
              <w:t>while( !byte_aligned( )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lastRenderedPageBreak/>
              <w:tab/>
            </w:r>
            <w:r w:rsidRPr="00983CFA">
              <w:rPr>
                <w:rFonts w:eastAsia="Batang"/>
                <w:bCs/>
                <w:lang w:val="en-US" w:eastAsia="ko-KR"/>
              </w:rPr>
              <w:tab/>
            </w:r>
            <w:r w:rsidRPr="00983CFA">
              <w:rPr>
                <w:rFonts w:eastAsia="Batang"/>
                <w:bCs/>
                <w:lang w:val="en-US" w:eastAsia="ko-KR"/>
              </w:rPr>
              <w:tab/>
            </w:r>
            <w:r w:rsidRPr="00983CFA">
              <w:rPr>
                <w:rFonts w:eastAsia="Batang"/>
                <w:b/>
                <w:bCs/>
                <w:lang w:val="en-US" w:eastAsia="ko-KR"/>
              </w:rPr>
              <w:t>vps_vui_alignment_bit_equal_to_one</w:t>
            </w:r>
          </w:p>
        </w:tc>
        <w:tc>
          <w:tcPr>
            <w:tcW w:w="1152" w:type="dxa"/>
          </w:tcPr>
          <w:p w:rsidR="000B06B6" w:rsidRPr="00983CFA" w:rsidRDefault="000B06B6" w:rsidP="000A29F0">
            <w:pPr>
              <w:keepNext/>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r>
            <w:r w:rsidRPr="00983CFA">
              <w:rPr>
                <w:lang w:val="en-US"/>
              </w:rPr>
              <w:tab/>
              <w:t>vps_vui( )</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983CFA">
              <w:rPr>
                <w:lang w:val="en-US"/>
              </w:rPr>
              <w:tab/>
              <w:t>}</w:t>
            </w:r>
          </w:p>
        </w:tc>
        <w:tc>
          <w:tcPr>
            <w:tcW w:w="1152"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bookmarkStart w:id="1618" w:name="_Ref351039899"/>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19" w:name="_Ref360884668"/>
      <w:r w:rsidRPr="00983CFA">
        <w:rPr>
          <w:lang w:val="en-US"/>
        </w:rPr>
        <w:t>Representation format syntax</w:t>
      </w:r>
    </w:p>
    <w:p w:rsidR="000B06B6" w:rsidRPr="00983CFA" w:rsidRDefault="000B06B6" w:rsidP="000B06B6">
      <w:pPr>
        <w:pStyle w:val="3N"/>
        <w:keepNext/>
        <w:rPr>
          <w:highlight w:val="yellow"/>
          <w:lang w:val="en-US"/>
        </w:rPr>
      </w:pPr>
      <w:r w:rsidRPr="00983CFA">
        <w:rPr>
          <w:highlight w:val="yellow"/>
          <w:lang w:val="en-US"/>
        </w:rPr>
        <w:t>[Ed. (YK): The syntax and semantics for rep_format( )</w:t>
      </w:r>
      <w:r>
        <w:rPr>
          <w:highlight w:val="yellow"/>
          <w:lang w:val="en-US"/>
        </w:rPr>
        <w:t>, dpb_size( ),</w:t>
      </w:r>
      <w:r w:rsidRPr="00983CFA">
        <w:rPr>
          <w:highlight w:val="yellow"/>
          <w:lang w:val="en-US"/>
        </w:rPr>
        <w:t xml:space="preserve"> and vps_vui( ) should probably have one-level-higher section titles, similarly as profile_tier_level( ).]</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rep_format( ) {</w:t>
            </w:r>
          </w:p>
        </w:tc>
        <w:tc>
          <w:tcPr>
            <w:tcW w:w="1152"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pic_width_vps_in_luma_samples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MS Mincho"/>
                <w:b/>
                <w:bCs/>
                <w:lang w:val="en-US"/>
              </w:rPr>
              <w:tab/>
              <w:t>pic_height_vps_in_luma_samples</w:t>
            </w:r>
          </w:p>
        </w:tc>
        <w:tc>
          <w:tcPr>
            <w:tcW w:w="1152" w:type="dxa"/>
          </w:tcPr>
          <w:p w:rsidR="000B06B6" w:rsidRPr="00983CFA" w:rsidRDefault="000B06B6" w:rsidP="000A29F0">
            <w:pPr>
              <w:keepNext/>
              <w:keepLines/>
              <w:spacing w:before="0" w:after="60"/>
              <w:rPr>
                <w:lang w:val="en-US"/>
              </w:rPr>
            </w:pPr>
            <w:r w:rsidRPr="00983CFA">
              <w:rPr>
                <w:lang w:val="en-US"/>
              </w:rPr>
              <w:t>u(16)</w:t>
            </w:r>
          </w:p>
        </w:tc>
      </w:tr>
      <w:tr w:rsidR="000B06B6" w:rsidRPr="00983CFA" w:rsidTr="000A29F0">
        <w:trPr>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173FA9">
              <w:rPr>
                <w:rFonts w:eastAsia="MS Mincho"/>
                <w:b/>
                <w:lang w:val="en-US"/>
              </w:rPr>
              <w:t>chroma_and_bit_depth_vps_present_flag</w:t>
            </w:r>
          </w:p>
        </w:tc>
        <w:tc>
          <w:tcPr>
            <w:tcW w:w="1152" w:type="dxa"/>
          </w:tcPr>
          <w:p w:rsidR="000B06B6" w:rsidRPr="00983CFA" w:rsidRDefault="000B06B6" w:rsidP="000A29F0">
            <w:pPr>
              <w:keepNext/>
              <w:keepLines/>
              <w:spacing w:before="0" w:after="60"/>
              <w:rPr>
                <w:lang w:val="en-US"/>
              </w:rPr>
            </w:pPr>
            <w:r>
              <w:rPr>
                <w:lang w:val="en-US"/>
              </w:rPr>
              <w:t>u(1)</w:t>
            </w:r>
          </w:p>
        </w:tc>
      </w:tr>
      <w:tr w:rsidR="000B06B6" w:rsidRPr="00983CFA" w:rsidTr="000A29F0">
        <w:trPr>
          <w:trHeight w:val="289"/>
          <w:jc w:val="center"/>
        </w:trPr>
        <w:tc>
          <w:tcPr>
            <w:tcW w:w="7920" w:type="dxa"/>
          </w:tcPr>
          <w:p w:rsidR="000B06B6" w:rsidRPr="00173FA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173FA9">
              <w:rPr>
                <w:rFonts w:eastAsia="MS Mincho"/>
                <w:lang w:val="en-US"/>
              </w:rPr>
              <w:t>if(</w:t>
            </w:r>
            <w:r>
              <w:rPr>
                <w:rFonts w:eastAsia="MS Mincho"/>
                <w:lang w:val="en-US"/>
              </w:rPr>
              <w:t xml:space="preserve"> </w:t>
            </w:r>
            <w:r w:rsidRPr="00173FA9">
              <w:rPr>
                <w:rFonts w:eastAsia="MS Mincho"/>
                <w:lang w:val="en-US"/>
              </w:rPr>
              <w:t xml:space="preserve">chroma_and_bit_depth_vps_present_flag ) </w:t>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t>chroma_format_vps_idc</w:t>
            </w:r>
          </w:p>
        </w:tc>
        <w:tc>
          <w:tcPr>
            <w:tcW w:w="1152" w:type="dxa"/>
          </w:tcPr>
          <w:p w:rsidR="000B06B6" w:rsidRPr="00983CFA" w:rsidRDefault="000B06B6" w:rsidP="000A29F0">
            <w:pPr>
              <w:keepNext/>
              <w:keepLines/>
              <w:spacing w:before="0" w:after="60"/>
              <w:rPr>
                <w:lang w:val="en-US"/>
              </w:rPr>
            </w:pPr>
            <w:r w:rsidRPr="00983CFA">
              <w:rPr>
                <w:lang w:val="en-US"/>
              </w:rPr>
              <w:t>u(2)</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983CFA">
              <w:rPr>
                <w:rFonts w:eastAsia="MS Mincho"/>
                <w:lang w:val="en-US"/>
              </w:rPr>
              <w:tab/>
              <w:t>if( chroma_format_vps_idc  = =  3 )</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Pr>
                <w:rFonts w:eastAsia="MS Mincho"/>
                <w:b/>
                <w:lang w:val="en-US"/>
              </w:rPr>
              <w:tab/>
            </w:r>
            <w:r w:rsidRPr="00983CFA">
              <w:rPr>
                <w:rFonts w:eastAsia="MS Mincho"/>
                <w:b/>
                <w:lang w:val="en-US"/>
              </w:rPr>
              <w:tab/>
            </w:r>
            <w:r w:rsidRPr="00983CFA">
              <w:rPr>
                <w:rFonts w:eastAsia="MS Mincho"/>
                <w:b/>
                <w:lang w:val="en-US"/>
              </w:rPr>
              <w:tab/>
              <w:t>separate_colour_plane_vps_flag</w:t>
            </w:r>
          </w:p>
        </w:tc>
        <w:tc>
          <w:tcPr>
            <w:tcW w:w="1152"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bit_depth_vps_luma_minus8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Pr>
                <w:rFonts w:eastAsia="MS Mincho"/>
                <w:b/>
                <w:lang w:val="en-US"/>
              </w:rPr>
              <w:tab/>
            </w:r>
            <w:r w:rsidRPr="00983CFA">
              <w:rPr>
                <w:rFonts w:eastAsia="MS Mincho"/>
                <w:b/>
                <w:lang w:val="en-US"/>
              </w:rPr>
              <w:tab/>
              <w:t>bit_depth_vps_chroma_minus8</w:t>
            </w:r>
          </w:p>
        </w:tc>
        <w:tc>
          <w:tcPr>
            <w:tcW w:w="1152" w:type="dxa"/>
          </w:tcPr>
          <w:p w:rsidR="000B06B6" w:rsidRPr="00983CFA" w:rsidRDefault="000B06B6" w:rsidP="000A29F0">
            <w:pPr>
              <w:keepNext/>
              <w:keepLines/>
              <w:spacing w:before="0" w:after="60"/>
              <w:rPr>
                <w:lang w:val="en-US"/>
              </w:rPr>
            </w:pPr>
            <w:r w:rsidRPr="00983CFA">
              <w:rPr>
                <w:lang w:val="en-US"/>
              </w:rPr>
              <w:t>u(4)</w:t>
            </w:r>
          </w:p>
        </w:tc>
      </w:tr>
      <w:tr w:rsidR="000B06B6" w:rsidRPr="00983CFA" w:rsidTr="000A29F0">
        <w:trPr>
          <w:trHeight w:val="289"/>
          <w:jc w:val="center"/>
        </w:trPr>
        <w:tc>
          <w:tcPr>
            <w:tcW w:w="7920" w:type="dxa"/>
          </w:tcPr>
          <w:p w:rsidR="000B06B6" w:rsidRPr="00F206B5"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b/>
                <w:lang w:val="en-US"/>
              </w:rPr>
              <w:tab/>
            </w:r>
            <w:r w:rsidRPr="00F206B5">
              <w:rPr>
                <w:rFonts w:eastAsia="MS Mincho"/>
                <w:lang w:val="en-US"/>
              </w:rPr>
              <w:t>}</w:t>
            </w:r>
          </w:p>
        </w:tc>
        <w:tc>
          <w:tcPr>
            <w:tcW w:w="1152"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bl>
    <w:p w:rsidR="000B06B6" w:rsidRDefault="000B06B6" w:rsidP="000B06B6">
      <w:pPr>
        <w:pStyle w:val="3N"/>
        <w:rPr>
          <w:lang w:val="en-US"/>
        </w:rPr>
      </w:pPr>
      <w:bookmarkStart w:id="1620" w:name="_Ref363160716"/>
    </w:p>
    <w:p w:rsidR="000B06B6" w:rsidRPr="00983CFA" w:rsidRDefault="000B06B6" w:rsidP="008557C3">
      <w:pPr>
        <w:pStyle w:val="3H4"/>
        <w:keepLines w:val="0"/>
        <w:numPr>
          <w:ilvl w:val="5"/>
          <w:numId w:val="37"/>
        </w:numPr>
        <w:tabs>
          <w:tab w:val="clear" w:pos="1080"/>
          <w:tab w:val="num" w:pos="1134"/>
        </w:tabs>
        <w:ind w:left="1134" w:hanging="1134"/>
        <w:rPr>
          <w:lang w:val="en-US"/>
        </w:rPr>
      </w:pPr>
      <w:r>
        <w:rPr>
          <w:lang w:val="en-US"/>
        </w:rPr>
        <w:t xml:space="preserve">DPB size </w:t>
      </w:r>
      <w:r w:rsidRPr="00983CFA">
        <w:rPr>
          <w:lang w:val="en-US"/>
        </w:rPr>
        <w:t>syntax</w:t>
      </w:r>
    </w:p>
    <w:p w:rsidR="000B06B6"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dpb_size(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for( i = 1; i &lt; N</w:t>
            </w:r>
            <w:bookmarkStart w:id="1621" w:name="GoHere2"/>
            <w:bookmarkEnd w:id="1621"/>
            <w:r w:rsidRPr="003B4783">
              <w:t>umOutputLayerSets;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tab/>
            </w:r>
            <w:r w:rsidRPr="003B4783">
              <w:tab/>
            </w:r>
            <w:r w:rsidRPr="003B4783">
              <w:rPr>
                <w:b/>
                <w:bCs/>
              </w:rPr>
              <w:t>sub_layer_flag_info_present_flag</w:t>
            </w:r>
            <w:r w:rsidRPr="003B4783">
              <w:t>[ i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for( j = 0; j  &lt;=  vps_max_sub_layers_minus1; j++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if( j &gt; 0  &amp;&amp;  sub_layer_flag_info_present_flag[ i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r>
            <w:r w:rsidRPr="003B4783">
              <w:rPr>
                <w:b/>
                <w:bCs/>
              </w:rPr>
              <w:t>sub_layer_dpb_info_present_flag</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r w:rsidRPr="003B4783">
              <w:rPr>
                <w:rFonts w:eastAsia="MS Mincho"/>
              </w:rPr>
              <w:t>u(1)</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Cs/>
              </w:rPr>
              <w:tab/>
            </w:r>
            <w:r w:rsidRPr="003B4783">
              <w:rPr>
                <w:bCs/>
              </w:rPr>
              <w:tab/>
            </w:r>
            <w:r w:rsidRPr="003B4783">
              <w:rPr>
                <w:bCs/>
              </w:rPr>
              <w:tab/>
              <w:t>if( sub_layer_dpb_info_present_flag[ i ][ j ] )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r>
            <w:r w:rsidRPr="003B4783">
              <w:tab/>
              <w:t>for( k = 0; k &lt; NumSubDpbs[ i ]; k++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3B4783">
              <w:rPr>
                <w:b/>
                <w:bCs/>
              </w:rPr>
              <w:tab/>
            </w:r>
            <w:r w:rsidRPr="003B4783">
              <w:rPr>
                <w:b/>
                <w:bCs/>
              </w:rPr>
              <w:tab/>
            </w:r>
            <w:r w:rsidRPr="003B4783">
              <w:rPr>
                <w:b/>
                <w:bCs/>
              </w:rPr>
              <w:tab/>
            </w:r>
            <w:r w:rsidRPr="003B4783">
              <w:rPr>
                <w:b/>
                <w:bCs/>
              </w:rPr>
              <w:tab/>
            </w:r>
            <w:r w:rsidRPr="003B4783">
              <w:rPr>
                <w:b/>
                <w:bCs/>
              </w:rPr>
              <w:tab/>
            </w:r>
            <w:r w:rsidRPr="003B4783">
              <w:rPr>
                <w:rFonts w:eastAsia="Batang"/>
                <w:b/>
                <w:bCs/>
                <w:lang w:eastAsia="ko-KR"/>
              </w:rPr>
              <w:t>max_vps_dec_pic_buffering_minus1</w:t>
            </w:r>
            <w:r w:rsidRPr="003B4783">
              <w:rPr>
                <w:rFonts w:eastAsia="Batang"/>
                <w:bCs/>
                <w:lang w:eastAsia="ko-KR"/>
              </w:rPr>
              <w:t>[ i ][ k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max_vps_num_reorder_pics</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rPr>
                <w:b/>
                <w:bCs/>
              </w:rPr>
              <w:tab/>
            </w:r>
            <w:r w:rsidRPr="003B4783">
              <w:rPr>
                <w:b/>
                <w:bCs/>
              </w:rPr>
              <w:tab/>
            </w:r>
            <w:r w:rsidRPr="003B4783">
              <w:rPr>
                <w:b/>
                <w:bCs/>
              </w:rPr>
              <w:tab/>
            </w:r>
            <w:r w:rsidRPr="003B4783">
              <w:rPr>
                <w:b/>
                <w:bCs/>
              </w:rPr>
              <w:tab/>
              <w:t>max_vps_latency_increase_plus1</w:t>
            </w:r>
            <w:r w:rsidRPr="003B4783">
              <w:t>[ i ][ j ]</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r w:rsidRPr="003B4783">
              <w:rPr>
                <w:rFonts w:eastAsia="MS Mincho"/>
                <w:bCs/>
              </w:rPr>
              <w:t>ue(v)</w:t>
            </w: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3B4783"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3B4783">
              <w:tab/>
              <w:t>}</w:t>
            </w:r>
          </w:p>
        </w:tc>
        <w:tc>
          <w:tcPr>
            <w:tcW w:w="1140" w:type="dxa"/>
          </w:tcPr>
          <w:p w:rsidR="000B06B6" w:rsidRPr="003B4783" w:rsidRDefault="000B06B6" w:rsidP="000A29F0">
            <w:pPr>
              <w:tabs>
                <w:tab w:val="clear" w:pos="794"/>
                <w:tab w:val="clear" w:pos="1191"/>
                <w:tab w:val="clear" w:pos="1588"/>
                <w:tab w:val="clear" w:pos="1985"/>
              </w:tabs>
              <w:spacing w:before="0" w:after="60"/>
              <w:rPr>
                <w:rFonts w:eastAsia="MS Mincho"/>
                <w:bCs/>
              </w:rPr>
            </w:pPr>
          </w:p>
        </w:tc>
      </w:tr>
      <w:tr w:rsidR="000B06B6" w:rsidRPr="003B4783" w:rsidTr="000A29F0">
        <w:trPr>
          <w:trHeight w:val="283"/>
          <w:jc w:val="center"/>
        </w:trPr>
        <w:tc>
          <w:tcPr>
            <w:tcW w:w="7920" w:type="dxa"/>
          </w:tcPr>
          <w:p w:rsidR="000B06B6" w:rsidRPr="00076892" w:rsidRDefault="000B06B6" w:rsidP="000A29F0">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076892">
              <w:t>}</w:t>
            </w:r>
          </w:p>
        </w:tc>
        <w:tc>
          <w:tcPr>
            <w:tcW w:w="1140" w:type="dxa"/>
          </w:tcPr>
          <w:p w:rsidR="000B06B6" w:rsidRPr="00076892" w:rsidRDefault="000B06B6" w:rsidP="000A29F0">
            <w:pPr>
              <w:tabs>
                <w:tab w:val="clear" w:pos="794"/>
                <w:tab w:val="clear" w:pos="1191"/>
                <w:tab w:val="clear" w:pos="1588"/>
                <w:tab w:val="clear" w:pos="1985"/>
              </w:tabs>
              <w:spacing w:before="0" w:after="60"/>
            </w:pPr>
          </w:p>
        </w:tc>
      </w:tr>
    </w:tbl>
    <w:p w:rsidR="000B06B6" w:rsidRPr="003B4783" w:rsidRDefault="000B06B6" w:rsidP="000B06B6">
      <w:pPr>
        <w:pStyle w:val="3N"/>
        <w:rPr>
          <w:lang w:val="en-US"/>
        </w:rPr>
      </w:pP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VPS VUI syntax</w:t>
      </w:r>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MS Mincho"/>
                <w:lang w:val="en-US"/>
              </w:rPr>
              <w:t>vps_vui( ){</w:t>
            </w:r>
          </w:p>
        </w:tc>
        <w:tc>
          <w:tcPr>
            <w:tcW w:w="1153" w:type="dxa"/>
          </w:tcPr>
          <w:p w:rsidR="000B06B6" w:rsidRPr="00983CFA" w:rsidRDefault="000B06B6" w:rsidP="000A29F0">
            <w:pPr>
              <w:keepNext/>
              <w:spacing w:before="0" w:after="60"/>
              <w:rPr>
                <w:rFonts w:eastAsia="MS Mincho"/>
                <w:bCs/>
                <w:lang w:val="en-US"/>
              </w:rPr>
            </w:pPr>
            <w:r w:rsidRPr="00983CFA">
              <w:rPr>
                <w:rFonts w:eastAsia="MS Mincho"/>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
                <w:bCs/>
                <w:lang w:val="en-US" w:eastAsia="ko-KR"/>
              </w:rPr>
              <w:tab/>
              <w:t>cross_layer_</w:t>
            </w:r>
            <w:r>
              <w:rPr>
                <w:rFonts w:eastAsia="Batang"/>
                <w:b/>
                <w:bCs/>
                <w:lang w:val="en-US" w:eastAsia="ko-KR"/>
              </w:rPr>
              <w:t>pic_type</w:t>
            </w:r>
            <w:r w:rsidRPr="00983CFA">
              <w:rPr>
                <w:rFonts w:eastAsia="Batang"/>
                <w:b/>
                <w:bCs/>
                <w:lang w:val="en-US" w:eastAsia="ko-KR"/>
              </w:rPr>
              <w:t>_aligned_flag</w:t>
            </w:r>
          </w:p>
        </w:tc>
        <w:tc>
          <w:tcPr>
            <w:tcW w:w="1153"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Pr>
                <w:rFonts w:eastAsia="MS Mincho"/>
                <w:lang w:val="en-US"/>
              </w:rPr>
              <w:tab/>
            </w:r>
            <w:r w:rsidRPr="00B81898">
              <w:rPr>
                <w:rFonts w:eastAsia="MS Mincho"/>
                <w:lang w:val="en-US"/>
              </w:rPr>
              <w:t>if( !cross_layer_pic_type_aligned_flag )</w:t>
            </w:r>
          </w:p>
        </w:tc>
        <w:tc>
          <w:tcPr>
            <w:tcW w:w="1153" w:type="dxa"/>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EC5A5B">
              <w:rPr>
                <w:rFonts w:eastAsia="Batang"/>
                <w:bCs/>
                <w:lang w:eastAsia="ko-KR"/>
              </w:rPr>
              <w:tab/>
            </w:r>
            <w:r w:rsidRPr="00EC5A5B">
              <w:rPr>
                <w:rFonts w:eastAsia="Batang"/>
                <w:bCs/>
                <w:lang w:eastAsia="ko-KR"/>
              </w:rPr>
              <w:tab/>
            </w:r>
            <w:r w:rsidRPr="00EC5A5B">
              <w:rPr>
                <w:rFonts w:eastAsia="Batang"/>
                <w:b/>
                <w:bCs/>
                <w:lang w:eastAsia="ko-KR"/>
              </w:rPr>
              <w:t>cross_layer_irap_aligned_flag</w:t>
            </w:r>
          </w:p>
        </w:tc>
        <w:tc>
          <w:tcPr>
            <w:tcW w:w="1153" w:type="dxa"/>
          </w:tcPr>
          <w:p w:rsidR="000B06B6" w:rsidRPr="00983CFA" w:rsidRDefault="000B06B6" w:rsidP="000A29F0">
            <w:pPr>
              <w:keepNext/>
              <w:spacing w:before="0" w:after="60"/>
              <w:rPr>
                <w:rFonts w:eastAsia="MS Mincho"/>
                <w:bCs/>
                <w:lang w:val="en-US"/>
              </w:rPr>
            </w:pPr>
            <w:r>
              <w:rPr>
                <w:rFonts w:eastAsia="MS Mincho"/>
                <w:bCs/>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r>
            <w:r w:rsidRPr="00983CFA">
              <w:rPr>
                <w:b/>
                <w:lang w:val="en-US"/>
              </w:rPr>
              <w:t>bit_rate_present_vps_flag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983CFA">
              <w:rPr>
                <w:rFonts w:eastAsia="Batang"/>
                <w:bCs/>
                <w:lang w:val="en-US" w:eastAsia="ko-KR"/>
              </w:rPr>
              <w:tab/>
            </w:r>
            <w:r w:rsidRPr="00983CFA">
              <w:rPr>
                <w:b/>
                <w:lang w:val="en-US"/>
              </w:rPr>
              <w:t>pic_rate_present_vps_flag</w:t>
            </w:r>
          </w:p>
        </w:tc>
        <w:tc>
          <w:tcPr>
            <w:tcW w:w="1153" w:type="dxa"/>
          </w:tcPr>
          <w:p w:rsidR="000B06B6" w:rsidRPr="00983CFA" w:rsidRDefault="000B06B6" w:rsidP="000A29F0">
            <w:pPr>
              <w:keepNext/>
              <w:keepLines/>
              <w:spacing w:before="0" w:after="60"/>
              <w:rPr>
                <w:lang w:val="en-US"/>
              </w:rPr>
            </w:pPr>
            <w:r w:rsidRPr="00983CFA">
              <w:rPr>
                <w:lang w:val="en-US"/>
              </w:rPr>
              <w:t>u(1)</w:t>
            </w: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983CFA">
              <w:rPr>
                <w:rFonts w:eastAsia="Batang"/>
                <w:bCs/>
                <w:lang w:val="en-US" w:eastAsia="ko-KR"/>
              </w:rPr>
              <w:tab/>
              <w:t>if( bit_rate_present_vps_flag  | |  pic_rate_present_vps_flag )</w:t>
            </w:r>
          </w:p>
        </w:tc>
        <w:tc>
          <w:tcPr>
            <w:tcW w:w="1153" w:type="dxa"/>
          </w:tcPr>
          <w:p w:rsidR="000B06B6" w:rsidRPr="00983CFA" w:rsidRDefault="000B06B6" w:rsidP="000A29F0">
            <w:pPr>
              <w:keepNext/>
              <w:keepLines/>
              <w:spacing w:before="0" w:after="60"/>
              <w:rPr>
                <w:lang w:val="en-US"/>
              </w:rPr>
            </w:pPr>
          </w:p>
        </w:tc>
      </w:tr>
      <w:tr w:rsidR="000B06B6" w:rsidRPr="00983CFA" w:rsidTr="000A29F0">
        <w:trPr>
          <w:trHeight w:val="289"/>
          <w:jc w:val="center"/>
        </w:trPr>
        <w:tc>
          <w:tcPr>
            <w:tcW w:w="7920" w:type="dxa"/>
          </w:tcPr>
          <w:p w:rsidR="000B06B6" w:rsidRPr="00983CF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983CFA">
              <w:rPr>
                <w:rFonts w:eastAsia="Batang"/>
                <w:bCs/>
                <w:lang w:val="en-US" w:eastAsia="ko-KR"/>
              </w:rPr>
              <w:tab/>
            </w:r>
            <w:r w:rsidRPr="00983CFA">
              <w:rPr>
                <w:rFonts w:eastAsia="Batang"/>
                <w:bCs/>
                <w:lang w:val="en-US" w:eastAsia="ko-KR"/>
              </w:rPr>
              <w:tab/>
              <w:t>for( i = 0; i  &lt;=  vps_number_layer_sets_minus1; i++ )</w:t>
            </w:r>
          </w:p>
        </w:tc>
        <w:tc>
          <w:tcPr>
            <w:tcW w:w="1153" w:type="dxa"/>
          </w:tcPr>
          <w:p w:rsidR="000B06B6" w:rsidRPr="00983CFA" w:rsidRDefault="000B06B6" w:rsidP="000A29F0">
            <w:pPr>
              <w:keepNext/>
              <w:keepLines/>
              <w:spacing w:before="0" w:after="6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Cs/>
                <w:lang w:val="en-US"/>
              </w:rPr>
              <w:tab/>
            </w:r>
            <w:r w:rsidRPr="00983CFA">
              <w:rPr>
                <w:bCs/>
                <w:lang w:val="en-US"/>
              </w:rPr>
              <w:tab/>
            </w:r>
            <w:r w:rsidRPr="00983CFA">
              <w:rPr>
                <w:bCs/>
                <w:lang w:val="en-US"/>
              </w:rPr>
              <w:tab/>
              <w:t>for( j = 0; j  &lt;=  vps_max_sub_layers_minus1;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bit_rate_present_vps_flag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bit_rate_present_flag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bCs/>
                <w:lang w:val="en-US"/>
              </w:rPr>
              <w:tab/>
            </w:r>
            <w:r w:rsidRPr="00983CFA">
              <w:rPr>
                <w:bCs/>
                <w:lang w:val="en-US"/>
              </w:rPr>
              <w:tab/>
            </w:r>
            <w:r w:rsidRPr="00983CFA">
              <w:rPr>
                <w:bCs/>
                <w:lang w:val="en-US"/>
              </w:rPr>
              <w:tab/>
            </w:r>
            <w:r w:rsidRPr="00983CFA">
              <w:rPr>
                <w:bCs/>
                <w:lang w:val="en-US"/>
              </w:rPr>
              <w:tab/>
              <w:t>if( pic_rate_present_vps_flag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b/>
                <w:bCs/>
                <w:lang w:val="en-US"/>
              </w:rPr>
              <w:tab/>
            </w:r>
            <w:r w:rsidRPr="00983CFA">
              <w:rPr>
                <w:b/>
                <w:bCs/>
                <w:lang w:val="en-US"/>
              </w:rPr>
              <w:tab/>
            </w:r>
            <w:r w:rsidRPr="00983CFA">
              <w:rPr>
                <w:b/>
                <w:bCs/>
                <w:lang w:val="en-US"/>
              </w:rPr>
              <w:tab/>
            </w:r>
            <w:r w:rsidRPr="00983CFA">
              <w:rPr>
                <w:b/>
                <w:bCs/>
                <w:lang w:val="en-US"/>
              </w:rPr>
              <w:tab/>
            </w:r>
            <w:r w:rsidRPr="00983CFA">
              <w:rPr>
                <w:b/>
                <w:bCs/>
                <w:lang w:val="en-US"/>
              </w:rPr>
              <w:tab/>
              <w:t>pic_rate_present_flag</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bCs/>
                <w:lang w:val="en-US"/>
              </w:rPr>
              <w:tab/>
            </w:r>
            <w:r w:rsidRPr="00983CFA">
              <w:rPr>
                <w:bCs/>
                <w:lang w:val="en-US"/>
              </w:rPr>
              <w:tab/>
            </w:r>
            <w:r w:rsidRPr="00983CFA">
              <w:rPr>
                <w:bCs/>
                <w:lang w:val="en-US"/>
              </w:rPr>
              <w:tab/>
            </w:r>
            <w:r w:rsidRPr="00983CFA">
              <w:rPr>
                <w:bCs/>
                <w:lang w:val="en-US"/>
              </w:rPr>
              <w:tab/>
              <w:t>if( bit_rate_present_flag[ i ][ j ] ) {</w:t>
            </w:r>
          </w:p>
        </w:tc>
        <w:tc>
          <w:tcPr>
            <w:tcW w:w="1153"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bCs/>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avg_bit_rate</w:t>
            </w:r>
            <w:r w:rsidRPr="00983CFA">
              <w:rPr>
                <w:bCs/>
                <w:lang w:val="en-US"/>
              </w:rPr>
              <w:t>[ i ][ j ]</w:t>
            </w:r>
          </w:p>
        </w:tc>
        <w:tc>
          <w:tcPr>
            <w:tcW w:w="1153" w:type="dxa"/>
          </w:tcPr>
          <w:p w:rsidR="000B06B6" w:rsidRPr="00983CFA" w:rsidRDefault="000B06B6" w:rsidP="000A29F0">
            <w:pPr>
              <w:pStyle w:val="tablecell"/>
              <w:rPr>
                <w:lang w:val="en-US" w:eastAsia="ko-KR"/>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max_bit_rate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if( pic_rate_present_flag</w:t>
            </w:r>
            <w:r w:rsidRPr="00983CFA">
              <w:rPr>
                <w:bCs/>
                <w:lang w:val="en-US"/>
              </w:rPr>
              <w:t xml:space="preserve">[ i ][ j ] </w:t>
            </w:r>
            <w:r w:rsidRPr="00983CFA">
              <w:rPr>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constant_pic_rate_idc</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r>
            <w:r w:rsidRPr="00983CFA">
              <w:rPr>
                <w:lang w:val="en-US"/>
              </w:rPr>
              <w:tab/>
            </w:r>
            <w:r w:rsidRPr="00983CFA">
              <w:rPr>
                <w:b/>
                <w:bCs/>
                <w:lang w:val="en-US"/>
              </w:rPr>
              <w:t>avg_pic_rate</w:t>
            </w:r>
            <w:r w:rsidRPr="00983CFA">
              <w:rPr>
                <w:bCs/>
                <w:lang w:val="en-US"/>
              </w:rPr>
              <w:t>[ i ][ j ]</w:t>
            </w:r>
          </w:p>
        </w:tc>
        <w:tc>
          <w:tcPr>
            <w:tcW w:w="1153" w:type="dxa"/>
          </w:tcPr>
          <w:p w:rsidR="000B06B6" w:rsidRPr="00983CFA" w:rsidRDefault="000B06B6" w:rsidP="000A29F0">
            <w:pPr>
              <w:pStyle w:val="tablecell"/>
              <w:rPr>
                <w:lang w:val="en-US"/>
              </w:rPr>
            </w:pPr>
            <w:r w:rsidRPr="00983CFA">
              <w:rPr>
                <w:lang w:val="en-US"/>
              </w:rPr>
              <w:t>u(16)</w:t>
            </w: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sidRPr="00983CFA">
              <w:rPr>
                <w:lang w:val="en-US"/>
              </w:rPr>
              <w:tab/>
            </w:r>
            <w:r w:rsidRPr="00983CFA">
              <w:rPr>
                <w:lang w:val="en-US"/>
              </w:rPr>
              <w:tab/>
            </w:r>
            <w:r w:rsidRPr="00983CFA">
              <w:rPr>
                <w:lang w:val="en-US"/>
              </w:rPr>
              <w:tab/>
            </w:r>
            <w:r w:rsidRPr="00983CFA">
              <w:rPr>
                <w:lang w:val="en-US"/>
              </w:rPr>
              <w:tab/>
              <w:t>}</w:t>
            </w:r>
          </w:p>
        </w:tc>
        <w:tc>
          <w:tcPr>
            <w:tcW w:w="1153" w:type="dxa"/>
          </w:tcPr>
          <w:p w:rsidR="000B06B6" w:rsidRPr="00983CFA" w:rsidRDefault="000B06B6" w:rsidP="000A29F0">
            <w:pPr>
              <w:pStyle w:val="tablecell"/>
              <w:rPr>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2A1EC1"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Pr>
                <w:rFonts w:eastAsia="Batang"/>
                <w:bCs/>
                <w:lang w:val="en-US" w:eastAsia="ko-KR"/>
              </w:rPr>
              <w:tab/>
            </w:r>
            <w:r w:rsidRPr="002A1EC1">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if( !tiles_not_in_use_flag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t xml:space="preserve">for( i = 0; i  &lt;=  </w:t>
            </w:r>
            <w:r>
              <w:rPr>
                <w:rFonts w:eastAsia="Batang"/>
                <w:bCs/>
                <w:lang w:val="en-US" w:eastAsia="ko-KR"/>
              </w:rPr>
              <w:t>MaxLayersMinus1;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r>
            <w:r>
              <w:rPr>
                <w:rFonts w:eastAsia="Batang"/>
                <w:bCs/>
                <w:lang w:val="en-US" w:eastAsia="ko-KR"/>
              </w:rPr>
              <w:tab/>
            </w:r>
            <w:r w:rsidRPr="002A1EC1">
              <w:rPr>
                <w:rFonts w:eastAsia="Batang"/>
                <w:b/>
                <w:bCs/>
                <w:lang w:val="en-US" w:eastAsia="ko-KR"/>
              </w:rPr>
              <w:t>tiles_in_use_flag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Pr>
                <w:rFonts w:eastAsia="Batang"/>
                <w:bCs/>
                <w:lang w:val="en-US" w:eastAsia="ko-KR"/>
              </w:rPr>
              <w:tab/>
            </w:r>
            <w:r>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Cs/>
                <w:lang w:val="en-US" w:eastAsia="ko-KR"/>
              </w:rPr>
              <w:tab/>
            </w:r>
            <w:r w:rsidRPr="002A1EC1">
              <w:rPr>
                <w:rFonts w:eastAsia="Batang"/>
                <w:b/>
                <w:bCs/>
                <w:lang w:val="en-US" w:eastAsia="ko-KR"/>
              </w:rPr>
              <w:t>loop_filter_not_across_tiles_flag</w:t>
            </w:r>
            <w:r>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r>
              <w:rPr>
                <w:rFonts w:eastAsia="Batang"/>
                <w:bCs/>
                <w:lang w:val="en-US" w:eastAsia="ko-KR"/>
              </w:rPr>
              <w:t>u(1)</w:t>
            </w: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Pr>
                <w:rFonts w:eastAsia="Batang"/>
                <w:bCs/>
                <w:lang w:val="en-US" w:eastAsia="ko-KR"/>
              </w:rPr>
              <w:tab/>
            </w:r>
            <w:r>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spacing w:before="0" w:after="60"/>
              <w:rPr>
                <w:rFonts w:eastAsia="MS Mincho"/>
                <w:bCs/>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layerIdx = LayerIdxInVps[</w:t>
            </w:r>
            <w:r>
              <w:rPr>
                <w:rFonts w:ascii="Times New Roman" w:hAnsi="Times New Roman"/>
                <w:bCs/>
                <w:lang w:val="en-US"/>
              </w:rPr>
              <w:t> </w:t>
            </w:r>
            <w:r w:rsidRPr="002A1EC1">
              <w:rPr>
                <w:rFonts w:ascii="Times New Roman" w:hAnsi="Times New Roman"/>
                <w:bCs/>
                <w:lang w:val="en-US"/>
              </w:rPr>
              <w:t>RefLayerId[</w:t>
            </w:r>
            <w:r>
              <w:rPr>
                <w:rFonts w:ascii="Times New Roman" w:hAnsi="Times New Roman"/>
                <w:bCs/>
                <w:lang w:val="en-US"/>
              </w:rPr>
              <w:t> </w:t>
            </w:r>
            <w:r w:rsidRPr="002A1EC1">
              <w:rPr>
                <w:rFonts w:ascii="Times New Roman" w:hAnsi="Times New Roman"/>
                <w:bCs/>
                <w:lang w:val="en-US"/>
              </w:rPr>
              <w:t>layer_id_in_nuh[</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j</w:t>
            </w:r>
            <w:r>
              <w:rPr>
                <w:rFonts w:ascii="Times New Roman" w:hAnsi="Times New Roman"/>
                <w:bCs/>
                <w:lang w:val="en-US"/>
              </w:rPr>
              <w:t> </w:t>
            </w:r>
            <w:r w:rsidRPr="002A1EC1">
              <w:rPr>
                <w:rFonts w:ascii="Times New Roman" w:hAnsi="Times New Roman"/>
                <w:bCs/>
                <w:lang w:val="en-US"/>
              </w:rPr>
              <w:t>]</w:t>
            </w:r>
            <w:r>
              <w:rPr>
                <w:rFonts w:ascii="Times New Roman" w:hAnsi="Times New Roman"/>
                <w:bCs/>
                <w:lang w:val="en-US"/>
              </w:rPr>
              <w:t> </w:t>
            </w:r>
            <w:r w:rsidRPr="002A1EC1">
              <w:rPr>
                <w:rFonts w:ascii="Times New Roman" w:hAnsi="Times New Roman"/>
                <w:bCs/>
                <w:lang w:val="en-US"/>
              </w:rPr>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2A1EC1"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Pr>
                <w:rFonts w:ascii="Times New Roman" w:hAnsi="Times New Roman"/>
                <w:bCs/>
                <w:lang w:val="en-US"/>
              </w:rPr>
              <w:tab/>
            </w:r>
            <w:r w:rsidRPr="002A1EC1">
              <w:rPr>
                <w:rFonts w:ascii="Times New Roman" w:hAnsi="Times New Roman"/>
                <w:bCs/>
                <w:lang w:val="en-US"/>
              </w:rPr>
              <w:t>if( tiles_in_use_flag[</w:t>
            </w:r>
            <w:r>
              <w:rPr>
                <w:rFonts w:ascii="Times New Roman" w:hAnsi="Times New Roman"/>
                <w:bCs/>
                <w:lang w:val="en-US"/>
              </w:rPr>
              <w:t> </w:t>
            </w:r>
            <w:r w:rsidRPr="002A1EC1">
              <w:rPr>
                <w:rFonts w:ascii="Times New Roman" w:hAnsi="Times New Roman"/>
                <w:bCs/>
                <w:lang w:val="en-US"/>
              </w:rPr>
              <w:t>i</w:t>
            </w:r>
            <w:r>
              <w:rPr>
                <w:rFonts w:ascii="Times New Roman" w:hAnsi="Times New Roman"/>
                <w:bCs/>
                <w:lang w:val="en-US"/>
              </w:rPr>
              <w:t> </w:t>
            </w:r>
            <w:r w:rsidRPr="002A1EC1">
              <w:rPr>
                <w:rFonts w:ascii="Times New Roman" w:hAnsi="Times New Roman"/>
                <w:bCs/>
                <w:lang w:val="en-US"/>
              </w:rPr>
              <w:t>]  &amp;&amp;  tiles_in_use_flag[</w:t>
            </w:r>
            <w:r>
              <w:rPr>
                <w:rFonts w:ascii="Times New Roman" w:hAnsi="Times New Roman"/>
                <w:bCs/>
                <w:lang w:val="en-US"/>
              </w:rPr>
              <w:t> </w:t>
            </w:r>
            <w:r w:rsidRPr="002A1EC1">
              <w:rPr>
                <w:rFonts w:ascii="Times New Roman" w:hAnsi="Times New Roman"/>
                <w:bCs/>
                <w:lang w:val="en-US"/>
              </w:rPr>
              <w:t>layerIdx</w:t>
            </w:r>
            <w:r>
              <w:rPr>
                <w:rFonts w:ascii="Times New Roman" w:hAnsi="Times New Roman"/>
                <w:bCs/>
                <w:lang w:val="en-US"/>
              </w:rPr>
              <w:t> </w:t>
            </w:r>
            <w:r w:rsidRPr="002A1EC1">
              <w:rPr>
                <w:rFonts w:ascii="Times New Roman" w:hAnsi="Times New Roman"/>
                <w:bCs/>
                <w:lang w:val="en-US"/>
              </w:rPr>
              <w:t>]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lang w:val="en-US"/>
              </w:rPr>
            </w:pPr>
            <w:r>
              <w:rPr>
                <w:rFonts w:ascii="Times New Roman" w:hAnsi="Times New Roman"/>
                <w:bCs/>
                <w:lang w:val="en-US"/>
              </w:rPr>
              <w:tab/>
            </w:r>
            <w:r>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tile_boundaries_aligned_flag</w:t>
            </w:r>
            <w:r w:rsidRPr="00983CFA">
              <w:rPr>
                <w:rFonts w:ascii="Times New Roman" w:hAnsi="Times New Roman"/>
                <w:bCs/>
                <w:lang w:val="en-US"/>
              </w:rPr>
              <w:t>[ i ][ j ]</w:t>
            </w:r>
          </w:p>
        </w:tc>
        <w:tc>
          <w:tcPr>
            <w:tcW w:w="1153"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B47830" w:rsidRDefault="000B06B6" w:rsidP="000A29F0">
            <w:pPr>
              <w:pStyle w:val="tablesyntax"/>
              <w:rPr>
                <w:rFonts w:ascii="Times New Roman" w:hAnsi="Times New Roman"/>
                <w:b/>
                <w:bCs/>
                <w:lang w:val="en-US"/>
              </w:rPr>
            </w:pPr>
            <w:r w:rsidRPr="00B47830">
              <w:rPr>
                <w:rFonts w:ascii="Times New Roman" w:hAnsi="Times New Roman"/>
                <w:bCs/>
                <w:lang w:val="en-US"/>
              </w:rPr>
              <w:tab/>
            </w:r>
            <w:r w:rsidRPr="00B47830">
              <w:rPr>
                <w:rFonts w:ascii="Times New Roman" w:hAnsi="Times New Roman"/>
                <w:b/>
                <w:bCs/>
                <w:lang w:val="en-US"/>
              </w:rPr>
              <w:t>wpp_not_in_use_flag</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Pr>
                <w:rFonts w:ascii="Times New Roman" w:hAnsi="Times New Roman"/>
                <w:bCs/>
                <w:lang w:val="en-US"/>
              </w:rPr>
              <w:tab/>
              <w:t>if( !wpp_not_in_use_flag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t>for( i = 0; i  &lt;</w:t>
            </w:r>
            <w:r>
              <w:rPr>
                <w:rFonts w:ascii="Times New Roman" w:hAnsi="Times New Roman"/>
                <w:bCs/>
                <w:lang w:val="en-US"/>
              </w:rPr>
              <w:t>=  MaxLayersMinus1; i++ )</w:t>
            </w:r>
          </w:p>
        </w:tc>
        <w:tc>
          <w:tcPr>
            <w:tcW w:w="1153"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Default="000B06B6" w:rsidP="000A29F0">
            <w:pPr>
              <w:pStyle w:val="tablesyntax"/>
              <w:rPr>
                <w:rFonts w:ascii="Times New Roman" w:hAnsi="Times New Roman"/>
                <w:bCs/>
                <w:lang w:val="en-US"/>
              </w:rPr>
            </w:pP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Cs/>
                <w:lang w:val="en-US"/>
              </w:rPr>
              <w:tab/>
            </w:r>
            <w:r w:rsidRPr="00B47830">
              <w:rPr>
                <w:rFonts w:ascii="Times New Roman" w:hAnsi="Times New Roman"/>
                <w:b/>
                <w:bCs/>
                <w:lang w:val="en-US"/>
              </w:rPr>
              <w:t>wpp_in_use_flag</w:t>
            </w:r>
            <w:r w:rsidRPr="00B47830">
              <w:rPr>
                <w:rFonts w:ascii="Times New Roman" w:hAnsi="Times New Roman"/>
                <w:bCs/>
                <w:lang w:val="en-US"/>
              </w:rPr>
              <w:t>[</w:t>
            </w:r>
            <w:r>
              <w:rPr>
                <w:rFonts w:ascii="Times New Roman" w:hAnsi="Times New Roman"/>
                <w:bCs/>
                <w:lang w:val="en-US"/>
              </w:rPr>
              <w:t> </w:t>
            </w:r>
            <w:r w:rsidRPr="00B47830">
              <w:rPr>
                <w:rFonts w:ascii="Times New Roman" w:hAnsi="Times New Roman"/>
                <w:bCs/>
                <w:lang w:val="en-US"/>
              </w:rPr>
              <w:t>i</w:t>
            </w:r>
            <w:r>
              <w:rPr>
                <w:rFonts w:ascii="Times New Roman" w:hAnsi="Times New Roman"/>
                <w:bCs/>
                <w:lang w:val="en-US"/>
              </w:rPr>
              <w:t> </w:t>
            </w:r>
            <w:r w:rsidRPr="00B47830">
              <w:rPr>
                <w:rFonts w:ascii="Times New Roman" w:hAnsi="Times New Roman"/>
                <w:bCs/>
                <w:lang w:val="en-US"/>
              </w:rPr>
              <w:t>]</w:t>
            </w:r>
          </w:p>
        </w:tc>
        <w:tc>
          <w:tcPr>
            <w:tcW w:w="1153" w:type="dxa"/>
          </w:tcPr>
          <w:p w:rsidR="000B06B6" w:rsidRPr="00983CFA" w:rsidRDefault="000B06B6"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r>
            <w:r w:rsidRPr="00DC1DE9">
              <w:rPr>
                <w:b/>
                <w:highlight w:val="green"/>
                <w:lang w:val="en-CA"/>
              </w:rPr>
              <w:t>single_layer_for_non_irap_flag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DC1DE9" w:rsidRDefault="00DC1DE9" w:rsidP="000A29F0">
            <w:pPr>
              <w:pStyle w:val="tablesyntax"/>
              <w:rPr>
                <w:rFonts w:ascii="Times New Roman" w:hAnsi="Times New Roman"/>
                <w:bCs/>
                <w:highlight w:val="green"/>
                <w:lang w:val="en-US"/>
              </w:rPr>
            </w:pPr>
            <w:r w:rsidRPr="00DC1DE9">
              <w:rPr>
                <w:b/>
                <w:highlight w:val="green"/>
                <w:lang w:val="en-US"/>
              </w:rPr>
              <w:tab/>
              <w:t>higher_layer_irap_skip_flag</w:t>
            </w:r>
          </w:p>
        </w:tc>
        <w:tc>
          <w:tcPr>
            <w:tcW w:w="1153" w:type="dxa"/>
          </w:tcPr>
          <w:p w:rsidR="00DC1DE9" w:rsidRPr="00DC1DE9" w:rsidRDefault="00DC1DE9" w:rsidP="000A29F0">
            <w:pPr>
              <w:pStyle w:val="tablecell"/>
              <w:rPr>
                <w:highlight w:val="green"/>
                <w:lang w:val="en-US"/>
              </w:rPr>
            </w:pPr>
            <w:r w:rsidRPr="00DC1DE9">
              <w:rPr>
                <w:rFonts w:eastAsia="MS Mincho"/>
                <w:bCs/>
                <w:highlight w:val="green"/>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t>ilp_restricted_ref_layers_flag</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983CFA">
              <w:rPr>
                <w:rFonts w:ascii="Times New Roman" w:hAnsi="Times New Roman"/>
                <w:bCs/>
                <w:lang w:val="en-US"/>
              </w:rPr>
              <w:tab/>
              <w:t>if( ilp_restricted_ref_layers_flag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i = 1; i  &lt;=  </w:t>
            </w:r>
            <w:r>
              <w:rPr>
                <w:rFonts w:ascii="Times New Roman" w:hAnsi="Times New Roman"/>
                <w:bCs/>
                <w:lang w:val="en-US"/>
              </w:rPr>
              <w:t>MaxLayersMinus1</w:t>
            </w:r>
            <w:r w:rsidRPr="00983CFA">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Cs/>
                <w:lang w:val="en-US"/>
              </w:rPr>
              <w:t xml:space="preserve">for( j = 0; j &lt; </w:t>
            </w:r>
            <w:r w:rsidRPr="00983CFA">
              <w:rPr>
                <w:bCs/>
                <w:lang w:val="en-US"/>
              </w:rPr>
              <w:t>NumDirectRefLayers[ layer_id_in_nuh[ i ] ]</w:t>
            </w:r>
            <w:r w:rsidRPr="00983CFA">
              <w:rPr>
                <w:rFonts w:ascii="Times New Roman" w:hAnsi="Times New Roman"/>
                <w:bCs/>
                <w:lang w:val="en-US"/>
              </w:rPr>
              <w:t>;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min_spatial_segment_offset_plus1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min_spatial_segment_offset_plus1[ i ][ j ] &gt; 0 )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ctu_based_offset_enabled_flag</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if( ctu_based_offset_enabled_flag[ i ][ j ]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lang w:val="en-US"/>
              </w:rPr>
              <w:t>min_horizontal_ctu_offset_plus1</w:t>
            </w:r>
            <w:r w:rsidRPr="00983CFA">
              <w:rPr>
                <w:rFonts w:ascii="Times New Roman" w:hAnsi="Times New Roman"/>
                <w:bCs/>
                <w:lang w:val="en-US"/>
              </w:rPr>
              <w:t>[ i ][ j ]</w:t>
            </w:r>
          </w:p>
        </w:tc>
        <w:tc>
          <w:tcPr>
            <w:tcW w:w="1153" w:type="dxa"/>
          </w:tcPr>
          <w:p w:rsidR="00DC1DE9" w:rsidRPr="00983CFA" w:rsidRDefault="00DC1DE9" w:rsidP="000A29F0">
            <w:pPr>
              <w:pStyle w:val="tablecell"/>
              <w:rPr>
                <w:lang w:val="en-US"/>
              </w:rPr>
            </w:pPr>
            <w:r w:rsidRPr="00983CFA">
              <w:rPr>
                <w:lang w:val="en-US"/>
              </w:rPr>
              <w:t>ue(v)</w:t>
            </w: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42725D" w:rsidRDefault="00DC1DE9" w:rsidP="000A29F0">
            <w:pPr>
              <w:pStyle w:val="tablesyntax"/>
              <w:rPr>
                <w:rFonts w:ascii="Times New Roman" w:hAnsi="Times New Roman"/>
                <w:b/>
                <w:bCs/>
                <w:lang w:val="en-US"/>
              </w:rPr>
            </w:pPr>
            <w:r>
              <w:rPr>
                <w:rFonts w:ascii="Times New Roman" w:hAnsi="Times New Roman"/>
                <w:bCs/>
                <w:lang w:val="en-US"/>
              </w:rPr>
              <w:tab/>
            </w:r>
            <w:r w:rsidRPr="0042725D">
              <w:rPr>
                <w:rFonts w:ascii="Times New Roman" w:hAnsi="Times New Roman"/>
                <w:b/>
                <w:bCs/>
                <w:lang w:val="en-US"/>
              </w:rPr>
              <w:t>video_signal_info_idx_present_flag</w:t>
            </w:r>
          </w:p>
        </w:tc>
        <w:tc>
          <w:tcPr>
            <w:tcW w:w="1153" w:type="dxa"/>
          </w:tcPr>
          <w:p w:rsidR="00DC1DE9" w:rsidRPr="00983CFA"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if( video_signal_info_idx_present_flag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CB4A4E" w:rsidRDefault="00DC1DE9" w:rsidP="000A29F0">
            <w:pPr>
              <w:pStyle w:val="tablesyntax"/>
              <w:rPr>
                <w:rFonts w:ascii="Times New Roman" w:hAnsi="Times New Roman"/>
                <w:b/>
                <w:bCs/>
                <w:lang w:val="en-US"/>
              </w:rPr>
            </w:pPr>
            <w:r>
              <w:rPr>
                <w:rFonts w:ascii="Times New Roman" w:hAnsi="Times New Roman"/>
                <w:bCs/>
                <w:lang w:val="en-US"/>
              </w:rPr>
              <w:tab/>
            </w:r>
            <w:r>
              <w:rPr>
                <w:rFonts w:ascii="Times New Roman" w:hAnsi="Times New Roman"/>
                <w:bCs/>
                <w:lang w:val="en-US"/>
              </w:rPr>
              <w:tab/>
            </w:r>
            <w:r w:rsidRPr="00CB4A4E">
              <w:rPr>
                <w:rFonts w:ascii="Times New Roman" w:hAnsi="Times New Roman"/>
                <w:b/>
                <w:bCs/>
                <w:lang w:val="en-US"/>
              </w:rPr>
              <w:t>vps_num_video_signal_info_minus1</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for( i = 0; i &lt;= vps_num_video_signal_info_minus1;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video_signal_info(</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Pr>
                <w:rFonts w:ascii="Times New Roman" w:hAnsi="Times New Roman"/>
                <w:bCs/>
                <w:lang w:val="en-US"/>
              </w:rPr>
              <w:tab/>
            </w:r>
            <w:r w:rsidRPr="00CB4A4E">
              <w:rPr>
                <w:rFonts w:ascii="Times New Roman" w:hAnsi="Times New Roman"/>
                <w:bCs/>
                <w:lang w:val="en-US"/>
              </w:rPr>
              <w:t xml:space="preserve">if( video_signal_info_idx_present_flag </w:t>
            </w:r>
            <w:r>
              <w:rPr>
                <w:rFonts w:ascii="Times New Roman" w:hAnsi="Times New Roman"/>
                <w:bCs/>
                <w:lang w:val="en-US"/>
              </w:rPr>
              <w:t xml:space="preserve"> &amp;&amp;  </w:t>
            </w:r>
            <w:r w:rsidRPr="00CB4A4E">
              <w:rPr>
                <w:rFonts w:ascii="Times New Roman" w:hAnsi="Times New Roman"/>
                <w:bCs/>
                <w:lang w:val="en-US"/>
              </w:rPr>
              <w:t>vps_num_video_signal_info_minus1 &gt; 0</w:t>
            </w:r>
            <w:r>
              <w:rPr>
                <w:rFonts w:ascii="Times New Roman" w:hAnsi="Times New Roman"/>
                <w:bCs/>
                <w:lang w:val="en-US"/>
              </w:rPr>
              <w:t xml:space="preserve">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t xml:space="preserve">for( i = 1; i &lt;=  </w:t>
            </w:r>
            <w:r>
              <w:rPr>
                <w:rFonts w:ascii="Times New Roman" w:hAnsi="Times New Roman"/>
                <w:bCs/>
                <w:lang w:val="en-US"/>
              </w:rPr>
              <w:t>MaxLayersMinus1</w:t>
            </w:r>
            <w:r w:rsidRPr="00CB4A4E">
              <w:rPr>
                <w:rFonts w:ascii="Times New Roman" w:hAnsi="Times New Roman"/>
                <w:bCs/>
                <w:lang w:val="en-US"/>
              </w:rPr>
              <w:t>; i++ )</w:t>
            </w:r>
          </w:p>
        </w:tc>
        <w:tc>
          <w:tcPr>
            <w:tcW w:w="1153" w:type="dxa"/>
          </w:tcPr>
          <w:p w:rsidR="00DC1DE9" w:rsidRPr="00983CFA"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rFonts w:ascii="Times New Roman" w:hAnsi="Times New Roman"/>
                <w:bCs/>
                <w:lang w:val="en-US"/>
              </w:rPr>
            </w:pPr>
            <w:r w:rsidRPr="00CB4A4E">
              <w:rPr>
                <w:rFonts w:ascii="Times New Roman" w:hAnsi="Times New Roman"/>
                <w:bCs/>
                <w:lang w:val="en-US"/>
              </w:rPr>
              <w:tab/>
            </w:r>
            <w:r w:rsidRPr="00CB4A4E">
              <w:rPr>
                <w:rFonts w:ascii="Times New Roman" w:hAnsi="Times New Roman"/>
                <w:bCs/>
                <w:lang w:val="en-US"/>
              </w:rPr>
              <w:tab/>
            </w:r>
            <w:r w:rsidRPr="00CB4A4E">
              <w:rPr>
                <w:rFonts w:ascii="Times New Roman" w:hAnsi="Times New Roman"/>
                <w:bCs/>
                <w:lang w:val="en-US"/>
              </w:rPr>
              <w:tab/>
            </w:r>
            <w:r w:rsidRPr="0042725D">
              <w:rPr>
                <w:rFonts w:ascii="Times New Roman" w:hAnsi="Times New Roman"/>
                <w:b/>
                <w:bCs/>
                <w:lang w:val="en-US"/>
              </w:rPr>
              <w:t>vps_video_signal_info_idx</w:t>
            </w:r>
            <w:r w:rsidRPr="00CB4A4E">
              <w:rPr>
                <w:rFonts w:ascii="Times New Roman" w:hAnsi="Times New Roman"/>
                <w:bCs/>
                <w:lang w:val="en-US"/>
              </w:rPr>
              <w:t>[</w:t>
            </w:r>
            <w:r>
              <w:rPr>
                <w:rFonts w:ascii="Times New Roman" w:hAnsi="Times New Roman"/>
                <w:bCs/>
                <w:lang w:val="en-US"/>
              </w:rPr>
              <w:t> </w:t>
            </w:r>
            <w:r w:rsidRPr="00CB4A4E">
              <w:rPr>
                <w:rFonts w:ascii="Times New Roman" w:hAnsi="Times New Roman"/>
                <w:bCs/>
                <w:lang w:val="en-US"/>
              </w:rPr>
              <w:t>i</w:t>
            </w:r>
            <w:r>
              <w:rPr>
                <w:rFonts w:ascii="Times New Roman" w:hAnsi="Times New Roman"/>
                <w:bCs/>
                <w:lang w:val="en-US"/>
              </w:rPr>
              <w:t> </w:t>
            </w:r>
            <w:r w:rsidRPr="00CB4A4E">
              <w:rPr>
                <w:rFonts w:ascii="Times New Roman" w:hAnsi="Times New Roman"/>
                <w:bCs/>
                <w:lang w:val="en-US"/>
              </w:rPr>
              <w:t>]</w:t>
            </w:r>
          </w:p>
        </w:tc>
        <w:tc>
          <w:tcPr>
            <w:tcW w:w="1153" w:type="dxa"/>
          </w:tcPr>
          <w:p w:rsidR="00DC1DE9" w:rsidRPr="00983CFA" w:rsidRDefault="00DC1DE9" w:rsidP="000A29F0">
            <w:pPr>
              <w:pStyle w:val="tablecell"/>
              <w:rPr>
                <w:lang w:val="en-US"/>
              </w:rPr>
            </w:pPr>
            <w:r>
              <w:rPr>
                <w:lang w:val="en-US"/>
              </w:rPr>
              <w:t>u(4)</w:t>
            </w:r>
          </w:p>
        </w:tc>
      </w:tr>
      <w:tr w:rsidR="00DC1DE9" w:rsidRPr="00983CFA" w:rsidTr="000A29F0">
        <w:trPr>
          <w:cantSplit/>
          <w:trHeight w:val="289"/>
          <w:jc w:val="center"/>
        </w:trPr>
        <w:tc>
          <w:tcPr>
            <w:tcW w:w="7920" w:type="dxa"/>
          </w:tcPr>
          <w:p w:rsidR="00DC1DE9" w:rsidRPr="00F5699D" w:rsidRDefault="00DC1DE9" w:rsidP="000A29F0">
            <w:pPr>
              <w:pStyle w:val="tablesyntax"/>
              <w:rPr>
                <w:rFonts w:ascii="Times New Roman" w:hAnsi="Times New Roman"/>
                <w:b/>
                <w:bCs/>
                <w:lang w:val="en-US"/>
              </w:rPr>
            </w:pPr>
            <w:r>
              <w:rPr>
                <w:rFonts w:ascii="Times New Roman" w:hAnsi="Times New Roman"/>
                <w:bCs/>
                <w:lang w:val="en-US"/>
              </w:rPr>
              <w:tab/>
            </w:r>
            <w:r w:rsidRPr="00F5699D">
              <w:rPr>
                <w:rFonts w:ascii="Times New Roman" w:hAnsi="Times New Roman"/>
                <w:b/>
                <w:bCs/>
                <w:lang w:val="en-US"/>
              </w:rPr>
              <w:t>vps_vui_bsp_hrd_present_flag</w:t>
            </w:r>
          </w:p>
        </w:tc>
        <w:tc>
          <w:tcPr>
            <w:tcW w:w="1153" w:type="dxa"/>
          </w:tcPr>
          <w:p w:rsidR="00DC1DE9" w:rsidRDefault="00DC1DE9" w:rsidP="000A29F0">
            <w:pPr>
              <w:pStyle w:val="tablecell"/>
              <w:rPr>
                <w:lang w:val="en-US"/>
              </w:rPr>
            </w:pPr>
            <w:r>
              <w:rPr>
                <w:lang w:val="en-US"/>
              </w:rPr>
              <w:t>u(1)</w:t>
            </w: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bCs/>
              </w:rPr>
              <w:t>if( vps_vui_bsp_hrd_present_flag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Default="00DC1DE9" w:rsidP="000A29F0">
            <w:pPr>
              <w:pStyle w:val="tablesyntax"/>
              <w:rPr>
                <w:rFonts w:ascii="Times New Roman" w:hAnsi="Times New Roman"/>
                <w:bCs/>
                <w:lang w:val="en-US"/>
              </w:rPr>
            </w:pPr>
            <w:r>
              <w:rPr>
                <w:rFonts w:ascii="Times New Roman" w:hAnsi="Times New Roman"/>
                <w:bCs/>
                <w:lang w:val="en-US"/>
              </w:rPr>
              <w:tab/>
            </w:r>
            <w:r>
              <w:rPr>
                <w:rFonts w:ascii="Times New Roman" w:hAnsi="Times New Roman"/>
                <w:bCs/>
                <w:lang w:val="en-US"/>
              </w:rPr>
              <w:tab/>
            </w:r>
            <w:r>
              <w:rPr>
                <w:bCs/>
              </w:rPr>
              <w:t>vps_vui_bsp_hrd_parameters( )</w:t>
            </w:r>
          </w:p>
        </w:tc>
        <w:tc>
          <w:tcPr>
            <w:tcW w:w="1153" w:type="dxa"/>
          </w:tcPr>
          <w:p w:rsidR="00DC1DE9" w:rsidRDefault="00DC1DE9" w:rsidP="000A29F0">
            <w:pPr>
              <w:pStyle w:val="tablecell"/>
              <w:rPr>
                <w:lang w:val="en-US"/>
              </w:rPr>
            </w:pPr>
          </w:p>
        </w:tc>
      </w:tr>
      <w:tr w:rsidR="00DC1DE9" w:rsidRPr="00983CFA" w:rsidTr="000A29F0">
        <w:trPr>
          <w:cantSplit/>
          <w:trHeight w:val="289"/>
          <w:jc w:val="center"/>
        </w:trPr>
        <w:tc>
          <w:tcPr>
            <w:tcW w:w="7920" w:type="dxa"/>
          </w:tcPr>
          <w:p w:rsidR="00DC1DE9" w:rsidRPr="00983CFA" w:rsidRDefault="00DC1DE9" w:rsidP="000A29F0">
            <w:pPr>
              <w:pStyle w:val="tablesyntax"/>
              <w:rPr>
                <w:lang w:val="en-US"/>
              </w:rPr>
            </w:pPr>
            <w:r w:rsidRPr="00983CFA">
              <w:rPr>
                <w:lang w:val="en-US"/>
              </w:rPr>
              <w:t>}</w:t>
            </w:r>
          </w:p>
        </w:tc>
        <w:tc>
          <w:tcPr>
            <w:tcW w:w="1153" w:type="dxa"/>
          </w:tcPr>
          <w:p w:rsidR="00DC1DE9" w:rsidRPr="00983CFA" w:rsidRDefault="00DC1DE9" w:rsidP="000A29F0">
            <w:pPr>
              <w:pStyle w:val="tablecell"/>
              <w:rPr>
                <w:lang w:val="en-US"/>
              </w:rPr>
            </w:pPr>
          </w:p>
        </w:tc>
      </w:tr>
    </w:tbl>
    <w:p w:rsidR="000B06B6" w:rsidRPr="00983CFA" w:rsidRDefault="000B06B6" w:rsidP="000B06B6">
      <w:pPr>
        <w:pStyle w:val="3N"/>
        <w:rPr>
          <w:lang w:val="en-US"/>
        </w:rPr>
      </w:pPr>
    </w:p>
    <w:p w:rsidR="000B06B6" w:rsidRDefault="000B06B6" w:rsidP="008557C3">
      <w:pPr>
        <w:pStyle w:val="3H4"/>
        <w:keepLines w:val="0"/>
        <w:numPr>
          <w:ilvl w:val="5"/>
          <w:numId w:val="37"/>
        </w:numPr>
        <w:tabs>
          <w:tab w:val="clear" w:pos="1080"/>
          <w:tab w:val="num" w:pos="1134"/>
        </w:tabs>
        <w:ind w:left="1134" w:hanging="1134"/>
      </w:pPr>
      <w:r>
        <w:t>Video signal info syntax</w:t>
      </w:r>
    </w:p>
    <w:p w:rsidR="000B06B6" w:rsidRPr="00BB11C4" w:rsidRDefault="000B06B6" w:rsidP="000B06B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Pr>
                <w:rFonts w:ascii="Times New Roman" w:hAnsi="Times New Roman"/>
                <w:lang w:val="en-US"/>
              </w:rPr>
              <w:t>video_signal_info</w:t>
            </w:r>
            <w:r w:rsidRPr="00983CFA">
              <w:rPr>
                <w:rFonts w:ascii="Times New Roman" w:hAnsi="Times New Roman"/>
                <w:lang w:val="en-US"/>
              </w:rPr>
              <w:t>(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video_vps_format</w:t>
            </w:r>
          </w:p>
        </w:tc>
        <w:tc>
          <w:tcPr>
            <w:tcW w:w="1152" w:type="dxa"/>
          </w:tcPr>
          <w:p w:rsidR="000B06B6" w:rsidRPr="00983CFA" w:rsidRDefault="000B06B6" w:rsidP="000A29F0">
            <w:pPr>
              <w:pStyle w:val="tablecell"/>
              <w:rPr>
                <w:lang w:val="en-US"/>
              </w:rPr>
            </w:pPr>
            <w:r w:rsidRPr="00983CFA">
              <w:rPr>
                <w:lang w:val="en-US"/>
              </w:rPr>
              <w:t>u(</w:t>
            </w:r>
            <w:r>
              <w:rPr>
                <w:lang w:val="en-US"/>
              </w:rPr>
              <w:t>3</w:t>
            </w:r>
            <w:r w:rsidRPr="00983CFA">
              <w:rPr>
                <w:lang w:val="en-US"/>
              </w:rPr>
              <w:t>)</w:t>
            </w:r>
          </w:p>
        </w:tc>
      </w:tr>
      <w:tr w:rsidR="000B06B6" w:rsidRPr="00983CFA" w:rsidTr="000A29F0">
        <w:trPr>
          <w:cantSplit/>
          <w:trHeight w:val="289"/>
          <w:jc w:val="center"/>
        </w:trPr>
        <w:tc>
          <w:tcPr>
            <w:tcW w:w="7920" w:type="dxa"/>
          </w:tcPr>
          <w:p w:rsidR="000B06B6" w:rsidRPr="00BB11C4" w:rsidRDefault="000B06B6" w:rsidP="000A29F0">
            <w:pPr>
              <w:pStyle w:val="tablesyntax"/>
              <w:rPr>
                <w:rFonts w:ascii="Times New Roman" w:hAnsi="Times New Roman"/>
                <w:b/>
                <w:highlight w:val="cyan"/>
                <w:lang w:val="en-US"/>
              </w:rPr>
            </w:pPr>
            <w:r>
              <w:rPr>
                <w:rFonts w:ascii="Times New Roman" w:hAnsi="Times New Roman"/>
                <w:lang w:val="en-US"/>
              </w:rPr>
              <w:tab/>
            </w:r>
            <w:r w:rsidRPr="00BB11C4">
              <w:rPr>
                <w:rFonts w:ascii="Times New Roman" w:hAnsi="Times New Roman"/>
                <w:b/>
                <w:lang w:val="en-US"/>
              </w:rPr>
              <w:t>video_full_range_vps_flag</w:t>
            </w:r>
          </w:p>
        </w:tc>
        <w:tc>
          <w:tcPr>
            <w:tcW w:w="1152" w:type="dxa"/>
          </w:tcPr>
          <w:p w:rsidR="000B06B6" w:rsidRPr="00983CFA" w:rsidRDefault="000B06B6" w:rsidP="000A29F0">
            <w:pPr>
              <w:pStyle w:val="tablecell"/>
              <w:rPr>
                <w:lang w:val="en-US" w:eastAsia="ko-KR"/>
              </w:rPr>
            </w:pPr>
            <w:r>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colour_primaries_vps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BB11C4">
              <w:rPr>
                <w:rFonts w:ascii="Times New Roman" w:hAnsi="Times New Roman"/>
                <w:b/>
                <w:lang w:val="en-US"/>
              </w:rPr>
              <w:tab/>
              <w:t>transfer_characteristics_vps</w:t>
            </w:r>
          </w:p>
        </w:tc>
        <w:tc>
          <w:tcPr>
            <w:tcW w:w="1152" w:type="dxa"/>
          </w:tcPr>
          <w:p w:rsidR="000B06B6" w:rsidRPr="00983CFA" w:rsidRDefault="000B06B6" w:rsidP="000A29F0">
            <w:pPr>
              <w:pStyle w:val="tablecell"/>
              <w:rPr>
                <w:lang w:val="en-US" w:eastAsia="ko-KR"/>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BB11C4">
              <w:rPr>
                <w:rFonts w:ascii="Times New Roman" w:hAnsi="Times New Roman"/>
                <w:b/>
                <w:lang w:val="en-US"/>
              </w:rPr>
              <w:t>matrix_coeffs_vps</w:t>
            </w:r>
          </w:p>
        </w:tc>
        <w:tc>
          <w:tcPr>
            <w:tcW w:w="1152" w:type="dxa"/>
          </w:tcPr>
          <w:p w:rsidR="000B06B6" w:rsidRPr="00983CFA" w:rsidRDefault="000B06B6" w:rsidP="000A29F0">
            <w:pPr>
              <w:pStyle w:val="tablecell"/>
              <w:rPr>
                <w:lang w:val="en-US"/>
              </w:rPr>
            </w:pPr>
            <w:r>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bl>
    <w:p w:rsidR="000B06B6" w:rsidRDefault="000B06B6" w:rsidP="000B06B6">
      <w:pPr>
        <w:pStyle w:val="3N"/>
        <w:rPr>
          <w:lang w:val="en-CA"/>
        </w:rPr>
      </w:pPr>
    </w:p>
    <w:p w:rsidR="000B06B6" w:rsidRDefault="000B06B6" w:rsidP="008557C3">
      <w:pPr>
        <w:pStyle w:val="3H4"/>
        <w:keepLines w:val="0"/>
        <w:numPr>
          <w:ilvl w:val="5"/>
          <w:numId w:val="37"/>
        </w:numPr>
        <w:tabs>
          <w:tab w:val="clear" w:pos="1080"/>
          <w:tab w:val="num" w:pos="1134"/>
        </w:tabs>
        <w:ind w:left="1134" w:hanging="1134"/>
      </w:pPr>
      <w:r>
        <w:lastRenderedPageBreak/>
        <w:t>VPS VUI bitstream partition HRD parameters syntax</w:t>
      </w:r>
    </w:p>
    <w:p w:rsidR="000B06B6" w:rsidRPr="00BB11C4" w:rsidRDefault="000B06B6" w:rsidP="000B06B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316579">
              <w:t>vps_vui</w:t>
            </w:r>
            <w:r>
              <w:t>_bsp_hrd_parameters</w:t>
            </w:r>
            <w:r w:rsidRPr="00316579">
              <w:t>( ){</w:t>
            </w:r>
          </w:p>
        </w:tc>
        <w:tc>
          <w:tcPr>
            <w:tcW w:w="1153" w:type="dxa"/>
          </w:tcPr>
          <w:p w:rsidR="000B06B6" w:rsidRPr="00F5699D" w:rsidRDefault="000B06B6" w:rsidP="000A29F0">
            <w:pPr>
              <w:keepNext/>
              <w:spacing w:before="0" w:after="60"/>
              <w:rPr>
                <w:b/>
                <w:bCs/>
              </w:rPr>
            </w:pPr>
            <w:r w:rsidRPr="00F5699D">
              <w:rPr>
                <w:b/>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sidRPr="00316579">
              <w:rPr>
                <w:b/>
                <w:bCs/>
              </w:rPr>
              <w:t>vps_num_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vps_num_bsp_hrd_parameters_minus1;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bsp_</w:t>
            </w:r>
            <w:r w:rsidRPr="007D25B0">
              <w:rPr>
                <w:rFonts w:ascii="Times New Roman" w:hAnsi="Times New Roman"/>
                <w:lang w:val="en-US"/>
              </w:rPr>
              <w:t>cprms_present_flag[ i ], vps_max_sub_layers_minus1 )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w:t>
            </w:r>
            <w:r w:rsidRPr="003634CB">
              <w:rPr>
                <w:rFonts w:ascii="Times New Roman" w:hAnsi="Times New Roman"/>
                <w:lang w:val="en-US"/>
              </w:rPr>
              <w:t xml:space="preserve">=1; </w:t>
            </w:r>
            <w:r>
              <w:rPr>
                <w:rFonts w:ascii="Times New Roman" w:hAnsi="Times New Roman"/>
                <w:lang w:val="en-US"/>
              </w:rPr>
              <w:t>h</w:t>
            </w:r>
            <w:r w:rsidRPr="003634CB">
              <w:rPr>
                <w:rFonts w:ascii="Times New Roman" w:hAnsi="Times New Roman"/>
                <w:lang w:val="en-US"/>
              </w:rPr>
              <w:t xml:space="preserve"> &lt;= vps_num_layer_sets_minus1;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A07015">
              <w:rPr>
                <w:rFonts w:ascii="Times New Roman" w:hAnsi="Times New Roman"/>
                <w:b/>
                <w:lang w:val="en-US"/>
              </w:rPr>
              <w:t>num_bitstream_partitions</w:t>
            </w:r>
            <w:r>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num_bitstream_partitions[ h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w:t>
            </w:r>
            <w:r>
              <w:rPr>
                <w:rFonts w:ascii="Times New Roman" w:hAnsi="Times New Roman"/>
                <w:lang w:val="en-US"/>
              </w:rPr>
              <w:t>or( j = 0; j &lt;=</w:t>
            </w:r>
            <w:r w:rsidRPr="00DD03C7">
              <w:rPr>
                <w:rFonts w:ascii="Times New Roman" w:hAnsi="Times New Roman"/>
                <w:lang w:val="en-US"/>
              </w:rPr>
              <w:t xml:space="preserve"> vps_max_layers_minus1; j++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if( layer_id_included_flag[ h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sidRPr="009E1075">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sidRPr="009E1075">
              <w:rPr>
                <w:rFonts w:ascii="Times New Roman" w:hAnsi="Times New Roman"/>
                <w:lang w:val="en-US"/>
              </w:rPr>
              <w:t>[ </w:t>
            </w:r>
            <w:r w:rsidRPr="009E1075">
              <w:rPr>
                <w:rFonts w:ascii="Times New Roman" w:eastAsia="MS Mincho" w:hAnsi="Times New Roman" w:hint="eastAsia"/>
                <w:lang w:val="en-US" w:eastAsia="ja-JP"/>
              </w:rPr>
              <w:t>h</w:t>
            </w:r>
            <w:r>
              <w:rPr>
                <w:rFonts w:ascii="Times New Roman" w:hAnsi="Times New Roman"/>
                <w:lang w:val="en-US"/>
              </w:rPr>
              <w:t> ][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DD03C7" w:rsidTr="000A29F0">
        <w:trPr>
          <w:cantSplit/>
          <w:trHeight w:val="289"/>
          <w:jc w:val="center"/>
        </w:trPr>
        <w:tc>
          <w:tcPr>
            <w:tcW w:w="7920" w:type="dxa"/>
          </w:tcPr>
          <w:p w:rsidR="000B06B6" w:rsidRPr="002F3CD3"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if( num_bitstream_partitions[ h ] ) {</w:t>
            </w:r>
          </w:p>
        </w:tc>
        <w:tc>
          <w:tcPr>
            <w:tcW w:w="1153" w:type="dxa"/>
          </w:tcPr>
          <w:p w:rsidR="000B06B6" w:rsidRPr="00DD03C7"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t>num_bsp_sched_combinations</w:t>
            </w:r>
            <w:r w:rsidRPr="00A07015">
              <w:rPr>
                <w:rFonts w:ascii="Times New Roman" w:hAnsi="Times New Roman"/>
                <w:lang w:val="en-US"/>
              </w:rPr>
              <w:t>[ h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num_bsp_sched_combinations</w:t>
            </w:r>
            <w:r w:rsidRPr="00DD03C7">
              <w:rPr>
                <w:rFonts w:ascii="Times New Roman" w:hAnsi="Times New Roman"/>
                <w:lang w:val="en-US"/>
              </w:rPr>
              <w:t>[ h ]</w:t>
            </w:r>
            <w:r>
              <w:rPr>
                <w:rFonts w:ascii="Times New Roman" w:hAnsi="Times New Roman"/>
                <w:lang w:val="en-US"/>
              </w:rPr>
              <w:t>;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num_bitstream_partitions[ h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bsp_comb_hrd_idx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bsp_comb_sched_idx</w:t>
            </w:r>
            <w:r w:rsidRPr="00DD03C7">
              <w:rPr>
                <w:rFonts w:ascii="Times New Roman" w:hAnsi="Times New Roman"/>
                <w:lang w:val="en-US"/>
              </w:rPr>
              <w:t>[ h ]</w:t>
            </w:r>
            <w:r>
              <w:rPr>
                <w:rFonts w:ascii="Times New Roman" w:hAnsi="Times New Roman"/>
                <w:lang w:val="en-US"/>
              </w:rPr>
              <w:t>[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3A4CF0"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r>
            <w:r w:rsidRPr="003A4CF0">
              <w:rPr>
                <w:rFonts w:ascii="Times New Roman" w:hAnsi="Times New Roman"/>
                <w:lang w:val="en-US"/>
              </w:rPr>
              <w:tab/>
            </w:r>
            <w:r w:rsidRPr="003A4CF0">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Pr="00BB11C4" w:rsidRDefault="000B06B6" w:rsidP="000B06B6">
      <w:pPr>
        <w:pStyle w:val="3N"/>
        <w:rPr>
          <w:lang w:val="en-CA"/>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Sequence parameter set RBSP syntax</w:t>
      </w:r>
      <w:bookmarkEnd w:id="1618"/>
      <w:bookmarkEnd w:id="1619"/>
      <w:bookmarkEnd w:id="1620"/>
    </w:p>
    <w:p w:rsidR="000B06B6" w:rsidRPr="00983CFA" w:rsidRDefault="000B06B6" w:rsidP="000B06B6">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622" w:name="_Ref348090097"/>
            <w:r w:rsidRPr="00983CFA">
              <w:rPr>
                <w:rFonts w:ascii="Times New Roman" w:hAnsi="Times New Roman"/>
                <w:lang w:val="en-US"/>
              </w:rPr>
              <w:t>seq_parameter_set_rbsp(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w:t>
            </w:r>
            <w:r w:rsidRPr="00983CFA">
              <w:rPr>
                <w:rFonts w:ascii="Times New Roman" w:hAnsi="Times New Roman"/>
                <w:b/>
                <w:bCs/>
                <w:lang w:val="en-US"/>
              </w:rPr>
              <w:t>video_parameter_set_id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rPr>
            </w:pPr>
            <w:r w:rsidRPr="00983CFA">
              <w:rPr>
                <w:rFonts w:ascii="Times New Roman" w:hAnsi="Times New Roman"/>
                <w:highlight w:val="cyan"/>
                <w:lang w:val="en-US"/>
              </w:rPr>
              <w:tab/>
              <w:t>if( nuh_layer_id  = =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sps_max_sub_layers_minus1</w:t>
            </w:r>
          </w:p>
        </w:tc>
        <w:tc>
          <w:tcPr>
            <w:tcW w:w="1152" w:type="dxa"/>
          </w:tcPr>
          <w:p w:rsidR="000B06B6" w:rsidRPr="00983CFA" w:rsidRDefault="000B06B6" w:rsidP="000A29F0">
            <w:pPr>
              <w:pStyle w:val="tablecell"/>
              <w:rPr>
                <w:lang w:val="en-US"/>
              </w:rPr>
            </w:pPr>
            <w:r w:rsidRPr="00983CFA">
              <w:rPr>
                <w:lang w:val="en-US" w:eastAsia="ko-KR"/>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sps_temporal_id_nesting_flag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profile_tier_level(</w:t>
            </w:r>
            <w:r w:rsidRPr="00983CFA">
              <w:rPr>
                <w:rFonts w:ascii="Times New Roman" w:hAnsi="Times New Roman"/>
                <w:highlight w:val="cyan"/>
                <w:lang w:val="en-US"/>
              </w:rPr>
              <w:t> 1</w:t>
            </w:r>
            <w:r w:rsidRPr="00983CFA">
              <w:rPr>
                <w:rFonts w:ascii="Times New Roman" w:hAnsi="Times New Roman"/>
                <w:lang w:val="en-US"/>
              </w:rPr>
              <w:t>, sps_max_sub_layers_minus1 )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lang w:val="en-US"/>
              </w:rPr>
              <w:tab/>
              <w:t>sps_</w:t>
            </w:r>
            <w:r w:rsidRPr="00983CFA">
              <w:rPr>
                <w:rFonts w:ascii="Times New Roman" w:hAnsi="Times New Roman"/>
                <w:b/>
                <w:bCs/>
                <w:lang w:val="en-US"/>
              </w:rPr>
              <w:t>seq_parameter_set_id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US"/>
              </w:rPr>
            </w:pPr>
            <w:r w:rsidRPr="00983CFA">
              <w:rPr>
                <w:rFonts w:eastAsia="MS Mincho"/>
                <w:bCs/>
                <w:lang w:val="en-US"/>
              </w:rPr>
              <w:tab/>
            </w:r>
            <w:r w:rsidRPr="0003792A">
              <w:rPr>
                <w:rFonts w:eastAsia="MS Mincho"/>
                <w:bCs/>
                <w:highlight w:val="cyan"/>
                <w:lang w:val="en-US"/>
              </w:rPr>
              <w:t>if( nuh_layer_id &gt; 0 ) {</w:t>
            </w:r>
          </w:p>
        </w:tc>
        <w:tc>
          <w:tcPr>
            <w:tcW w:w="1152" w:type="dxa"/>
          </w:tcPr>
          <w:p w:rsidR="000B06B6" w:rsidRPr="00983CFA" w:rsidRDefault="000B06B6" w:rsidP="000A29F0">
            <w:pPr>
              <w:keepNext/>
              <w:keepLines/>
              <w:spacing w:before="0" w:after="60"/>
              <w:rPr>
                <w:lang w:val="en-US" w:eastAsia="ko-KR"/>
              </w:rPr>
            </w:pP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US"/>
              </w:rPr>
            </w:pPr>
            <w:r w:rsidRPr="00983CFA">
              <w:rPr>
                <w:rFonts w:eastAsia="MS Mincho"/>
                <w:bCs/>
                <w:lang w:val="en-US"/>
              </w:rPr>
              <w:tab/>
            </w:r>
            <w:r w:rsidRPr="00983CFA">
              <w:rPr>
                <w:rFonts w:eastAsia="MS Mincho"/>
                <w:bCs/>
                <w:lang w:val="en-US"/>
              </w:rPr>
              <w:tab/>
            </w:r>
            <w:r w:rsidRPr="0003792A">
              <w:rPr>
                <w:rFonts w:eastAsia="MS Mincho"/>
                <w:b/>
                <w:highlight w:val="cyan"/>
                <w:lang w:val="en-US"/>
              </w:rPr>
              <w:t>update_rep_format_flag</w:t>
            </w:r>
          </w:p>
        </w:tc>
        <w:tc>
          <w:tcPr>
            <w:tcW w:w="1152" w:type="dxa"/>
          </w:tcPr>
          <w:p w:rsidR="000B06B6" w:rsidRPr="00983CFA" w:rsidRDefault="000B06B6" w:rsidP="000A29F0">
            <w:pPr>
              <w:keepNext/>
              <w:keepLines/>
              <w:spacing w:before="0" w:after="6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03792A"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US"/>
              </w:rPr>
            </w:pPr>
            <w:r w:rsidRPr="0003792A">
              <w:rPr>
                <w:rFonts w:eastAsia="MS Mincho"/>
                <w:bCs/>
                <w:lang w:val="en-US"/>
              </w:rPr>
              <w:tab/>
            </w:r>
            <w:r w:rsidRPr="0003792A">
              <w:rPr>
                <w:rFonts w:eastAsia="MS Mincho"/>
                <w:bCs/>
                <w:lang w:val="en-US"/>
              </w:rPr>
              <w:tab/>
            </w:r>
            <w:r w:rsidRPr="0003792A">
              <w:rPr>
                <w:rFonts w:eastAsia="MS Mincho"/>
                <w:highlight w:val="cyan"/>
                <w:lang w:val="en-US"/>
              </w:rPr>
              <w:t>if( update_rep_format_flag )</w:t>
            </w:r>
          </w:p>
        </w:tc>
        <w:tc>
          <w:tcPr>
            <w:tcW w:w="1152" w:type="dxa"/>
          </w:tcPr>
          <w:p w:rsidR="000B06B6" w:rsidRPr="0003792A" w:rsidRDefault="000B06B6" w:rsidP="000A29F0">
            <w:pPr>
              <w:keepNext/>
              <w:keepLines/>
              <w:spacing w:before="0" w:after="60"/>
              <w:rPr>
                <w:highlight w:val="cyan"/>
                <w:lang w:val="en-US" w:eastAsia="ko-KR"/>
              </w:rPr>
            </w:pPr>
          </w:p>
        </w:tc>
      </w:tr>
      <w:tr w:rsidR="000B06B6" w:rsidRPr="00983CFA" w:rsidTr="000A29F0">
        <w:trPr>
          <w:cantSplit/>
          <w:trHeight w:val="289"/>
          <w:jc w:val="center"/>
        </w:trPr>
        <w:tc>
          <w:tcPr>
            <w:tcW w:w="7920" w:type="dxa"/>
          </w:tcPr>
          <w:p w:rsidR="000B06B6" w:rsidRPr="008E4EE9" w:rsidRDefault="000B06B6" w:rsidP="000A29F0">
            <w:pPr>
              <w:pStyle w:val="tablesyntax"/>
              <w:rPr>
                <w:rFonts w:ascii="Times New Roman" w:hAnsi="Times New Roman"/>
                <w:highlight w:val="cyan"/>
                <w:lang w:val="en-US"/>
              </w:rPr>
            </w:pPr>
            <w:r w:rsidRPr="0003792A">
              <w:rPr>
                <w:rFonts w:ascii="Times New Roman" w:hAnsi="Times New Roman"/>
                <w:b/>
                <w:lang w:val="en-US"/>
              </w:rPr>
              <w:tab/>
            </w:r>
            <w:r w:rsidRPr="0003792A">
              <w:rPr>
                <w:rFonts w:ascii="Times New Roman" w:hAnsi="Times New Roman"/>
                <w:b/>
                <w:lang w:val="en-US"/>
              </w:rPr>
              <w:tab/>
            </w:r>
            <w:r w:rsidRPr="0003792A">
              <w:rPr>
                <w:rFonts w:ascii="Times New Roman" w:hAnsi="Times New Roman"/>
                <w:b/>
                <w:lang w:val="en-US"/>
              </w:rPr>
              <w:tab/>
            </w:r>
            <w:r w:rsidRPr="00383E91">
              <w:rPr>
                <w:rFonts w:ascii="Times New Roman" w:hAnsi="Times New Roman"/>
                <w:b/>
                <w:highlight w:val="cyan"/>
                <w:lang w:val="en-US"/>
              </w:rPr>
              <w:t>sps_</w:t>
            </w:r>
            <w:r w:rsidRPr="0003792A">
              <w:rPr>
                <w:rFonts w:ascii="Times New Roman" w:hAnsi="Times New Roman"/>
                <w:b/>
                <w:highlight w:val="cyan"/>
                <w:lang w:val="en-US"/>
              </w:rPr>
              <w:t>rep_format_idx</w:t>
            </w:r>
          </w:p>
        </w:tc>
        <w:tc>
          <w:tcPr>
            <w:tcW w:w="1152" w:type="dxa"/>
          </w:tcPr>
          <w:p w:rsidR="000B06B6" w:rsidRPr="0003792A" w:rsidRDefault="000B06B6" w:rsidP="000A29F0">
            <w:pPr>
              <w:pStyle w:val="tablecell"/>
              <w:rPr>
                <w:highlight w:val="cyan"/>
                <w:lang w:val="en-US"/>
              </w:rPr>
            </w:pPr>
            <w:r w:rsidRPr="0003792A">
              <w:rPr>
                <w:highlight w:val="cyan"/>
                <w:lang w:val="en-US"/>
              </w:rPr>
              <w:t>u(</w:t>
            </w:r>
            <w:r>
              <w:rPr>
                <w:highlight w:val="cyan"/>
                <w:lang w:val="en-US"/>
              </w:rPr>
              <w:t>8</w:t>
            </w:r>
            <w:r w:rsidRPr="0003792A">
              <w:rPr>
                <w:highlight w:val="cyan"/>
                <w:lang w:val="en-US"/>
              </w:rPr>
              <w:t>)</w:t>
            </w:r>
          </w:p>
        </w:tc>
      </w:tr>
      <w:tr w:rsidR="000B06B6" w:rsidRPr="00983CFA" w:rsidTr="000A29F0">
        <w:trPr>
          <w:cantSplit/>
          <w:trHeight w:val="289"/>
          <w:jc w:val="center"/>
        </w:trPr>
        <w:tc>
          <w:tcPr>
            <w:tcW w:w="7920" w:type="dxa"/>
          </w:tcPr>
          <w:p w:rsidR="000B06B6" w:rsidRPr="0003792A" w:rsidRDefault="000B06B6" w:rsidP="000A29F0">
            <w:pPr>
              <w:pStyle w:val="tablesyntax"/>
              <w:rPr>
                <w:rFonts w:ascii="Times New Roman" w:hAnsi="Times New Roman"/>
                <w:highlight w:val="cyan"/>
                <w:lang w:val="en-US"/>
              </w:rPr>
            </w:pPr>
            <w:r w:rsidRPr="0003792A">
              <w:rPr>
                <w:rFonts w:ascii="Times New Roman" w:hAnsi="Times New Roman"/>
                <w:lang w:val="en-US"/>
              </w:rPr>
              <w:tab/>
            </w:r>
            <w:r w:rsidRPr="0003792A">
              <w:rPr>
                <w:rFonts w:ascii="Times New Roman" w:hAnsi="Times New Roman"/>
                <w:highlight w:val="cyan"/>
                <w:lang w:val="en-US"/>
              </w:rPr>
              <w:t>} else {</w:t>
            </w:r>
          </w:p>
        </w:tc>
        <w:tc>
          <w:tcPr>
            <w:tcW w:w="1152" w:type="dxa"/>
          </w:tcPr>
          <w:p w:rsidR="000B06B6" w:rsidRPr="0003792A" w:rsidRDefault="000B06B6" w:rsidP="000A29F0">
            <w:pPr>
              <w:pStyle w:val="tablecell"/>
              <w:rPr>
                <w:highlight w:val="cyan"/>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chroma_format_idc</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pic_width_in_luma_samples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pic_height_in_luma_samples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03792A" w:rsidRDefault="000B06B6" w:rsidP="000A29F0">
            <w:pPr>
              <w:pStyle w:val="tablesyntax"/>
              <w:rPr>
                <w:rFonts w:ascii="Times New Roman" w:hAnsi="Times New Roman"/>
                <w:bCs/>
                <w:highlight w:val="cyan"/>
                <w:lang w:val="en-US"/>
              </w:rPr>
            </w:pPr>
            <w:r w:rsidRPr="00983CFA">
              <w:rPr>
                <w:rFonts w:eastAsia="MS Mincho"/>
                <w:bCs/>
                <w:lang w:val="en-US"/>
              </w:rPr>
              <w:tab/>
            </w:r>
            <w:r w:rsidRPr="0003792A">
              <w:rPr>
                <w:rFonts w:eastAsia="MS Mincho"/>
                <w:highlight w:val="cyan"/>
                <w:lang w:val="en-US"/>
              </w:rPr>
              <w:t xml:space="preserve">if( nuh_layer_id  = = </w:t>
            </w:r>
            <w:r>
              <w:rPr>
                <w:rFonts w:eastAsia="MS Mincho"/>
                <w:highlight w:val="cyan"/>
                <w:lang w:val="en-US"/>
              </w:rPr>
              <w:t xml:space="preserve"> </w:t>
            </w:r>
            <w:r w:rsidRPr="0003792A">
              <w:rPr>
                <w:rFonts w:eastAsia="MS Mincho"/>
                <w:highlight w:val="cyan"/>
                <w:lang w:val="en-US"/>
              </w:rPr>
              <w:t xml:space="preserve">0 ) </w:t>
            </w:r>
            <w:r w:rsidRPr="006B4F27">
              <w:rPr>
                <w:rFonts w:eastAsia="MS Mincho"/>
                <w:highlight w:val="cyan"/>
                <w:lang w:val="en-US"/>
              </w:rPr>
              <w:t>{</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
                <w:bCs/>
                <w:lang w:val="en-US"/>
              </w:rPr>
              <w:tab/>
            </w:r>
            <w:r w:rsidRPr="00983CFA">
              <w:rPr>
                <w:rFonts w:ascii="Times New Roman" w:hAnsi="Times New Roman"/>
                <w:b/>
                <w:bCs/>
                <w:lang w:val="en-US"/>
              </w:rPr>
              <w:tab/>
              <w:t>bit_depth_luma_minus8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bit_depth_chroma_minus8</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6B4F27" w:rsidRDefault="000B06B6" w:rsidP="000A29F0">
            <w:pPr>
              <w:pStyle w:val="tablesyntax"/>
              <w:rPr>
                <w:rFonts w:ascii="Times New Roman" w:hAnsi="Times New Roman"/>
                <w:bCs/>
                <w:highlight w:val="cyan"/>
                <w:lang w:val="en-US"/>
              </w:rPr>
            </w:pPr>
            <w:r w:rsidRPr="00983CFA">
              <w:rPr>
                <w:rFonts w:ascii="Times New Roman" w:hAnsi="Times New Roman"/>
                <w:b/>
                <w:bCs/>
                <w:lang w:val="en-US"/>
              </w:rPr>
              <w:tab/>
            </w:r>
            <w:r w:rsidRPr="006B4F27">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
                <w:lang w:val="en-US"/>
              </w:rPr>
              <w:tab/>
              <w:t>log2_max_pic_order_cnt_lsb_minus4</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sps_sub_layer_ordering_info_present_flag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for( i = ( sps_sub_layer_ordering_info_present_flag ? 0 : sps_max_sub_layers_minus1 );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i  &lt;=  sps_max_sub_layers_minus1;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sps_max_dec_pic_buffering_minus1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sps_max_num_reorder_pics</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sps_max_latency_increase_plus1</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b/>
                <w:lang w:val="de-DE"/>
              </w:rPr>
              <w:tab/>
              <w:t>log2_min_luma_coding_block_size_minus3</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log2_diff_max_min_luma_coding_block_size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B2070">
              <w:rPr>
                <w:rFonts w:ascii="Times New Roman" w:hAnsi="Times New Roman"/>
                <w:lang w:val="de-DE"/>
              </w:rPr>
              <w:tab/>
            </w:r>
            <w:r w:rsidRPr="009B2070">
              <w:rPr>
                <w:rFonts w:ascii="Times New Roman" w:hAnsi="Times New Roman"/>
                <w:b/>
                <w:lang w:val="de-DE"/>
              </w:rPr>
              <w:t>log2_min_transform_block_size_minus2</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log2_diff_max_min_transform_block_size</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max_transform_hierarchy_depth_inter</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max_transform_hierarchy_depth_intra</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eastAsia="MS Mincho" w:hAnsi="Times New Roman"/>
                <w:b/>
                <w:bCs/>
                <w:lang w:val="en-US" w:eastAsia="ja-JP"/>
              </w:rPr>
              <w:t>scaling_list_enabled_flag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if( scaling_list_enabled_flag ) {</w:t>
            </w:r>
          </w:p>
        </w:tc>
        <w:tc>
          <w:tcPr>
            <w:tcW w:w="1152" w:type="dxa"/>
          </w:tcPr>
          <w:p w:rsidR="000B06B6" w:rsidRPr="00983CFA" w:rsidRDefault="000B06B6" w:rsidP="000A29F0">
            <w:pPr>
              <w:pStyle w:val="tablecell"/>
              <w:rPr>
                <w:lang w:val="en-US"/>
              </w:rPr>
            </w:pP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nuh_layer_id &gt; 0 )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lastRenderedPageBreak/>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sps_infer_scaling_list_flag</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if( sps_infer_scaling_list_flag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sps_scaling_list_ref_layer_id</w:t>
            </w:r>
          </w:p>
        </w:tc>
        <w:tc>
          <w:tcPr>
            <w:tcW w:w="1152" w:type="dxa"/>
          </w:tcPr>
          <w:p w:rsidR="000B06B6" w:rsidRPr="00983CFA" w:rsidRDefault="000B06B6" w:rsidP="000A29F0">
            <w:pPr>
              <w:pStyle w:val="tablecell"/>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else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432"/>
                <w:tab w:val="left" w:pos="415"/>
              </w:tabs>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eastAsia="MS Mincho" w:hAnsi="Times New Roman"/>
                <w:b/>
                <w:bCs/>
                <w:lang w:val="en-US" w:eastAsia="ja-JP"/>
              </w:rPr>
              <w:t>sps_scaling_list_data_present_flag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sps_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tabs>
                <w:tab w:val="clear" w:pos="648"/>
                <w:tab w:val="left" w:pos="640"/>
              </w:tabs>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MS Mincho" w:hAnsi="Times New Roman"/>
                <w:lang w:val="en-US" w:eastAsia="ja-JP"/>
              </w:rPr>
            </w:pPr>
            <w:r w:rsidRPr="00983CFA">
              <w:rPr>
                <w:rFonts w:ascii="Times New Roman" w:eastAsia="MS Mincho" w:hAnsi="Times New Roman"/>
                <w:lang w:val="en-US" w:eastAsia="ja-JP"/>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amp_enabled_flag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sample_adaptive_offset_enabled_flag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pcm_enabled_flag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pcm_sample_bit_depth_luma_minus1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pcm_sample_bit_depth_chroma_minus1</w:t>
            </w:r>
          </w:p>
        </w:tc>
        <w:tc>
          <w:tcPr>
            <w:tcW w:w="1152" w:type="dxa"/>
          </w:tcPr>
          <w:p w:rsidR="000B06B6" w:rsidRPr="00983CFA" w:rsidRDefault="000B06B6" w:rsidP="000A29F0">
            <w:pPr>
              <w:pStyle w:val="tablecell"/>
              <w:rPr>
                <w:lang w:val="en-US" w:eastAsia="ko-KR"/>
              </w:rPr>
            </w:pPr>
            <w:r w:rsidRPr="00983CFA">
              <w:rPr>
                <w:lang w:val="en-US" w:eastAsia="ko-KR"/>
              </w:rPr>
              <w:t>u(4)</w:t>
            </w: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lang w:val="de-DE" w:eastAsia="ko-KR"/>
              </w:rPr>
            </w:pPr>
            <w:r w:rsidRPr="009B2070">
              <w:rPr>
                <w:rFonts w:ascii="Times New Roman" w:hAnsi="Times New Roman"/>
                <w:b/>
                <w:lang w:val="de-DE" w:eastAsia="ko-KR"/>
              </w:rPr>
              <w:tab/>
            </w:r>
            <w:r w:rsidRPr="009B2070">
              <w:rPr>
                <w:rFonts w:ascii="Times New Roman" w:hAnsi="Times New Roman"/>
                <w:b/>
                <w:lang w:val="de-DE" w:eastAsia="ko-KR"/>
              </w:rPr>
              <w:tab/>
              <w:t>log2_min_pcm_luma_coding_block_size_minus3</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log2_diff_max_min_pcm_luma_coding_block_size</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t>pcm_loop_filter_disabled_flag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bCs/>
                <w:lang w:val="en-US"/>
              </w:rPr>
              <w:tab/>
              <w:t>num_short_term_ref_pic_sets</w:t>
            </w:r>
          </w:p>
        </w:tc>
        <w:tc>
          <w:tcPr>
            <w:tcW w:w="1152" w:type="dxa"/>
          </w:tcPr>
          <w:p w:rsidR="000B06B6" w:rsidRPr="00983CFA" w:rsidRDefault="000B06B6" w:rsidP="000A29F0">
            <w:pPr>
              <w:pStyle w:val="tablecell"/>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Cs/>
                <w:lang w:val="en-US"/>
              </w:rPr>
              <w:tab/>
              <w:t>for( i = 0; i &lt; num_short_term_ref_pic_sets; i++)</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short_term_ref_pic_set(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rPr>
              <w:t>long_term_ref_pics_present_flag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long_term_ref_pics_present_flag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num_long_term_ref_pics_sps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for( i = 0; i &lt; num_long_term_ref_pics_sps; i++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lt_ref_pic_poc_lsb_sps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used_by_curr_pic_lt_sps_flag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sps_temporal_mvp_enabled_flag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vui_parameters_present_flag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vui_parameters_present_flag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vui_parameters(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t>sps_extension_flag</w:t>
            </w:r>
            <w:r>
              <w:rPr>
                <w:rFonts w:ascii="Times New Roman" w:hAnsi="Times New Roman"/>
                <w:b/>
                <w:bCs/>
                <w:lang w:val="en-US"/>
              </w:rPr>
              <w:br/>
            </w:r>
            <w:r w:rsidRPr="003456C9">
              <w:rPr>
                <w:rFonts w:ascii="Times New Roman" w:hAnsi="Times New Roman"/>
                <w:bCs/>
                <w:highlight w:val="yellow"/>
              </w:rPr>
              <w:t xml:space="preserve">[Ed. (GT): Syntax </w:t>
            </w:r>
            <w:r>
              <w:rPr>
                <w:rFonts w:ascii="Times New Roman" w:hAnsi="Times New Roman"/>
                <w:bCs/>
                <w:highlight w:val="yellow"/>
              </w:rPr>
              <w:t xml:space="preserve">and semantics </w:t>
            </w:r>
            <w:r w:rsidRPr="003456C9">
              <w:rPr>
                <w:rFonts w:ascii="Times New Roman" w:hAnsi="Times New Roman"/>
                <w:bCs/>
                <w:highlight w:val="yellow"/>
              </w:rPr>
              <w:t xml:space="preserve">should </w:t>
            </w:r>
            <w:r>
              <w:rPr>
                <w:rFonts w:ascii="Times New Roman" w:hAnsi="Times New Roman"/>
                <w:bCs/>
                <w:highlight w:val="yellow"/>
              </w:rPr>
              <w:t xml:space="preserve">be moved to </w:t>
            </w:r>
            <w:r w:rsidRPr="003456C9">
              <w:rPr>
                <w:rFonts w:ascii="Times New Roman" w:hAnsi="Times New Roman"/>
                <w:bCs/>
                <w:highlight w:val="yellow"/>
              </w:rPr>
              <w:t>base spec later</w:t>
            </w:r>
            <w:r>
              <w:rPr>
                <w:rFonts w:ascii="Times New Roman" w:hAnsi="Times New Roman"/>
                <w:bCs/>
                <w:highlight w:val="yellow"/>
              </w:rPr>
              <w:t>.</w:t>
            </w:r>
            <w:r w:rsidRPr="003456C9">
              <w:rPr>
                <w:rFonts w:ascii="Times New Roman" w:hAnsi="Times New Roman"/>
                <w:bCs/>
                <w:highlight w:val="yellow"/>
              </w:rPr>
              <w:t>]</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EB5A6F" w:rsidRDefault="000B06B6" w:rsidP="000A29F0">
            <w:pPr>
              <w:pStyle w:val="tablesyntax"/>
              <w:rPr>
                <w:rFonts w:ascii="Times New Roman" w:hAnsi="Times New Roman"/>
                <w:highlight w:val="cyan"/>
                <w:lang w:val="en-US"/>
              </w:rPr>
            </w:pPr>
            <w:r w:rsidRPr="00983CFA">
              <w:rPr>
                <w:rFonts w:ascii="Times New Roman" w:hAnsi="Times New Roman"/>
                <w:bCs/>
                <w:lang w:val="en-US"/>
              </w:rPr>
              <w:tab/>
            </w:r>
            <w:r w:rsidRPr="00EB5A6F">
              <w:rPr>
                <w:rFonts w:ascii="Times New Roman" w:hAnsi="Times New Roman"/>
                <w:bCs/>
                <w:highlight w:val="cyan"/>
                <w:lang w:val="en-US"/>
              </w:rPr>
              <w:t>if( sps_extension_flag ) {</w:t>
            </w:r>
          </w:p>
        </w:tc>
        <w:tc>
          <w:tcPr>
            <w:tcW w:w="1152" w:type="dxa"/>
          </w:tcPr>
          <w:p w:rsidR="000B06B6" w:rsidRPr="00983CFA" w:rsidRDefault="000B06B6" w:rsidP="000A29F0">
            <w:pPr>
              <w:pStyle w:val="tablecell"/>
              <w:rPr>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rPr>
              <w:t>for ( i = 0; i &lt; 8; i++ )</w:t>
            </w:r>
            <w:r>
              <w:rPr>
                <w:rFonts w:ascii="Times New Roman" w:hAnsi="Times New Roman"/>
                <w:bCs/>
                <w:highlight w:val="cyan"/>
              </w:rPr>
              <w:t xml:space="preserve">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
                <w:bCs/>
                <w:highlight w:val="cyan"/>
              </w:rPr>
              <w:t>sps_ext</w:t>
            </w:r>
            <w:r>
              <w:rPr>
                <w:rFonts w:ascii="Times New Roman" w:hAnsi="Times New Roman"/>
                <w:b/>
                <w:bCs/>
                <w:highlight w:val="cyan"/>
              </w:rPr>
              <w:t>ension</w:t>
            </w:r>
            <w:r w:rsidRPr="00663579">
              <w:rPr>
                <w:rFonts w:ascii="Times New Roman" w:hAnsi="Times New Roman"/>
                <w:b/>
                <w:bCs/>
                <w:highlight w:val="cyan"/>
              </w:rPr>
              <w:t>_</w:t>
            </w:r>
            <w:r>
              <w:rPr>
                <w:rFonts w:ascii="Times New Roman" w:hAnsi="Times New Roman"/>
                <w:b/>
                <w:bCs/>
                <w:highlight w:val="cyan"/>
              </w:rPr>
              <w:t>type_</w:t>
            </w:r>
            <w:r w:rsidRPr="00663579">
              <w:rPr>
                <w:rFonts w:ascii="Times New Roman" w:hAnsi="Times New Roman"/>
                <w:b/>
                <w:bCs/>
                <w:highlight w:val="cyan"/>
              </w:rPr>
              <w:t>flag</w:t>
            </w:r>
            <w:r w:rsidRPr="00663579">
              <w:rPr>
                <w:rFonts w:ascii="Times New Roman" w:hAnsi="Times New Roman"/>
                <w:bCs/>
                <w:highlight w:val="cyan"/>
              </w:rPr>
              <w:t>[ i ]</w:t>
            </w:r>
          </w:p>
        </w:tc>
        <w:tc>
          <w:tcPr>
            <w:tcW w:w="1152" w:type="dxa"/>
          </w:tcPr>
          <w:p w:rsidR="000B06B6" w:rsidRPr="00663579" w:rsidRDefault="000B06B6" w:rsidP="000A29F0">
            <w:pPr>
              <w:pStyle w:val="tablecell"/>
              <w:rPr>
                <w:highlight w:val="cyan"/>
                <w:lang w:val="en-US" w:eastAsia="ko-KR"/>
              </w:rPr>
            </w:pPr>
            <w:r w:rsidRPr="00663579">
              <w:rPr>
                <w:highlight w:val="cyan"/>
                <w:lang w:val="en-US" w:eastAsia="ko-KR"/>
              </w:rPr>
              <w:t>u(1)</w:t>
            </w: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663579">
              <w:rPr>
                <w:rFonts w:ascii="Times New Roman" w:hAnsi="Times New Roman"/>
                <w:bCs/>
                <w:highlight w:val="cyan"/>
                <w:lang w:val="en-US"/>
              </w:rPr>
              <w:t>flag[ 1 ] )</w:t>
            </w:r>
          </w:p>
        </w:tc>
        <w:tc>
          <w:tcPr>
            <w:tcW w:w="1152" w:type="dxa"/>
          </w:tcPr>
          <w:p w:rsidR="000B06B6" w:rsidRPr="00663579" w:rsidRDefault="000B06B6" w:rsidP="000A29F0">
            <w:pPr>
              <w:pStyle w:val="tablecell"/>
              <w:rPr>
                <w:highlight w:val="cyan"/>
                <w:lang w:val="en-US" w:eastAsia="ko-KR"/>
              </w:rPr>
            </w:pPr>
          </w:p>
        </w:tc>
      </w:tr>
      <w:tr w:rsidR="000B06B6" w:rsidRPr="00663579" w:rsidTr="000A29F0">
        <w:trPr>
          <w:cantSplit/>
          <w:trHeight w:val="289"/>
          <w:jc w:val="center"/>
        </w:trPr>
        <w:tc>
          <w:tcPr>
            <w:tcW w:w="7920" w:type="dxa"/>
          </w:tcPr>
          <w:p w:rsidR="000B06B6" w:rsidRPr="00663579" w:rsidRDefault="000B06B6" w:rsidP="000A29F0">
            <w:pPr>
              <w:pStyle w:val="tablesyntax"/>
              <w:rPr>
                <w:rFonts w:ascii="Times New Roman" w:hAnsi="Times New Roman"/>
                <w:bCs/>
                <w:highlight w:val="cyan"/>
                <w:lang w:val="en-US"/>
              </w:rPr>
            </w:pP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lang w:val="en-US"/>
              </w:rPr>
              <w:tab/>
            </w:r>
            <w:r w:rsidRPr="00663579">
              <w:rPr>
                <w:rFonts w:ascii="Times New Roman" w:hAnsi="Times New Roman"/>
                <w:bCs/>
                <w:highlight w:val="cyan"/>
                <w:lang w:val="en-US"/>
              </w:rPr>
              <w:t>sps_multilayer_extension( )</w:t>
            </w:r>
          </w:p>
        </w:tc>
        <w:tc>
          <w:tcPr>
            <w:tcW w:w="1152" w:type="dxa"/>
          </w:tcPr>
          <w:p w:rsidR="000B06B6" w:rsidRPr="00663579"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rPr>
            </w:pPr>
            <w:r w:rsidRPr="00663579">
              <w:rPr>
                <w:rFonts w:ascii="Times New Roman" w:hAnsi="Times New Roman"/>
                <w:bCs/>
                <w:lang w:val="en-US"/>
              </w:rPr>
              <w:tab/>
            </w:r>
            <w:r w:rsidRPr="00663579">
              <w:rPr>
                <w:rFonts w:ascii="Times New Roman" w:hAnsi="Times New Roman"/>
                <w:bCs/>
                <w:lang w:val="en-US"/>
              </w:rPr>
              <w:tab/>
            </w:r>
            <w:r w:rsidRPr="00983CFA">
              <w:rPr>
                <w:rFonts w:ascii="Times New Roman" w:hAnsi="Times New Roman"/>
                <w:bCs/>
                <w:highlight w:val="cyan"/>
                <w:lang w:val="en-US"/>
              </w:rPr>
              <w:t>if( sps_ext</w:t>
            </w:r>
            <w:r>
              <w:rPr>
                <w:rFonts w:ascii="Times New Roman" w:hAnsi="Times New Roman"/>
                <w:bCs/>
                <w:highlight w:val="cyan"/>
                <w:lang w:val="en-US"/>
              </w:rPr>
              <w:t>ension</w:t>
            </w:r>
            <w:r w:rsidRPr="00060E44">
              <w:rPr>
                <w:rFonts w:ascii="Times New Roman" w:hAnsi="Times New Roman"/>
                <w:bCs/>
                <w:highlight w:val="cyan"/>
                <w:lang w:val="en-US"/>
              </w:rPr>
              <w:t>_</w:t>
            </w:r>
            <w:r>
              <w:rPr>
                <w:rFonts w:ascii="Times New Roman" w:hAnsi="Times New Roman"/>
                <w:bCs/>
                <w:highlight w:val="cyan"/>
                <w:lang w:val="en-US"/>
              </w:rPr>
              <w:t>type_</w:t>
            </w:r>
            <w:r w:rsidRPr="00983CFA">
              <w:rPr>
                <w:rFonts w:ascii="Times New Roman" w:hAnsi="Times New Roman"/>
                <w:bCs/>
                <w:highlight w:val="cyan"/>
                <w:lang w:val="en-US"/>
              </w:rPr>
              <w:t>flag</w:t>
            </w:r>
            <w:r>
              <w:rPr>
                <w:rFonts w:ascii="Times New Roman" w:hAnsi="Times New Roman"/>
                <w:bCs/>
                <w:highlight w:val="cyan"/>
                <w:lang w:val="en-US"/>
              </w:rPr>
              <w:t>[ 7 ]</w:t>
            </w:r>
            <w:r w:rsidRPr="00983CFA">
              <w:rPr>
                <w:rFonts w:ascii="Times New Roman" w:hAnsi="Times New Roman"/>
                <w:bCs/>
                <w:highlight w:val="cyan"/>
                <w:lang w:val="en-US"/>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sps_extension_data_flag</w:t>
            </w:r>
          </w:p>
        </w:tc>
        <w:tc>
          <w:tcPr>
            <w:tcW w:w="1152" w:type="dxa"/>
          </w:tcPr>
          <w:p w:rsidR="000B06B6" w:rsidRPr="00983CFA" w:rsidRDefault="000B06B6" w:rsidP="000A29F0">
            <w:pPr>
              <w:pStyle w:val="tablecell"/>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t>rbsp_trailing_bits(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bookmarkStart w:id="1623" w:name="_Ref360884713"/>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 xml:space="preserve">Sequence parameter set </w:t>
      </w:r>
      <w:r>
        <w:rPr>
          <w:lang w:val="en-US"/>
        </w:rPr>
        <w:t xml:space="preserve">multilayer </w:t>
      </w:r>
      <w:r w:rsidRPr="00983CFA">
        <w:rPr>
          <w:lang w:val="en-US"/>
        </w:rPr>
        <w:t>extension syntax</w:t>
      </w:r>
      <w:bookmarkEnd w:id="1623"/>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MS Mincho"/>
                <w:lang w:val="en-US"/>
              </w:rPr>
              <w:t>sps_</w:t>
            </w:r>
            <w:r>
              <w:rPr>
                <w:rFonts w:eastAsia="MS Mincho"/>
                <w:lang w:val="en-US"/>
              </w:rPr>
              <w:t>multilayer_</w:t>
            </w:r>
            <w:r w:rsidRPr="00983CFA">
              <w:rPr>
                <w:rFonts w:eastAsia="MS Mincho"/>
                <w:lang w:val="en-US"/>
              </w:rPr>
              <w:t>extension( )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
                <w:bCs/>
                <w:lang w:val="en-US"/>
              </w:rPr>
            </w:pPr>
            <w:r w:rsidRPr="00983CFA">
              <w:rPr>
                <w:rFonts w:eastAsia="MS Mincho"/>
                <w:b/>
                <w:bCs/>
                <w:lang w:val="en-US"/>
              </w:rPr>
              <w:t>Descriptor</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983CFA">
              <w:rPr>
                <w:rFonts w:eastAsia="Batang"/>
                <w:b/>
                <w:bCs/>
                <w:lang w:val="en-US" w:eastAsia="ko-KR"/>
              </w:rPr>
              <w:tab/>
              <w:t>inter_view_</w:t>
            </w:r>
            <w:r w:rsidRPr="00983CFA">
              <w:rPr>
                <w:b/>
                <w:bCs/>
                <w:lang w:val="en-US" w:eastAsia="ja-JP"/>
              </w:rPr>
              <w:t>mv_vert_constraint_flag</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r w:rsidRPr="00983CFA">
              <w:rPr>
                <w:rFonts w:eastAsia="Batang"/>
                <w:bCs/>
                <w:lang w:val="en-US"/>
              </w:rPr>
              <w:t>u(1)</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Cs/>
              </w:rPr>
              <w:tab/>
            </w:r>
            <w:r w:rsidRPr="001857E8">
              <w:rPr>
                <w:b/>
                <w:bCs/>
              </w:rPr>
              <w:t>num_scaled_ref_layer_offsets</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r w:rsidRPr="001857E8">
              <w:rPr>
                <w:rFonts w:eastAsia="Batang"/>
                <w:bCs/>
              </w:rPr>
              <w:t>ue(v)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tab/>
              <w:t>for( i = 0; i &lt; num_scaled_ref_layer_offsets; i++) {</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tab/>
            </w:r>
            <w:r w:rsidRPr="00125F3F">
              <w:tab/>
            </w:r>
            <w:r w:rsidRPr="00125F3F">
              <w:rPr>
                <w:b/>
              </w:rPr>
              <w:t>scaled_ref_layer_id</w:t>
            </w:r>
            <w:r w:rsidRPr="00125F3F">
              <w:t>[ i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rPr>
                <w:rFonts w:eastAsia="MS Mincho"/>
                <w:bCs/>
              </w:rPr>
              <w:t>u(6)</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scaled_ref_layer_left_offset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scaled_ref_layer_top_offset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scaled_ref_layer_right_offset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125F3F" w:rsidTr="000A29F0">
        <w:trPr>
          <w:trHeight w:val="289"/>
          <w:jc w:val="center"/>
        </w:trPr>
        <w:tc>
          <w:tcPr>
            <w:tcW w:w="7920" w:type="dxa"/>
          </w:tcPr>
          <w:p w:rsidR="000B06B6" w:rsidRPr="00125F3F"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25F3F">
              <w:rPr>
                <w:b/>
                <w:bCs/>
              </w:rPr>
              <w:tab/>
            </w:r>
            <w:r w:rsidRPr="00125F3F">
              <w:rPr>
                <w:b/>
                <w:bCs/>
              </w:rPr>
              <w:tab/>
              <w:t>scaled_ref_layer_bottom_offset</w:t>
            </w:r>
            <w:r w:rsidRPr="00125F3F">
              <w:rPr>
                <w:bCs/>
              </w:rPr>
              <w:t>[ scaled_ref_layer_id[ i ] ]</w:t>
            </w:r>
          </w:p>
        </w:tc>
        <w:tc>
          <w:tcPr>
            <w:tcW w:w="1151" w:type="dxa"/>
          </w:tcPr>
          <w:p w:rsidR="000B06B6" w:rsidRPr="00125F3F" w:rsidRDefault="000B06B6" w:rsidP="000A29F0">
            <w:pPr>
              <w:keepNext/>
              <w:tabs>
                <w:tab w:val="clear" w:pos="794"/>
                <w:tab w:val="clear" w:pos="1191"/>
                <w:tab w:val="clear" w:pos="1588"/>
                <w:tab w:val="clear" w:pos="1985"/>
              </w:tabs>
              <w:spacing w:before="0" w:after="60"/>
              <w:rPr>
                <w:rFonts w:eastAsia="Batang"/>
                <w:bCs/>
                <w:lang w:val="en-US"/>
              </w:rPr>
            </w:pPr>
            <w:r w:rsidRPr="00125F3F">
              <w:t>se(v)</w:t>
            </w:r>
          </w:p>
        </w:tc>
      </w:tr>
      <w:tr w:rsidR="000B06B6" w:rsidRPr="00983CFA" w:rsidTr="000A29F0">
        <w:trPr>
          <w:trHeight w:val="289"/>
          <w:jc w:val="center"/>
        </w:trPr>
        <w:tc>
          <w:tcPr>
            <w:tcW w:w="7920" w:type="dxa"/>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1857E8">
              <w:rPr>
                <w:b/>
                <w:bCs/>
              </w:rPr>
              <w:tab/>
            </w:r>
            <w:r w:rsidRPr="001857E8">
              <w:rPr>
                <w:b/>
              </w:rPr>
              <w:t>}</w:t>
            </w:r>
          </w:p>
        </w:tc>
        <w:tc>
          <w:tcPr>
            <w:tcW w:w="1151" w:type="dxa"/>
          </w:tcPr>
          <w:p w:rsidR="000B06B6" w:rsidRPr="00983CFA" w:rsidRDefault="000B06B6" w:rsidP="000A29F0">
            <w:pPr>
              <w:keepNext/>
              <w:tabs>
                <w:tab w:val="clear" w:pos="794"/>
                <w:tab w:val="clear" w:pos="1191"/>
                <w:tab w:val="clear" w:pos="1588"/>
                <w:tab w:val="clear" w:pos="1985"/>
              </w:tabs>
              <w:spacing w:before="0" w:after="60"/>
              <w:rPr>
                <w:rFonts w:eastAsia="Batang"/>
                <w:bCs/>
                <w:lang w:val="en-US"/>
              </w:rPr>
            </w:pPr>
          </w:p>
        </w:tc>
      </w:tr>
      <w:tr w:rsidR="000B06B6" w:rsidRPr="00983CFA" w:rsidTr="000A29F0">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983CFA">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keepNext/>
              <w:tabs>
                <w:tab w:val="clear" w:pos="794"/>
                <w:tab w:val="clear" w:pos="1191"/>
                <w:tab w:val="clear" w:pos="1588"/>
                <w:tab w:val="clear" w:pos="1985"/>
              </w:tabs>
              <w:spacing w:before="0" w:after="60"/>
              <w:rPr>
                <w:rFonts w:eastAsia="MS Mincho"/>
                <w:bCs/>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4" w:name="_Ref351058034"/>
      <w:bookmarkStart w:id="1625" w:name="_Ref363160723"/>
      <w:r w:rsidRPr="00983CFA">
        <w:rPr>
          <w:lang w:val="en-US"/>
        </w:rPr>
        <w:lastRenderedPageBreak/>
        <w:t>Picture parameter set RBSP syntax</w:t>
      </w:r>
      <w:bookmarkEnd w:id="1622"/>
      <w:bookmarkEnd w:id="1624"/>
      <w:bookmarkEnd w:id="1625"/>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bookmarkStart w:id="1626" w:name="_Ref348090111"/>
            <w:r w:rsidRPr="00983CFA">
              <w:rPr>
                <w:rFonts w:ascii="Times New Roman" w:hAnsi="Times New Roman"/>
                <w:lang w:val="en-US"/>
              </w:rPr>
              <w:t>pic_parameter_set_rbsp( ) {</w:t>
            </w:r>
          </w:p>
        </w:tc>
        <w:tc>
          <w:tcPr>
            <w:tcW w:w="1157"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pps_pic_parameter_set_id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sz w:val="22"/>
                <w:szCs w:val="22"/>
                <w:lang w:val="en-US"/>
              </w:rPr>
            </w:pPr>
            <w:r w:rsidRPr="00983CFA">
              <w:rPr>
                <w:rFonts w:ascii="Times New Roman" w:hAnsi="Times New Roman"/>
                <w:b/>
                <w:bCs/>
                <w:lang w:val="en-US"/>
              </w:rPr>
              <w:tab/>
              <w:t>pps_seq_parameter_set_id</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t>dependent_slice_segments_enabled_flag</w:t>
            </w:r>
          </w:p>
        </w:tc>
        <w:tc>
          <w:tcPr>
            <w:tcW w:w="1157"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output_flag_present_flag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b/>
                <w:lang w:val="en-US" w:eastAsia="ko-KR"/>
              </w:rPr>
              <w:t>num_extra_slice_header_bits</w:t>
            </w:r>
          </w:p>
        </w:tc>
        <w:tc>
          <w:tcPr>
            <w:tcW w:w="1157" w:type="dxa"/>
          </w:tcPr>
          <w:p w:rsidR="000B06B6" w:rsidRPr="00983CFA" w:rsidRDefault="000B06B6" w:rsidP="000A29F0">
            <w:pPr>
              <w:pStyle w:val="tablecell"/>
              <w:keepLines w:val="0"/>
              <w:rPr>
                <w:lang w:val="en-US"/>
              </w:rPr>
            </w:pPr>
            <w:r w:rsidRPr="00983CFA">
              <w:rPr>
                <w:lang w:val="en-US"/>
              </w:rPr>
              <w:t>u(3)</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lang w:val="en-US" w:eastAsia="ko-KR"/>
              </w:rPr>
              <w:t>sign_data_hiding_enabled_flag</w:t>
            </w:r>
          </w:p>
        </w:tc>
        <w:tc>
          <w:tcPr>
            <w:tcW w:w="1157"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b/>
                <w:lang w:val="en-US"/>
              </w:rPr>
              <w:t>cabac_init_present</w:t>
            </w:r>
            <w:r w:rsidRPr="00983CFA">
              <w:rPr>
                <w:rFonts w:ascii="Times New Roman" w:eastAsia="MS Mincho" w:hAnsi="Times New Roman"/>
                <w:b/>
                <w:lang w:val="en-US" w:eastAsia="ja-JP"/>
              </w:rPr>
              <w:t>_flag</w:t>
            </w:r>
          </w:p>
        </w:tc>
        <w:tc>
          <w:tcPr>
            <w:tcW w:w="1157"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num_ref_idx_l0_default_active_minus1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num_ref_idx_l1_default_active_minus1</w:t>
            </w:r>
          </w:p>
        </w:tc>
        <w:tc>
          <w:tcPr>
            <w:tcW w:w="1157"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r>
            <w:r w:rsidRPr="00983CFA">
              <w:rPr>
                <w:rFonts w:ascii="Times New Roman" w:hAnsi="Times New Roman"/>
                <w:b/>
                <w:bCs/>
                <w:lang w:val="en-US"/>
              </w:rPr>
              <w:t>init_qp_minus26</w:t>
            </w:r>
          </w:p>
        </w:tc>
        <w:tc>
          <w:tcPr>
            <w:tcW w:w="1157" w:type="dxa"/>
          </w:tcPr>
          <w:p w:rsidR="000B06B6" w:rsidRPr="00983CFA" w:rsidRDefault="000B06B6" w:rsidP="000A29F0">
            <w:pPr>
              <w:pStyle w:val="tablecell"/>
              <w:keepLines w:val="0"/>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b/>
                <w:bCs/>
                <w:lang w:val="en-US"/>
              </w:rPr>
              <w:tab/>
              <w:t>constrained_intra_pred_flag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eastAsia="ko-KR"/>
              </w:rPr>
              <w:tab/>
            </w:r>
            <w:r w:rsidRPr="00983CFA">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diff_cu_qp_delta_depth</w:t>
            </w:r>
          </w:p>
        </w:tc>
        <w:tc>
          <w:tcPr>
            <w:tcW w:w="1157" w:type="dxa"/>
          </w:tcPr>
          <w:p w:rsidR="000B06B6" w:rsidRPr="00983CFA" w:rsidRDefault="000B06B6" w:rsidP="000A29F0">
            <w:pPr>
              <w:pStyle w:val="tablecell"/>
              <w:keepLines w:val="0"/>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pps_cb_qp_offset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eastAsia="ko-KR"/>
              </w:rPr>
              <w:tab/>
              <w:t>pps_cr_qp_offset</w:t>
            </w:r>
          </w:p>
        </w:tc>
        <w:tc>
          <w:tcPr>
            <w:tcW w:w="1157" w:type="dxa"/>
          </w:tcPr>
          <w:p w:rsidR="000B06B6" w:rsidRPr="00983CFA" w:rsidRDefault="000B06B6" w:rsidP="000A29F0">
            <w:pPr>
              <w:pStyle w:val="tablecell"/>
              <w:keepLines w:val="0"/>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t>pps_slice_chroma_qp_offsets_present_flag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
                <w:bCs/>
                <w:lang w:val="en-US"/>
              </w:rPr>
              <w:tab/>
              <w:t>weighted_bipred_flag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kern w:val="2"/>
                <w:lang w:val="en-US" w:eastAsia="ko-KR"/>
              </w:rPr>
              <w:tab/>
            </w:r>
            <w:r w:rsidRPr="00983CFA">
              <w:rPr>
                <w:rFonts w:ascii="Times New Roman" w:hAnsi="Times New Roman"/>
                <w:b/>
                <w:bCs/>
                <w:kern w:val="2"/>
                <w:lang w:val="en-US" w:eastAsia="ko-KR"/>
              </w:rPr>
              <w:t>transquant_bypass_enabled_flag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tiles_enabled_flag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entropy_coding_sync_enabled_flag</w:t>
            </w:r>
          </w:p>
        </w:tc>
        <w:tc>
          <w:tcPr>
            <w:tcW w:w="1157" w:type="dxa"/>
          </w:tcPr>
          <w:p w:rsidR="000B06B6" w:rsidRPr="00983CFA" w:rsidRDefault="000B06B6" w:rsidP="000A29F0">
            <w:pPr>
              <w:pStyle w:val="tablecell"/>
              <w:keepLines w:val="0"/>
              <w:ind w:left="3"/>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lang w:val="en-US" w:eastAsia="ko-KR"/>
              </w:rPr>
              <w:t xml:space="preserve">if( </w:t>
            </w:r>
            <w:r w:rsidRPr="00983CFA">
              <w:rPr>
                <w:rFonts w:ascii="Times New Roman" w:hAnsi="Times New Roman"/>
                <w:lang w:val="en-US"/>
              </w:rPr>
              <w:t>tiles_enabled_flag</w:t>
            </w:r>
            <w:r w:rsidRPr="00983CFA">
              <w:rPr>
                <w:rFonts w:ascii="Times New Roman" w:hAnsi="Times New Roman"/>
                <w:lang w:val="en-US" w:eastAsia="ko-KR"/>
              </w:rPr>
              <w:t xml:space="preserve">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b/>
                <w:bCs/>
                <w:lang w:val="en-US"/>
              </w:rPr>
              <w:tab/>
            </w:r>
            <w:r w:rsidRPr="00983CFA">
              <w:rPr>
                <w:rFonts w:ascii="Times New Roman" w:hAnsi="Times New Roman"/>
                <w:b/>
                <w:lang w:val="en-US"/>
              </w:rPr>
              <w:t>num_tile_columns_minus1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num_tile_rows_minus1</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uniform_spacing_flag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if( !uniform_spacing_flag )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num_tile_columns_minus1;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column_width_minus1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for( i = 0; i &lt; num_tile_rows_minus1; i++ )</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lang w:val="en-US"/>
              </w:rPr>
              <w:t>row_height_minus1</w:t>
            </w:r>
            <w:r w:rsidRPr="00983CFA">
              <w:rPr>
                <w:rFonts w:ascii="Times New Roman" w:hAnsi="Times New Roman"/>
                <w:lang w:val="en-US"/>
              </w:rPr>
              <w:t>[ i ]</w:t>
            </w:r>
          </w:p>
        </w:tc>
        <w:tc>
          <w:tcPr>
            <w:tcW w:w="1157" w:type="dxa"/>
          </w:tcPr>
          <w:p w:rsidR="000B06B6" w:rsidRPr="00983CFA" w:rsidRDefault="000B06B6" w:rsidP="000A29F0">
            <w:pPr>
              <w:pStyle w:val="tablecell"/>
              <w:keepLines w:val="0"/>
              <w:rPr>
                <w:lang w:val="en-US" w:eastAsia="ko-KR"/>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loop_filter_across_tiles_enabled_flag</w:t>
            </w:r>
          </w:p>
        </w:tc>
        <w:tc>
          <w:tcPr>
            <w:tcW w:w="1157" w:type="dxa"/>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eastAsia="ko-KR"/>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keepLines w:val="0"/>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eastAsia="ko-KR"/>
              </w:rPr>
            </w:pPr>
            <w:r w:rsidRPr="00983CFA">
              <w:rPr>
                <w:rFonts w:ascii="Times New Roman" w:hAnsi="Times New Roman"/>
                <w:b/>
                <w:bCs/>
                <w:lang w:val="en-US" w:eastAsia="ko-KR"/>
              </w:rPr>
              <w:tab/>
            </w:r>
            <w:r w:rsidRPr="00983CFA">
              <w:rPr>
                <w:rFonts w:ascii="Times New Roman" w:hAnsi="Times New Roman"/>
                <w:b/>
                <w:bCs/>
                <w:lang w:val="en-US"/>
              </w:rPr>
              <w:t>deblocking_filter_control_present_flag</w:t>
            </w:r>
          </w:p>
        </w:tc>
        <w:tc>
          <w:tcPr>
            <w:tcW w:w="1157" w:type="dxa"/>
          </w:tcPr>
          <w:p w:rsidR="000B06B6" w:rsidRPr="00983CFA" w:rsidRDefault="000B06B6" w:rsidP="000A29F0">
            <w:pPr>
              <w:pStyle w:val="tablecell"/>
              <w:keepLines w:val="0"/>
              <w:rPr>
                <w:lang w:val="en-US" w:eastAsia="ko-KR"/>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if( deblocking_filter_control_present_flag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deblocking_filter_override_enabled_flag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pps_deblocking_filter_disabled_flag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!pps_deblocking_filter_disabled_flag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pps_beta_offset_div2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pps_tc_offset_div2</w:t>
            </w:r>
          </w:p>
        </w:tc>
        <w:tc>
          <w:tcPr>
            <w:tcW w:w="1157" w:type="dxa"/>
          </w:tcPr>
          <w:p w:rsidR="000B06B6" w:rsidRPr="00983CFA" w:rsidRDefault="000B06B6" w:rsidP="000A29F0">
            <w:pPr>
              <w:pStyle w:val="tablecell"/>
              <w:keepLines w:val="0"/>
              <w:rPr>
                <w:lang w:val="en-US"/>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eastAsia="ko-KR"/>
              </w:rPr>
              <w:tab/>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bCs/>
                <w:lang w:val="en-US"/>
              </w:rPr>
              <w:lastRenderedPageBreak/>
              <w:tab/>
            </w:r>
            <w:r w:rsidRPr="00983CFA">
              <w:rPr>
                <w:rFonts w:ascii="Times New Roman" w:hAnsi="Times New Roman"/>
                <w:bCs/>
                <w:highlight w:val="cyan"/>
                <w:lang w:val="en-US"/>
              </w:rPr>
              <w:t>if( nuh_layer_id &gt; 0 )</w:t>
            </w:r>
          </w:p>
        </w:tc>
        <w:tc>
          <w:tcPr>
            <w:tcW w:w="1157" w:type="dxa"/>
          </w:tcPr>
          <w:p w:rsidR="000B06B6" w:rsidRPr="00983CFA" w:rsidRDefault="000B06B6" w:rsidP="000A29F0">
            <w:pPr>
              <w:pStyle w:val="tablecell"/>
              <w:keepLines w:val="0"/>
              <w:rPr>
                <w:highlight w:val="cyan"/>
                <w:lang w:val="en-US"/>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pps_infer_scaling_list_flag</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u(1)</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if( pps_infer_scaling_list_flag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
                <w:bCs/>
                <w:highlight w:val="cyan"/>
                <w:lang w:val="en-US"/>
              </w:rPr>
              <w:t>pps_scaling_list_ref_layer_id</w:t>
            </w:r>
          </w:p>
        </w:tc>
        <w:tc>
          <w:tcPr>
            <w:tcW w:w="1157" w:type="dxa"/>
          </w:tcPr>
          <w:p w:rsidR="000B06B6" w:rsidRPr="00983CFA" w:rsidRDefault="000B06B6" w:rsidP="000A29F0">
            <w:pPr>
              <w:pStyle w:val="tablecell"/>
              <w:keepLines w:val="0"/>
              <w:rPr>
                <w:rFonts w:eastAsia="MS Mincho"/>
                <w:lang w:val="en-US" w:eastAsia="ja-JP"/>
              </w:rPr>
            </w:pPr>
            <w:r w:rsidRPr="00983CFA">
              <w:rPr>
                <w:highlight w:val="cyan"/>
                <w:lang w:val="en-US"/>
              </w:rPr>
              <w:t>u(6)</w:t>
            </w:r>
          </w:p>
        </w:tc>
      </w:tr>
      <w:tr w:rsidR="000B06B6" w:rsidRPr="00983CFA" w:rsidTr="000A29F0">
        <w:trPr>
          <w:cantSplit/>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highlight w:val="cyan"/>
                <w:lang w:val="en-US"/>
              </w:rPr>
              <w:t>else {</w:t>
            </w:r>
          </w:p>
        </w:tc>
        <w:tc>
          <w:tcPr>
            <w:tcW w:w="1157" w:type="dxa"/>
          </w:tcPr>
          <w:p w:rsidR="000B06B6" w:rsidRPr="00983CFA" w:rsidRDefault="000B06B6" w:rsidP="000A29F0">
            <w:pPr>
              <w:pStyle w:val="tablecell"/>
              <w:keepLines w:val="0"/>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b/>
                <w:bCs/>
                <w:lang w:val="en-US" w:eastAsia="ja-JP"/>
              </w:rPr>
              <w:t>pps_scaling_list_data_present_flag</w:t>
            </w:r>
          </w:p>
        </w:tc>
        <w:tc>
          <w:tcPr>
            <w:tcW w:w="1157" w:type="dxa"/>
          </w:tcPr>
          <w:p w:rsidR="000B06B6" w:rsidRPr="00983CFA" w:rsidRDefault="000B06B6" w:rsidP="000A29F0">
            <w:pPr>
              <w:pStyle w:val="tablecell"/>
              <w:keepLines w:val="0"/>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Times New Roman" w:hAnsi="Times New Roman"/>
                <w:bCs/>
                <w:lang w:val="en-US" w:eastAsia="zh-TW"/>
              </w:rPr>
              <w:t>if( pps_</w:t>
            </w:r>
            <w:r w:rsidRPr="00983CFA">
              <w:rPr>
                <w:rFonts w:ascii="Times New Roman" w:eastAsia="MS Mincho" w:hAnsi="Times New Roman"/>
                <w:bCs/>
                <w:lang w:val="en-US" w:eastAsia="ja-JP"/>
              </w:rPr>
              <w:t>scaling_list_data_present</w:t>
            </w:r>
            <w:r w:rsidRPr="00983CFA">
              <w:rPr>
                <w:rFonts w:ascii="Times New Roman" w:eastAsia="Times New Roman" w:hAnsi="Times New Roman"/>
                <w:bCs/>
                <w:lang w:val="en-US" w:eastAsia="zh-TW"/>
              </w:rPr>
              <w:t>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eastAsia="MS Mincho" w:hAnsi="Times New Roman"/>
                <w:bCs/>
                <w:lang w:val="en-US" w:eastAsia="ja-JP"/>
              </w:rPr>
              <w:t>scaling_list</w:t>
            </w:r>
            <w:r w:rsidRPr="00983CFA">
              <w:rPr>
                <w:rFonts w:ascii="Times New Roman" w:eastAsia="Times New Roman" w:hAnsi="Times New Roman"/>
                <w:bCs/>
                <w:lang w:val="en-US" w:eastAsia="zh-TW"/>
              </w:rPr>
              <w:t>_data(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highlight w:val="cyan"/>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Cs/>
                <w:lang w:val="en-US"/>
              </w:rPr>
            </w:pPr>
            <w:r w:rsidRPr="00983CFA">
              <w:rPr>
                <w:rFonts w:ascii="Times New Roman" w:hAnsi="Times New Roman"/>
                <w:lang w:val="en-US"/>
              </w:rPr>
              <w:tab/>
            </w:r>
            <w:r w:rsidRPr="00983CFA">
              <w:rPr>
                <w:rFonts w:ascii="Times New Roman" w:hAnsi="Times New Roman"/>
                <w:b/>
                <w:lang w:val="en-US"/>
              </w:rPr>
              <w:t>lists_modification_present_flag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eastAsia="ko-KR"/>
              </w:rPr>
            </w:pPr>
            <w:r w:rsidRPr="00983CFA">
              <w:rPr>
                <w:rFonts w:ascii="Times New Roman" w:hAnsi="Times New Roman"/>
                <w:lang w:val="en-US" w:eastAsia="ko-KR"/>
              </w:rPr>
              <w:tab/>
            </w:r>
            <w:r w:rsidRPr="00983CFA">
              <w:rPr>
                <w:rFonts w:ascii="Times New Roman" w:hAnsi="Times New Roman"/>
                <w:b/>
                <w:lang w:val="en-US" w:eastAsia="ko-KR"/>
              </w:rPr>
              <w:t>log2_parallel_merge_level_minus2</w:t>
            </w:r>
          </w:p>
        </w:tc>
        <w:tc>
          <w:tcPr>
            <w:tcW w:w="1157" w:type="dxa"/>
          </w:tcPr>
          <w:p w:rsidR="000B06B6" w:rsidRPr="00983CFA" w:rsidRDefault="000B06B6" w:rsidP="000A29F0">
            <w:pPr>
              <w:pStyle w:val="tablecell"/>
              <w:keepLines w:val="0"/>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ab/>
            </w:r>
            <w:r w:rsidRPr="00983CFA">
              <w:rPr>
                <w:rFonts w:ascii="Times New Roman" w:hAnsi="Times New Roman"/>
                <w:b/>
                <w:lang w:val="en-US" w:eastAsia="ko-KR"/>
              </w:rPr>
              <w:t>slice_segment_header_extension_present_flag</w:t>
            </w:r>
          </w:p>
        </w:tc>
        <w:tc>
          <w:tcPr>
            <w:tcW w:w="1157" w:type="dxa"/>
          </w:tcPr>
          <w:p w:rsidR="000B06B6" w:rsidRPr="00983CFA" w:rsidRDefault="000B06B6" w:rsidP="000A29F0">
            <w:pPr>
              <w:pStyle w:val="tablecell"/>
              <w:keepLines w:val="0"/>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bCs/>
                <w:lang w:val="en-US"/>
              </w:rPr>
              <w:tab/>
              <w:t>pps_extension_flag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Cs/>
                <w:lang w:val="en-US"/>
              </w:rPr>
              <w:tab/>
              <w:t>if( pps_extension_flag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lang w:val="en-US"/>
              </w:rPr>
              <w:t>while( more_rbsp_data( )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pps_extension_data_flag</w:t>
            </w:r>
          </w:p>
        </w:tc>
        <w:tc>
          <w:tcPr>
            <w:tcW w:w="1157" w:type="dxa"/>
          </w:tcPr>
          <w:p w:rsidR="000B06B6" w:rsidRPr="00983CFA" w:rsidRDefault="000B06B6" w:rsidP="000A29F0">
            <w:pPr>
              <w:pStyle w:val="tablecell"/>
              <w:keepLines w:val="0"/>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ab/>
              <w:t>rbsp_trailing_bits( )</w:t>
            </w:r>
          </w:p>
        </w:tc>
        <w:tc>
          <w:tcPr>
            <w:tcW w:w="1157" w:type="dxa"/>
          </w:tcPr>
          <w:p w:rsidR="000B06B6" w:rsidRPr="00983CFA" w:rsidRDefault="000B06B6" w:rsidP="000A29F0">
            <w:pPr>
              <w:pStyle w:val="tablecell"/>
              <w:keepLines w:val="0"/>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cell"/>
              <w:keepLines w:val="0"/>
              <w:rPr>
                <w:lang w:val="en-US"/>
              </w:rPr>
            </w:pPr>
          </w:p>
        </w:tc>
      </w:tr>
    </w:tbl>
    <w:p w:rsidR="000B06B6" w:rsidRPr="00983CFA" w:rsidRDefault="000B06B6" w:rsidP="000B06B6">
      <w:pPr>
        <w:pStyle w:val="3N"/>
        <w:rPr>
          <w:lang w:val="en-US"/>
        </w:rPr>
      </w:pPr>
      <w:bookmarkStart w:id="1627" w:name="_Ref363160740"/>
    </w:p>
    <w:p w:rsidR="000B06B6" w:rsidRPr="00983CFA" w:rsidRDefault="000B06B6" w:rsidP="008557C3">
      <w:pPr>
        <w:pStyle w:val="3H3"/>
        <w:keepLines w:val="0"/>
        <w:numPr>
          <w:ilvl w:val="4"/>
          <w:numId w:val="37"/>
        </w:numPr>
        <w:tabs>
          <w:tab w:val="clear" w:pos="1170"/>
          <w:tab w:val="num" w:pos="1134"/>
        </w:tabs>
        <w:ind w:left="1138" w:hanging="1138"/>
        <w:rPr>
          <w:lang w:val="en-US"/>
        </w:rPr>
      </w:pPr>
      <w:r w:rsidRPr="00983CFA">
        <w:rPr>
          <w:lang w:val="en-US"/>
        </w:rPr>
        <w:t>Supplemental enhancement information RBSP syntax</w:t>
      </w:r>
      <w:bookmarkEnd w:id="1626"/>
      <w:bookmarkEnd w:id="1627"/>
    </w:p>
    <w:p w:rsidR="000B06B6" w:rsidRPr="00983CFA" w:rsidRDefault="000B06B6" w:rsidP="000B06B6">
      <w:pPr>
        <w:pStyle w:val="3N"/>
        <w:rPr>
          <w:lang w:val="en-US"/>
        </w:rPr>
      </w:pPr>
      <w:r w:rsidRPr="00983CFA">
        <w:rPr>
          <w:lang w:val="en-US"/>
        </w:rPr>
        <w:t>The specifications in subclause 7.3.2.4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8" w:name="_Ref348090122"/>
      <w:r w:rsidRPr="00983CFA">
        <w:rPr>
          <w:lang w:val="en-US"/>
        </w:rPr>
        <w:t>Access unit delimiter RBSP syntax</w:t>
      </w:r>
      <w:bookmarkEnd w:id="1628"/>
    </w:p>
    <w:p w:rsidR="000B06B6" w:rsidRPr="00983CFA" w:rsidRDefault="000B06B6" w:rsidP="000B06B6">
      <w:pPr>
        <w:pStyle w:val="3N"/>
        <w:rPr>
          <w:lang w:val="en-US"/>
        </w:rPr>
      </w:pPr>
      <w:r w:rsidRPr="00983CFA">
        <w:rPr>
          <w:lang w:val="en-US"/>
        </w:rPr>
        <w:t>The specifications in subclause 7.3.2.5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29" w:name="_Ref348090133"/>
      <w:r w:rsidRPr="00983CFA">
        <w:rPr>
          <w:lang w:val="en-US"/>
        </w:rPr>
        <w:t>End of sequence RBSP syntax</w:t>
      </w:r>
      <w:bookmarkEnd w:id="1629"/>
    </w:p>
    <w:p w:rsidR="000B06B6" w:rsidRPr="00983CFA" w:rsidRDefault="000B06B6" w:rsidP="000B06B6">
      <w:pPr>
        <w:pStyle w:val="3N"/>
        <w:rPr>
          <w:lang w:val="en-US"/>
        </w:rPr>
      </w:pPr>
      <w:r w:rsidRPr="00983CFA">
        <w:rPr>
          <w:lang w:val="en-US"/>
        </w:rPr>
        <w:t>The specifications in subclause 7.3.2.6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0" w:name="_Ref348090150"/>
      <w:r w:rsidRPr="00983CFA">
        <w:rPr>
          <w:lang w:val="en-US"/>
        </w:rPr>
        <w:t>End of bitstream RBSP syntax</w:t>
      </w:r>
      <w:bookmarkEnd w:id="1630"/>
    </w:p>
    <w:p w:rsidR="000B06B6" w:rsidRPr="00983CFA" w:rsidRDefault="000B06B6" w:rsidP="000B06B6">
      <w:pPr>
        <w:pStyle w:val="3N"/>
        <w:rPr>
          <w:lang w:val="en-US"/>
        </w:rPr>
      </w:pPr>
      <w:r w:rsidRPr="00983CFA">
        <w:rPr>
          <w:lang w:val="en-US"/>
        </w:rPr>
        <w:t>The specifications in subclause 7.3.2.7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1" w:name="_Ref348090167"/>
      <w:r w:rsidRPr="00983CFA">
        <w:rPr>
          <w:lang w:val="en-US"/>
        </w:rPr>
        <w:t>Filler data RBSP syntax</w:t>
      </w:r>
      <w:bookmarkEnd w:id="1631"/>
    </w:p>
    <w:p w:rsidR="000B06B6" w:rsidRPr="00983CFA" w:rsidRDefault="000B06B6" w:rsidP="000B06B6">
      <w:pPr>
        <w:pStyle w:val="3N"/>
        <w:rPr>
          <w:lang w:val="en-US"/>
        </w:rPr>
      </w:pPr>
      <w:r w:rsidRPr="00983CFA">
        <w:rPr>
          <w:lang w:val="en-US"/>
        </w:rPr>
        <w:t>The specifications in subclause 7.3.2.8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2" w:name="_Ref348090173"/>
      <w:r w:rsidRPr="00983CFA">
        <w:rPr>
          <w:lang w:val="en-US"/>
        </w:rPr>
        <w:t>Slice segment layer RBSP syntax</w:t>
      </w:r>
      <w:bookmarkEnd w:id="1632"/>
    </w:p>
    <w:p w:rsidR="000B06B6" w:rsidRPr="00983CFA" w:rsidRDefault="000B06B6" w:rsidP="000B06B6">
      <w:pPr>
        <w:pStyle w:val="3N"/>
        <w:rPr>
          <w:lang w:val="en-US"/>
        </w:rPr>
      </w:pPr>
      <w:r w:rsidRPr="00983CFA">
        <w:rPr>
          <w:lang w:val="en-US"/>
        </w:rPr>
        <w:t>The specifications in subclause 7.3.2.9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3" w:name="_Ref331449326"/>
      <w:r w:rsidRPr="00983CFA">
        <w:rPr>
          <w:lang w:val="en-US"/>
        </w:rPr>
        <w:t>RBSP slice segment trailing bits syntax</w:t>
      </w:r>
      <w:bookmarkEnd w:id="1633"/>
    </w:p>
    <w:p w:rsidR="000B06B6" w:rsidRPr="00983CFA" w:rsidRDefault="000B06B6" w:rsidP="000B06B6">
      <w:pPr>
        <w:pStyle w:val="3N"/>
        <w:rPr>
          <w:lang w:val="en-US"/>
        </w:rPr>
      </w:pPr>
      <w:r w:rsidRPr="00983CFA">
        <w:rPr>
          <w:lang w:val="en-US"/>
        </w:rPr>
        <w:t>The specifications in subclause 7.3.2.10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4" w:name="_Ref348090194"/>
      <w:r w:rsidRPr="00983CFA">
        <w:rPr>
          <w:lang w:val="en-US"/>
        </w:rPr>
        <w:t>RBSP trailing bits syntax</w:t>
      </w:r>
      <w:bookmarkEnd w:id="1634"/>
    </w:p>
    <w:p w:rsidR="000B06B6" w:rsidRPr="00983CFA" w:rsidRDefault="000B06B6" w:rsidP="000B06B6">
      <w:pPr>
        <w:pStyle w:val="3N"/>
        <w:rPr>
          <w:lang w:val="en-US"/>
        </w:rPr>
      </w:pPr>
      <w:r w:rsidRPr="00983CFA">
        <w:rPr>
          <w:lang w:val="en-US"/>
        </w:rPr>
        <w:t>The specifications in subclause 7.3.2.11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35" w:name="_Ref348090200"/>
      <w:r w:rsidRPr="00983CFA">
        <w:rPr>
          <w:lang w:val="en-US"/>
        </w:rPr>
        <w:t>Byte alignment syntax</w:t>
      </w:r>
      <w:bookmarkEnd w:id="1635"/>
    </w:p>
    <w:p w:rsidR="000B06B6" w:rsidRPr="00983CFA" w:rsidRDefault="000B06B6" w:rsidP="000B06B6">
      <w:pPr>
        <w:pStyle w:val="3N"/>
        <w:rPr>
          <w:lang w:val="en-US"/>
        </w:rPr>
      </w:pPr>
      <w:r w:rsidRPr="00983CFA">
        <w:rPr>
          <w:lang w:val="en-US"/>
        </w:rPr>
        <w:t>The specifications in subclause 7.3.2.12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36" w:name="_Ref348090209"/>
      <w:bookmarkStart w:id="1637" w:name="_Toc373499542"/>
      <w:bookmarkStart w:id="1638" w:name="_Toc373832719"/>
      <w:r w:rsidRPr="00983CFA">
        <w:rPr>
          <w:lang w:val="en-US"/>
        </w:rPr>
        <w:lastRenderedPageBreak/>
        <w:t>Profile, tier and level syntax</w:t>
      </w:r>
      <w:bookmarkEnd w:id="1636"/>
      <w:bookmarkEnd w:id="1637"/>
      <w:bookmarkEnd w:id="1638"/>
    </w:p>
    <w:p w:rsidR="000B06B6" w:rsidRPr="00983CFA" w:rsidRDefault="000B06B6" w:rsidP="000B06B6">
      <w:pPr>
        <w:pStyle w:val="3N"/>
        <w:keepNext/>
        <w:rPr>
          <w:highlight w:val="yellow"/>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lang w:val="en-US"/>
              </w:rPr>
              <w:t xml:space="preserve">profile_tier_level(  </w:t>
            </w:r>
            <w:r w:rsidRPr="00983CFA">
              <w:rPr>
                <w:rFonts w:ascii="Times New Roman" w:hAnsi="Times New Roman"/>
                <w:highlight w:val="cyan"/>
                <w:lang w:val="en-US"/>
              </w:rPr>
              <w:t>profilePresentFlag,</w:t>
            </w:r>
            <w:r w:rsidRPr="00983CFA">
              <w:rPr>
                <w:rFonts w:ascii="Times New Roman" w:hAnsi="Times New Roman"/>
                <w:lang w:val="en-US"/>
              </w:rPr>
              <w:t> maxNumSubLayersMinus1 ) {</w:t>
            </w:r>
          </w:p>
        </w:tc>
        <w:tc>
          <w:tcPr>
            <w:tcW w:w="1191" w:type="dxa"/>
          </w:tcPr>
          <w:p w:rsidR="000B06B6" w:rsidRPr="00983CFA" w:rsidRDefault="000B06B6" w:rsidP="000A29F0">
            <w:pPr>
              <w:pStyle w:val="tablecell"/>
              <w:rPr>
                <w:b/>
                <w:lang w:val="en-US"/>
              </w:rPr>
            </w:pPr>
            <w:r w:rsidRPr="00983CFA">
              <w:rPr>
                <w:b/>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highlight w:val="cyan"/>
                <w:lang w:val="en-US"/>
              </w:rPr>
              <w:t>if( profilePresentFlag ) {</w:t>
            </w:r>
          </w:p>
        </w:tc>
        <w:tc>
          <w:tcPr>
            <w:tcW w:w="1191" w:type="dxa"/>
          </w:tcPr>
          <w:p w:rsidR="000B06B6" w:rsidRPr="00983CFA" w:rsidRDefault="000B06B6" w:rsidP="000A29F0">
            <w:pPr>
              <w:pStyle w:val="tablecell"/>
              <w:rPr>
                <w:b/>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general_profile_space</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general_tier_flag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general_profile_idc</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general_profile_compatibility_flag</w:t>
            </w:r>
            <w:r w:rsidRPr="00983CFA">
              <w:rPr>
                <w:rFonts w:ascii="Times New Roman" w:hAnsi="Times New Roman"/>
                <w:bCs/>
                <w:lang w:val="en-US"/>
              </w:rPr>
              <w:t>[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general_progressive_source_flag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general_interlaced_source_flag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general_non_packed_constraint_flag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t>general_frame_only_constraint_flag</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t>general_reserved_zero_44bits</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rPr>
              <w:tab/>
            </w:r>
            <w:r w:rsidRPr="00983CFA">
              <w:rPr>
                <w:rFonts w:ascii="Times New Roman" w:hAnsi="Times New Roman"/>
                <w:bCs/>
                <w:highlight w:val="cyan"/>
                <w:lang w:val="en-US"/>
              </w:rPr>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t>general_level_idc</w:t>
            </w:r>
          </w:p>
        </w:tc>
        <w:tc>
          <w:tcPr>
            <w:tcW w:w="1191" w:type="dxa"/>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sub_layer_profile_present_flag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t>sub_layer_level_present_flag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maxNumSubLayersMinus1 &gt; 0 )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for( i = maxNumSubLayersMinus1; i &lt; 8; i++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reserved_zero_2bits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lang w:val="en-US"/>
              </w:rPr>
              <w:t>for( i = 0; i &lt; maxNumSubLayersMinus1;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sub_layer_profile_present_flag[ i ]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sub_layer_profile_space</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sub_layer_tier_flag</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sub_layer_profile_idc</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u(5)</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for( j = 0; j &lt; 32; j++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sub_layer_profile_compatibility_flag</w:t>
            </w:r>
            <w:r w:rsidRPr="00983CFA">
              <w:rPr>
                <w:rFonts w:ascii="Times New Roman" w:hAnsi="Times New Roman"/>
                <w:bCs/>
                <w:lang w:val="en-US"/>
              </w:rPr>
              <w:t>[ i ][ j ]</w:t>
            </w:r>
          </w:p>
        </w:tc>
        <w:tc>
          <w:tcPr>
            <w:tcW w:w="1191"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sub_layer_progressive_source_flag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sub_layer_interlaced_source_flag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sub_layer_non_packed_constraint_flag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sub_layer_frame_only_constraint_flag</w:t>
            </w:r>
            <w:r w:rsidRPr="00983CFA">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t>sub_layer_reserved_zero_44bits</w:t>
            </w:r>
            <w:r w:rsidRPr="00983CFA">
              <w:rPr>
                <w:rFonts w:ascii="Times New Roman" w:hAnsi="Times New Roman"/>
                <w:bCs/>
                <w:lang w:val="en-US"/>
              </w:rPr>
              <w:t>[ i ]</w:t>
            </w:r>
          </w:p>
        </w:tc>
        <w:tc>
          <w:tcPr>
            <w:tcW w:w="1191" w:type="dxa"/>
          </w:tcPr>
          <w:p w:rsidR="000B06B6" w:rsidRPr="00983CFA" w:rsidRDefault="000B06B6" w:rsidP="000A29F0">
            <w:pPr>
              <w:pStyle w:val="tablecell"/>
              <w:rPr>
                <w:lang w:val="en-US"/>
              </w:rPr>
            </w:pPr>
            <w:r w:rsidRPr="00983CFA">
              <w:rPr>
                <w:lang w:val="en-US"/>
              </w:rPr>
              <w:t>u(44)</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Cs/>
                <w:lang w:val="en-US"/>
              </w:rPr>
              <w:tab/>
            </w:r>
            <w:r w:rsidRPr="00983CFA">
              <w:rPr>
                <w:rFonts w:ascii="Times New Roman" w:hAnsi="Times New Roman"/>
                <w:bCs/>
                <w:lang w:val="en-US"/>
              </w:rPr>
              <w:tab/>
              <w:t>}</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t>if( sub_layer_level_present_flag[ i ] )</w:t>
            </w:r>
          </w:p>
        </w:tc>
        <w:tc>
          <w:tcPr>
            <w:tcW w:w="1191"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sub_layer_level_idc</w:t>
            </w:r>
            <w:r w:rsidRPr="00983CFA">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u(8)</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rPr>
              <w:t>}</w:t>
            </w:r>
          </w:p>
        </w:tc>
        <w:tc>
          <w:tcPr>
            <w:tcW w:w="1191" w:type="dxa"/>
          </w:tcPr>
          <w:p w:rsidR="000B06B6" w:rsidRPr="00983CFA" w:rsidRDefault="000B06B6" w:rsidP="000A29F0">
            <w:pPr>
              <w:pStyle w:val="tablecell"/>
              <w:rPr>
                <w:lang w:val="en-US" w:eastAsia="ko-KR"/>
              </w:rPr>
            </w:pPr>
          </w:p>
        </w:tc>
      </w:tr>
    </w:tbl>
    <w:p w:rsidR="000B06B6" w:rsidRPr="00983CFA" w:rsidRDefault="000B06B6" w:rsidP="000B06B6">
      <w:pPr>
        <w:pStyle w:val="3N"/>
        <w:rPr>
          <w:lang w:val="en-US"/>
        </w:rPr>
      </w:pPr>
      <w:bookmarkStart w:id="1639" w:name="_Ref34809021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0" w:name="_Toc373499543"/>
      <w:bookmarkStart w:id="1641" w:name="_Toc373832720"/>
      <w:r w:rsidRPr="00983CFA">
        <w:rPr>
          <w:lang w:val="en-US"/>
        </w:rPr>
        <w:t>Scaling list data syntax</w:t>
      </w:r>
      <w:bookmarkEnd w:id="1639"/>
      <w:bookmarkEnd w:id="1640"/>
      <w:bookmarkEnd w:id="1641"/>
    </w:p>
    <w:p w:rsidR="000B06B6" w:rsidRPr="00983CFA" w:rsidRDefault="000B06B6" w:rsidP="000B06B6">
      <w:pPr>
        <w:pStyle w:val="3N"/>
        <w:rPr>
          <w:lang w:val="en-US"/>
        </w:rPr>
      </w:pPr>
      <w:r w:rsidRPr="00983CFA">
        <w:rPr>
          <w:lang w:val="en-US"/>
        </w:rPr>
        <w:t>The specifications in subclause 7.3.4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2" w:name="_Ref348090212"/>
      <w:bookmarkStart w:id="1643" w:name="_Toc373499544"/>
      <w:bookmarkStart w:id="1644" w:name="_Toc373832721"/>
      <w:r w:rsidRPr="00983CFA">
        <w:rPr>
          <w:lang w:val="en-US"/>
        </w:rPr>
        <w:t>Supplemental enhancement information message syntax</w:t>
      </w:r>
      <w:bookmarkEnd w:id="1642"/>
      <w:bookmarkEnd w:id="1643"/>
      <w:bookmarkEnd w:id="1644"/>
    </w:p>
    <w:p w:rsidR="000B06B6" w:rsidRPr="00983CFA" w:rsidRDefault="000B06B6" w:rsidP="000B06B6">
      <w:pPr>
        <w:pStyle w:val="3N"/>
        <w:rPr>
          <w:lang w:val="en-US"/>
        </w:rPr>
      </w:pPr>
      <w:r w:rsidRPr="00983CFA">
        <w:rPr>
          <w:lang w:val="en-US"/>
        </w:rPr>
        <w:t>The specifications in subclause 7.3.5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5" w:name="_Ref348090214"/>
      <w:bookmarkStart w:id="1646" w:name="_Toc373499545"/>
      <w:bookmarkStart w:id="1647" w:name="_Toc373832722"/>
      <w:r w:rsidRPr="00983CFA">
        <w:rPr>
          <w:lang w:val="en-US"/>
        </w:rPr>
        <w:lastRenderedPageBreak/>
        <w:t>Slice segment header syntax</w:t>
      </w:r>
      <w:bookmarkEnd w:id="1645"/>
      <w:bookmarkEnd w:id="1646"/>
      <w:bookmarkEnd w:id="1647"/>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48" w:name="_Ref360884196"/>
      <w:r w:rsidRPr="00983CFA">
        <w:rPr>
          <w:lang w:val="en-US"/>
        </w:rPr>
        <w:t>General slice segment header syntax</w:t>
      </w:r>
      <w:bookmarkEnd w:id="1648"/>
    </w:p>
    <w:p w:rsidR="000B06B6" w:rsidRPr="00983CFA" w:rsidRDefault="000B06B6" w:rsidP="000B06B6">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slice_segment_header( ) {</w:t>
            </w:r>
          </w:p>
        </w:tc>
        <w:tc>
          <w:tcPr>
            <w:tcW w:w="1152" w:type="dxa"/>
          </w:tcPr>
          <w:p w:rsidR="000B06B6" w:rsidRPr="00983CFA" w:rsidRDefault="000B06B6" w:rsidP="000A29F0">
            <w:pPr>
              <w:pStyle w:val="tableheading"/>
              <w:rPr>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b/>
                <w:lang w:val="en-US" w:eastAsia="ko-KR"/>
              </w:rPr>
              <w:t>first_slice_segment_in_pic_flag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Cs/>
                <w:lang w:val="en-US" w:eastAsia="ko-KR"/>
              </w:rPr>
              <w:tab/>
            </w:r>
            <w:r w:rsidRPr="00983CFA">
              <w:rPr>
                <w:rFonts w:ascii="Times New Roman" w:hAnsi="Times New Roman"/>
                <w:bCs/>
                <w:lang w:val="en-US"/>
              </w:rPr>
              <w:t xml:space="preserve">if( </w:t>
            </w:r>
            <w:r w:rsidRPr="00983CFA">
              <w:rPr>
                <w:rFonts w:ascii="Times New Roman" w:hAnsi="Times New Roman"/>
                <w:lang w:val="en-US"/>
              </w:rPr>
              <w:t xml:space="preserve">nal_unit_type  &gt;=  </w:t>
            </w:r>
            <w:r w:rsidRPr="00983CFA">
              <w:rPr>
                <w:rFonts w:ascii="Times New Roman" w:hAnsi="Times New Roman"/>
                <w:lang w:val="en-US" w:eastAsia="ko-KR"/>
              </w:rPr>
              <w:t>BLA_W_LP</w:t>
            </w:r>
            <w:r w:rsidRPr="00983CFA">
              <w:rPr>
                <w:rFonts w:ascii="Times New Roman" w:hAnsi="Times New Roman"/>
                <w:lang w:val="en-US"/>
              </w:rPr>
              <w:t xml:space="preserve">  &amp;&amp;  nal_unit_type  &lt;=  RSV_IRAP_VCL23</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no_output_of_prior_pics_flag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sz w:val="22"/>
                <w:szCs w:val="22"/>
                <w:lang w:val="en-US"/>
              </w:rPr>
            </w:pPr>
            <w:r w:rsidRPr="00983CFA">
              <w:rPr>
                <w:rFonts w:ascii="Times New Roman" w:hAnsi="Times New Roman"/>
                <w:lang w:val="en-US"/>
              </w:rPr>
              <w:tab/>
            </w:r>
            <w:r w:rsidRPr="00983CFA">
              <w:rPr>
                <w:rFonts w:ascii="Times New Roman" w:hAnsi="Times New Roman"/>
                <w:b/>
                <w:lang w:val="en-US"/>
              </w:rPr>
              <w:t>slice_</w:t>
            </w:r>
            <w:r w:rsidRPr="00983CFA">
              <w:rPr>
                <w:rFonts w:ascii="Times New Roman" w:hAnsi="Times New Roman"/>
                <w:b/>
                <w:bCs/>
                <w:lang w:val="en-US"/>
              </w:rPr>
              <w:t>pic_parameter_set_id</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t>if( !first_slice_segment_in_pic_flag )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lang w:val="en-US"/>
              </w:rPr>
              <w:t>dependent_slice_segments_enabled_flag )</w:t>
            </w:r>
          </w:p>
        </w:tc>
        <w:tc>
          <w:tcPr>
            <w:tcW w:w="1152" w:type="dxa"/>
          </w:tcPr>
          <w:p w:rsidR="000B06B6" w:rsidRPr="00983CFA" w:rsidRDefault="000B06B6" w:rsidP="000A29F0">
            <w:pPr>
              <w:pStyle w:val="tableheading"/>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dependent_slice_segment_flag</w:t>
            </w:r>
          </w:p>
        </w:tc>
        <w:tc>
          <w:tcPr>
            <w:tcW w:w="1152" w:type="dxa"/>
          </w:tcPr>
          <w:p w:rsidR="000B06B6" w:rsidRPr="00983CFA" w:rsidRDefault="000B06B6" w:rsidP="000A29F0">
            <w:pPr>
              <w:pStyle w:val="tableheading"/>
              <w:rPr>
                <w:b w:val="0"/>
                <w:lang w:val="en-US"/>
              </w:rPr>
            </w:pPr>
            <w:r w:rsidRPr="00983CFA">
              <w:rPr>
                <w:b w:val="0"/>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slice_segment_address</w:t>
            </w:r>
          </w:p>
        </w:tc>
        <w:tc>
          <w:tcPr>
            <w:tcW w:w="1152" w:type="dxa"/>
          </w:tcPr>
          <w:p w:rsidR="000B06B6" w:rsidRPr="00983CFA" w:rsidRDefault="000B06B6" w:rsidP="000A29F0">
            <w:pPr>
              <w:pStyle w:val="tableheading"/>
              <w:rPr>
                <w:b w:val="0"/>
                <w:lang w:val="en-US"/>
              </w:rPr>
            </w:pPr>
            <w:r w:rsidRPr="00983CFA">
              <w:rPr>
                <w:b w:val="0"/>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heading"/>
              <w:rPr>
                <w:b w:val="0"/>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!dependent_slice_segment_flag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 = 0</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b/>
                <w:highlight w:val="cyan"/>
                <w:lang w:val="en-US"/>
              </w:rPr>
              <w:t>discardable_flag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4C6A04">
              <w:rPr>
                <w:rFonts w:ascii="Times New Roman" w:hAnsi="Times New Roman"/>
                <w:b/>
                <w:highlight w:val="cyan"/>
                <w:lang w:val="en-US" w:eastAsia="ko-KR"/>
              </w:rPr>
              <w:t>cross_layer_bla_flag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if( num_extra_slice_header_bits &gt; i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highlight w:val="cy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highlight w:val="cyan"/>
                <w:lang w:val="en-US" w:eastAsia="ko-KR"/>
              </w:rPr>
              <w:t>poc_reset_flag</w:t>
            </w:r>
          </w:p>
        </w:tc>
        <w:tc>
          <w:tcPr>
            <w:tcW w:w="1152" w:type="dxa"/>
          </w:tcPr>
          <w:p w:rsidR="000B06B6" w:rsidRPr="00983CFA" w:rsidRDefault="000B06B6" w:rsidP="000A29F0">
            <w:pPr>
              <w:pStyle w:val="tablecell"/>
              <w:rPr>
                <w:highlight w:val="cyan"/>
                <w:lang w:val="en-US" w:eastAsia="ko-KR"/>
              </w:rPr>
            </w:pPr>
            <w:r w:rsidRPr="00983CFA">
              <w:rPr>
                <w:highlight w:val="cyan"/>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w:t>
            </w:r>
            <w:r w:rsidRPr="00983CFA">
              <w:rPr>
                <w:rFonts w:ascii="Times New Roman" w:hAnsi="Times New Roman"/>
                <w:strike/>
                <w:highlight w:val="cyan"/>
                <w:lang w:val="en-US" w:eastAsia="ko-KR"/>
              </w:rPr>
              <w:t>i = 1</w:t>
            </w:r>
            <w:r w:rsidRPr="00983CFA">
              <w:rPr>
                <w:rFonts w:ascii="Times New Roman" w:hAnsi="Times New Roman"/>
                <w:lang w:val="en-US" w:eastAsia="ko-KR"/>
              </w:rPr>
              <w:t>; i &lt; num_extra_slice_header_bits;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slice_reserved_flag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slice_type</w:t>
            </w:r>
          </w:p>
        </w:tc>
        <w:tc>
          <w:tcPr>
            <w:tcW w:w="1152" w:type="dxa"/>
          </w:tcPr>
          <w:p w:rsidR="000B06B6" w:rsidRPr="00983CFA" w:rsidRDefault="000B06B6" w:rsidP="000A29F0">
            <w:pPr>
              <w:pStyle w:val="tableheading"/>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output_flag_present_flag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rPr>
            </w:pPr>
            <w:r w:rsidRPr="00983CFA">
              <w:rPr>
                <w:rFonts w:ascii="Times New Roman" w:hAnsi="Times New Roman"/>
                <w:bCs/>
                <w:lang w:val="en-US" w:eastAsia="ko-KR"/>
              </w:rPr>
              <w:tab/>
            </w:r>
            <w:r w:rsidRPr="00983CFA">
              <w:rPr>
                <w:rFonts w:ascii="Times New Roman" w:hAnsi="Times New Roman"/>
                <w:bCs/>
                <w:lang w:val="en-US"/>
              </w:rPr>
              <w:tab/>
              <w:t>if(</w:t>
            </w:r>
            <w:r>
              <w:rPr>
                <w:rFonts w:ascii="Times New Roman" w:hAnsi="Times New Roman"/>
                <w:bCs/>
                <w:lang w:val="en-US"/>
              </w:rPr>
              <w:t> </w:t>
            </w:r>
            <w:r w:rsidRPr="00140034">
              <w:rPr>
                <w:rFonts w:ascii="Times New Roman" w:hAnsi="Times New Roman"/>
                <w:bCs/>
                <w:highlight w:val="cyan"/>
                <w:lang w:val="en-US"/>
              </w:rPr>
              <w:t xml:space="preserve">( </w:t>
            </w:r>
            <w:r w:rsidRPr="00CD7532">
              <w:rPr>
                <w:rFonts w:ascii="Times New Roman" w:hAnsi="Times New Roman"/>
                <w:bCs/>
                <w:highlight w:val="cyan"/>
                <w:lang w:val="en-US"/>
              </w:rPr>
              <w:t>nuh_layer_id &gt; 0 &amp;&amp; !</w:t>
            </w:r>
            <w:r w:rsidRPr="00C6336B">
              <w:rPr>
                <w:rFonts w:ascii="Times New Roman" w:hAnsi="Times New Roman"/>
                <w:bCs/>
                <w:highlight w:val="cyan"/>
                <w:lang w:val="en-US"/>
              </w:rPr>
              <w:t>poc_lsb_</w:t>
            </w:r>
            <w:r>
              <w:rPr>
                <w:rFonts w:ascii="Times New Roman" w:hAnsi="Times New Roman"/>
                <w:bCs/>
                <w:highlight w:val="cyan"/>
                <w:lang w:val="en-US"/>
              </w:rPr>
              <w:t>not_</w:t>
            </w:r>
            <w:r w:rsidRPr="00C6336B">
              <w:rPr>
                <w:rFonts w:ascii="Times New Roman" w:hAnsi="Times New Roman"/>
                <w:bCs/>
                <w:highlight w:val="cyan"/>
                <w:lang w:val="en-US"/>
              </w:rPr>
              <w:t>present_flag[ </w:t>
            </w:r>
            <w:r>
              <w:rPr>
                <w:rFonts w:ascii="Times New Roman" w:hAnsi="Times New Roman"/>
                <w:bCs/>
                <w:highlight w:val="cyan"/>
                <w:lang w:val="en-US"/>
              </w:rPr>
              <w:t>LayerIdxInVPS[ </w:t>
            </w:r>
            <w:r w:rsidRPr="00C6336B">
              <w:rPr>
                <w:rFonts w:ascii="Times New Roman" w:hAnsi="Times New Roman"/>
                <w:bCs/>
                <w:highlight w:val="cyan"/>
                <w:lang w:val="en-US"/>
              </w:rPr>
              <w:t>nuh_layer_id ]</w:t>
            </w:r>
            <w:r>
              <w:rPr>
                <w:rFonts w:ascii="Times New Roman" w:hAnsi="Times New Roman"/>
                <w:bCs/>
                <w:highlight w:val="cyan"/>
                <w:lang w:val="en-US"/>
              </w:rPr>
              <w:t> ] )</w:t>
            </w:r>
            <w:r>
              <w:rPr>
                <w:rFonts w:ascii="Times New Roman" w:hAnsi="Times New Roman"/>
                <w:bCs/>
                <w:highlight w:val="cyan"/>
                <w:lang w:val="en-US"/>
              </w:rPr>
              <w:br/>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lang w:val="en-US"/>
              </w:rPr>
              <w:tab/>
            </w:r>
            <w:r w:rsidRPr="00983CFA">
              <w:rPr>
                <w:rFonts w:ascii="Times New Roman" w:hAnsi="Times New Roman"/>
                <w:bCs/>
                <w:highlight w:val="cyan"/>
                <w:lang w:val="en-US"/>
              </w:rPr>
              <w:t>| </w:t>
            </w:r>
            <w:r w:rsidRPr="00140034">
              <w:rPr>
                <w:rFonts w:ascii="Times New Roman" w:hAnsi="Times New Roman"/>
                <w:bCs/>
                <w:highlight w:val="cyan"/>
                <w:lang w:val="en-US"/>
              </w:rPr>
              <w:t xml:space="preserve">|  </w:t>
            </w:r>
            <w:r w:rsidRPr="00983CFA">
              <w:rPr>
                <w:rFonts w:ascii="Times New Roman" w:hAnsi="Times New Roman"/>
                <w:bCs/>
                <w:highlight w:val="cyan"/>
                <w:lang w:val="en-US"/>
              </w:rPr>
              <w:t>(</w:t>
            </w:r>
            <w:r w:rsidRPr="00983CFA">
              <w:rPr>
                <w:rFonts w:ascii="Times New Roman" w:hAnsi="Times New Roman"/>
                <w:bCs/>
                <w:lang w:val="en-US"/>
              </w:rPr>
              <w:t xml:space="preserve"> </w:t>
            </w:r>
            <w:r w:rsidRPr="00983CFA">
              <w:rPr>
                <w:rFonts w:ascii="Times New Roman" w:hAnsi="Times New Roman"/>
                <w:lang w:val="en-US"/>
              </w:rPr>
              <w:t xml:space="preserve">nal_unit_type  !=  IDR_W_RADL  &amp;&amp;  nal_unit_type  !=  IDR_N_LP </w:t>
            </w:r>
            <w:r w:rsidRPr="00983CFA">
              <w:rPr>
                <w:rFonts w:ascii="Times New Roman" w:hAnsi="Times New Roman"/>
                <w:highlight w:val="cyan"/>
                <w:lang w:val="en-US"/>
              </w:rPr>
              <w:t>)</w:t>
            </w:r>
            <w:r w:rsidRPr="00983CFA">
              <w:rPr>
                <w:rFonts w:ascii="Times New Roman" w:hAnsi="Times New Roman"/>
                <w:bCs/>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bCs/>
                <w:lang w:val="en-US"/>
              </w:rPr>
              <w:t>slice_pic_order_cnt_lsb</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if( </w:t>
            </w:r>
            <w:r w:rsidRPr="00983CFA">
              <w:rPr>
                <w:highlight w:val="cyan"/>
                <w:lang w:val="en-US"/>
              </w:rPr>
              <w:t>nal_unit_type  !=  IDR_W_RADL  &amp;&amp;  nal_unit_type  !=  IDR_N_LP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short_term_ref_pic_set_sps_flag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!short_term_ref_pic_set_sps_flag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short_term_ref_pic_set( </w:t>
            </w:r>
            <w:r w:rsidRPr="00983CFA">
              <w:rPr>
                <w:rFonts w:ascii="Times New Roman" w:hAnsi="Times New Roman"/>
                <w:bCs/>
                <w:lang w:val="en-US"/>
              </w:rPr>
              <w:t>num_short_term_ref_pic_sets </w:t>
            </w:r>
            <w:r w:rsidRPr="00983CFA">
              <w:rPr>
                <w:rFonts w:ascii="Times New Roman" w:hAnsi="Times New Rom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else if( </w:t>
            </w:r>
            <w:r w:rsidRPr="00983CFA">
              <w:rPr>
                <w:rFonts w:ascii="Times New Roman" w:hAnsi="Times New Roman"/>
                <w:bCs/>
                <w:lang w:val="en-US"/>
              </w:rPr>
              <w:t>num_short_term_ref_pic_sets &gt; 1</w:t>
            </w:r>
            <w:r w:rsidRPr="00983CFA">
              <w:rPr>
                <w:rFonts w:ascii="Times New Roman" w:hAnsi="Times New Rom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short_term_ref_pic_set_idx</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xml:space="preserve">if( </w:t>
            </w:r>
            <w:r w:rsidRPr="00983CFA">
              <w:rPr>
                <w:rFonts w:ascii="Times New Roman" w:hAnsi="Times New Roman"/>
                <w:bCs/>
                <w:lang w:val="en-US" w:eastAsia="ko-KR"/>
              </w:rPr>
              <w:t>long_term_ref_pics_present_flag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lang w:val="en-US" w:eastAsia="ko-KR"/>
              </w:rPr>
              <w:t>if( num_long_term_ref_pics_sps &gt; 0 )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num_long_term_sps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num_long_term_pics</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for( i = 0; i &lt; num_long_term_sps + num_long_term_pics;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i &lt; num_long_term_sps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num_long_term_ref_pics_sps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lt_idx_sps</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else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poc_lsb_lt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rPr>
              <w:t>used_by_curr_pic_lt_flag</w:t>
            </w:r>
            <w:r w:rsidRPr="00983CFA">
              <w:rPr>
                <w:rFonts w:ascii="Times New Roman" w:hAnsi="Times New Roman"/>
                <w:lang w:val="en-US"/>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delta_poc_msb_present_flag</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 xml:space="preserve">if( </w:t>
            </w:r>
            <w:r w:rsidRPr="00983CFA">
              <w:rPr>
                <w:rFonts w:ascii="Times New Roman" w:hAnsi="Times New Roman"/>
                <w:lang w:val="en-US" w:eastAsia="ko-KR"/>
              </w:rPr>
              <w:t>delta_poc_msb_present_flag[ i ]</w:t>
            </w:r>
            <w:r w:rsidRPr="00983CFA">
              <w:rPr>
                <w:rFonts w:ascii="Times New Roman" w:hAnsi="Times New Roman"/>
                <w:bCs/>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lang w:val="en-US" w:eastAsia="ko-KR"/>
              </w:rPr>
              <w:t>delta_poc_msb_cycle_lt</w:t>
            </w:r>
            <w:r w:rsidRPr="00983CFA">
              <w:rPr>
                <w:rFonts w:ascii="Times New Roman" w:hAnsi="Times New Roman"/>
                <w:lang w:val="en-US" w:eastAsia="ko-KR"/>
              </w:rPr>
              <w:t>[ i ]</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sps_temporal_mvp_enabled_flag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slice_temporal_mvp_enabled_flag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highlight w:val="cyan"/>
                <w:lang w:val="en-US" w:eastAsia="ko-KR"/>
              </w:rPr>
              <w:t xml:space="preserve">if( nuh_layer_id &gt; 0  &amp;&amp;  </w:t>
            </w:r>
            <w:r>
              <w:rPr>
                <w:rFonts w:ascii="Times New Roman" w:hAnsi="Times New Roman"/>
                <w:kern w:val="2"/>
                <w:highlight w:val="cyan"/>
                <w:lang w:val="en-US" w:eastAsia="ko-KR"/>
              </w:rPr>
              <w:t>!</w:t>
            </w:r>
            <w:r w:rsidRPr="00983CFA">
              <w:rPr>
                <w:rFonts w:ascii="Times New Roman" w:hAnsi="Times New Roman"/>
                <w:kern w:val="2"/>
                <w:highlight w:val="cyan"/>
                <w:lang w:val="en-US" w:eastAsia="ko-KR"/>
              </w:rPr>
              <w:t>all_ref_layers_active_flag  &amp;&amp;</w:t>
            </w:r>
            <w:r w:rsidRPr="00983CFA">
              <w:rPr>
                <w:rFonts w:ascii="Times New Roman" w:hAnsi="Times New Roman"/>
                <w:kern w:val="2"/>
                <w:highlight w:val="cyan"/>
                <w:lang w:val="en-US" w:eastAsia="ko-KR"/>
              </w:rPr>
              <w:br/>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D566F7">
              <w:rPr>
                <w:rFonts w:ascii="Times New Roman" w:hAnsi="Times New Roman"/>
                <w:kern w:val="2"/>
                <w:lang w:val="en-US" w:eastAsia="ko-KR"/>
              </w:rPr>
              <w:tab/>
            </w:r>
            <w:r w:rsidRPr="00983CFA">
              <w:rPr>
                <w:rFonts w:eastAsia="Batang"/>
                <w:bCs/>
                <w:highlight w:val="cyan"/>
                <w:lang w:val="en-US" w:eastAsia="ko-KR"/>
              </w:rPr>
              <w:t>NumDirectRefLayers</w:t>
            </w:r>
            <w:r w:rsidRPr="00983CFA">
              <w:rPr>
                <w:rFonts w:ascii="Times New Roman" w:hAnsi="Times New Roman"/>
                <w:kern w:val="2"/>
                <w:highlight w:val="cyan"/>
                <w:lang w:val="en-US" w:eastAsia="ko-KR"/>
              </w:rPr>
              <w:t>[ nuh_layer_id</w:t>
            </w:r>
            <w:r>
              <w:rPr>
                <w:rFonts w:ascii="Times New Roman" w:hAnsi="Times New Roman"/>
                <w:kern w:val="2"/>
                <w:highlight w:val="cyan"/>
                <w:lang w:val="en-US" w:eastAsia="ko-KR"/>
              </w:rPr>
              <w:t> </w:t>
            </w:r>
            <w:r w:rsidRPr="00983CFA">
              <w:rPr>
                <w:rFonts w:ascii="Times New Roman" w:hAnsi="Times New Roman"/>
                <w:kern w:val="2"/>
                <w:highlight w:val="cyan"/>
                <w:lang w:val="en-US" w:eastAsia="ko-KR"/>
              </w:rPr>
              <w:t>] &gt; 0 ) {</w:t>
            </w:r>
            <w:r w:rsidRPr="00983CFA">
              <w:rPr>
                <w:highlight w:val="cyan"/>
                <w:lang w:val="en-US" w:eastAsia="ko-KR"/>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highlight w:val="cyan"/>
                <w:lang w:val="en-US" w:eastAsia="ko-KR"/>
              </w:rPr>
              <w:t>inter_layer_pred_enabled_flag</w:t>
            </w:r>
          </w:p>
        </w:tc>
        <w:tc>
          <w:tcPr>
            <w:tcW w:w="1152" w:type="dxa"/>
          </w:tcPr>
          <w:p w:rsidR="000B06B6" w:rsidRPr="00983CFA" w:rsidRDefault="000B06B6" w:rsidP="000A29F0">
            <w:pPr>
              <w:pStyle w:val="tablecell"/>
              <w:rPr>
                <w:lang w:val="en-US"/>
              </w:rPr>
            </w:pPr>
            <w:r w:rsidRPr="00983CFA">
              <w:rPr>
                <w:highlight w:val="cyan"/>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inter_layer_pred_enabled_flag  &amp;&amp;  NumDirectRefLayers[ nuh_layer_id ]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 xml:space="preserve">if( !max_one_active_ref_layer_flag </w:t>
            </w:r>
            <w:r w:rsidRPr="00983CFA">
              <w:rPr>
                <w:highlight w:val="cyan"/>
                <w:lang w:val="en-US"/>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b/>
                <w:bCs/>
                <w:highlight w:val="cyan"/>
                <w:lang w:val="en-US"/>
              </w:rPr>
              <w:t>num_inter_layer_ref_pics_minus1</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highlight w:val="cyan"/>
                <w:lang w:val="en-US" w:eastAsia="ko-KR"/>
              </w:rPr>
            </w:pPr>
            <w:r w:rsidRPr="00983CFA">
              <w:rPr>
                <w:lang w:val="en-US" w:eastAsia="ko-KR"/>
              </w:rPr>
              <w:tab/>
            </w:r>
            <w:r w:rsidRPr="00983CFA">
              <w:rPr>
                <w:lang w:val="en-US" w:eastAsia="ko-KR"/>
              </w:rPr>
              <w:tab/>
            </w:r>
            <w:r w:rsidRPr="00983CFA">
              <w:rPr>
                <w:lang w:val="en-US" w:eastAsia="ko-KR"/>
              </w:rPr>
              <w:tab/>
            </w:r>
            <w:r w:rsidRPr="00983CFA">
              <w:rPr>
                <w:lang w:val="en-US" w:eastAsia="ko-KR"/>
              </w:rPr>
              <w:tab/>
            </w:r>
            <w:r w:rsidRPr="00983CFA">
              <w:rPr>
                <w:highlight w:val="cyan"/>
                <w:lang w:val="en-US" w:eastAsia="ko-KR"/>
              </w:rPr>
              <w:t>if( NumActiveRefLayerPics  !=  NumDirectRefLayers[ nuh_layer_id ] )</w:t>
            </w:r>
          </w:p>
        </w:tc>
        <w:tc>
          <w:tcPr>
            <w:tcW w:w="1152" w:type="dxa"/>
          </w:tcPr>
          <w:p w:rsidR="000B06B6" w:rsidRPr="00983CFA" w:rsidRDefault="000B06B6" w:rsidP="000A29F0">
            <w:pPr>
              <w:pStyle w:val="tablecell"/>
              <w:rPr>
                <w:highlight w:val="cyan"/>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 xml:space="preserve">for( i = 0; i &lt; NumActiveRefLayerPics; i++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b/>
                <w:bCs/>
                <w:lang w:val="en-US"/>
              </w:rPr>
              <w:tab/>
            </w:r>
            <w:r w:rsidRPr="00983CFA">
              <w:rPr>
                <w:rFonts w:ascii="Times New Roman" w:hAnsi="Times New Roman"/>
                <w:b/>
                <w:bCs/>
                <w:lang w:val="en-US"/>
              </w:rPr>
              <w:tab/>
            </w:r>
            <w:r w:rsidRPr="00983CFA">
              <w:rPr>
                <w:rFonts w:ascii="Times New Roman" w:hAnsi="Times New Roman"/>
                <w:b/>
                <w:bCs/>
                <w:lang w:val="en-US"/>
              </w:rPr>
              <w:tab/>
            </w:r>
            <w:r w:rsidRPr="00983CFA">
              <w:rPr>
                <w:lang w:val="en-US" w:eastAsia="ko-KR"/>
              </w:rPr>
              <w:tab/>
            </w:r>
            <w:r w:rsidRPr="00983CFA">
              <w:rPr>
                <w:lang w:val="en-US" w:eastAsia="ko-KR"/>
              </w:rPr>
              <w:tab/>
            </w:r>
            <w:r w:rsidRPr="00983CFA">
              <w:rPr>
                <w:lang w:val="en-US" w:eastAsia="ko-KR"/>
              </w:rPr>
              <w:tab/>
            </w:r>
            <w:r w:rsidRPr="00983CFA">
              <w:rPr>
                <w:rFonts w:ascii="Times New Roman" w:hAnsi="Times New Roman"/>
                <w:b/>
                <w:bCs/>
                <w:highlight w:val="cyan"/>
                <w:lang w:val="en-US"/>
              </w:rPr>
              <w:t>inter_layer_pred_layer_idc[ </w:t>
            </w:r>
            <w:r w:rsidRPr="00983CFA">
              <w:rPr>
                <w:rFonts w:ascii="Times New Roman" w:hAnsi="Times New Roman"/>
                <w:bCs/>
                <w:highlight w:val="cyan"/>
                <w:lang w:val="en-US"/>
              </w:rPr>
              <w:t>i ]</w:t>
            </w:r>
          </w:p>
        </w:tc>
        <w:tc>
          <w:tcPr>
            <w:tcW w:w="1152" w:type="dxa"/>
          </w:tcPr>
          <w:p w:rsidR="000B06B6" w:rsidRPr="00983CFA" w:rsidRDefault="000B06B6" w:rsidP="000A29F0">
            <w:pPr>
              <w:pStyle w:val="tablecell"/>
              <w:rPr>
                <w:lang w:val="en-US"/>
              </w:rPr>
            </w:pPr>
            <w:r w:rsidRPr="00983CFA">
              <w:rPr>
                <w:highlight w:val="cyan"/>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eastAsia="Times New Roman" w:hAnsi="Times New Roman"/>
                <w:lang w:val="en-US" w:eastAsia="zh-TW"/>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highlight w:val="cyan"/>
                <w:lang w:val="en-US" w:eastAsia="ko-KR"/>
              </w:rPr>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eastAsia="Times New Roman" w:hAnsi="Times New Roman"/>
                <w:lang w:val="en-US" w:eastAsia="zh-TW"/>
              </w:rPr>
              <w:tab/>
            </w:r>
            <w:r w:rsidRPr="00983CFA">
              <w:rPr>
                <w:rFonts w:ascii="Times New Roman" w:eastAsia="Times New Roman" w:hAnsi="Times New Roman"/>
                <w:lang w:val="en-US" w:eastAsia="zh-TW"/>
              </w:rPr>
              <w:tab/>
              <w:t>if( sample_adaptive_offset_enabled_flag ) {</w:t>
            </w:r>
          </w:p>
        </w:tc>
        <w:tc>
          <w:tcPr>
            <w:tcW w:w="1152" w:type="dxa"/>
          </w:tcPr>
          <w:p w:rsidR="000B06B6" w:rsidRPr="00983CFA" w:rsidRDefault="000B06B6" w:rsidP="000A29F0">
            <w:pPr>
              <w:pStyle w:val="tablecell"/>
              <w:rPr>
                <w:lang w:val="en-US"/>
              </w:rPr>
            </w:pP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slice_sao_luma_flag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Del="004935C5" w:rsidTr="000A29F0">
        <w:trPr>
          <w:cantSplit/>
          <w:trHeight w:val="289"/>
          <w:jc w:val="center"/>
        </w:trPr>
        <w:tc>
          <w:tcPr>
            <w:tcW w:w="7920" w:type="dxa"/>
          </w:tcPr>
          <w:p w:rsidR="000B06B6" w:rsidRPr="00983CFA" w:rsidDel="004935C5" w:rsidRDefault="000B06B6" w:rsidP="000A29F0">
            <w:pPr>
              <w:pStyle w:val="tablesyntax"/>
              <w:rPr>
                <w:rFonts w:ascii="Times New Roman" w:hAnsi="Times New Roman"/>
                <w:lang w:val="en-US" w:eastAsia="ko-KR"/>
              </w:rPr>
            </w:pP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eastAsia="Times New Roman" w:hAnsi="Times New Roman"/>
                <w:kern w:val="2"/>
                <w:lang w:val="en-US" w:eastAsia="zh-TW"/>
              </w:rPr>
              <w:tab/>
            </w:r>
            <w:r w:rsidRPr="00983CFA">
              <w:rPr>
                <w:rFonts w:ascii="Times New Roman" w:hAnsi="Times New Roman"/>
                <w:b/>
                <w:kern w:val="2"/>
                <w:lang w:val="en-US" w:eastAsia="ko-KR"/>
              </w:rPr>
              <w:t>slice_sao_chroma_flag</w:t>
            </w:r>
          </w:p>
        </w:tc>
        <w:tc>
          <w:tcPr>
            <w:tcW w:w="1152" w:type="dxa"/>
          </w:tcPr>
          <w:p w:rsidR="000B06B6" w:rsidRPr="00983CFA" w:rsidDel="004935C5" w:rsidRDefault="000B06B6" w:rsidP="000A29F0">
            <w:pPr>
              <w:pStyle w:val="tablecell"/>
              <w:rPr>
                <w:lang w:val="en-US"/>
              </w:rPr>
            </w:pPr>
            <w:r w:rsidRPr="00983CFA">
              <w:rPr>
                <w:kern w:val="2"/>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w:t>
            </w:r>
          </w:p>
        </w:tc>
        <w:tc>
          <w:tcPr>
            <w:tcW w:w="1152" w:type="dxa"/>
          </w:tcPr>
          <w:p w:rsidR="000B06B6" w:rsidRPr="00983CFA" w:rsidDel="004935C5"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rPr>
              <w:tab/>
              <w:t>if( slice_type  = =  P  | |  slice_type  = =  B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num_ref_idx_active_override_flag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if( num_ref_idx_active_override_flag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num_ref_idx_l0_active_minus1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ja-JP"/>
              </w:rPr>
              <w:t xml:space="preserve">slice_type </w:t>
            </w:r>
            <w:r w:rsidRPr="00983CFA">
              <w:rPr>
                <w:rFonts w:ascii="Times New Roman" w:hAnsi="Times New Roman"/>
                <w:lang w:val="en-US"/>
              </w:rPr>
              <w:t xml:space="preserve"> = =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num_ref_idx_l1_active_minus1</w:t>
            </w:r>
          </w:p>
        </w:tc>
        <w:tc>
          <w:tcPr>
            <w:tcW w:w="1152" w:type="dxa"/>
          </w:tcPr>
          <w:p w:rsidR="000B06B6" w:rsidRPr="00983CFA" w:rsidRDefault="000B06B6" w:rsidP="000A29F0">
            <w:pPr>
              <w:pStyle w:val="tablecell"/>
              <w:rPr>
                <w:lang w:val="en-US"/>
              </w:rPr>
            </w:pPr>
            <w:r w:rsidRPr="00983CFA">
              <w:rPr>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lists_modification_present_flag  &amp;&amp;  NumPicTotalCurr &gt; 1 )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t>ref_pic_lists_modification(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ja-JP"/>
              </w:rPr>
              <w:t>if( slice_type  =</w:t>
            </w:r>
            <w:r w:rsidRPr="00983CFA">
              <w:rPr>
                <w:rFonts w:ascii="Times New Roman" w:hAnsi="Times New Roman"/>
                <w:lang w:val="en-US" w:eastAsia="ko-KR"/>
              </w:rPr>
              <w:t> </w:t>
            </w:r>
            <w:r w:rsidRPr="00983CFA">
              <w:rPr>
                <w:rFonts w:ascii="Times New Roman" w:hAnsi="Times New Roman"/>
                <w:lang w:val="en-US" w:eastAsia="ja-JP"/>
              </w:rPr>
              <w:t>=  B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eastAsia="MS Mincho" w:hAnsi="Times New Roman"/>
                <w:lang w:val="en-US" w:eastAsia="ja-JP"/>
              </w:rPr>
              <w:tab/>
            </w:r>
            <w:r w:rsidRPr="00983CFA">
              <w:rPr>
                <w:rFonts w:ascii="Times New Roman" w:eastAsia="MS Mincho" w:hAnsi="Times New Roman"/>
                <w:lang w:val="en-US" w:eastAsia="ja-JP"/>
              </w:rPr>
              <w:tab/>
            </w:r>
            <w:r w:rsidRPr="00983CFA">
              <w:rPr>
                <w:rFonts w:ascii="Times New Roman" w:hAnsi="Times New Roman"/>
                <w:b/>
                <w:lang w:val="en-US" w:eastAsia="ja-JP"/>
              </w:rPr>
              <w:t>mvd</w:t>
            </w:r>
            <w:r w:rsidRPr="00983CFA">
              <w:rPr>
                <w:rFonts w:ascii="Times New Roman" w:hAnsi="Times New Roman"/>
                <w:b/>
                <w:lang w:val="en-US" w:eastAsia="ko-KR"/>
              </w:rPr>
              <w:t>_</w:t>
            </w:r>
            <w:r w:rsidRPr="00983CFA">
              <w:rPr>
                <w:rFonts w:ascii="Times New Roman" w:hAnsi="Times New Roman"/>
                <w:b/>
                <w:lang w:val="en-US" w:eastAsia="ja-JP"/>
              </w:rPr>
              <w:t>l1</w:t>
            </w:r>
            <w:r w:rsidRPr="00983CFA">
              <w:rPr>
                <w:rFonts w:ascii="Times New Roman" w:hAnsi="Times New Roman"/>
                <w:b/>
                <w:lang w:val="en-US" w:eastAsia="ko-KR"/>
              </w:rPr>
              <w:t>_</w:t>
            </w:r>
            <w:r w:rsidRPr="00983CFA">
              <w:rPr>
                <w:rFonts w:ascii="Times New Roman" w:hAnsi="Times New Roman"/>
                <w:b/>
                <w:lang w:val="en-US" w:eastAsia="ja-JP"/>
              </w:rPr>
              <w:t>zero</w:t>
            </w:r>
            <w:r w:rsidRPr="00983CFA">
              <w:rPr>
                <w:rFonts w:ascii="Times New Roman" w:hAnsi="Times New Roman"/>
                <w:b/>
                <w:lang w:val="en-US" w:eastAsia="ko-KR"/>
              </w:rPr>
              <w:t>_flag</w:t>
            </w:r>
          </w:p>
        </w:tc>
        <w:tc>
          <w:tcPr>
            <w:tcW w:w="1152" w:type="dxa"/>
          </w:tcPr>
          <w:p w:rsidR="000B06B6" w:rsidRPr="00983CFA" w:rsidRDefault="000B06B6" w:rsidP="000A29F0">
            <w:pPr>
              <w:pStyle w:val="tablecell"/>
              <w:rPr>
                <w:lang w:val="en-US"/>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t xml:space="preserve">if( </w:t>
            </w:r>
            <w:r w:rsidRPr="00983CFA">
              <w:rPr>
                <w:rFonts w:ascii="Times New Roman" w:hAnsi="Times New Roman"/>
                <w:lang w:val="en-US" w:eastAsia="ko-KR"/>
              </w:rPr>
              <w:t>cabac_init_</w:t>
            </w:r>
            <w:r w:rsidRPr="00983CFA">
              <w:rPr>
                <w:rFonts w:ascii="Times New Roman" w:eastAsia="MS Mincho" w:hAnsi="Times New Roman"/>
                <w:lang w:val="en-US" w:eastAsia="ja-JP"/>
              </w:rPr>
              <w:t>present_</w:t>
            </w:r>
            <w:r w:rsidRPr="00983CFA">
              <w:rPr>
                <w:rFonts w:ascii="Times New Roman" w:hAnsi="Times New Roman"/>
                <w:lang w:val="en-US" w:eastAsia="ko-KR"/>
              </w:rPr>
              <w:t>flag</w:t>
            </w:r>
            <w:r w:rsidRPr="00983CFA">
              <w:rPr>
                <w:rFonts w:ascii="Times New Roman" w:hAnsi="Times New Roman"/>
                <w:lang w:val="en-US"/>
              </w:rPr>
              <w:t xml:space="preserve">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cabac_init_</w:t>
            </w:r>
            <w:r w:rsidRPr="00983CFA">
              <w:rPr>
                <w:rFonts w:ascii="Times New Roman" w:eastAsia="MS Mincho" w:hAnsi="Times New Roman"/>
                <w:b/>
                <w:lang w:val="en-US" w:eastAsia="ja-JP"/>
              </w:rPr>
              <w:t>flag</w:t>
            </w:r>
          </w:p>
        </w:tc>
        <w:tc>
          <w:tcPr>
            <w:tcW w:w="1152" w:type="dxa"/>
          </w:tcPr>
          <w:p w:rsidR="000B06B6" w:rsidRPr="00983CFA" w:rsidRDefault="000B06B6" w:rsidP="000A29F0">
            <w:pPr>
              <w:pStyle w:val="tablecell"/>
              <w:rPr>
                <w:lang w:val="en-US"/>
              </w:rPr>
            </w:pPr>
            <w:r w:rsidRPr="00983CFA">
              <w:rPr>
                <w:rFonts w:eastAsia="MS Mincho"/>
                <w:lang w:val="en-US" w:eastAsia="ja-JP"/>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slice_temporal_mvp_enabled_flag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slice_type  = =  B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collocated_from_l0_flag</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 collocated_from_l0_flag  &amp;&amp;  num_ref_idx_l0_active_minus1 &gt; 0 )  | |</w:t>
            </w:r>
            <w:r w:rsidRPr="00983CFA">
              <w:rPr>
                <w:rFonts w:ascii="Times New Roman" w:hAnsi="Times New Roman"/>
                <w:lang w:val="en-US" w:eastAsia="ko-KR"/>
              </w:rPr>
              <w:br/>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 !collocated_from_l0_flag  &amp;&amp;  num_ref_idx_l1_active_minus1 &gt; 0 )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collocated_ref_idx</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lastRenderedPageBreak/>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 xml:space="preserve">if( ( weighted_pred_flag  &amp;&amp;  </w:t>
            </w:r>
            <w:r w:rsidRPr="00983CFA">
              <w:rPr>
                <w:rFonts w:ascii="Times New Roman" w:hAnsi="Times New Roman"/>
                <w:lang w:val="en-US" w:eastAsia="ja-JP"/>
              </w:rPr>
              <w:t xml:space="preserve">slice_type  </w:t>
            </w:r>
            <w:r w:rsidRPr="00983CFA">
              <w:rPr>
                <w:rFonts w:ascii="Times New Roman" w:hAnsi="Times New Roman"/>
                <w:lang w:val="en-US"/>
              </w:rPr>
              <w:t>= =  P )  | |</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 xml:space="preserve"> ( weighted_bipred_flag  &amp;&amp;  slice_type  = =  B )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rPr>
              <w:t>pred_weight_table( )</w:t>
            </w:r>
          </w:p>
        </w:tc>
        <w:tc>
          <w:tcPr>
            <w:tcW w:w="1152" w:type="dxa"/>
          </w:tcPr>
          <w:p w:rsidR="000B06B6" w:rsidRPr="00983CFA" w:rsidRDefault="000B06B6" w:rsidP="000A29F0">
            <w:pPr>
              <w:pStyle w:val="tablecell"/>
              <w:rPr>
                <w:rFonts w:eastAsia="MS Mincho"/>
                <w:lang w:val="en-US" w:eastAsia="ja-JP"/>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five_minus_max_num_merge_cand</w:t>
            </w:r>
          </w:p>
        </w:tc>
        <w:tc>
          <w:tcPr>
            <w:tcW w:w="1152" w:type="dxa"/>
          </w:tcPr>
          <w:p w:rsidR="000B06B6" w:rsidRPr="00983CFA" w:rsidRDefault="000B06B6" w:rsidP="000A29F0">
            <w:pPr>
              <w:pStyle w:val="tablecell"/>
              <w:rPr>
                <w:rFonts w:eastAsia="MS Mincho"/>
                <w:lang w:val="en-US" w:eastAsia="ja-JP"/>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eastAsia="ko-KR"/>
              </w:rPr>
              <w:tab/>
            </w:r>
            <w:r w:rsidRPr="00983CFA">
              <w:rPr>
                <w:rFonts w:ascii="Times New Roman" w:hAnsi="Times New Roman"/>
                <w:lang w:val="en-US"/>
              </w:rPr>
              <w:tab/>
            </w:r>
            <w:r w:rsidRPr="00983CFA">
              <w:rPr>
                <w:rFonts w:ascii="Times New Roman" w:hAnsi="Times New Roman"/>
                <w:b/>
                <w:lang w:val="en-US"/>
              </w:rPr>
              <w:t>slice_qp_</w:t>
            </w:r>
            <w:r w:rsidRPr="00983CFA">
              <w:rPr>
                <w:rFonts w:ascii="Times New Roman" w:hAnsi="Times New Roman"/>
                <w:b/>
                <w:lang w:val="en-US" w:eastAsia="ja-JP"/>
              </w:rPr>
              <w:t>delta</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pps_slice_chroma_qp_offsets_present_flag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slice_cb_qp_offset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slice_cr_qp_offset</w:t>
            </w:r>
          </w:p>
        </w:tc>
        <w:tc>
          <w:tcPr>
            <w:tcW w:w="1152" w:type="dxa"/>
          </w:tcPr>
          <w:p w:rsidR="000B06B6" w:rsidRPr="00983CFA" w:rsidRDefault="000B06B6" w:rsidP="000A29F0">
            <w:pPr>
              <w:pStyle w:val="tablecell"/>
              <w:rPr>
                <w:lang w:val="en-US"/>
              </w:rPr>
            </w:pPr>
            <w:r w:rsidRPr="00983CFA">
              <w:rPr>
                <w:lang w:val="en-US"/>
              </w:rPr>
              <w:t>se(v)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deblocking_filter_override_enabled_flag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Cs/>
                <w:lang w:val="en-US" w:eastAsia="ko-KR"/>
              </w:rPr>
              <w:tab/>
            </w:r>
            <w:r w:rsidRPr="00983CFA">
              <w:rPr>
                <w:rFonts w:ascii="Times New Roman" w:hAnsi="Times New Roman"/>
                <w:b/>
                <w:bCs/>
                <w:lang w:val="en-US" w:eastAsia="ko-KR"/>
              </w:rPr>
              <w:t>deblocking_filter_override_flag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ko-KR"/>
              </w:rPr>
            </w:pPr>
            <w:r w:rsidRPr="00983CFA">
              <w:rPr>
                <w:rFonts w:ascii="Times New Roman" w:hAnsi="Times New Roman"/>
                <w:bCs/>
                <w:lang w:val="en-US" w:eastAsia="ko-KR"/>
              </w:rPr>
              <w:tab/>
            </w:r>
            <w:r w:rsidRPr="00983CFA">
              <w:rPr>
                <w:rFonts w:ascii="Times New Roman" w:hAnsi="Times New Roman"/>
                <w:bCs/>
                <w:lang w:val="en-US" w:eastAsia="ko-KR"/>
              </w:rPr>
              <w:tab/>
              <w:t>if( deblocking_filter_override_flag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bCs/>
                <w:lang w:val="en-US"/>
              </w:rPr>
            </w:pPr>
            <w:r w:rsidRPr="00983CFA">
              <w:rPr>
                <w:rFonts w:ascii="Times New Roman" w:hAnsi="Times New Roman"/>
                <w:lang w:val="en-US"/>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w:t>
            </w:r>
            <w:r w:rsidRPr="00983CFA">
              <w:rPr>
                <w:rFonts w:ascii="Times New Roman" w:hAnsi="Times New Roman"/>
                <w:b/>
                <w:bCs/>
                <w:lang w:val="en-US"/>
              </w:rPr>
              <w:t>deblocking_filter_disabled_flag</w:t>
            </w:r>
          </w:p>
        </w:tc>
        <w:tc>
          <w:tcPr>
            <w:tcW w:w="1152" w:type="dxa"/>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if( !slice_deblocking_filter_disabled_flag ) {</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slice_beta_offset_div2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b/>
                <w:lang w:val="en-US" w:eastAsia="ko-KR"/>
              </w:rPr>
            </w:pP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r>
            <w:r w:rsidRPr="00983CFA">
              <w:rPr>
                <w:rFonts w:ascii="Times New Roman" w:hAnsi="Times New Roman"/>
                <w:b/>
                <w:lang w:val="en-US" w:eastAsia="ko-KR"/>
              </w:rPr>
              <w:tab/>
              <w:t>slice_tc_offset_div2</w:t>
            </w:r>
          </w:p>
        </w:tc>
        <w:tc>
          <w:tcPr>
            <w:tcW w:w="1152" w:type="dxa"/>
          </w:tcPr>
          <w:p w:rsidR="000B06B6" w:rsidRPr="00983CFA" w:rsidRDefault="000B06B6" w:rsidP="000A29F0">
            <w:pPr>
              <w:pStyle w:val="tablecell"/>
              <w:rPr>
                <w:lang w:val="en-US" w:eastAsia="ko-KR"/>
              </w:rPr>
            </w:pPr>
            <w:r w:rsidRPr="00983CFA">
              <w:rPr>
                <w:lang w:val="en-US" w:eastAsia="ko-KR"/>
              </w:rPr>
              <w:t>se(v)</w:t>
            </w: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keepLines w:val="0"/>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t>if( pps_loop_filter_across_slices_enabled_flag  &amp;&amp;</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 slice_sao_luma_flag  | |  slice_sao_chroma_flag  | |</w:t>
            </w:r>
            <w:r w:rsidRPr="00983CFA">
              <w:rPr>
                <w:rFonts w:ascii="Times New Roman" w:hAnsi="Times New Roman"/>
                <w:kern w:val="2"/>
                <w:lang w:val="en-US" w:eastAsia="ko-KR"/>
              </w:rPr>
              <w:br/>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t>!slice_deblocking_filter_disabled_flag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kern w:val="2"/>
                <w:lang w:val="en-US" w:eastAsia="ko-KR"/>
              </w:rPr>
            </w:pP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kern w:val="2"/>
                <w:lang w:val="en-US" w:eastAsia="ko-KR"/>
              </w:rPr>
              <w:tab/>
            </w:r>
            <w:r w:rsidRPr="00983CFA">
              <w:rPr>
                <w:rFonts w:ascii="Times New Roman" w:hAnsi="Times New Roman"/>
                <w:b/>
                <w:kern w:val="2"/>
                <w:lang w:val="en-US" w:eastAsia="ko-KR"/>
              </w:rPr>
              <w:t>slice_loop_filter_across_slices_enabled_flag</w:t>
            </w:r>
          </w:p>
        </w:tc>
        <w:tc>
          <w:tcPr>
            <w:tcW w:w="1152" w:type="dxa"/>
          </w:tcPr>
          <w:p w:rsidR="000B06B6" w:rsidRPr="00983CFA" w:rsidRDefault="000B06B6" w:rsidP="000A29F0">
            <w:pPr>
              <w:pStyle w:val="tablecell"/>
              <w:rPr>
                <w:lang w:val="en-US" w:eastAsia="ko-KR"/>
              </w:rPr>
            </w:pPr>
            <w:r w:rsidRPr="00983CFA">
              <w:rPr>
                <w:lang w:val="en-US" w:eastAsia="ko-KR"/>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kern w:val="2"/>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rPr>
              <w:t>if( tiles_enabled_flag  | |  entropy_coding_sync_enabled_flag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num_entry_point_offsets</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if( num_entry_point_offsets &gt; 0 )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offset_len_minus1</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rPr>
              <w:t>for( i = 0; i &lt; num_entry_point_offsets;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bCs/>
                <w:lang w:val="en-US"/>
              </w:rPr>
              <w:t>entry_point_offset_minus1</w:t>
            </w:r>
            <w:r w:rsidRPr="00983CFA">
              <w:rPr>
                <w:rFonts w:ascii="Times New Roman" w:hAnsi="Times New Roman"/>
                <w:bCs/>
                <w:lang w:val="en-US"/>
              </w:rPr>
              <w:t>[</w:t>
            </w:r>
            <w:r w:rsidRPr="00983CFA">
              <w:rPr>
                <w:rFonts w:ascii="Times New Roman" w:hAnsi="Times New Roman"/>
                <w:lang w:val="en-US"/>
              </w:rPr>
              <w:t> i </w:t>
            </w:r>
            <w:r w:rsidRPr="00983CFA">
              <w:rPr>
                <w:rFonts w:ascii="Times New Roman" w:hAnsi="Times New Roman"/>
                <w:bCs/>
                <w:lang w:val="en-US"/>
              </w:rPr>
              <w:t>]</w:t>
            </w:r>
          </w:p>
        </w:tc>
        <w:tc>
          <w:tcPr>
            <w:tcW w:w="1152" w:type="dxa"/>
          </w:tcPr>
          <w:p w:rsidR="000B06B6" w:rsidRPr="00983CFA" w:rsidRDefault="000B06B6" w:rsidP="000A29F0">
            <w:pPr>
              <w:pStyle w:val="tablecell"/>
              <w:rPr>
                <w:lang w:val="en-US" w:eastAsia="ko-KR"/>
              </w:rPr>
            </w:pPr>
            <w:r w:rsidRPr="00983CFA">
              <w:rPr>
                <w:lang w:val="en-US" w:eastAsia="ko-KR"/>
              </w:rPr>
              <w:t>u(v)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kern w:val="2"/>
                <w:lang w:val="en-US" w:eastAsia="ko-KR"/>
              </w:rPr>
            </w:pPr>
            <w:r w:rsidRPr="00983CFA">
              <w:rPr>
                <w:rFonts w:ascii="Times New Roman" w:hAnsi="Times New Roman"/>
                <w:lang w:val="en-US" w:eastAsia="ko-KR"/>
              </w:rPr>
              <w:tab/>
            </w: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if( slice_segment_header_extension_present_flag )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eastAsia="ko-KR"/>
              </w:rPr>
              <w:t>slice_segment_header_extension_length</w:t>
            </w:r>
          </w:p>
        </w:tc>
        <w:tc>
          <w:tcPr>
            <w:tcW w:w="1152" w:type="dxa"/>
          </w:tcPr>
          <w:p w:rsidR="000B06B6" w:rsidRPr="00983CFA" w:rsidRDefault="000B06B6" w:rsidP="000A29F0">
            <w:pPr>
              <w:pStyle w:val="tablecell"/>
              <w:rPr>
                <w:lang w:val="en-US" w:eastAsia="ko-KR"/>
              </w:rPr>
            </w:pPr>
            <w:r w:rsidRPr="00983CFA">
              <w:rPr>
                <w:lang w:val="en-US" w:eastAsia="ko-KR"/>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t xml:space="preserve">for( i = 0; i &lt; slice_segment_header_extension_length; i++)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lang w:val="en-US" w:eastAsia="ko-KR"/>
              </w:rPr>
              <w:tab/>
            </w:r>
            <w:r w:rsidRPr="00983CFA">
              <w:rPr>
                <w:rFonts w:ascii="Times New Roman" w:hAnsi="Times New Roman"/>
                <w:b/>
                <w:lang w:val="en-US"/>
              </w:rPr>
              <w:t>slice_segment_header_extension_data_byte</w:t>
            </w:r>
            <w:r w:rsidRPr="00983CFA">
              <w:rPr>
                <w:rFonts w:ascii="Times New Roman" w:hAnsi="Times New Roman"/>
                <w:lang w:val="en-US"/>
              </w:rPr>
              <w:t>[ i ]</w:t>
            </w:r>
          </w:p>
        </w:tc>
        <w:tc>
          <w:tcPr>
            <w:tcW w:w="1152" w:type="dxa"/>
          </w:tcPr>
          <w:p w:rsidR="000B06B6" w:rsidRPr="00983CFA" w:rsidRDefault="000B06B6" w:rsidP="000A29F0">
            <w:pPr>
              <w:pStyle w:val="tablecell"/>
              <w:rPr>
                <w:lang w:val="en-US" w:eastAsia="ko-KR"/>
              </w:rPr>
            </w:pPr>
            <w:r w:rsidRPr="00983CFA">
              <w:rPr>
                <w:lang w:val="en-US" w:eastAsia="ko-KR"/>
              </w:rPr>
              <w:t>u(8)</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eastAsia="ko-KR"/>
              </w:rPr>
              <w:tab/>
              <w:t>}</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eastAsia="ko-KR"/>
              </w:rPr>
            </w:pPr>
            <w:r w:rsidRPr="00983CFA">
              <w:rPr>
                <w:rFonts w:ascii="Times New Roman" w:hAnsi="Times New Roman"/>
                <w:lang w:val="en-US"/>
              </w:rPr>
              <w:tab/>
              <w:t>byte_alignment( )</w:t>
            </w:r>
          </w:p>
        </w:tc>
        <w:tc>
          <w:tcPr>
            <w:tcW w:w="1152" w:type="dxa"/>
          </w:tcPr>
          <w:p w:rsidR="000B06B6" w:rsidRPr="00983CFA" w:rsidRDefault="000B06B6" w:rsidP="000A29F0">
            <w:pPr>
              <w:pStyle w:val="tablecell"/>
              <w:rPr>
                <w:lang w:val="en-US" w:eastAsia="ko-KR"/>
              </w:rPr>
            </w:pPr>
          </w:p>
        </w:tc>
      </w:tr>
      <w:tr w:rsidR="000B06B6" w:rsidRPr="00983CFA" w:rsidTr="000A29F0">
        <w:trPr>
          <w:cantSplit/>
          <w:trHeight w:val="289"/>
          <w:jc w:val="center"/>
        </w:trPr>
        <w:tc>
          <w:tcPr>
            <w:tcW w:w="7920" w:type="dxa"/>
          </w:tcPr>
          <w:p w:rsidR="000B06B6" w:rsidRPr="00983CFA" w:rsidRDefault="000B06B6" w:rsidP="000A29F0">
            <w:pPr>
              <w:pStyle w:val="tablesyntax"/>
              <w:keepNext w:val="0"/>
              <w:rPr>
                <w:rFonts w:ascii="Times New Roman" w:hAnsi="Times New Roman"/>
                <w:lang w:val="en-US" w:eastAsia="ko-KR"/>
              </w:rPr>
            </w:pPr>
            <w:r w:rsidRPr="00983CFA">
              <w:rPr>
                <w:rFonts w:ascii="Times New Roman" w:hAnsi="Times New Roman"/>
                <w:lang w:val="en-US"/>
              </w:rPr>
              <w:t>}</w:t>
            </w:r>
          </w:p>
        </w:tc>
        <w:tc>
          <w:tcPr>
            <w:tcW w:w="1152" w:type="dxa"/>
          </w:tcPr>
          <w:p w:rsidR="000B06B6" w:rsidRPr="00983CFA" w:rsidRDefault="000B06B6" w:rsidP="000A29F0">
            <w:pPr>
              <w:pStyle w:val="tablecell"/>
              <w:keepNext w:val="0"/>
              <w:rPr>
                <w:lang w:val="en-US"/>
              </w:rPr>
            </w:pPr>
          </w:p>
        </w:tc>
      </w:tr>
    </w:tbl>
    <w:p w:rsidR="000B06B6" w:rsidRPr="00983CFA" w:rsidRDefault="000B06B6" w:rsidP="000B06B6">
      <w:pPr>
        <w:pStyle w:val="3N"/>
        <w:rPr>
          <w:lang w:val="en-US"/>
        </w:rPr>
      </w:pP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Reference picture list modification syntax</w:t>
      </w:r>
    </w:p>
    <w:p w:rsidR="000B06B6" w:rsidRPr="00983CFA" w:rsidRDefault="000B06B6" w:rsidP="000B06B6">
      <w:pPr>
        <w:pStyle w:val="3N"/>
        <w:rPr>
          <w:lang w:val="en-US"/>
        </w:rPr>
      </w:pPr>
      <w:r w:rsidRPr="00983CFA">
        <w:rPr>
          <w:lang w:val="en-US"/>
        </w:rPr>
        <w:t>The specifications in subclause 7.3.6.2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Weighted prediction parameters syntax</w:t>
      </w:r>
    </w:p>
    <w:p w:rsidR="000B06B6" w:rsidRPr="00983CFA" w:rsidRDefault="000B06B6" w:rsidP="000B06B6">
      <w:pPr>
        <w:pStyle w:val="3N"/>
        <w:rPr>
          <w:lang w:val="en-US"/>
        </w:rPr>
      </w:pPr>
      <w:r w:rsidRPr="00983CFA">
        <w:rPr>
          <w:lang w:val="en-US"/>
        </w:rPr>
        <w:t>The specifications in subclause 7.3.6.3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49" w:name="_Ref351058069"/>
      <w:bookmarkStart w:id="1650" w:name="_Toc373499546"/>
      <w:bookmarkStart w:id="1651" w:name="_Toc373832723"/>
      <w:bookmarkStart w:id="1652" w:name="_Ref348090232"/>
      <w:r w:rsidRPr="00983CFA">
        <w:rPr>
          <w:lang w:val="en-US"/>
        </w:rPr>
        <w:t>Short-term reference picture set syntax</w:t>
      </w:r>
      <w:bookmarkEnd w:id="1649"/>
      <w:bookmarkEnd w:id="1650"/>
      <w:bookmarkEnd w:id="1651"/>
    </w:p>
    <w:p w:rsidR="000B06B6" w:rsidRPr="00983CFA" w:rsidRDefault="000B06B6" w:rsidP="000B06B6">
      <w:pPr>
        <w:pStyle w:val="3N"/>
        <w:rPr>
          <w:lang w:val="en-US" w:eastAsia="zh-CN"/>
        </w:rPr>
      </w:pPr>
      <w:r w:rsidRPr="00983CFA">
        <w:rPr>
          <w:lang w:val="en-US"/>
        </w:rPr>
        <w:t>The specifications in subclause 7.3.7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53" w:name="_Ref351058099"/>
      <w:bookmarkStart w:id="1654" w:name="_Toc373499547"/>
      <w:bookmarkStart w:id="1655" w:name="_Toc373832724"/>
      <w:r w:rsidRPr="00983CFA">
        <w:rPr>
          <w:lang w:val="en-US"/>
        </w:rPr>
        <w:lastRenderedPageBreak/>
        <w:t>Slice segment data syntax</w:t>
      </w:r>
      <w:bookmarkEnd w:id="1652"/>
      <w:bookmarkEnd w:id="1653"/>
      <w:bookmarkEnd w:id="1654"/>
      <w:bookmarkEnd w:id="1655"/>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syntax</w:t>
      </w:r>
    </w:p>
    <w:p w:rsidR="000B06B6" w:rsidRPr="00983CFA" w:rsidRDefault="000B06B6" w:rsidP="000B06B6">
      <w:pPr>
        <w:pStyle w:val="3N"/>
        <w:rPr>
          <w:lang w:val="en-US"/>
        </w:rPr>
      </w:pPr>
      <w:r w:rsidRPr="00983CFA">
        <w:rPr>
          <w:lang w:val="en-US"/>
        </w:rPr>
        <w:t>The specifications in subclause 7.3.8.1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syntax</w:t>
      </w:r>
    </w:p>
    <w:p w:rsidR="000B06B6" w:rsidRPr="00983CFA" w:rsidRDefault="000B06B6" w:rsidP="000B06B6">
      <w:pPr>
        <w:pStyle w:val="3N"/>
        <w:rPr>
          <w:lang w:val="en-US"/>
        </w:rPr>
      </w:pPr>
      <w:r w:rsidRPr="00983CFA">
        <w:rPr>
          <w:lang w:val="en-US"/>
        </w:rPr>
        <w:t>The specifications in subclause 7.3.8.2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syntax</w:t>
      </w:r>
    </w:p>
    <w:p w:rsidR="000B06B6" w:rsidRPr="00983CFA" w:rsidRDefault="000B06B6" w:rsidP="000B06B6">
      <w:pPr>
        <w:pStyle w:val="3N"/>
        <w:rPr>
          <w:lang w:val="en-US"/>
        </w:rPr>
      </w:pPr>
      <w:r w:rsidRPr="00983CFA">
        <w:rPr>
          <w:lang w:val="en-US"/>
        </w:rPr>
        <w:t>The specifications in subclause 7.3.8.3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quadtree syntax</w:t>
      </w:r>
    </w:p>
    <w:p w:rsidR="000B06B6" w:rsidRPr="00983CFA" w:rsidRDefault="000B06B6" w:rsidP="000B06B6">
      <w:pPr>
        <w:pStyle w:val="3N"/>
        <w:rPr>
          <w:lang w:val="en-US"/>
        </w:rPr>
      </w:pPr>
      <w:r w:rsidRPr="00983CFA">
        <w:rPr>
          <w:lang w:val="en-US"/>
        </w:rPr>
        <w:t>The specifications in subclause 7.3.8.4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syntax</w:t>
      </w:r>
    </w:p>
    <w:p w:rsidR="000B06B6" w:rsidRPr="00983CFA" w:rsidRDefault="000B06B6" w:rsidP="000B06B6">
      <w:pPr>
        <w:pStyle w:val="3N"/>
        <w:rPr>
          <w:lang w:val="en-US"/>
        </w:rPr>
      </w:pPr>
      <w:r w:rsidRPr="00983CFA">
        <w:rPr>
          <w:lang w:val="en-US"/>
        </w:rPr>
        <w:t>The specifications in subclause 7.3.8.5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syntax</w:t>
      </w:r>
    </w:p>
    <w:p w:rsidR="000B06B6" w:rsidRPr="00983CFA" w:rsidRDefault="000B06B6" w:rsidP="000B06B6">
      <w:pPr>
        <w:pStyle w:val="3N"/>
        <w:rPr>
          <w:lang w:val="en-US"/>
        </w:rPr>
      </w:pPr>
      <w:r w:rsidRPr="00983CFA">
        <w:rPr>
          <w:lang w:val="en-US"/>
        </w:rPr>
        <w:t>The specifications in subclause 7.3.8.6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syntax</w:t>
      </w:r>
    </w:p>
    <w:p w:rsidR="000B06B6" w:rsidRPr="00983CFA" w:rsidRDefault="000B06B6" w:rsidP="000B06B6">
      <w:pPr>
        <w:pStyle w:val="3N"/>
        <w:rPr>
          <w:lang w:val="en-US"/>
        </w:rPr>
      </w:pPr>
      <w:r w:rsidRPr="00983CFA">
        <w:rPr>
          <w:lang w:val="en-US"/>
        </w:rPr>
        <w:t>The specifications in subclause 7.3.8.7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syntax</w:t>
      </w:r>
    </w:p>
    <w:p w:rsidR="000B06B6" w:rsidRPr="00983CFA" w:rsidRDefault="000B06B6" w:rsidP="000B06B6">
      <w:pPr>
        <w:pStyle w:val="3N"/>
        <w:rPr>
          <w:lang w:val="en-US"/>
        </w:rPr>
      </w:pPr>
      <w:r w:rsidRPr="00983CFA">
        <w:rPr>
          <w:lang w:val="en-US"/>
        </w:rPr>
        <w:t>The specifications in subclause 7.3.8.8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syntax</w:t>
      </w:r>
    </w:p>
    <w:p w:rsidR="000B06B6" w:rsidRPr="00983CFA" w:rsidRDefault="000B06B6" w:rsidP="000B06B6">
      <w:pPr>
        <w:pStyle w:val="3N"/>
        <w:rPr>
          <w:lang w:val="en-US"/>
        </w:rPr>
      </w:pPr>
      <w:r w:rsidRPr="00983CFA">
        <w:rPr>
          <w:lang w:val="en-US"/>
        </w:rPr>
        <w:t>The specifications in subclause 7.3.8.9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syntax</w:t>
      </w:r>
    </w:p>
    <w:p w:rsidR="000B06B6" w:rsidRPr="00983CFA" w:rsidRDefault="000B06B6" w:rsidP="000B06B6">
      <w:pPr>
        <w:pStyle w:val="3N"/>
        <w:rPr>
          <w:lang w:val="en-US"/>
        </w:rPr>
      </w:pPr>
      <w:r w:rsidRPr="00983CFA">
        <w:rPr>
          <w:lang w:val="en-US"/>
        </w:rPr>
        <w:t>The specifications in subclause 7.3.8.10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syntax</w:t>
      </w:r>
    </w:p>
    <w:p w:rsidR="000B06B6" w:rsidRPr="00983CFA" w:rsidRDefault="000B06B6" w:rsidP="000B06B6">
      <w:pPr>
        <w:pStyle w:val="3N"/>
        <w:rPr>
          <w:lang w:val="en-US"/>
        </w:rPr>
      </w:pPr>
      <w:r w:rsidRPr="00983CFA">
        <w:rPr>
          <w:lang w:val="en-US"/>
        </w:rPr>
        <w:t>The specifications in subclause 7.3.8.11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56" w:name="_Toc373499548"/>
      <w:bookmarkStart w:id="1657" w:name="_Toc373832725"/>
      <w:r w:rsidRPr="00983CFA">
        <w:rPr>
          <w:lang w:val="en-US"/>
        </w:rPr>
        <w:t>Semantics</w:t>
      </w:r>
      <w:bookmarkEnd w:id="1656"/>
      <w:bookmarkEnd w:id="1657"/>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58" w:name="_Ref351058589"/>
      <w:bookmarkStart w:id="1659" w:name="_Toc373499549"/>
      <w:bookmarkStart w:id="1660" w:name="_Toc373832726"/>
      <w:bookmarkStart w:id="1661" w:name="_Ref348090008"/>
      <w:bookmarkStart w:id="1662" w:name="_Ref348090335"/>
      <w:r w:rsidRPr="00983CFA">
        <w:rPr>
          <w:lang w:val="en-US"/>
        </w:rPr>
        <w:t>General</w:t>
      </w:r>
      <w:bookmarkEnd w:id="1658"/>
      <w:bookmarkEnd w:id="1659"/>
      <w:bookmarkEnd w:id="1660"/>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63" w:name="_Ref351058186"/>
      <w:bookmarkStart w:id="1664" w:name="_Toc373499550"/>
      <w:bookmarkStart w:id="1665" w:name="_Toc373832727"/>
      <w:r w:rsidRPr="00983CFA">
        <w:rPr>
          <w:lang w:val="en-US"/>
        </w:rPr>
        <w:t>NAL unit semantics</w:t>
      </w:r>
      <w:bookmarkEnd w:id="1661"/>
      <w:bookmarkEnd w:id="1662"/>
      <w:bookmarkEnd w:id="1663"/>
      <w:bookmarkEnd w:id="1664"/>
      <w:bookmarkEnd w:id="1665"/>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NAL unit semantics</w:t>
      </w:r>
    </w:p>
    <w:p w:rsidR="000B06B6" w:rsidRPr="00983CFA" w:rsidRDefault="000B06B6" w:rsidP="000B06B6">
      <w:pPr>
        <w:pStyle w:val="3N"/>
        <w:rPr>
          <w:lang w:val="en-US"/>
        </w:rPr>
      </w:pPr>
      <w:r w:rsidRPr="00983CFA">
        <w:rPr>
          <w:lang w:val="en-US"/>
        </w:rPr>
        <w:t>The specifications in subclause 7.4.2.1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NAL unit header semantics</w:t>
      </w:r>
    </w:p>
    <w:p w:rsidR="000B06B6" w:rsidRPr="00983CFA" w:rsidRDefault="000B06B6" w:rsidP="000B06B6">
      <w:pPr>
        <w:pStyle w:val="3N"/>
        <w:rPr>
          <w:lang w:val="en-US"/>
        </w:rPr>
      </w:pPr>
      <w:r w:rsidRPr="00983CFA">
        <w:rPr>
          <w:lang w:val="en-US"/>
        </w:rPr>
        <w:t>The specifications in subclause 7.4.2.2 apply with following modifications and additions.</w:t>
      </w:r>
    </w:p>
    <w:p w:rsidR="000B06B6" w:rsidRPr="000378DD" w:rsidRDefault="000B06B6" w:rsidP="000B06B6">
      <w:pPr>
        <w:pStyle w:val="3N"/>
        <w:rPr>
          <w:bCs/>
        </w:rPr>
      </w:pPr>
      <w:r w:rsidRPr="000378DD">
        <w:rPr>
          <w:b/>
          <w:bCs/>
          <w:lang w:val="en-US"/>
        </w:rPr>
        <w:t>nal_unit_type</w:t>
      </w:r>
      <w:r w:rsidRPr="000378DD">
        <w:rPr>
          <w:bCs/>
          <w:lang w:val="en-US"/>
        </w:rPr>
        <w:t xml:space="preserve"> specifies the type of RBSP data structure contained in the NAL unit as specified in Table 7 1.</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TSA_N or TSA_R, </w:t>
      </w:r>
      <w:r>
        <w:rPr>
          <w:bCs/>
          <w:lang w:val="en-US"/>
        </w:rPr>
        <w:t xml:space="preserve">each </w:t>
      </w:r>
      <w:r w:rsidRPr="000378DD">
        <w:rPr>
          <w:bCs/>
          <w:lang w:val="en-US"/>
        </w:rPr>
        <w:t xml:space="preserve">picture in the same access unit </w:t>
      </w:r>
      <w:r>
        <w:rPr>
          <w:bCs/>
          <w:lang w:val="en-US"/>
        </w:rPr>
        <w:t xml:space="preserve">as picA in a direct or indirect reference layer of layerA </w:t>
      </w:r>
      <w:r w:rsidRPr="000378DD">
        <w:rPr>
          <w:bCs/>
          <w:lang w:val="en-US"/>
        </w:rPr>
        <w:t>shall have nal_unit_type equal to TSA_N or TSA_R.</w:t>
      </w:r>
    </w:p>
    <w:p w:rsidR="000B06B6" w:rsidRPr="000378DD" w:rsidRDefault="000B06B6" w:rsidP="000B06B6">
      <w:pPr>
        <w:pStyle w:val="3N"/>
        <w:rPr>
          <w:bCs/>
          <w:lang w:val="en-US"/>
        </w:rPr>
      </w:pPr>
      <w:r w:rsidRPr="000378DD">
        <w:rPr>
          <w:bCs/>
          <w:lang w:val="en-US"/>
        </w:rPr>
        <w:t xml:space="preserve">When one picture </w:t>
      </w:r>
      <w:r>
        <w:rPr>
          <w:bCs/>
          <w:lang w:val="en-US"/>
        </w:rPr>
        <w:t xml:space="preserve">picA of a layer layerA </w:t>
      </w:r>
      <w:r w:rsidRPr="000378DD">
        <w:rPr>
          <w:bCs/>
          <w:lang w:val="en-US"/>
        </w:rPr>
        <w:t xml:space="preserve">has nal_unit_type equal to </w:t>
      </w:r>
      <w:r>
        <w:rPr>
          <w:bCs/>
          <w:lang w:val="en-US"/>
        </w:rPr>
        <w:t>S</w:t>
      </w:r>
      <w:r w:rsidRPr="000378DD">
        <w:rPr>
          <w:bCs/>
          <w:lang w:val="en-US"/>
        </w:rPr>
        <w:t xml:space="preserve">TSA_N or </w:t>
      </w:r>
      <w:r>
        <w:rPr>
          <w:bCs/>
          <w:lang w:val="en-US"/>
        </w:rPr>
        <w:t>S</w:t>
      </w:r>
      <w:r w:rsidRPr="000378DD">
        <w:rPr>
          <w:bCs/>
          <w:lang w:val="en-US"/>
        </w:rPr>
        <w:t xml:space="preserve">TSA_R, </w:t>
      </w:r>
      <w:r>
        <w:rPr>
          <w:bCs/>
          <w:lang w:val="en-US"/>
        </w:rPr>
        <w:t xml:space="preserve">each </w:t>
      </w:r>
      <w:r w:rsidRPr="000378DD">
        <w:rPr>
          <w:bCs/>
          <w:lang w:val="en-US"/>
        </w:rPr>
        <w:t xml:space="preserve">picture in the same access unit </w:t>
      </w:r>
      <w:r>
        <w:rPr>
          <w:bCs/>
          <w:lang w:val="en-US"/>
        </w:rPr>
        <w:t>as picA in a direct or indirect reference layer of layerA</w:t>
      </w:r>
      <w:r w:rsidRPr="000378DD">
        <w:rPr>
          <w:bCs/>
          <w:lang w:val="en-US"/>
        </w:rPr>
        <w:t xml:space="preserve"> shall have nal_unit_type equal to </w:t>
      </w:r>
      <w:r>
        <w:rPr>
          <w:bCs/>
          <w:lang w:val="en-US"/>
        </w:rPr>
        <w:t>S</w:t>
      </w:r>
      <w:r w:rsidRPr="000378DD">
        <w:rPr>
          <w:bCs/>
          <w:lang w:val="en-US"/>
        </w:rPr>
        <w:t xml:space="preserve">TSA_N or </w:t>
      </w:r>
      <w:r>
        <w:rPr>
          <w:bCs/>
          <w:lang w:val="en-US"/>
        </w:rPr>
        <w:t>S</w:t>
      </w:r>
      <w:r w:rsidRPr="000378DD">
        <w:rPr>
          <w:bCs/>
          <w:lang w:val="en-US"/>
        </w:rPr>
        <w:t>TSA_R.</w:t>
      </w:r>
    </w:p>
    <w:p w:rsidR="000B06B6" w:rsidRPr="00943A5F" w:rsidRDefault="000B06B6" w:rsidP="000B06B6">
      <w:pPr>
        <w:pStyle w:val="3N"/>
      </w:pPr>
      <w:r w:rsidRPr="00983CFA">
        <w:rPr>
          <w:b/>
          <w:bCs/>
          <w:lang w:val="en-US"/>
        </w:rPr>
        <w:t>nuh_layer_id</w:t>
      </w:r>
      <w:r w:rsidRPr="00983CFA">
        <w:rPr>
          <w:bCs/>
          <w:lang w:val="en-US"/>
        </w:rPr>
        <w:t xml:space="preserve"> specifies the identifier of the layer</w:t>
      </w:r>
      <w:r w:rsidRPr="00983CFA">
        <w:rPr>
          <w:lang w:val="en-US"/>
        </w:rPr>
        <w:t>.</w:t>
      </w:r>
      <w:r>
        <w:t xml:space="preserve"> The value of </w:t>
      </w:r>
      <w:r w:rsidRPr="00BF648E">
        <w:t>nuh_layer_id</w:t>
      </w:r>
      <w:r w:rsidRPr="00943A5F">
        <w:t xml:space="preserve"> shall be </w:t>
      </w:r>
      <w:r>
        <w:t>in the range of 0 to 62, inclusive. The value</w:t>
      </w:r>
      <w:r w:rsidRPr="00943A5F">
        <w:t xml:space="preserve"> of </w:t>
      </w:r>
      <w:r>
        <w:t xml:space="preserve">63 </w:t>
      </w:r>
      <w:r w:rsidRPr="00943A5F">
        <w:t>may be specified in the future by ITU-T</w:t>
      </w:r>
      <w:r>
        <w:t> </w:t>
      </w:r>
      <w:r w:rsidRPr="00943A5F">
        <w:t>|</w:t>
      </w:r>
      <w:r>
        <w:t> </w:t>
      </w:r>
      <w:r w:rsidRPr="00943A5F">
        <w:t xml:space="preserve">ISO/IEC. </w:t>
      </w:r>
      <w:r w:rsidRPr="00E3158C">
        <w:t>Decoders shall ignore all data that follow the value 63 for nuh_layer_id in a NAL unit.</w:t>
      </w:r>
      <w:r>
        <w:t xml:space="preserve"> </w:t>
      </w:r>
    </w:p>
    <w:p w:rsidR="000B06B6" w:rsidRPr="00943A5F" w:rsidRDefault="000B06B6" w:rsidP="000B06B6">
      <w:pPr>
        <w:pStyle w:val="Note1"/>
        <w:numPr>
          <w:ilvl w:val="12"/>
          <w:numId w:val="0"/>
        </w:numPr>
        <w:ind w:left="284"/>
      </w:pPr>
      <w:r w:rsidRPr="00943A5F">
        <w:t>NOTE </w:t>
      </w:r>
      <w:r w:rsidR="00F10875">
        <w:fldChar w:fldCharType="begin" w:fldLock="1"/>
      </w:r>
      <w:r w:rsidR="00F10875">
        <w:instrText xml:space="preserve"> SEQ NoteCounter \s 9 \* MERGEFORMAT </w:instrText>
      </w:r>
      <w:r w:rsidR="00F10875">
        <w:fldChar w:fldCharType="separate"/>
      </w:r>
      <w:r>
        <w:rPr>
          <w:noProof/>
        </w:rPr>
        <w:t>3</w:t>
      </w:r>
      <w:r w:rsidR="00F10875">
        <w:rPr>
          <w:noProof/>
        </w:rPr>
        <w:fldChar w:fldCharType="end"/>
      </w:r>
      <w:r w:rsidRPr="00943A5F">
        <w:t xml:space="preserve"> – It is anticipated that in </w:t>
      </w:r>
      <w:r>
        <w:t xml:space="preserve">a future super multiview </w:t>
      </w:r>
      <w:r w:rsidRPr="00943A5F">
        <w:t xml:space="preserve">coding extension of this specification, </w:t>
      </w:r>
      <w:r>
        <w:t xml:space="preserve">the value of 63 for nuh_layer_id </w:t>
      </w:r>
      <w:r w:rsidRPr="00943A5F">
        <w:t xml:space="preserve">will be used to </w:t>
      </w:r>
      <w:r>
        <w:t>indicate</w:t>
      </w:r>
      <w:r w:rsidRPr="00943A5F">
        <w:t xml:space="preserve"> </w:t>
      </w:r>
      <w:r>
        <w:t>an extended layer identifier.</w:t>
      </w:r>
    </w:p>
    <w:p w:rsidR="000B06B6" w:rsidRPr="00983CFA" w:rsidRDefault="000B06B6" w:rsidP="000B06B6">
      <w:pPr>
        <w:pStyle w:val="3N"/>
        <w:rPr>
          <w:lang w:val="en-US"/>
        </w:rPr>
      </w:pPr>
      <w:r w:rsidRPr="00983CFA">
        <w:rPr>
          <w:lang w:val="en-US"/>
        </w:rPr>
        <w:lastRenderedPageBreak/>
        <w:t xml:space="preserve">When nal_unit_type is equal to AUD_NUT, the value of nuh_layer_id </w:t>
      </w:r>
      <w:r w:rsidRPr="00983CFA">
        <w:rPr>
          <w:lang w:val="en-US" w:eastAsia="de-DE"/>
        </w:rPr>
        <w:t>shall be equal to the minimum of the nuh_layer_id values of all VCL NAL units in the access unit.</w:t>
      </w:r>
    </w:p>
    <w:p w:rsidR="000B06B6" w:rsidRDefault="000B06B6" w:rsidP="000B06B6">
      <w:pPr>
        <w:pStyle w:val="3N"/>
        <w:rPr>
          <w:lang w:val="en-US" w:eastAsia="de-DE"/>
        </w:rPr>
      </w:pPr>
      <w:r w:rsidRPr="00983CFA">
        <w:rPr>
          <w:lang w:val="en-US" w:eastAsia="de-DE"/>
        </w:rPr>
        <w:t>When nal_unit_type is equal to VPS_NUT, the value of nuh_layer_id shall be equal to 0</w:t>
      </w:r>
      <w:r w:rsidRPr="00983CFA">
        <w:rPr>
          <w:szCs w:val="24"/>
          <w:lang w:val="en-US" w:eastAsia="de-DE"/>
        </w:rPr>
        <w:t>. Decoder shall ignore NAL units with nal_unit_type equal to VPS_NUT and nuh_layer_id greater than 0</w:t>
      </w:r>
      <w:r w:rsidRPr="00983CFA">
        <w:rPr>
          <w:lang w:val="en-US" w:eastAsia="de-DE"/>
        </w:rPr>
        <w:t>.</w:t>
      </w:r>
    </w:p>
    <w:p w:rsidR="000B06B6" w:rsidRPr="00983CFA" w:rsidRDefault="000B06B6" w:rsidP="000B06B6">
      <w:pPr>
        <w:numPr>
          <w:ilvl w:val="12"/>
          <w:numId w:val="0"/>
        </w:numPr>
        <w:rPr>
          <w:lang w:val="en-US"/>
        </w:rPr>
      </w:pPr>
      <w:r>
        <w:rPr>
          <w:lang w:val="en-US"/>
        </w:rPr>
        <w:t xml:space="preserve">When </w:t>
      </w:r>
      <w:r w:rsidRPr="00983CFA">
        <w:rPr>
          <w:lang w:val="en-US"/>
        </w:rPr>
        <w:t>nal_unit_type</w:t>
      </w:r>
      <w:r w:rsidRPr="00BC56E1">
        <w:rPr>
          <w:lang w:val="en-US"/>
        </w:rPr>
        <w:t xml:space="preserve"> </w:t>
      </w:r>
      <w:r>
        <w:rPr>
          <w:lang w:val="en-US"/>
        </w:rPr>
        <w:t xml:space="preserve">is equal to PPS_NUT and the NAL unit contains the active </w:t>
      </w:r>
      <w:r w:rsidRPr="00BC56E1">
        <w:rPr>
          <w:lang w:val="en-US"/>
        </w:rPr>
        <w:t xml:space="preserve">PPS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0B06B6">
      <w:pPr>
        <w:numPr>
          <w:ilvl w:val="12"/>
          <w:numId w:val="0"/>
        </w:numPr>
        <w:rPr>
          <w:lang w:val="en-US" w:eastAsia="de-DE"/>
        </w:rPr>
      </w:pPr>
      <w:r>
        <w:rPr>
          <w:lang w:val="en-US"/>
        </w:rPr>
        <w:t xml:space="preserve">When </w:t>
      </w:r>
      <w:r w:rsidRPr="00983CFA">
        <w:rPr>
          <w:lang w:val="en-US"/>
        </w:rPr>
        <w:t>nal_unit_type</w:t>
      </w:r>
      <w:r w:rsidRPr="00BC56E1">
        <w:rPr>
          <w:lang w:val="en-US"/>
        </w:rPr>
        <w:t xml:space="preserve"> </w:t>
      </w:r>
      <w:r>
        <w:rPr>
          <w:lang w:val="en-US"/>
        </w:rPr>
        <w:t>is equal to SPS_NUT and the NAL unit contains the active S</w:t>
      </w:r>
      <w:r w:rsidRPr="00BC56E1">
        <w:rPr>
          <w:lang w:val="en-US"/>
        </w:rPr>
        <w:t xml:space="preserve">PS </w:t>
      </w:r>
      <w:r>
        <w:rPr>
          <w:lang w:val="en-US"/>
        </w:rPr>
        <w:t xml:space="preserve">for </w:t>
      </w:r>
      <w:r w:rsidRPr="00BC56E1">
        <w:rPr>
          <w:lang w:val="en-US"/>
        </w:rPr>
        <w:t>a layer layerA with nuh_layer_id equal to nuhLayerIdA</w:t>
      </w:r>
      <w:r>
        <w:rPr>
          <w:lang w:val="en-US"/>
        </w:rPr>
        <w:t>, the value of</w:t>
      </w:r>
      <w:r w:rsidRPr="00BC56E1">
        <w:rPr>
          <w:lang w:val="en-US"/>
        </w:rPr>
        <w:t xml:space="preserve"> nuh_layer_id shall be equal to 0, nuhLayerIdA, or the nuh_layer_id of a direct or indirect reference layer of layerA.</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Encapsulation of an SODB within an RBSP (informative)</w:t>
      </w:r>
    </w:p>
    <w:p w:rsidR="000B06B6" w:rsidRPr="00983CFA" w:rsidRDefault="000B06B6" w:rsidP="000B06B6">
      <w:pPr>
        <w:pStyle w:val="3N"/>
        <w:rPr>
          <w:lang w:val="en-US"/>
        </w:rPr>
      </w:pPr>
      <w:r w:rsidRPr="00983CFA">
        <w:rPr>
          <w:lang w:val="en-US"/>
        </w:rPr>
        <w:t>The specifications in subclause 7.4.2.3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Order of NAL units and association to coded pictures, access units, and coded video sequences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General</w:t>
      </w:r>
    </w:p>
    <w:p w:rsidR="000B06B6" w:rsidRPr="00983CFA" w:rsidRDefault="000B06B6" w:rsidP="000B06B6">
      <w:pPr>
        <w:pStyle w:val="3N"/>
        <w:rPr>
          <w:lang w:val="en-US"/>
        </w:rPr>
      </w:pPr>
      <w:r w:rsidRPr="00983CFA">
        <w:rPr>
          <w:lang w:val="en-US"/>
        </w:rPr>
        <w:t>The specifications in subclause 7.4.2.4.1 apply with the following additions.</w:t>
      </w:r>
    </w:p>
    <w:p w:rsidR="000B06B6" w:rsidRPr="00983CFA" w:rsidRDefault="000B06B6" w:rsidP="000B06B6">
      <w:pPr>
        <w:pStyle w:val="3N"/>
        <w:rPr>
          <w:lang w:val="en-US"/>
        </w:rPr>
      </w:pPr>
      <w:r w:rsidRPr="00983CFA">
        <w:rPr>
          <w:lang w:val="en-US"/>
        </w:rPr>
        <w:t>A coded picture with nuh_layer_id equal to nuhLayerIdA shall precede, in decoding order, all coded pictures with nuh_layer_id greater than nuhLayerIdA in the same access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VPS, SPS and PPS RBSPs and their activation</w:t>
      </w:r>
    </w:p>
    <w:p w:rsidR="000B06B6" w:rsidRPr="00983CFA" w:rsidRDefault="000B06B6" w:rsidP="000B06B6">
      <w:pPr>
        <w:pStyle w:val="3N"/>
        <w:rPr>
          <w:lang w:val="en-US"/>
        </w:rPr>
      </w:pPr>
      <w:r w:rsidRPr="00983CFA">
        <w:rPr>
          <w:lang w:val="en-US"/>
        </w:rPr>
        <w:t>The specifications in subclause 7.4.2.4.2 apply with the following additions.</w:t>
      </w:r>
    </w:p>
    <w:p w:rsidR="000B06B6" w:rsidRPr="00BC56E1" w:rsidRDefault="000B06B6" w:rsidP="000B06B6">
      <w:pPr>
        <w:rPr>
          <w:lang w:val="en-US"/>
        </w:rPr>
      </w:pPr>
      <w:r w:rsidRPr="00BC56E1">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rPr>
          <w:lang w:val="en-US"/>
        </w:rPr>
      </w:pPr>
      <w:r w:rsidRPr="00BC56E1">
        <w:rPr>
          <w:lang w:val="en-US"/>
        </w:rPr>
        <w:t>An activated VPS RBSP shall remain active until the end of the bitstream or until it is deactivated by another VPS RBSP in an access unit in which at least one of the following conditions is true: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 picture for each nuh_layer_id value in TargetDecLayerIdList and each picture in the access unit is an IDR picture.</w:t>
      </w:r>
    </w:p>
    <w:p w:rsidR="000B06B6" w:rsidRPr="00BC56E1" w:rsidRDefault="000B06B6" w:rsidP="008557C3">
      <w:pPr>
        <w:numPr>
          <w:ilvl w:val="0"/>
          <w:numId w:val="7"/>
        </w:numPr>
        <w:tabs>
          <w:tab w:val="left" w:pos="360"/>
        </w:tabs>
        <w:textAlignment w:val="auto"/>
        <w:rPr>
          <w:lang w:val="en-US"/>
        </w:rPr>
      </w:pPr>
      <w:r w:rsidRPr="00BC56E1">
        <w:rPr>
          <w:lang w:val="en-US"/>
        </w:rPr>
        <w:t>The access unit includes an IRAP picture with nuh_layer_id equal to 0 for which NoClrasOutputFlag is equal to 1.</w:t>
      </w:r>
    </w:p>
    <w:p w:rsidR="000B06B6" w:rsidRPr="00BC56E1" w:rsidRDefault="000B06B6" w:rsidP="000B06B6">
      <w:pPr>
        <w:numPr>
          <w:ilvl w:val="12"/>
          <w:numId w:val="0"/>
        </w:numPr>
        <w:rPr>
          <w:lang w:val="en-US"/>
        </w:rPr>
      </w:pPr>
      <w:r w:rsidRPr="00BC56E1">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0B06B6" w:rsidRPr="00983CFA" w:rsidRDefault="000B06B6" w:rsidP="000B06B6">
      <w:pPr>
        <w:numPr>
          <w:ilvl w:val="12"/>
          <w:numId w:val="0"/>
        </w:numPr>
        <w:rPr>
          <w:lang w:val="en-US"/>
        </w:rPr>
      </w:pPr>
      <w:r w:rsidRPr="00BC56E1">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0B06B6" w:rsidRPr="00983CFA" w:rsidRDefault="000B06B6" w:rsidP="000B06B6">
      <w:pPr>
        <w:rPr>
          <w:lang w:val="en-US"/>
        </w:rPr>
      </w:pPr>
      <w:r w:rsidRPr="00BC56E1">
        <w:rPr>
          <w:lang w:val="en-US"/>
        </w:rPr>
        <w:t xml:space="preserve">During operation of the decoding process for NAL units </w:t>
      </w:r>
      <w:r>
        <w:rPr>
          <w:lang w:val="en-US"/>
        </w:rPr>
        <w:t>of a non-base layer</w:t>
      </w:r>
      <w:r w:rsidRPr="00BC56E1">
        <w:rPr>
          <w:lang w:val="en-US"/>
        </w:rPr>
        <w:t xml:space="preserve">, the values of parameters of </w:t>
      </w:r>
      <w:r>
        <w:rPr>
          <w:lang w:val="en-US"/>
        </w:rPr>
        <w:t xml:space="preserve">the active VPS RBSP, </w:t>
      </w:r>
      <w:r w:rsidRPr="00BC56E1">
        <w:rPr>
          <w:lang w:val="en-US"/>
        </w:rPr>
        <w:t>the active SPS</w:t>
      </w:r>
      <w:r>
        <w:rPr>
          <w:lang w:val="en-US"/>
        </w:rPr>
        <w:t xml:space="preserve"> RBSP </w:t>
      </w:r>
      <w:r w:rsidRPr="00BC56E1">
        <w:rPr>
          <w:lang w:val="en-US"/>
        </w:rPr>
        <w:t xml:space="preserve">for </w:t>
      </w:r>
      <w:r>
        <w:rPr>
          <w:lang w:val="en-US"/>
        </w:rPr>
        <w:t>the non-base layer,</w:t>
      </w:r>
      <w:r w:rsidRPr="00BC56E1">
        <w:rPr>
          <w:lang w:val="en-US"/>
        </w:rPr>
        <w:t xml:space="preserve"> and the active PPS RBSP for </w:t>
      </w:r>
      <w:r>
        <w:rPr>
          <w:lang w:val="en-US"/>
        </w:rPr>
        <w:t>the non-base layer</w:t>
      </w:r>
      <w:r w:rsidRPr="00BC56E1" w:rsidDel="00BC56E1">
        <w:rPr>
          <w:lang w:val="en-US"/>
        </w:rPr>
        <w:t xml:space="preserve"> </w:t>
      </w:r>
      <w:r w:rsidRPr="00BC56E1">
        <w:rPr>
          <w:lang w:val="en-US"/>
        </w:rPr>
        <w:t>are considered in effect.</w:t>
      </w:r>
      <w:r>
        <w:rPr>
          <w:lang w:val="en-US"/>
        </w:rPr>
        <w:t xml:space="preserve"> </w:t>
      </w:r>
      <w:r w:rsidRPr="00943A5F">
        <w:t>For interpretation of SEI messages</w:t>
      </w:r>
      <w:r>
        <w:t xml:space="preserve"> applicable to a coded picture of a </w:t>
      </w:r>
      <w:r>
        <w:rPr>
          <w:lang w:val="en-US"/>
        </w:rPr>
        <w:t xml:space="preserve">non-base </w:t>
      </w:r>
      <w:r>
        <w:t>layer</w:t>
      </w:r>
      <w:r w:rsidRPr="00943A5F">
        <w:t xml:space="preserve">, the values of the active </w:t>
      </w:r>
      <w:r>
        <w:t>VPS RBSP</w:t>
      </w:r>
      <w:r w:rsidRPr="00943A5F">
        <w:t xml:space="preserve">, the active </w:t>
      </w:r>
      <w:r>
        <w:t xml:space="preserve">SPS RBSP for the </w:t>
      </w:r>
      <w:r>
        <w:rPr>
          <w:lang w:val="en-US"/>
        </w:rPr>
        <w:t xml:space="preserve">non-base </w:t>
      </w:r>
      <w:r>
        <w:t>layer</w:t>
      </w:r>
      <w:r w:rsidRPr="00943A5F">
        <w:t xml:space="preserve">, and the active </w:t>
      </w:r>
      <w:r>
        <w:t>PPS</w:t>
      </w:r>
      <w:r w:rsidRPr="00943A5F">
        <w:t xml:space="preserve"> RBSP </w:t>
      </w:r>
      <w:r>
        <w:t xml:space="preserve">for the </w:t>
      </w:r>
      <w:r>
        <w:rPr>
          <w:lang w:val="en-US"/>
        </w:rPr>
        <w:t xml:space="preserve">non-base </w:t>
      </w:r>
      <w:r>
        <w:t xml:space="preserve">layer </w:t>
      </w:r>
      <w:r w:rsidRPr="00943A5F">
        <w:t xml:space="preserve">for the operation of the decoding process for the VCL NAL units of </w:t>
      </w:r>
      <w:r>
        <w:t>the coded picture are</w:t>
      </w:r>
      <w:r w:rsidRPr="00943A5F">
        <w:t xml:space="preserve"> considered in effect unless otherwise specified in the SEI message semantics.</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access units and their association to CVS</w:t>
      </w:r>
    </w:p>
    <w:p w:rsidR="000B06B6" w:rsidRPr="00983CFA" w:rsidRDefault="000B06B6" w:rsidP="000B06B6">
      <w:pPr>
        <w:pStyle w:val="3N"/>
        <w:rPr>
          <w:lang w:val="en-US"/>
        </w:rPr>
      </w:pPr>
      <w:r w:rsidRPr="00983CFA">
        <w:rPr>
          <w:lang w:val="en-US"/>
        </w:rPr>
        <w:t>The specifications in subclause 7.4.2.4.3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lastRenderedPageBreak/>
        <w:t>Order of NAL units and coded pictures and association to access units</w:t>
      </w:r>
    </w:p>
    <w:p w:rsidR="000B06B6" w:rsidRPr="00983CFA" w:rsidRDefault="000B06B6" w:rsidP="000B06B6">
      <w:pPr>
        <w:rPr>
          <w:lang w:val="en-US"/>
        </w:rPr>
      </w:pPr>
      <w:r w:rsidRPr="00983CFA">
        <w:rPr>
          <w:lang w:val="en-US"/>
        </w:rPr>
        <w:t>The specifications in subclause 7.4.2.4.4 apply.</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Order of VCL NAL units and association to coded pictures</w:t>
      </w:r>
    </w:p>
    <w:p w:rsidR="000B06B6" w:rsidRPr="00983CFA" w:rsidRDefault="000B06B6" w:rsidP="000B06B6">
      <w:pPr>
        <w:rPr>
          <w:lang w:val="en-US"/>
        </w:rPr>
      </w:pPr>
      <w:r w:rsidRPr="00983CFA">
        <w:rPr>
          <w:lang w:val="en-US"/>
        </w:rPr>
        <w:t>The specifications in subclause 7.4.2.4.5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66" w:name="_Ref363159861"/>
      <w:bookmarkStart w:id="1667" w:name="_Toc373499551"/>
      <w:bookmarkStart w:id="1668" w:name="_Toc373832728"/>
      <w:r w:rsidRPr="00983CFA">
        <w:rPr>
          <w:lang w:val="en-US"/>
        </w:rPr>
        <w:t>Raw byte sequence payloads, trailing bits, and byte alignment semantics</w:t>
      </w:r>
      <w:bookmarkEnd w:id="1666"/>
      <w:bookmarkEnd w:id="1667"/>
      <w:bookmarkEnd w:id="1668"/>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69" w:name="_Ref348090354"/>
      <w:r w:rsidRPr="00983CFA">
        <w:rPr>
          <w:lang w:val="en-US"/>
        </w:rPr>
        <w:t>Video parameter set RBSP semantics</w:t>
      </w:r>
      <w:bookmarkEnd w:id="1669"/>
    </w:p>
    <w:p w:rsidR="000B06B6" w:rsidRPr="00983CFA" w:rsidRDefault="000B06B6" w:rsidP="000B06B6">
      <w:pPr>
        <w:pStyle w:val="3N"/>
        <w:rPr>
          <w:lang w:val="en-US"/>
        </w:rPr>
      </w:pPr>
      <w:r w:rsidRPr="00983CFA">
        <w:rPr>
          <w:lang w:val="en-US"/>
        </w:rPr>
        <w:t>The specifications in subclause 7.4.3.1 apply with following modifications and additions</w:t>
      </w:r>
      <w:r>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layerSetLayerIdList </w:t>
      </w:r>
      <w:r w:rsidRPr="00753B75">
        <w:rPr>
          <w:i/>
          <w:lang w:val="en-US"/>
        </w:rPr>
        <w:t>is replaced by</w:t>
      </w:r>
      <w:r w:rsidRPr="00983CFA">
        <w:rPr>
          <w:lang w:val="en-US"/>
        </w:rPr>
        <w:t xml:space="preserve"> LayerSetLayerIdList.</w:t>
      </w:r>
    </w:p>
    <w:p w:rsidR="000B06B6" w:rsidRPr="00983CFA" w:rsidRDefault="000B06B6" w:rsidP="008557C3">
      <w:pPr>
        <w:numPr>
          <w:ilvl w:val="0"/>
          <w:numId w:val="7"/>
        </w:numPr>
        <w:tabs>
          <w:tab w:val="left" w:pos="360"/>
        </w:tabs>
        <w:textAlignment w:val="auto"/>
        <w:rPr>
          <w:lang w:val="en-US"/>
        </w:rPr>
      </w:pPr>
      <w:r w:rsidRPr="00983CFA">
        <w:rPr>
          <w:lang w:val="en-US"/>
        </w:rPr>
        <w:t xml:space="preserve">numLayersInIdList </w:t>
      </w:r>
      <w:r w:rsidRPr="00753B75">
        <w:rPr>
          <w:i/>
          <w:lang w:val="en-US"/>
        </w:rPr>
        <w:t>is replaced by</w:t>
      </w:r>
      <w:r w:rsidRPr="00983CFA">
        <w:rPr>
          <w:lang w:val="en-US"/>
        </w:rPr>
        <w:t xml:space="preserve"> NumLayersInIdList.</w:t>
      </w:r>
    </w:p>
    <w:p w:rsidR="000B06B6" w:rsidRPr="003B4783" w:rsidRDefault="000B06B6" w:rsidP="008557C3">
      <w:pPr>
        <w:numPr>
          <w:ilvl w:val="0"/>
          <w:numId w:val="7"/>
        </w:numPr>
        <w:tabs>
          <w:tab w:val="left" w:pos="360"/>
        </w:tabs>
        <w:textAlignment w:val="auto"/>
        <w:rPr>
          <w:lang w:val="en-US"/>
        </w:rPr>
      </w:pPr>
      <w:r w:rsidRPr="00753B75">
        <w:rPr>
          <w:i/>
        </w:rPr>
        <w:t xml:space="preserve">Replace </w:t>
      </w:r>
      <w:r w:rsidRPr="003B4783">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r>
        <w:t xml:space="preserve"> </w:t>
      </w:r>
      <w:r w:rsidRPr="00753B75">
        <w:rPr>
          <w:i/>
        </w:rPr>
        <w:t>with</w:t>
      </w:r>
      <w:r>
        <w:rPr>
          <w:i/>
        </w:rPr>
        <w:t xml:space="preserve"> </w:t>
      </w:r>
      <w:r w:rsidRPr="003B4783">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r>
        <w:t>.</w:t>
      </w:r>
    </w:p>
    <w:p w:rsidR="000B06B6" w:rsidRPr="00943A5F" w:rsidRDefault="000B06B6" w:rsidP="000B06B6">
      <w:pPr>
        <w:rPr>
          <w:lang w:eastAsia="ko-KR"/>
        </w:rPr>
      </w:pPr>
      <w:r w:rsidRPr="00943A5F">
        <w:rPr>
          <w:b/>
          <w:lang w:eastAsia="ko-KR"/>
        </w:rPr>
        <w:t>vps_</w:t>
      </w:r>
      <w:r>
        <w:rPr>
          <w:b/>
          <w:lang w:eastAsia="ko-KR"/>
        </w:rPr>
        <w:t>max_layers_minus1</w:t>
      </w:r>
      <w:r w:rsidRPr="00943A5F">
        <w:rPr>
          <w:lang w:eastAsia="ko-KR"/>
        </w:rPr>
        <w:t xml:space="preserve"> </w:t>
      </w:r>
      <w:r>
        <w:rPr>
          <w:lang w:eastAsia="ko-KR"/>
        </w:rPr>
        <w:t xml:space="preserve">plus 1 specifies the maximum allowed number of layers in the CVS. </w:t>
      </w:r>
      <w:r w:rsidRPr="00F131B8">
        <w:rPr>
          <w:lang w:eastAsia="ko-KR"/>
        </w:rPr>
        <w:t>vps_max_layers_minus1</w:t>
      </w:r>
      <w:r>
        <w:rPr>
          <w:lang w:eastAsia="ko-KR"/>
        </w:rPr>
        <w:t xml:space="preserve">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max_layers_minus1</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max_layers_minus1</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max_layers_minus1</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43A5F" w:rsidRDefault="000B06B6" w:rsidP="000B06B6">
      <w:pPr>
        <w:pStyle w:val="Note1"/>
        <w:rPr>
          <w:lang w:eastAsia="ko-KR"/>
        </w:rPr>
      </w:pPr>
      <w:r w:rsidRPr="00943A5F">
        <w:t>NOTE </w:t>
      </w:r>
      <w:r w:rsidR="00F10875">
        <w:fldChar w:fldCharType="begin" w:fldLock="1"/>
      </w:r>
      <w:r w:rsidR="00F10875">
        <w:instrText xml:space="preserve"> SEQ NoteCounter \s 9 \* MERGEFORMAT </w:instrText>
      </w:r>
      <w:r w:rsidR="00F10875">
        <w:fldChar w:fldCharType="separate"/>
      </w:r>
      <w:r>
        <w:rPr>
          <w:noProof/>
        </w:rPr>
        <w:t>4</w:t>
      </w:r>
      <w:r w:rsidR="00F10875">
        <w:rPr>
          <w:noProof/>
        </w:rPr>
        <w:fldChar w:fldCharType="end"/>
      </w:r>
      <w:r w:rsidRPr="00943A5F">
        <w:t xml:space="preserve"> – It is anticipated that in </w:t>
      </w:r>
      <w:r>
        <w:t xml:space="preserve">a future super multiview </w:t>
      </w:r>
      <w:r w:rsidRPr="00943A5F">
        <w:t xml:space="preserve">coding extension of this specification, </w:t>
      </w:r>
      <w:r>
        <w:t xml:space="preserve">the value of 63 for vps_max_layers_minus1 </w:t>
      </w:r>
      <w:r w:rsidRPr="00943A5F">
        <w:t xml:space="preserve">will be used to </w:t>
      </w:r>
      <w:r>
        <w:t>indicate</w:t>
      </w:r>
      <w:r w:rsidRPr="00943A5F">
        <w:t xml:space="preserve"> </w:t>
      </w:r>
      <w:r>
        <w:t>an extended number of layers</w:t>
      </w:r>
      <w:r w:rsidRPr="00943A5F">
        <w:rPr>
          <w:lang w:eastAsia="ko-KR"/>
        </w:rPr>
        <w:t>.</w:t>
      </w:r>
    </w:p>
    <w:p w:rsidR="000B06B6" w:rsidRDefault="000B06B6" w:rsidP="000B06B6">
      <w:pPr>
        <w:tabs>
          <w:tab w:val="left" w:pos="2977"/>
        </w:tabs>
      </w:pPr>
      <w:r>
        <w:rPr>
          <w:bCs/>
        </w:rPr>
        <w:t xml:space="preserve">The variable </w:t>
      </w:r>
      <w:r w:rsidRPr="00E3158C">
        <w:t xml:space="preserve">MaxLayersMinus1 </w:t>
      </w:r>
      <w:r>
        <w:t xml:space="preserve">is set equal to </w:t>
      </w:r>
      <w:r w:rsidRPr="00E3158C">
        <w:t>Min(</w:t>
      </w:r>
      <w:r>
        <w:t> </w:t>
      </w:r>
      <w:r w:rsidRPr="00E3158C">
        <w:t>62,</w:t>
      </w:r>
      <w:r>
        <w:t> </w:t>
      </w:r>
      <w:r w:rsidRPr="00E3158C">
        <w:t>vps_max_layers_minus1</w:t>
      </w:r>
      <w:r>
        <w:t> </w:t>
      </w:r>
      <w:r w:rsidRPr="00E3158C">
        <w:t>)</w:t>
      </w:r>
      <w:r>
        <w:t>.</w:t>
      </w:r>
    </w:p>
    <w:p w:rsidR="000B06B6" w:rsidRPr="00943A5F" w:rsidRDefault="000B06B6" w:rsidP="000B06B6">
      <w:pPr>
        <w:numPr>
          <w:ilvl w:val="12"/>
          <w:numId w:val="0"/>
        </w:numPr>
        <w:rPr>
          <w:noProof/>
          <w:szCs w:val="22"/>
        </w:rPr>
      </w:pPr>
      <w:r w:rsidRPr="002A63B4">
        <w:rPr>
          <w:b/>
          <w:noProof/>
          <w:szCs w:val="22"/>
        </w:rPr>
        <w:t>vps_max_layer_id</w:t>
      </w:r>
      <w:r w:rsidRPr="000E288B">
        <w:rPr>
          <w:noProof/>
          <w:szCs w:val="22"/>
        </w:rPr>
        <w:t xml:space="preserve"> specifies the maximum allowed value </w:t>
      </w:r>
      <w:r>
        <w:rPr>
          <w:noProof/>
          <w:szCs w:val="22"/>
        </w:rPr>
        <w:t xml:space="preserve">of </w:t>
      </w:r>
      <w:r w:rsidRPr="000E288B">
        <w:rPr>
          <w:noProof/>
          <w:szCs w:val="22"/>
        </w:rPr>
        <w:t>nuh_</w:t>
      </w:r>
      <w:r>
        <w:rPr>
          <w:noProof/>
          <w:szCs w:val="22"/>
        </w:rPr>
        <w:t>layer_id</w:t>
      </w:r>
      <w:r w:rsidRPr="000E288B">
        <w:rPr>
          <w:noProof/>
          <w:szCs w:val="22"/>
        </w:rPr>
        <w:t xml:space="preserve"> of all NAL units in the </w:t>
      </w:r>
      <w:r>
        <w:rPr>
          <w:noProof/>
          <w:szCs w:val="22"/>
        </w:rPr>
        <w:t>CVS</w:t>
      </w:r>
      <w:r w:rsidRPr="000E288B">
        <w:rPr>
          <w:noProof/>
          <w:szCs w:val="22"/>
        </w:rPr>
        <w:t>.</w:t>
      </w:r>
      <w:r>
        <w:rPr>
          <w:noProof/>
          <w:szCs w:val="22"/>
        </w:rPr>
        <w:t xml:space="preserve"> </w:t>
      </w:r>
      <w:r w:rsidRPr="00F131B8">
        <w:rPr>
          <w:lang w:eastAsia="ko-KR"/>
        </w:rPr>
        <w:t>vps_max_layer</w:t>
      </w:r>
      <w:r>
        <w:rPr>
          <w:lang w:eastAsia="ko-KR"/>
        </w:rPr>
        <w:t xml:space="preserve">_id </w:t>
      </w:r>
      <w:r w:rsidRPr="00943A5F">
        <w:rPr>
          <w:lang w:eastAsia="ko-KR"/>
        </w:rPr>
        <w:t xml:space="preserve">shall be </w:t>
      </w:r>
      <w:r>
        <w:rPr>
          <w:lang w:eastAsia="ko-KR"/>
        </w:rPr>
        <w:t>less than 63</w:t>
      </w:r>
      <w:r w:rsidRPr="00943A5F">
        <w:rPr>
          <w:lang w:eastAsia="ko-KR"/>
        </w:rPr>
        <w:t xml:space="preserve"> in bitstreams conforming to this </w:t>
      </w:r>
      <w:r w:rsidRPr="00EB2A56">
        <w:rPr>
          <w:lang w:eastAsia="ko-KR"/>
        </w:rPr>
        <w:t xml:space="preserve">version of this </w:t>
      </w:r>
      <w:r>
        <w:rPr>
          <w:lang w:eastAsia="ko-KR"/>
        </w:rPr>
        <w:t>Specification</w:t>
      </w:r>
      <w:r w:rsidRPr="00943A5F">
        <w:rPr>
          <w:lang w:eastAsia="ko-KR"/>
        </w:rPr>
        <w:t xml:space="preserve">. </w:t>
      </w:r>
      <w:r>
        <w:rPr>
          <w:lang w:eastAsia="ko-KR"/>
        </w:rPr>
        <w:t xml:space="preserve">The </w:t>
      </w:r>
      <w:r w:rsidRPr="00943A5F">
        <w:rPr>
          <w:lang w:eastAsia="ko-KR"/>
        </w:rPr>
        <w:t>value</w:t>
      </w:r>
      <w:r>
        <w:rPr>
          <w:lang w:eastAsia="ko-KR"/>
        </w:rPr>
        <w:t xml:space="preserve"> of 63</w:t>
      </w:r>
      <w:r w:rsidRPr="00943A5F">
        <w:rPr>
          <w:lang w:eastAsia="ko-KR"/>
        </w:rPr>
        <w:t xml:space="preserve"> for vps_</w:t>
      </w:r>
      <w:r>
        <w:rPr>
          <w:bCs/>
          <w:szCs w:val="22"/>
        </w:rPr>
        <w:t>max_layer_id</w:t>
      </w:r>
      <w:r w:rsidRPr="00943A5F">
        <w:rPr>
          <w:lang w:eastAsia="ko-KR"/>
        </w:rPr>
        <w:t xml:space="preserve"> </w:t>
      </w:r>
      <w:r>
        <w:rPr>
          <w:lang w:eastAsia="ko-KR"/>
        </w:rPr>
        <w:t xml:space="preserve">is </w:t>
      </w:r>
      <w:r w:rsidRPr="00943A5F">
        <w:rPr>
          <w:lang w:eastAsia="ko-KR"/>
        </w:rPr>
        <w:t>reserved for future use by ITU-T</w:t>
      </w:r>
      <w:r>
        <w:rPr>
          <w:lang w:eastAsia="ko-KR"/>
        </w:rPr>
        <w:t> </w:t>
      </w:r>
      <w:r w:rsidRPr="00943A5F">
        <w:rPr>
          <w:lang w:eastAsia="ko-KR"/>
        </w:rPr>
        <w:t>|</w:t>
      </w:r>
      <w:r>
        <w:rPr>
          <w:lang w:eastAsia="ko-KR"/>
        </w:rPr>
        <w:t> </w:t>
      </w:r>
      <w:r w:rsidRPr="00943A5F">
        <w:rPr>
          <w:lang w:eastAsia="ko-KR"/>
        </w:rPr>
        <w:t xml:space="preserve">ISO/IEC. </w:t>
      </w:r>
      <w:r w:rsidRPr="00943A5F">
        <w:t xml:space="preserve">Although </w:t>
      </w:r>
      <w:r w:rsidRPr="00943A5F">
        <w:rPr>
          <w:bCs/>
          <w:szCs w:val="22"/>
        </w:rPr>
        <w:t xml:space="preserve">the value of </w:t>
      </w:r>
      <w:r w:rsidRPr="000D52B1">
        <w:rPr>
          <w:bCs/>
          <w:szCs w:val="22"/>
        </w:rPr>
        <w:t>vps_</w:t>
      </w:r>
      <w:r>
        <w:rPr>
          <w:bCs/>
          <w:szCs w:val="22"/>
        </w:rPr>
        <w:t>max_layer_id</w:t>
      </w:r>
      <w:r w:rsidRPr="000D52B1">
        <w:rPr>
          <w:bCs/>
          <w:szCs w:val="22"/>
        </w:rPr>
        <w:t xml:space="preserve"> </w:t>
      </w:r>
      <w:r w:rsidRPr="00943A5F">
        <w:rPr>
          <w:bCs/>
          <w:szCs w:val="22"/>
        </w:rPr>
        <w:t xml:space="preserve">is required to be </w:t>
      </w:r>
      <w:r>
        <w:rPr>
          <w:bCs/>
          <w:szCs w:val="22"/>
        </w:rPr>
        <w:t xml:space="preserve">less than 63 </w:t>
      </w:r>
      <w:r w:rsidRPr="00943A5F">
        <w:rPr>
          <w:bCs/>
          <w:szCs w:val="22"/>
        </w:rPr>
        <w:t xml:space="preserve">in this version of this Specification, decoders shall allow </w:t>
      </w:r>
      <w:r>
        <w:rPr>
          <w:bCs/>
          <w:szCs w:val="22"/>
        </w:rPr>
        <w:t xml:space="preserve">a </w:t>
      </w:r>
      <w:r w:rsidRPr="00943A5F">
        <w:rPr>
          <w:bCs/>
          <w:szCs w:val="22"/>
        </w:rPr>
        <w:t xml:space="preserve">value </w:t>
      </w:r>
      <w:r>
        <w:rPr>
          <w:bCs/>
          <w:szCs w:val="22"/>
        </w:rPr>
        <w:t xml:space="preserve">of </w:t>
      </w:r>
      <w:r w:rsidRPr="000D52B1">
        <w:rPr>
          <w:bCs/>
          <w:szCs w:val="22"/>
        </w:rPr>
        <w:t>vps_</w:t>
      </w:r>
      <w:r>
        <w:rPr>
          <w:bCs/>
          <w:szCs w:val="22"/>
        </w:rPr>
        <w:t>max_layer_id</w:t>
      </w:r>
      <w:r w:rsidRPr="000D52B1">
        <w:rPr>
          <w:bCs/>
          <w:szCs w:val="22"/>
        </w:rPr>
        <w:t xml:space="preserve"> </w:t>
      </w:r>
      <w:r>
        <w:rPr>
          <w:bCs/>
          <w:szCs w:val="22"/>
        </w:rPr>
        <w:t xml:space="preserve">equal to 63 </w:t>
      </w:r>
      <w:r w:rsidRPr="00943A5F">
        <w:rPr>
          <w:bCs/>
          <w:szCs w:val="22"/>
        </w:rPr>
        <w:t>to appear in the syntax</w:t>
      </w:r>
      <w:r w:rsidRPr="00943A5F">
        <w:rPr>
          <w:lang w:eastAsia="ko-KR"/>
        </w:rPr>
        <w:t>.</w:t>
      </w:r>
    </w:p>
    <w:p w:rsidR="000B06B6" w:rsidRPr="00983CFA" w:rsidRDefault="000B06B6" w:rsidP="000B06B6">
      <w:pPr>
        <w:tabs>
          <w:tab w:val="left" w:pos="2977"/>
        </w:tabs>
        <w:rPr>
          <w:bCs/>
          <w:lang w:val="en-US"/>
        </w:rPr>
      </w:pPr>
      <w:r w:rsidRPr="00983CFA">
        <w:rPr>
          <w:b/>
          <w:bCs/>
          <w:lang w:val="en-US"/>
        </w:rPr>
        <w:t xml:space="preserve">vps_extension_offset </w:t>
      </w:r>
      <w:r w:rsidRPr="00983CFA">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0B06B6" w:rsidRPr="00983CFA" w:rsidRDefault="000B06B6" w:rsidP="000B06B6">
      <w:pPr>
        <w:pStyle w:val="Note1CharCharCharCharCharChar"/>
        <w:rPr>
          <w:lang w:val="en-US"/>
        </w:rPr>
      </w:pPr>
      <w:r w:rsidRPr="00983CFA">
        <w:rPr>
          <w:lang w:val="en-US"/>
        </w:rPr>
        <w:t>NOTE –</w:t>
      </w:r>
      <w:r>
        <w:rPr>
          <w:lang w:val="en-US"/>
        </w:rPr>
        <w:t> </w:t>
      </w:r>
      <w:r w:rsidRPr="00983CFA">
        <w:rPr>
          <w:lang w:val="en-US"/>
        </w:rPr>
        <w:t>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0B06B6" w:rsidRPr="00983CFA" w:rsidRDefault="000B06B6" w:rsidP="000B06B6">
      <w:pPr>
        <w:rPr>
          <w:szCs w:val="22"/>
          <w:lang w:val="en-US"/>
        </w:rPr>
      </w:pPr>
      <w:r w:rsidRPr="00983CFA">
        <w:rPr>
          <w:b/>
          <w:szCs w:val="22"/>
          <w:lang w:val="en-US"/>
        </w:rPr>
        <w:t>vps_extension_flag</w:t>
      </w:r>
      <w:r w:rsidRPr="00983CFA">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w:t>
      </w:r>
      <w:r>
        <w:rPr>
          <w:szCs w:val="22"/>
          <w:lang w:val="en-US"/>
        </w:rPr>
        <w:t>MaxLayersMinus1</w:t>
      </w:r>
      <w:r w:rsidRPr="00983CFA">
        <w:rPr>
          <w:szCs w:val="22"/>
          <w:lang w:val="en-US"/>
        </w:rPr>
        <w:t xml:space="preserve"> is greater than 0, vps_extension_flag shall be equal to</w:t>
      </w:r>
      <w:r>
        <w:rPr>
          <w:szCs w:val="22"/>
          <w:lang w:val="en-US"/>
        </w:rPr>
        <w:t xml:space="preserve"> </w:t>
      </w:r>
      <w:r w:rsidRPr="00983CFA">
        <w:rPr>
          <w:szCs w:val="22"/>
          <w:lang w:val="en-US"/>
        </w:rPr>
        <w:t>1.</w:t>
      </w:r>
    </w:p>
    <w:p w:rsidR="000B06B6" w:rsidRPr="00983CFA" w:rsidRDefault="000B06B6" w:rsidP="000B06B6">
      <w:pPr>
        <w:pStyle w:val="3N"/>
        <w:rPr>
          <w:bCs/>
          <w:lang w:val="en-US"/>
        </w:rPr>
      </w:pPr>
      <w:r w:rsidRPr="00983CFA">
        <w:rPr>
          <w:b/>
          <w:bCs/>
          <w:lang w:val="en-US"/>
        </w:rPr>
        <w:t>vps_extension_alignment_bit_equal_to_one</w:t>
      </w:r>
      <w:r w:rsidRPr="00983CFA">
        <w:rPr>
          <w:bCs/>
          <w:lang w:val="en-US"/>
        </w:rPr>
        <w:t xml:space="preserve"> shall be equal to 1.</w:t>
      </w:r>
    </w:p>
    <w:p w:rsidR="000B06B6" w:rsidRPr="00983CFA" w:rsidRDefault="000B06B6" w:rsidP="000B06B6">
      <w:pPr>
        <w:pStyle w:val="3N"/>
        <w:rPr>
          <w:lang w:val="en-US"/>
        </w:rPr>
      </w:pPr>
      <w:r w:rsidRPr="00983CFA">
        <w:rPr>
          <w:b/>
          <w:lang w:val="en-US"/>
        </w:rPr>
        <w:t>vps_extension2_flag</w:t>
      </w:r>
      <w:r w:rsidRPr="00983CFA">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983CFA">
        <w:rPr>
          <w:lang w:val="en-US"/>
        </w:rPr>
        <w:noBreakHyphen/>
        <w:t>T | ISO/IEC. Decoders shall ignore all data that follow the value 1 for vps_extension2_flag in a VPS NAL unit.</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Video parameter set extension semantics</w:t>
      </w:r>
    </w:p>
    <w:p w:rsidR="000B06B6" w:rsidRPr="00983CFA" w:rsidRDefault="000B06B6" w:rsidP="000B06B6">
      <w:pPr>
        <w:rPr>
          <w:lang w:val="en-US"/>
        </w:rPr>
      </w:pPr>
      <w:r w:rsidRPr="00983CFA">
        <w:rPr>
          <w:b/>
          <w:lang w:val="en-US"/>
        </w:rPr>
        <w:t>avc_base_layer_flag</w:t>
      </w:r>
      <w:r w:rsidRPr="00983CFA">
        <w:rPr>
          <w:lang w:val="en-US"/>
        </w:rPr>
        <w:t xml:space="preserve"> equal to 1 specifies that the base layer conforms to Rec. ITU-T H.264 | ISO/IEC 14496-10. avc_base_layer_flag equal to 0 specifies that the base layer conforms to this Specification.</w:t>
      </w:r>
    </w:p>
    <w:p w:rsidR="000B06B6" w:rsidRPr="00983CFA" w:rsidRDefault="000B06B6" w:rsidP="000B06B6">
      <w:pPr>
        <w:rPr>
          <w:highlight w:val="yellow"/>
          <w:lang w:val="en-US"/>
        </w:rPr>
      </w:pPr>
      <w:r w:rsidRPr="00983CFA">
        <w:rPr>
          <w:highlight w:val="yellow"/>
          <w:lang w:val="en-US"/>
        </w:rPr>
        <w:t>[Ed. (YK): For possible support of base layer of other codecs, e.g. MPEG-2, a flag is not sufficient.]</w:t>
      </w:r>
    </w:p>
    <w:p w:rsidR="000B06B6" w:rsidRPr="00983CFA" w:rsidRDefault="000B06B6" w:rsidP="000B06B6">
      <w:pPr>
        <w:rPr>
          <w:lang w:val="en-US"/>
        </w:rPr>
      </w:pPr>
      <w:r w:rsidRPr="00983CFA">
        <w:rPr>
          <w:lang w:val="en-US"/>
        </w:rPr>
        <w:lastRenderedPageBreak/>
        <w:t xml:space="preserve">When avc_base_layer_flag </w:t>
      </w:r>
      <w:r>
        <w:rPr>
          <w:lang w:val="en-US"/>
        </w:rPr>
        <w:t xml:space="preserve">is </w:t>
      </w:r>
      <w:r w:rsidRPr="00983CFA">
        <w:rPr>
          <w:lang w:val="en-US"/>
        </w:rPr>
        <w:t>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983CFA">
        <w:rPr>
          <w:lang w:val="en-US"/>
        </w:rPr>
        <w:softHyphen/>
        <w:t>T H.264 | ISO/IEC 14496-10 subclause G.8.8.1 with any value for temporal_id as the input shall result in a set of CVSs, with each CVS conforming to one or more of the profiles specified in Rec. ITU</w:t>
      </w:r>
      <w:r w:rsidRPr="00983CFA">
        <w:rPr>
          <w:lang w:val="en-US"/>
        </w:rPr>
        <w:softHyphen/>
        <w:t>T H.264 | ISO/IEC 14496-10 Annexes A, G and H.</w:t>
      </w:r>
    </w:p>
    <w:p w:rsidR="000B06B6" w:rsidRPr="00983CFA" w:rsidRDefault="000B06B6" w:rsidP="000B06B6">
      <w:pPr>
        <w:rPr>
          <w:rFonts w:eastAsia="Batang"/>
          <w:bCs/>
          <w:lang w:val="en-US" w:eastAsia="ko-KR"/>
        </w:rPr>
      </w:pPr>
      <w:r w:rsidRPr="00983CFA">
        <w:rPr>
          <w:b/>
          <w:lang w:val="en-US"/>
        </w:rPr>
        <w:t>vps_vui_present_flag</w:t>
      </w:r>
      <w:r w:rsidRPr="00983CFA">
        <w:rPr>
          <w:lang w:val="en-US" w:eastAsia="de-DE"/>
        </w:rPr>
        <w:t xml:space="preserve"> equal to 1 specifies that the vps_vui( ) syntax structure is present in the VPS</w:t>
      </w:r>
      <w:r w:rsidRPr="00983CFA">
        <w:rPr>
          <w:rFonts w:eastAsia="Batang"/>
          <w:bCs/>
          <w:lang w:val="en-US" w:eastAsia="ko-KR"/>
        </w:rPr>
        <w:t xml:space="preserve">. </w:t>
      </w:r>
      <w:r w:rsidRPr="00983CFA">
        <w:rPr>
          <w:lang w:val="en-US"/>
        </w:rPr>
        <w:t>vps_vui_present_flag</w:t>
      </w:r>
      <w:r w:rsidRPr="00983CFA">
        <w:rPr>
          <w:lang w:val="en-US" w:eastAsia="de-DE"/>
        </w:rPr>
        <w:t xml:space="preserve"> equal to 0 specifies that the vps_vui( ) syntax structure is not present in the VPS</w:t>
      </w:r>
      <w:r w:rsidRPr="00983CFA">
        <w:rPr>
          <w:rFonts w:eastAsia="Batang"/>
          <w:bCs/>
          <w:lang w:val="en-US" w:eastAsia="ko-KR"/>
        </w:rPr>
        <w:t>.</w:t>
      </w:r>
    </w:p>
    <w:p w:rsidR="000B06B6" w:rsidRDefault="000B06B6" w:rsidP="000B06B6">
      <w:pPr>
        <w:tabs>
          <w:tab w:val="left" w:pos="2977"/>
        </w:tabs>
        <w:spacing w:after="240"/>
        <w:rPr>
          <w:bCs/>
          <w:lang w:val="en-US"/>
        </w:rPr>
      </w:pPr>
      <w:r w:rsidRPr="00983CFA">
        <w:rPr>
          <w:b/>
          <w:bCs/>
          <w:lang w:val="en-US"/>
        </w:rPr>
        <w:t>vps_vui_offset</w:t>
      </w:r>
      <w:r w:rsidRPr="00983CFA">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0B06B6" w:rsidRPr="00983CFA" w:rsidRDefault="000B06B6" w:rsidP="000B06B6">
      <w:pPr>
        <w:tabs>
          <w:tab w:val="left" w:pos="2977"/>
        </w:tabs>
        <w:spacing w:after="240"/>
        <w:rPr>
          <w:rFonts w:eastAsia="Times New Roman"/>
          <w:b/>
          <w:lang w:val="en-US"/>
        </w:rPr>
      </w:pPr>
      <w:r w:rsidRPr="00983CFA">
        <w:rPr>
          <w:rFonts w:eastAsia="Times New Roman"/>
          <w:b/>
          <w:lang w:val="en-US"/>
        </w:rPr>
        <w:t xml:space="preserve">splitting_flag </w:t>
      </w:r>
      <w:r w:rsidRPr="00983CFA">
        <w:rPr>
          <w:rFonts w:eastAsia="Times New Roman"/>
          <w:lang w:val="en-US"/>
        </w:rPr>
        <w:t xml:space="preserve">equal to 1 indicates that the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syntax elements are </w:t>
      </w:r>
      <w:r>
        <w:rPr>
          <w:rFonts w:eastAsia="Batang"/>
          <w:bCs/>
          <w:lang w:eastAsia="ko-KR"/>
        </w:rPr>
        <w:t xml:space="preserve">not </w:t>
      </w:r>
      <w:r w:rsidRPr="00447A33">
        <w:rPr>
          <w:rFonts w:eastAsia="Batang"/>
          <w:bCs/>
          <w:lang w:eastAsia="ko-KR"/>
        </w:rPr>
        <w:t>present</w:t>
      </w:r>
      <w:r>
        <w:rPr>
          <w:rFonts w:eastAsia="Batang"/>
          <w:bCs/>
          <w:lang w:eastAsia="ko-KR"/>
        </w:rPr>
        <w:t xml:space="preserve"> and </w:t>
      </w:r>
      <w:r w:rsidRPr="008E14A4">
        <w:rPr>
          <w:rFonts w:eastAsia="Times New Roman"/>
        </w:rPr>
        <w:t xml:space="preserve">that the </w:t>
      </w:r>
      <w:r>
        <w:rPr>
          <w:rFonts w:eastAsia="Times New Roman"/>
        </w:rPr>
        <w:t>binary representation</w:t>
      </w:r>
      <w:r w:rsidRPr="00983CFA">
        <w:rPr>
          <w:rFonts w:eastAsia="Times New Roman"/>
          <w:lang w:val="en-US"/>
        </w:rPr>
        <w:t xml:space="preserve"> of the nuh_layer_id </w:t>
      </w:r>
      <w:r>
        <w:rPr>
          <w:rFonts w:eastAsia="Times New Roman"/>
          <w:lang w:val="en-US"/>
        </w:rPr>
        <w:t xml:space="preserve">value </w:t>
      </w:r>
      <w:r w:rsidRPr="00983CFA">
        <w:rPr>
          <w:rFonts w:eastAsia="Times New Roman"/>
          <w:lang w:val="en-US"/>
        </w:rPr>
        <w:t xml:space="preserve">in the NAL unit header </w:t>
      </w:r>
      <w:r>
        <w:rPr>
          <w:rFonts w:eastAsia="Times New Roman"/>
          <w:lang w:val="en-US"/>
        </w:rPr>
        <w:t>are</w:t>
      </w:r>
      <w:r w:rsidRPr="00983CFA">
        <w:rPr>
          <w:rFonts w:eastAsia="Times New Roman"/>
          <w:lang w:val="en-US"/>
        </w:rPr>
        <w:t xml:space="preserve"> split into </w:t>
      </w:r>
      <w:r>
        <w:rPr>
          <w:rFonts w:eastAsia="Times New Roman"/>
          <w:lang w:val="en-US"/>
        </w:rPr>
        <w:t>NumScalabilityTypes</w:t>
      </w:r>
      <w:r w:rsidRPr="00983CFA">
        <w:rPr>
          <w:rFonts w:eastAsia="Times New Roman"/>
          <w:lang w:val="en-US"/>
        </w:rPr>
        <w:t xml:space="preserve"> segments with length</w:t>
      </w:r>
      <w:r>
        <w:rPr>
          <w:rFonts w:eastAsia="Times New Roman"/>
          <w:lang w:val="en-US"/>
        </w:rPr>
        <w:t>s</w:t>
      </w:r>
      <w:r w:rsidRPr="00983CFA">
        <w:rPr>
          <w:rFonts w:eastAsia="Times New Roman"/>
          <w:lang w:val="en-US"/>
        </w:rPr>
        <w:t xml:space="preserve">, in bits, according to the values of dimension_id_len_minus1[ j ] and that the </w:t>
      </w:r>
      <w:r>
        <w:rPr>
          <w:rFonts w:eastAsia="Times New Roman"/>
        </w:rPr>
        <w:t xml:space="preserve">values of </w:t>
      </w:r>
      <w:r w:rsidRPr="00B66A1E">
        <w:rPr>
          <w:rFonts w:eastAsia="Batang"/>
          <w:bCs/>
          <w:lang w:eastAsia="ko-KR"/>
        </w:rPr>
        <w:t>dimension_id[</w:t>
      </w:r>
      <w:r>
        <w:rPr>
          <w:rFonts w:eastAsia="Batang"/>
          <w:bCs/>
          <w:lang w:eastAsia="ko-KR"/>
        </w:rPr>
        <w:t> LayerIdxInVps[ nuh_layer_id ]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Pr>
          <w:rFonts w:eastAsia="Batang"/>
          <w:bCs/>
          <w:lang w:eastAsia="ko-KR"/>
        </w:rPr>
        <w:t xml:space="preserve"> </w:t>
      </w:r>
      <w:r>
        <w:rPr>
          <w:rFonts w:eastAsia="Times New Roman"/>
        </w:rPr>
        <w:t xml:space="preserve">are inferred from the </w:t>
      </w:r>
      <w:r w:rsidRPr="008E14A4">
        <w:rPr>
          <w:rFonts w:eastAsia="Batang"/>
          <w:bCs/>
          <w:lang w:eastAsia="ko-KR"/>
        </w:rPr>
        <w:t>NumScalabilityTypes</w:t>
      </w:r>
      <w:r w:rsidRPr="008E14A4">
        <w:rPr>
          <w:rFonts w:eastAsia="Times New Roman"/>
        </w:rPr>
        <w:t xml:space="preserve"> segments.</w:t>
      </w:r>
      <w:r w:rsidRPr="00983CFA">
        <w:rPr>
          <w:rFonts w:eastAsia="Times New Roman"/>
          <w:lang w:val="en-US"/>
        </w:rPr>
        <w:t xml:space="preserve"> splitting_flag equal to 0 </w:t>
      </w:r>
      <w:r w:rsidRPr="00447A33">
        <w:rPr>
          <w:rFonts w:eastAsia="Batang"/>
          <w:bCs/>
          <w:lang w:eastAsia="ko-KR"/>
        </w:rPr>
        <w:t xml:space="preserve">indicates that the syntax elements </w:t>
      </w:r>
      <w:r w:rsidRPr="00B66A1E">
        <w:rPr>
          <w:rFonts w:eastAsia="Batang"/>
          <w:bCs/>
          <w:lang w:eastAsia="ko-KR"/>
        </w:rPr>
        <w:t>dimension_id[</w:t>
      </w:r>
      <w:r>
        <w:rPr>
          <w:rFonts w:eastAsia="Batang"/>
          <w:bCs/>
          <w:lang w:eastAsia="ko-KR"/>
        </w:rPr>
        <w:t> </w:t>
      </w:r>
      <w:r w:rsidRPr="00B66A1E">
        <w:rPr>
          <w:rFonts w:eastAsia="Batang"/>
          <w:bCs/>
          <w:lang w:eastAsia="ko-KR"/>
        </w:rPr>
        <w:t>i</w:t>
      </w:r>
      <w:r>
        <w:rPr>
          <w:rFonts w:eastAsia="Batang"/>
          <w:bCs/>
          <w:lang w:eastAsia="ko-KR"/>
        </w:rPr>
        <w:t> </w:t>
      </w:r>
      <w:r w:rsidRPr="00B66A1E">
        <w:rPr>
          <w:rFonts w:eastAsia="Batang"/>
          <w:bCs/>
          <w:lang w:eastAsia="ko-KR"/>
        </w:rPr>
        <w:t>][</w:t>
      </w:r>
      <w:r>
        <w:rPr>
          <w:rFonts w:eastAsia="Batang"/>
          <w:bCs/>
          <w:lang w:eastAsia="ko-KR"/>
        </w:rPr>
        <w:t> </w:t>
      </w:r>
      <w:r w:rsidRPr="00B66A1E">
        <w:rPr>
          <w:rFonts w:eastAsia="Batang"/>
          <w:bCs/>
          <w:lang w:eastAsia="ko-KR"/>
        </w:rPr>
        <w:t>j</w:t>
      </w:r>
      <w:r>
        <w:rPr>
          <w:rFonts w:eastAsia="Batang"/>
          <w:bCs/>
          <w:lang w:eastAsia="ko-KR"/>
        </w:rPr>
        <w:t> </w:t>
      </w:r>
      <w:r w:rsidRPr="00B66A1E">
        <w:rPr>
          <w:rFonts w:eastAsia="Batang"/>
          <w:bCs/>
          <w:lang w:eastAsia="ko-KR"/>
        </w:rPr>
        <w:t>]</w:t>
      </w:r>
      <w:r w:rsidRPr="00447A33">
        <w:rPr>
          <w:rFonts w:eastAsia="Batang"/>
          <w:bCs/>
          <w:lang w:eastAsia="ko-KR"/>
        </w:rPr>
        <w:t xml:space="preserve"> are </w:t>
      </w:r>
      <w:r>
        <w:rPr>
          <w:rFonts w:eastAsia="Batang"/>
          <w:bCs/>
          <w:lang w:eastAsia="ko-KR"/>
        </w:rPr>
        <w:t>present</w:t>
      </w:r>
      <w:r>
        <w:rPr>
          <w:lang w:val="en-US"/>
        </w:rPr>
        <w:t>.</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b/>
          <w:lang w:val="en-US"/>
        </w:rPr>
        <w:t>scalability_mask_flag</w:t>
      </w:r>
      <w:r w:rsidRPr="00983CFA">
        <w:rPr>
          <w:rFonts w:eastAsia="Times New Roman"/>
          <w:lang w:val="en-US"/>
        </w:rPr>
        <w:t xml:space="preserve">[ i ] equal to 1 indicates that dimension_id syntax elements corresponding to the i-th scalability dimension in </w:t>
      </w:r>
      <w:r w:rsidRPr="00983CFA">
        <w:rPr>
          <w:rFonts w:eastAsia="Times New Roman"/>
          <w:lang w:val="en-US"/>
        </w:rPr>
        <w:fldChar w:fldCharType="begin" w:fldLock="1"/>
      </w:r>
      <w:r w:rsidRPr="00983CFA">
        <w:rPr>
          <w:rFonts w:eastAsia="Times New Roman"/>
          <w:lang w:val="en-US"/>
        </w:rPr>
        <w:instrText xml:space="preserve"> REF _Ref342859264 \h </w:instrText>
      </w:r>
      <w:r w:rsidRPr="00983CFA">
        <w:rPr>
          <w:rFonts w:eastAsia="Times New Roman"/>
          <w:lang w:val="en-US"/>
        </w:rPr>
      </w:r>
      <w:r w:rsidRPr="00983CFA">
        <w:rPr>
          <w:rFonts w:eastAsia="Times New Roman"/>
          <w:lang w:val="en-US"/>
        </w:rPr>
        <w:fldChar w:fldCharType="separate"/>
      </w:r>
      <w:r w:rsidRPr="00983CFA">
        <w:t>Table </w:t>
      </w:r>
      <w:r w:rsidRPr="00983CFA">
        <w:rPr>
          <w:rFonts w:eastAsia="Batang"/>
          <w:bCs/>
          <w:lang w:val="en-US" w:eastAsia="ko-KR"/>
        </w:rPr>
        <w:t>F</w:t>
      </w:r>
      <w:r w:rsidRPr="00983CFA">
        <w:noBreakHyphen/>
      </w:r>
      <w:r>
        <w:rPr>
          <w:noProof/>
        </w:rPr>
        <w:t>1</w:t>
      </w:r>
      <w:r w:rsidRPr="00983CFA">
        <w:rPr>
          <w:rFonts w:eastAsia="Times New Roman"/>
          <w:lang w:val="en-US"/>
        </w:rPr>
        <w:fldChar w:fldCharType="end"/>
      </w:r>
      <w:r w:rsidRPr="00983CFA">
        <w:rPr>
          <w:rFonts w:eastAsia="Times New Roman"/>
          <w:lang w:val="en-US"/>
        </w:rPr>
        <w:t xml:space="preserve"> are present. scalability_mask_flag[ i ] equal to 0 indicates that dimension_id syntax elements corresponding to the i-th scalability dimension are not present.</w:t>
      </w:r>
    </w:p>
    <w:p w:rsidR="000B06B6" w:rsidRPr="00983CFA" w:rsidRDefault="000B06B6" w:rsidP="000B06B6">
      <w:pPr>
        <w:pStyle w:val="Caption"/>
      </w:pPr>
      <w:bookmarkStart w:id="1670" w:name="_Ref342859264"/>
      <w:r w:rsidRPr="00983CFA">
        <w:t>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1</w:t>
      </w:r>
      <w:r w:rsidRPr="00983CFA">
        <w:fldChar w:fldCharType="end"/>
      </w:r>
      <w:bookmarkEnd w:id="1670"/>
      <w:r w:rsidRPr="00983CFA">
        <w:rPr>
          <w:lang w:eastAsia="ko-KR"/>
        </w:rPr>
        <w:t xml:space="preserve"> </w:t>
      </w:r>
      <w:r w:rsidRPr="00983CFA">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983CFA">
              <w:rPr>
                <w:rFonts w:eastAsia="Batang"/>
                <w:b/>
                <w:bCs/>
                <w:lang w:val="en-US" w:eastAsia="ko-KR"/>
              </w:rPr>
              <w:t>scalability mask</w:t>
            </w:r>
          </w:p>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rFonts w:eastAsia="Batang"/>
                <w:b/>
                <w:bCs/>
                <w:lang w:val="en-US" w:eastAsia="ko-KR"/>
              </w:rPr>
              <w:t>index</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 dimension</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sidRPr="00983CFA">
              <w:rPr>
                <w:b/>
                <w:bCs/>
                <w:lang w:val="en-US"/>
              </w:rPr>
              <w:t>ScalabilityId mapping</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0</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1</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Multiview</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View Order Index</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spatial/SNR scalability</w:t>
            </w:r>
          </w:p>
        </w:tc>
        <w:tc>
          <w:tcPr>
            <w:tcW w:w="1866" w:type="dxa"/>
          </w:tcPr>
          <w:p w:rsidR="000B06B6" w:rsidRPr="00983CFA" w:rsidRDefault="00053603"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D91BBC">
              <w:rPr>
                <w:sz w:val="18"/>
                <w:highlight w:val="green"/>
              </w:rPr>
              <w:t>DependencyId</w:t>
            </w:r>
          </w:p>
        </w:tc>
      </w:tr>
      <w:tr w:rsidR="000B06B6" w:rsidRPr="00983CFA" w:rsidTr="000A29F0">
        <w:trPr>
          <w:jc w:val="center"/>
        </w:trPr>
        <w:tc>
          <w:tcPr>
            <w:tcW w:w="0" w:type="auto"/>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3</w:t>
            </w:r>
          </w:p>
        </w:tc>
        <w:tc>
          <w:tcPr>
            <w:tcW w:w="1866"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Auxiliary</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AuxId</w:t>
            </w:r>
          </w:p>
        </w:tc>
      </w:tr>
      <w:tr w:rsidR="000B06B6" w:rsidRPr="00983CFA" w:rsidTr="000A29F0">
        <w:trPr>
          <w:jc w:val="center"/>
        </w:trPr>
        <w:tc>
          <w:tcPr>
            <w:tcW w:w="0" w:type="auto"/>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83CFA">
              <w:rPr>
                <w:rFonts w:ascii="Times" w:hAnsi="Times" w:cs="Times"/>
                <w:sz w:val="18"/>
                <w:lang w:val="en-US"/>
              </w:rPr>
              <w:t>-15</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83CFA">
              <w:rPr>
                <w:rFonts w:ascii="Times" w:hAnsi="Times" w:cs="Times"/>
                <w:sz w:val="18"/>
                <w:lang w:val="en-US"/>
              </w:rPr>
              <w:t>Reserved</w:t>
            </w:r>
          </w:p>
        </w:tc>
        <w:tc>
          <w:tcPr>
            <w:tcW w:w="1866" w:type="dxa"/>
          </w:tcPr>
          <w:p w:rsidR="000B06B6" w:rsidRPr="00983CFA"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0B06B6" w:rsidRDefault="000B06B6" w:rsidP="000B06B6">
      <w:pPr>
        <w:pStyle w:val="Note1"/>
        <w:rPr>
          <w:lang w:val="en-US"/>
        </w:rPr>
      </w:pPr>
    </w:p>
    <w:p w:rsidR="000B06B6" w:rsidRDefault="000B06B6" w:rsidP="000B06B6">
      <w:pPr>
        <w:pStyle w:val="Note1"/>
        <w:rPr>
          <w:rFonts w:eastAsia="Batang"/>
          <w:b/>
          <w:bCs/>
          <w:lang w:val="en-US" w:eastAsia="ko-KR"/>
        </w:rPr>
      </w:pPr>
      <w:r w:rsidRPr="00983CFA">
        <w:rPr>
          <w:lang w:val="en-US"/>
        </w:rPr>
        <w:t>NOTE </w:t>
      </w:r>
      <w:r w:rsidRPr="00983CFA">
        <w:rPr>
          <w:lang w:val="en-US"/>
        </w:rPr>
        <w:fldChar w:fldCharType="begin" w:fldLock="1"/>
      </w:r>
      <w:r w:rsidRPr="00983CFA">
        <w:rPr>
          <w:lang w:val="en-US"/>
        </w:rPr>
        <w:instrText xml:space="preserve"> SEQ NoteCounter \* MERGEFORMAT </w:instrText>
      </w:r>
      <w:r w:rsidRPr="00983CFA">
        <w:rPr>
          <w:lang w:val="en-US"/>
        </w:rPr>
        <w:fldChar w:fldCharType="separate"/>
      </w:r>
      <w:r>
        <w:rPr>
          <w:noProof/>
          <w:lang w:val="en-US"/>
        </w:rPr>
        <w:t>2</w:t>
      </w:r>
      <w:r w:rsidRPr="00983CFA">
        <w:rPr>
          <w:lang w:val="en-US"/>
        </w:rPr>
        <w:fldChar w:fldCharType="end"/>
      </w:r>
      <w:r w:rsidRPr="00983CFA">
        <w:rPr>
          <w:lang w:val="en-US"/>
        </w:rPr>
        <w:t> – </w:t>
      </w:r>
      <w:r w:rsidRPr="00983CFA">
        <w:rPr>
          <w:lang w:val="en-US" w:eastAsia="ko-KR"/>
        </w:rPr>
        <w:t xml:space="preserve">It is anticipated that in future </w:t>
      </w:r>
      <w:r>
        <w:rPr>
          <w:lang w:val="en-US" w:eastAsia="ko-KR"/>
        </w:rPr>
        <w:t xml:space="preserve">3D </w:t>
      </w:r>
      <w:r w:rsidRPr="00983CFA">
        <w:rPr>
          <w:lang w:val="en-US" w:eastAsia="ko-KR"/>
        </w:rPr>
        <w:t xml:space="preserve">extensions of this Specification, </w:t>
      </w:r>
      <w:r>
        <w:rPr>
          <w:lang w:val="en-US" w:eastAsia="ko-KR"/>
        </w:rPr>
        <w:t xml:space="preserve">scalability mask index 0 will be used to indicate depth maps. </w:t>
      </w:r>
      <w:r w:rsidRPr="00983CFA">
        <w:rPr>
          <w:lang w:val="en-US" w:eastAsia="ko-KR"/>
        </w:rPr>
        <w:t xml:space="preserve">It is anticipated that in future </w:t>
      </w:r>
      <w:r>
        <w:rPr>
          <w:lang w:val="en-US" w:eastAsia="ko-KR"/>
        </w:rPr>
        <w:t xml:space="preserve">scalability </w:t>
      </w:r>
      <w:r w:rsidRPr="00983CFA">
        <w:rPr>
          <w:lang w:val="en-US" w:eastAsia="ko-KR"/>
        </w:rPr>
        <w:t xml:space="preserve">extensions of this Specification, </w:t>
      </w:r>
      <w:r>
        <w:rPr>
          <w:lang w:val="en-US" w:eastAsia="ko-KR"/>
        </w:rPr>
        <w:t>scalability mask index 2 will be used to indicate spatial/SNR scalability.</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dimension_id_len_minus1</w:t>
      </w:r>
      <w:r w:rsidRPr="00983CFA">
        <w:rPr>
          <w:rFonts w:eastAsia="Batang"/>
          <w:bCs/>
          <w:lang w:val="en-US" w:eastAsia="ko-KR"/>
        </w:rPr>
        <w:t>[ j ] plus 1 specifies the length, in bits, of the dimension_id[ i ][ j ] syntax element.</w:t>
      </w:r>
    </w:p>
    <w:p w:rsidR="000B06B6" w:rsidRPr="00983CFA" w:rsidRDefault="000B06B6" w:rsidP="000B06B6">
      <w:pPr>
        <w:rPr>
          <w:rFonts w:eastAsia="Batang"/>
          <w:bCs/>
          <w:lang w:val="en-US" w:eastAsia="ko-KR"/>
        </w:rPr>
      </w:pPr>
      <w:r w:rsidRPr="00983CFA">
        <w:rPr>
          <w:rFonts w:eastAsia="Batang"/>
          <w:bCs/>
          <w:lang w:val="en-US" w:eastAsia="ko-KR"/>
        </w:rPr>
        <w:t>When splitting_flag is equal to 1,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The variable dimBitOffset[ 0 ] is set equal to 0 and for j in the range of 1 to  NumScalabilityTypes − 1 , inclusive, dimBitOffset[ j ]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983CFA">
        <w:rPr>
          <w:rFonts w:eastAsia="Batang"/>
          <w:bCs/>
          <w:position w:val="-28"/>
          <w:sz w:val="20"/>
          <w:szCs w:val="20"/>
          <w:lang w:val="en-US" w:eastAsia="ko-KR"/>
        </w:rPr>
        <w:object w:dxaOrig="6320" w:dyaOrig="680">
          <v:shape id="_x0000_i1028" type="#_x0000_t75" style="width:275.5pt;height:29.45pt" o:ole="">
            <v:imagedata r:id="rId29" o:title=""/>
          </v:shape>
          <o:OLEObject Type="Embed" ProgID="Equation.3" ShapeID="_x0000_i1028" DrawAspect="Content" ObjectID="_1450287816" r:id="rId30"/>
        </w:object>
      </w:r>
      <w:r w:rsidRPr="00983CFA">
        <w:rPr>
          <w:rFonts w:eastAsia="Batang"/>
          <w:bCs/>
          <w:sz w:val="20"/>
          <w:szCs w:val="20"/>
          <w:lang w:val="en-US" w:eastAsia="ko-KR"/>
        </w:rPr>
        <w:tab/>
        <w:t>(</w:t>
      </w:r>
      <w:bookmarkStart w:id="1671" w:name="F"/>
      <w:r w:rsidRPr="00983CFA">
        <w:rPr>
          <w:rFonts w:eastAsia="Batang"/>
          <w:bCs/>
          <w:sz w:val="20"/>
          <w:szCs w:val="20"/>
          <w:lang w:val="en-US" w:eastAsia="ko-KR"/>
        </w:rPr>
        <w:t>F</w:t>
      </w:r>
      <w:bookmarkEnd w:id="1671"/>
      <w:r w:rsidRPr="00983CFA">
        <w:rPr>
          <w:sz w:val="20"/>
          <w:szCs w:val="20"/>
          <w:lang w:val="en-US"/>
        </w:rPr>
        <w:noBreakHyphen/>
      </w:r>
      <w:r>
        <w:rPr>
          <w:sz w:val="20"/>
          <w:szCs w:val="20"/>
          <w:lang w:val="en-US"/>
        </w:rPr>
        <w:fldChar w:fldCharType="begin" w:fldLock="1"/>
      </w:r>
      <w:r>
        <w:rPr>
          <w:sz w:val="20"/>
          <w:szCs w:val="20"/>
          <w:lang w:val="en-US"/>
        </w:rPr>
        <w:instrText xml:space="preserve"> SEQ Equation \* ARABIC \r1 </w:instrText>
      </w:r>
      <w:r>
        <w:rPr>
          <w:sz w:val="20"/>
          <w:szCs w:val="20"/>
          <w:lang w:val="en-US"/>
        </w:rPr>
        <w:fldChar w:fldCharType="separate"/>
      </w:r>
      <w:r>
        <w:rPr>
          <w:noProof/>
          <w:sz w:val="20"/>
          <w:szCs w:val="20"/>
          <w:lang w:val="en-US"/>
        </w:rPr>
        <w:t>1</w:t>
      </w:r>
      <w:r>
        <w:rPr>
          <w:sz w:val="20"/>
          <w:szCs w:val="20"/>
          <w:lang w:val="en-US"/>
        </w:rPr>
        <w:fldChar w:fldCharType="end"/>
      </w:r>
      <w:r w:rsidRPr="00983CFA">
        <w:rPr>
          <w:rFonts w:eastAsia="Batang"/>
          <w:bCs/>
          <w:sz w:val="20"/>
          <w:szCs w:val="20"/>
          <w:lang w:val="en-US" w:eastAsia="ko-KR"/>
        </w:rPr>
        <w:t>)</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t>The</w:t>
      </w:r>
      <w:r w:rsidRPr="00983CFA">
        <w:rPr>
          <w:rFonts w:eastAsia="Batang"/>
          <w:bCs/>
          <w:lang w:val="en-US" w:eastAsia="ko-KR"/>
        </w:rPr>
        <w:t xml:space="preserve"> value of </w:t>
      </w:r>
      <w:r w:rsidRPr="00983CFA">
        <w:rPr>
          <w:lang w:val="en-US"/>
        </w:rPr>
        <w:t>dimension</w:t>
      </w:r>
      <w:r w:rsidRPr="00983CFA">
        <w:rPr>
          <w:rFonts w:eastAsia="Batang"/>
          <w:bCs/>
          <w:lang w:val="en-US" w:eastAsia="ko-KR"/>
        </w:rPr>
        <w:t>_id_len_minus1[ NumScalabilityTypes − 1 ] is inferred to be equal to 5 − dimBitOffset[ NumScalabilityTypes − 1 ].</w:t>
      </w:r>
    </w:p>
    <w:p w:rsidR="000B06B6" w:rsidRPr="00983CFA" w:rsidRDefault="000B06B6" w:rsidP="000B06B6">
      <w:pPr>
        <w:pStyle w:val="enumlev1"/>
        <w:ind w:left="397"/>
        <w:rPr>
          <w:lang w:val="en-US"/>
        </w:rPr>
      </w:pPr>
      <w:r w:rsidRPr="00983CFA">
        <w:rPr>
          <w:lang w:val="en-US"/>
        </w:rPr>
        <w:t>–</w:t>
      </w:r>
      <w:r w:rsidRPr="00983CFA">
        <w:rPr>
          <w:lang w:val="en-US"/>
        </w:rPr>
        <w:tab/>
        <w:t>The value of dimBitOffset[ </w:t>
      </w:r>
      <w:r w:rsidRPr="00983CFA">
        <w:rPr>
          <w:rFonts w:eastAsia="Batang"/>
          <w:bCs/>
          <w:lang w:val="en-US" w:eastAsia="ko-KR"/>
        </w:rPr>
        <w:t>NumScalabilityTypes</w:t>
      </w:r>
      <w:r w:rsidRPr="00983CFA">
        <w:rPr>
          <w:lang w:val="en-US"/>
        </w:rPr>
        <w:t> ] is set equal to 6.</w:t>
      </w:r>
    </w:p>
    <w:p w:rsidR="000B06B6" w:rsidRPr="00983CFA" w:rsidRDefault="000B06B6" w:rsidP="000B06B6">
      <w:pPr>
        <w:rPr>
          <w:rFonts w:eastAsia="Batang"/>
          <w:bCs/>
          <w:highlight w:val="yellow"/>
          <w:lang w:val="en-US" w:eastAsia="ko-KR"/>
        </w:rPr>
      </w:pPr>
      <w:r w:rsidRPr="00983CFA">
        <w:rPr>
          <w:rFonts w:eastAsia="Batang"/>
          <w:bCs/>
          <w:lang w:val="en-US" w:eastAsia="ko-KR"/>
        </w:rPr>
        <w:t xml:space="preserve">It is a requirement of bitstream conformance that when NumScalabilityTypes </w:t>
      </w:r>
      <w:r>
        <w:rPr>
          <w:rFonts w:eastAsia="Batang"/>
          <w:bCs/>
          <w:lang w:val="en-US" w:eastAsia="ko-KR"/>
        </w:rPr>
        <w:t xml:space="preserve">is </w:t>
      </w:r>
      <w:r w:rsidRPr="00983CFA">
        <w:rPr>
          <w:rFonts w:eastAsia="Batang"/>
          <w:bCs/>
          <w:lang w:val="en-US" w:eastAsia="ko-KR"/>
        </w:rPr>
        <w:t>greater than 0, dimBitOffset[ NumScalabilityTypes − 1 ] shall be less than 6.</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lastRenderedPageBreak/>
        <w:t xml:space="preserve">vps_nuh_layer_id_present_flag </w:t>
      </w:r>
      <w:r w:rsidRPr="00983CFA">
        <w:rPr>
          <w:rFonts w:eastAsia="Batang"/>
          <w:bCs/>
          <w:lang w:val="en-US" w:eastAsia="ko-KR"/>
        </w:rPr>
        <w:t>equal to 1</w:t>
      </w:r>
      <w:r w:rsidRPr="00983CFA">
        <w:rPr>
          <w:rFonts w:eastAsia="Batang"/>
          <w:b/>
          <w:bCs/>
          <w:lang w:val="en-US" w:eastAsia="ko-KR"/>
        </w:rPr>
        <w:t xml:space="preserve"> </w:t>
      </w:r>
      <w:r w:rsidRPr="00983CFA">
        <w:rPr>
          <w:rFonts w:eastAsia="Batang"/>
          <w:bCs/>
          <w:lang w:val="en-US" w:eastAsia="ko-KR"/>
        </w:rPr>
        <w:t xml:space="preserve">specifies that layer_id_in_nuh[ i ] for i from 0 to </w:t>
      </w:r>
      <w:r>
        <w:rPr>
          <w:rFonts w:eastAsia="Batang"/>
          <w:bCs/>
          <w:lang w:val="en-US" w:eastAsia="ko-KR"/>
        </w:rPr>
        <w:t>MaxLayersMinus1</w:t>
      </w:r>
      <w:r w:rsidRPr="00983CFA">
        <w:rPr>
          <w:rFonts w:eastAsia="Batang"/>
          <w:bCs/>
          <w:lang w:val="en-US" w:eastAsia="ko-KR"/>
        </w:rPr>
        <w:t xml:space="preserve">, inclusive, are present. vps_nuh_layer_id_present_flag equal to 0 specifies that layer_id_in_nuh[ i ] for i from 0 to </w:t>
      </w:r>
      <w:r>
        <w:rPr>
          <w:rFonts w:eastAsia="Batang"/>
          <w:bCs/>
          <w:lang w:val="en-US" w:eastAsia="ko-KR"/>
        </w:rPr>
        <w:t>MaxLayersMinus1</w:t>
      </w:r>
      <w:r w:rsidRPr="00983CFA">
        <w:rPr>
          <w:rFonts w:eastAsia="Batang"/>
          <w:bCs/>
          <w:lang w:val="en-US" w:eastAsia="ko-KR"/>
        </w:rPr>
        <w:t>, inclusive, are not present.</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Batang"/>
          <w:b/>
          <w:bCs/>
          <w:lang w:val="en-US" w:eastAsia="ko-KR"/>
        </w:rPr>
        <w:t>layer_id_in_nuh</w:t>
      </w:r>
      <w:r w:rsidRPr="00983CFA">
        <w:rPr>
          <w:rFonts w:eastAsia="Batang"/>
          <w:bCs/>
          <w:lang w:val="en-US" w:eastAsia="ko-KR"/>
        </w:rPr>
        <w:t xml:space="preserve">[ i ] </w:t>
      </w:r>
      <w:r w:rsidRPr="00983CFA">
        <w:rPr>
          <w:rFonts w:eastAsia="Times New Roman"/>
          <w:lang w:val="en-US"/>
        </w:rPr>
        <w:t>specifies the value of the nuh_layer_id syntax element in VCL NAL units of the i-th layer.</w:t>
      </w:r>
      <w:r w:rsidRPr="00983CFA">
        <w:rPr>
          <w:rFonts w:eastAsia="Batang"/>
          <w:bCs/>
          <w:lang w:val="en-US" w:eastAsia="ko-KR"/>
        </w:rPr>
        <w:t xml:space="preserve"> For i in the range of 0 to </w:t>
      </w:r>
      <w:r>
        <w:rPr>
          <w:rFonts w:eastAsia="Batang"/>
          <w:bCs/>
          <w:lang w:val="en-US" w:eastAsia="ko-KR"/>
        </w:rPr>
        <w:t>MaxLayersMinus1</w:t>
      </w:r>
      <w:r w:rsidRPr="00983CFA">
        <w:rPr>
          <w:rFonts w:eastAsia="Batang"/>
          <w:bCs/>
          <w:lang w:val="en-US" w:eastAsia="ko-KR"/>
        </w:rPr>
        <w:t>, inclusive, when layer_id_in_nuh</w:t>
      </w:r>
      <w:r w:rsidRPr="00983CFA">
        <w:rPr>
          <w:rFonts w:eastAsia="Times New Roman"/>
          <w:lang w:val="en-US"/>
        </w:rPr>
        <w:t xml:space="preserve">[ i ] is </w:t>
      </w:r>
      <w:r w:rsidRPr="00983CFA">
        <w:rPr>
          <w:rFonts w:eastAsia="Batang"/>
          <w:bCs/>
          <w:lang w:val="en-US" w:eastAsia="ko-KR"/>
        </w:rPr>
        <w:t xml:space="preserve">not present, the value </w:t>
      </w:r>
      <w:r w:rsidRPr="00983CFA">
        <w:rPr>
          <w:rFonts w:eastAsia="Times New Roman"/>
          <w:lang w:val="en-US"/>
        </w:rPr>
        <w:t>is inferred to be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lang w:val="en-US"/>
        </w:rPr>
      </w:pPr>
      <w:r w:rsidRPr="00983CFA">
        <w:rPr>
          <w:rFonts w:eastAsia="Times New Roman"/>
          <w:lang w:val="en-US"/>
        </w:rPr>
        <w:t>When i is greater than 0, layer_id_in_nuh[ i ] shall be greater than layer_id_in_nuh[ i – 1 ].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the variable LayerIdxInVps[ layer_id_in_nuh[ i ] ] is set equal to i.</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dimension_id</w:t>
      </w:r>
      <w:r w:rsidRPr="00983CFA">
        <w:rPr>
          <w:rFonts w:eastAsia="Batang"/>
          <w:bCs/>
          <w:lang w:val="en-US" w:eastAsia="ko-KR"/>
        </w:rPr>
        <w:t xml:space="preserve">[ i ][ j ] specifies the identifier of the j-th present scalability dimension type of the i-th layer. </w:t>
      </w:r>
      <w:r w:rsidRPr="00983CFA">
        <w:rPr>
          <w:rFonts w:eastAsia="Times New Roman"/>
          <w:lang w:val="en-US"/>
        </w:rPr>
        <w:t xml:space="preserve">The number of bits used for the representation of </w:t>
      </w:r>
      <w:r w:rsidRPr="00983CFA">
        <w:rPr>
          <w:rFonts w:eastAsia="Batang"/>
          <w:bCs/>
          <w:lang w:val="en-US" w:eastAsia="ko-KR"/>
        </w:rPr>
        <w:t>dimension_id[ i ][ j ] is dimension_id_len_minus1[ j ] + 1 bits.</w:t>
      </w:r>
    </w:p>
    <w:p w:rsidR="000B06B6"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Pr>
          <w:rFonts w:eastAsia="Batang"/>
          <w:bCs/>
          <w:lang w:val="en-US" w:eastAsia="ko-KR"/>
        </w:rPr>
        <w:t>Depending on splitting_flag, the following applies:</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 xml:space="preserve">If splitting_flag is equal to 1, for i from 0 to </w:t>
      </w:r>
      <w:r>
        <w:rPr>
          <w:rFonts w:eastAsia="Batang"/>
          <w:bCs/>
          <w:lang w:val="en-US" w:eastAsia="ko-KR"/>
        </w:rPr>
        <w:t>MaxLayersMinus1</w:t>
      </w:r>
      <w:r w:rsidRPr="00983CFA">
        <w:rPr>
          <w:rFonts w:eastAsia="Batang"/>
          <w:bCs/>
          <w:lang w:val="en-US" w:eastAsia="ko-KR"/>
        </w:rPr>
        <w:t>, inclusive,</w:t>
      </w:r>
      <w:r w:rsidRPr="00983CFA">
        <w:rPr>
          <w:rFonts w:eastAsia="Times New Roman"/>
          <w:lang w:val="en-US"/>
        </w:rPr>
        <w:t xml:space="preserve"> and </w:t>
      </w:r>
      <w:r w:rsidRPr="00983CFA">
        <w:rPr>
          <w:rFonts w:eastAsia="Batang"/>
          <w:bCs/>
          <w:lang w:val="en-US" w:eastAsia="ko-KR"/>
        </w:rPr>
        <w:t>j from 0 to NumScalabilityTypes − 1, inclusive, dimension_id[ i ][ j ] is inferred to be equal to ( ( layer_id_in_nuh[ i ] &amp; ( (1 </w:t>
      </w:r>
      <w:r>
        <w:rPr>
          <w:rFonts w:eastAsia="Batang"/>
          <w:bCs/>
          <w:lang w:val="en-US" w:eastAsia="ko-KR"/>
        </w:rPr>
        <w:t> </w:t>
      </w:r>
      <w:r w:rsidRPr="00983CFA">
        <w:rPr>
          <w:rFonts w:eastAsia="Batang"/>
          <w:bCs/>
          <w:lang w:val="en-US" w:eastAsia="ko-KR"/>
        </w:rPr>
        <w:t>&lt;&lt;</w:t>
      </w:r>
      <w:r>
        <w:rPr>
          <w:rFonts w:eastAsia="Batang"/>
          <w:bCs/>
          <w:lang w:val="en-US" w:eastAsia="ko-KR"/>
        </w:rPr>
        <w:t> </w:t>
      </w:r>
      <w:r w:rsidRPr="00983CFA">
        <w:rPr>
          <w:rFonts w:eastAsia="Batang"/>
          <w:bCs/>
          <w:lang w:val="en-US" w:eastAsia="ko-KR"/>
        </w:rPr>
        <w:t> dimBitOffset[ j + 1 ] ) − 1) )</w:t>
      </w:r>
      <w:r>
        <w:rPr>
          <w:rFonts w:eastAsia="Batang"/>
          <w:bCs/>
          <w:lang w:val="en-US" w:eastAsia="ko-KR"/>
        </w:rPr>
        <w:t> </w:t>
      </w:r>
      <w:r w:rsidRPr="00983CFA">
        <w:rPr>
          <w:rFonts w:eastAsia="Batang"/>
          <w:bCs/>
          <w:lang w:val="en-US" w:eastAsia="ko-KR"/>
        </w:rPr>
        <w:t> &gt;&gt;</w:t>
      </w:r>
      <w:r>
        <w:rPr>
          <w:rFonts w:eastAsia="Batang"/>
          <w:bCs/>
          <w:lang w:val="en-US" w:eastAsia="ko-KR"/>
        </w:rPr>
        <w:t> </w:t>
      </w:r>
      <w:r w:rsidRPr="00983CFA">
        <w:rPr>
          <w:rFonts w:eastAsia="Batang"/>
          <w:bCs/>
          <w:lang w:val="en-US" w:eastAsia="ko-KR"/>
        </w:rPr>
        <w:t> dimBitOffset[ j ] ).</w:t>
      </w:r>
    </w:p>
    <w:p w:rsidR="000B06B6" w:rsidRPr="00983CFA" w:rsidRDefault="000B06B6" w:rsidP="000B06B6">
      <w:pPr>
        <w:pStyle w:val="enumlev1"/>
        <w:ind w:left="397"/>
        <w:rPr>
          <w:rFonts w:eastAsia="Batang"/>
          <w:bCs/>
          <w:lang w:val="en-US" w:eastAsia="ko-KR"/>
        </w:rPr>
      </w:pPr>
      <w:r w:rsidRPr="00983CFA">
        <w:rPr>
          <w:lang w:val="en-US"/>
        </w:rPr>
        <w:t>–</w:t>
      </w:r>
      <w:r w:rsidRPr="00983CFA">
        <w:rPr>
          <w:lang w:val="en-US"/>
        </w:rPr>
        <w:tab/>
      </w:r>
      <w:r w:rsidRPr="00983CFA">
        <w:rPr>
          <w:rFonts w:eastAsia="Batang"/>
          <w:bCs/>
          <w:lang w:val="en-US" w:eastAsia="ko-KR"/>
        </w:rPr>
        <w:t>Otherwise</w:t>
      </w:r>
      <w:r>
        <w:rPr>
          <w:rFonts w:eastAsia="Batang"/>
          <w:bCs/>
          <w:lang w:val="en-US" w:eastAsia="ko-KR"/>
        </w:rPr>
        <w:t xml:space="preserve"> ( splitting_flag is equal to 0 )</w:t>
      </w:r>
      <w:r w:rsidRPr="00983CFA">
        <w:rPr>
          <w:rFonts w:eastAsia="Batang"/>
          <w:bCs/>
          <w:lang w:val="en-US" w:eastAsia="ko-KR"/>
        </w:rPr>
        <w:t>, for j from 0 to NumScalabilityTypes − 1, inclusive, dimension_id[ 0 ][ j ]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FE3BB5" w:rsidRPr="009C4C30">
        <w:rPr>
          <w:highlight w:val="green"/>
          <w:lang w:val="en-CA"/>
        </w:rPr>
        <w:t>DependencyId</w:t>
      </w:r>
      <w:r w:rsidR="00FE3BB5">
        <w:rPr>
          <w:rFonts w:eastAsia="Batang"/>
          <w:bCs/>
          <w:highlight w:val="green"/>
          <w:lang w:val="en-CA" w:eastAsia="ko-KR"/>
        </w:rPr>
        <w:t>[</w:t>
      </w:r>
      <w:r w:rsidR="00FE3BB5" w:rsidRPr="009C4C30">
        <w:rPr>
          <w:rFonts w:eastAsia="Batang"/>
          <w:bCs/>
          <w:highlight w:val="green"/>
          <w:lang w:val="en-CA" w:eastAsia="ko-KR"/>
        </w:rPr>
        <w:t> layer_id_in_nuh[ i ] ]</w:t>
      </w:r>
      <w:r w:rsidR="00FE3BB5" w:rsidRPr="00451613">
        <w:rPr>
          <w:highlight w:val="green"/>
          <w:lang w:val="en-CA"/>
        </w:rPr>
        <w:t xml:space="preserve"> specifying the </w:t>
      </w:r>
      <w:r w:rsidR="00FE3BB5" w:rsidRPr="007537C2">
        <w:rPr>
          <w:rFonts w:eastAsia="Batang"/>
          <w:bCs/>
          <w:highlight w:val="green"/>
          <w:lang w:val="en-CA" w:eastAsia="ko-KR"/>
        </w:rPr>
        <w:t>spatial</w:t>
      </w:r>
      <w:r w:rsidR="00FE3BB5">
        <w:rPr>
          <w:rFonts w:eastAsia="Batang"/>
          <w:bCs/>
          <w:highlight w:val="green"/>
          <w:lang w:val="en-CA" w:eastAsia="ko-KR"/>
        </w:rPr>
        <w:t>/SNR</w:t>
      </w:r>
      <w:r w:rsidR="00FE3BB5" w:rsidRPr="00451613">
        <w:rPr>
          <w:highlight w:val="green"/>
          <w:lang w:val="en-CA"/>
        </w:rPr>
        <w:t xml:space="preserve"> scalability </w:t>
      </w:r>
      <w:r w:rsidR="00FE3BB5" w:rsidRPr="00E16BB2">
        <w:rPr>
          <w:highlight w:val="green"/>
          <w:lang w:val="en-CA"/>
        </w:rPr>
        <w:t>identifier of the i-th</w:t>
      </w:r>
      <w:r w:rsidR="00FE3BB5" w:rsidRPr="00451613">
        <w:rPr>
          <w:highlight w:val="green"/>
          <w:lang w:val="en-CA"/>
        </w:rPr>
        <w:t xml:space="preserve"> layer</w:t>
      </w:r>
      <w:r w:rsidR="00FE3BB5" w:rsidRPr="00FE3BB5">
        <w:rPr>
          <w:lang w:val="en-CA"/>
        </w:rPr>
        <w:t>,</w:t>
      </w:r>
      <w:r w:rsidR="00FE3BB5" w:rsidRPr="00451613">
        <w:rPr>
          <w:lang w:val="en-CA"/>
        </w:rPr>
        <w:t xml:space="preserve"> </w:t>
      </w:r>
      <w:r w:rsidRPr="00983CFA">
        <w:rPr>
          <w:rFonts w:eastAsia="Batang"/>
          <w:bCs/>
          <w:lang w:val="en-US" w:eastAsia="ko-KR"/>
        </w:rPr>
        <w:t>and the variable ViewScalExtLayerFlag</w:t>
      </w:r>
      <w:r w:rsidR="00CD4D52">
        <w:rPr>
          <w:rFonts w:eastAsia="Batang"/>
          <w:bCs/>
          <w:highlight w:val="green"/>
          <w:lang w:val="en-CA" w:eastAsia="ko-KR"/>
        </w:rPr>
        <w:t>[</w:t>
      </w:r>
      <w:r w:rsidR="00CD4D52" w:rsidRPr="009C4C30">
        <w:rPr>
          <w:rFonts w:eastAsia="Batang"/>
          <w:bCs/>
          <w:highlight w:val="green"/>
          <w:lang w:val="en-CA" w:eastAsia="ko-KR"/>
        </w:rPr>
        <w:t> layer_id_in_nuh[ i ] ]</w:t>
      </w:r>
      <w:r w:rsidRPr="00983CFA">
        <w:rPr>
          <w:rFonts w:eastAsia="Batang"/>
          <w:bCs/>
          <w:lang w:val="en-US" w:eastAsia="ko-KR"/>
        </w:rPr>
        <w:t xml:space="preserve"> specifying whether the i-th layer is a view scalability extension layer 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983CFA">
        <w:rPr>
          <w:rFonts w:eastAsia="Batang"/>
          <w:bCs/>
          <w:lang w:val="en-US" w:eastAsia="ko-KR"/>
        </w:rPr>
        <w:t>NumViews = 1</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 xml:space="preserve">for( i = 0; i  &lt;=  </w:t>
      </w:r>
      <w:r>
        <w:rPr>
          <w:rFonts w:eastAsia="Batang"/>
          <w:bCs/>
          <w:lang w:val="en-US" w:eastAsia="ko-KR"/>
        </w:rPr>
        <w:t>MaxLayersMinus1</w:t>
      </w:r>
      <w:r w:rsidRPr="00983CFA">
        <w:rPr>
          <w:rFonts w:eastAsia="Batang"/>
          <w:bCs/>
          <w:lang w:val="en-US" w:eastAsia="ko-KR"/>
        </w:rPr>
        <w:t>; i++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lId = layer_id_in_nuh[ i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for( smIdx= 0, j = 0; smIdx &lt; 16; smIdx++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t>if( scalability_mask_flag[ smIdx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983CFA">
        <w:rPr>
          <w:rFonts w:eastAsia="Times New Roman"/>
          <w:bCs/>
          <w:lang w:val="en-US" w:eastAsia="ko-KR"/>
        </w:rPr>
        <w:tab/>
      </w:r>
      <w:r w:rsidRPr="00983CFA">
        <w:rPr>
          <w:rFonts w:eastAsia="Times New Roman"/>
          <w:bCs/>
          <w:lang w:val="en-US" w:eastAsia="ko-KR"/>
        </w:rPr>
        <w:tab/>
      </w:r>
      <w:r w:rsidRPr="00983CFA">
        <w:rPr>
          <w:rFonts w:eastAsia="Times New Roman"/>
          <w:bCs/>
          <w:lang w:val="en-US" w:eastAsia="ko-KR"/>
        </w:rPr>
        <w:tab/>
        <w:t>ScalabilityId[ i ][ smIdx ] = dimension_id[ i ][ j++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ViewOrderIdx[ lId ] = ScalabilityId[ i ][ 1 ]</w:t>
      </w:r>
    </w:p>
    <w:p w:rsidR="00FE3BB5" w:rsidRPr="00983CFA" w:rsidRDefault="00FE3BB5"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xml:space="preserve"> [ </w:t>
      </w:r>
      <w:r w:rsidRPr="00451613">
        <w:rPr>
          <w:rFonts w:eastAsia="Batang"/>
          <w:bCs/>
          <w:highlight w:val="green"/>
          <w:lang w:eastAsia="ko-KR"/>
        </w:rPr>
        <w:t>lId </w:t>
      </w:r>
      <w:r w:rsidRPr="00BA75B4">
        <w:rPr>
          <w:rFonts w:eastAsia="Batang"/>
          <w:bCs/>
          <w:highlight w:val="green"/>
          <w:lang w:val="en-CA" w:eastAsia="ko-KR"/>
        </w:rPr>
        <w:t> ] = ScalabilityId[ i ][ </w:t>
      </w:r>
      <w:r>
        <w:rPr>
          <w:rFonts w:eastAsia="Batang"/>
          <w:bCs/>
          <w:highlight w:val="green"/>
          <w:lang w:val="en-CA" w:eastAsia="ko-KR"/>
        </w:rPr>
        <w:t>2</w:t>
      </w:r>
      <w:r w:rsidRPr="00BA75B4">
        <w:rPr>
          <w:rFonts w:eastAsia="Batang"/>
          <w:bCs/>
          <w:highlight w:val="green"/>
          <w:lang w:val="en-CA" w:eastAsia="ko-KR"/>
        </w:rPr>
        <w:t>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if( i &gt; 0  &amp;&amp;  ( ViewOrderIdx[ lId ]  !=  ScalabilityId[ i – 1][ 1 ]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r>
      <w:r w:rsidRPr="00983CFA">
        <w:rPr>
          <w:rFonts w:eastAsia="Batang"/>
          <w:bCs/>
          <w:lang w:val="en-US" w:eastAsia="ko-KR"/>
        </w:rPr>
        <w:tab/>
        <w:t>NumViews++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ab/>
        <w:t>ViewScalExtLayerFlag[ lId ] = ( ViewOrderIdx[ lId ] &gt; 0 )</w:t>
      </w:r>
    </w:p>
    <w:p w:rsidR="000B06B6"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Pr>
          <w:rFonts w:eastAsia="Batang"/>
          <w:bCs/>
          <w:lang w:val="en-US" w:eastAsia="ko-KR"/>
        </w:rPr>
        <w:tab/>
      </w:r>
      <w:r w:rsidRPr="00F337B9">
        <w:rPr>
          <w:rFonts w:eastAsia="Batang"/>
          <w:bCs/>
          <w:lang w:val="en-US" w:eastAsia="ko-KR"/>
        </w:rPr>
        <w:t>AuxId[ lId ] = ScalabilityId[ i ][ 3 ]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983CFA">
        <w:rPr>
          <w:rFonts w:eastAsia="Batang"/>
          <w:bCs/>
          <w:lang w:val="en-US" w:eastAsia="ko-KR"/>
        </w:rPr>
        <w:t>}</w:t>
      </w:r>
    </w:p>
    <w:p w:rsidR="000B06B6" w:rsidRPr="005014EE" w:rsidRDefault="000B06B6" w:rsidP="000B06B6">
      <w:pPr>
        <w:rPr>
          <w:lang w:val="en-CA"/>
        </w:rPr>
      </w:pPr>
      <w:r w:rsidRPr="005014EE">
        <w:rPr>
          <w:rFonts w:eastAsia="Batang"/>
          <w:bCs/>
          <w:lang w:eastAsia="ko-KR"/>
        </w:rPr>
        <w:t>AuxId</w:t>
      </w:r>
      <w:r w:rsidRPr="005014EE">
        <w:rPr>
          <w:lang w:val="en-CA"/>
        </w:rPr>
        <w:t xml:space="preserve">[ lId ] equal to 0 specifies the layer with nuh_layer_id equal to lId does not contain auxiliary pictures. </w:t>
      </w:r>
      <w:r w:rsidRPr="005014EE">
        <w:rPr>
          <w:rFonts w:eastAsia="Batang"/>
          <w:bCs/>
          <w:lang w:eastAsia="ko-KR"/>
        </w:rPr>
        <w:t>AuxId</w:t>
      </w:r>
      <w:r w:rsidRPr="005014EE">
        <w:rPr>
          <w:lang w:val="en-CA"/>
        </w:rPr>
        <w:t>[ lId ] greater than 0 specifies the type of auxiliary pictures in layer with nuh_layer_id equal to lId</w:t>
      </w:r>
      <w:r>
        <w:rPr>
          <w:lang w:val="en-CA"/>
        </w:rPr>
        <w:t xml:space="preserve"> as specified in </w:t>
      </w:r>
      <w:r>
        <w:rPr>
          <w:lang w:val="en-CA"/>
        </w:rPr>
        <w:fldChar w:fldCharType="begin" w:fldLock="1"/>
      </w:r>
      <w:r>
        <w:rPr>
          <w:lang w:val="en-CA"/>
        </w:rPr>
        <w:instrText xml:space="preserve"> REF _Ref373340294 \h </w:instrText>
      </w:r>
      <w:r>
        <w:rPr>
          <w:lang w:val="en-CA"/>
        </w:rPr>
      </w:r>
      <w:r>
        <w:rPr>
          <w:lang w:val="en-CA"/>
        </w:rPr>
        <w:fldChar w:fldCharType="separate"/>
      </w:r>
      <w:r w:rsidRPr="00912A79">
        <w:t>Table </w:t>
      </w:r>
      <w:r w:rsidRPr="00983CFA">
        <w:rPr>
          <w:rFonts w:eastAsia="Batang"/>
          <w:bCs/>
          <w:lang w:val="en-US" w:eastAsia="ko-KR"/>
        </w:rPr>
        <w:t>F</w:t>
      </w:r>
      <w:r w:rsidRPr="00912A79">
        <w:noBreakHyphen/>
      </w:r>
      <w:r>
        <w:rPr>
          <w:noProof/>
        </w:rPr>
        <w:t>2</w:t>
      </w:r>
      <w:r>
        <w:rPr>
          <w:lang w:val="en-CA"/>
        </w:rPr>
        <w:fldChar w:fldCharType="end"/>
      </w:r>
      <w:r w:rsidRPr="005014EE">
        <w:rPr>
          <w:lang w:val="en-CA"/>
        </w:rPr>
        <w:t>.</w:t>
      </w:r>
    </w:p>
    <w:p w:rsidR="000B06B6" w:rsidRPr="00912A79" w:rsidRDefault="000B06B6" w:rsidP="000B06B6">
      <w:pPr>
        <w:pStyle w:val="Caption"/>
      </w:pPr>
      <w:bookmarkStart w:id="1672" w:name="_Ref366745143"/>
      <w:bookmarkStart w:id="1673" w:name="_Ref373340294"/>
      <w:r w:rsidRPr="00912A79">
        <w:t>Table </w:t>
      </w:r>
      <w:r w:rsidRPr="00912A79">
        <w:fldChar w:fldCharType="begin" w:fldLock="1"/>
      </w:r>
      <w:r w:rsidRPr="00912A79">
        <w:instrText xml:space="preserve"> REF F \h </w:instrText>
      </w:r>
      <w:r w:rsidRPr="00912A79">
        <w:fldChar w:fldCharType="separate"/>
      </w:r>
      <w:r w:rsidRPr="00983CFA">
        <w:rPr>
          <w:rFonts w:eastAsia="Batang"/>
          <w:bCs w:val="0"/>
          <w:lang w:eastAsia="ko-KR"/>
        </w:rPr>
        <w:t>F</w:t>
      </w:r>
      <w:r w:rsidRPr="00912A79">
        <w:fldChar w:fldCharType="end"/>
      </w:r>
      <w:r w:rsidRPr="00912A79">
        <w:noBreakHyphen/>
      </w:r>
      <w:bookmarkEnd w:id="1672"/>
      <w:r>
        <w:fldChar w:fldCharType="begin" w:fldLock="1"/>
      </w:r>
      <w:r>
        <w:instrText xml:space="preserve"> SEQ Table \* ARABIC \s 1 </w:instrText>
      </w:r>
      <w:r>
        <w:fldChar w:fldCharType="separate"/>
      </w:r>
      <w:r>
        <w:t>2</w:t>
      </w:r>
      <w:r>
        <w:fldChar w:fldCharType="end"/>
      </w:r>
      <w:bookmarkEnd w:id="1673"/>
      <w:r w:rsidRPr="00912A79">
        <w:rPr>
          <w:lang w:eastAsia="ko-KR"/>
        </w:rPr>
        <w:t xml:space="preserve"> </w:t>
      </w:r>
      <w:r w:rsidRPr="00912A79">
        <w:t xml:space="preserve">– Mapping of </w:t>
      </w:r>
      <w:r>
        <w:t>AuxId</w:t>
      </w:r>
      <w:r w:rsidRPr="00912A79">
        <w:t xml:space="preserve"> to </w:t>
      </w:r>
      <w:r>
        <w:t>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rFonts w:eastAsia="Batang"/>
                <w:b/>
                <w:bCs/>
                <w:lang w:val="en-US" w:eastAsia="ko-KR"/>
              </w:rPr>
              <w:t>AuxId</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Name of AuxId</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b/>
                <w:bCs/>
                <w:lang w:val="en-US"/>
              </w:rPr>
            </w:pPr>
            <w:r>
              <w:rPr>
                <w:b/>
                <w:bCs/>
                <w:lang w:val="en-US"/>
              </w:rPr>
              <w:t>Type of auxiliary pictures</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1</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AUX_ALPHA</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Alpha plane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2</w:t>
            </w:r>
          </w:p>
        </w:tc>
        <w:tc>
          <w:tcPr>
            <w:tcW w:w="1990"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AUX_DEPTH</w:t>
            </w: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Depth picture</w:t>
            </w:r>
          </w:p>
        </w:tc>
      </w:tr>
      <w:tr w:rsidR="000B06B6" w:rsidRPr="00912A79" w:rsidTr="000A29F0">
        <w:trPr>
          <w:jc w:val="center"/>
        </w:trPr>
        <w:tc>
          <w:tcPr>
            <w:tcW w:w="953"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4</w:t>
            </w:r>
            <w:r w:rsidRPr="00912A79">
              <w:rPr>
                <w:rFonts w:ascii="Times" w:hAnsi="Times" w:cs="Times"/>
                <w:sz w:val="18"/>
                <w:lang w:val="en-US"/>
              </w:rPr>
              <w:t>-</w:t>
            </w:r>
            <w:r>
              <w:rPr>
                <w:rFonts w:ascii="Times" w:hAnsi="Times" w:cs="Times"/>
                <w:sz w:val="18"/>
                <w:lang w:val="en-US"/>
              </w:rPr>
              <w:t>127</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912A79">
              <w:rPr>
                <w:rFonts w:ascii="Times" w:hAnsi="Times" w:cs="Times"/>
                <w:sz w:val="18"/>
                <w:lang w:val="en-US"/>
              </w:rPr>
              <w:t>Reserved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128-143</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Unspecified</w:t>
            </w:r>
          </w:p>
        </w:tc>
      </w:tr>
      <w:tr w:rsidR="000B06B6" w:rsidRPr="00912A79" w:rsidTr="000A29F0">
        <w:trPr>
          <w:jc w:val="center"/>
        </w:trPr>
        <w:tc>
          <w:tcPr>
            <w:tcW w:w="953" w:type="dxa"/>
          </w:tcPr>
          <w:p w:rsidR="000B06B6"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144-255</w:t>
            </w:r>
          </w:p>
        </w:tc>
        <w:tc>
          <w:tcPr>
            <w:tcW w:w="1990"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0B06B6" w:rsidRPr="00912A79" w:rsidRDefault="000B06B6" w:rsidP="000A29F0">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Pr>
                <w:rFonts w:ascii="Times" w:hAnsi="Times" w:cs="Times"/>
                <w:sz w:val="18"/>
                <w:lang w:val="en-US"/>
              </w:rPr>
              <w:t>Reserved</w:t>
            </w:r>
          </w:p>
        </w:tc>
      </w:tr>
    </w:tbl>
    <w:p w:rsidR="000B06B6" w:rsidRPr="00912A79" w:rsidRDefault="000B06B6" w:rsidP="000B06B6">
      <w:pPr>
        <w:pStyle w:val="Note1"/>
        <w:rPr>
          <w:lang w:val="en-US"/>
        </w:rPr>
      </w:pPr>
    </w:p>
    <w:p w:rsidR="000B06B6" w:rsidRPr="005E3D46" w:rsidRDefault="000B06B6" w:rsidP="000B06B6">
      <w:pPr>
        <w:pStyle w:val="Note1"/>
        <w:rPr>
          <w:lang w:val="en-US"/>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3</w:t>
      </w:r>
      <w:r>
        <w:rPr>
          <w:lang w:val="en-US"/>
        </w:rPr>
        <w:fldChar w:fldCharType="end"/>
      </w:r>
      <w:r w:rsidRPr="00912A79">
        <w:rPr>
          <w:lang w:val="en-US"/>
        </w:rPr>
        <w:t> – </w:t>
      </w:r>
      <w:r w:rsidRPr="005E3D46">
        <w:rPr>
          <w:lang w:val="en-US"/>
        </w:rPr>
        <w:t>The interpretation of auxiliary pictures associated with AuxId in the range of 128 to 143, inclusive, is specified through means other than the AuxId value</w:t>
      </w:r>
      <w:r>
        <w:rPr>
          <w:lang w:val="en-US"/>
        </w:rPr>
        <w:t>.</w:t>
      </w:r>
    </w:p>
    <w:p w:rsidR="000B06B6" w:rsidRDefault="000B06B6" w:rsidP="000B06B6">
      <w:r w:rsidRPr="005014EE">
        <w:rPr>
          <w:rFonts w:eastAsia="Batang"/>
          <w:bCs/>
          <w:lang w:eastAsia="ko-KR"/>
        </w:rPr>
        <w:t>AuxId</w:t>
      </w:r>
      <w:r w:rsidRPr="005014EE">
        <w:rPr>
          <w:lang w:val="en-CA"/>
        </w:rPr>
        <w:t xml:space="preserve">[ lId ] shall be in the range of 0 to </w:t>
      </w:r>
      <w:r>
        <w:rPr>
          <w:lang w:val="en-CA"/>
        </w:rPr>
        <w:t>2</w:t>
      </w:r>
      <w:r w:rsidRPr="005014EE">
        <w:rPr>
          <w:lang w:val="en-CA"/>
        </w:rPr>
        <w:t>, inclusive</w:t>
      </w:r>
      <w:r>
        <w:rPr>
          <w:lang w:val="en-CA"/>
        </w:rPr>
        <w:t xml:space="preserve">, or 128 to 143, inclusive, </w:t>
      </w:r>
      <w:r w:rsidRPr="005014EE">
        <w:rPr>
          <w:lang w:val="en-CA"/>
        </w:rPr>
        <w:t xml:space="preserve">for </w:t>
      </w:r>
      <w:r w:rsidRPr="001E2731">
        <w:rPr>
          <w:lang w:val="en-US"/>
        </w:rPr>
        <w:t>bitstreams</w:t>
      </w:r>
      <w:r w:rsidRPr="005014EE">
        <w:t xml:space="preserve"> conforming to this version of this Specification</w:t>
      </w:r>
      <w:r w:rsidRPr="005014EE">
        <w:rPr>
          <w:lang w:val="en-CA"/>
        </w:rPr>
        <w:t xml:space="preserve">. </w:t>
      </w:r>
      <w:r w:rsidRPr="005014EE">
        <w:t xml:space="preserve">Although the value of </w:t>
      </w:r>
      <w:r w:rsidRPr="005014EE">
        <w:rPr>
          <w:rFonts w:eastAsia="Batang"/>
          <w:bCs/>
          <w:lang w:eastAsia="ko-KR"/>
        </w:rPr>
        <w:t>AuxId</w:t>
      </w:r>
      <w:r w:rsidRPr="005014EE">
        <w:rPr>
          <w:lang w:val="en-CA"/>
        </w:rPr>
        <w:t xml:space="preserve">[ lId ] </w:t>
      </w:r>
      <w:r>
        <w:t>shall be in the range of 0 to 2</w:t>
      </w:r>
      <w:r w:rsidRPr="005014EE">
        <w:t>, inclusive</w:t>
      </w:r>
      <w:r>
        <w:t xml:space="preserve">, </w:t>
      </w:r>
      <w:r>
        <w:rPr>
          <w:lang w:val="en-CA"/>
        </w:rPr>
        <w:t xml:space="preserve">or 128 to 143, inclusive, </w:t>
      </w:r>
      <w:r w:rsidRPr="005014EE">
        <w:t xml:space="preserve">in this version of this Specification, decoders shall allow values of </w:t>
      </w:r>
      <w:r w:rsidRPr="005014EE">
        <w:rPr>
          <w:rFonts w:eastAsia="Batang"/>
          <w:bCs/>
          <w:lang w:eastAsia="ko-KR"/>
        </w:rPr>
        <w:t>AuxId</w:t>
      </w:r>
      <w:r w:rsidRPr="005014EE">
        <w:rPr>
          <w:lang w:val="en-CA"/>
        </w:rPr>
        <w:t xml:space="preserve">[ lId ] </w:t>
      </w:r>
      <w:r w:rsidRPr="005014EE">
        <w:t>in the range of 0 to 255, inclusive.</w:t>
      </w:r>
    </w:p>
    <w:p w:rsidR="000B06B6" w:rsidRDefault="000B06B6" w:rsidP="000B06B6">
      <w:r>
        <w:t xml:space="preserve">For an auxiliary picture with nuh_layer_id equal to nuhLayerIdA, an associated primary picture, if any, is the picture in the same access unit having AuxId[ nuhLayerIdB ] equal to 0 such that </w:t>
      </w:r>
      <w:r>
        <w:lastRenderedPageBreak/>
        <w:t>ScalabilityId[ LayerIdxInVps[ nuhLayerIdA ] ][ j ] is equal to ScalabilityId[ LayerIdxInVps[ nuhLayerIdB ] ][ j ] for all values of j in the range of 0 to 2, inclusive, and 4 to 15, inclusive.</w:t>
      </w:r>
    </w:p>
    <w:p w:rsidR="000B06B6" w:rsidRPr="005014EE" w:rsidRDefault="000B06B6" w:rsidP="000B06B6">
      <w:pPr>
        <w:rPr>
          <w:rFonts w:eastAsia="Batang"/>
          <w:b/>
          <w:bCs/>
          <w:lang w:val="en-US" w:eastAsia="ko-KR"/>
        </w:rPr>
      </w:pPr>
      <w:r>
        <w:t>It is a requirement of bitstream conformance that there shall be an associated primary picture for each auxiliary picture with AuxId[ nuh_layer_id ] equal to AUX_ALPHA.</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4</w:t>
      </w:r>
      <w:r>
        <w:rPr>
          <w:lang w:val="en-US"/>
        </w:rPr>
        <w:fldChar w:fldCharType="end"/>
      </w:r>
      <w:r w:rsidRPr="00912A79">
        <w:rPr>
          <w:lang w:val="en-US"/>
        </w:rPr>
        <w:t> – </w:t>
      </w:r>
      <w:r>
        <w:rPr>
          <w:lang w:val="en-US"/>
        </w:rPr>
        <w:t>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912A79">
        <w:rPr>
          <w:lang w:val="en-US" w:eastAsia="ko-KR"/>
        </w:rPr>
        <w:t>.</w:t>
      </w:r>
    </w:p>
    <w:p w:rsidR="000B06B6" w:rsidRPr="00983CFA" w:rsidRDefault="000B06B6" w:rsidP="000B06B6">
      <w:pPr>
        <w:rPr>
          <w:lang w:val="en-US"/>
        </w:rPr>
      </w:pPr>
      <w:r w:rsidRPr="00983CFA">
        <w:rPr>
          <w:rFonts w:eastAsia="Batang"/>
          <w:b/>
          <w:bCs/>
          <w:lang w:val="en-US" w:eastAsia="ko-KR"/>
        </w:rPr>
        <w:t>view_id_len</w:t>
      </w:r>
      <w:r w:rsidRPr="00983CFA">
        <w:rPr>
          <w:rFonts w:eastAsia="Batang"/>
          <w:bCs/>
          <w:lang w:val="en-US" w:eastAsia="ko-KR"/>
        </w:rPr>
        <w:t xml:space="preserve"> specifies the length, in bits, of the view_id_val[ i ] syntax element.</w:t>
      </w:r>
      <w:r>
        <w:rPr>
          <w:rFonts w:eastAsia="Batang"/>
          <w:bCs/>
          <w:lang w:val="en-US" w:eastAsia="ko-KR"/>
        </w:rPr>
        <w:t xml:space="preserve"> The value of view_id_len shall be greater than or equal to Ceil( Log2 ( NumViews ) ). </w:t>
      </w:r>
      <w:r>
        <w:rPr>
          <w:rFonts w:eastAsia="Batang"/>
          <w:bCs/>
          <w:highlight w:val="yellow"/>
          <w:lang w:val="en-US" w:eastAsia="ko-KR"/>
        </w:rPr>
        <w:t>[</w:t>
      </w:r>
      <w:r w:rsidRPr="00B2744B">
        <w:rPr>
          <w:rFonts w:eastAsia="Batang"/>
          <w:bCs/>
          <w:highlight w:val="yellow"/>
          <w:lang w:val="en-US" w:eastAsia="ko-KR"/>
        </w:rPr>
        <w:t xml:space="preserve">Ed. (GT): </w:t>
      </w:r>
      <w:r>
        <w:rPr>
          <w:rFonts w:eastAsia="Batang"/>
          <w:bCs/>
          <w:highlight w:val="yellow"/>
          <w:lang w:val="en-US" w:eastAsia="ko-KR"/>
        </w:rPr>
        <w:t xml:space="preserve">Regarding that currently </w:t>
      </w:r>
      <w:r w:rsidRPr="00B2744B">
        <w:rPr>
          <w:rFonts w:eastAsia="Batang"/>
          <w:bCs/>
          <w:highlight w:val="yellow"/>
          <w:lang w:val="en-US" w:eastAsia="ko-KR"/>
        </w:rPr>
        <w:t>two different views are not required to have different view_id_val</w:t>
      </w:r>
      <w:r>
        <w:rPr>
          <w:rFonts w:eastAsia="Batang"/>
          <w:bCs/>
          <w:highlight w:val="yellow"/>
          <w:lang w:val="en-US" w:eastAsia="ko-KR"/>
        </w:rPr>
        <w:t xml:space="preserve"> values</w:t>
      </w:r>
      <w:r w:rsidRPr="00B2744B">
        <w:rPr>
          <w:rFonts w:eastAsia="Batang"/>
          <w:bCs/>
          <w:highlight w:val="yellow"/>
          <w:lang w:val="en-US" w:eastAsia="ko-KR"/>
        </w:rPr>
        <w:t xml:space="preserve"> the last constraint is not necessary. ]</w:t>
      </w:r>
      <w:r>
        <w:rPr>
          <w:rFonts w:eastAsia="Batang"/>
          <w:bCs/>
          <w:lang w:val="en-US" w:eastAsia="ko-KR"/>
        </w:rPr>
        <w:t xml:space="preserve"> </w:t>
      </w:r>
    </w:p>
    <w:p w:rsidR="000B06B6" w:rsidRPr="00983CFA" w:rsidRDefault="000B06B6" w:rsidP="000B06B6">
      <w:pPr>
        <w:rPr>
          <w:bCs/>
          <w:lang w:val="en-US"/>
        </w:rPr>
      </w:pPr>
      <w:r w:rsidRPr="00983CFA">
        <w:rPr>
          <w:rFonts w:eastAsia="Batang"/>
          <w:b/>
          <w:bCs/>
          <w:lang w:val="en-US" w:eastAsia="ko-KR"/>
        </w:rPr>
        <w:t>view_id_val</w:t>
      </w:r>
      <w:r w:rsidRPr="00983CFA">
        <w:rPr>
          <w:rFonts w:eastAsia="Batang"/>
          <w:bCs/>
          <w:lang w:val="en-US" w:eastAsia="ko-KR"/>
        </w:rPr>
        <w:t xml:space="preserve">[ i ] specifies the view identifier of the i-th view specified by the VPS. </w:t>
      </w:r>
      <w:r w:rsidRPr="00983CFA">
        <w:rPr>
          <w:lang w:val="en-US"/>
        </w:rPr>
        <w:t xml:space="preserve">The length of the </w:t>
      </w:r>
      <w:r w:rsidRPr="00983CFA">
        <w:rPr>
          <w:rFonts w:eastAsia="Batang"/>
          <w:bCs/>
          <w:lang w:val="en-US" w:eastAsia="ko-KR"/>
        </w:rPr>
        <w:t xml:space="preserve">view_id_val[ i ] </w:t>
      </w:r>
      <w:r w:rsidRPr="00983CFA">
        <w:rPr>
          <w:lang w:val="en-US"/>
        </w:rPr>
        <w:t xml:space="preserve">syntax element is view_id_len bits. </w:t>
      </w:r>
      <w:r w:rsidRPr="00983CFA">
        <w:rPr>
          <w:bCs/>
          <w:lang w:val="en-US"/>
        </w:rPr>
        <w:t>When not present, the value of view_id_val[ i ] is inferred to be equal to 0.</w:t>
      </w:r>
    </w:p>
    <w:p w:rsidR="000B06B6" w:rsidRPr="00983CFA" w:rsidRDefault="000B06B6" w:rsidP="000B06B6">
      <w:pPr>
        <w:rPr>
          <w:bCs/>
          <w:lang w:val="en-US"/>
        </w:rPr>
      </w:pPr>
      <w:r w:rsidRPr="00983CFA">
        <w:rPr>
          <w:bCs/>
          <w:lang w:val="en-US"/>
        </w:rPr>
        <w:t>For each layer with nuh_layer_id equal to nuhLayerId, the value ViewId[ nuhLayerId ] is set equal to view_id_val[ ViewOrderIdx[ nuhLayerId ] ].</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
          <w:bCs/>
          <w:lang w:val="en-US" w:eastAsia="ko-KR"/>
        </w:rPr>
        <w:t>direct_dependency_flag</w:t>
      </w:r>
      <w:r w:rsidRPr="00983CFA">
        <w:rPr>
          <w:rFonts w:eastAsia="Batang"/>
          <w:bCs/>
          <w:lang w:val="en-US" w:eastAsia="ko-KR"/>
        </w:rPr>
        <w:t xml:space="preserve">[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w:t>
      </w:r>
      <w:r>
        <w:rPr>
          <w:rFonts w:eastAsia="Batang"/>
          <w:bCs/>
          <w:lang w:val="en-US" w:eastAsia="ko-KR"/>
        </w:rPr>
        <w:t>MaxLayersMinus1</w:t>
      </w:r>
      <w:r w:rsidRPr="00983CFA">
        <w:rPr>
          <w:rFonts w:eastAsia="Batang"/>
          <w:bCs/>
          <w:lang w:val="en-US" w:eastAsia="ko-KR"/>
        </w:rPr>
        <w:t>, it is inferred to be equal to 0.</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983CFA">
        <w:rPr>
          <w:rFonts w:eastAsia="Batang"/>
          <w:bCs/>
          <w:lang w:val="en-US" w:eastAsia="ko-KR"/>
        </w:rPr>
        <w:t>The variables NumDirectRefLayers[ i ]</w:t>
      </w:r>
      <w:r w:rsidR="00310ED2">
        <w:rPr>
          <w:rFonts w:eastAsia="Batang"/>
          <w:bCs/>
          <w:lang w:val="en-US" w:eastAsia="ko-KR"/>
        </w:rPr>
        <w:t xml:space="preserve"> and</w:t>
      </w:r>
      <w:r>
        <w:rPr>
          <w:rFonts w:eastAsia="Batang"/>
          <w:bCs/>
          <w:lang w:val="en-US" w:eastAsia="ko-KR"/>
        </w:rPr>
        <w:t xml:space="preserve"> </w:t>
      </w:r>
      <w:r w:rsidRPr="00983CFA">
        <w:rPr>
          <w:rFonts w:eastAsia="Batang"/>
          <w:bCs/>
          <w:lang w:val="en-US" w:eastAsia="ko-KR"/>
        </w:rPr>
        <w:t>RefLayerId[ i ][ j ]</w:t>
      </w:r>
      <w:r w:rsidR="00310ED2" w:rsidRPr="004A5B50" w:rsidDel="00310ED2">
        <w:rPr>
          <w:rFonts w:eastAsia="Batang"/>
          <w:bCs/>
          <w:highlight w:val="green"/>
          <w:lang w:eastAsia="ko-KR"/>
        </w:rPr>
        <w:t xml:space="preserve"> </w:t>
      </w:r>
      <w:r w:rsidRPr="00983CFA">
        <w:rPr>
          <w:rFonts w:eastAsia="Batang"/>
          <w:bCs/>
          <w:lang w:val="en-US" w:eastAsia="ko-KR"/>
        </w:rPr>
        <w:t>are derived as follows:</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983CFA">
        <w:rPr>
          <w:rFonts w:eastAsia="Batang"/>
          <w:bCs/>
          <w:lang w:val="en-US" w:eastAsia="ko-KR"/>
        </w:rPr>
        <w:t xml:space="preserve">for( i = </w:t>
      </w:r>
      <w:r>
        <w:rPr>
          <w:rFonts w:eastAsia="Batang"/>
          <w:bCs/>
          <w:lang w:val="en-US" w:eastAsia="ko-KR"/>
        </w:rPr>
        <w:t>0</w:t>
      </w:r>
      <w:r w:rsidRPr="00983CFA">
        <w:rPr>
          <w:rFonts w:eastAsia="Batang"/>
          <w:bCs/>
          <w:lang w:val="en-US" w:eastAsia="ko-KR"/>
        </w:rPr>
        <w:t xml:space="preserve">; i  &lt;=  </w:t>
      </w:r>
      <w:r>
        <w:rPr>
          <w:rFonts w:eastAsia="Batang"/>
          <w:bCs/>
          <w:lang w:val="en-US" w:eastAsia="ko-KR"/>
        </w:rPr>
        <w:t>MaxLayersMinus1</w:t>
      </w:r>
      <w:r w:rsidRPr="00983CFA">
        <w:rPr>
          <w:rFonts w:eastAsia="Batang"/>
          <w:bCs/>
          <w:lang w:val="en-US" w:eastAsia="ko-KR"/>
        </w:rPr>
        <w:t>; i++ ) {</w:t>
      </w:r>
      <w:r w:rsidRPr="00983CFA">
        <w:rPr>
          <w:rFonts w:eastAsia="Batang"/>
          <w:bCs/>
          <w:lang w:val="en-US" w:eastAsia="ko-KR"/>
        </w:rPr>
        <w:br/>
      </w:r>
      <w:r w:rsidRPr="00983CFA">
        <w:rPr>
          <w:rFonts w:eastAsia="Batang"/>
          <w:bCs/>
          <w:lang w:val="en-US" w:eastAsia="ko-KR"/>
        </w:rPr>
        <w:tab/>
        <w:t>iNuhLId = layer_id_in_nuh[ i ]</w:t>
      </w:r>
      <w:r>
        <w:rPr>
          <w:rFonts w:eastAsia="Batang"/>
          <w:bCs/>
          <w:lang w:val="en-US" w:eastAsia="ko-KR"/>
        </w:rPr>
        <w:br/>
      </w:r>
      <w:r>
        <w:rPr>
          <w:rFonts w:eastAsia="Batang"/>
          <w:bCs/>
          <w:lang w:val="en-US" w:eastAsia="ko-KR"/>
        </w:rPr>
        <w:tab/>
      </w:r>
      <w:r w:rsidRPr="00983CFA">
        <w:rPr>
          <w:rFonts w:eastAsia="Batang"/>
          <w:bCs/>
          <w:lang w:val="en-US" w:eastAsia="ko-KR"/>
        </w:rPr>
        <w:t>NumDirectRefLayers[ iNuhLId ]</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tab/>
        <w:t>for( j = 0; j &lt; i; j++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t>if( direct_dependency_flag[ i ][ j ] )</w:t>
      </w:r>
      <w:r w:rsidRPr="00983CFA">
        <w:rPr>
          <w:rFonts w:eastAsia="Batang"/>
          <w:bCs/>
          <w:lang w:val="en-US" w:eastAsia="ko-KR"/>
        </w:rPr>
        <w:br/>
      </w:r>
      <w:r w:rsidRPr="00983CFA">
        <w:rPr>
          <w:rFonts w:eastAsia="Batang"/>
          <w:bCs/>
          <w:lang w:val="en-US" w:eastAsia="ko-KR"/>
        </w:rPr>
        <w:tab/>
      </w:r>
      <w:r w:rsidRPr="00983CFA">
        <w:rPr>
          <w:rFonts w:eastAsia="Batang"/>
          <w:bCs/>
          <w:lang w:val="en-US" w:eastAsia="ko-KR"/>
        </w:rPr>
        <w:tab/>
      </w:r>
      <w:r w:rsidRPr="00983CFA">
        <w:rPr>
          <w:rFonts w:eastAsia="Batang"/>
          <w:bCs/>
          <w:lang w:val="en-US" w:eastAsia="ko-KR"/>
        </w:rPr>
        <w:tab/>
        <w:t>RefLayerId[ iNuhLId ][ NumDirectRefLayers[ iNuhLId ]++ ] = layer_id_in_nuh[ j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rPr>
          <w:rFonts w:eastAsia="Batang"/>
          <w:bCs/>
          <w:highlight w:val="green"/>
          <w:lang w:val="en-US" w:eastAsia="ko-KR"/>
        </w:rPr>
      </w:pPr>
      <w:r w:rsidRPr="00617CE3">
        <w:rPr>
          <w:rFonts w:eastAsia="Batang"/>
          <w:bCs/>
          <w:highlight w:val="green"/>
          <w:lang w:val="en-US" w:eastAsia="ko-KR"/>
        </w:rPr>
        <w:t>The v</w:t>
      </w:r>
      <w:r>
        <w:rPr>
          <w:rFonts w:eastAsia="Batang"/>
          <w:bCs/>
          <w:highlight w:val="green"/>
          <w:lang w:val="en-US" w:eastAsia="ko-KR"/>
        </w:rPr>
        <w:t>ariable</w:t>
      </w:r>
      <w:r w:rsidRPr="00617CE3">
        <w:rPr>
          <w:rFonts w:eastAsia="Batang"/>
          <w:bCs/>
          <w:highlight w:val="green"/>
          <w:lang w:val="en-US" w:eastAsia="ko-KR"/>
        </w:rPr>
        <w:t xml:space="preserve"> </w:t>
      </w:r>
      <w:r w:rsidRPr="00617CE3">
        <w:rPr>
          <w:rFonts w:eastAsia="Batang"/>
          <w:bCs/>
          <w:highlight w:val="green"/>
          <w:lang w:eastAsia="ko-KR"/>
        </w:rPr>
        <w:t xml:space="preserve">NumRefLayers[ i ] </w:t>
      </w:r>
      <w:r>
        <w:rPr>
          <w:rFonts w:eastAsia="Batang"/>
          <w:bCs/>
          <w:highlight w:val="green"/>
          <w:lang w:eastAsia="ko-KR"/>
        </w:rPr>
        <w:t>is</w:t>
      </w:r>
      <w:r w:rsidRPr="00617CE3">
        <w:rPr>
          <w:rFonts w:eastAsia="Batang"/>
          <w:bCs/>
          <w:highlight w:val="green"/>
          <w:lang w:val="en-US" w:eastAsia="ko-KR"/>
        </w:rPr>
        <w:t xml:space="preserve"> derived as follows:</w:t>
      </w:r>
    </w:p>
    <w:p w:rsidR="002F4AB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NumRefLayers</w:t>
      </w:r>
      <w:r>
        <w:rPr>
          <w:rFonts w:eastAsia="Batang"/>
          <w:bCs/>
          <w:highlight w:val="green"/>
          <w:lang w:val="en-US" w:eastAsia="ko-KR"/>
        </w:rPr>
        <w:t>[ i ] is first initialized to 0 for all values of i in the range of 0 and 63, inclusive.</w:t>
      </w:r>
    </w:p>
    <w:p w:rsidR="002F4AB3" w:rsidRPr="00617CE3" w:rsidRDefault="002F4AB3" w:rsidP="002F4AB3">
      <w:pPr>
        <w:spacing w:before="86"/>
        <w:ind w:left="397" w:hanging="397"/>
        <w:rPr>
          <w:highlight w:val="green"/>
        </w:rPr>
      </w:pPr>
      <w:r w:rsidRPr="00617CE3">
        <w:rPr>
          <w:highlight w:val="green"/>
          <w:lang w:val="en-US"/>
        </w:rPr>
        <w:t>–</w:t>
      </w:r>
      <w:r w:rsidRPr="00617CE3">
        <w:rPr>
          <w:highlight w:val="green"/>
          <w:lang w:val="en-US"/>
        </w:rPr>
        <w:tab/>
        <w:t xml:space="preserve">For each layer with </w:t>
      </w:r>
      <w:r>
        <w:rPr>
          <w:highlight w:val="green"/>
          <w:lang w:val="en-US"/>
        </w:rPr>
        <w:t xml:space="preserve">nuh_layer_id equal to </w:t>
      </w:r>
      <w:r w:rsidRPr="00617CE3">
        <w:rPr>
          <w:highlight w:val="green"/>
          <w:lang w:val="en-US"/>
        </w:rPr>
        <w:t xml:space="preserve">currLayerId, and for </w:t>
      </w:r>
      <w:r w:rsidRPr="00617CE3">
        <w:rPr>
          <w:highlight w:val="green"/>
        </w:rPr>
        <w:t>all values of j in the range of 0 to 63, inclusive,</w:t>
      </w:r>
      <w:r w:rsidRPr="00617CE3">
        <w:rPr>
          <w:highlight w:val="green"/>
          <w:lang w:val="en-US"/>
        </w:rPr>
        <w:t xml:space="preserve"> the variable </w:t>
      </w:r>
      <w:r>
        <w:rPr>
          <w:highlight w:val="green"/>
        </w:rPr>
        <w:t>r</w:t>
      </w:r>
      <w:r w:rsidRPr="00617CE3">
        <w:rPr>
          <w:highlight w:val="green"/>
        </w:rPr>
        <w:t xml:space="preserve">ecursiveRefLayerFlag[ currLayerId ][ j ] </w:t>
      </w:r>
      <w:r w:rsidRPr="00617CE3">
        <w:rPr>
          <w:highlight w:val="green"/>
          <w:lang w:val="en-US"/>
        </w:rPr>
        <w:t xml:space="preserve">is </w:t>
      </w:r>
      <w:r>
        <w:rPr>
          <w:highlight w:val="green"/>
          <w:lang w:val="en-US"/>
        </w:rPr>
        <w:t xml:space="preserve">first initialized to 0. The variable </w:t>
      </w:r>
      <w:r>
        <w:rPr>
          <w:highlight w:val="green"/>
        </w:rPr>
        <w:t>r</w:t>
      </w:r>
      <w:r w:rsidRPr="00617CE3">
        <w:rPr>
          <w:highlight w:val="green"/>
        </w:rPr>
        <w:t xml:space="preserve">ecursiveRefLayerFlag[ currLayerId ][ j ] </w:t>
      </w:r>
      <w:r>
        <w:rPr>
          <w:highlight w:val="green"/>
        </w:rPr>
        <w:t xml:space="preserve">is then </w:t>
      </w:r>
      <w:r w:rsidRPr="00617CE3">
        <w:rPr>
          <w:highlight w:val="green"/>
          <w:lang w:val="en-US"/>
        </w:rPr>
        <w:t>modified using t</w:t>
      </w:r>
      <w:r w:rsidRPr="00617CE3">
        <w:rPr>
          <w:rFonts w:eastAsia="Batang"/>
          <w:bCs/>
          <w:highlight w:val="green"/>
          <w:lang w:val="en-US" w:eastAsia="ko-KR"/>
        </w:rPr>
        <w:t>he function setRefLayerFlags(</w:t>
      </w:r>
      <w:r w:rsidRPr="00617CE3">
        <w:rPr>
          <w:highlight w:val="green"/>
        </w:rPr>
        <w:t> currLayerId )</w:t>
      </w:r>
      <w:r>
        <w:rPr>
          <w:highlight w:val="green"/>
        </w:rPr>
        <w:t xml:space="preserve">, </w:t>
      </w:r>
      <w:r w:rsidRPr="00617CE3">
        <w:rPr>
          <w:highlight w:val="green"/>
        </w:rPr>
        <w:t xml:space="preserve">specified as follows: </w:t>
      </w:r>
    </w:p>
    <w:p w:rsidR="002F4AB3" w:rsidRPr="00617CE3" w:rsidRDefault="002F4AB3" w:rsidP="002F4AB3">
      <w:pPr>
        <w:tabs>
          <w:tab w:val="clear" w:pos="794"/>
          <w:tab w:val="clear" w:pos="1191"/>
          <w:tab w:val="clear" w:pos="1588"/>
          <w:tab w:val="clear" w:pos="1985"/>
          <w:tab w:val="left" w:pos="360"/>
          <w:tab w:val="left" w:pos="720"/>
          <w:tab w:val="left" w:pos="1080"/>
          <w:tab w:val="left" w:pos="1440"/>
        </w:tabs>
        <w:ind w:left="360"/>
        <w:jc w:val="left"/>
        <w:rPr>
          <w:rFonts w:eastAsia="Batang"/>
          <w:bCs/>
          <w:highlight w:val="green"/>
          <w:lang w:val="en-US" w:eastAsia="ko-KR"/>
        </w:rPr>
      </w:pPr>
      <w:r w:rsidRPr="00617CE3">
        <w:rPr>
          <w:rFonts w:eastAsia="Batang"/>
          <w:bCs/>
          <w:highlight w:val="green"/>
          <w:lang w:val="en-US" w:eastAsia="ko-KR"/>
        </w:rPr>
        <w:t>for( j = 0; j &lt; NumDirectRefLayers[ currLayerId ]; j++ )</w:t>
      </w:r>
      <w:r>
        <w:rPr>
          <w:rFonts w:eastAsia="Batang"/>
          <w:bCs/>
          <w:highlight w:val="green"/>
          <w:lang w:val="en-US" w:eastAsia="ko-KR"/>
        </w:rPr>
        <w:t xml:space="preserve"> { </w:t>
      </w:r>
      <w:r w:rsidRPr="00617CE3">
        <w:rPr>
          <w:rFonts w:eastAsia="Batang"/>
          <w:bCs/>
          <w:highlight w:val="green"/>
          <w:lang w:val="en-US" w:eastAsia="ko-KR"/>
        </w:rPr>
        <w:br/>
      </w:r>
      <w:r w:rsidRPr="00617CE3">
        <w:rPr>
          <w:rFonts w:eastAsia="Batang"/>
          <w:bCs/>
          <w:highlight w:val="green"/>
          <w:lang w:val="en-US" w:eastAsia="ko-KR"/>
        </w:rPr>
        <w:tab/>
        <w:t>refLayerId = R</w:t>
      </w:r>
      <w:r>
        <w:rPr>
          <w:rFonts w:eastAsia="Batang"/>
          <w:bCs/>
          <w:highlight w:val="green"/>
          <w:lang w:val="en-US" w:eastAsia="ko-KR"/>
        </w:rPr>
        <w:t>efLayerId[ currLayerId ][ j ]</w:t>
      </w:r>
      <w:r>
        <w:rPr>
          <w:rFonts w:eastAsia="Batang"/>
          <w:bCs/>
          <w:highlight w:val="green"/>
          <w:lang w:val="en-US" w:eastAsia="ko-KR"/>
        </w:rPr>
        <w:br/>
      </w:r>
      <w:r>
        <w:rPr>
          <w:rFonts w:eastAsia="Batang"/>
          <w:bCs/>
          <w:highlight w:val="green"/>
          <w:lang w:val="en-US" w:eastAsia="ko-KR"/>
        </w:rPr>
        <w:tab/>
        <w:t>r</w:t>
      </w:r>
      <w:r w:rsidRPr="00617CE3">
        <w:rPr>
          <w:rFonts w:eastAsia="Batang"/>
          <w:bCs/>
          <w:highlight w:val="green"/>
          <w:lang w:val="en-US" w:eastAsia="ko-KR"/>
        </w:rPr>
        <w:t>ecursiveRefLayerFlag[ currLayerId ][ refLayerId ] = 1</w:t>
      </w:r>
      <w:r>
        <w:rPr>
          <w:rFonts w:eastAsia="Batang"/>
          <w:bCs/>
          <w:highlight w:val="green"/>
          <w:lang w:val="en-US" w:eastAsia="ko-KR"/>
        </w:rPr>
        <w:br/>
      </w:r>
      <w:r>
        <w:rPr>
          <w:rFonts w:eastAsia="Batang"/>
          <w:bCs/>
          <w:highlight w:val="green"/>
          <w:lang w:val="en-US" w:eastAsia="ko-KR"/>
        </w:rPr>
        <w:tab/>
        <w:t>for( k = 0; k &lt;= 63; k++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ecursiveRefLayer</w:t>
      </w:r>
      <w:r>
        <w:rPr>
          <w:rFonts w:eastAsia="Batang"/>
          <w:bCs/>
          <w:highlight w:val="green"/>
          <w:lang w:val="en-US" w:eastAsia="ko-KR"/>
        </w:rPr>
        <w:t xml:space="preserve">Flag[ currLayerId ][ k ] =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r>
      <w:r>
        <w:rPr>
          <w:rFonts w:eastAsia="Batang"/>
          <w:bCs/>
          <w:highlight w:val="green"/>
          <w:lang w:val="en-US" w:eastAsia="ko-KR"/>
        </w:rPr>
        <w:tab/>
        <w:t>r</w:t>
      </w:r>
      <w:r w:rsidRPr="00617CE3">
        <w:rPr>
          <w:rFonts w:eastAsia="Batang"/>
          <w:bCs/>
          <w:highlight w:val="green"/>
          <w:lang w:val="en-US" w:eastAsia="ko-KR"/>
        </w:rPr>
        <w:t xml:space="preserve">ecursiveRefLayerFlag[ currLayerId ][ k ] | </w:t>
      </w:r>
      <w:r>
        <w:rPr>
          <w:rFonts w:eastAsia="Batang"/>
          <w:bCs/>
          <w:highlight w:val="green"/>
          <w:lang w:val="en-US" w:eastAsia="ko-KR"/>
        </w:rPr>
        <w:t>r</w:t>
      </w:r>
      <w:r w:rsidRPr="00617CE3">
        <w:rPr>
          <w:rFonts w:eastAsia="Batang"/>
          <w:bCs/>
          <w:highlight w:val="green"/>
          <w:lang w:val="en-US" w:eastAsia="ko-KR"/>
        </w:rPr>
        <w:t>ecursiveRefLayerFlag[ refLayerId ][ k ]</w:t>
      </w:r>
      <w:r>
        <w:rPr>
          <w:rFonts w:eastAsia="Batang"/>
          <w:bCs/>
          <w:highlight w:val="green"/>
          <w:lang w:val="en-US" w:eastAsia="ko-KR"/>
        </w:rPr>
        <w:br/>
        <w:t>}</w:t>
      </w:r>
    </w:p>
    <w:p w:rsidR="002F4AB3" w:rsidRPr="00617CE3" w:rsidRDefault="002F4AB3" w:rsidP="002F4AB3">
      <w:pPr>
        <w:spacing w:before="86"/>
        <w:ind w:left="397" w:hanging="397"/>
        <w:rPr>
          <w:rFonts w:eastAsia="Batang"/>
          <w:bCs/>
          <w:highlight w:val="green"/>
          <w:lang w:val="en-US" w:eastAsia="ko-KR"/>
        </w:rPr>
      </w:pPr>
      <w:r w:rsidRPr="00617CE3">
        <w:rPr>
          <w:highlight w:val="green"/>
          <w:lang w:val="en-US"/>
        </w:rPr>
        <w:t>–</w:t>
      </w:r>
      <w:r w:rsidRPr="00617CE3">
        <w:rPr>
          <w:highlight w:val="green"/>
          <w:lang w:val="en-US"/>
        </w:rPr>
        <w:tab/>
        <w:t xml:space="preserve">NumRefLayers [ </w:t>
      </w:r>
      <w:r>
        <w:rPr>
          <w:highlight w:val="green"/>
          <w:lang w:val="en-US"/>
        </w:rPr>
        <w:t>i</w:t>
      </w:r>
      <w:r w:rsidRPr="00617CE3">
        <w:rPr>
          <w:highlight w:val="green"/>
          <w:lang w:val="en-US"/>
        </w:rPr>
        <w:t xml:space="preserve"> ] is </w:t>
      </w:r>
      <w:r>
        <w:rPr>
          <w:highlight w:val="green"/>
          <w:lang w:val="en-US"/>
        </w:rPr>
        <w:t>modified as follows</w:t>
      </w:r>
      <w:r w:rsidRPr="00617CE3">
        <w:rPr>
          <w:rFonts w:eastAsia="Batang"/>
          <w:bCs/>
          <w:highlight w:val="green"/>
          <w:lang w:val="en-US" w:eastAsia="ko-KR"/>
        </w:rPr>
        <w:t>:</w:t>
      </w:r>
    </w:p>
    <w:p w:rsidR="002F4AB3" w:rsidRDefault="002F4AB3" w:rsidP="002F4AB3">
      <w:pPr>
        <w:tabs>
          <w:tab w:val="clear" w:pos="794"/>
          <w:tab w:val="clear" w:pos="1191"/>
          <w:tab w:val="clear" w:pos="1588"/>
          <w:tab w:val="clear" w:pos="1985"/>
          <w:tab w:val="left" w:pos="360"/>
          <w:tab w:val="left" w:pos="720"/>
          <w:tab w:val="left" w:pos="1080"/>
          <w:tab w:val="left" w:pos="1440"/>
        </w:tabs>
        <w:ind w:left="360"/>
        <w:jc w:val="left"/>
        <w:rPr>
          <w:bCs/>
          <w:lang w:val="en-US"/>
        </w:rPr>
      </w:pPr>
      <w:r w:rsidRPr="00617CE3">
        <w:rPr>
          <w:rFonts w:eastAsia="Batang"/>
          <w:bCs/>
          <w:highlight w:val="green"/>
          <w:lang w:val="en-US" w:eastAsia="ko-KR"/>
        </w:rPr>
        <w:t>for( i = 0; i &lt;= vps_max_layers_minus1; i++ ) {</w:t>
      </w:r>
      <w:r w:rsidRPr="00617CE3">
        <w:rPr>
          <w:rFonts w:eastAsia="Batang"/>
          <w:bCs/>
          <w:highlight w:val="green"/>
          <w:lang w:val="en-US" w:eastAsia="ko-KR"/>
        </w:rPr>
        <w:br/>
      </w:r>
      <w:r w:rsidRPr="00617CE3">
        <w:rPr>
          <w:rFonts w:eastAsia="Batang"/>
          <w:bCs/>
          <w:highlight w:val="green"/>
          <w:lang w:val="en-US" w:eastAsia="ko-KR"/>
        </w:rPr>
        <w:tab/>
        <w:t>iNuhLId = layer_id_in_nuh[ i ]</w:t>
      </w:r>
      <w:r w:rsidRPr="00617CE3">
        <w:rPr>
          <w:rFonts w:eastAsia="Batang"/>
          <w:bCs/>
          <w:highlight w:val="green"/>
          <w:lang w:val="en-US" w:eastAsia="ko-KR"/>
        </w:rPr>
        <w:br/>
      </w:r>
      <w:r w:rsidRPr="00617CE3">
        <w:rPr>
          <w:rFonts w:eastAsia="Batang"/>
          <w:bCs/>
          <w:highlight w:val="green"/>
          <w:lang w:val="en-US" w:eastAsia="ko-KR"/>
        </w:rPr>
        <w:tab/>
        <w:t>setRefLayerFlags( iNuhLId )</w:t>
      </w:r>
      <w:r w:rsidRPr="00617CE3">
        <w:rPr>
          <w:rFonts w:eastAsia="Batang"/>
          <w:bCs/>
          <w:highlight w:val="green"/>
          <w:lang w:val="en-US" w:eastAsia="ko-KR"/>
        </w:rPr>
        <w:br/>
      </w:r>
      <w:r w:rsidRPr="00617CE3">
        <w:rPr>
          <w:rFonts w:eastAsia="Batang"/>
          <w:bCs/>
          <w:highlight w:val="green"/>
          <w:lang w:val="en-US" w:eastAsia="ko-KR"/>
        </w:rPr>
        <w:tab/>
        <w:t xml:space="preserve">for( j </w:t>
      </w:r>
      <w:r>
        <w:rPr>
          <w:rFonts w:eastAsia="Batang"/>
          <w:bCs/>
          <w:highlight w:val="green"/>
          <w:lang w:val="en-US" w:eastAsia="ko-KR"/>
        </w:rPr>
        <w:t>= 0; j &lt;= 63; j++ )</w:t>
      </w:r>
      <w:r>
        <w:rPr>
          <w:rFonts w:eastAsia="Batang"/>
          <w:bCs/>
          <w:highlight w:val="green"/>
          <w:lang w:val="en-US" w:eastAsia="ko-KR"/>
        </w:rPr>
        <w:br/>
      </w:r>
      <w:r>
        <w:rPr>
          <w:rFonts w:eastAsia="Batang"/>
          <w:bCs/>
          <w:highlight w:val="green"/>
          <w:lang w:val="en-US" w:eastAsia="ko-KR"/>
        </w:rPr>
        <w:tab/>
      </w:r>
      <w:r>
        <w:rPr>
          <w:rFonts w:eastAsia="Batang"/>
          <w:bCs/>
          <w:highlight w:val="green"/>
          <w:lang w:val="en-US" w:eastAsia="ko-KR"/>
        </w:rPr>
        <w:tab/>
        <w:t>Num</w:t>
      </w:r>
      <w:r w:rsidRPr="00617CE3">
        <w:rPr>
          <w:rFonts w:eastAsia="Batang"/>
          <w:bCs/>
          <w:highlight w:val="green"/>
          <w:lang w:val="en-US" w:eastAsia="ko-KR"/>
        </w:rPr>
        <w:t>RefLayers</w:t>
      </w:r>
      <w:r>
        <w:rPr>
          <w:rFonts w:eastAsia="Batang"/>
          <w:bCs/>
          <w:highlight w:val="green"/>
          <w:lang w:val="en-US" w:eastAsia="ko-KR"/>
        </w:rPr>
        <w:t>[ iNuhLId ] += r</w:t>
      </w:r>
      <w:r w:rsidRPr="00617CE3">
        <w:rPr>
          <w:rFonts w:eastAsia="Batang"/>
          <w:bCs/>
          <w:highlight w:val="green"/>
          <w:lang w:val="en-US" w:eastAsia="ko-KR"/>
        </w:rPr>
        <w:t>ecursiveRefLayerFlag[ iNuhLId ][ j ]</w:t>
      </w:r>
      <w:r>
        <w:rPr>
          <w:rFonts w:eastAsia="Batang"/>
          <w:bCs/>
          <w:highlight w:val="green"/>
          <w:lang w:val="en-US" w:eastAsia="ko-KR"/>
        </w:rPr>
        <w:br/>
        <w:t>}</w:t>
      </w:r>
    </w:p>
    <w:p w:rsidR="000B06B6" w:rsidRPr="000255E4" w:rsidRDefault="000B06B6" w:rsidP="000B06B6">
      <w:pPr>
        <w:rPr>
          <w:bCs/>
          <w:lang w:val="en-US"/>
        </w:rPr>
      </w:pPr>
      <w:r w:rsidRPr="000255E4">
        <w:rPr>
          <w:bCs/>
          <w:lang w:val="en-US"/>
        </w:rPr>
        <w:t>It is a requirement of bitstream conformance that AuxId[ RefLayerId[ nuhLayerIdA ][ j ] ] for any values of nuhLayerIdA and</w:t>
      </w:r>
      <w:r>
        <w:rPr>
          <w:bCs/>
          <w:lang w:val="en-US"/>
        </w:rPr>
        <w:t xml:space="preserve"> j shall be equal to</w:t>
      </w:r>
      <w:r w:rsidRPr="000255E4">
        <w:rPr>
          <w:bCs/>
          <w:lang w:val="en-US"/>
        </w:rPr>
        <w:t xml:space="preserve"> AuxId[ nuhLayerIdA ]</w:t>
      </w:r>
      <w:r>
        <w:rPr>
          <w:bCs/>
          <w:lang w:val="en-US"/>
        </w:rPr>
        <w:t>, when AuxId[ nuhLayerIdA ] is in the range of 0 to 2, inclusive</w:t>
      </w:r>
      <w:r w:rsidRPr="000255E4">
        <w:rPr>
          <w:bCs/>
          <w:lang w:val="en-US"/>
        </w:rPr>
        <w:t>.</w:t>
      </w:r>
    </w:p>
    <w:p w:rsidR="000B06B6" w:rsidRPr="00912A79" w:rsidRDefault="000B06B6" w:rsidP="000B06B6">
      <w:pPr>
        <w:pStyle w:val="Note1"/>
        <w:rPr>
          <w:rFonts w:eastAsia="Batang"/>
          <w:b/>
          <w:bCs/>
          <w:lang w:val="en-US" w:eastAsia="ko-KR"/>
        </w:rPr>
      </w:pPr>
      <w:r w:rsidRPr="00912A79">
        <w:rPr>
          <w:lang w:val="en-US"/>
        </w:rPr>
        <w:t>NOTE </w:t>
      </w:r>
      <w:r>
        <w:rPr>
          <w:lang w:val="en-US"/>
        </w:rPr>
        <w:fldChar w:fldCharType="begin" w:fldLock="1"/>
      </w:r>
      <w:r>
        <w:rPr>
          <w:lang w:val="en-US"/>
        </w:rPr>
        <w:instrText xml:space="preserve"> SEQ NoteCounter \* MERGEFORMAT  \* MERGEFORMAT  \* MERGEFORMAT  \* MERGEFORMAT </w:instrText>
      </w:r>
      <w:r>
        <w:rPr>
          <w:lang w:val="en-US"/>
        </w:rPr>
        <w:fldChar w:fldCharType="separate"/>
      </w:r>
      <w:r>
        <w:rPr>
          <w:noProof/>
          <w:lang w:val="en-US"/>
        </w:rPr>
        <w:t>5</w:t>
      </w:r>
      <w:r>
        <w:rPr>
          <w:lang w:val="en-US"/>
        </w:rPr>
        <w:fldChar w:fldCharType="end"/>
      </w:r>
      <w:r w:rsidRPr="00912A79">
        <w:rPr>
          <w:lang w:val="en-US"/>
        </w:rPr>
        <w:t> – </w:t>
      </w:r>
      <w:r>
        <w:rPr>
          <w:lang w:val="en-US"/>
        </w:rPr>
        <w:t>In other words, no prediction takes place between layers with a different value of AuxId, when AuxId is in the range of 0 to 2, inclusive</w:t>
      </w:r>
      <w:r w:rsidRPr="00912A79">
        <w:rPr>
          <w:lang w:val="en-US" w:eastAsia="ko-KR"/>
        </w:rPr>
        <w:t>.</w:t>
      </w:r>
      <w:r>
        <w:rPr>
          <w:lang w:val="en-US" w:eastAsia="ko-KR"/>
        </w:rPr>
        <w:t xml:space="preserve"> </w:t>
      </w:r>
    </w:p>
    <w:p w:rsidR="000B06B6" w:rsidRPr="00A370C4" w:rsidRDefault="000B06B6" w:rsidP="000B06B6">
      <w:pPr>
        <w:pStyle w:val="3N"/>
        <w:rPr>
          <w:rFonts w:eastAsia="Batang"/>
          <w:bCs/>
          <w:lang w:val="en-US" w:eastAsia="ko-KR"/>
        </w:rPr>
      </w:pPr>
      <w:r>
        <w:rPr>
          <w:rFonts w:eastAsia="Batang"/>
          <w:b/>
          <w:bCs/>
          <w:lang w:val="en-US" w:eastAsia="ko-KR"/>
        </w:rPr>
        <w:t>vps_</w:t>
      </w:r>
      <w:r w:rsidRPr="00A370C4">
        <w:rPr>
          <w:rFonts w:eastAsia="Batang"/>
          <w:b/>
          <w:bCs/>
          <w:lang w:val="en-US" w:eastAsia="ko-KR"/>
        </w:rPr>
        <w:t>sub_layers_max_minus1_present_flag</w:t>
      </w:r>
      <w:r w:rsidRPr="00A370C4">
        <w:rPr>
          <w:rFonts w:eastAsia="Batang"/>
          <w:bCs/>
          <w:lang w:val="en-US" w:eastAsia="ko-KR"/>
        </w:rPr>
        <w:t xml:space="preserve"> equal to 1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are present. </w:t>
      </w:r>
      <w:r>
        <w:rPr>
          <w:rFonts w:eastAsia="Batang"/>
          <w:bCs/>
          <w:lang w:val="en-US" w:eastAsia="ko-KR"/>
        </w:rPr>
        <w:t>vps_</w:t>
      </w:r>
      <w:r w:rsidRPr="00A370C4">
        <w:rPr>
          <w:rFonts w:eastAsia="Batang"/>
          <w:bCs/>
          <w:lang w:val="en-US" w:eastAsia="ko-KR"/>
        </w:rPr>
        <w:t>sub_layers_max_minus1_present_flag equal to 0 specifies that the syntax elements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are not present.</w:t>
      </w:r>
    </w:p>
    <w:p w:rsidR="000B06B6" w:rsidRPr="00A370C4" w:rsidRDefault="000B06B6" w:rsidP="000B06B6">
      <w:pPr>
        <w:pStyle w:val="3N"/>
        <w:rPr>
          <w:rFonts w:eastAsia="Batang"/>
          <w:bCs/>
          <w:lang w:val="en-US" w:eastAsia="ko-KR"/>
        </w:rPr>
      </w:pPr>
      <w:r w:rsidRPr="00A370C4">
        <w:rPr>
          <w:rFonts w:eastAsia="Batang"/>
          <w:b/>
          <w:bCs/>
          <w:lang w:val="en-US" w:eastAsia="ko-KR"/>
        </w:rPr>
        <w:t>sub_layers_vps_max_minus1</w:t>
      </w:r>
      <w:r w:rsidRPr="00A370C4">
        <w:rPr>
          <w:rFonts w:eastAsia="Batang"/>
          <w:bCs/>
          <w:lang w:val="en-US" w:eastAsia="ko-KR"/>
        </w:rPr>
        <w:t>[</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plus 1 specifies the maximum number of temporal sub-layers that may be present in </w:t>
      </w:r>
      <w:r w:rsidRPr="00A370C4">
        <w:rPr>
          <w:rFonts w:eastAsia="Batang"/>
          <w:bCs/>
          <w:lang w:val="en-US" w:eastAsia="ko-KR"/>
        </w:rPr>
        <w:lastRenderedPageBreak/>
        <w:t>the CVS for</w:t>
      </w:r>
      <w:r>
        <w:rPr>
          <w:rFonts w:eastAsia="Batang"/>
          <w:bCs/>
          <w:lang w:val="en-US" w:eastAsia="ko-KR"/>
        </w:rPr>
        <w:t xml:space="preserve"> the</w:t>
      </w:r>
      <w:r w:rsidRPr="00A370C4">
        <w:rPr>
          <w:rFonts w:eastAsia="Batang"/>
          <w:bCs/>
          <w:lang w:val="en-US" w:eastAsia="ko-KR"/>
        </w:rPr>
        <w:t xml:space="preserve"> layer with nuh_layer_id equal to layer_id_in_nuh[</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The value of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shall be in the range of 0 to vps_max_sub_layers_minus1</w:t>
      </w:r>
      <w:r>
        <w:rPr>
          <w:rFonts w:eastAsia="Batang"/>
          <w:bCs/>
          <w:lang w:val="en-US" w:eastAsia="ko-KR"/>
        </w:rPr>
        <w:t>,</w:t>
      </w:r>
      <w:r w:rsidRPr="00A370C4">
        <w:rPr>
          <w:rFonts w:eastAsia="Batang"/>
          <w:bCs/>
          <w:lang w:val="en-US" w:eastAsia="ko-KR"/>
        </w:rPr>
        <w:t xml:space="preserve"> inclusive. When not present</w:t>
      </w:r>
      <w:r>
        <w:rPr>
          <w:rFonts w:eastAsia="Batang"/>
          <w:bCs/>
          <w:lang w:val="en-US" w:eastAsia="ko-KR"/>
        </w:rPr>
        <w:t>,</w:t>
      </w:r>
      <w:r w:rsidRPr="00A370C4">
        <w:rPr>
          <w:rFonts w:eastAsia="Batang"/>
          <w:bCs/>
          <w:lang w:val="en-US" w:eastAsia="ko-KR"/>
        </w:rPr>
        <w:t xml:space="preserve"> sub_layers_vps_max_minus1[</w:t>
      </w:r>
      <w:r>
        <w:rPr>
          <w:rFonts w:eastAsia="Batang"/>
          <w:bCs/>
          <w:lang w:val="en-US" w:eastAsia="ko-KR"/>
        </w:rPr>
        <w:t> </w:t>
      </w:r>
      <w:r w:rsidRPr="00A370C4">
        <w:rPr>
          <w:rFonts w:eastAsia="Batang"/>
          <w:bCs/>
          <w:lang w:val="en-US" w:eastAsia="ko-KR"/>
        </w:rPr>
        <w:t>i</w:t>
      </w:r>
      <w:r>
        <w:rPr>
          <w:rFonts w:eastAsia="Batang"/>
          <w:bCs/>
          <w:lang w:val="en-US" w:eastAsia="ko-KR"/>
        </w:rPr>
        <w:t> </w:t>
      </w:r>
      <w:r w:rsidRPr="00A370C4">
        <w:rPr>
          <w:rFonts w:eastAsia="Batang"/>
          <w:bCs/>
          <w:lang w:val="en-US" w:eastAsia="ko-KR"/>
        </w:rPr>
        <w:t xml:space="preserve">] </w:t>
      </w:r>
      <w:r>
        <w:rPr>
          <w:rFonts w:eastAsia="Batang"/>
          <w:bCs/>
          <w:lang w:val="en-US" w:eastAsia="ko-KR"/>
        </w:rPr>
        <w:t xml:space="preserve">is inferred to </w:t>
      </w:r>
      <w:r w:rsidRPr="00A370C4">
        <w:rPr>
          <w:rFonts w:eastAsia="Batang"/>
          <w:bCs/>
          <w:lang w:val="en-US" w:eastAsia="ko-KR"/>
        </w:rPr>
        <w:t>be equal to vps_max_sub_layers_minus1.</w:t>
      </w:r>
    </w:p>
    <w:p w:rsidR="000B06B6" w:rsidRPr="00983CFA" w:rsidRDefault="000B06B6" w:rsidP="000B06B6">
      <w:pPr>
        <w:pStyle w:val="3N"/>
        <w:rPr>
          <w:lang w:val="en-US" w:eastAsia="ko-KR"/>
        </w:rPr>
      </w:pPr>
      <w:r w:rsidRPr="00983CFA">
        <w:rPr>
          <w:rFonts w:eastAsia="Batang"/>
          <w:b/>
          <w:bCs/>
          <w:lang w:val="en-US" w:eastAsia="ko-KR"/>
        </w:rPr>
        <w:t>max_tid_ref_present_flag</w:t>
      </w:r>
      <w:r w:rsidRPr="00983CFA">
        <w:rPr>
          <w:lang w:val="en-US" w:eastAsia="ko-KR"/>
        </w:rPr>
        <w:t xml:space="preserve"> equal to 1 specifies that the syntax element max_tid_il_ref_pics_plus1[ i ]</w:t>
      </w:r>
      <w:r>
        <w:rPr>
          <w:lang w:val="en-US" w:eastAsia="ko-KR"/>
        </w:rPr>
        <w:t>[ j ]</w:t>
      </w:r>
      <w:r w:rsidRPr="00983CFA">
        <w:rPr>
          <w:lang w:val="en-US" w:eastAsia="ko-KR"/>
        </w:rPr>
        <w:t xml:space="preserve"> is present. </w:t>
      </w:r>
      <w:r w:rsidRPr="00983CFA">
        <w:rPr>
          <w:rFonts w:eastAsia="Batang"/>
          <w:bCs/>
          <w:lang w:val="en-US" w:eastAsia="ko-KR"/>
        </w:rPr>
        <w:t>max_tid_ref_present_flag</w:t>
      </w:r>
      <w:r w:rsidRPr="00983CFA">
        <w:rPr>
          <w:lang w:val="en-US" w:eastAsia="ko-KR"/>
        </w:rPr>
        <w:t xml:space="preserve"> equal to 0 specifies that the syntax element max_tid_il_ref_pics_plus1[ i ]</w:t>
      </w:r>
      <w:r>
        <w:rPr>
          <w:lang w:val="en-US" w:eastAsia="ko-KR"/>
        </w:rPr>
        <w:t>[ j ]</w:t>
      </w:r>
      <w:r w:rsidRPr="00983CFA">
        <w:rPr>
          <w:lang w:val="en-US" w:eastAsia="ko-KR"/>
        </w:rPr>
        <w:t xml:space="preserve"> is not present.</w:t>
      </w:r>
    </w:p>
    <w:p w:rsidR="000B06B6" w:rsidRPr="00983CFA" w:rsidRDefault="000B06B6" w:rsidP="000B06B6">
      <w:pPr>
        <w:pStyle w:val="3N"/>
        <w:rPr>
          <w:szCs w:val="22"/>
          <w:lang w:val="en-US"/>
        </w:rPr>
      </w:pPr>
      <w:r w:rsidRPr="00983CFA">
        <w:rPr>
          <w:b/>
          <w:lang w:val="en-US" w:eastAsia="ko-KR"/>
        </w:rPr>
        <w:t>max_tid_il_ref_pics_plus1</w:t>
      </w:r>
      <w:r w:rsidRPr="00983CFA">
        <w:rPr>
          <w:szCs w:val="22"/>
          <w:lang w:val="en-US"/>
        </w:rPr>
        <w:t>[ i ]</w:t>
      </w:r>
      <w:r>
        <w:rPr>
          <w:lang w:val="en-US" w:eastAsia="ko-KR"/>
        </w:rPr>
        <w:t>[ j ]</w:t>
      </w:r>
      <w:r w:rsidRPr="00983CFA">
        <w:rPr>
          <w:szCs w:val="22"/>
          <w:lang w:val="en-US"/>
        </w:rPr>
        <w:t xml:space="preserve"> equal to 0 specifies that within the CVS non-IRAP picture</w:t>
      </w:r>
      <w:r w:rsidRPr="00983CFA">
        <w:rPr>
          <w:szCs w:val="22"/>
          <w:lang w:val="en-US" w:eastAsia="ko-KR"/>
        </w:rPr>
        <w:t>s with nuh_layer_id equal to layer_id_in_nuh[ i ]</w:t>
      </w:r>
      <w:r w:rsidRPr="00983CFA">
        <w:rPr>
          <w:szCs w:val="22"/>
          <w:lang w:val="en-US"/>
        </w:rPr>
        <w:t xml:space="preserve"> are not used as reference for inter-layer prediction</w:t>
      </w:r>
      <w:r>
        <w:rPr>
          <w:szCs w:val="22"/>
          <w:lang w:val="en-US"/>
        </w:rPr>
        <w:t xml:space="preserve"> </w:t>
      </w:r>
      <w:r w:rsidRPr="006957E1">
        <w:rPr>
          <w:szCs w:val="22"/>
          <w:lang w:val="en-US"/>
        </w:rPr>
        <w:t>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w:t>
      </w:r>
      <w:r w:rsidRPr="00983CFA">
        <w:rPr>
          <w:szCs w:val="22"/>
          <w:lang w:val="en-US" w:eastAsia="ko-KR"/>
        </w:rPr>
        <w:t xml:space="preserve"> </w:t>
      </w:r>
      <w:r w:rsidRPr="00983CFA">
        <w:rPr>
          <w:szCs w:val="22"/>
          <w:lang w:val="en-US"/>
        </w:rPr>
        <w:t>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greater than 0 specifies that within the CVS pictures with nuh_layer_id equal to layer_id_in_nuh[ i ] and TemporalId greater than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eastAsia="ko-KR"/>
        </w:rPr>
        <w:t> </w:t>
      </w:r>
      <w:r w:rsidRPr="00983CFA">
        <w:rPr>
          <w:szCs w:val="22"/>
          <w:lang w:val="en-US"/>
        </w:rPr>
        <w:t>– 1 are not used as reference for inter-layer prediction</w:t>
      </w:r>
      <w:r w:rsidRPr="006957E1">
        <w:rPr>
          <w:szCs w:val="22"/>
          <w:lang w:val="en-US"/>
        </w:rPr>
        <w:t xml:space="preserve"> for pictures with nuh_layer_id equal to layer_id_in_nuh[</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When not present, max_tid_il_ref_pics_plus1[ i ]</w:t>
      </w:r>
      <w:r w:rsidRPr="006957E1">
        <w:rPr>
          <w:szCs w:val="22"/>
          <w:lang w:val="en-US"/>
        </w:rPr>
        <w:t>[</w:t>
      </w:r>
      <w:r>
        <w:rPr>
          <w:szCs w:val="22"/>
          <w:lang w:val="en-US"/>
        </w:rPr>
        <w:t> </w:t>
      </w:r>
      <w:r w:rsidRPr="006957E1">
        <w:rPr>
          <w:szCs w:val="22"/>
          <w:lang w:val="en-US"/>
        </w:rPr>
        <w:t>j</w:t>
      </w:r>
      <w:r>
        <w:rPr>
          <w:szCs w:val="22"/>
          <w:lang w:val="en-US"/>
        </w:rPr>
        <w:t> </w:t>
      </w:r>
      <w:r w:rsidRPr="006957E1">
        <w:rPr>
          <w:szCs w:val="22"/>
          <w:lang w:val="en-US"/>
        </w:rPr>
        <w:t>]</w:t>
      </w:r>
      <w:r w:rsidRPr="00983CFA">
        <w:rPr>
          <w:szCs w:val="22"/>
          <w:lang w:val="en-US"/>
        </w:rPr>
        <w:t xml:space="preserve"> is inferred to be equal to 7.</w:t>
      </w:r>
    </w:p>
    <w:p w:rsidR="000B06B6" w:rsidRPr="00983CFA" w:rsidRDefault="000B06B6" w:rsidP="000B06B6">
      <w:pPr>
        <w:rPr>
          <w:rFonts w:eastAsia="Batang"/>
          <w:bCs/>
          <w:lang w:val="en-US" w:eastAsia="ko-KR"/>
        </w:rPr>
      </w:pPr>
      <w:r w:rsidRPr="00983CFA">
        <w:rPr>
          <w:rFonts w:eastAsia="Batang"/>
          <w:b/>
          <w:bCs/>
          <w:lang w:val="en-US" w:eastAsia="ko-KR"/>
        </w:rPr>
        <w:t>all_ref_layers_active_flag</w:t>
      </w:r>
      <w:r w:rsidRPr="00983CFA">
        <w:rPr>
          <w:rFonts w:eastAsia="Batang"/>
          <w:bCs/>
          <w:lang w:val="en-US" w:eastAsia="ko-KR"/>
        </w:rPr>
        <w:t xml:space="preserve"> equal to 1 specifies that for each picture referring to the VPS, the reference layer pictures </w:t>
      </w:r>
      <w:r>
        <w:rPr>
          <w:rFonts w:eastAsia="Batang"/>
          <w:bCs/>
          <w:lang w:val="en-US" w:eastAsia="ko-KR"/>
        </w:rPr>
        <w:t>that belong to</w:t>
      </w:r>
      <w:r w:rsidRPr="00983CFA">
        <w:rPr>
          <w:rFonts w:eastAsia="Batang"/>
          <w:bCs/>
          <w:lang w:val="en-US" w:eastAsia="ko-KR"/>
        </w:rPr>
        <w:t xml:space="preserve"> all direct reference layers of the layer containing the picture </w:t>
      </w:r>
      <w:r>
        <w:rPr>
          <w:rFonts w:eastAsia="Batang"/>
          <w:bCs/>
          <w:lang w:val="en-US" w:eastAsia="ko-KR"/>
        </w:rPr>
        <w:t>and that might be used for inter-layer prediction as specified by the values of sub_layers_vps_max_minus1[ i ] and max_tid_il_ref_pics_plus1[ i ]</w:t>
      </w:r>
      <w:r>
        <w:rPr>
          <w:lang w:val="en-US" w:eastAsia="ko-KR"/>
        </w:rPr>
        <w:t>[ j ]</w:t>
      </w:r>
      <w:r>
        <w:rPr>
          <w:rFonts w:eastAsia="Batang"/>
          <w:bCs/>
          <w:lang w:val="en-US" w:eastAsia="ko-KR"/>
        </w:rPr>
        <w:t xml:space="preserve"> </w:t>
      </w:r>
      <w:r w:rsidRPr="00983CFA">
        <w:rPr>
          <w:rFonts w:eastAsia="Batang"/>
          <w:bCs/>
          <w:lang w:val="en-US" w:eastAsia="ko-KR"/>
        </w:rPr>
        <w:t xml:space="preserve">are present in the same access unit as the picture and are included in the </w:t>
      </w:r>
      <w:r w:rsidRPr="00983CFA">
        <w:rPr>
          <w:lang w:val="en-US" w:eastAsia="ko-KR"/>
        </w:rPr>
        <w:t>inter-layer reference picture set of the picture</w:t>
      </w:r>
      <w:r w:rsidRPr="00983CFA">
        <w:rPr>
          <w:rFonts w:eastAsia="Batang"/>
          <w:bCs/>
          <w:lang w:val="en-US" w:eastAsia="ko-KR"/>
        </w:rPr>
        <w:t>. all_ref_layers_active_flag equal to 0 specifies that the above restriction may or may not apply.</w:t>
      </w:r>
      <w:r>
        <w:rPr>
          <w:rFonts w:eastAsia="Batang"/>
          <w:bCs/>
          <w:lang w:val="en-US" w:eastAsia="ko-KR"/>
        </w:rPr>
        <w:t xml:space="preserve"> </w:t>
      </w:r>
      <w:r w:rsidRPr="008E5031">
        <w:rPr>
          <w:rFonts w:eastAsia="Batang"/>
          <w:bCs/>
          <w:highlight w:val="yellow"/>
          <w:lang w:val="en-US" w:eastAsia="ko-KR"/>
        </w:rPr>
        <w:t>[ Ed. (GT): Consider renaming the syntax element, since not all reference layers are active anymore. ]</w:t>
      </w:r>
    </w:p>
    <w:p w:rsidR="000B06B6" w:rsidRPr="00983CFA" w:rsidRDefault="000B06B6" w:rsidP="000B06B6">
      <w:pPr>
        <w:rPr>
          <w:rFonts w:eastAsia="Batang"/>
          <w:bCs/>
          <w:lang w:val="en-US" w:eastAsia="ko-KR"/>
        </w:rPr>
      </w:pPr>
      <w:r w:rsidRPr="00983CFA">
        <w:rPr>
          <w:rFonts w:eastAsia="Batang"/>
          <w:b/>
          <w:bCs/>
          <w:lang w:val="en-US" w:eastAsia="ko-KR"/>
        </w:rPr>
        <w:t>vps_number_layer_sets_minus1</w:t>
      </w:r>
      <w:r w:rsidRPr="00983CFA">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0B06B6" w:rsidRPr="00983CFA" w:rsidRDefault="000B06B6" w:rsidP="000B06B6">
      <w:pPr>
        <w:rPr>
          <w:rFonts w:eastAsia="Batang"/>
          <w:bCs/>
          <w:highlight w:val="yellow"/>
          <w:lang w:val="en-US" w:eastAsia="ko-KR"/>
        </w:rPr>
      </w:pPr>
      <w:r w:rsidRPr="00983CFA">
        <w:rPr>
          <w:rFonts w:eastAsia="Batang"/>
          <w:b/>
          <w:bCs/>
          <w:lang w:val="en-US" w:eastAsia="ko-KR"/>
        </w:rPr>
        <w:t>vps_num_profile_tier_level_minus1</w:t>
      </w:r>
      <w:r w:rsidRPr="00983CFA">
        <w:rPr>
          <w:lang w:val="en-US"/>
        </w:rPr>
        <w:t xml:space="preserve"> plus 1 specifies the number of </w:t>
      </w:r>
      <w:r w:rsidRPr="00983CFA">
        <w:rPr>
          <w:rFonts w:ascii="Times" w:hAnsi="Times"/>
          <w:lang w:val="en-US"/>
        </w:rPr>
        <w:t xml:space="preserve">profile_tier_level( ) </w:t>
      </w:r>
      <w:r w:rsidRPr="00983CFA">
        <w:rPr>
          <w:lang w:val="en-US"/>
        </w:rPr>
        <w:t>syntax structures in the VPS.</w:t>
      </w:r>
    </w:p>
    <w:p w:rsidR="000B06B6" w:rsidRPr="00983CFA" w:rsidRDefault="000B06B6" w:rsidP="000B06B6">
      <w:pPr>
        <w:rPr>
          <w:bCs/>
          <w:lang w:val="en-US"/>
        </w:rPr>
      </w:pPr>
      <w:r w:rsidRPr="00983CFA">
        <w:rPr>
          <w:b/>
          <w:bCs/>
          <w:lang w:val="en-US"/>
        </w:rPr>
        <w:t>vps_profile_present_flag</w:t>
      </w:r>
      <w:r w:rsidRPr="00983CFA">
        <w:rPr>
          <w:bCs/>
          <w:lang w:val="en-US"/>
        </w:rPr>
        <w:t xml:space="preserve">[ i ] equal to 1 specifies that the profile and tier information for layer set i </w:t>
      </w:r>
      <w:r w:rsidRPr="00983CFA">
        <w:rPr>
          <w:bCs/>
          <w:szCs w:val="22"/>
          <w:lang w:val="en-US"/>
        </w:rPr>
        <w:t>is present in the i-th profile_tier_level( ) syntax structure</w:t>
      </w:r>
      <w:r w:rsidRPr="00983CFA">
        <w:rPr>
          <w:bCs/>
          <w:lang w:val="en-US"/>
        </w:rPr>
        <w:t>.</w:t>
      </w:r>
      <w:r w:rsidRPr="00983CFA">
        <w:rPr>
          <w:b/>
          <w:bCs/>
          <w:lang w:val="en-US"/>
        </w:rPr>
        <w:t xml:space="preserve"> </w:t>
      </w:r>
      <w:r w:rsidRPr="00983CFA">
        <w:rPr>
          <w:bCs/>
          <w:lang w:val="en-US"/>
        </w:rPr>
        <w:t xml:space="preserve">vps_profile_present_flag[ i ] </w:t>
      </w:r>
      <w:r w:rsidRPr="00983CFA">
        <w:rPr>
          <w:bCs/>
          <w:szCs w:val="22"/>
          <w:lang w:val="en-US"/>
        </w:rPr>
        <w:t>equal to 0 specifies that profile and tier information is not present in the i-th profile_tier_level( ) syntax structure and is inferred.</w:t>
      </w:r>
    </w:p>
    <w:p w:rsidR="000B06B6" w:rsidRPr="00983CFA" w:rsidRDefault="000B06B6"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983CFA">
        <w:rPr>
          <w:b/>
          <w:bCs/>
          <w:lang w:val="en-US"/>
        </w:rPr>
        <w:t>profile_ref_minus1</w:t>
      </w:r>
      <w:r w:rsidRPr="00983CFA">
        <w:rPr>
          <w:bCs/>
          <w:lang w:val="en-US"/>
        </w:rPr>
        <w:t>[ i ] specifies that the profile and tier information for the i-th profile_tier_level(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i ] + 1</w:t>
      </w:r>
      <w:r>
        <w:rPr>
          <w:bCs/>
          <w:lang w:val="en-US"/>
        </w:rPr>
        <w:t> </w:t>
      </w:r>
      <w:r w:rsidRPr="00983CFA">
        <w:rPr>
          <w:bCs/>
          <w:lang w:val="en-US"/>
        </w:rPr>
        <w:t>)-th layer set. The value of profile_ref_minus1[ i ] + 1 shall be less than</w:t>
      </w:r>
      <w:r>
        <w:rPr>
          <w:bCs/>
          <w:lang w:val="en-US"/>
        </w:rPr>
        <w:t xml:space="preserve"> or equal to</w:t>
      </w:r>
      <w:r w:rsidRPr="00983CFA">
        <w:rPr>
          <w:bCs/>
          <w:lang w:val="en-US"/>
        </w:rPr>
        <w:t xml:space="preserve"> i.</w:t>
      </w:r>
    </w:p>
    <w:p w:rsidR="000B06B6" w:rsidRPr="00983CFA" w:rsidRDefault="000B06B6" w:rsidP="000B06B6">
      <w:pPr>
        <w:rPr>
          <w:rFonts w:eastAsia="Batang"/>
          <w:b/>
          <w:bCs/>
          <w:lang w:val="en-US" w:eastAsia="ko-KR"/>
        </w:rPr>
      </w:pPr>
      <w:r w:rsidRPr="00983CFA">
        <w:rPr>
          <w:rFonts w:eastAsia="Batang"/>
          <w:b/>
          <w:bCs/>
          <w:lang w:val="en-US" w:eastAsia="ko-KR"/>
        </w:rPr>
        <w:t>more_output_layer_sets_than_default_flag</w:t>
      </w:r>
      <w:r w:rsidRPr="00983CFA">
        <w:rPr>
          <w:rFonts w:eastAsia="Batang"/>
          <w:bCs/>
          <w:lang w:val="en-US" w:eastAsia="ko-KR"/>
        </w:rPr>
        <w:t xml:space="preserve"> equal to 1 specifies that the number of output layer sets specified by the VPS is greater than vps_number_layer_sets_minus1 + 1. more_output_layer_sets_than_default_flag equal to 0 specifies that the number of output layer sets specified by the VPS is equal to vps_number_layer_sets_minus1 + 1.</w:t>
      </w:r>
    </w:p>
    <w:p w:rsidR="000B06B6" w:rsidRPr="00983CFA" w:rsidRDefault="000B06B6" w:rsidP="000B06B6">
      <w:pPr>
        <w:pStyle w:val="3N"/>
        <w:rPr>
          <w:szCs w:val="22"/>
          <w:highlight w:val="yellow"/>
          <w:lang w:val="en-US"/>
        </w:rPr>
      </w:pPr>
      <w:r w:rsidRPr="00983CFA">
        <w:rPr>
          <w:szCs w:val="22"/>
          <w:highlight w:val="yellow"/>
          <w:lang w:val="en-US"/>
        </w:rPr>
        <w:t>[Ed. (MH): The value of more_output_layer_sets_than_default_flag may be restricted to be equal to 0 by an SHVC profile, such that the number of output layer sets is equal to the number of layer sets.]</w:t>
      </w:r>
    </w:p>
    <w:p w:rsidR="000B06B6" w:rsidRPr="00983CFA" w:rsidRDefault="000B06B6" w:rsidP="000B06B6">
      <w:pPr>
        <w:rPr>
          <w:rFonts w:eastAsia="Batang"/>
          <w:b/>
          <w:bCs/>
          <w:lang w:val="en-US" w:eastAsia="ko-KR"/>
        </w:rPr>
      </w:pPr>
      <w:r w:rsidRPr="00983CFA">
        <w:rPr>
          <w:b/>
          <w:bCs/>
          <w:lang w:val="en-US"/>
        </w:rPr>
        <w:t>num_add_output_layer_sets_minus1</w:t>
      </w:r>
      <w:r w:rsidRPr="00983CFA">
        <w:rPr>
          <w:bCs/>
          <w:lang w:val="en-US"/>
        </w:rPr>
        <w:t xml:space="preserve"> plus 1 </w:t>
      </w:r>
      <w:r w:rsidRPr="00983CFA">
        <w:rPr>
          <w:lang w:val="en-US"/>
        </w:rPr>
        <w:t xml:space="preserve">specifies the number of output layer sets in addition to </w:t>
      </w:r>
      <w:r w:rsidRPr="00983CFA">
        <w:rPr>
          <w:bCs/>
          <w:lang w:val="en-US"/>
        </w:rPr>
        <w:t>the default output layer sets specified by the VPS.</w:t>
      </w:r>
      <w:r w:rsidRPr="00983CFA">
        <w:rPr>
          <w:lang w:val="en-US"/>
        </w:rPr>
        <w:t xml:space="preserve"> The default output layer sets refer to the first </w:t>
      </w:r>
      <w:r w:rsidRPr="00983CFA">
        <w:rPr>
          <w:bCs/>
          <w:lang w:val="en-US"/>
        </w:rPr>
        <w:t>vps_number_layer_sets_minus1 + 1 output layer sets specified by the VPS. For the default output layer sets, either only the highest layer is a target output layer or all layers are target output layers.</w:t>
      </w:r>
    </w:p>
    <w:p w:rsidR="000B06B6" w:rsidRPr="00983CFA" w:rsidRDefault="000B06B6" w:rsidP="000B06B6">
      <w:pPr>
        <w:rPr>
          <w:rFonts w:eastAsia="Batang"/>
          <w:lang w:val="en-US" w:eastAsia="ko-KR"/>
        </w:rPr>
      </w:pPr>
      <w:r w:rsidRPr="00983CFA">
        <w:rPr>
          <w:rFonts w:eastAsia="Batang"/>
          <w:b/>
          <w:bCs/>
          <w:lang w:val="en-US" w:eastAsia="ko-KR"/>
        </w:rPr>
        <w:t>default_one_target_output_layer_</w:t>
      </w:r>
      <w:r>
        <w:rPr>
          <w:rFonts w:eastAsia="Batang"/>
          <w:b/>
          <w:bCs/>
          <w:lang w:val="en-US" w:eastAsia="ko-KR"/>
        </w:rPr>
        <w:t>idc</w:t>
      </w:r>
      <w:r w:rsidRPr="00983CFA">
        <w:rPr>
          <w:rFonts w:eastAsia="Batang"/>
          <w:lang w:val="en-US" w:eastAsia="ko-KR"/>
        </w:rPr>
        <w:t xml:space="preserve"> equal to 1 specifies that only the layer</w:t>
      </w:r>
      <w:r>
        <w:rPr>
          <w:rFonts w:eastAsia="Batang"/>
          <w:lang w:val="en-US" w:eastAsia="ko-KR"/>
        </w:rPr>
        <w:t xml:space="preserve"> with the highest value of nuh_layer_id such that nuh_layer_id equal to</w:t>
      </w:r>
      <w:r w:rsidRPr="00983CFA">
        <w:rPr>
          <w:rFonts w:eastAsia="Batang"/>
          <w:lang w:val="en-US" w:eastAsia="ko-KR"/>
        </w:rPr>
        <w:t xml:space="preserve"> </w:t>
      </w:r>
      <w:r>
        <w:rPr>
          <w:rFonts w:eastAsia="Batang"/>
          <w:lang w:val="en-US" w:eastAsia="ko-KR"/>
        </w:rPr>
        <w:t xml:space="preserve">nuhLayerIdA and AuxId[ nuhLayerIdA ] equal to 0 </w:t>
      </w:r>
      <w:r w:rsidRPr="00983CFA">
        <w:rPr>
          <w:rFonts w:eastAsia="Batang"/>
          <w:lang w:val="en-US" w:eastAsia="ko-KR"/>
        </w:rPr>
        <w:t>in each of the default output layer sets is a target output layer. default_one_target_output_layer_</w:t>
      </w:r>
      <w:r>
        <w:rPr>
          <w:rFonts w:eastAsia="Batang"/>
          <w:lang w:val="en-US" w:eastAsia="ko-KR"/>
        </w:rPr>
        <w:t>idc</w:t>
      </w:r>
      <w:r w:rsidRPr="00983CFA">
        <w:rPr>
          <w:rFonts w:eastAsia="Batang"/>
          <w:lang w:val="en-US" w:eastAsia="ko-KR"/>
        </w:rPr>
        <w:t xml:space="preserve"> equal to 0 specifies that all layers in each of the default output layer sets are target output layers.</w:t>
      </w:r>
      <w:r>
        <w:rPr>
          <w:rFonts w:eastAsia="Batang"/>
          <w:lang w:val="en-US" w:eastAsia="ko-KR"/>
        </w:rPr>
        <w:t xml:space="preserve"> </w:t>
      </w:r>
      <w:r w:rsidRPr="00800EEA">
        <w:rPr>
          <w:rFonts w:eastAsia="Batang"/>
          <w:lang w:val="en-US" w:eastAsia="ko-KR"/>
        </w:rPr>
        <w:t>default_one_target_output_layer_idc</w:t>
      </w:r>
      <w:r>
        <w:rPr>
          <w:rFonts w:eastAsia="Batang"/>
          <w:lang w:val="en-US" w:eastAsia="ko-KR"/>
        </w:rPr>
        <w:t xml:space="preserve"> </w:t>
      </w:r>
      <w:r w:rsidRPr="00943A5F">
        <w:rPr>
          <w:bCs/>
          <w:szCs w:val="22"/>
        </w:rPr>
        <w:t xml:space="preserve">shall be equal to 0 </w:t>
      </w:r>
      <w:r>
        <w:rPr>
          <w:bCs/>
          <w:szCs w:val="22"/>
        </w:rPr>
        <w:t xml:space="preserve">or 1 </w:t>
      </w:r>
      <w:r w:rsidRPr="00943A5F">
        <w:rPr>
          <w:bCs/>
          <w:szCs w:val="22"/>
        </w:rPr>
        <w:t xml:space="preserve">in bitstreams conforming to this </w:t>
      </w:r>
      <w:r w:rsidRPr="00EB2A56">
        <w:rPr>
          <w:bCs/>
          <w:szCs w:val="22"/>
        </w:rPr>
        <w:t xml:space="preserve">version of this </w:t>
      </w:r>
      <w:r>
        <w:rPr>
          <w:bCs/>
          <w:szCs w:val="22"/>
        </w:rPr>
        <w:t>Specification</w:t>
      </w:r>
      <w:r w:rsidRPr="00943A5F">
        <w:rPr>
          <w:bCs/>
          <w:szCs w:val="22"/>
        </w:rPr>
        <w:t xml:space="preserve">. Other values for </w:t>
      </w:r>
      <w:r w:rsidRPr="00800EEA">
        <w:rPr>
          <w:bCs/>
          <w:szCs w:val="22"/>
        </w:rPr>
        <w:t>default_one_target_output_layer_idc</w:t>
      </w:r>
      <w:r w:rsidRPr="00943A5F">
        <w:rPr>
          <w:bCs/>
          <w:szCs w:val="22"/>
        </w:rPr>
        <w:t xml:space="preserve"> are reserved for future use by ITU-T</w:t>
      </w:r>
      <w:r>
        <w:rPr>
          <w:bCs/>
          <w:szCs w:val="22"/>
        </w:rPr>
        <w:t> </w:t>
      </w:r>
      <w:r w:rsidRPr="00943A5F">
        <w:rPr>
          <w:bCs/>
          <w:szCs w:val="22"/>
        </w:rPr>
        <w:t>|</w:t>
      </w:r>
      <w:r>
        <w:rPr>
          <w:bCs/>
          <w:szCs w:val="22"/>
        </w:rPr>
        <w:t> </w:t>
      </w:r>
      <w:r w:rsidRPr="00943A5F">
        <w:rPr>
          <w:bCs/>
          <w:szCs w:val="22"/>
        </w:rPr>
        <w:t>ISO/IEC.</w:t>
      </w:r>
      <w:r>
        <w:rPr>
          <w:bCs/>
          <w:szCs w:val="22"/>
        </w:rPr>
        <w:t xml:space="preserve"> </w:t>
      </w:r>
      <w:r w:rsidRPr="00800EEA">
        <w:rPr>
          <w:bCs/>
          <w:szCs w:val="22"/>
          <w:highlight w:val="yellow"/>
        </w:rPr>
        <w:t xml:space="preserve">[ Ed. GT: </w:t>
      </w:r>
      <w:r>
        <w:rPr>
          <w:bCs/>
          <w:szCs w:val="22"/>
          <w:highlight w:val="yellow"/>
        </w:rPr>
        <w:t>Should there be a default behaviour when reserved values appear?</w:t>
      </w:r>
      <w:r w:rsidRPr="00800EEA">
        <w:rPr>
          <w:bCs/>
          <w:szCs w:val="22"/>
          <w:highlight w:val="yellow"/>
        </w:rPr>
        <w:t xml:space="preserve"> ]</w:t>
      </w:r>
    </w:p>
    <w:p w:rsidR="000B06B6" w:rsidRPr="00983CFA" w:rsidRDefault="000B06B6" w:rsidP="000B06B6">
      <w:pPr>
        <w:rPr>
          <w:lang w:val="en-US"/>
        </w:rPr>
      </w:pPr>
      <w:r w:rsidRPr="00983CFA">
        <w:rPr>
          <w:b/>
          <w:lang w:val="en-US"/>
        </w:rPr>
        <w:t>output_layer_set_idx_minus1</w:t>
      </w:r>
      <w:r w:rsidRPr="00983CFA">
        <w:rPr>
          <w:lang w:val="en-US"/>
        </w:rPr>
        <w:t>[ i ] plus 1</w:t>
      </w:r>
      <w:r w:rsidRPr="00983CFA">
        <w:rPr>
          <w:b/>
          <w:lang w:val="en-US"/>
        </w:rPr>
        <w:t xml:space="preserve"> </w:t>
      </w:r>
      <w:r w:rsidRPr="00983CFA">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983CFA">
        <w:rPr>
          <w:bCs/>
          <w:lang w:val="en-US"/>
        </w:rPr>
        <w:t>vps_num_layer_sets_minus1</w:t>
      </w:r>
      <w:r w:rsidRPr="00983CFA">
        <w:rPr>
          <w:lang w:val="en-US"/>
        </w:rPr>
        <w:t> ) ) bits.</w:t>
      </w:r>
    </w:p>
    <w:p w:rsidR="000B06B6" w:rsidRPr="00983CFA" w:rsidRDefault="000B06B6" w:rsidP="000B06B6">
      <w:pPr>
        <w:rPr>
          <w:lang w:val="en-US"/>
        </w:rPr>
      </w:pPr>
      <w:r w:rsidRPr="00983CFA">
        <w:rPr>
          <w:lang w:val="en-US"/>
        </w:rPr>
        <w:t>The layer set for the i-th output layer set with i in the range of 0 to vps_num_layer_sets_minus1, inclusive, is inferred to be the i-th layer set.</w:t>
      </w:r>
    </w:p>
    <w:p w:rsidR="000B06B6" w:rsidRPr="003B4783" w:rsidRDefault="000B06B6" w:rsidP="000B06B6">
      <w:pPr>
        <w:rPr>
          <w:lang w:val="en-US"/>
        </w:rPr>
      </w:pPr>
      <w:r>
        <w:rPr>
          <w:lang w:val="en-US"/>
        </w:rPr>
        <w:t xml:space="preserve">The variable </w:t>
      </w:r>
      <w:r w:rsidRPr="003B4783">
        <w:rPr>
          <w:lang w:val="en-US"/>
        </w:rPr>
        <w:t>NumSubDpbs[ i ]</w:t>
      </w:r>
      <w:r>
        <w:rPr>
          <w:lang w:val="en-US"/>
        </w:rPr>
        <w:t>,</w:t>
      </w:r>
      <w:r w:rsidRPr="003B4783">
        <w:rPr>
          <w:lang w:val="en-US"/>
        </w:rPr>
        <w:t xml:space="preserve"> </w:t>
      </w:r>
      <w:r>
        <w:rPr>
          <w:lang w:val="en-US"/>
        </w:rPr>
        <w:t xml:space="preserve">specifying </w:t>
      </w:r>
      <w:r w:rsidRPr="003B4783">
        <w:rPr>
          <w:lang w:val="en-US"/>
        </w:rPr>
        <w:t>the number of sub-DPB</w:t>
      </w:r>
      <w:r>
        <w:rPr>
          <w:lang w:val="en-US"/>
        </w:rPr>
        <w:t>s</w:t>
      </w:r>
      <w:r w:rsidRPr="003B4783">
        <w:rPr>
          <w:lang w:val="en-US"/>
        </w:rPr>
        <w:t xml:space="preserve"> for the i-th output layer set</w:t>
      </w:r>
      <w:r>
        <w:rPr>
          <w:lang w:val="en-US"/>
        </w:rPr>
        <w:t xml:space="preserve">, is set </w:t>
      </w:r>
      <w:r>
        <w:rPr>
          <w:lang w:val="en-CA"/>
        </w:rPr>
        <w:t xml:space="preserve">equal to </w:t>
      </w:r>
      <w:r w:rsidRPr="003B4783">
        <w:rPr>
          <w:lang w:val="en-US"/>
        </w:rPr>
        <w:t>NumLayersInIdList</w:t>
      </w:r>
      <w:r>
        <w:rPr>
          <w:lang w:val="en-CA"/>
        </w:rPr>
        <w:t>[ i ]</w:t>
      </w:r>
      <w:r w:rsidRPr="003B4783">
        <w:rPr>
          <w:lang w:val="en-US"/>
        </w:rPr>
        <w:t>.</w:t>
      </w:r>
    </w:p>
    <w:p w:rsidR="000B06B6" w:rsidRPr="00983CFA" w:rsidRDefault="000B06B6" w:rsidP="000B06B6">
      <w:pPr>
        <w:rPr>
          <w:lang w:val="en-US"/>
        </w:rPr>
      </w:pPr>
      <w:r w:rsidRPr="00983CFA">
        <w:rPr>
          <w:b/>
          <w:bCs/>
          <w:lang w:val="en-US"/>
        </w:rPr>
        <w:t>output_layer_flag</w:t>
      </w:r>
      <w:r w:rsidRPr="00983CFA">
        <w:rPr>
          <w:lang w:val="en-US"/>
        </w:rPr>
        <w:t>[ i ]</w:t>
      </w:r>
      <w:r w:rsidRPr="00983CFA">
        <w:rPr>
          <w:bCs/>
          <w:lang w:val="en-US"/>
        </w:rPr>
        <w:t>[ j ] equal to 1 specifies that the j-th layer in the i-th output layer set is a target output layer. output_layer_flag</w:t>
      </w:r>
      <w:r w:rsidRPr="00983CFA">
        <w:rPr>
          <w:lang w:val="en-US"/>
        </w:rPr>
        <w:t>[ i ]</w:t>
      </w:r>
      <w:r w:rsidRPr="00983CFA">
        <w:rPr>
          <w:bCs/>
          <w:lang w:val="en-US"/>
        </w:rPr>
        <w:t>[ j ] equal to 0 specifies that the j-th layer in the i-th output layer set is not a target output layer.</w:t>
      </w:r>
    </w:p>
    <w:p w:rsidR="000B06B6" w:rsidRPr="00983CFA" w:rsidRDefault="000B06B6" w:rsidP="000B06B6">
      <w:pPr>
        <w:rPr>
          <w:bCs/>
          <w:lang w:val="en-US"/>
        </w:rPr>
      </w:pPr>
      <w:r w:rsidRPr="00983CFA">
        <w:rPr>
          <w:b/>
          <w:bCs/>
          <w:lang w:val="en-US"/>
        </w:rPr>
        <w:t>profile_level_tier_idx</w:t>
      </w:r>
      <w:r w:rsidRPr="00983CFA">
        <w:rPr>
          <w:lang w:val="en-US"/>
        </w:rPr>
        <w:t>[ i ]</w:t>
      </w:r>
      <w:r w:rsidRPr="00983CFA">
        <w:rPr>
          <w:bCs/>
          <w:lang w:val="en-US"/>
        </w:rPr>
        <w:t xml:space="preserve"> </w:t>
      </w:r>
      <w:r w:rsidRPr="00983CFA">
        <w:rPr>
          <w:lang w:val="en-US"/>
        </w:rPr>
        <w:t xml:space="preserve">specifies the index, into the list of </w:t>
      </w:r>
      <w:r w:rsidRPr="00983CFA">
        <w:rPr>
          <w:bCs/>
          <w:lang w:val="en-US"/>
        </w:rPr>
        <w:t>profile_tier_level( ) syntax structures</w:t>
      </w:r>
      <w:r w:rsidRPr="00983CFA">
        <w:rPr>
          <w:lang w:val="en-US"/>
        </w:rPr>
        <w:t xml:space="preserve"> in the VPS, of the </w:t>
      </w:r>
      <w:r w:rsidRPr="00983CFA">
        <w:rPr>
          <w:bCs/>
          <w:lang w:val="en-US"/>
        </w:rPr>
        <w:t xml:space="preserve">profile_tier_level( ) </w:t>
      </w:r>
      <w:r w:rsidRPr="00983CFA">
        <w:rPr>
          <w:lang w:val="en-US"/>
        </w:rPr>
        <w:t xml:space="preserve">syntax structure that applies to i-th output layer set. The length of the </w:t>
      </w:r>
      <w:r w:rsidRPr="00983CFA">
        <w:rPr>
          <w:bCs/>
          <w:lang w:val="en-US"/>
        </w:rPr>
        <w:t>profile_level_tier_idx</w:t>
      </w:r>
      <w:r w:rsidRPr="00983CFA">
        <w:rPr>
          <w:lang w:val="en-US"/>
        </w:rPr>
        <w:t>[ i ] syntax element is Ceil( Log2( </w:t>
      </w:r>
      <w:r w:rsidRPr="00983CFA">
        <w:rPr>
          <w:rFonts w:eastAsia="Batang"/>
          <w:bCs/>
          <w:lang w:val="en-US" w:eastAsia="ko-KR"/>
        </w:rPr>
        <w:t>vps_num_profile_tier_level_minus1 + 1</w:t>
      </w:r>
      <w:r w:rsidRPr="00983CFA">
        <w:rPr>
          <w:lang w:val="en-US"/>
        </w:rPr>
        <w:t> ) ) bits. T</w:t>
      </w:r>
      <w:r w:rsidRPr="00983CFA">
        <w:rPr>
          <w:rFonts w:eastAsia="Batang"/>
          <w:bCs/>
          <w:lang w:val="en-US" w:eastAsia="ko-KR"/>
        </w:rPr>
        <w:t xml:space="preserve">he value of </w:t>
      </w:r>
      <w:r w:rsidRPr="00983CFA">
        <w:rPr>
          <w:bCs/>
          <w:lang w:val="en-US"/>
        </w:rPr>
        <w:t>profile_level_tier_idx</w:t>
      </w:r>
      <w:r w:rsidRPr="00983CFA">
        <w:rPr>
          <w:lang w:val="en-US"/>
        </w:rPr>
        <w:t>[ 0 ]</w:t>
      </w:r>
      <w:r w:rsidRPr="00983CFA">
        <w:rPr>
          <w:rFonts w:eastAsia="Batang"/>
          <w:bCs/>
          <w:lang w:val="en-US" w:eastAsia="ko-KR"/>
        </w:rPr>
        <w:t xml:space="preserve"> is </w:t>
      </w:r>
      <w:r w:rsidRPr="00983CFA">
        <w:rPr>
          <w:rFonts w:eastAsia="Batang"/>
          <w:bCs/>
          <w:lang w:val="en-US" w:eastAsia="ko-KR"/>
        </w:rPr>
        <w:lastRenderedPageBreak/>
        <w:t xml:space="preserve">inferred to be equal to 0. The value of </w:t>
      </w:r>
      <w:r w:rsidRPr="00983CFA">
        <w:rPr>
          <w:bCs/>
          <w:lang w:val="en-US"/>
        </w:rPr>
        <w:t>profile_level_tier_idx</w:t>
      </w:r>
      <w:r w:rsidRPr="00983CFA">
        <w:rPr>
          <w:lang w:val="en-US"/>
        </w:rPr>
        <w:t>[ i ]</w:t>
      </w:r>
      <w:r w:rsidRPr="00983CFA">
        <w:rPr>
          <w:rFonts w:eastAsia="Batang"/>
          <w:bCs/>
          <w:lang w:val="en-US" w:eastAsia="ko-KR"/>
        </w:rPr>
        <w:t xml:space="preserve"> shall be in the range of 0 to vps_num_profile_tier_level_minus1, inclusive</w:t>
      </w:r>
      <w:r w:rsidRPr="00983CFA">
        <w:rPr>
          <w:bCs/>
          <w:lang w:val="en-US"/>
        </w:rPr>
        <w:t>.</w:t>
      </w:r>
    </w:p>
    <w:p w:rsidR="000B06B6" w:rsidRPr="006428C4" w:rsidRDefault="000B06B6" w:rsidP="000B06B6">
      <w:pPr>
        <w:rPr>
          <w:rFonts w:eastAsia="Batang"/>
          <w:b/>
          <w:bCs/>
          <w:lang w:val="en-US" w:eastAsia="ko-KR"/>
        </w:rPr>
      </w:pPr>
      <w:bookmarkStart w:id="1674" w:name="_Ref348090365"/>
      <w:r w:rsidRPr="006428C4">
        <w:rPr>
          <w:rFonts w:eastAsia="Batang"/>
          <w:b/>
          <w:bCs/>
          <w:lang w:val="en-US" w:eastAsia="ko-KR"/>
        </w:rPr>
        <w:t>alt_output_layer_flag</w:t>
      </w:r>
      <w:r w:rsidRPr="006428C4">
        <w:rPr>
          <w:rFonts w:eastAsia="Batang"/>
          <w:bCs/>
          <w:lang w:val="en-US" w:eastAsia="ko-KR"/>
        </w:rPr>
        <w:t xml:space="preserve"> affects picture output as specified in subclause F.13.</w:t>
      </w:r>
      <w:r>
        <w:rPr>
          <w:rFonts w:eastAsia="Batang"/>
          <w:bCs/>
          <w:lang w:val="en-US" w:eastAsia="ko-KR"/>
        </w:rPr>
        <w:t xml:space="preserve"> </w:t>
      </w:r>
      <w:r w:rsidRPr="006428C4">
        <w:rPr>
          <w:rFonts w:eastAsia="Batang"/>
          <w:bCs/>
          <w:highlight w:val="yellow"/>
          <w:lang w:val="en-US" w:eastAsia="ko-KR"/>
        </w:rPr>
        <w:t>[Ed. (GT) semantics should be more specific.]</w:t>
      </w:r>
    </w:p>
    <w:p w:rsidR="000B06B6" w:rsidRPr="006428C4" w:rsidRDefault="000B06B6" w:rsidP="000B06B6">
      <w:pPr>
        <w:pStyle w:val="Note1"/>
        <w:rPr>
          <w:lang w:val="en-US" w:eastAsia="ko-KR"/>
        </w:rPr>
      </w:pPr>
      <w:r w:rsidRPr="006428C4">
        <w:rPr>
          <w:lang w:val="en-US" w:eastAsia="ko-KR"/>
        </w:rPr>
        <w:t>NOTE</w:t>
      </w:r>
      <w:r w:rsidRPr="00983CFA">
        <w:rPr>
          <w:lang w:val="en-US"/>
        </w:rPr>
        <w:t>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w:t>
      </w:r>
      <w:r w:rsidRPr="006428C4">
        <w:rPr>
          <w:lang w:val="en-US" w:eastAsia="ko-KR"/>
        </w:rPr>
        <w:t xml:space="preserve">– When alt_output_layer_flag is equal to 0, pictures that are not at the target output layers are not output. When alt_output_layer_flag equal to 1 and a picture at the a target output layer is not present in an access unit, a picture with highest nuh_layer_id among those pictures of the access unit for which PicOutputFlag is equal to 1 and which are not among the target output layers is output. </w:t>
      </w:r>
    </w:p>
    <w:p w:rsidR="000B06B6" w:rsidRPr="00983CFA" w:rsidRDefault="000B06B6" w:rsidP="000B06B6">
      <w:pPr>
        <w:rPr>
          <w:rFonts w:eastAsia="Batang"/>
          <w:bCs/>
          <w:lang w:val="en-US" w:eastAsia="ko-KR"/>
        </w:rPr>
      </w:pPr>
      <w:r w:rsidRPr="00983CFA">
        <w:rPr>
          <w:rFonts w:eastAsia="Batang"/>
          <w:b/>
          <w:bCs/>
          <w:lang w:val="en-US" w:eastAsia="ko-KR"/>
        </w:rPr>
        <w:t>rep_format_idx_present_flag</w:t>
      </w:r>
      <w:r w:rsidRPr="00983CFA">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0B06B6" w:rsidRPr="00983CFA" w:rsidRDefault="000B06B6" w:rsidP="000B06B6">
      <w:pPr>
        <w:rPr>
          <w:rFonts w:eastAsia="Batang"/>
          <w:bCs/>
          <w:lang w:val="en-US" w:eastAsia="ko-KR"/>
        </w:rPr>
      </w:pPr>
      <w:r w:rsidRPr="00983CFA">
        <w:rPr>
          <w:rFonts w:eastAsia="Batang"/>
          <w:b/>
          <w:bCs/>
          <w:lang w:val="en-US" w:eastAsia="ko-KR"/>
        </w:rPr>
        <w:t>vps_num_rep_formats_minus1</w:t>
      </w:r>
      <w:r w:rsidRPr="00983CFA">
        <w:rPr>
          <w:rFonts w:eastAsia="Batang"/>
          <w:bCs/>
          <w:lang w:val="en-US" w:eastAsia="ko-KR"/>
        </w:rPr>
        <w:t xml:space="preserve"> plus 1 specifies the number of the following rep_format( ) syntax structures in the VPS. When not present, the value of vps_num_rep_formats_minus1 is inferred to be equal to </w:t>
      </w:r>
      <w:r>
        <w:rPr>
          <w:rFonts w:eastAsia="Batang"/>
          <w:bCs/>
          <w:lang w:val="en-US" w:eastAsia="ko-KR"/>
        </w:rPr>
        <w:t>MaxLayersMinus1</w:t>
      </w:r>
      <w:r w:rsidRPr="00983CFA">
        <w:rPr>
          <w:rFonts w:eastAsia="Batang"/>
          <w:bCs/>
          <w:lang w:val="en-US" w:eastAsia="ko-KR"/>
        </w:rPr>
        <w:t>.</w:t>
      </w:r>
    </w:p>
    <w:p w:rsidR="000B06B6" w:rsidRPr="00EE3C3E" w:rsidRDefault="000B06B6" w:rsidP="000B06B6">
      <w:pPr>
        <w:rPr>
          <w:rFonts w:eastAsia="Batang"/>
          <w:bCs/>
          <w:highlight w:val="yellow"/>
          <w:lang w:val="en-US" w:eastAsia="ko-KR"/>
        </w:rPr>
      </w:pPr>
      <w:r w:rsidRPr="00983CFA">
        <w:rPr>
          <w:rFonts w:eastAsia="Batang"/>
          <w:b/>
          <w:bCs/>
          <w:lang w:val="en-US" w:eastAsia="ko-KR"/>
        </w:rPr>
        <w:t>vps_rep_format_idx</w:t>
      </w:r>
      <w:r w:rsidRPr="00983CFA">
        <w:rPr>
          <w:rFonts w:eastAsia="Batang"/>
          <w:bCs/>
          <w:lang w:val="en-US" w:eastAsia="ko-KR"/>
        </w:rPr>
        <w:t xml:space="preserve">[ i ] specifies the index, into the list of rep_format( ) syntax structures in the VPS, of the rep_format( ) syntax structure that applies to the layer with nuh_layer_id equal to layer_id_in_nuh[ i ]. When not present, the value of vps_rep_format_idx[ i ] is inferred to be equal to </w:t>
      </w:r>
      <w:r>
        <w:rPr>
          <w:rFonts w:eastAsia="Batang"/>
          <w:bCs/>
          <w:lang w:val="en-US" w:eastAsia="ko-KR"/>
        </w:rPr>
        <w:t>( rep_format_idx_present_flag ? 0 : i )</w:t>
      </w:r>
      <w:r w:rsidRPr="00983CFA">
        <w:rPr>
          <w:rFonts w:eastAsia="Batang"/>
          <w:bCs/>
          <w:lang w:val="en-US" w:eastAsia="ko-KR"/>
        </w:rPr>
        <w:t>. The value of vps_rep_format_idx[ i ] shall be in the range of 0 to vps_num_rep_formats_minus1, inclusive.</w:t>
      </w:r>
      <w:r>
        <w:rPr>
          <w:rFonts w:eastAsia="Batang"/>
          <w:bCs/>
          <w:lang w:val="en-US" w:eastAsia="ko-KR"/>
        </w:rPr>
        <w:t xml:space="preserve"> </w:t>
      </w:r>
    </w:p>
    <w:p w:rsidR="000B06B6" w:rsidRPr="00983CFA" w:rsidRDefault="000B06B6" w:rsidP="000B06B6">
      <w:pPr>
        <w:rPr>
          <w:lang w:val="en-US" w:eastAsia="ko-KR"/>
        </w:rPr>
      </w:pPr>
      <w:r w:rsidRPr="00983CFA">
        <w:rPr>
          <w:rFonts w:eastAsia="Batang"/>
          <w:b/>
          <w:bCs/>
          <w:lang w:val="en-US" w:eastAsia="ko-KR"/>
        </w:rPr>
        <w:t xml:space="preserve">max_one_active_ref_layer_flag </w:t>
      </w:r>
      <w:r w:rsidRPr="00983CFA">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0B06B6" w:rsidRPr="00DA45CE" w:rsidRDefault="000B06B6" w:rsidP="000B06B6">
      <w:pPr>
        <w:rPr>
          <w:rFonts w:eastAsia="Batang"/>
          <w:bCs/>
          <w:lang w:val="en-US" w:eastAsia="ko-KR"/>
        </w:rPr>
      </w:pPr>
      <w:r w:rsidRPr="00DA45CE">
        <w:rPr>
          <w:rFonts w:eastAsia="Batang"/>
          <w:b/>
          <w:bCs/>
          <w:lang w:val="en-US" w:eastAsia="ko-KR"/>
        </w:rPr>
        <w:t>poc_lsb_</w:t>
      </w:r>
      <w:r>
        <w:rPr>
          <w:rFonts w:eastAsia="Batang"/>
          <w:b/>
          <w:bCs/>
          <w:lang w:val="en-US" w:eastAsia="ko-KR"/>
        </w:rPr>
        <w:t>not_</w:t>
      </w:r>
      <w:r w:rsidRPr="00DA45CE">
        <w:rPr>
          <w:rFonts w:eastAsia="Batang"/>
          <w:b/>
          <w:bCs/>
          <w:lang w:val="en-US" w:eastAsia="ko-KR"/>
        </w:rPr>
        <w:t>present_flag</w:t>
      </w:r>
      <w:r w:rsidRPr="00DA45CE">
        <w:rPr>
          <w:rFonts w:eastAsia="Batang"/>
          <w:bCs/>
          <w:lang w:val="en-US" w:eastAsia="ko-KR"/>
        </w:rPr>
        <w:t>[</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xml:space="preserve">] equal to 1 specifies that </w:t>
      </w:r>
      <w:r>
        <w:rPr>
          <w:rFonts w:eastAsia="Batang"/>
          <w:bCs/>
          <w:lang w:val="en-US" w:eastAsia="ko-KR"/>
        </w:rPr>
        <w:t xml:space="preserve">the </w:t>
      </w:r>
      <w:r w:rsidRPr="00DA45CE">
        <w:rPr>
          <w:rFonts w:eastAsia="Batang"/>
          <w:bCs/>
          <w:lang w:val="en-US" w:eastAsia="ko-KR"/>
        </w:rPr>
        <w:t xml:space="preserve">slice_pic_order_cnt_lsb </w:t>
      </w:r>
      <w:r>
        <w:rPr>
          <w:rFonts w:eastAsia="Batang"/>
          <w:bCs/>
          <w:lang w:val="en-US" w:eastAsia="ko-KR"/>
        </w:rPr>
        <w:t xml:space="preserve">syntax element </w:t>
      </w:r>
      <w:r w:rsidRPr="00DA45CE">
        <w:rPr>
          <w:rFonts w:eastAsia="Batang"/>
          <w:bCs/>
          <w:lang w:val="en-US" w:eastAsia="ko-KR"/>
        </w:rPr>
        <w:t xml:space="preserve">is </w:t>
      </w:r>
      <w:r>
        <w:rPr>
          <w:rFonts w:eastAsia="Batang"/>
          <w:bCs/>
          <w:lang w:val="en-US" w:eastAsia="ko-KR"/>
        </w:rPr>
        <w:t xml:space="preserve">not </w:t>
      </w:r>
      <w:r w:rsidRPr="00DA45CE">
        <w:rPr>
          <w:rFonts w:eastAsia="Batang"/>
          <w:bCs/>
          <w:lang w:val="en-US" w:eastAsia="ko-KR"/>
        </w:rPr>
        <w:t xml:space="preserve">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poc_lsb_</w:t>
      </w:r>
      <w:r>
        <w:rPr>
          <w:rFonts w:eastAsia="Batang"/>
          <w:bCs/>
          <w:lang w:val="en-US" w:eastAsia="ko-KR"/>
        </w:rPr>
        <w:t>not_</w:t>
      </w:r>
      <w:r w:rsidRPr="00DA45CE">
        <w:rPr>
          <w:rFonts w:eastAsia="Batang"/>
          <w:bCs/>
          <w:lang w:val="en-US" w:eastAsia="ko-KR"/>
        </w:rPr>
        <w:t>present_flag[</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xml:space="preserve">] equal to 0 specifies that slice_pic_order_cnt_lsb </w:t>
      </w:r>
      <w:r>
        <w:rPr>
          <w:rFonts w:eastAsia="Batang"/>
          <w:bCs/>
          <w:lang w:val="en-US" w:eastAsia="ko-KR"/>
        </w:rPr>
        <w:t xml:space="preserve">syntax element </w:t>
      </w:r>
      <w:r w:rsidRPr="00DA45CE">
        <w:rPr>
          <w:rFonts w:eastAsia="Batang"/>
          <w:bCs/>
          <w:lang w:val="en-US" w:eastAsia="ko-KR"/>
        </w:rPr>
        <w:t xml:space="preserve">may or may not be present in the slice headers of </w:t>
      </w:r>
      <w:r>
        <w:rPr>
          <w:rFonts w:eastAsia="Batang"/>
          <w:bCs/>
          <w:lang w:val="en-US" w:eastAsia="ko-KR"/>
        </w:rPr>
        <w:t>IDR</w:t>
      </w:r>
      <w:r w:rsidRPr="00DA45CE">
        <w:rPr>
          <w:rFonts w:eastAsia="Batang"/>
          <w:bCs/>
          <w:lang w:val="en-US" w:eastAsia="ko-KR"/>
        </w:rPr>
        <w:t xml:space="preserve"> pictures with nuh_layer_id equal to layer_id_in_nuh[</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in the CVS. When not present, poc_lsb_</w:t>
      </w:r>
      <w:r>
        <w:rPr>
          <w:rFonts w:eastAsia="Batang"/>
          <w:bCs/>
          <w:lang w:val="en-US" w:eastAsia="ko-KR"/>
        </w:rPr>
        <w:t>not_</w:t>
      </w:r>
      <w:r w:rsidRPr="00DA45CE">
        <w:rPr>
          <w:rFonts w:eastAsia="Batang"/>
          <w:bCs/>
          <w:lang w:val="en-US" w:eastAsia="ko-KR"/>
        </w:rPr>
        <w:t>present_flag[</w:t>
      </w:r>
      <w:r>
        <w:rPr>
          <w:rFonts w:eastAsia="Batang"/>
          <w:bCs/>
          <w:lang w:val="en-US" w:eastAsia="ko-KR"/>
        </w:rPr>
        <w:t> </w:t>
      </w:r>
      <w:r w:rsidRPr="00DA45CE">
        <w:rPr>
          <w:rFonts w:eastAsia="Batang"/>
          <w:bCs/>
          <w:lang w:val="en-US" w:eastAsia="ko-KR"/>
        </w:rPr>
        <w:t>i</w:t>
      </w:r>
      <w:r>
        <w:rPr>
          <w:rFonts w:eastAsia="Batang"/>
          <w:bCs/>
          <w:lang w:val="en-US" w:eastAsia="ko-KR"/>
        </w:rPr>
        <w:t> </w:t>
      </w:r>
      <w:r w:rsidRPr="00DA45CE">
        <w:rPr>
          <w:rFonts w:eastAsia="Batang"/>
          <w:bCs/>
          <w:lang w:val="en-US" w:eastAsia="ko-KR"/>
        </w:rPr>
        <w:t>] is inferred to be equal to 0.</w:t>
      </w:r>
      <w:r>
        <w:rPr>
          <w:rFonts w:eastAsia="Batang"/>
          <w:bCs/>
          <w:lang w:val="en-US" w:eastAsia="ko-KR"/>
        </w:rPr>
        <w:t xml:space="preserve"> </w:t>
      </w:r>
    </w:p>
    <w:p w:rsidR="00E14A87" w:rsidRPr="005D0B5E" w:rsidRDefault="00E14A87" w:rsidP="00E14A87">
      <w:pPr>
        <w:rPr>
          <w:rFonts w:eastAsia="Batang"/>
          <w:bCs/>
          <w:lang w:val="en-US" w:eastAsia="ko-KR"/>
        </w:rPr>
      </w:pPr>
      <w:r w:rsidRPr="009A2ACF">
        <w:rPr>
          <w:rFonts w:eastAsia="Batang"/>
          <w:b/>
          <w:bCs/>
          <w:highlight w:val="green"/>
          <w:lang w:val="en-US" w:eastAsia="ko-KR"/>
        </w:rPr>
        <w:t>cross_layer_phase_alignment_flag</w:t>
      </w:r>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cross_layer_phase_alignment_flag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0B06B6" w:rsidRPr="00983CFA" w:rsidRDefault="000B06B6" w:rsidP="000B06B6">
      <w:pPr>
        <w:rPr>
          <w:szCs w:val="22"/>
          <w:lang w:val="en-US"/>
        </w:rPr>
      </w:pPr>
      <w:r w:rsidRPr="00983CFA">
        <w:rPr>
          <w:b/>
          <w:szCs w:val="22"/>
          <w:lang w:val="en-US"/>
        </w:rPr>
        <w:t>direct_dep_type_len_minus2</w:t>
      </w:r>
      <w:r w:rsidRPr="00983CFA">
        <w:rPr>
          <w:szCs w:val="22"/>
          <w:lang w:val="en-US"/>
        </w:rPr>
        <w:t xml:space="preserve"> plus 2 specifies the number of bits of the direct_dependency_type[ i ][ j ] </w:t>
      </w:r>
      <w:r>
        <w:rPr>
          <w:szCs w:val="22"/>
          <w:lang w:val="en-US"/>
        </w:rPr>
        <w:t xml:space="preserve">and the default_direct_dependency_type </w:t>
      </w:r>
      <w:r w:rsidRPr="00983CFA">
        <w:rPr>
          <w:szCs w:val="22"/>
          <w:lang w:val="en-US"/>
        </w:rPr>
        <w:t>syntax element</w:t>
      </w:r>
      <w:r>
        <w:rPr>
          <w:szCs w:val="22"/>
          <w:lang w:val="en-US"/>
        </w:rPr>
        <w:t>s</w:t>
      </w:r>
      <w:r w:rsidRPr="00983CFA">
        <w:rPr>
          <w:szCs w:val="22"/>
          <w:lang w:val="en-US"/>
        </w:rPr>
        <w: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0B06B6" w:rsidRDefault="000B06B6" w:rsidP="000B06B6">
      <w:pPr>
        <w:rPr>
          <w:szCs w:val="22"/>
          <w:lang w:val="en-US"/>
        </w:rPr>
      </w:pPr>
      <w:r w:rsidRPr="00196264">
        <w:rPr>
          <w:b/>
          <w:szCs w:val="22"/>
          <w:lang w:val="en-US"/>
        </w:rPr>
        <w:t>default_direct_dependency_flag</w:t>
      </w:r>
      <w:r w:rsidRPr="00196264">
        <w:rPr>
          <w:szCs w:val="22"/>
          <w:lang w:val="en-US"/>
        </w:rPr>
        <w:t xml:space="preserve"> equal to </w:t>
      </w:r>
      <w:r>
        <w:rPr>
          <w:szCs w:val="22"/>
          <w:lang w:val="en-US"/>
        </w:rPr>
        <w:t>1 specifies</w:t>
      </w:r>
      <w:r w:rsidRPr="00196264">
        <w:rPr>
          <w:szCs w:val="22"/>
          <w:lang w:val="en-US"/>
        </w:rPr>
        <w:t xml:space="preserve">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 xml:space="preserve">is not </w:t>
      </w:r>
      <w:r w:rsidRPr="00196264">
        <w:rPr>
          <w:szCs w:val="22"/>
          <w:lang w:val="en-US"/>
        </w:rPr>
        <w:t>present</w:t>
      </w:r>
      <w:r>
        <w:rPr>
          <w:szCs w:val="22"/>
          <w:lang w:val="en-US"/>
        </w:rPr>
        <w:t xml:space="preserve"> and inferred from default_direct_dependency_type.</w:t>
      </w:r>
      <w:r w:rsidRPr="00196264">
        <w:rPr>
          <w:szCs w:val="22"/>
          <w:lang w:val="en-US"/>
        </w:rPr>
        <w:t xml:space="preserve"> default_direct_dependency_flag equal to </w:t>
      </w:r>
      <w:r>
        <w:rPr>
          <w:szCs w:val="22"/>
          <w:lang w:val="en-US"/>
        </w:rPr>
        <w:t>0</w:t>
      </w:r>
      <w:r w:rsidRPr="00196264">
        <w:rPr>
          <w:szCs w:val="22"/>
          <w:lang w:val="en-US"/>
        </w:rPr>
        <w:t xml:space="preserve"> indicates that the syntax element 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 xml:space="preserve">] </w:t>
      </w:r>
      <w:r>
        <w:rPr>
          <w:szCs w:val="22"/>
          <w:lang w:val="en-US"/>
        </w:rPr>
        <w:t>is present.</w:t>
      </w:r>
    </w:p>
    <w:p w:rsidR="000B06B6" w:rsidRPr="0064562C" w:rsidRDefault="000B06B6" w:rsidP="000B06B6">
      <w:pPr>
        <w:rPr>
          <w:szCs w:val="22"/>
        </w:rPr>
      </w:pPr>
      <w:r>
        <w:rPr>
          <w:b/>
          <w:szCs w:val="22"/>
        </w:rPr>
        <w:t>default_direct_dependency_type</w:t>
      </w:r>
      <w:r w:rsidRPr="00A87935">
        <w:rPr>
          <w:szCs w:val="22"/>
        </w:rPr>
        <w:t>,</w:t>
      </w:r>
      <w:r>
        <w:rPr>
          <w:szCs w:val="22"/>
        </w:rPr>
        <w:t xml:space="preserve"> </w:t>
      </w:r>
      <w:r>
        <w:rPr>
          <w:szCs w:val="22"/>
          <w:lang w:val="en-US"/>
        </w:rPr>
        <w:t>when present,</w:t>
      </w:r>
      <w:r w:rsidRPr="0064562C">
        <w:rPr>
          <w:szCs w:val="22"/>
        </w:rPr>
        <w:t xml:space="preserve"> specifies </w:t>
      </w:r>
      <w:r w:rsidRPr="00E55982">
        <w:t xml:space="preserve">the inferred value of </w:t>
      </w:r>
      <w:r w:rsidRPr="00196264">
        <w:rPr>
          <w:szCs w:val="22"/>
          <w:lang w:val="en-US"/>
        </w:rPr>
        <w:t>direct_dependency_type[</w:t>
      </w:r>
      <w:r>
        <w:rPr>
          <w:szCs w:val="22"/>
          <w:lang w:val="en-US"/>
        </w:rPr>
        <w:t> </w:t>
      </w:r>
      <w:r w:rsidRPr="00196264">
        <w:rPr>
          <w:szCs w:val="22"/>
          <w:lang w:val="en-US"/>
        </w:rPr>
        <w:t>i</w:t>
      </w:r>
      <w:r>
        <w:rPr>
          <w:szCs w:val="22"/>
          <w:lang w:val="en-US"/>
        </w:rPr>
        <w:t> </w:t>
      </w:r>
      <w:r w:rsidRPr="00196264">
        <w:rPr>
          <w:szCs w:val="22"/>
          <w:lang w:val="en-US"/>
        </w:rPr>
        <w:t>][</w:t>
      </w:r>
      <w:r>
        <w:rPr>
          <w:szCs w:val="22"/>
          <w:lang w:val="en-US"/>
        </w:rPr>
        <w:t> </w:t>
      </w:r>
      <w:r w:rsidRPr="00196264">
        <w:rPr>
          <w:szCs w:val="22"/>
          <w:lang w:val="en-US"/>
        </w:rPr>
        <w:t>j</w:t>
      </w:r>
      <w:r>
        <w:rPr>
          <w:szCs w:val="22"/>
          <w:lang w:val="en-US"/>
        </w:rPr>
        <w:t> </w:t>
      </w:r>
      <w:r w:rsidRPr="00196264">
        <w:rPr>
          <w:szCs w:val="22"/>
          <w:lang w:val="en-US"/>
        </w:rPr>
        <w:t>]</w:t>
      </w:r>
      <w:r>
        <w:rPr>
          <w:szCs w:val="22"/>
          <w:lang w:val="en-US"/>
        </w:rPr>
        <w:t xml:space="preserve">. The length of the </w:t>
      </w:r>
      <w:r w:rsidRPr="000C20A0">
        <w:rPr>
          <w:szCs w:val="22"/>
          <w:lang w:val="en-US"/>
        </w:rPr>
        <w:t>default_direct_dependency_type</w:t>
      </w:r>
      <w:r>
        <w:rPr>
          <w:szCs w:val="22"/>
          <w:lang w:val="en-US"/>
        </w:rPr>
        <w:t xml:space="preserve"> syntax element is </w:t>
      </w:r>
      <w:r w:rsidRPr="000C20A0">
        <w:rPr>
          <w:szCs w:val="22"/>
          <w:lang w:val="en-US"/>
        </w:rPr>
        <w:t>direct_dep_type_len_minus2</w:t>
      </w:r>
      <w:r>
        <w:rPr>
          <w:szCs w:val="22"/>
          <w:lang w:val="en-US"/>
        </w:rPr>
        <w:t xml:space="preserve"> + 2 bits. </w:t>
      </w:r>
      <w:r w:rsidRPr="0064562C">
        <w:rPr>
          <w:szCs w:val="22"/>
        </w:rPr>
        <w:t xml:space="preserve">Although the value of default_direct_dependency_type </w:t>
      </w:r>
      <w:r>
        <w:rPr>
          <w:szCs w:val="22"/>
        </w:rPr>
        <w:t>is required to</w:t>
      </w:r>
      <w:r w:rsidRPr="0064562C">
        <w:rPr>
          <w:szCs w:val="22"/>
        </w:rPr>
        <w:t xml:space="preserve"> be in the range of 0 to 2, inclusive, in this version of this Specification, decoders shall allow values of default_direct_dependency_type in the range of 3 to </w:t>
      </w:r>
      <w:r w:rsidRPr="00983CFA">
        <w:rPr>
          <w:szCs w:val="22"/>
          <w:lang w:val="en-US"/>
        </w:rPr>
        <w:t>2</w:t>
      </w:r>
      <w:r w:rsidRPr="00983CFA">
        <w:rPr>
          <w:szCs w:val="22"/>
          <w:vertAlign w:val="superscript"/>
          <w:lang w:val="en-US"/>
        </w:rPr>
        <w:t>32</w:t>
      </w:r>
      <w:r>
        <w:rPr>
          <w:szCs w:val="22"/>
        </w:rPr>
        <w:t> </w:t>
      </w:r>
      <w:r w:rsidRPr="0064562C">
        <w:rPr>
          <w:szCs w:val="22"/>
        </w:rPr>
        <w:t>−</w:t>
      </w:r>
      <w:r>
        <w:rPr>
          <w:szCs w:val="22"/>
        </w:rPr>
        <w:t> </w:t>
      </w:r>
      <w:r w:rsidRPr="0064562C">
        <w:rPr>
          <w:szCs w:val="22"/>
        </w:rPr>
        <w:t>2, inclusive, to appear in the syntax.</w:t>
      </w:r>
    </w:p>
    <w:p w:rsidR="000B06B6" w:rsidRDefault="000B06B6" w:rsidP="000B06B6">
      <w:pPr>
        <w:rPr>
          <w:szCs w:val="22"/>
          <w:lang w:val="en-US"/>
        </w:rPr>
      </w:pPr>
      <w:r w:rsidRPr="00983CFA">
        <w:rPr>
          <w:b/>
          <w:szCs w:val="22"/>
          <w:lang w:val="en-US"/>
        </w:rPr>
        <w:t>direct_dependency_type</w:t>
      </w:r>
      <w:r w:rsidRPr="00983CFA">
        <w:rPr>
          <w:szCs w:val="22"/>
          <w:lang w:val="en-US"/>
        </w:rPr>
        <w:t xml:space="preserve">[ i ][ j ] </w:t>
      </w:r>
      <w:r>
        <w:rPr>
          <w:szCs w:val="22"/>
          <w:lang w:val="en-US"/>
        </w:rPr>
        <w:t xml:space="preserve">indicates the type of dependency between the layer with nuh_layer_id equal layer_id_in_nuh[ i ] and the layer with nuh_layer_id equal to layer_id_in_nuh[ j ].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0 indicates that the layer with </w:t>
      </w:r>
      <w:r>
        <w:rPr>
          <w:szCs w:val="22"/>
          <w:lang w:val="en-US"/>
        </w:rPr>
        <w:t>nuh_layer_id equal to layer_id_in_nuh[ j ] is used for both inter-layer sample prediction and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1 indicates that the layer with </w:t>
      </w:r>
      <w:r>
        <w:rPr>
          <w:szCs w:val="22"/>
          <w:lang w:val="en-US"/>
        </w:rPr>
        <w:t>nuh_layer_id equal to layer_id_in_nuh[ j ] is used for inter-layer sample prediction but not for inter-layer motion prediction of the layer with nuh_layer_id equal layer_id_in_nuh[ i ]</w:t>
      </w:r>
      <w:r>
        <w:rPr>
          <w:rFonts w:eastAsia="Batang"/>
          <w:bCs/>
          <w:lang w:val="en-US" w:eastAsia="ko-KR"/>
        </w:rPr>
        <w:t xml:space="preserve">. </w:t>
      </w:r>
      <w:r w:rsidRPr="00D560F3">
        <w:rPr>
          <w:szCs w:val="22"/>
          <w:lang w:val="en-US"/>
        </w:rPr>
        <w:t>direct_dependency_type[ i ][ j ]</w:t>
      </w:r>
      <w:r w:rsidRPr="00983CFA">
        <w:rPr>
          <w:szCs w:val="22"/>
          <w:lang w:val="en-US"/>
        </w:rPr>
        <w:t xml:space="preserve"> </w:t>
      </w:r>
      <w:r>
        <w:rPr>
          <w:rFonts w:eastAsia="Batang"/>
          <w:bCs/>
          <w:lang w:val="en-US" w:eastAsia="ko-KR"/>
        </w:rPr>
        <w:t xml:space="preserve">equal to 2 indicates that the layer with </w:t>
      </w:r>
      <w:r>
        <w:rPr>
          <w:szCs w:val="22"/>
          <w:lang w:val="en-US"/>
        </w:rPr>
        <w:t>nuh_layer_id equal to layer_id_in_nuh[ j ] is used for inter-layer motion prediction but not for inter-layer sample prediction of the layer with nuh_layer_id equal layer_id_in_nuh[ i ]</w:t>
      </w:r>
      <w:r>
        <w:rPr>
          <w:rFonts w:eastAsia="Batang"/>
          <w:bCs/>
          <w:lang w:val="en-US" w:eastAsia="ko-KR"/>
        </w:rPr>
        <w:t xml:space="preserve">. </w:t>
      </w:r>
      <w:r>
        <w:rPr>
          <w:szCs w:val="22"/>
          <w:lang w:val="en-US"/>
        </w:rPr>
        <w:t xml:space="preserve">The length of the </w:t>
      </w:r>
      <w:r w:rsidRPr="000C20A0">
        <w:rPr>
          <w:szCs w:val="22"/>
          <w:lang w:val="en-US"/>
        </w:rPr>
        <w:t>direct_dependency_type[</w:t>
      </w:r>
      <w:r>
        <w:rPr>
          <w:szCs w:val="22"/>
          <w:lang w:val="en-US"/>
        </w:rPr>
        <w:t> </w:t>
      </w:r>
      <w:r w:rsidRPr="000C20A0">
        <w:rPr>
          <w:szCs w:val="22"/>
          <w:lang w:val="en-US"/>
        </w:rPr>
        <w:t>i</w:t>
      </w:r>
      <w:r>
        <w:rPr>
          <w:szCs w:val="22"/>
          <w:lang w:val="en-US"/>
        </w:rPr>
        <w:t> </w:t>
      </w:r>
      <w:r w:rsidRPr="000C20A0">
        <w:rPr>
          <w:szCs w:val="22"/>
          <w:lang w:val="en-US"/>
        </w:rPr>
        <w:t>][</w:t>
      </w:r>
      <w:r>
        <w:rPr>
          <w:szCs w:val="22"/>
          <w:lang w:val="en-US"/>
        </w:rPr>
        <w:t> </w:t>
      </w:r>
      <w:r w:rsidRPr="000C20A0">
        <w:rPr>
          <w:szCs w:val="22"/>
          <w:lang w:val="en-US"/>
        </w:rPr>
        <w:t>j</w:t>
      </w:r>
      <w:r>
        <w:rPr>
          <w:szCs w:val="22"/>
          <w:lang w:val="en-US"/>
        </w:rPr>
        <w:t> </w:t>
      </w:r>
      <w:r w:rsidRPr="000C20A0">
        <w:rPr>
          <w:szCs w:val="22"/>
          <w:lang w:val="en-US"/>
        </w:rPr>
        <w:t>]</w:t>
      </w:r>
      <w:r>
        <w:rPr>
          <w:szCs w:val="22"/>
          <w:lang w:val="en-US"/>
        </w:rPr>
        <w:t xml:space="preserve"> syntax element is </w:t>
      </w:r>
      <w:r w:rsidRPr="000C20A0">
        <w:rPr>
          <w:szCs w:val="22"/>
          <w:lang w:val="en-US"/>
        </w:rPr>
        <w:t>direct_dep_type_len_minus2</w:t>
      </w:r>
      <w:r>
        <w:rPr>
          <w:szCs w:val="22"/>
          <w:lang w:val="en-US"/>
        </w:rPr>
        <w:t xml:space="preserve"> + 2 bits. </w:t>
      </w:r>
      <w:r w:rsidRPr="00983CFA">
        <w:rPr>
          <w:szCs w:val="22"/>
          <w:lang w:val="en-US"/>
        </w:rPr>
        <w:t xml:space="preserve">Although the value of </w:t>
      </w:r>
      <w:r w:rsidRPr="00983CFA">
        <w:rPr>
          <w:rFonts w:eastAsia="Batang"/>
          <w:bCs/>
          <w:lang w:val="en-US" w:eastAsia="ko-KR"/>
        </w:rPr>
        <w:t xml:space="preserve">direct_dependency_type[ i ][ j ] </w:t>
      </w:r>
      <w:r w:rsidRPr="00983CFA">
        <w:rPr>
          <w:szCs w:val="22"/>
          <w:lang w:val="en-US"/>
        </w:rPr>
        <w:t xml:space="preserve">shall be in the range of 0 to 2, inclusive, in this version of this Specification, decoders shall allow values of </w:t>
      </w:r>
      <w:r w:rsidRPr="00983CFA">
        <w:rPr>
          <w:rFonts w:eastAsia="Batang"/>
          <w:bCs/>
          <w:lang w:val="en-US" w:eastAsia="ko-KR"/>
        </w:rPr>
        <w:t>direct_dependency_type[ i ][ j ]</w:t>
      </w:r>
      <w:r w:rsidRPr="00983CFA">
        <w:rPr>
          <w:szCs w:val="22"/>
          <w:lang w:val="en-US"/>
        </w:rPr>
        <w:t xml:space="preserve"> in the range of 3 to 2</w:t>
      </w:r>
      <w:r w:rsidRPr="00983CFA">
        <w:rPr>
          <w:szCs w:val="22"/>
          <w:vertAlign w:val="superscript"/>
          <w:lang w:val="en-US"/>
        </w:rPr>
        <w:t>32</w:t>
      </w:r>
      <w:r w:rsidRPr="00983CFA">
        <w:rPr>
          <w:szCs w:val="22"/>
          <w:lang w:val="en-US"/>
        </w:rPr>
        <w:t> − 2, inclusive, to appear in the syntax.</w:t>
      </w:r>
      <w:r>
        <w:rPr>
          <w:szCs w:val="22"/>
          <w:lang w:val="en-US"/>
        </w:rPr>
        <w:t xml:space="preserve"> When not present, the value of direct_dependency_type</w:t>
      </w:r>
      <w:r w:rsidRPr="00983CFA">
        <w:rPr>
          <w:szCs w:val="22"/>
          <w:lang w:val="en-US"/>
        </w:rPr>
        <w:t>[ i ][ j ]</w:t>
      </w:r>
      <w:r>
        <w:rPr>
          <w:szCs w:val="22"/>
          <w:lang w:val="en-US"/>
        </w:rPr>
        <w:t xml:space="preserve"> is inferred to be equal to default_direct_dependency_type. </w:t>
      </w:r>
    </w:p>
    <w:p w:rsidR="000B06B6" w:rsidRDefault="000B06B6" w:rsidP="000B06B6">
      <w:pPr>
        <w:rPr>
          <w:szCs w:val="22"/>
          <w:lang w:val="en-US"/>
        </w:rPr>
      </w:pPr>
      <w:r>
        <w:rPr>
          <w:szCs w:val="22"/>
          <w:lang w:val="en-US"/>
        </w:rPr>
        <w:lastRenderedPageBreak/>
        <w:t>The variables VpsInterLayerSamplePredictionEnabled</w:t>
      </w:r>
      <w:r w:rsidRPr="00983CFA">
        <w:rPr>
          <w:szCs w:val="22"/>
          <w:lang w:val="en-US"/>
        </w:rPr>
        <w:t>[ i ][ j ]</w:t>
      </w:r>
      <w:r>
        <w:rPr>
          <w:szCs w:val="22"/>
          <w:lang w:val="en-US"/>
        </w:rPr>
        <w:t xml:space="preserve"> and VpsInterLayerMotionPredictionEnabled</w:t>
      </w:r>
      <w:r w:rsidRPr="00983CFA">
        <w:rPr>
          <w:szCs w:val="22"/>
          <w:lang w:val="en-US"/>
        </w:rPr>
        <w:t>[ i ][ j ]</w:t>
      </w:r>
      <w:r>
        <w:rPr>
          <w:szCs w:val="22"/>
          <w:lang w:val="en-US"/>
        </w:rPr>
        <w:t xml:space="preserve"> are derived as follows:</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VpsInterLayerSamplePredictionEnabled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0x1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2</w:t>
      </w:r>
      <w:r w:rsidRPr="00983CFA">
        <w:rPr>
          <w:lang w:val="en-US"/>
        </w:rPr>
        <w:fldChar w:fldCharType="end"/>
      </w:r>
      <w:r w:rsidRPr="00983CFA">
        <w:rPr>
          <w:bCs/>
          <w:lang w:val="en-US"/>
        </w:rPr>
        <w:t>)</w:t>
      </w:r>
    </w:p>
    <w:p w:rsidR="000B06B6" w:rsidRDefault="000B06B6" w:rsidP="000B06B6">
      <w:pPr>
        <w:tabs>
          <w:tab w:val="center" w:pos="4849"/>
          <w:tab w:val="right" w:pos="9700"/>
        </w:tabs>
        <w:spacing w:before="193" w:after="240"/>
        <w:ind w:left="403"/>
        <w:rPr>
          <w:szCs w:val="22"/>
          <w:lang w:val="en-US"/>
        </w:rPr>
      </w:pPr>
      <w:r w:rsidRPr="009E0F1F">
        <w:rPr>
          <w:bCs/>
          <w:lang w:val="de-DE"/>
        </w:rPr>
        <w:t>VpsInterLayerMotionPredictionEnabled</w:t>
      </w:r>
      <w:r w:rsidRPr="00983CFA">
        <w:rPr>
          <w:szCs w:val="22"/>
          <w:lang w:val="en-US"/>
        </w:rPr>
        <w:t>[ i ][ j ]</w:t>
      </w:r>
      <w:r>
        <w:rPr>
          <w:szCs w:val="22"/>
          <w:lang w:val="en-US"/>
        </w:rPr>
        <w:t xml:space="preserve"> = direct_dependency_type</w:t>
      </w:r>
      <w:r w:rsidRPr="00983CFA">
        <w:rPr>
          <w:szCs w:val="22"/>
          <w:lang w:val="en-US"/>
        </w:rPr>
        <w:t>[ i ][ j ]</w:t>
      </w:r>
      <w:r>
        <w:rPr>
          <w:szCs w:val="22"/>
          <w:lang w:val="en-US"/>
        </w:rPr>
        <w:t xml:space="preserve"> &amp; 0x2</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3</w:t>
      </w:r>
      <w:r w:rsidRPr="00983CFA">
        <w:rPr>
          <w:lang w:val="en-US"/>
        </w:rPr>
        <w:fldChar w:fldCharType="end"/>
      </w:r>
      <w:r w:rsidRPr="00983CFA">
        <w:rPr>
          <w:bCs/>
          <w:lang w:val="en-US"/>
        </w:rPr>
        <w:t>)</w:t>
      </w:r>
    </w:p>
    <w:p w:rsidR="000B06B6" w:rsidRPr="00196264" w:rsidRDefault="007B074F" w:rsidP="000B06B6">
      <w:pPr>
        <w:tabs>
          <w:tab w:val="clear" w:pos="794"/>
          <w:tab w:val="clear" w:pos="1191"/>
          <w:tab w:val="clear" w:pos="1588"/>
          <w:tab w:val="clear" w:pos="1985"/>
          <w:tab w:val="left" w:pos="360"/>
          <w:tab w:val="left" w:pos="720"/>
          <w:tab w:val="left" w:pos="1080"/>
          <w:tab w:val="left" w:pos="1440"/>
        </w:tabs>
        <w:rPr>
          <w:rFonts w:eastAsia="Batang"/>
          <w:bCs/>
          <w:highlight w:val="yellow"/>
          <w:lang w:val="en-US" w:eastAsia="ko-KR"/>
        </w:rPr>
      </w:pPr>
      <w:r w:rsidRPr="00196264">
        <w:rPr>
          <w:rFonts w:eastAsia="Batang"/>
          <w:bCs/>
          <w:highlight w:val="yellow"/>
          <w:lang w:val="en-US" w:eastAsia="ko-KR"/>
        </w:rPr>
        <w:t xml:space="preserve"> </w:t>
      </w:r>
      <w:r w:rsidR="000B06B6" w:rsidRPr="00196264">
        <w:rPr>
          <w:rFonts w:eastAsia="Batang"/>
          <w:bCs/>
          <w:highlight w:val="yellow"/>
          <w:lang w:val="en-US" w:eastAsia="ko-KR"/>
        </w:rPr>
        <w:t>[Ed. (JB):</w:t>
      </w:r>
      <w:r w:rsidR="000B06B6">
        <w:rPr>
          <w:rFonts w:eastAsia="Batang"/>
          <w:bCs/>
          <w:highlight w:val="yellow"/>
          <w:lang w:val="en-US" w:eastAsia="ko-KR"/>
        </w:rPr>
        <w:t xml:space="preserve"> </w:t>
      </w:r>
      <w:r w:rsidR="000B06B6" w:rsidRPr="00196264">
        <w:rPr>
          <w:highlight w:val="yellow"/>
          <w:lang w:val="en-US"/>
        </w:rPr>
        <w:t xml:space="preserve">May need to define semantic constraints associated with values of </w:t>
      </w:r>
      <w:r w:rsidR="000B06B6">
        <w:rPr>
          <w:highlight w:val="yellow"/>
          <w:lang w:val="en-US"/>
        </w:rPr>
        <w:t xml:space="preserve"> </w:t>
      </w:r>
      <w:r w:rsidR="000B06B6" w:rsidRPr="008B3A6E">
        <w:rPr>
          <w:szCs w:val="22"/>
          <w:highlight w:val="yellow"/>
          <w:lang w:val="en-US"/>
        </w:rPr>
        <w:t>VpsInterLayerSamplePredictionEnabled[ i ][ j ] and VpsInterLayerMotionPredictionEnabled[ i ][ j ]</w:t>
      </w:r>
      <w:r w:rsidR="000B06B6" w:rsidRPr="00196264">
        <w:rPr>
          <w:rFonts w:eastAsia="Batang"/>
          <w:bCs/>
          <w:highlight w:val="yellow"/>
          <w:lang w:val="en-US" w:eastAsia="ko-KR"/>
        </w:rPr>
        <w:t>.]</w:t>
      </w:r>
    </w:p>
    <w:p w:rsidR="000B06B6" w:rsidRPr="00983CFA" w:rsidRDefault="000B06B6" w:rsidP="000B06B6">
      <w:pPr>
        <w:pStyle w:val="3N"/>
        <w:rPr>
          <w:highlight w:val="yellow"/>
          <w:lang w:val="en-US"/>
        </w:rPr>
      </w:pPr>
      <w:bookmarkStart w:id="1675" w:name="_Ref357439354"/>
      <w:r w:rsidRPr="00983CFA">
        <w:rPr>
          <w:rFonts w:eastAsia="Batang"/>
          <w:b/>
          <w:bCs/>
          <w:lang w:val="en-US" w:eastAsia="ko-KR"/>
        </w:rPr>
        <w:t>vps_vui_alignment_bit_equal_to_one</w:t>
      </w:r>
      <w:r w:rsidRPr="00983CFA">
        <w:rPr>
          <w:bCs/>
          <w:lang w:val="en-US"/>
        </w:rPr>
        <w:t xml:space="preserve"> shall be equal to 1.</w:t>
      </w:r>
    </w:p>
    <w:p w:rsidR="000B06B6" w:rsidRPr="00983CFA" w:rsidRDefault="000B06B6" w:rsidP="008557C3">
      <w:pPr>
        <w:pStyle w:val="3H4"/>
        <w:keepLines w:val="0"/>
        <w:numPr>
          <w:ilvl w:val="5"/>
          <w:numId w:val="37"/>
        </w:numPr>
        <w:tabs>
          <w:tab w:val="clear" w:pos="1080"/>
          <w:tab w:val="num" w:pos="1134"/>
        </w:tabs>
        <w:ind w:left="1134" w:hanging="1134"/>
        <w:rPr>
          <w:lang w:val="en-US"/>
        </w:rPr>
      </w:pPr>
      <w:r w:rsidRPr="00983CFA">
        <w:rPr>
          <w:lang w:val="en-US"/>
        </w:rPr>
        <w:t>Representation format semantics</w:t>
      </w:r>
    </w:p>
    <w:p w:rsidR="000B06B6" w:rsidRDefault="000B06B6" w:rsidP="000B06B6">
      <w:r>
        <w:rPr>
          <w:b/>
        </w:rPr>
        <w:t>chroma_and_bit_depth</w:t>
      </w:r>
      <w:r w:rsidRPr="006014B1">
        <w:rPr>
          <w:b/>
        </w:rPr>
        <w:t>_vps_</w:t>
      </w:r>
      <w:r>
        <w:rPr>
          <w:b/>
        </w:rPr>
        <w:t>present</w:t>
      </w:r>
      <w:r w:rsidRPr="006014B1">
        <w:rPr>
          <w:b/>
        </w:rPr>
        <w:t>_flag</w:t>
      </w:r>
      <w:r>
        <w:rPr>
          <w:b/>
        </w:rPr>
        <w:t xml:space="preserve"> </w:t>
      </w:r>
      <w:r>
        <w:t xml:space="preserve">equal to 1 specifies that the syntax elements, </w:t>
      </w:r>
      <w:r w:rsidRPr="006236F3">
        <w:t>chroma_format_vps_idc</w:t>
      </w:r>
      <w:r>
        <w:t xml:space="preserve">,  </w:t>
      </w:r>
      <w:r w:rsidRPr="006236F3">
        <w:t>bit_depth_vps_luma_minus8</w:t>
      </w:r>
      <w:r>
        <w:t xml:space="preserve">, and </w:t>
      </w:r>
      <w:r w:rsidRPr="006236F3">
        <w:t>bit_depth_vps_chroma_minus8</w:t>
      </w:r>
      <w:r>
        <w:t xml:space="preserve"> are present and that the syntax element </w:t>
      </w:r>
      <w:r w:rsidRPr="006236F3">
        <w:t>separate_colour_plane_vps_flag</w:t>
      </w:r>
      <w:r>
        <w:t xml:space="preserve"> might be present. chroma_and_</w:t>
      </w:r>
      <w:r w:rsidRPr="006014B1">
        <w:t>bit_depth</w:t>
      </w:r>
      <w:r>
        <w:t xml:space="preserve">_vps_present_flag equal to 0 specifies that the syntax elements, </w:t>
      </w:r>
      <w:r w:rsidRPr="006236F3">
        <w:t>chroma_format_vps_idc</w:t>
      </w:r>
      <w:r>
        <w:t xml:space="preserve">, </w:t>
      </w:r>
      <w:r w:rsidRPr="006236F3">
        <w:t>separate_colour_plane_vps_flag</w:t>
      </w:r>
      <w:r>
        <w:t xml:space="preserve">, </w:t>
      </w:r>
      <w:r w:rsidRPr="006236F3">
        <w:t>bit_depth_vps_luma_minus8</w:t>
      </w:r>
      <w:r>
        <w:t xml:space="preserve">, and </w:t>
      </w:r>
      <w:r w:rsidRPr="006236F3">
        <w:t>bit_depth_vps_chroma_minus8</w:t>
      </w:r>
      <w:r>
        <w:t xml:space="preserve"> are not present and inferred from the previous rep_format( ) syntax structure in the VPS. The value of chroma_and_</w:t>
      </w:r>
      <w:r w:rsidRPr="006014B1">
        <w:t>bit_depth</w:t>
      </w:r>
      <w:r>
        <w:t>_vps_present_flag of the first rep_format( ) syntax structure in the VPS shall be equal to 1.</w:t>
      </w:r>
    </w:p>
    <w:p w:rsidR="000B06B6" w:rsidRDefault="000B06B6" w:rsidP="000B06B6">
      <w:pPr>
        <w:rPr>
          <w:bCs/>
          <w:lang w:val="en-US"/>
        </w:rPr>
      </w:pPr>
      <w:r w:rsidRPr="00983CFA">
        <w:rPr>
          <w:b/>
          <w:lang w:val="en-US"/>
        </w:rPr>
        <w:t>pic_width_vps_in_luma_samples</w:t>
      </w:r>
      <w:r w:rsidRPr="00983CFA">
        <w:rPr>
          <w:lang w:val="en-US"/>
        </w:rPr>
        <w:t xml:space="preserve">, </w:t>
      </w:r>
      <w:r w:rsidRPr="00983CFA">
        <w:rPr>
          <w:b/>
          <w:lang w:val="en-US"/>
        </w:rPr>
        <w:t>pic_height_vps_in_luma_samples</w:t>
      </w:r>
      <w:r w:rsidRPr="00983CFA">
        <w:rPr>
          <w:lang w:val="en-US"/>
        </w:rPr>
        <w:t xml:space="preserve">, </w:t>
      </w:r>
      <w:r w:rsidRPr="00983CFA">
        <w:rPr>
          <w:b/>
          <w:lang w:val="en-US"/>
        </w:rPr>
        <w:t>chroma_format_vps_idc</w:t>
      </w:r>
      <w:r w:rsidRPr="00983CFA">
        <w:rPr>
          <w:lang w:val="en-US"/>
        </w:rPr>
        <w:t xml:space="preserve">, </w:t>
      </w:r>
      <w:r w:rsidRPr="00983CFA">
        <w:rPr>
          <w:b/>
          <w:lang w:val="en-US" w:eastAsia="ko-KR"/>
        </w:rPr>
        <w:t>separate_colour_plane_vps_flag</w:t>
      </w:r>
      <w:r w:rsidRPr="00983CFA">
        <w:rPr>
          <w:lang w:val="en-US"/>
        </w:rPr>
        <w:t xml:space="preserve">, </w:t>
      </w:r>
      <w:r w:rsidRPr="00983CFA">
        <w:rPr>
          <w:b/>
          <w:lang w:val="en-US"/>
        </w:rPr>
        <w:t>bit_depth_vps_luma_minus8</w:t>
      </w:r>
      <w:r w:rsidRPr="00983CFA">
        <w:rPr>
          <w:lang w:val="en-US"/>
        </w:rPr>
        <w:t xml:space="preserve">, and </w:t>
      </w:r>
      <w:r w:rsidRPr="00983CFA">
        <w:rPr>
          <w:b/>
          <w:lang w:val="en-US"/>
        </w:rPr>
        <w:t>bit_depth_vps_chroma_minus8</w:t>
      </w:r>
      <w:r w:rsidRPr="00983CFA">
        <w:rPr>
          <w:lang w:val="en-US"/>
        </w:rPr>
        <w:t xml:space="preserve"> are used for inference of the values of the SPS syntax elements pic_width_in_luma_samples, pic_height_in_luma_samples, </w:t>
      </w:r>
      <w:r w:rsidRPr="00983CFA">
        <w:rPr>
          <w:lang w:val="en-US" w:eastAsia="ko-KR"/>
        </w:rPr>
        <w:t xml:space="preserve">chroma_format_idc, separate_colour_plane_flag, </w:t>
      </w:r>
      <w:r w:rsidRPr="00983CFA">
        <w:rPr>
          <w:lang w:val="en-US"/>
        </w:rPr>
        <w:t>bit_depth_luma_minus8, and bit_depth_chroma_minus8, respectively, for each SPS that refers to the VPS.</w:t>
      </w:r>
      <w:r>
        <w:rPr>
          <w:lang w:val="en-US"/>
        </w:rPr>
        <w:t xml:space="preserve"> </w:t>
      </w:r>
      <w:r w:rsidRPr="0016342C">
        <w:rPr>
          <w:lang w:val="en-US"/>
        </w:rPr>
        <w:t>When not present in the i-th rep_format( ) syntax structure in the VPS</w:t>
      </w:r>
      <w:r>
        <w:rPr>
          <w:lang w:val="en-US"/>
        </w:rPr>
        <w:t>,</w:t>
      </w:r>
      <w:r w:rsidRPr="0016342C">
        <w:rPr>
          <w:lang w:val="en-US"/>
        </w:rPr>
        <w:t xml:space="preserve"> the value of </w:t>
      </w:r>
      <w:r>
        <w:rPr>
          <w:lang w:val="en-US"/>
        </w:rPr>
        <w:t>each of these syntax elements is inferred to be equal to the value of the corresponding syntax element in the (i </w:t>
      </w:r>
      <w:r w:rsidRPr="00983CFA">
        <w:rPr>
          <w:bCs/>
          <w:lang w:val="en-US"/>
        </w:rPr>
        <w:t>−</w:t>
      </w:r>
      <w:r>
        <w:rPr>
          <w:bCs/>
          <w:lang w:val="en-US"/>
        </w:rPr>
        <w:t xml:space="preserve"> 1)-th rep_format( ) syntax structure in the VPS. </w:t>
      </w:r>
      <w:r w:rsidRPr="00983CFA">
        <w:rPr>
          <w:lang w:val="en-US"/>
        </w:rPr>
        <w:t xml:space="preserve">For each of these syntax elements, all constraints, if any, that apply to the value of the corresponding SPS syntax element also apply. </w:t>
      </w:r>
      <w:r w:rsidRPr="00983CFA">
        <w:rPr>
          <w:highlight w:val="yellow"/>
          <w:lang w:val="en-US"/>
        </w:rPr>
        <w:t xml:space="preserve">[Ed. (GT) </w:t>
      </w:r>
      <w:r>
        <w:rPr>
          <w:highlight w:val="yellow"/>
          <w:lang w:val="en-US"/>
        </w:rPr>
        <w:t>Consider explicit constraints here.</w:t>
      </w:r>
      <w:r w:rsidRPr="00983CFA">
        <w:rPr>
          <w:highlight w:val="yellow"/>
          <w:lang w:val="en-US"/>
        </w:rPr>
        <w:t>]</w:t>
      </w:r>
      <w:r>
        <w:rPr>
          <w:highlight w:val="yellow"/>
          <w:lang w:val="en-US"/>
        </w:rPr>
        <w:t>.</w:t>
      </w:r>
    </w:p>
    <w:p w:rsidR="000B06B6" w:rsidRPr="003B4783" w:rsidRDefault="000B06B6" w:rsidP="008557C3">
      <w:pPr>
        <w:pStyle w:val="3H4"/>
        <w:keepLines w:val="0"/>
        <w:numPr>
          <w:ilvl w:val="5"/>
          <w:numId w:val="37"/>
        </w:numPr>
        <w:tabs>
          <w:tab w:val="clear" w:pos="1080"/>
          <w:tab w:val="num" w:pos="1134"/>
        </w:tabs>
        <w:ind w:left="1134" w:hanging="1134"/>
        <w:rPr>
          <w:lang w:val="en-US"/>
        </w:rPr>
      </w:pPr>
      <w:r w:rsidRPr="003B4783">
        <w:rPr>
          <w:lang w:val="en-US"/>
        </w:rPr>
        <w:t>DPB size semantics</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sub_layer_flag_info_present_flag</w:t>
      </w:r>
      <w:r w:rsidRPr="003B4783">
        <w:rPr>
          <w:rFonts w:eastAsia="Times New Roman"/>
          <w:lang w:val="en-CA"/>
        </w:rPr>
        <w:t>[ i ]</w:t>
      </w:r>
      <w:r w:rsidRPr="00F00F3C">
        <w:rPr>
          <w:rFonts w:eastAsia="Times New Roman"/>
          <w:bCs/>
          <w:lang w:val="en-CA"/>
        </w:rPr>
        <w:t xml:space="preserve"> </w:t>
      </w:r>
      <w:r w:rsidRPr="003B4783">
        <w:t>equal to 1 specifies that sub_layer_dpb_info_present_flag</w:t>
      </w:r>
      <w:r w:rsidRPr="003B4783">
        <w:rPr>
          <w:lang w:eastAsia="ko-KR"/>
        </w:rPr>
        <w:t>[ i ][ j ]</w:t>
      </w:r>
      <w:r w:rsidRPr="003B4783">
        <w:t xml:space="preserve"> is present for i in the range </w:t>
      </w:r>
      <w:r>
        <w:t xml:space="preserve">of </w:t>
      </w:r>
      <w:r w:rsidRPr="003B4783">
        <w:t>1 to vps_max_sub_layers_minus1, inclusive. sub_layer_flag_info_present_flag[ i ] equal to 0 specifies that, for each value of j greater than 0, sub_layer_dpb_info_present_flag[ i ][ j ] is not present and the value is inferred to be equal to 0.</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pPr>
      <w:r w:rsidRPr="003B4783">
        <w:rPr>
          <w:rFonts w:eastAsia="Times New Roman"/>
          <w:b/>
          <w:bCs/>
          <w:lang w:val="en-CA"/>
        </w:rPr>
        <w:t>sub_layer_dpb_info_present_flag</w:t>
      </w:r>
      <w:r w:rsidRPr="003B4783">
        <w:rPr>
          <w:rFonts w:eastAsia="Times New Roman"/>
          <w:lang w:val="en-CA"/>
        </w:rPr>
        <w:t>[ i ][ j ]</w:t>
      </w:r>
      <w:r w:rsidRPr="00F00F3C">
        <w:rPr>
          <w:rFonts w:eastAsia="Times New Roman"/>
          <w:bCs/>
          <w:lang w:val="en-CA"/>
        </w:rPr>
        <w:t xml:space="preserve"> </w:t>
      </w:r>
      <w:r w:rsidRPr="003B4783">
        <w:t>equal to 1 specifies that max_vps_dec_pic_buffering_minus1</w:t>
      </w:r>
      <w:r w:rsidRPr="003B4783">
        <w:rPr>
          <w:lang w:eastAsia="ko-KR"/>
        </w:rPr>
        <w:t xml:space="preserve">[ i ][ k ][ j ] </w:t>
      </w:r>
      <w:r>
        <w:rPr>
          <w:lang w:eastAsia="ko-KR"/>
        </w:rPr>
        <w:t>is</w:t>
      </w:r>
      <w:r w:rsidRPr="003B4783">
        <w:rPr>
          <w:lang w:eastAsia="ko-KR"/>
        </w:rPr>
        <w:t xml:space="preserve"> present for k in the range of 0 to NumSubDpbs[ i ] – 1, inclusive</w:t>
      </w:r>
      <w:r>
        <w:rPr>
          <w:lang w:eastAsia="ko-KR"/>
        </w:rPr>
        <w:t>,</w:t>
      </w:r>
      <w:r w:rsidRPr="003B4783">
        <w:t xml:space="preserve"> for the j-th sub-layer</w:t>
      </w:r>
      <w:r>
        <w:t>,</w:t>
      </w:r>
      <w:r w:rsidRPr="003B4783">
        <w:t xml:space="preserve"> and </w:t>
      </w:r>
      <w:r w:rsidRPr="003B4783">
        <w:rPr>
          <w:lang w:eastAsia="ko-KR"/>
        </w:rPr>
        <w:t>max_vps_num_reorder_pics[ i ][ j ] and max_vps_latency_increase_plus1[ i ][ j ] are present for</w:t>
      </w:r>
      <w:r w:rsidRPr="003B4783">
        <w:t xml:space="preserve"> </w:t>
      </w:r>
      <w:r w:rsidRPr="003B4783">
        <w:rPr>
          <w:lang w:eastAsia="ko-KR"/>
        </w:rPr>
        <w:t>the j-th sub-layer</w:t>
      </w:r>
      <w:r w:rsidRPr="003B4783">
        <w:t>. sub_layer_dpb_info_present_flag[ i ][ j ] equal to 0 specifies that the values of max_vps_dec_pic_buffering_minus1</w:t>
      </w:r>
      <w:r w:rsidRPr="003B4783">
        <w:rPr>
          <w:lang w:eastAsia="ko-KR"/>
        </w:rPr>
        <w:t>[ i ][ k ][ </w:t>
      </w:r>
      <w:r w:rsidRPr="003B4783">
        <w:t>j </w:t>
      </w:r>
      <w:r w:rsidRPr="003B4783">
        <w:rPr>
          <w:lang w:eastAsia="ko-KR"/>
        </w:rPr>
        <w:t>]</w:t>
      </w:r>
      <w:r w:rsidRPr="003B4783">
        <w:t xml:space="preserve"> are equal to max_vps_dec_pic_buffering_minus1</w:t>
      </w:r>
      <w:r w:rsidRPr="003B4783">
        <w:rPr>
          <w:lang w:eastAsia="ko-KR"/>
        </w:rPr>
        <w:t>[ i ][ k ][ </w:t>
      </w:r>
      <w:r w:rsidRPr="003B4783">
        <w:t>j − 1 </w:t>
      </w:r>
      <w:r w:rsidRPr="003B4783">
        <w:rPr>
          <w:lang w:eastAsia="ko-KR"/>
        </w:rPr>
        <w:t>] for k in the range of 0 to NumSubDpbs[ i ] – 1, inclusive, and that the values max_vps_num_reorder_pics[ i ][ j ] and max_vps_latency_increase_plus1[ i ][ j ]</w:t>
      </w:r>
      <w:r w:rsidRPr="003B4783">
        <w:t xml:space="preserve"> are set equal to </w:t>
      </w:r>
      <w:r w:rsidRPr="003B4783">
        <w:rPr>
          <w:lang w:eastAsia="ko-KR"/>
        </w:rPr>
        <w:t>max_vps_num_reorder_pics[ i ][ j </w:t>
      </w:r>
      <w:r w:rsidRPr="003B4783">
        <w:rPr>
          <w:lang w:eastAsia="ko-KR"/>
        </w:rPr>
        <w:noBreakHyphen/>
        <w:t> 1 ] and max_vps_latency_increase_plus1[ i ][ j </w:t>
      </w:r>
      <w:r w:rsidRPr="003B4783">
        <w:rPr>
          <w:lang w:eastAsia="ko-KR"/>
        </w:rPr>
        <w:noBreakHyphen/>
        <w:t> 1 ], respectively</w:t>
      </w:r>
      <w:r w:rsidRPr="003B4783">
        <w:rPr>
          <w:lang w:val="en-CA"/>
        </w:rPr>
        <w:t xml:space="preserve">. The value of </w:t>
      </w:r>
      <w:r w:rsidRPr="003B4783">
        <w:t>sub_layer_dpb_info_present_flag[ i ][ 0 ] for any possible value of i is inferred to be equal to 1.</w:t>
      </w:r>
    </w:p>
    <w:p w:rsidR="000B06B6" w:rsidRPr="003B4783" w:rsidRDefault="000B06B6" w:rsidP="000B06B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3B4783">
        <w:rPr>
          <w:rFonts w:eastAsia="Times New Roman"/>
          <w:b/>
          <w:szCs w:val="18"/>
          <w:lang w:val="en-US"/>
        </w:rPr>
        <w:t>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3B4783">
        <w:rPr>
          <w:rFonts w:eastAsia="Times New Roman"/>
          <w:szCs w:val="18"/>
          <w:lang w:val="en-US" w:eastAsia="ko-KR"/>
        </w:rPr>
        <w:t>[ i ]</w:t>
      </w:r>
      <w:r w:rsidRPr="003B4783">
        <w:rPr>
          <w:rFonts w:eastAsia="Batang"/>
          <w:bCs/>
          <w:szCs w:val="18"/>
          <w:lang w:val="en-US" w:eastAsia="ko-KR"/>
        </w:rPr>
        <w:t>[ k ]</w:t>
      </w:r>
      <w:r w:rsidRPr="003B4783">
        <w:rPr>
          <w:rFonts w:eastAsia="Times New Roman"/>
          <w:szCs w:val="18"/>
          <w:lang w:val="en-US" w:eastAsia="ko-KR"/>
        </w:rPr>
        <w:t>[ j ]</w:t>
      </w:r>
      <w:r w:rsidRPr="003B4783">
        <w:rPr>
          <w:rFonts w:eastAsia="Times New Roman"/>
          <w:szCs w:val="18"/>
          <w:lang w:val="en-US"/>
        </w:rPr>
        <w:t xml:space="preserve"> shall be greater than or equal to max_vps_</w:t>
      </w:r>
      <w:r w:rsidRPr="003B4783">
        <w:rPr>
          <w:rFonts w:eastAsia="Times New Roman"/>
          <w:lang w:val="en-US"/>
        </w:rPr>
        <w:t>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eastAsia="ko-KR"/>
        </w:rPr>
        <w:t>[</w:t>
      </w:r>
      <w:r w:rsidRPr="003B4783">
        <w:rPr>
          <w:rFonts w:eastAsia="Batang"/>
          <w:bCs/>
          <w:lang w:val="en-US" w:eastAsia="ko-KR"/>
        </w:rPr>
        <w:t> </w:t>
      </w:r>
      <w:r w:rsidRPr="003B4783">
        <w:rPr>
          <w:rFonts w:eastAsia="Times New Roman"/>
          <w:lang w:val="en-US"/>
        </w:rPr>
        <w:t>j </w:t>
      </w:r>
      <w:r w:rsidRPr="003B4783">
        <w:rPr>
          <w:rFonts w:eastAsia="Times New Roman"/>
          <w:lang w:val="en-US"/>
        </w:rPr>
        <w:noBreakHyphen/>
        <w:t> 1</w:t>
      </w:r>
      <w:r w:rsidRPr="003B4783">
        <w:rPr>
          <w:rFonts w:eastAsia="Batang"/>
          <w:bCs/>
          <w:lang w:val="en-US" w:eastAsia="ko-KR"/>
        </w:rPr>
        <w:t> </w:t>
      </w:r>
      <w:r w:rsidRPr="003B4783">
        <w:rPr>
          <w:rFonts w:eastAsia="Times New Roman"/>
          <w:lang w:val="en-US"/>
        </w:rPr>
        <w:t>]. When max_vps_dec_pic_buffering_minus1</w:t>
      </w:r>
      <w:r w:rsidRPr="003B4783">
        <w:rPr>
          <w:rFonts w:eastAsia="Times New Roman"/>
          <w:lang w:val="en-US" w:eastAsia="ko-KR"/>
        </w:rPr>
        <w:t>[ i ]</w:t>
      </w:r>
      <w:r w:rsidRPr="003B4783">
        <w:rPr>
          <w:rFonts w:eastAsia="Batang"/>
          <w:bCs/>
          <w:lang w:val="en-US" w:eastAsia="ko-KR"/>
        </w:rPr>
        <w:t>[ k ]</w:t>
      </w:r>
      <w:r w:rsidRPr="003B4783">
        <w:rPr>
          <w:rFonts w:eastAsia="Times New Roman"/>
          <w:lang w:val="en-US" w:eastAsia="ko-KR"/>
        </w:rPr>
        <w:t>[ j ]</w:t>
      </w:r>
      <w:r w:rsidRPr="003B4783">
        <w:rPr>
          <w:rFonts w:eastAsia="Times New Roman"/>
          <w:lang w:val="en-US"/>
        </w:rPr>
        <w:t xml:space="preserve"> is not present for j in the range of 1 to </w:t>
      </w:r>
      <w:r w:rsidRPr="003B4783">
        <w:rPr>
          <w:bCs/>
        </w:rPr>
        <w:t>vps_max_sub_layers_minus1</w:t>
      </w:r>
      <w:r w:rsidRPr="003B4783">
        <w:rPr>
          <w:rFonts w:eastAsia="Times New Roman"/>
          <w:lang w:val="en-US"/>
        </w:rPr>
        <w:t> − 1, inclusive, it is inferred to be equal to max_vps_dec_pic_buffering_minus1</w:t>
      </w:r>
      <w:r w:rsidRPr="003B4783">
        <w:rPr>
          <w:rFonts w:eastAsia="Times New Roman"/>
          <w:lang w:val="en-US" w:eastAsia="ko-KR"/>
        </w:rPr>
        <w:t>[</w:t>
      </w:r>
      <w:r w:rsidRPr="003B4783">
        <w:rPr>
          <w:rFonts w:eastAsia="Batang"/>
          <w:bCs/>
          <w:lang w:val="en-US" w:eastAsia="ko-KR"/>
        </w:rPr>
        <w:t> </w:t>
      </w:r>
      <w:r w:rsidRPr="003B4783">
        <w:rPr>
          <w:rFonts w:eastAsia="Times New Roman"/>
          <w:lang w:val="en-US" w:eastAsia="ko-KR"/>
        </w:rPr>
        <w:t>i</w:t>
      </w:r>
      <w:r w:rsidRPr="003B4783">
        <w:rPr>
          <w:rFonts w:eastAsia="Batang"/>
          <w:bCs/>
          <w:lang w:val="en-US" w:eastAsia="ko-KR"/>
        </w:rPr>
        <w:t> </w:t>
      </w:r>
      <w:r w:rsidRPr="003B4783">
        <w:rPr>
          <w:rFonts w:eastAsia="Times New Roman"/>
          <w:lang w:val="en-US" w:eastAsia="ko-KR"/>
        </w:rPr>
        <w:t>]</w:t>
      </w:r>
      <w:r w:rsidRPr="003B4783">
        <w:rPr>
          <w:rFonts w:eastAsia="Batang"/>
          <w:bCs/>
          <w:lang w:val="en-US" w:eastAsia="ko-KR"/>
        </w:rPr>
        <w:t>[ k ]</w:t>
      </w:r>
      <w:r w:rsidRPr="003B4783">
        <w:rPr>
          <w:rFonts w:eastAsia="Times New Roman"/>
          <w:lang w:val="en-US"/>
        </w:rPr>
        <w:t>[ </w:t>
      </w:r>
      <w:r w:rsidRPr="003B4783">
        <w:rPr>
          <w:bCs/>
        </w:rPr>
        <w:t>j </w:t>
      </w:r>
      <w:r w:rsidRPr="003B4783">
        <w:rPr>
          <w:bCs/>
        </w:rPr>
        <w:noBreakHyphen/>
        <w:t> 1</w:t>
      </w:r>
      <w:r w:rsidRPr="003B4783">
        <w:rPr>
          <w:rFonts w:eastAsia="Times New Roman"/>
          <w:lang w:val="en-US"/>
        </w:rPr>
        <w:t>].</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max_vps_num_reorder_pics</w:t>
      </w:r>
      <w:r w:rsidRPr="003B4783">
        <w:rPr>
          <w:rFonts w:eastAsia="Batang"/>
          <w:lang w:val="en-CA" w:eastAsia="ko-KR"/>
        </w:rPr>
        <w:t xml:space="preserve">[ i ][ j ] </w:t>
      </w:r>
      <w:r>
        <w:t xml:space="preserve">specifies, </w:t>
      </w:r>
      <w:r w:rsidRPr="003B4783">
        <w:t>when HighestTid is equal to j</w:t>
      </w:r>
      <w:r>
        <w:t>,</w:t>
      </w:r>
      <w:r w:rsidRPr="003B4783">
        <w:t xml:space="preserve">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3B4783">
        <w:rPr>
          <w:rFonts w:eastAsia="Times New Roman"/>
          <w:lang w:val="en-US"/>
        </w:rPr>
        <w:t>. When max_vps_num_reorder_pics[ i ][ j ] is not present for j in the range of 1 to vps_max_sub_layers_minus1 – 1, inclusive, due to sub_layer_dpb_info_present_flag[ i ][ j ] being equal to 0, it is inferred to be equal to max_vps_num_reorder_pics[ i ][ j </w:t>
      </w:r>
      <w:r w:rsidRPr="003B4783">
        <w:rPr>
          <w:rFonts w:eastAsia="Times New Roman"/>
          <w:lang w:val="en-US"/>
        </w:rPr>
        <w:noBreakHyphen/>
        <w:t xml:space="preserve">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b/>
          <w:lang w:val="en-CA"/>
        </w:rPr>
        <w:t>max_vps_latency_increase_plus1</w:t>
      </w:r>
      <w:r w:rsidRPr="003B4783">
        <w:rPr>
          <w:rFonts w:eastAsia="Batang"/>
          <w:lang w:val="en-CA" w:eastAsia="ko-KR"/>
        </w:rPr>
        <w:t xml:space="preserve">[ i ][ j ] not equal to 0 </w:t>
      </w:r>
      <w:r w:rsidRPr="003B4783">
        <w:rPr>
          <w:rFonts w:eastAsia="Times New Roman"/>
          <w:lang w:val="en-US"/>
        </w:rPr>
        <w:t>is used to compute the value of VpsMaxLatencyPictures[ i ][ j ], which</w:t>
      </w:r>
      <w:r>
        <w:rPr>
          <w:rFonts w:eastAsia="Times New Roman"/>
          <w:lang w:val="en-US"/>
        </w:rPr>
        <w:t xml:space="preserve">, </w:t>
      </w:r>
      <w:r w:rsidRPr="003B4783">
        <w:t>when HighestTid is equal to j</w:t>
      </w:r>
      <w:r>
        <w:t>,</w:t>
      </w:r>
      <w:r w:rsidRPr="003B4783">
        <w:rPr>
          <w:rFonts w:eastAsia="Times New Roman"/>
          <w:lang w:val="en-US"/>
        </w:rPr>
        <w:t xml:space="preserve"> </w:t>
      </w:r>
      <w:r w:rsidRPr="003B4783">
        <w:rPr>
          <w:szCs w:val="22"/>
        </w:rPr>
        <w:t xml:space="preserve">specifies the maximum number of </w:t>
      </w:r>
      <w:r w:rsidRPr="003B4783">
        <w:t xml:space="preserve">access units containing a picture with PicOutputFlag equal to 1 in the i-th output layer set </w:t>
      </w:r>
      <w:r w:rsidRPr="003B4783">
        <w:rPr>
          <w:szCs w:val="22"/>
        </w:rPr>
        <w:t xml:space="preserve"> that can precede any </w:t>
      </w:r>
      <w:r w:rsidRPr="003B4783">
        <w:t>access unit auA that contains a picture with PicOutputFlag equal to 1</w:t>
      </w:r>
      <w:r w:rsidRPr="003B4783">
        <w:rPr>
          <w:szCs w:val="22"/>
        </w:rPr>
        <w:t xml:space="preserve"> in the CVS in output order and follow the </w:t>
      </w:r>
      <w:r w:rsidRPr="003B4783">
        <w:t>access unit auA that contains a picture with PicOutputFlag equal to 1</w:t>
      </w:r>
      <w:r w:rsidRPr="003B4783">
        <w:rPr>
          <w:szCs w:val="22"/>
        </w:rPr>
        <w:t xml:space="preserve"> in decoding order</w:t>
      </w:r>
      <w:r w:rsidRPr="003B4783">
        <w:rPr>
          <w:rFonts w:eastAsia="Times New Roman"/>
          <w:lang w:val="en-US"/>
        </w:rPr>
        <w:t xml:space="preserve">. When max_vps_latency_increase_plus1[ i ][ j ] is not present </w:t>
      </w:r>
      <w:r w:rsidRPr="003B4783">
        <w:rPr>
          <w:rFonts w:eastAsia="Times New Roman"/>
          <w:lang w:val="en-US"/>
        </w:rPr>
        <w:lastRenderedPageBreak/>
        <w:t>for j in the range of 1 to vps_max_sub_layers_minus1 – 1, inclusive, due to sub_layer_dpb_info_present_flag[ i ][ j ] being equal to 0, it is inferred to be equal to max_vps_latency_increase_plus1[ i ][ j </w:t>
      </w:r>
      <w:r w:rsidRPr="003B4783">
        <w:rPr>
          <w:rFonts w:eastAsia="Times New Roman"/>
          <w:lang w:val="en-US"/>
        </w:rPr>
        <w:noBreakHyphen/>
        <w:t> 1 ].</w:t>
      </w:r>
    </w:p>
    <w:p w:rsidR="000B06B6" w:rsidRPr="003B4783"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3B4783">
        <w:rPr>
          <w:rFonts w:eastAsia="Times New Roman"/>
          <w:lang w:val="en-US"/>
        </w:rPr>
        <w:t>When max_vps_latency_increase_plus1[ i ][ j ] is not equal to 0, the value of VpsMaxLatencyPictures[ i ][ j ] is specified as follows:</w:t>
      </w:r>
    </w:p>
    <w:p w:rsidR="000B06B6" w:rsidRPr="003B4783" w:rsidRDefault="000B06B6" w:rsidP="000B06B6">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4402FE">
        <w:rPr>
          <w:bCs/>
          <w:lang w:val="de-DE"/>
        </w:rPr>
        <w:t>VpsMaxLatencyPictures</w:t>
      </w:r>
      <w:r w:rsidRPr="003B4783">
        <w:rPr>
          <w:rFonts w:eastAsia="Times New Roman"/>
          <w:lang w:val="en-US"/>
        </w:rPr>
        <w:t>[ i ][ j ] = max_vps_num_reorder_pics[ i ][ j ] +</w:t>
      </w:r>
      <w:r w:rsidRPr="003B4783">
        <w:rPr>
          <w:rFonts w:eastAsia="Times New Roman"/>
          <w:lang w:val="en-US"/>
        </w:rPr>
        <w:br/>
      </w:r>
      <w:r>
        <w:rPr>
          <w:rFonts w:eastAsia="Times New Roman"/>
          <w:lang w:val="en-US"/>
        </w:rPr>
        <w:tab/>
      </w:r>
      <w:r w:rsidRPr="003B4783">
        <w:rPr>
          <w:rFonts w:eastAsia="Times New Roman"/>
          <w:lang w:val="en-US"/>
        </w:rPr>
        <w:t>max_vps_latency_increase_plus1[ i ][ j ] </w:t>
      </w:r>
      <w:r w:rsidRPr="003B4783">
        <w:rPr>
          <w:rFonts w:eastAsia="Times New Roman"/>
          <w:lang w:val="en-US"/>
        </w:rPr>
        <w:noBreakHyphen/>
        <w:t> 1</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4</w:t>
      </w:r>
      <w:r w:rsidRPr="00983CFA">
        <w:rPr>
          <w:lang w:val="en-US"/>
        </w:rPr>
        <w:fldChar w:fldCharType="end"/>
      </w:r>
      <w:r w:rsidRPr="009B2070">
        <w:rPr>
          <w:bCs/>
          <w:lang w:val="de-DE"/>
        </w:rPr>
        <w:t>)</w:t>
      </w:r>
    </w:p>
    <w:p w:rsidR="000B06B6" w:rsidRPr="00983CFA" w:rsidRDefault="000B06B6" w:rsidP="000B06B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US"/>
        </w:rPr>
      </w:pPr>
      <w:r w:rsidRPr="003B4783">
        <w:rPr>
          <w:rFonts w:eastAsia="Times New Roman"/>
          <w:lang w:val="en-US"/>
        </w:rPr>
        <w:t>When max_vps_latency_increase_plus1[ i ][ j ] is equal to 0, no corresponding limit is expressed. The value of max_vps_latency_increase_plus1[ i ][ j ] shall be in the range of 0 to 2</w:t>
      </w:r>
      <w:r w:rsidRPr="003B4783">
        <w:rPr>
          <w:rFonts w:eastAsia="Times New Roman"/>
          <w:vertAlign w:val="superscript"/>
          <w:lang w:val="en-US"/>
        </w:rPr>
        <w:t>32</w:t>
      </w:r>
      <w:r w:rsidRPr="003B4783">
        <w:rPr>
          <w:rFonts w:eastAsia="Times New Roman"/>
          <w:lang w:val="en-US"/>
        </w:rPr>
        <w:t> – 2, inclusive.</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76" w:name="_Ref363161318"/>
      <w:r w:rsidRPr="00983CFA">
        <w:rPr>
          <w:lang w:val="en-US"/>
        </w:rPr>
        <w:t>VPS VUI semantics</w:t>
      </w:r>
    </w:p>
    <w:p w:rsidR="000B06B6" w:rsidRPr="00B81898" w:rsidRDefault="000B06B6" w:rsidP="000B06B6">
      <w:pPr>
        <w:rPr>
          <w:rFonts w:eastAsia="Batang"/>
          <w:bCs/>
          <w:lang w:val="en-US" w:eastAsia="ko-KR"/>
        </w:rPr>
      </w:pPr>
      <w:r w:rsidRPr="00B81898">
        <w:rPr>
          <w:rFonts w:eastAsia="Batang"/>
          <w:b/>
          <w:bCs/>
          <w:lang w:val="en-US" w:eastAsia="ko-KR"/>
        </w:rPr>
        <w:t>cross_layer_pic_type_aligned_flag</w:t>
      </w:r>
      <w:r w:rsidRPr="00B81898">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0B06B6" w:rsidRPr="00983CFA" w:rsidRDefault="000B06B6" w:rsidP="000B06B6">
      <w:pPr>
        <w:rPr>
          <w:lang w:val="en-US" w:eastAsia="ko-KR"/>
        </w:rPr>
      </w:pPr>
      <w:r w:rsidRPr="00983CFA">
        <w:rPr>
          <w:rFonts w:eastAsia="Batang"/>
          <w:b/>
          <w:bCs/>
          <w:lang w:val="en-US" w:eastAsia="ko-KR"/>
        </w:rPr>
        <w:t>cross_layer_irap_aligned_flag</w:t>
      </w:r>
      <w:r w:rsidRPr="00983CFA">
        <w:rPr>
          <w:lang w:val="en-US" w:eastAsia="ko-KR"/>
        </w:rPr>
        <w:t xml:space="preserve"> equal to 1 specifies that IRAP pictures in the</w:t>
      </w:r>
      <w:r w:rsidRPr="00983CFA">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983CFA">
        <w:rPr>
          <w:lang w:val="en-US" w:eastAsia="ko-KR"/>
        </w:rPr>
        <w:t xml:space="preserve"> VCL NAL units of pictureB have the same value of </w:t>
      </w:r>
      <w:r w:rsidRPr="00983CFA">
        <w:rPr>
          <w:lang w:val="en-US"/>
        </w:rPr>
        <w:t xml:space="preserve">nal_unit_type as that of pictureA. cross_layer_irap_aligned_flag equal to 0 </w:t>
      </w:r>
      <w:r w:rsidRPr="00983CFA">
        <w:rPr>
          <w:lang w:val="en-US" w:eastAsia="ko-KR"/>
        </w:rPr>
        <w:t>specifies that the above restriction may or may not apply.</w:t>
      </w:r>
      <w:r>
        <w:rPr>
          <w:lang w:val="en-US" w:eastAsia="ko-KR"/>
        </w:rPr>
        <w:t xml:space="preserve"> </w:t>
      </w:r>
      <w:r w:rsidRPr="00B81898">
        <w:rPr>
          <w:lang w:val="en-US" w:eastAsia="ko-KR"/>
        </w:rPr>
        <w:t>When not present, the value of cross_layer_irap_aligned_flag is inferred to be equal to 1</w:t>
      </w:r>
      <w:r>
        <w:rPr>
          <w:lang w:val="en-US" w:eastAsia="ko-KR"/>
        </w:rPr>
        <w:t xml:space="preserve">. </w:t>
      </w:r>
      <w:r w:rsidRPr="00577BCD">
        <w:rPr>
          <w:highlight w:val="yellow"/>
          <w:lang w:val="en-US" w:eastAsia="ko-KR"/>
        </w:rPr>
        <w:t>[Ed. (JB): Need to change the inference</w:t>
      </w:r>
      <w:r>
        <w:rPr>
          <w:highlight w:val="yellow"/>
          <w:lang w:val="en-US" w:eastAsia="ko-KR"/>
        </w:rPr>
        <w:t xml:space="preserve"> to be based on value of cross_layer_pic_type_aligned_flag</w:t>
      </w:r>
      <w:r w:rsidRPr="00577BCD">
        <w:rPr>
          <w:highlight w:val="yellow"/>
          <w:lang w:val="en-US" w:eastAsia="ko-KR"/>
        </w:rPr>
        <w:t>, so that alignment is not inferred when the VPS VUI is not present.]</w:t>
      </w:r>
    </w:p>
    <w:p w:rsidR="000B06B6" w:rsidRPr="00983CFA" w:rsidRDefault="000B06B6" w:rsidP="000B06B6">
      <w:pPr>
        <w:rPr>
          <w:rFonts w:eastAsia="Batang"/>
          <w:bCs/>
          <w:lang w:val="en-US" w:eastAsia="ko-KR"/>
        </w:rPr>
      </w:pPr>
      <w:r w:rsidRPr="00983CFA">
        <w:rPr>
          <w:b/>
          <w:lang w:val="en-US"/>
        </w:rPr>
        <w:t>bit_rate_present_vps_flag</w:t>
      </w:r>
      <w:r w:rsidRPr="00983CFA">
        <w:rPr>
          <w:rFonts w:eastAsia="Batang"/>
          <w:b/>
          <w:bCs/>
          <w:lang w:val="en-US" w:eastAsia="ko-KR"/>
        </w:rPr>
        <w:t xml:space="preserve"> </w:t>
      </w:r>
      <w:r w:rsidRPr="00983CFA">
        <w:rPr>
          <w:rFonts w:eastAsia="Batang"/>
          <w:bCs/>
          <w:lang w:val="en-US" w:eastAsia="ko-KR"/>
        </w:rPr>
        <w:t xml:space="preserve">equal to 1 specifies that the syntax element bit_rate_present_flag[ i ][ j ] is present. </w:t>
      </w:r>
      <w:r w:rsidRPr="00983CFA">
        <w:rPr>
          <w:lang w:val="en-US"/>
        </w:rPr>
        <w:t>bit_rate_present_vps_flag</w:t>
      </w:r>
      <w:r w:rsidRPr="00983CFA">
        <w:rPr>
          <w:rFonts w:eastAsia="Batang"/>
          <w:bCs/>
          <w:lang w:val="en-US" w:eastAsia="ko-KR"/>
        </w:rPr>
        <w:t xml:space="preserve"> equal to 0 specifies that the syntax element bit_rate_present_flag[ i ][ j ] is not present.</w:t>
      </w:r>
    </w:p>
    <w:p w:rsidR="000B06B6" w:rsidRPr="00983CFA" w:rsidRDefault="000B06B6" w:rsidP="000B06B6">
      <w:pPr>
        <w:rPr>
          <w:rFonts w:eastAsia="Batang"/>
          <w:bCs/>
          <w:lang w:val="en-US" w:eastAsia="ko-KR"/>
        </w:rPr>
      </w:pPr>
      <w:r w:rsidRPr="00983CFA">
        <w:rPr>
          <w:b/>
          <w:lang w:val="en-US"/>
        </w:rPr>
        <w:t>pic_rate_present_vps_flag</w:t>
      </w:r>
      <w:r w:rsidRPr="00983CFA">
        <w:rPr>
          <w:rFonts w:eastAsia="Batang"/>
          <w:b/>
          <w:bCs/>
          <w:lang w:val="en-US" w:eastAsia="ko-KR"/>
        </w:rPr>
        <w:t xml:space="preserve"> </w:t>
      </w:r>
      <w:r w:rsidRPr="00983CFA">
        <w:rPr>
          <w:rFonts w:eastAsia="Batang"/>
          <w:bCs/>
          <w:lang w:val="en-US" w:eastAsia="ko-KR"/>
        </w:rPr>
        <w:t>equal to 1 specifies that the syntax element pic_rate_present_flag[ i ][ j ] is present. pic</w:t>
      </w:r>
      <w:r w:rsidRPr="00983CFA">
        <w:rPr>
          <w:lang w:val="en-US"/>
        </w:rPr>
        <w:t>_rate_present_vps_flag</w:t>
      </w:r>
      <w:r w:rsidRPr="00983CFA">
        <w:rPr>
          <w:rFonts w:eastAsia="Batang"/>
          <w:bCs/>
          <w:lang w:val="en-US" w:eastAsia="ko-KR"/>
        </w:rPr>
        <w:t xml:space="preserve"> equal to 0 specifies that the syntax element pic_rate_present_flag[ i ][ j ] is not present.</w:t>
      </w:r>
    </w:p>
    <w:p w:rsidR="000B06B6" w:rsidRPr="00983CFA" w:rsidRDefault="000B06B6" w:rsidP="000B06B6">
      <w:pPr>
        <w:rPr>
          <w:bCs/>
          <w:lang w:val="en-US"/>
        </w:rPr>
      </w:pPr>
      <w:r w:rsidRPr="00983CFA">
        <w:rPr>
          <w:b/>
          <w:bCs/>
          <w:lang w:val="en-US"/>
        </w:rPr>
        <w:t>bit_rate_present_flag</w:t>
      </w:r>
      <w:r w:rsidRPr="00983CFA">
        <w:rPr>
          <w:bCs/>
          <w:lang w:val="en-US"/>
        </w:rPr>
        <w:t>[ i ]</w:t>
      </w:r>
      <w:r w:rsidRPr="00983CFA">
        <w:rPr>
          <w:rFonts w:eastAsia="Batang"/>
          <w:bCs/>
          <w:lang w:val="en-US" w:eastAsia="ko-KR"/>
        </w:rPr>
        <w:t>[ j ]</w:t>
      </w:r>
      <w:r w:rsidRPr="00983CFA">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983CFA">
        <w:rPr>
          <w:lang w:val="en-US"/>
        </w:rPr>
        <w:t>the layer identifier list associated with the layer set as inputs</w:t>
      </w:r>
      <w:r w:rsidRPr="00983CFA">
        <w:rPr>
          <w:bCs/>
          <w:lang w:val="en-US"/>
        </w:rPr>
        <w:t>. When not present, the value of bit_rate_present_flag[ i ][ j ] is inferred to be equal to 0.</w:t>
      </w:r>
    </w:p>
    <w:p w:rsidR="000B06B6" w:rsidRPr="00983CFA" w:rsidRDefault="000B06B6" w:rsidP="000B06B6">
      <w:pPr>
        <w:rPr>
          <w:bCs/>
          <w:lang w:val="en-US"/>
        </w:rPr>
      </w:pPr>
      <w:r w:rsidRPr="00983CFA">
        <w:rPr>
          <w:b/>
          <w:bCs/>
          <w:lang w:val="en-US"/>
        </w:rPr>
        <w:t>pic_rate_present_flag</w:t>
      </w:r>
      <w:r w:rsidRPr="00983CFA">
        <w:rPr>
          <w:bCs/>
          <w:lang w:val="en-US"/>
        </w:rPr>
        <w:t>[ i ]</w:t>
      </w:r>
      <w:r w:rsidRPr="00983CFA">
        <w:rPr>
          <w:rFonts w:eastAsia="Batang"/>
          <w:bCs/>
          <w:lang w:val="en-US" w:eastAsia="ko-KR"/>
        </w:rPr>
        <w:t>[ j ]</w:t>
      </w:r>
      <w:r w:rsidRPr="00983CFA">
        <w:rPr>
          <w:bCs/>
          <w:lang w:val="en-US"/>
        </w:rPr>
        <w:t xml:space="preserve"> equal to 1 specifies that picture rate information for the j-th subset of the i-th layer set is present. pic_rate_present_flag[ i ]</w:t>
      </w:r>
      <w:r w:rsidRPr="00983CFA">
        <w:rPr>
          <w:rFonts w:eastAsia="Batang"/>
          <w:bCs/>
          <w:lang w:val="en-US" w:eastAsia="ko-KR"/>
        </w:rPr>
        <w:t>[ j ]</w:t>
      </w:r>
      <w:r w:rsidRPr="00983CFA">
        <w:rPr>
          <w:bCs/>
          <w:lang w:val="en-US"/>
        </w:rPr>
        <w:t xml:space="preserve"> equal to 0 specifies that picture rate information for the j-th subset of the i-th layer set is not present. When not present, the value of pic_rate_present_flag[ i ]</w:t>
      </w:r>
      <w:r w:rsidRPr="00983CFA">
        <w:rPr>
          <w:rFonts w:eastAsia="Batang"/>
          <w:bCs/>
          <w:lang w:val="en-US" w:eastAsia="ko-KR"/>
        </w:rPr>
        <w:t>[ j ]</w:t>
      </w:r>
      <w:r w:rsidRPr="00983CFA">
        <w:rPr>
          <w:bCs/>
          <w:lang w:val="en-US"/>
        </w:rPr>
        <w:t xml:space="preserve"> is inferred to be equal to 0.</w:t>
      </w:r>
    </w:p>
    <w:p w:rsidR="000B06B6" w:rsidRPr="00983CFA" w:rsidRDefault="000B06B6" w:rsidP="000B06B6">
      <w:pPr>
        <w:rPr>
          <w:bCs/>
          <w:lang w:val="en-US"/>
        </w:rPr>
      </w:pPr>
      <w:r w:rsidRPr="00983CFA">
        <w:rPr>
          <w:b/>
          <w:bCs/>
          <w:lang w:val="en-US"/>
        </w:rPr>
        <w:t>avg_bit_rate</w:t>
      </w:r>
      <w:r w:rsidRPr="00983CFA">
        <w:rPr>
          <w:bCs/>
          <w:lang w:val="en-US"/>
        </w:rPr>
        <w:t>[ i ]</w:t>
      </w:r>
      <w:r w:rsidRPr="00983CFA">
        <w:rPr>
          <w:rFonts w:eastAsia="Batang"/>
          <w:bCs/>
          <w:lang w:val="en-US" w:eastAsia="ko-KR"/>
        </w:rPr>
        <w:t>[ j ]</w:t>
      </w:r>
      <w:r w:rsidRPr="00983CFA">
        <w:rPr>
          <w:bCs/>
          <w:lang w:val="en-US"/>
        </w:rPr>
        <w:t xml:space="preserve"> indicates the average bit rate of the j-th subset of the i-th layer set, in bits per second. The value is given by BitRateBPS( avg_bit_rate[ i ]</w:t>
      </w:r>
      <w:r w:rsidRPr="00983CFA">
        <w:rPr>
          <w:rFonts w:eastAsia="Batang"/>
          <w:bCs/>
          <w:lang w:val="en-US" w:eastAsia="ko-KR"/>
        </w:rPr>
        <w:t>[ j ]</w:t>
      </w:r>
      <w:r w:rsidRPr="00983CFA">
        <w:rPr>
          <w:bCs/>
          <w:lang w:val="en-US"/>
        </w:rPr>
        <w:t> ) with the function BitRateBPS( ) being specified as follows:</w:t>
      </w:r>
    </w:p>
    <w:p w:rsidR="000B06B6" w:rsidRPr="009B2070" w:rsidRDefault="000B06B6" w:rsidP="000B06B6">
      <w:pPr>
        <w:tabs>
          <w:tab w:val="center" w:pos="4849"/>
          <w:tab w:val="right" w:pos="9700"/>
        </w:tabs>
        <w:spacing w:before="193" w:after="240"/>
        <w:ind w:left="403"/>
        <w:rPr>
          <w:bCs/>
          <w:lang w:val="de-DE"/>
        </w:rPr>
      </w:pPr>
      <w:r w:rsidRPr="009B2070">
        <w:rPr>
          <w:bCs/>
          <w:lang w:val="de-DE"/>
        </w:rPr>
        <w:t>BitRateBPS( x ) = ( x &amp; ( 2</w:t>
      </w:r>
      <w:r w:rsidRPr="009B2070">
        <w:rPr>
          <w:bCs/>
          <w:vertAlign w:val="superscript"/>
          <w:lang w:val="de-DE"/>
        </w:rPr>
        <w:t>14</w:t>
      </w:r>
      <w:r w:rsidRPr="009B2070">
        <w:rPr>
          <w:bCs/>
          <w:lang w:val="de-DE"/>
        </w:rPr>
        <w:t> − 1 ) ) * 10</w:t>
      </w:r>
      <w:r w:rsidRPr="009B2070">
        <w:rPr>
          <w:bCs/>
          <w:vertAlign w:val="superscript"/>
          <w:lang w:val="de-DE"/>
        </w:rPr>
        <w:t>( 2 + ( x  &gt;&gt;  14 ) )</w:t>
      </w:r>
      <w:r w:rsidRPr="009B2070">
        <w:rPr>
          <w:bCs/>
          <w:lang w:val="de-DE"/>
        </w:rPr>
        <w:tab/>
      </w:r>
      <w:r>
        <w:rPr>
          <w:bCs/>
          <w:lang w:val="de-DE"/>
        </w:rPr>
        <w:tab/>
      </w:r>
      <w:r w:rsidRPr="009B2070">
        <w:rPr>
          <w:bCs/>
          <w:lang w:val="de-DE"/>
        </w:rPr>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5</w:t>
      </w:r>
      <w:r w:rsidRPr="00983CFA">
        <w:rPr>
          <w:lang w:val="en-US"/>
        </w:rPr>
        <w:fldChar w:fldCharType="end"/>
      </w:r>
      <w:r w:rsidRPr="009B2070">
        <w:rPr>
          <w:bCs/>
          <w:lang w:val="de-DE"/>
        </w:rPr>
        <w:t>)</w:t>
      </w:r>
    </w:p>
    <w:p w:rsidR="000B06B6" w:rsidRPr="00983CFA" w:rsidRDefault="000B06B6" w:rsidP="000B06B6">
      <w:pPr>
        <w:rPr>
          <w:bCs/>
          <w:lang w:val="en-US"/>
        </w:rPr>
      </w:pPr>
      <w:r w:rsidRPr="00983CFA">
        <w:rPr>
          <w:bCs/>
          <w:lang w:val="en-US"/>
        </w:rPr>
        <w:t xml:space="preserve">The average bit rate is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bTotal is the number of bits in all NAL units of the j-th subset of the i-th layer set, t</w:t>
      </w:r>
      <w:r w:rsidRPr="00983CFA">
        <w:rPr>
          <w:bCs/>
          <w:vertAlign w:val="subscript"/>
          <w:lang w:val="en-US"/>
        </w:rPr>
        <w:t>1</w:t>
      </w:r>
      <w:r w:rsidRPr="00983CFA">
        <w:rPr>
          <w:bCs/>
          <w:lang w:val="en-US"/>
        </w:rPr>
        <w:t xml:space="preserve"> is the removal time (in seconds) of the first access unit to which the VPS applies, and t</w:t>
      </w:r>
      <w:r w:rsidRPr="00983CFA">
        <w:rPr>
          <w:bCs/>
          <w:vertAlign w:val="subscript"/>
          <w:lang w:val="en-US"/>
        </w:rPr>
        <w:t>2</w:t>
      </w:r>
      <w:r w:rsidRPr="00983CFA">
        <w:rPr>
          <w:bCs/>
          <w:lang w:val="en-US"/>
        </w:rPr>
        <w:t xml:space="preserve"> is the removal time (in seconds) of the last access unit (in decoding order) to which the VPS applies. With x specifying the value of avg_bit_rate[ i ]</w:t>
      </w:r>
      <w:r w:rsidRPr="00983CFA">
        <w:rPr>
          <w:rFonts w:eastAsia="Batang"/>
          <w:bCs/>
          <w:lang w:val="en-US" w:eastAsia="ko-KR"/>
        </w:rPr>
        <w:t>[ j ]</w:t>
      </w:r>
      <w:r w:rsidRPr="00983CFA">
        <w:rPr>
          <w:bCs/>
          <w:lang w:val="en-US"/>
        </w:rPr>
        <w:t>,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 x &amp; ( 2</w:t>
      </w:r>
      <w:r w:rsidRPr="00983CFA">
        <w:rPr>
          <w:bCs/>
          <w:vertAlign w:val="superscript"/>
          <w:lang w:val="en-US"/>
        </w:rPr>
        <w:t>14</w:t>
      </w:r>
      <w:r w:rsidRPr="00983CFA">
        <w:rPr>
          <w:bCs/>
          <w:lang w:val="en-US"/>
        </w:rPr>
        <w:t> − 1 ) )  = =  Round( bTotal ÷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 10</w:t>
      </w:r>
      <w:r w:rsidRPr="00983CFA">
        <w:rPr>
          <w:bCs/>
          <w:vertAlign w:val="superscript"/>
          <w:lang w:val="en-US"/>
        </w:rPr>
        <w:t>( 2 + ( x  &gt;&gt;  14 ) )</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6</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 x &amp; ( 2</w:t>
      </w:r>
      <w:r w:rsidRPr="00983CFA">
        <w:rPr>
          <w:bCs/>
          <w:vertAlign w:val="superscript"/>
          <w:lang w:val="en-US"/>
        </w:rPr>
        <w:t>14</w:t>
      </w:r>
      <w:r w:rsidRPr="00983CFA">
        <w:rPr>
          <w:bCs/>
          <w:lang w:val="en-US"/>
        </w:rPr>
        <w:t> − 1 )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7</w:t>
      </w:r>
      <w:r w:rsidRPr="00983CFA">
        <w:rPr>
          <w:lang w:val="en-US"/>
        </w:rPr>
        <w:fldChar w:fldCharType="end"/>
      </w:r>
      <w:r w:rsidRPr="00983CFA">
        <w:rPr>
          <w:bCs/>
          <w:lang w:val="en-US"/>
        </w:rPr>
        <w:t>)</w:t>
      </w:r>
    </w:p>
    <w:p w:rsidR="000B06B6" w:rsidRPr="00983CFA" w:rsidRDefault="000B06B6" w:rsidP="000B06B6">
      <w:pPr>
        <w:rPr>
          <w:bCs/>
          <w:lang w:val="en-US"/>
        </w:rPr>
      </w:pPr>
      <w:r w:rsidRPr="00983CFA">
        <w:rPr>
          <w:b/>
          <w:bCs/>
          <w:lang w:val="en-US"/>
        </w:rPr>
        <w:t>max_bit_rate_layer</w:t>
      </w:r>
      <w:r w:rsidRPr="00983CFA">
        <w:rPr>
          <w:bCs/>
          <w:lang w:val="en-US"/>
        </w:rPr>
        <w:t>[ i ]</w:t>
      </w:r>
      <w:r w:rsidRPr="00983CFA">
        <w:rPr>
          <w:rFonts w:eastAsia="Batang"/>
          <w:bCs/>
          <w:lang w:val="en-US" w:eastAsia="ko-KR"/>
        </w:rPr>
        <w:t>[ j ]</w:t>
      </w:r>
      <w:r w:rsidRPr="00983CFA">
        <w:rPr>
          <w:bCs/>
          <w:lang w:val="en-US"/>
        </w:rPr>
        <w:t xml:space="preserve"> indicates an upper bound for the bit rate of the j-th subset of the i-th layer set in any one-second time window of access unit removal time as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The upper bound for the bit rate in bits per second is given by BitRateBPS( max_bit_rate_layer[ i ]</w:t>
      </w:r>
      <w:r w:rsidRPr="00983CFA">
        <w:rPr>
          <w:rFonts w:eastAsia="Batang"/>
          <w:bCs/>
          <w:lang w:val="en-US" w:eastAsia="ko-KR"/>
        </w:rPr>
        <w:t>[ j ]</w:t>
      </w:r>
      <w:r w:rsidRPr="00983CFA">
        <w:rPr>
          <w:bCs/>
          <w:lang w:val="en-US"/>
        </w:rPr>
        <w:t xml:space="preserve"> ). The bit rate values are derived according to the access unit removal time specified in </w:t>
      </w:r>
      <w:r>
        <w:rPr>
          <w:lang w:val="en-US"/>
        </w:rPr>
        <w:t>clause</w:t>
      </w:r>
      <w:r w:rsidRPr="00983CFA">
        <w:rPr>
          <w:lang w:val="en-US"/>
        </w:rPr>
        <w:t xml:space="preserve"> </w:t>
      </w:r>
      <w:r w:rsidRPr="00983CFA">
        <w:rPr>
          <w:lang w:val="en-US"/>
        </w:rPr>
        <w:fldChar w:fldCharType="begin" w:fldLock="1"/>
      </w:r>
      <w:r w:rsidRPr="00983CFA">
        <w:rPr>
          <w:lang w:val="en-US"/>
        </w:rPr>
        <w:instrText xml:space="preserve"> REF _Ref348357793 \r \h  \* MERGEFORMAT </w:instrText>
      </w:r>
      <w:r w:rsidRPr="00983CFA">
        <w:rPr>
          <w:lang w:val="en-US"/>
        </w:rPr>
      </w:r>
      <w:r w:rsidRPr="00983CFA">
        <w:rPr>
          <w:lang w:val="en-US"/>
        </w:rPr>
        <w:fldChar w:fldCharType="separate"/>
      </w:r>
      <w:r>
        <w:rPr>
          <w:lang w:val="en-US"/>
        </w:rPr>
        <w:t>F.13</w:t>
      </w:r>
      <w:r w:rsidRPr="00983CFA">
        <w:rPr>
          <w:lang w:val="en-US"/>
        </w:rPr>
        <w:fldChar w:fldCharType="end"/>
      </w:r>
      <w:r w:rsidRPr="00983CFA">
        <w:rPr>
          <w:bCs/>
          <w:lang w:val="en-US"/>
        </w:rPr>
        <w:t>. In the following, t</w:t>
      </w:r>
      <w:r w:rsidRPr="00983CFA">
        <w:rPr>
          <w:bCs/>
          <w:vertAlign w:val="subscript"/>
          <w:lang w:val="en-US"/>
        </w:rPr>
        <w:t>1</w:t>
      </w:r>
      <w:r w:rsidRPr="00983CFA">
        <w:rPr>
          <w:bCs/>
          <w:lang w:val="en-US"/>
        </w:rPr>
        <w:t xml:space="preserve"> is any point in time (in seconds), t</w:t>
      </w:r>
      <w:r w:rsidRPr="00983CFA">
        <w:rPr>
          <w:bCs/>
          <w:vertAlign w:val="subscript"/>
          <w:lang w:val="en-US"/>
        </w:rPr>
        <w:t>2</w:t>
      </w:r>
      <w:r w:rsidRPr="00983CFA">
        <w:rPr>
          <w:bCs/>
          <w:lang w:val="en-US"/>
        </w:rPr>
        <w:t xml:space="preserve"> is set equal to t</w:t>
      </w:r>
      <w:r w:rsidRPr="00983CFA">
        <w:rPr>
          <w:bCs/>
          <w:vertAlign w:val="subscript"/>
          <w:lang w:val="en-US"/>
        </w:rPr>
        <w:t>1</w:t>
      </w:r>
      <w:r w:rsidRPr="00983CFA">
        <w:rPr>
          <w:bCs/>
          <w:lang w:val="en-US"/>
        </w:rPr>
        <w:t> + 1 ÷ 100, and bTotal is the number of bits in all NAL units of access units with a removal time greater than or equal to t</w:t>
      </w:r>
      <w:r w:rsidRPr="00983CFA">
        <w:rPr>
          <w:bCs/>
          <w:vertAlign w:val="subscript"/>
          <w:lang w:val="en-US"/>
        </w:rPr>
        <w:t>1</w:t>
      </w:r>
      <w:r w:rsidRPr="00983CFA">
        <w:rPr>
          <w:bCs/>
          <w:lang w:val="en-US"/>
        </w:rPr>
        <w:t xml:space="preserve"> and less than t</w:t>
      </w:r>
      <w:r w:rsidRPr="00983CFA">
        <w:rPr>
          <w:bCs/>
          <w:vertAlign w:val="subscript"/>
          <w:lang w:val="en-US"/>
        </w:rPr>
        <w:t>2</w:t>
      </w:r>
      <w:r w:rsidRPr="00983CFA">
        <w:rPr>
          <w:bCs/>
          <w:lang w:val="en-US"/>
        </w:rPr>
        <w:t>. With x specifying the value of max_bit_rate_layer[ i ]</w:t>
      </w:r>
      <w:r w:rsidRPr="00983CFA">
        <w:rPr>
          <w:rFonts w:eastAsia="Batang"/>
          <w:bCs/>
          <w:lang w:val="en-US" w:eastAsia="ko-KR"/>
        </w:rPr>
        <w:t>[ j ]</w:t>
      </w:r>
      <w:r w:rsidRPr="00983CFA">
        <w:rPr>
          <w:bCs/>
          <w:lang w:val="en-US"/>
        </w:rPr>
        <w:t>, the following condition shall be obeyed for all values of t</w:t>
      </w:r>
      <w:r w:rsidRPr="00983CFA">
        <w:rPr>
          <w:bCs/>
          <w:vertAlign w:val="subscript"/>
          <w:lang w:val="en-US"/>
        </w:rPr>
        <w:t>1</w:t>
      </w:r>
      <w:r w:rsidRPr="00983CFA">
        <w:rPr>
          <w:bCs/>
          <w:lang w:val="en-US"/>
        </w:rPr>
        <w:t>:</w:t>
      </w:r>
    </w:p>
    <w:p w:rsidR="000B06B6" w:rsidRPr="009B2070" w:rsidRDefault="000B06B6" w:rsidP="000B06B6">
      <w:pPr>
        <w:tabs>
          <w:tab w:val="center" w:pos="4849"/>
          <w:tab w:val="right" w:pos="9700"/>
        </w:tabs>
        <w:spacing w:before="193" w:after="240"/>
        <w:ind w:left="720"/>
        <w:rPr>
          <w:bCs/>
          <w:lang w:val="de-DE"/>
        </w:rPr>
      </w:pPr>
      <w:r w:rsidRPr="009B2070">
        <w:rPr>
          <w:bCs/>
          <w:lang w:val="de-DE"/>
        </w:rPr>
        <w:lastRenderedPageBreak/>
        <w:t>( x &amp; ( 2</w:t>
      </w:r>
      <w:r w:rsidRPr="009B2070">
        <w:rPr>
          <w:bCs/>
          <w:vertAlign w:val="superscript"/>
          <w:lang w:val="de-DE"/>
        </w:rPr>
        <w:t>14</w:t>
      </w:r>
      <w:r w:rsidRPr="009B2070">
        <w:rPr>
          <w:bCs/>
          <w:lang w:val="de-DE"/>
        </w:rPr>
        <w:t> − 1 ) )  &gt;=  bTotal ÷ ( ( t</w:t>
      </w:r>
      <w:r w:rsidRPr="009B2070">
        <w:rPr>
          <w:bCs/>
          <w:vertAlign w:val="subscript"/>
          <w:lang w:val="de-DE"/>
        </w:rPr>
        <w:t>2</w:t>
      </w:r>
      <w:r w:rsidRPr="009B2070">
        <w:rPr>
          <w:bCs/>
          <w:lang w:val="de-DE"/>
        </w:rPr>
        <w:t> − t</w:t>
      </w:r>
      <w:r w:rsidRPr="009B2070">
        <w:rPr>
          <w:bCs/>
          <w:vertAlign w:val="subscript"/>
          <w:lang w:val="de-DE"/>
        </w:rPr>
        <w:t>1</w:t>
      </w:r>
      <w:r w:rsidRPr="009B2070">
        <w:rPr>
          <w:bCs/>
          <w:lang w:val="de-DE"/>
        </w:rPr>
        <w:t> ) * 10</w:t>
      </w:r>
      <w:r w:rsidRPr="009B2070">
        <w:rPr>
          <w:bCs/>
          <w:vertAlign w:val="superscript"/>
          <w:lang w:val="de-DE"/>
        </w:rPr>
        <w:t>( 2 + ( x  &gt;&gt;  14 ) )</w:t>
      </w:r>
      <w:r w:rsidRPr="009B2070">
        <w:rPr>
          <w:bCs/>
          <w:lang w:val="de-DE"/>
        </w:rPr>
        <w:t> )</w:t>
      </w:r>
      <w:r w:rsidRPr="009B2070">
        <w:rPr>
          <w:bCs/>
          <w:lang w:val="de-DE"/>
        </w:rPr>
        <w:tab/>
        <w:t>(F</w:t>
      </w:r>
      <w:r w:rsidRPr="009B2070">
        <w:rPr>
          <w:lang w:val="de-DE"/>
        </w:rPr>
        <w:noBreakHyphen/>
      </w:r>
      <w:r w:rsidRPr="00983CFA">
        <w:rPr>
          <w:lang w:val="en-US"/>
        </w:rPr>
        <w:fldChar w:fldCharType="begin" w:fldLock="1"/>
      </w:r>
      <w:r w:rsidRPr="009B2070">
        <w:rPr>
          <w:lang w:val="de-DE"/>
        </w:rPr>
        <w:instrText xml:space="preserve"> SEQ Equation \* ARABIC </w:instrText>
      </w:r>
      <w:r w:rsidRPr="00983CFA">
        <w:rPr>
          <w:lang w:val="en-US"/>
        </w:rPr>
        <w:fldChar w:fldCharType="separate"/>
      </w:r>
      <w:r>
        <w:rPr>
          <w:noProof/>
          <w:lang w:val="de-DE"/>
        </w:rPr>
        <w:t>8</w:t>
      </w:r>
      <w:r w:rsidRPr="00983CFA">
        <w:rPr>
          <w:lang w:val="en-US"/>
        </w:rPr>
        <w:fldChar w:fldCharType="end"/>
      </w:r>
      <w:r w:rsidRPr="009B2070">
        <w:rPr>
          <w:bCs/>
          <w:lang w:val="de-DE"/>
        </w:rPr>
        <w:t>)</w:t>
      </w:r>
    </w:p>
    <w:p w:rsidR="000B06B6" w:rsidRPr="00983CFA" w:rsidRDefault="000B06B6" w:rsidP="000B06B6">
      <w:pPr>
        <w:rPr>
          <w:bCs/>
          <w:lang w:val="en-US"/>
        </w:rPr>
      </w:pPr>
      <w:r w:rsidRPr="00983CFA">
        <w:rPr>
          <w:b/>
          <w:bCs/>
          <w:lang w:val="en-US"/>
        </w:rPr>
        <w:t>constant_pic_rate_idc</w:t>
      </w:r>
      <w:r w:rsidRPr="00983CFA">
        <w:rPr>
          <w:bCs/>
          <w:lang w:val="en-US"/>
        </w:rPr>
        <w:t>[ i ]</w:t>
      </w:r>
      <w:r w:rsidRPr="00983CFA">
        <w:rPr>
          <w:rFonts w:eastAsia="Batang"/>
          <w:bCs/>
          <w:lang w:val="en-US" w:eastAsia="ko-KR"/>
        </w:rPr>
        <w:t>[ j ]</w:t>
      </w:r>
      <w:r w:rsidRPr="00983CFA">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983CFA">
        <w:rPr>
          <w:bCs/>
          <w:vertAlign w:val="subscript"/>
          <w:lang w:val="en-US"/>
        </w:rPr>
        <w:t>1</w:t>
      </w:r>
      <w:r w:rsidRPr="00983CFA">
        <w:rPr>
          <w:bCs/>
          <w:lang w:val="en-US"/>
        </w:rPr>
        <w:t>( tSeg ) is the removal time (in seconds) of the first access unit (in decoding order) of the temporal segment tSeg, t</w:t>
      </w:r>
      <w:r w:rsidRPr="00983CFA">
        <w:rPr>
          <w:bCs/>
          <w:vertAlign w:val="subscript"/>
          <w:lang w:val="en-US"/>
        </w:rPr>
        <w:t>2</w:t>
      </w:r>
      <w:r w:rsidRPr="00983CFA">
        <w:rPr>
          <w:bCs/>
          <w:lang w:val="en-US"/>
        </w:rPr>
        <w:t>( tSeg ) is the removal time (in seconds) of the last access unit (in decoding order) of the temporal segment tSeg, and avgPicRate( tSeg ) is the average picture rate in the temporal segment tSeg, and is specified as follows:</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avgPicRate( tSeg )  = =  Round( auTotal( tSeg ) * 256 ÷ ( t</w:t>
      </w:r>
      <w:r w:rsidRPr="00983CFA">
        <w:rPr>
          <w:bCs/>
          <w:vertAlign w:val="subscript"/>
          <w:lang w:val="en-US"/>
        </w:rPr>
        <w:t>2</w:t>
      </w:r>
      <w:r w:rsidRPr="00983CFA">
        <w:rPr>
          <w:bCs/>
          <w:lang w:val="en-US"/>
        </w:rPr>
        <w:t>( tSeg ) − t</w:t>
      </w:r>
      <w:r w:rsidRPr="00983CFA">
        <w:rPr>
          <w:bCs/>
          <w:vertAlign w:val="subscript"/>
          <w:lang w:val="en-US"/>
        </w:rPr>
        <w:t>1</w:t>
      </w:r>
      <w:r w:rsidRPr="00983CFA">
        <w:rPr>
          <w:bCs/>
          <w:lang w:val="en-US"/>
        </w:rPr>
        <w:t>( tSeg )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9</w:t>
      </w:r>
      <w:r w:rsidRPr="00983CFA">
        <w:rPr>
          <w:lang w:val="en-US"/>
        </w:rPr>
        <w:fldChar w:fldCharType="end"/>
      </w:r>
      <w:r w:rsidRPr="00983CFA">
        <w:rPr>
          <w:bCs/>
          <w:lang w:val="en-US"/>
        </w:rPr>
        <w:t>)</w:t>
      </w:r>
    </w:p>
    <w:p w:rsidR="000B06B6" w:rsidRPr="00983CFA" w:rsidRDefault="000B06B6" w:rsidP="000B06B6">
      <w:pPr>
        <w:rPr>
          <w:bCs/>
          <w:lang w:val="en-US"/>
        </w:rPr>
      </w:pPr>
      <w:r w:rsidRPr="00983CFA">
        <w:rPr>
          <w:bCs/>
          <w:lang w:val="en-US"/>
        </w:rPr>
        <w:t>If the j-th subset of the i-th layer set only contains one or two access units or the value of avgPicRate( tSeg ) is constant over all the temporal segments, the picture rate is constant; otherwise, the picture rate is not constant.</w:t>
      </w:r>
    </w:p>
    <w:p w:rsidR="000B06B6" w:rsidRPr="00983CFA" w:rsidRDefault="000B06B6" w:rsidP="000B06B6">
      <w:pPr>
        <w:rPr>
          <w:bCs/>
          <w:lang w:val="en-US"/>
        </w:rPr>
      </w:pPr>
      <w:r w:rsidRPr="00983CFA">
        <w:rPr>
          <w:bCs/>
          <w:lang w:val="en-US"/>
        </w:rPr>
        <w:t>constant_pic_rate_idc[ i ]</w:t>
      </w:r>
      <w:r w:rsidRPr="00983CFA">
        <w:rPr>
          <w:rFonts w:eastAsia="Batang"/>
          <w:bCs/>
          <w:lang w:val="en-US" w:eastAsia="ko-KR"/>
        </w:rPr>
        <w:t>[ j ]</w:t>
      </w:r>
      <w:r w:rsidRPr="00983CFA">
        <w:rPr>
          <w:bCs/>
          <w:lang w:val="en-US"/>
        </w:rPr>
        <w:t xml:space="preserve"> equal to 0 indicates that the picture rate of the j-th subset of the i-th layer set is not constant. constant_pic_rate_idc[ i ]</w:t>
      </w:r>
      <w:r w:rsidRPr="00983CFA">
        <w:rPr>
          <w:rFonts w:eastAsia="Batang"/>
          <w:bCs/>
          <w:lang w:val="en-US" w:eastAsia="ko-KR"/>
        </w:rPr>
        <w:t>[ j ]</w:t>
      </w:r>
      <w:r w:rsidRPr="00983CFA">
        <w:rPr>
          <w:bCs/>
          <w:lang w:val="en-US"/>
        </w:rPr>
        <w:t xml:space="preserve"> equal to 1 indicates that the picture rate of the j-th subset of the i-th layer set is constant. constant_pic_rate_idc[ i ]</w:t>
      </w:r>
      <w:r w:rsidRPr="00983CFA">
        <w:rPr>
          <w:rFonts w:eastAsia="Batang"/>
          <w:bCs/>
          <w:lang w:val="en-US" w:eastAsia="ko-KR"/>
        </w:rPr>
        <w:t>[ j ]</w:t>
      </w:r>
      <w:r w:rsidRPr="00983CFA">
        <w:rPr>
          <w:bCs/>
          <w:lang w:val="en-US"/>
        </w:rPr>
        <w:t xml:space="preserve"> equal to 2 indicates that the picture rate of the j-th subset of the i-th layer set may or may not be constant. The value of constant_pic_rate_idc[ i ]</w:t>
      </w:r>
      <w:r w:rsidRPr="00983CFA">
        <w:rPr>
          <w:rFonts w:eastAsia="Batang"/>
          <w:bCs/>
          <w:lang w:val="en-US" w:eastAsia="ko-KR"/>
        </w:rPr>
        <w:t>[ j ]</w:t>
      </w:r>
      <w:r w:rsidRPr="00983CFA">
        <w:rPr>
          <w:bCs/>
          <w:lang w:val="en-US"/>
        </w:rPr>
        <w:t xml:space="preserve"> shall be in the range of 0 to 2, inclusive.</w:t>
      </w:r>
    </w:p>
    <w:p w:rsidR="000B06B6" w:rsidRPr="00983CFA" w:rsidRDefault="000B06B6" w:rsidP="000B06B6">
      <w:pPr>
        <w:rPr>
          <w:bCs/>
          <w:lang w:val="en-US"/>
        </w:rPr>
      </w:pPr>
      <w:r w:rsidRPr="00983CFA">
        <w:rPr>
          <w:b/>
          <w:bCs/>
          <w:lang w:val="en-US"/>
        </w:rPr>
        <w:t>avg_pic_rate</w:t>
      </w:r>
      <w:r w:rsidRPr="00983CFA">
        <w:rPr>
          <w:bCs/>
          <w:lang w:val="en-US"/>
        </w:rPr>
        <w:t>[ i ] indicates the average picture rate, in units of picture per 256 seconds, of the j-th subset of the layer set. With auTotal being the number of access units in the j-th subset of the i-th layer set, t</w:t>
      </w:r>
      <w:r w:rsidRPr="00983CFA">
        <w:rPr>
          <w:bCs/>
          <w:vertAlign w:val="subscript"/>
          <w:lang w:val="en-US"/>
        </w:rPr>
        <w:t>1</w:t>
      </w:r>
      <w:r w:rsidRPr="00983CFA">
        <w:rPr>
          <w:bCs/>
          <w:lang w:val="en-US"/>
        </w:rPr>
        <w:t xml:space="preserve"> being the removal time (in seconds) of the first access unit to which the VPS applies, and t</w:t>
      </w:r>
      <w:r w:rsidRPr="00983CFA">
        <w:rPr>
          <w:bCs/>
          <w:vertAlign w:val="subscript"/>
          <w:lang w:val="en-US"/>
        </w:rPr>
        <w:t>2</w:t>
      </w:r>
      <w:r w:rsidRPr="00983CFA">
        <w:rPr>
          <w:bCs/>
          <w:lang w:val="en-US"/>
        </w:rPr>
        <w:t xml:space="preserve"> being the removal time (in seconds) of the last access unit (in decoding order) to which the VPS applies, the following applies:</w:t>
      </w:r>
    </w:p>
    <w:p w:rsidR="000B06B6" w:rsidRPr="00983CFA" w:rsidRDefault="000B06B6" w:rsidP="000B06B6">
      <w:pPr>
        <w:pStyle w:val="enumlev1"/>
        <w:ind w:left="397"/>
        <w:rPr>
          <w:bCs/>
          <w:lang w:val="en-US"/>
        </w:rPr>
      </w:pPr>
      <w:r w:rsidRPr="00983CFA">
        <w:rPr>
          <w:bCs/>
          <w:lang w:val="en-US"/>
        </w:rPr>
        <w:t>–</w:t>
      </w:r>
      <w:r w:rsidRPr="00983CFA">
        <w:rPr>
          <w:bCs/>
          <w:lang w:val="en-US"/>
        </w:rPr>
        <w:tab/>
        <w:t>If t</w:t>
      </w:r>
      <w:r w:rsidRPr="00983CFA">
        <w:rPr>
          <w:bCs/>
          <w:vertAlign w:val="subscript"/>
          <w:lang w:val="en-US"/>
        </w:rPr>
        <w:t>1</w:t>
      </w:r>
      <w:r w:rsidRPr="00983CFA">
        <w:rPr>
          <w:bCs/>
          <w:lang w:val="en-US"/>
        </w:rPr>
        <w:t xml:space="preserve"> is not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 i ]  = =  Round( auTotal * 256 ÷ ( t</w:t>
      </w:r>
      <w:r w:rsidRPr="00983CFA">
        <w:rPr>
          <w:bCs/>
          <w:vertAlign w:val="subscript"/>
          <w:lang w:val="en-US"/>
        </w:rPr>
        <w:t>2</w:t>
      </w:r>
      <w:r w:rsidRPr="00983CFA">
        <w:rPr>
          <w:bCs/>
          <w:lang w:val="en-US"/>
        </w:rPr>
        <w:t> − t</w:t>
      </w:r>
      <w:r w:rsidRPr="00983CFA">
        <w:rPr>
          <w:bCs/>
          <w:vertAlign w:val="subscript"/>
          <w:lang w:val="en-US"/>
        </w:rPr>
        <w:t>1</w:t>
      </w:r>
      <w:r w:rsidRPr="00983CFA">
        <w:rPr>
          <w:bCs/>
          <w:lang w:val="en-US"/>
        </w:rPr>
        <w:t> ) )</w:t>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10</w:t>
      </w:r>
      <w:r w:rsidRPr="00983CFA">
        <w:rPr>
          <w:lang w:val="en-US"/>
        </w:rPr>
        <w:fldChar w:fldCharType="end"/>
      </w:r>
      <w:r w:rsidRPr="00983CFA">
        <w:rPr>
          <w:bCs/>
          <w:lang w:val="en-US"/>
        </w:rPr>
        <w:t>)</w:t>
      </w:r>
    </w:p>
    <w:p w:rsidR="000B06B6" w:rsidRPr="00983CFA" w:rsidRDefault="000B06B6" w:rsidP="000B06B6">
      <w:pPr>
        <w:pStyle w:val="enumlev1"/>
        <w:ind w:left="397"/>
        <w:rPr>
          <w:bCs/>
          <w:lang w:val="en-US"/>
        </w:rPr>
      </w:pPr>
      <w:r w:rsidRPr="00983CFA">
        <w:rPr>
          <w:bCs/>
          <w:lang w:val="en-US"/>
        </w:rPr>
        <w:t>–</w:t>
      </w:r>
      <w:r w:rsidRPr="00983CFA">
        <w:rPr>
          <w:bCs/>
          <w:lang w:val="en-US"/>
        </w:rPr>
        <w:tab/>
        <w:t>Otherwise (t</w:t>
      </w:r>
      <w:r w:rsidRPr="00983CFA">
        <w:rPr>
          <w:bCs/>
          <w:vertAlign w:val="subscript"/>
          <w:lang w:val="en-US"/>
        </w:rPr>
        <w:t>1</w:t>
      </w:r>
      <w:r w:rsidRPr="00983CFA">
        <w:rPr>
          <w:bCs/>
          <w:lang w:val="en-US"/>
        </w:rPr>
        <w:t xml:space="preserve"> is equal to t</w:t>
      </w:r>
      <w:r w:rsidRPr="00983CFA">
        <w:rPr>
          <w:bCs/>
          <w:vertAlign w:val="subscript"/>
          <w:lang w:val="en-US"/>
        </w:rPr>
        <w:t>2</w:t>
      </w:r>
      <w:r w:rsidRPr="00983CFA">
        <w:rPr>
          <w:bCs/>
          <w:lang w:val="en-US"/>
        </w:rPr>
        <w:t>), the following condition shall be true:</w:t>
      </w:r>
    </w:p>
    <w:p w:rsidR="000B06B6" w:rsidRPr="00983CFA" w:rsidRDefault="000B06B6" w:rsidP="000B06B6">
      <w:pPr>
        <w:tabs>
          <w:tab w:val="center" w:pos="4849"/>
          <w:tab w:val="right" w:pos="9700"/>
        </w:tabs>
        <w:spacing w:before="193" w:after="240"/>
        <w:ind w:left="720"/>
        <w:rPr>
          <w:bCs/>
          <w:lang w:val="en-US"/>
        </w:rPr>
      </w:pPr>
      <w:r w:rsidRPr="00983CFA">
        <w:rPr>
          <w:bCs/>
          <w:lang w:val="en-US"/>
        </w:rPr>
        <w:t>avg_pic_rate[ i ]  = =  0</w:t>
      </w:r>
      <w:r w:rsidRPr="00983CFA">
        <w:rPr>
          <w:bCs/>
          <w:lang w:val="en-US"/>
        </w:rPr>
        <w:tab/>
      </w:r>
      <w:r w:rsidRPr="00983CFA">
        <w:rPr>
          <w:bCs/>
          <w:lang w:val="en-US"/>
        </w:rPr>
        <w:tab/>
        <w:t>(F</w:t>
      </w:r>
      <w:r w:rsidRPr="00983CFA">
        <w:rPr>
          <w:lang w:val="en-US"/>
        </w:rPr>
        <w:noBreakHyphen/>
      </w:r>
      <w:r w:rsidRPr="00983CFA">
        <w:rPr>
          <w:lang w:val="en-US"/>
        </w:rPr>
        <w:fldChar w:fldCharType="begin" w:fldLock="1"/>
      </w:r>
      <w:r w:rsidRPr="00983CFA">
        <w:rPr>
          <w:lang w:val="en-US"/>
        </w:rPr>
        <w:instrText xml:space="preserve"> SEQ Equation \* ARABIC </w:instrText>
      </w:r>
      <w:r w:rsidRPr="00983CFA">
        <w:rPr>
          <w:lang w:val="en-US"/>
        </w:rPr>
        <w:fldChar w:fldCharType="separate"/>
      </w:r>
      <w:r>
        <w:rPr>
          <w:noProof/>
          <w:lang w:val="en-US"/>
        </w:rPr>
        <w:t>11</w:t>
      </w:r>
      <w:r w:rsidRPr="00983CFA">
        <w:rPr>
          <w:lang w:val="en-US"/>
        </w:rPr>
        <w:fldChar w:fldCharType="end"/>
      </w:r>
      <w:r w:rsidRPr="00983CFA">
        <w:rPr>
          <w:bCs/>
          <w:lang w:val="en-US"/>
        </w:rPr>
        <w:t>)</w:t>
      </w:r>
    </w:p>
    <w:p w:rsidR="000B06B6" w:rsidRPr="00244288" w:rsidRDefault="000B06B6" w:rsidP="000B06B6">
      <w:r w:rsidRPr="00244288">
        <w:rPr>
          <w:b/>
        </w:rPr>
        <w:t>tiles_not_in_use_flag</w:t>
      </w:r>
      <w:r w:rsidRPr="00244288">
        <w:t xml:space="preserve"> equal to 1 indicates that the value of tiles_enabled_flag is equal to 0 for each PPS that is referred to by at least one picture referring to the VPS. tiles_not_in_use_flag equal to 0 indicates that such a restriction may or may not apply.</w:t>
      </w:r>
    </w:p>
    <w:p w:rsidR="000B06B6" w:rsidRPr="00244288" w:rsidRDefault="000B06B6" w:rsidP="000B06B6">
      <w:r w:rsidRPr="00244288">
        <w:rPr>
          <w:b/>
        </w:rPr>
        <w:t>tiles_in_use_flag</w:t>
      </w:r>
      <w:r w:rsidRPr="00244288">
        <w:t>[</w:t>
      </w:r>
      <w:r>
        <w:t> </w:t>
      </w:r>
      <w:r w:rsidRPr="00244288">
        <w:t>i</w:t>
      </w:r>
      <w:r>
        <w:t> </w:t>
      </w:r>
      <w:r w:rsidRPr="00244288">
        <w:t>] equal to 1 indicates that the value of tiles_enabled_flag is equal to 1 for each PPS that is referred to by at least one picture of the i-th layer specified by the VPS. tiles_in_use_flag[</w:t>
      </w:r>
      <w:r>
        <w:t> </w:t>
      </w:r>
      <w:r w:rsidRPr="00244288">
        <w:t>i</w:t>
      </w:r>
      <w:r>
        <w:t> </w:t>
      </w:r>
      <w:r w:rsidRPr="00244288">
        <w:t>] equal to 0 indicates that such a restriction may or may not apply.</w:t>
      </w:r>
    </w:p>
    <w:p w:rsidR="000B06B6" w:rsidRPr="00244288" w:rsidRDefault="000B06B6" w:rsidP="000B06B6">
      <w:r w:rsidRPr="00244288">
        <w:rPr>
          <w:b/>
        </w:rPr>
        <w:t>loop_filter_not_across_tiles_flag</w:t>
      </w:r>
      <w:r w:rsidRPr="00244288">
        <w:t>[</w:t>
      </w:r>
      <w:r>
        <w:t> </w:t>
      </w:r>
      <w:r w:rsidRPr="00244288">
        <w:t>i</w:t>
      </w:r>
      <w:r>
        <w:t> </w:t>
      </w:r>
      <w:r w:rsidRPr="00244288">
        <w:t>] equal to 1 indicates that the value of loop_filter_across_tiles_enabled_flag is equal to 0 for each PPS that is referred to by at least one picture of the i-th layer specified by the VPS. loop_filter_not_across_tiles</w:t>
      </w:r>
      <w:r>
        <w:t>_</w:t>
      </w:r>
      <w:r w:rsidRPr="00244288">
        <w:t>flag[</w:t>
      </w:r>
      <w:r>
        <w:t> </w:t>
      </w:r>
      <w:r w:rsidRPr="00244288">
        <w:t>i</w:t>
      </w:r>
      <w:r>
        <w:t> </w:t>
      </w:r>
      <w:r w:rsidRPr="00244288">
        <w:t>] equal to 0 indicates that such a restriction may or may not apply.</w:t>
      </w:r>
    </w:p>
    <w:p w:rsidR="000B06B6" w:rsidRPr="00E33CE1" w:rsidRDefault="000B06B6" w:rsidP="000B06B6">
      <w:pPr>
        <w:rPr>
          <w:lang w:val="en-US"/>
        </w:rPr>
      </w:pPr>
      <w:r w:rsidRPr="00983CFA">
        <w:rPr>
          <w:b/>
          <w:lang w:val="en-US"/>
        </w:rPr>
        <w:t>tile_boundaries_aligned_flag</w:t>
      </w:r>
      <w:r w:rsidRPr="00983CFA">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w:t>
      </w:r>
      <w:r>
        <w:rPr>
          <w:lang w:val="en-US"/>
        </w:rPr>
        <w:t xml:space="preserve"> </w:t>
      </w:r>
      <w:r w:rsidRPr="00E33CE1">
        <w:rPr>
          <w:lang w:val="en-US"/>
        </w:rPr>
        <w:t>When not present, the value of tile_boundaries_aligned_flag[</w:t>
      </w:r>
      <w:r>
        <w:rPr>
          <w:lang w:val="en-US"/>
        </w:rPr>
        <w:t> </w:t>
      </w:r>
      <w:r w:rsidRPr="00E33CE1">
        <w:rPr>
          <w:lang w:val="en-US"/>
        </w:rPr>
        <w:t>i</w:t>
      </w:r>
      <w:r>
        <w:rPr>
          <w:lang w:val="en-US"/>
        </w:rPr>
        <w:t> </w:t>
      </w:r>
      <w:r w:rsidRPr="00E33CE1">
        <w:rPr>
          <w:lang w:val="en-US"/>
        </w:rPr>
        <w:t>][</w:t>
      </w:r>
      <w:r>
        <w:rPr>
          <w:lang w:val="en-US"/>
        </w:rPr>
        <w:t> </w:t>
      </w:r>
      <w:r w:rsidRPr="00E33CE1">
        <w:rPr>
          <w:lang w:val="en-US"/>
        </w:rPr>
        <w:t>j</w:t>
      </w:r>
      <w:r>
        <w:rPr>
          <w:lang w:val="en-US"/>
        </w:rPr>
        <w:t> </w:t>
      </w:r>
      <w:r w:rsidRPr="00E33CE1">
        <w:rPr>
          <w:lang w:val="en-US"/>
        </w:rPr>
        <w:t>] is inferred to be equal to 0.</w:t>
      </w:r>
    </w:p>
    <w:p w:rsidR="000B06B6" w:rsidRPr="00E33CE1" w:rsidRDefault="000B06B6" w:rsidP="000B06B6">
      <w:pPr>
        <w:rPr>
          <w:lang w:val="en-US"/>
        </w:rPr>
      </w:pPr>
      <w:r w:rsidRPr="00E33CE1">
        <w:rPr>
          <w:b/>
          <w:lang w:val="en-US"/>
        </w:rPr>
        <w:t>wpp_not_in_use_flag</w:t>
      </w:r>
      <w:r w:rsidRPr="00E33CE1">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0B06B6" w:rsidRPr="00E33CE1" w:rsidRDefault="000B06B6" w:rsidP="000B06B6">
      <w:r w:rsidRPr="00E33CE1">
        <w:rPr>
          <w:b/>
          <w:lang w:val="en-US"/>
        </w:rPr>
        <w:t>wpp_in_use_flag</w:t>
      </w:r>
      <w:r w:rsidRPr="00E33CE1">
        <w:rPr>
          <w:lang w:val="en-US"/>
        </w:rPr>
        <w:t>[</w:t>
      </w:r>
      <w:r>
        <w:rPr>
          <w:lang w:val="en-US"/>
        </w:rPr>
        <w:t> </w:t>
      </w:r>
      <w:r w:rsidRPr="00E33CE1">
        <w:rPr>
          <w:lang w:val="en-US"/>
        </w:rPr>
        <w:t>i</w:t>
      </w:r>
      <w:r>
        <w:rPr>
          <w:lang w:val="en-US"/>
        </w:rPr>
        <w:t> </w:t>
      </w:r>
      <w:r w:rsidRPr="00E33CE1">
        <w:rPr>
          <w:lang w:val="en-US"/>
        </w:rPr>
        <w:t>] equal to 1 indicates that the value of entropy_coding_sync_enabled_flag is equal to 1 for each PPS that is referred to by at least one picture of the i-th layer specified by the VPS. wpp_in_use_flag[</w:t>
      </w:r>
      <w:r>
        <w:rPr>
          <w:lang w:val="en-US"/>
        </w:rPr>
        <w:t> </w:t>
      </w:r>
      <w:r w:rsidRPr="00E33CE1">
        <w:rPr>
          <w:lang w:val="en-US"/>
        </w:rPr>
        <w:t>i</w:t>
      </w:r>
      <w:r>
        <w:rPr>
          <w:lang w:val="en-US"/>
        </w:rPr>
        <w:t> </w:t>
      </w:r>
      <w:r w:rsidRPr="00E33CE1">
        <w:rPr>
          <w:lang w:val="en-US"/>
        </w:rPr>
        <w:t>] equal to 0 indicates that such a restriction may or may not apply.</w:t>
      </w:r>
    </w:p>
    <w:p w:rsidR="000B06B6" w:rsidRPr="00983CFA" w:rsidRDefault="000B06B6" w:rsidP="000B06B6">
      <w:pPr>
        <w:rPr>
          <w:lang w:val="en-US"/>
        </w:rPr>
      </w:pPr>
      <w:r w:rsidRPr="00983CFA">
        <w:rPr>
          <w:highlight w:val="yellow"/>
          <w:lang w:val="en-US"/>
        </w:rPr>
        <w:t>[Ed. (YK): Define "collocated sample".]</w:t>
      </w:r>
    </w:p>
    <w:p w:rsidR="00E14A87" w:rsidRDefault="00E14A87" w:rsidP="00E14A87">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beyond constraints specified in other parts of this </w:t>
      </w:r>
      <w:r w:rsidRPr="00E123E6">
        <w:rPr>
          <w:noProof/>
          <w:highlight w:val="green"/>
        </w:rPr>
        <w:t>Recommendation | International Standard</w:t>
      </w:r>
      <w:r w:rsidRPr="00E123E6">
        <w:rPr>
          <w:highlight w:val="green"/>
          <w:lang w:val="en-CA"/>
        </w:rPr>
        <w:t>. When single_layer_for_non_irap_flag is not present</w:t>
      </w:r>
      <w:r>
        <w:rPr>
          <w:highlight w:val="green"/>
          <w:lang w:val="en-CA"/>
        </w:rPr>
        <w:t>,</w:t>
      </w:r>
      <w:r w:rsidRPr="00E123E6">
        <w:rPr>
          <w:highlight w:val="green"/>
          <w:lang w:val="en-CA"/>
        </w:rPr>
        <w:t xml:space="preserve"> it is inferred to be equal to 0.</w:t>
      </w:r>
    </w:p>
    <w:p w:rsidR="00E14A87" w:rsidRPr="00D24709" w:rsidRDefault="00E14A87" w:rsidP="00E14A87">
      <w:pPr>
        <w:rPr>
          <w:highlight w:val="green"/>
          <w:lang w:val="en-CA"/>
        </w:rPr>
      </w:pPr>
      <w:r w:rsidRPr="00D24709">
        <w:rPr>
          <w:b/>
          <w:highlight w:val="green"/>
        </w:rPr>
        <w:lastRenderedPageBreak/>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E14A87" w:rsidRPr="00D24709" w:rsidRDefault="00E14A87" w:rsidP="00E14A87">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E14A87" w:rsidRPr="00D24709" w:rsidRDefault="00E14A87" w:rsidP="008557C3">
      <w:pPr>
        <w:numPr>
          <w:ilvl w:val="0"/>
          <w:numId w:val="44"/>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E14A87" w:rsidRPr="00D24709" w:rsidRDefault="00E14A87" w:rsidP="008557C3">
      <w:pPr>
        <w:numPr>
          <w:ilvl w:val="0"/>
          <w:numId w:val="44"/>
        </w:numPr>
        <w:ind w:left="1080"/>
        <w:rPr>
          <w:noProof/>
          <w:highlight w:val="green"/>
        </w:rPr>
      </w:pPr>
      <w:r w:rsidRPr="00D24709">
        <w:rPr>
          <w:noProof/>
          <w:highlight w:val="green"/>
        </w:rPr>
        <w:t>five_minus_max_num_merge_cand shall be equal to 4.</w:t>
      </w:r>
    </w:p>
    <w:p w:rsidR="00E14A87" w:rsidRPr="00D24709" w:rsidRDefault="00E14A87" w:rsidP="008557C3">
      <w:pPr>
        <w:numPr>
          <w:ilvl w:val="0"/>
          <w:numId w:val="44"/>
        </w:numPr>
        <w:ind w:left="1080"/>
        <w:rPr>
          <w:noProof/>
          <w:highlight w:val="green"/>
        </w:rPr>
      </w:pPr>
      <w:r w:rsidRPr="00D24709">
        <w:rPr>
          <w:noProof/>
          <w:highlight w:val="green"/>
        </w:rPr>
        <w:t>weighted_pred_flag shall be equal to 0 in the PPS that is refered to by the slices.</w:t>
      </w:r>
    </w:p>
    <w:p w:rsidR="00E14A87" w:rsidRPr="00D24709" w:rsidRDefault="00E14A87" w:rsidP="00E14A87">
      <w:pPr>
        <w:ind w:left="360"/>
        <w:rPr>
          <w:noProof/>
          <w:highlight w:val="green"/>
          <w:lang w:val="fr-CH"/>
        </w:rPr>
      </w:pPr>
      <w:r w:rsidRPr="00D24709">
        <w:rPr>
          <w:bCs/>
          <w:highlight w:val="green"/>
          <w:lang w:val="en-US"/>
        </w:rPr>
        <w:t>–</w:t>
      </w:r>
      <w:r w:rsidRPr="00D24709">
        <w:rPr>
          <w:bCs/>
          <w:highlight w:val="green"/>
          <w:lang w:val="en-US"/>
        </w:rPr>
        <w:tab/>
      </w:r>
      <w:r w:rsidRPr="00D24709">
        <w:rPr>
          <w:noProof/>
          <w:highlight w:val="green"/>
          <w:lang w:val="fr-CH"/>
        </w:rPr>
        <w:t>For all coding units of the IRAP picture:</w:t>
      </w:r>
    </w:p>
    <w:p w:rsidR="00E14A87" w:rsidRPr="00D24709" w:rsidRDefault="00E14A87" w:rsidP="008557C3">
      <w:pPr>
        <w:numPr>
          <w:ilvl w:val="0"/>
          <w:numId w:val="44"/>
        </w:numPr>
        <w:ind w:left="1080"/>
        <w:rPr>
          <w:rFonts w:eastAsia="Batang"/>
          <w:bCs/>
          <w:highlight w:val="green"/>
          <w:lang w:eastAsia="ko-KR"/>
        </w:rPr>
      </w:pPr>
      <w:r w:rsidRPr="00D24709">
        <w:rPr>
          <w:noProof/>
          <w:highlight w:val="green"/>
          <w:lang w:val="fr-CH"/>
        </w:rPr>
        <w:t>cu_s</w:t>
      </w:r>
      <w:r w:rsidRPr="00D24709">
        <w:rPr>
          <w:noProof/>
          <w:highlight w:val="green"/>
          <w:lang w:val="fr-CH" w:eastAsia="ko-KR"/>
        </w:rPr>
        <w:t>kip_flag[ i ][ j ] shall be equal to 1.</w:t>
      </w:r>
    </w:p>
    <w:p w:rsidR="00E14A87" w:rsidRPr="00D24709" w:rsidRDefault="00E14A87" w:rsidP="00E14A87">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E14A87" w:rsidRPr="00D24709" w:rsidRDefault="00E14A87" w:rsidP="00E14A87">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E14A87" w:rsidRPr="00E123E6" w:rsidRDefault="00E14A87" w:rsidP="00E14A87">
      <w:pPr>
        <w:pStyle w:val="Note1"/>
        <w:rPr>
          <w:lang w:val="en-US"/>
        </w:rPr>
      </w:pPr>
      <w:r w:rsidRPr="00D24709">
        <w:rPr>
          <w:highlight w:val="green"/>
          <w:lang w:val="en-US"/>
        </w:rPr>
        <w:t>NOTE </w:t>
      </w:r>
      <w:r w:rsidR="00FC06C4" w:rsidRPr="00E14A87">
        <w:rPr>
          <w:highlight w:val="green"/>
          <w:lang w:val="en-US"/>
        </w:rPr>
        <w:fldChar w:fldCharType="begin" w:fldLock="1"/>
      </w:r>
      <w:r w:rsidR="00FC06C4" w:rsidRPr="00E14A87">
        <w:rPr>
          <w:highlight w:val="green"/>
          <w:lang w:val="en-US"/>
        </w:rPr>
        <w:instrText xml:space="preserve"> SEQ NoteCounter \* MERGEFORMAT </w:instrText>
      </w:r>
      <w:r w:rsidR="00FC06C4" w:rsidRPr="00E14A87">
        <w:rPr>
          <w:highlight w:val="green"/>
          <w:lang w:val="en-US"/>
        </w:rPr>
        <w:fldChar w:fldCharType="separate"/>
      </w:r>
      <w:r w:rsidR="00FC06C4" w:rsidRPr="00E14A87">
        <w:rPr>
          <w:noProof/>
          <w:highlight w:val="green"/>
          <w:lang w:val="en-US"/>
        </w:rPr>
        <w:t>2</w:t>
      </w:r>
      <w:r w:rsidR="00FC06C4" w:rsidRPr="00E14A87">
        <w:rPr>
          <w:highlight w:val="green"/>
          <w:lang w:val="en-US"/>
        </w:rPr>
        <w:fldChar w:fldCharType="end"/>
      </w:r>
      <w:r w:rsidRPr="00D24709">
        <w:rPr>
          <w:highlight w:val="green"/>
          <w:lang w:val="en-US"/>
        </w:rPr>
        <w:t>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nuh_layer_id is an IRAP picture for which the decoded samples can be derived by applying the resampling process for inter layer reference pictures specified in subclause </w:t>
      </w:r>
      <w:r w:rsidRPr="00D24709">
        <w:rPr>
          <w:highlight w:val="green"/>
        </w:rPr>
        <w:fldChar w:fldCharType="begin" w:fldLock="1"/>
      </w:r>
      <w:r w:rsidRPr="00D24709">
        <w:rPr>
          <w:highlight w:val="green"/>
        </w:rPr>
        <w:instrText xml:space="preserve"> REF _Ref371072921 \r \h </w:instrText>
      </w:r>
      <w:r>
        <w:rPr>
          <w:highlight w:val="green"/>
        </w:rPr>
        <w:instrText xml:space="preserve"> \* MERGEFORMAT </w:instrText>
      </w:r>
      <w:r w:rsidRPr="00D24709">
        <w:rPr>
          <w:highlight w:val="green"/>
        </w:rPr>
      </w:r>
      <w:r w:rsidRPr="00D24709">
        <w:rPr>
          <w:highlight w:val="green"/>
        </w:rPr>
        <w:fldChar w:fldCharType="separate"/>
      </w:r>
      <w:r w:rsidRPr="00D24709">
        <w:rPr>
          <w:highlight w:val="green"/>
        </w:rPr>
        <w:t>H.8.1.4</w:t>
      </w:r>
      <w:r w:rsidRPr="00D24709">
        <w:rPr>
          <w:highlight w:val="green"/>
        </w:rPr>
        <w:fldChar w:fldCharType="end"/>
      </w:r>
      <w:r w:rsidRPr="00D24709">
        <w:rPr>
          <w:highlight w:val="green"/>
        </w:rPr>
        <w:t xml:space="preserve"> with the other picture as input</w:t>
      </w:r>
      <w:r w:rsidRPr="00D24709">
        <w:rPr>
          <w:highlight w:val="green"/>
          <w:lang w:val="en-US"/>
        </w:rPr>
        <w:t>.</w:t>
      </w:r>
    </w:p>
    <w:p w:rsidR="000B06B6" w:rsidRPr="00983CFA" w:rsidRDefault="000B06B6" w:rsidP="000B06B6">
      <w:pPr>
        <w:rPr>
          <w:lang w:val="en-US"/>
        </w:rPr>
      </w:pPr>
      <w:r w:rsidRPr="00983CFA">
        <w:rPr>
          <w:b/>
          <w:bCs/>
          <w:lang w:val="en-US"/>
        </w:rPr>
        <w:t>ilp_restricted_ref_layers_flag</w:t>
      </w:r>
      <w:r w:rsidRPr="00983CFA">
        <w:rPr>
          <w:lang w:val="en-US"/>
        </w:rPr>
        <w:t xml:space="preserve"> equal to 1 indicates that additional restrictions on inter-layer prediction as specified below apply for each direct reference layer of each layer specified by the VPS. </w:t>
      </w:r>
      <w:r w:rsidRPr="00983CFA">
        <w:rPr>
          <w:bCs/>
          <w:lang w:val="en-US"/>
        </w:rPr>
        <w:t>ilp_restricted_ref_layers_flag</w:t>
      </w:r>
      <w:r w:rsidRPr="00983CFA">
        <w:rPr>
          <w:lang w:val="en-US"/>
        </w:rPr>
        <w:t xml:space="preserve"> equal to 0 indicates that additional restrictions on inter-layer prediction may or may not apply.</w:t>
      </w:r>
    </w:p>
    <w:p w:rsidR="000B06B6" w:rsidRPr="00983CFA" w:rsidRDefault="000B06B6" w:rsidP="000B06B6">
      <w:pPr>
        <w:rPr>
          <w:bCs/>
          <w:highlight w:val="yellow"/>
          <w:lang w:val="en-US"/>
        </w:rPr>
      </w:pPr>
      <w:r w:rsidRPr="00983CFA">
        <w:rPr>
          <w:bCs/>
          <w:highlight w:val="yellow"/>
          <w:lang w:val="en-US"/>
        </w:rPr>
        <w:t xml:space="preserve">[Ed. (YK): Consider using better syntax element names for </w:t>
      </w:r>
      <w:r w:rsidRPr="00983CFA">
        <w:rPr>
          <w:highlight w:val="yellow"/>
          <w:lang w:val="en-US"/>
        </w:rPr>
        <w:t>min_spatial_segment_offset_plus1</w:t>
      </w:r>
      <w:r w:rsidRPr="00983CFA">
        <w:rPr>
          <w:bCs/>
          <w:highlight w:val="yellow"/>
          <w:lang w:val="en-US"/>
        </w:rPr>
        <w:t xml:space="preserve">[ i ][ j ], ctu_based_offset_enabled_flag[ i ][ j ], and </w:t>
      </w:r>
      <w:r w:rsidRPr="00983CFA">
        <w:rPr>
          <w:highlight w:val="yellow"/>
          <w:lang w:val="en-US"/>
        </w:rPr>
        <w:t>min_horizontal_ctu_offset_plus1</w:t>
      </w:r>
      <w:r w:rsidRPr="00983CFA">
        <w:rPr>
          <w:bCs/>
          <w:highlight w:val="yellow"/>
          <w:lang w:val="en-US"/>
        </w:rPr>
        <w:t>[ i ][ j ].]</w:t>
      </w:r>
    </w:p>
    <w:p w:rsidR="000B06B6" w:rsidRPr="00983CFA" w:rsidRDefault="000B06B6" w:rsidP="000B06B6">
      <w:pPr>
        <w:rPr>
          <w:bCs/>
          <w:lang w:val="en-US"/>
        </w:rPr>
      </w:pPr>
      <w:r w:rsidRPr="00983CFA">
        <w:rPr>
          <w:bCs/>
          <w:lang w:val="en-US"/>
        </w:rPr>
        <w:t>The variables refCtbLog2SizeY[ i ][ j ], refPicWidthInCtbsY[ i ][ j ], and refPicHeightInCtbsY[ i ][ j ] are set equal to CtbLog2SizeY, PicWidthInCtbsY, and PicHeightInCtbsY, respectively, of the j-th direct reference layer of the i-th layer.</w:t>
      </w:r>
    </w:p>
    <w:p w:rsidR="000B06B6" w:rsidRPr="00983CFA" w:rsidRDefault="000B06B6" w:rsidP="000B06B6">
      <w:pPr>
        <w:rPr>
          <w:bCs/>
          <w:lang w:val="en-US"/>
        </w:rPr>
      </w:pPr>
      <w:r w:rsidRPr="00983CFA">
        <w:rPr>
          <w:b/>
          <w:bCs/>
          <w:lang w:val="en-US"/>
        </w:rPr>
        <w:t>min_spatial_segment_offset_plus1</w:t>
      </w:r>
      <w:r w:rsidRPr="00983CFA">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983CFA">
        <w:rPr>
          <w:lang w:val="en-US"/>
        </w:rPr>
        <w:t>min_horizontal_ctu_offset_plus1</w:t>
      </w:r>
      <w:r w:rsidRPr="00983CFA">
        <w:rPr>
          <w:bCs/>
          <w:lang w:val="en-US"/>
        </w:rPr>
        <w:t xml:space="preserve">[ i ][ j ], as specified below. </w:t>
      </w:r>
      <w:r w:rsidRPr="00983CFA">
        <w:rPr>
          <w:lang w:val="en-US"/>
        </w:rPr>
        <w:t>The value of min_spatial_segment_offset_plus1</w:t>
      </w:r>
      <w:r w:rsidRPr="00983CFA">
        <w:rPr>
          <w:bCs/>
          <w:lang w:val="en-US"/>
        </w:rPr>
        <w:t>[ i ][ j ]</w:t>
      </w:r>
      <w:r w:rsidRPr="00983CFA">
        <w:rPr>
          <w:lang w:val="en-US"/>
        </w:rPr>
        <w:t xml:space="preserve"> shall be in the range of 0 to refPicWidthInCtbsY</w:t>
      </w:r>
      <w:r w:rsidRPr="00983CFA">
        <w:rPr>
          <w:bCs/>
          <w:lang w:val="en-US"/>
        </w:rPr>
        <w:t>[ i ][ j ] </w:t>
      </w:r>
      <w:r w:rsidRPr="00983CFA">
        <w:rPr>
          <w:lang w:val="en-US"/>
        </w:rPr>
        <w:t>* refPicHeightInCtbsY</w:t>
      </w:r>
      <w:r w:rsidRPr="00983CFA">
        <w:rPr>
          <w:bCs/>
          <w:lang w:val="en-US"/>
        </w:rPr>
        <w:t>[ i ][ j ]</w:t>
      </w:r>
      <w:r w:rsidRPr="00983CFA">
        <w:rPr>
          <w:lang w:val="en-US"/>
        </w:rPr>
        <w:t>, inclusive.</w:t>
      </w:r>
      <w:r w:rsidRPr="00983CFA">
        <w:rPr>
          <w:bCs/>
          <w:lang w:val="en-US"/>
        </w:rPr>
        <w:t xml:space="preserve"> When</w:t>
      </w:r>
      <w:r w:rsidRPr="00983CFA">
        <w:rPr>
          <w:lang w:val="en-US"/>
        </w:rPr>
        <w:t xml:space="preserve"> not present, the value of </w:t>
      </w:r>
      <w:r w:rsidRPr="00983CFA">
        <w:rPr>
          <w:bCs/>
          <w:lang w:val="en-US"/>
        </w:rPr>
        <w:t>min_spatial_segment_offset_plus1</w:t>
      </w:r>
      <w:r w:rsidRPr="00983CFA">
        <w:rPr>
          <w:lang w:val="en-US"/>
        </w:rPr>
        <w:t>[ i ]</w:t>
      </w:r>
      <w:r w:rsidRPr="00983CFA">
        <w:rPr>
          <w:bCs/>
          <w:lang w:val="en-US"/>
        </w:rPr>
        <w:t>[ j ]</w:t>
      </w:r>
      <w:r w:rsidRPr="00983CFA">
        <w:rPr>
          <w:lang w:val="en-US"/>
        </w:rPr>
        <w:t xml:space="preserve"> is inferred to be equal to 0.</w:t>
      </w:r>
    </w:p>
    <w:p w:rsidR="000B06B6" w:rsidRPr="00983CFA" w:rsidRDefault="000B06B6" w:rsidP="000B06B6">
      <w:pPr>
        <w:rPr>
          <w:bCs/>
          <w:lang w:val="en-US"/>
        </w:rPr>
      </w:pPr>
      <w:r w:rsidRPr="00983CFA">
        <w:rPr>
          <w:b/>
          <w:bCs/>
          <w:lang w:val="en-US"/>
        </w:rPr>
        <w:t>ctu_based_offset_enabled_flag</w:t>
      </w:r>
      <w:r w:rsidRPr="00983CFA">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983CFA">
        <w:rPr>
          <w:lang w:val="en-US"/>
        </w:rPr>
        <w:t>horizontal_ctu_offset</w:t>
      </w:r>
      <w:r w:rsidRPr="00983CFA">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983CFA">
        <w:rPr>
          <w:lang w:val="en-US"/>
        </w:rPr>
        <w:t xml:space="preserve"> When not present, the value of ctu_based_offset_enabled_flag[ i ] is inferred to be equal to 0.</w:t>
      </w:r>
    </w:p>
    <w:p w:rsidR="000B06B6" w:rsidRPr="00983CFA" w:rsidRDefault="000B06B6" w:rsidP="000B06B6">
      <w:pPr>
        <w:rPr>
          <w:lang w:val="en-US"/>
        </w:rPr>
      </w:pPr>
      <w:r w:rsidRPr="00983CFA">
        <w:rPr>
          <w:b/>
          <w:bCs/>
          <w:lang w:val="en-US"/>
        </w:rPr>
        <w:t>min_horizontal_ctu_offset_plus1</w:t>
      </w:r>
      <w:r w:rsidRPr="00983CFA">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983CFA">
        <w:rPr>
          <w:lang w:val="en-US"/>
        </w:rPr>
        <w:t>min_spatial_segment_offset_plus1</w:t>
      </w:r>
      <w:r w:rsidRPr="00983CFA">
        <w:rPr>
          <w:bCs/>
          <w:lang w:val="en-US"/>
        </w:rPr>
        <w:t xml:space="preserve">[ i ][ j ], as specified below. </w:t>
      </w:r>
      <w:r w:rsidRPr="00983CFA">
        <w:rPr>
          <w:lang w:val="en-US"/>
        </w:rPr>
        <w:t>The value of min_horizontal_ctu_offset_plus1</w:t>
      </w:r>
      <w:r w:rsidRPr="00983CFA">
        <w:rPr>
          <w:bCs/>
          <w:lang w:val="en-US"/>
        </w:rPr>
        <w:t>[ i ][ j ]</w:t>
      </w:r>
      <w:r w:rsidRPr="00983CFA">
        <w:rPr>
          <w:lang w:val="en-US"/>
        </w:rPr>
        <w:t xml:space="preserve"> shall be in the range of 0 to refPicWidthInCtbsY</w:t>
      </w:r>
      <w:r w:rsidRPr="00983CFA">
        <w:rPr>
          <w:bCs/>
          <w:lang w:val="en-US"/>
        </w:rPr>
        <w:t>[ i ][ j ]</w:t>
      </w:r>
      <w:r w:rsidRPr="00983CFA">
        <w:rPr>
          <w:lang w:val="en-US"/>
        </w:rPr>
        <w:t>, inclusive.</w:t>
      </w:r>
    </w:p>
    <w:p w:rsidR="000B06B6" w:rsidRPr="00983CFA" w:rsidRDefault="000B06B6" w:rsidP="000B06B6">
      <w:pPr>
        <w:rPr>
          <w:lang w:val="en-US"/>
        </w:rPr>
      </w:pPr>
      <w:r w:rsidRPr="00983CFA">
        <w:rPr>
          <w:lang w:val="en-US"/>
        </w:rPr>
        <w:t xml:space="preserve">When </w:t>
      </w:r>
      <w:r w:rsidRPr="00983CFA">
        <w:rPr>
          <w:bCs/>
          <w:lang w:val="en-US"/>
        </w:rPr>
        <w:t>ctu_based_offset_enabled_flag[ i ][ j ] is equal to 1, t</w:t>
      </w:r>
      <w:r w:rsidRPr="00983CFA">
        <w:rPr>
          <w:lang w:val="en-US"/>
        </w:rPr>
        <w:t>he variable minHorizontalCtbOffset[ i ]</w:t>
      </w:r>
      <w:r w:rsidRPr="00983CFA">
        <w:rPr>
          <w:bCs/>
          <w:lang w:val="en-US"/>
        </w:rPr>
        <w:t>[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Pr>
          <w:noProof/>
          <w:sz w:val="20"/>
          <w:szCs w:val="20"/>
          <w:lang w:val="en-US"/>
        </w:rPr>
        <w:t>12</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sidRPr="00983CFA">
        <w:rPr>
          <w:sz w:val="20"/>
          <w:szCs w:val="20"/>
          <w:lang w:val="en-US"/>
        </w:rPr>
        <w:t> –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0B06B6" w:rsidRPr="00394AED" w:rsidRDefault="000B06B6" w:rsidP="000B06B6">
      <w:pPr>
        <w:rPr>
          <w:bCs/>
          <w:lang w:val="en-US"/>
        </w:rPr>
      </w:pPr>
      <w:r w:rsidRPr="00394AED">
        <w:rPr>
          <w:bCs/>
          <w:lang w:val="en-US"/>
        </w:rPr>
        <w:t xml:space="preserve">The variables </w:t>
      </w:r>
      <w:r w:rsidR="00394AED" w:rsidRPr="00394AED">
        <w:rPr>
          <w:bCs/>
          <w:highlight w:val="green"/>
          <w:lang w:val="en-US"/>
        </w:rPr>
        <w:t>cu</w:t>
      </w:r>
      <w:r w:rsidR="00394AED" w:rsidRPr="00394AED">
        <w:rPr>
          <w:noProof/>
          <w:highlight w:val="green"/>
          <w:lang w:eastAsia="ko-KR"/>
        </w:rPr>
        <w:t>rPicWidthInSamples</w:t>
      </w:r>
      <w:r w:rsidR="00394AED" w:rsidRPr="00394AED">
        <w:rPr>
          <w:highlight w:val="green"/>
          <w:vertAlign w:val="subscript"/>
        </w:rPr>
        <w:t>L</w:t>
      </w:r>
      <w:r w:rsidR="00394AED" w:rsidRPr="00394AED">
        <w:rPr>
          <w:bCs/>
          <w:highlight w:val="green"/>
          <w:lang w:val="en-US"/>
        </w:rPr>
        <w:t>[ i ], cu</w:t>
      </w:r>
      <w:r w:rsidR="00394AED" w:rsidRPr="00394AED">
        <w:rPr>
          <w:noProof/>
          <w:highlight w:val="green"/>
          <w:lang w:eastAsia="ko-KR"/>
        </w:rPr>
        <w:t>rPicHeightInSamples</w:t>
      </w:r>
      <w:r w:rsidR="00394AED" w:rsidRPr="00394AED">
        <w:rPr>
          <w:highlight w:val="green"/>
          <w:vertAlign w:val="subscript"/>
        </w:rPr>
        <w:t>L</w:t>
      </w:r>
      <w:r w:rsidR="00394AED" w:rsidRPr="00394AED">
        <w:rPr>
          <w:bCs/>
          <w:highlight w:val="green"/>
          <w:lang w:val="en-US"/>
        </w:rPr>
        <w:t>[ i ],</w:t>
      </w:r>
      <w:r w:rsidR="00394AED" w:rsidRPr="00394AED">
        <w:rPr>
          <w:bCs/>
          <w:lang w:val="en-US"/>
        </w:rPr>
        <w:t xml:space="preserve"> </w:t>
      </w:r>
      <w:r w:rsidRPr="00394AED">
        <w:rPr>
          <w:bCs/>
          <w:lang w:val="en-US"/>
        </w:rPr>
        <w:t xml:space="preserve">curCtbLog2SizeY[ i ], curPicWidthInCtbsY[ i ], and curPicHeightInCtbsY[ i ] are set equal to </w:t>
      </w:r>
      <w:r w:rsidR="00394AED" w:rsidRPr="00394AED">
        <w:rPr>
          <w:noProof/>
          <w:highlight w:val="green"/>
          <w:lang w:eastAsia="ko-KR"/>
        </w:rPr>
        <w:t>PicWidthInSamples</w:t>
      </w:r>
      <w:r w:rsidR="00394AED" w:rsidRPr="00394AED">
        <w:rPr>
          <w:highlight w:val="green"/>
          <w:vertAlign w:val="subscript"/>
        </w:rPr>
        <w:t>L</w:t>
      </w:r>
      <w:r w:rsidR="00394AED" w:rsidRPr="00394AED">
        <w:rPr>
          <w:bCs/>
          <w:highlight w:val="green"/>
          <w:lang w:val="en-US"/>
        </w:rPr>
        <w:t xml:space="preserve">, </w:t>
      </w:r>
      <w:r w:rsidR="00394AED" w:rsidRPr="00394AED">
        <w:rPr>
          <w:noProof/>
          <w:highlight w:val="green"/>
          <w:lang w:eastAsia="ko-KR"/>
        </w:rPr>
        <w:t>PicHeightInSamples</w:t>
      </w:r>
      <w:r w:rsidR="00394AED" w:rsidRPr="00394AED">
        <w:rPr>
          <w:highlight w:val="green"/>
          <w:vertAlign w:val="subscript"/>
        </w:rPr>
        <w:t>L</w:t>
      </w:r>
      <w:r w:rsidR="00394AED" w:rsidRPr="00394AED">
        <w:rPr>
          <w:bCs/>
          <w:highlight w:val="green"/>
          <w:lang w:val="en-US"/>
        </w:rPr>
        <w:t>,</w:t>
      </w:r>
      <w:r w:rsidR="00394AED" w:rsidRPr="00394AED">
        <w:rPr>
          <w:bCs/>
          <w:lang w:val="en-US"/>
        </w:rPr>
        <w:t xml:space="preserve"> </w:t>
      </w:r>
      <w:r w:rsidRPr="00394AED">
        <w:rPr>
          <w:bCs/>
          <w:lang w:val="en-US"/>
        </w:rPr>
        <w:t>CtbLog2SizeY, PicWidthInCtbsY, and PicHeightInCtbsY, respectively, of the i-th layer.</w:t>
      </w:r>
    </w:p>
    <w:p w:rsidR="00394AED" w:rsidRPr="00394AED" w:rsidRDefault="00394AED" w:rsidP="00394AED">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394AED" w:rsidRPr="00394AED" w:rsidRDefault="00394AED" w:rsidP="00394AED">
      <w:pPr>
        <w:spacing w:before="120"/>
        <w:rPr>
          <w:bCs/>
          <w:lang w:val="en-US"/>
        </w:rPr>
      </w:pPr>
      <w:r w:rsidRPr="00394AED">
        <w:rPr>
          <w:noProof/>
          <w:highlight w:val="green"/>
        </w:rPr>
        <w:lastRenderedPageBreak/>
        <w:t>The variables curScaledRefLayerLeftOffset</w:t>
      </w:r>
      <w:r w:rsidRPr="00394AED">
        <w:rPr>
          <w:bCs/>
          <w:highlight w:val="green"/>
          <w:lang w:val="en-US"/>
        </w:rPr>
        <w:t>[ i ][ j ]</w:t>
      </w:r>
      <w:r w:rsidRPr="00394AED">
        <w:rPr>
          <w:noProof/>
          <w:highlight w:val="green"/>
        </w:rPr>
        <w:t>, curScaledRefLayerTopOffset</w:t>
      </w:r>
      <w:r w:rsidRPr="00394AED">
        <w:rPr>
          <w:bCs/>
          <w:highlight w:val="green"/>
          <w:lang w:val="en-US"/>
        </w:rPr>
        <w:t>[ i ][ j ]</w:t>
      </w:r>
      <w:r w:rsidRPr="00394AED">
        <w:rPr>
          <w:noProof/>
          <w:highlight w:val="green"/>
        </w:rPr>
        <w:t>, curScaledRefLayerRightOffset</w:t>
      </w:r>
      <w:r w:rsidRPr="00394AED">
        <w:rPr>
          <w:bCs/>
          <w:highlight w:val="green"/>
          <w:lang w:val="en-US"/>
        </w:rPr>
        <w:t>[ i ][ j ]</w:t>
      </w:r>
      <w:r w:rsidRPr="00394AED">
        <w:rPr>
          <w:noProof/>
          <w:highlight w:val="green"/>
        </w:rPr>
        <w:t xml:space="preserve"> and curScaledRefLayerBottomOffset</w:t>
      </w:r>
      <w:r w:rsidRPr="00394AED">
        <w:rPr>
          <w:bCs/>
          <w:highlight w:val="green"/>
          <w:lang w:val="en-US"/>
        </w:rPr>
        <w:t>[ i ][ j ]</w:t>
      </w:r>
      <w:r w:rsidRPr="00394AED">
        <w:rPr>
          <w:noProof/>
          <w:highlight w:val="green"/>
        </w:rPr>
        <w:t xml:space="preserve"> </w:t>
      </w:r>
      <w:r w:rsidRPr="00394AED">
        <w:rPr>
          <w:bCs/>
          <w:highlight w:val="green"/>
          <w:lang w:val="en-US"/>
        </w:rPr>
        <w:t>are set equal to</w:t>
      </w:r>
      <w:r w:rsidRPr="00394AED">
        <w:rPr>
          <w:noProof/>
          <w:highlight w:val="green"/>
        </w:rPr>
        <w:t xml:space="preserve"> scaled_ref_layer_left_offset[ j ]&lt;&lt;1, scaled_ref_layer_top_offset[ j ]&lt;&lt;1, scaled_ref_layer_right_offset[ j ]&lt;&lt;1, scaled_ref_layer_bottom_offset [ j ]&lt;&lt;1,</w:t>
      </w:r>
      <w:r w:rsidRPr="00394AED">
        <w:rPr>
          <w:bCs/>
          <w:highlight w:val="green"/>
          <w:lang w:val="en-US"/>
        </w:rPr>
        <w:t xml:space="preserve"> respectively, of the j-th direct reference layer of the i-th layer.</w:t>
      </w:r>
    </w:p>
    <w:p w:rsidR="000B06B6" w:rsidRPr="00394AED" w:rsidRDefault="000B06B6" w:rsidP="000B06B6">
      <w:pPr>
        <w:rPr>
          <w:lang w:val="en-US"/>
        </w:rPr>
      </w:pPr>
      <w:r w:rsidRPr="00394AED">
        <w:rPr>
          <w:lang w:val="en-US"/>
        </w:rPr>
        <w:t>The variable colCtbAddr[ i ]</w:t>
      </w:r>
      <w:r w:rsidRPr="00394AED">
        <w:rPr>
          <w:bCs/>
          <w:lang w:val="en-US"/>
        </w:rPr>
        <w:t>[ j ]</w:t>
      </w:r>
      <w:r w:rsidRPr="00394AED">
        <w:rPr>
          <w:lang w:val="en-US"/>
        </w:rPr>
        <w:t xml:space="preserve"> that denotes the </w:t>
      </w:r>
      <w:r w:rsidRPr="00394AED">
        <w:rPr>
          <w:bCs/>
          <w:lang w:val="en-US"/>
        </w:rPr>
        <w:t xml:space="preserve">raster scan </w:t>
      </w:r>
      <w:r w:rsidRPr="00394AED">
        <w:rPr>
          <w:lang w:val="en-US"/>
        </w:rPr>
        <w:t xml:space="preserve">address of the collocated CTU, in a picture in the j-th direct reference layer of the i-th layer, of the CTU with </w:t>
      </w:r>
      <w:r w:rsidRPr="00394AED">
        <w:rPr>
          <w:bCs/>
          <w:lang w:val="en-US"/>
        </w:rPr>
        <w:t xml:space="preserve">raster scan </w:t>
      </w:r>
      <w:r w:rsidRPr="00394AED">
        <w:rPr>
          <w:lang w:val="en-US"/>
        </w:rPr>
        <w:t xml:space="preserve">address equal to ctbAddr in a picture of the i-th layer is derived as follows </w:t>
      </w:r>
      <w:r w:rsidRPr="00394AED">
        <w:rPr>
          <w:highlight w:val="yellow"/>
          <w:lang w:val="en-US"/>
        </w:rPr>
        <w:t>[Ed. (YK): Define "collocated CTU".]</w:t>
      </w:r>
      <w:r w:rsidRPr="00394AED">
        <w:rPr>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variables ( xP, yP ) specifying the location of the top-left l</w:t>
      </w:r>
      <w:r w:rsidRPr="00394AED">
        <w:rPr>
          <w:noProof/>
          <w:highlight w:val="green"/>
          <w:lang w:eastAsia="ko-KR"/>
        </w:rPr>
        <w:t xml:space="preserve">uma sample of the CTU with </w:t>
      </w:r>
      <w:r w:rsidRPr="00394AED">
        <w:rPr>
          <w:bCs/>
          <w:highlight w:val="green"/>
          <w:lang w:val="en-US"/>
        </w:rPr>
        <w:t xml:space="preserve">raster scan </w:t>
      </w:r>
      <w:r w:rsidRPr="00394AED">
        <w:rPr>
          <w:highlight w:val="green"/>
          <w:lang w:val="en-US"/>
        </w:rPr>
        <w:t>address equal to ctbAddr</w:t>
      </w:r>
      <w:r w:rsidRPr="00394AED">
        <w:rPr>
          <w:noProof/>
          <w:highlight w:val="green"/>
          <w:lang w:eastAsia="ko-KR"/>
        </w:rPr>
        <w:t xml:space="preserve"> relative to top-left luma luma sample </w:t>
      </w:r>
      <w:r w:rsidRPr="00394AED">
        <w:rPr>
          <w:highlight w:val="green"/>
          <w:lang w:val="en-US"/>
        </w:rPr>
        <w:t>in a picture of the i-th layer are derived as follows:</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r w:rsidRPr="00394AED">
        <w:rPr>
          <w:sz w:val="20"/>
          <w:szCs w:val="20"/>
          <w:highlight w:val="green"/>
          <w:lang w:val="en-US"/>
        </w:rPr>
        <w:t>xP</w:t>
      </w:r>
      <w:r w:rsidR="000B06B6" w:rsidRPr="00394AED">
        <w:rPr>
          <w:sz w:val="20"/>
          <w:szCs w:val="20"/>
          <w:lang w:val="en-US"/>
        </w:rPr>
        <w:t xml:space="preserve"> =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13</w:t>
      </w:r>
      <w:r w:rsidR="000B06B6" w:rsidRPr="00394AED">
        <w:rPr>
          <w:sz w:val="20"/>
          <w:szCs w:val="20"/>
          <w:lang w:val="en-US"/>
        </w:rPr>
        <w:fldChar w:fldCharType="end"/>
      </w:r>
      <w:r w:rsidR="000B06B6" w:rsidRPr="00394AED">
        <w:rPr>
          <w:sz w:val="20"/>
          <w:szCs w:val="20"/>
          <w:lang w:val="en-US"/>
        </w:rPr>
        <w:t>)</w:t>
      </w:r>
    </w:p>
    <w:p w:rsidR="000B06B6" w:rsidRPr="00394AED" w:rsidRDefault="00394AED" w:rsidP="000B06B6">
      <w:pPr>
        <w:pStyle w:val="Equation"/>
        <w:tabs>
          <w:tab w:val="clear" w:pos="794"/>
          <w:tab w:val="clear" w:pos="1588"/>
          <w:tab w:val="clear" w:pos="4849"/>
          <w:tab w:val="right" w:pos="864"/>
        </w:tabs>
        <w:ind w:left="403"/>
        <w:rPr>
          <w:sz w:val="20"/>
          <w:szCs w:val="20"/>
          <w:lang w:val="en-US"/>
        </w:rPr>
      </w:pPr>
      <w:r w:rsidRPr="00394AED">
        <w:rPr>
          <w:sz w:val="20"/>
          <w:szCs w:val="20"/>
          <w:highlight w:val="green"/>
          <w:lang w:val="en-US"/>
        </w:rPr>
        <w:t>yP</w:t>
      </w:r>
      <w:r w:rsidRPr="00394AED">
        <w:rPr>
          <w:sz w:val="20"/>
          <w:szCs w:val="20"/>
          <w:lang w:val="en-US"/>
        </w:rPr>
        <w:t xml:space="preserve"> </w:t>
      </w:r>
      <w:r w:rsidR="000B06B6" w:rsidRPr="00394AED">
        <w:rPr>
          <w:sz w:val="20"/>
          <w:szCs w:val="20"/>
          <w:lang w:val="en-US"/>
        </w:rPr>
        <w:t>= ( ctbAddr / curPicWidthInCtbsY )  &lt;&lt;  curCtbLog2SizeY</w:t>
      </w:r>
      <w:r w:rsidR="000B06B6" w:rsidRPr="00394AED">
        <w:rPr>
          <w:sz w:val="20"/>
          <w:szCs w:val="20"/>
          <w:lang w:val="en-US"/>
        </w:rPr>
        <w:tab/>
      </w:r>
      <w:r w:rsidR="000B06B6" w:rsidRPr="00394AED">
        <w:rPr>
          <w:rFonts w:eastAsia="Batang"/>
          <w:bCs/>
          <w:sz w:val="20"/>
          <w:szCs w:val="20"/>
          <w:lang w:val="en-US" w:eastAsia="ko-KR"/>
        </w:rPr>
        <w:t>(</w:t>
      </w:r>
      <w:r w:rsidR="000B06B6" w:rsidRPr="00394AED">
        <w:rPr>
          <w:rFonts w:eastAsia="Batang"/>
          <w:bCs/>
          <w:sz w:val="20"/>
          <w:szCs w:val="20"/>
          <w:lang w:val="en-US" w:eastAsia="ko-KR"/>
        </w:rPr>
        <w:fldChar w:fldCharType="begin" w:fldLock="1"/>
      </w:r>
      <w:r w:rsidR="000B06B6" w:rsidRPr="00394AED">
        <w:rPr>
          <w:rFonts w:eastAsia="Batang"/>
          <w:bCs/>
          <w:sz w:val="20"/>
          <w:szCs w:val="20"/>
          <w:lang w:val="en-US" w:eastAsia="ko-KR"/>
        </w:rPr>
        <w:instrText xml:space="preserve"> REF F \h  \* MERGEFORMAT </w:instrText>
      </w:r>
      <w:r w:rsidR="000B06B6" w:rsidRPr="00394AED">
        <w:rPr>
          <w:rFonts w:eastAsia="Batang"/>
          <w:bCs/>
          <w:sz w:val="20"/>
          <w:szCs w:val="20"/>
          <w:lang w:val="en-US" w:eastAsia="ko-KR"/>
        </w:rPr>
      </w:r>
      <w:r w:rsidR="000B06B6" w:rsidRPr="00394AED">
        <w:rPr>
          <w:rFonts w:eastAsia="Batang"/>
          <w:bCs/>
          <w:sz w:val="20"/>
          <w:szCs w:val="20"/>
          <w:lang w:val="en-US" w:eastAsia="ko-KR"/>
        </w:rPr>
        <w:fldChar w:fldCharType="separate"/>
      </w:r>
      <w:r w:rsidR="000B06B6" w:rsidRPr="00394AED">
        <w:rPr>
          <w:rFonts w:eastAsia="Batang"/>
          <w:bCs/>
          <w:sz w:val="20"/>
          <w:szCs w:val="20"/>
          <w:lang w:val="en-US" w:eastAsia="ko-KR"/>
        </w:rPr>
        <w:t>F</w:t>
      </w:r>
      <w:r w:rsidR="000B06B6" w:rsidRPr="00394AED">
        <w:rPr>
          <w:rFonts w:eastAsia="Batang"/>
          <w:bCs/>
          <w:sz w:val="20"/>
          <w:szCs w:val="20"/>
          <w:lang w:val="en-US" w:eastAsia="ko-KR"/>
        </w:rPr>
        <w:fldChar w:fldCharType="end"/>
      </w:r>
      <w:r w:rsidR="000B06B6" w:rsidRPr="00394AED">
        <w:rPr>
          <w:sz w:val="20"/>
          <w:szCs w:val="20"/>
          <w:lang w:val="en-US"/>
        </w:rPr>
        <w:noBreakHyphen/>
      </w:r>
      <w:r w:rsidR="000B06B6" w:rsidRPr="00394AED">
        <w:rPr>
          <w:sz w:val="20"/>
          <w:szCs w:val="20"/>
          <w:lang w:val="en-US"/>
        </w:rPr>
        <w:fldChar w:fldCharType="begin" w:fldLock="1"/>
      </w:r>
      <w:r w:rsidR="000B06B6" w:rsidRPr="00394AED">
        <w:rPr>
          <w:sz w:val="20"/>
          <w:szCs w:val="20"/>
          <w:lang w:val="en-US"/>
        </w:rPr>
        <w:instrText xml:space="preserve"> SEQ Equation \* ARABIC </w:instrText>
      </w:r>
      <w:r w:rsidR="000B06B6" w:rsidRPr="00394AED">
        <w:rPr>
          <w:sz w:val="20"/>
          <w:szCs w:val="20"/>
          <w:lang w:val="en-US"/>
        </w:rPr>
        <w:fldChar w:fldCharType="separate"/>
      </w:r>
      <w:r w:rsidR="000B06B6" w:rsidRPr="00394AED">
        <w:rPr>
          <w:noProof/>
          <w:sz w:val="20"/>
          <w:szCs w:val="20"/>
          <w:lang w:val="en-US"/>
        </w:rPr>
        <w:t>14</w:t>
      </w:r>
      <w:r w:rsidR="000B06B6" w:rsidRPr="00394AED">
        <w:rPr>
          <w:sz w:val="20"/>
          <w:szCs w:val="20"/>
          <w:lang w:val="en-US"/>
        </w:rPr>
        <w:fldChar w:fldCharType="end"/>
      </w:r>
      <w:r w:rsidR="000B06B6" w:rsidRPr="00394AED">
        <w:rPr>
          <w:sz w:val="20"/>
          <w:szCs w:val="20"/>
          <w:lang w:val="en-US"/>
        </w:rPr>
        <w:t>)</w:t>
      </w:r>
    </w:p>
    <w:p w:rsidR="00394AED" w:rsidRPr="00394AED" w:rsidRDefault="00394AED" w:rsidP="00394AED">
      <w:pPr>
        <w:ind w:left="437" w:hanging="437"/>
        <w:rPr>
          <w:noProof/>
          <w:highlight w:val="green"/>
          <w:lang w:eastAsia="ko-KR"/>
        </w:rPr>
      </w:pPr>
      <w:r w:rsidRPr="00394AED">
        <w:rPr>
          <w:lang w:val="en-US"/>
        </w:rPr>
        <w:t>–</w:t>
      </w:r>
      <w:r w:rsidRPr="00394AED">
        <w:rPr>
          <w:lang w:val="en-US"/>
        </w:rPr>
        <w:tab/>
      </w:r>
      <w:r w:rsidRPr="00394AED">
        <w:rPr>
          <w:noProof/>
          <w:highlight w:val="green"/>
        </w:rPr>
        <w:t xml:space="preserve">The variables </w:t>
      </w:r>
      <w:r w:rsidRPr="00394AED">
        <w:rPr>
          <w:bCs/>
          <w:highlight w:val="green"/>
          <w:lang w:val="en-US"/>
        </w:rPr>
        <w:t>scaleFactorX[ i ][ j ] and scaleFactorY[ i ][ j ] are derived</w:t>
      </w:r>
      <w:r w:rsidRPr="00394AED">
        <w:rPr>
          <w:noProof/>
          <w:highlight w:val="green"/>
          <w:lang w:eastAsia="ko-KR"/>
        </w:rPr>
        <w:t xml:space="preserve"> as follows:</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394AED">
        <w:rPr>
          <w:sz w:val="20"/>
          <w:szCs w:val="20"/>
          <w:highlight w:val="green"/>
          <w:lang w:val="en-US"/>
        </w:rPr>
        <w:t>curScaledRefLayerPicWidthInSamples</w:t>
      </w:r>
      <w:r w:rsidRPr="00394AED">
        <w:rPr>
          <w:sz w:val="20"/>
          <w:szCs w:val="20"/>
          <w:highlight w:val="green"/>
          <w:vertAlign w:val="subscript"/>
        </w:rPr>
        <w:t>L</w:t>
      </w:r>
      <w:r w:rsidRPr="00394AED">
        <w:rPr>
          <w:bCs/>
          <w:sz w:val="20"/>
          <w:szCs w:val="20"/>
          <w:highlight w:val="green"/>
          <w:lang w:val="en-US"/>
        </w:rPr>
        <w:t>[ i ][ j ] = curPicWidthInSamples</w:t>
      </w:r>
      <w:r w:rsidRPr="00394AED">
        <w:rPr>
          <w:sz w:val="20"/>
          <w:szCs w:val="20"/>
          <w:highlight w:val="green"/>
          <w:vertAlign w:val="subscript"/>
        </w:rPr>
        <w:t>L</w:t>
      </w:r>
      <w:r w:rsidRPr="00394AED">
        <w:rPr>
          <w:bCs/>
          <w:sz w:val="20"/>
          <w:szCs w:val="20"/>
          <w:highlight w:val="green"/>
          <w:lang w:val="en-US"/>
        </w:rPr>
        <w:t>[ i ]  – </w:t>
      </w:r>
      <w:r w:rsidRPr="00394AED">
        <w:rPr>
          <w:bCs/>
          <w:sz w:val="20"/>
          <w:szCs w:val="20"/>
          <w:highlight w:val="green"/>
          <w:lang w:val="en-US"/>
        </w:rPr>
        <w:br/>
      </w:r>
      <w:r w:rsidRPr="00394AED">
        <w:rPr>
          <w:bCs/>
          <w:sz w:val="20"/>
          <w:szCs w:val="20"/>
          <w:highlight w:val="green"/>
          <w:lang w:val="en-US"/>
        </w:rPr>
        <w:tab/>
        <w:t>curScaledRefLayerLeftOffset[ i ][ j ] – curScaledRefLayerRightOffset[ i ][ j ]</w:t>
      </w:r>
      <w:r w:rsidRPr="00394AED">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15</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rFonts w:eastAsia="Batang"/>
          <w:bCs/>
          <w:sz w:val="20"/>
          <w:szCs w:val="20"/>
          <w:highlight w:val="green"/>
          <w:lang w:val="en-US" w:eastAsia="ko-KR"/>
        </w:rPr>
      </w:pPr>
      <w:r w:rsidRPr="005046B9">
        <w:rPr>
          <w:noProof/>
          <w:sz w:val="20"/>
          <w:szCs w:val="20"/>
          <w:highlight w:val="green"/>
          <w:lang w:eastAsia="ko-KR"/>
        </w:rPr>
        <w:t>curScaledRefLayerPicHeightInSamples</w:t>
      </w:r>
      <w:r w:rsidRPr="005046B9">
        <w:rPr>
          <w:sz w:val="20"/>
          <w:szCs w:val="20"/>
          <w:highlight w:val="green"/>
          <w:vertAlign w:val="subscript"/>
        </w:rPr>
        <w:t>L</w:t>
      </w:r>
      <w:r w:rsidRPr="005046B9">
        <w:rPr>
          <w:bCs/>
          <w:sz w:val="20"/>
          <w:szCs w:val="20"/>
          <w:highlight w:val="green"/>
          <w:lang w:val="en-US"/>
        </w:rPr>
        <w:t xml:space="preserve">[ i ][ j ] </w:t>
      </w:r>
      <w:r w:rsidRPr="005046B9">
        <w:rPr>
          <w:noProof/>
          <w:sz w:val="20"/>
          <w:szCs w:val="20"/>
          <w:highlight w:val="green"/>
        </w:rPr>
        <w:t xml:space="preserve"> = cur</w:t>
      </w:r>
      <w:r w:rsidRPr="005046B9">
        <w:rPr>
          <w:noProof/>
          <w:sz w:val="20"/>
          <w:szCs w:val="20"/>
          <w:highlight w:val="green"/>
          <w:lang w:eastAsia="ko-KR"/>
        </w:rPr>
        <w:t>PicHeightInSamples</w:t>
      </w:r>
      <w:r w:rsidRPr="005046B9">
        <w:rPr>
          <w:sz w:val="20"/>
          <w:szCs w:val="20"/>
          <w:highlight w:val="green"/>
          <w:vertAlign w:val="subscript"/>
        </w:rPr>
        <w:t>L</w:t>
      </w:r>
      <w:r w:rsidRPr="005046B9">
        <w:rPr>
          <w:bCs/>
          <w:sz w:val="20"/>
          <w:szCs w:val="20"/>
          <w:highlight w:val="green"/>
          <w:lang w:val="en-US"/>
        </w:rPr>
        <w:t>[ i ]</w:t>
      </w:r>
      <w:r w:rsidRPr="005046B9">
        <w:rPr>
          <w:noProof/>
          <w:sz w:val="20"/>
          <w:szCs w:val="20"/>
          <w:highlight w:val="green"/>
        </w:rPr>
        <w:t>  – </w:t>
      </w:r>
      <w:r w:rsidRPr="005046B9">
        <w:rPr>
          <w:noProof/>
          <w:sz w:val="20"/>
          <w:szCs w:val="20"/>
          <w:highlight w:val="green"/>
        </w:rPr>
        <w:br/>
      </w:r>
      <w:r w:rsidRPr="005046B9">
        <w:rPr>
          <w:noProof/>
          <w:sz w:val="20"/>
          <w:szCs w:val="20"/>
          <w:highlight w:val="green"/>
        </w:rPr>
        <w:tab/>
      </w:r>
      <w:r w:rsidRPr="005046B9">
        <w:rPr>
          <w:bCs/>
          <w:sz w:val="20"/>
          <w:szCs w:val="20"/>
          <w:highlight w:val="green"/>
          <w:lang w:val="en-US"/>
        </w:rPr>
        <w:t>curScaledRefLayerTopOffset[ i ][ j ] – curScaledRefLayerBottomOffset[ i ][ j ]</w:t>
      </w:r>
      <w:r w:rsidRPr="005046B9">
        <w:rPr>
          <w:noProof/>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16</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5046B9" w:rsidRDefault="00394AED" w:rsidP="00394AED">
      <w:pPr>
        <w:pStyle w:val="Equation"/>
        <w:tabs>
          <w:tab w:val="clear" w:pos="794"/>
          <w:tab w:val="clear" w:pos="1588"/>
          <w:tab w:val="clear" w:pos="4849"/>
          <w:tab w:val="right" w:pos="864"/>
        </w:tabs>
        <w:ind w:left="403"/>
        <w:rPr>
          <w:bCs/>
          <w:sz w:val="20"/>
          <w:szCs w:val="20"/>
          <w:highlight w:val="green"/>
          <w:lang w:val="en-US"/>
        </w:rPr>
      </w:pPr>
      <w:r w:rsidRPr="005046B9">
        <w:rPr>
          <w:sz w:val="20"/>
          <w:szCs w:val="20"/>
          <w:highlight w:val="green"/>
          <w:lang w:val="en-US"/>
        </w:rPr>
        <w:t>scaleFactorX</w:t>
      </w:r>
      <w:r w:rsidRPr="005046B9">
        <w:rPr>
          <w:bCs/>
          <w:sz w:val="20"/>
          <w:szCs w:val="20"/>
          <w:highlight w:val="green"/>
          <w:lang w:val="en-US"/>
        </w:rPr>
        <w:t>[ i ][ j ] = ( ( refPicWidthInSamples</w:t>
      </w:r>
      <w:r w:rsidRPr="005046B9">
        <w:rPr>
          <w:sz w:val="20"/>
          <w:szCs w:val="20"/>
          <w:highlight w:val="green"/>
          <w:vertAlign w:val="subscript"/>
        </w:rPr>
        <w:t>L</w:t>
      </w:r>
      <w:r w:rsidRPr="005046B9">
        <w:rPr>
          <w:bCs/>
          <w:sz w:val="20"/>
          <w:szCs w:val="20"/>
          <w:highlight w:val="green"/>
          <w:lang w:val="en-US"/>
        </w:rPr>
        <w:t xml:space="preserve"> [ i ][ j ]  &lt;&lt; 16 ) + </w:t>
      </w:r>
      <w:r w:rsidRPr="005046B9">
        <w:rPr>
          <w:bCs/>
          <w:sz w:val="20"/>
          <w:szCs w:val="20"/>
          <w:highlight w:val="green"/>
          <w:lang w:val="en-US"/>
        </w:rPr>
        <w:br/>
        <w:t>( curScaledRefLayerPicWidthInSamples</w:t>
      </w:r>
      <w:r w:rsidRPr="005046B9">
        <w:rPr>
          <w:sz w:val="20"/>
          <w:szCs w:val="20"/>
          <w:highlight w:val="green"/>
          <w:vertAlign w:val="subscript"/>
        </w:rPr>
        <w:t>L</w:t>
      </w:r>
      <w:r w:rsidRPr="005046B9">
        <w:rPr>
          <w:bCs/>
          <w:sz w:val="20"/>
          <w:szCs w:val="20"/>
          <w:highlight w:val="green"/>
          <w:lang w:val="en-US"/>
        </w:rPr>
        <w:t xml:space="preserve"> [ i ][ j ]&gt;&gt; 1 ) )/curScaledRefLayerPicWidthInSamples</w:t>
      </w:r>
      <w:r w:rsidRPr="005046B9">
        <w:rPr>
          <w:sz w:val="20"/>
          <w:szCs w:val="20"/>
          <w:highlight w:val="green"/>
          <w:vertAlign w:val="subscript"/>
        </w:rPr>
        <w:t>L</w:t>
      </w:r>
      <w:r w:rsidRPr="005046B9">
        <w:rPr>
          <w:bCs/>
          <w:sz w:val="20"/>
          <w:szCs w:val="20"/>
          <w:highlight w:val="green"/>
          <w:lang w:val="en-US"/>
        </w:rPr>
        <w:t xml:space="preserve"> [ i ][ j ]</w:t>
      </w:r>
      <w:r w:rsidRPr="005046B9">
        <w:rPr>
          <w:bCs/>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17</w:t>
      </w:r>
      <w:r w:rsidRPr="005046B9">
        <w:rPr>
          <w:rFonts w:eastAsia="Batang"/>
          <w:bCs/>
          <w:sz w:val="20"/>
          <w:szCs w:val="20"/>
          <w:highlight w:val="green"/>
          <w:lang w:val="en-US" w:eastAsia="ko-KR"/>
        </w:rPr>
        <w:fldChar w:fldCharType="end"/>
      </w:r>
      <w:r w:rsidRPr="005046B9">
        <w:rPr>
          <w:bCs/>
          <w:sz w:val="20"/>
          <w:szCs w:val="20"/>
          <w:highlight w:val="green"/>
          <w:lang w:val="en-US"/>
        </w:rPr>
        <w:t>)</w:t>
      </w:r>
    </w:p>
    <w:p w:rsidR="00394AED" w:rsidRPr="00394AED" w:rsidRDefault="00394AED" w:rsidP="00394AED">
      <w:pPr>
        <w:pStyle w:val="Equation"/>
        <w:tabs>
          <w:tab w:val="clear" w:pos="794"/>
          <w:tab w:val="clear" w:pos="1588"/>
          <w:tab w:val="clear" w:pos="4849"/>
          <w:tab w:val="right" w:pos="864"/>
        </w:tabs>
        <w:ind w:left="403"/>
        <w:rPr>
          <w:rFonts w:eastAsia="Batang"/>
          <w:bCs/>
          <w:sz w:val="20"/>
          <w:szCs w:val="20"/>
          <w:lang w:val="en-US" w:eastAsia="ko-KR"/>
        </w:rPr>
      </w:pPr>
      <w:r w:rsidRPr="005046B9">
        <w:rPr>
          <w:sz w:val="20"/>
          <w:szCs w:val="20"/>
          <w:highlight w:val="green"/>
        </w:rPr>
        <w:t>scaleFactorY</w:t>
      </w:r>
      <w:r w:rsidRPr="005046B9">
        <w:rPr>
          <w:bCs/>
          <w:sz w:val="20"/>
          <w:szCs w:val="20"/>
          <w:highlight w:val="green"/>
          <w:lang w:val="en-US"/>
        </w:rPr>
        <w:t>[ i ][ j ]</w:t>
      </w:r>
      <w:r w:rsidRPr="005046B9">
        <w:rPr>
          <w:sz w:val="20"/>
          <w:szCs w:val="20"/>
          <w:highlight w:val="green"/>
        </w:rPr>
        <w:t xml:space="preserve"> =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 xml:space="preserve"> &lt;&lt; 16 ) + </w:t>
      </w:r>
      <w:r w:rsidRPr="005046B9">
        <w:rPr>
          <w:sz w:val="20"/>
          <w:szCs w:val="20"/>
          <w:highlight w:val="green"/>
        </w:rPr>
        <w:br/>
        <w:t>( curS</w:t>
      </w:r>
      <w:r w:rsidRPr="005046B9">
        <w:rPr>
          <w:bCs/>
          <w:sz w:val="20"/>
          <w:szCs w:val="20"/>
          <w:highlight w:val="green"/>
          <w:lang w:val="en-US"/>
        </w:rPr>
        <w:t>caledRefLayerPicHeightInSamples</w:t>
      </w:r>
      <w:r w:rsidRPr="005046B9">
        <w:rPr>
          <w:sz w:val="20"/>
          <w:szCs w:val="20"/>
          <w:highlight w:val="green"/>
          <w:vertAlign w:val="subscript"/>
        </w:rPr>
        <w:t>L</w:t>
      </w:r>
      <w:r w:rsidRPr="005046B9">
        <w:rPr>
          <w:sz w:val="20"/>
          <w:szCs w:val="20"/>
          <w:highlight w:val="green"/>
        </w:rPr>
        <w:t xml:space="preserve"> &gt;&gt; 1 ) ) /</w:t>
      </w:r>
      <w:r w:rsidRPr="005046B9">
        <w:rPr>
          <w:sz w:val="20"/>
          <w:szCs w:val="20"/>
          <w:highlight w:val="green"/>
          <w:lang w:eastAsia="zh-TW"/>
        </w:rPr>
        <w:t xml:space="preserve"> curS</w:t>
      </w:r>
      <w:r w:rsidRPr="005046B9">
        <w:rPr>
          <w:noProof/>
          <w:sz w:val="20"/>
          <w:szCs w:val="20"/>
          <w:highlight w:val="green"/>
          <w:lang w:eastAsia="ko-KR"/>
        </w:rPr>
        <w:t>caledRefLayerPicHeightInSamples</w:t>
      </w:r>
      <w:r w:rsidRPr="005046B9">
        <w:rPr>
          <w:sz w:val="20"/>
          <w:szCs w:val="20"/>
          <w:highlight w:val="green"/>
          <w:vertAlign w:val="subscript"/>
        </w:rPr>
        <w:t>L</w:t>
      </w:r>
      <w:r w:rsidRPr="005046B9">
        <w:rPr>
          <w:bCs/>
          <w:sz w:val="20"/>
          <w:szCs w:val="20"/>
          <w:highlight w:val="green"/>
          <w:lang w:val="en-US"/>
        </w:rPr>
        <w:t xml:space="preserve"> [ i ][ j ]</w:t>
      </w:r>
      <w:r w:rsidRPr="005046B9">
        <w:rPr>
          <w:sz w:val="20"/>
          <w:szCs w:val="20"/>
          <w:highlight w:val="green"/>
        </w:rPr>
        <w:tab/>
      </w:r>
      <w:r w:rsidRPr="005046B9">
        <w:rPr>
          <w:rFonts w:eastAsia="Batang"/>
          <w:bCs/>
          <w:sz w:val="20"/>
          <w:szCs w:val="20"/>
          <w:highlight w:val="green"/>
          <w:lang w:val="en-US" w:eastAsia="ko-KR"/>
        </w:rPr>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rFonts w:eastAsia="Batang"/>
          <w:bCs/>
          <w:sz w:val="20"/>
          <w:szCs w:val="20"/>
          <w:highlight w:val="green"/>
          <w:lang w:val="en-US" w:eastAsia="ko-KR"/>
        </w:rPr>
        <w:noBreakHyphen/>
      </w:r>
      <w:r w:rsidRPr="005046B9">
        <w:rPr>
          <w:rFonts w:eastAsia="Batang"/>
          <w:bCs/>
          <w:sz w:val="20"/>
          <w:szCs w:val="20"/>
          <w:highlight w:val="green"/>
          <w:lang w:val="en-US" w:eastAsia="ko-KR"/>
        </w:rPr>
        <w:fldChar w:fldCharType="begin" w:fldLock="1"/>
      </w:r>
      <w:r w:rsidRPr="005046B9">
        <w:rPr>
          <w:rFonts w:eastAsia="Batang"/>
          <w:bCs/>
          <w:sz w:val="20"/>
          <w:szCs w:val="20"/>
          <w:highlight w:val="green"/>
          <w:lang w:val="en-US" w:eastAsia="ko-KR"/>
        </w:rPr>
        <w:instrText xml:space="preserve"> SEQ Equation \* ARABIC </w:instrText>
      </w:r>
      <w:r w:rsidRPr="005046B9">
        <w:rPr>
          <w:rFonts w:eastAsia="Batang"/>
          <w:bCs/>
          <w:sz w:val="20"/>
          <w:szCs w:val="20"/>
          <w:highlight w:val="green"/>
          <w:lang w:val="en-US" w:eastAsia="ko-KR"/>
        </w:rPr>
        <w:fldChar w:fldCharType="separate"/>
      </w:r>
      <w:r w:rsidR="00FD7662" w:rsidRPr="005046B9">
        <w:rPr>
          <w:rFonts w:eastAsia="Batang"/>
          <w:bCs/>
          <w:noProof/>
          <w:sz w:val="20"/>
          <w:szCs w:val="20"/>
          <w:highlight w:val="green"/>
          <w:lang w:val="en-US" w:eastAsia="ko-KR"/>
        </w:rPr>
        <w:t>18</w:t>
      </w:r>
      <w:r w:rsidRPr="005046B9">
        <w:rPr>
          <w:rFonts w:eastAsia="Batang"/>
          <w:bCs/>
          <w:sz w:val="20"/>
          <w:szCs w:val="20"/>
          <w:highlight w:val="green"/>
          <w:lang w:val="en-US" w:eastAsia="ko-KR"/>
        </w:rPr>
        <w:fldChar w:fldCharType="end"/>
      </w:r>
      <w:r w:rsidRPr="005046B9">
        <w:rPr>
          <w:rFonts w:eastAsia="Batang"/>
          <w:bCs/>
          <w:sz w:val="20"/>
          <w:szCs w:val="20"/>
          <w:highlight w:val="green"/>
          <w:lang w:val="en-US" w:eastAsia="ko-KR"/>
        </w:rPr>
        <w:t>)</w:t>
      </w:r>
    </w:p>
    <w:p w:rsidR="00394AED" w:rsidRPr="00394AED" w:rsidRDefault="00394AED" w:rsidP="00394AED">
      <w:pPr>
        <w:pStyle w:val="Equation"/>
        <w:tabs>
          <w:tab w:val="clear" w:pos="794"/>
          <w:tab w:val="clear" w:pos="1588"/>
          <w:tab w:val="clear" w:pos="4849"/>
          <w:tab w:val="right" w:pos="864"/>
        </w:tabs>
        <w:ind w:left="403"/>
        <w:jc w:val="both"/>
        <w:rPr>
          <w:rFonts w:eastAsia="Batang"/>
          <w:bCs/>
          <w:sz w:val="20"/>
          <w:szCs w:val="20"/>
          <w:lang w:val="en-US" w:eastAsia="ko-KR"/>
        </w:rPr>
      </w:pPr>
      <w:r w:rsidRPr="00394AED">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394AED">
        <w:rPr>
          <w:sz w:val="20"/>
          <w:szCs w:val="20"/>
          <w:highlight w:val="yellow"/>
        </w:rPr>
        <w:t>]</w:t>
      </w:r>
    </w:p>
    <w:p w:rsidR="00394AED" w:rsidRPr="00394AED" w:rsidRDefault="00394AED" w:rsidP="00394AED">
      <w:pPr>
        <w:ind w:left="437" w:hanging="437"/>
        <w:rPr>
          <w:noProof/>
          <w:highlight w:val="green"/>
        </w:rPr>
      </w:pPr>
      <w:r w:rsidRPr="00394AED">
        <w:rPr>
          <w:lang w:val="en-US"/>
        </w:rPr>
        <w:t>–</w:t>
      </w:r>
      <w:r w:rsidRPr="00394AED">
        <w:rPr>
          <w:lang w:val="en-US"/>
        </w:rPr>
        <w:tab/>
      </w:r>
      <w:r w:rsidRPr="00394AED">
        <w:rPr>
          <w:highlight w:val="green"/>
          <w:lang w:val="en-US"/>
        </w:rPr>
        <w:t>The</w:t>
      </w:r>
      <w:r w:rsidRPr="00394AED">
        <w:rPr>
          <w:noProof/>
          <w:highlight w:val="green"/>
        </w:rPr>
        <w:t xml:space="preserve"> variables ( xCol[ I ][ j ], yCol xCol[ I ][ j ]) specifying the collocated luma sample location </w:t>
      </w:r>
      <w:r w:rsidRPr="00394AED">
        <w:rPr>
          <w:highlight w:val="green"/>
          <w:lang w:val="en-US"/>
        </w:rPr>
        <w:t>in a picture in the j-th direct reference layer of the luma sample location ( xP, yP ) in the i-th layer are derived as follows:</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394AED">
        <w:rPr>
          <w:noProof/>
          <w:sz w:val="20"/>
          <w:szCs w:val="20"/>
          <w:highlight w:val="green"/>
        </w:rPr>
        <w:t>xCol</w:t>
      </w:r>
      <w:r w:rsidRPr="00394AED">
        <w:rPr>
          <w:sz w:val="20"/>
          <w:szCs w:val="20"/>
          <w:highlight w:val="green"/>
          <w:lang w:val="en-US"/>
        </w:rPr>
        <w:t>[ i ][ j ] = Clip3( 0, ( </w:t>
      </w:r>
      <w:r w:rsidRPr="00394AED">
        <w:rPr>
          <w:bCs/>
          <w:sz w:val="20"/>
          <w:szCs w:val="20"/>
          <w:highlight w:val="green"/>
          <w:lang w:val="en-US"/>
        </w:rPr>
        <w:t>refPicWidthInSamples</w:t>
      </w:r>
      <w:r w:rsidRPr="00394AED">
        <w:rPr>
          <w:sz w:val="20"/>
          <w:szCs w:val="20"/>
          <w:highlight w:val="green"/>
          <w:vertAlign w:val="subscript"/>
        </w:rPr>
        <w:t>L</w:t>
      </w:r>
      <w:r w:rsidRPr="00394AED">
        <w:rPr>
          <w:bCs/>
          <w:sz w:val="20"/>
          <w:szCs w:val="20"/>
          <w:highlight w:val="green"/>
          <w:lang w:val="en-US"/>
        </w:rPr>
        <w:t>[ i ][ j ]</w:t>
      </w:r>
      <w:r w:rsidRPr="00394AED">
        <w:rPr>
          <w:sz w:val="20"/>
          <w:szCs w:val="20"/>
          <w:highlight w:val="green"/>
          <w:lang w:val="en-US"/>
        </w:rPr>
        <w:t xml:space="preserve">– 1 ), </w:t>
      </w:r>
      <w:r w:rsidRPr="005046B9">
        <w:rPr>
          <w:bCs/>
          <w:sz w:val="20"/>
          <w:szCs w:val="20"/>
          <w:highlight w:val="green"/>
          <w:lang w:val="en-US"/>
        </w:rPr>
        <w:t>( ( xP </w:t>
      </w:r>
      <w:r w:rsidRPr="005046B9">
        <w:rPr>
          <w:bCs/>
          <w:sz w:val="20"/>
          <w:szCs w:val="20"/>
          <w:highlight w:val="green"/>
          <w:lang w:val="en-US"/>
        </w:rPr>
        <w:noBreakHyphen/>
        <w:t> curScaledRefLayerLeftOffset[ i ][ j ]) * scaleFactorX[ i ][ j ]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19</w:t>
      </w:r>
      <w:r w:rsidRPr="005046B9">
        <w:rPr>
          <w:sz w:val="20"/>
          <w:szCs w:val="20"/>
          <w:highlight w:val="green"/>
          <w:lang w:val="en-US"/>
        </w:rPr>
        <w:fldChar w:fldCharType="end"/>
      </w:r>
      <w:r w:rsidRPr="005046B9">
        <w:rPr>
          <w:sz w:val="20"/>
          <w:szCs w:val="20"/>
          <w:highlight w:val="green"/>
          <w:lang w:val="en-US"/>
        </w:rPr>
        <w:t>)</w:t>
      </w:r>
    </w:p>
    <w:p w:rsidR="00394AED" w:rsidRPr="005046B9" w:rsidRDefault="00394AED" w:rsidP="00394AED">
      <w:pPr>
        <w:pStyle w:val="Equation"/>
        <w:tabs>
          <w:tab w:val="clear" w:pos="794"/>
          <w:tab w:val="clear" w:pos="1588"/>
          <w:tab w:val="clear" w:pos="4849"/>
          <w:tab w:val="right" w:pos="864"/>
        </w:tabs>
        <w:ind w:left="403"/>
        <w:rPr>
          <w:sz w:val="20"/>
          <w:szCs w:val="20"/>
          <w:highlight w:val="green"/>
          <w:lang w:val="en-US"/>
        </w:rPr>
      </w:pPr>
      <w:r w:rsidRPr="005046B9">
        <w:rPr>
          <w:noProof/>
          <w:sz w:val="20"/>
          <w:szCs w:val="20"/>
          <w:highlight w:val="green"/>
          <w:lang w:val="en-US"/>
        </w:rPr>
        <w:t>y</w:t>
      </w:r>
      <w:r w:rsidRPr="005046B9">
        <w:rPr>
          <w:noProof/>
          <w:sz w:val="20"/>
          <w:szCs w:val="20"/>
          <w:highlight w:val="green"/>
        </w:rPr>
        <w:t>Col</w:t>
      </w:r>
      <w:r w:rsidRPr="005046B9">
        <w:rPr>
          <w:sz w:val="20"/>
          <w:szCs w:val="20"/>
          <w:highlight w:val="green"/>
          <w:lang w:val="en-US"/>
        </w:rPr>
        <w:t>[ i ][ j ] = Clip3( 0 , ( </w:t>
      </w:r>
      <w:r w:rsidRPr="005046B9">
        <w:rPr>
          <w:bCs/>
          <w:sz w:val="20"/>
          <w:szCs w:val="20"/>
          <w:highlight w:val="green"/>
          <w:lang w:val="en-US"/>
        </w:rPr>
        <w:t>refPicHeightInSamples</w:t>
      </w:r>
      <w:r w:rsidRPr="005046B9">
        <w:rPr>
          <w:sz w:val="20"/>
          <w:szCs w:val="20"/>
          <w:highlight w:val="green"/>
          <w:vertAlign w:val="subscript"/>
        </w:rPr>
        <w:t>L</w:t>
      </w:r>
      <w:r w:rsidRPr="005046B9">
        <w:rPr>
          <w:bCs/>
          <w:sz w:val="20"/>
          <w:szCs w:val="20"/>
          <w:highlight w:val="green"/>
          <w:lang w:val="en-US"/>
        </w:rPr>
        <w:t>[ i ][ j ]</w:t>
      </w:r>
      <w:r w:rsidRPr="005046B9">
        <w:rPr>
          <w:sz w:val="20"/>
          <w:szCs w:val="20"/>
          <w:highlight w:val="green"/>
          <w:lang w:val="en-US"/>
        </w:rPr>
        <w:t>– 1 ), ( ( yP </w:t>
      </w:r>
      <w:r w:rsidRPr="005046B9">
        <w:rPr>
          <w:sz w:val="20"/>
          <w:szCs w:val="20"/>
          <w:highlight w:val="green"/>
          <w:lang w:val="en-US"/>
        </w:rPr>
        <w:noBreakHyphen/>
        <w:t> curScaledRefLayerTopOffset</w:t>
      </w:r>
      <w:r w:rsidRPr="005046B9">
        <w:rPr>
          <w:bCs/>
          <w:sz w:val="20"/>
          <w:szCs w:val="20"/>
          <w:highlight w:val="green"/>
          <w:lang w:val="en-US"/>
        </w:rPr>
        <w:t>[ i ][ j ]</w:t>
      </w:r>
      <w:r w:rsidRPr="005046B9">
        <w:rPr>
          <w:sz w:val="20"/>
          <w:szCs w:val="20"/>
          <w:highlight w:val="green"/>
          <w:lang w:val="en-US"/>
        </w:rPr>
        <w:t>) * scaleFactorY</w:t>
      </w:r>
      <w:r w:rsidRPr="005046B9">
        <w:rPr>
          <w:bCs/>
          <w:sz w:val="20"/>
          <w:szCs w:val="20"/>
          <w:highlight w:val="green"/>
          <w:lang w:val="en-US"/>
        </w:rPr>
        <w:t>[ i ][ j ]</w:t>
      </w:r>
      <w:r w:rsidRPr="005046B9">
        <w:rPr>
          <w:sz w:val="20"/>
          <w:szCs w:val="20"/>
          <w:highlight w:val="green"/>
          <w:lang w:val="en-US"/>
        </w:rPr>
        <w:t> + ( 1 &lt;&lt; 15 ) ) &gt;&gt; 16))</w:t>
      </w:r>
      <w:r w:rsidRPr="005046B9">
        <w:rPr>
          <w:sz w:val="20"/>
          <w:szCs w:val="20"/>
          <w:highlight w:val="green"/>
          <w:lang w:val="en-US"/>
        </w:rPr>
        <w:tab/>
        <w:t>(</w:t>
      </w:r>
      <w:r w:rsidRPr="005046B9">
        <w:rPr>
          <w:sz w:val="20"/>
          <w:szCs w:val="20"/>
          <w:highlight w:val="green"/>
        </w:rPr>
        <w:fldChar w:fldCharType="begin" w:fldLock="1"/>
      </w:r>
      <w:r w:rsidRPr="005046B9">
        <w:rPr>
          <w:sz w:val="20"/>
          <w:szCs w:val="20"/>
          <w:highlight w:val="green"/>
        </w:rPr>
        <w:instrText xml:space="preserve"> REF F \h  \* MERGEFORMAT </w:instrText>
      </w:r>
      <w:r w:rsidRPr="005046B9">
        <w:rPr>
          <w:sz w:val="20"/>
          <w:szCs w:val="20"/>
          <w:highlight w:val="green"/>
        </w:rPr>
      </w:r>
      <w:r w:rsidRPr="005046B9">
        <w:rPr>
          <w:sz w:val="20"/>
          <w:szCs w:val="20"/>
          <w:highlight w:val="green"/>
        </w:rPr>
        <w:fldChar w:fldCharType="separate"/>
      </w:r>
      <w:r w:rsidR="00FD7662" w:rsidRPr="005046B9">
        <w:rPr>
          <w:sz w:val="20"/>
          <w:szCs w:val="20"/>
          <w:highlight w:val="green"/>
        </w:rPr>
        <w:t>F</w:t>
      </w:r>
      <w:r w:rsidRPr="005046B9">
        <w:rPr>
          <w:sz w:val="20"/>
          <w:szCs w:val="20"/>
          <w:highlight w:val="green"/>
        </w:rPr>
        <w:fldChar w:fldCharType="end"/>
      </w:r>
      <w:r w:rsidRPr="005046B9">
        <w:rPr>
          <w:sz w:val="20"/>
          <w:szCs w:val="20"/>
          <w:highlight w:val="green"/>
          <w:lang w:val="en-US"/>
        </w:rPr>
        <w:noBreakHyphen/>
      </w:r>
      <w:r w:rsidRPr="005046B9">
        <w:rPr>
          <w:sz w:val="20"/>
          <w:szCs w:val="20"/>
          <w:highlight w:val="green"/>
          <w:lang w:val="en-US"/>
        </w:rPr>
        <w:fldChar w:fldCharType="begin" w:fldLock="1"/>
      </w:r>
      <w:r w:rsidRPr="005046B9">
        <w:rPr>
          <w:sz w:val="20"/>
          <w:szCs w:val="20"/>
          <w:highlight w:val="green"/>
          <w:lang w:val="en-US"/>
        </w:rPr>
        <w:instrText xml:space="preserve"> SEQ Equation \* ARABIC </w:instrText>
      </w:r>
      <w:r w:rsidRPr="005046B9">
        <w:rPr>
          <w:sz w:val="20"/>
          <w:szCs w:val="20"/>
          <w:highlight w:val="green"/>
          <w:lang w:val="en-US"/>
        </w:rPr>
        <w:fldChar w:fldCharType="separate"/>
      </w:r>
      <w:r w:rsidR="00FD7662" w:rsidRPr="005046B9">
        <w:rPr>
          <w:noProof/>
          <w:sz w:val="20"/>
          <w:szCs w:val="20"/>
          <w:highlight w:val="green"/>
          <w:lang w:val="en-US"/>
        </w:rPr>
        <w:t>20</w:t>
      </w:r>
      <w:r w:rsidRPr="005046B9">
        <w:rPr>
          <w:sz w:val="20"/>
          <w:szCs w:val="20"/>
          <w:highlight w:val="green"/>
          <w:lang w:val="en-US"/>
        </w:rPr>
        <w:fldChar w:fldCharType="end"/>
      </w:r>
      <w:r w:rsidRPr="005046B9">
        <w:rPr>
          <w:sz w:val="20"/>
          <w:szCs w:val="20"/>
          <w:highlight w:val="green"/>
          <w:lang w:val="en-US"/>
        </w:rPr>
        <w:t>)</w:t>
      </w:r>
    </w:p>
    <w:p w:rsidR="00394AED" w:rsidRPr="00394AED" w:rsidRDefault="00394AED" w:rsidP="00394AED">
      <w:pPr>
        <w:ind w:left="437" w:hanging="437"/>
        <w:rPr>
          <w:lang w:val="en-US"/>
        </w:rPr>
      </w:pPr>
      <w:r w:rsidRPr="00394AED">
        <w:rPr>
          <w:lang w:val="en-US"/>
        </w:rPr>
        <w:t>–</w:t>
      </w:r>
      <w:r w:rsidRPr="00394AED">
        <w:rPr>
          <w:lang w:val="en-US"/>
        </w:rPr>
        <w:tab/>
      </w:r>
      <w:r w:rsidRPr="00394AED">
        <w:rPr>
          <w:highlight w:val="green"/>
          <w:lang w:val="en-US"/>
        </w:rPr>
        <w:t>The variable colCtbAddr[ i ]</w:t>
      </w:r>
      <w:r w:rsidRPr="00394AED">
        <w:rPr>
          <w:bCs/>
          <w:highlight w:val="green"/>
          <w:lang w:val="en-US"/>
        </w:rPr>
        <w:t>[ j ] is derived as follows:</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xColCtb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xCol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21</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bCs/>
          <w:sz w:val="20"/>
          <w:szCs w:val="20"/>
          <w:lang w:val="en-US"/>
        </w:rPr>
      </w:pPr>
      <w:r w:rsidRPr="00983CFA">
        <w:rPr>
          <w:sz w:val="20"/>
          <w:szCs w:val="20"/>
          <w:lang w:val="en-US"/>
        </w:rPr>
        <w:t>yColCtb</w:t>
      </w:r>
      <w:r w:rsidRPr="00983CFA">
        <w:rPr>
          <w:bCs/>
          <w:sz w:val="20"/>
          <w:szCs w:val="20"/>
          <w:lang w:val="en-US"/>
        </w:rPr>
        <w:t xml:space="preserve">[ i ][ j ] </w:t>
      </w:r>
      <w:r w:rsidRPr="00983CFA">
        <w:rPr>
          <w:sz w:val="20"/>
          <w:szCs w:val="20"/>
          <w:lang w:val="en-US"/>
        </w:rPr>
        <w:t xml:space="preserve">= </w:t>
      </w:r>
      <w:r w:rsidR="00394AED" w:rsidRPr="00F64D0F">
        <w:rPr>
          <w:sz w:val="20"/>
          <w:szCs w:val="20"/>
          <w:highlight w:val="green"/>
          <w:lang w:val="en-US"/>
        </w:rPr>
        <w:t>yCol</w:t>
      </w:r>
      <w:r w:rsidRPr="00983CFA">
        <w:rPr>
          <w:sz w:val="20"/>
          <w:szCs w:val="20"/>
          <w:lang w:val="en-US"/>
        </w:rPr>
        <w:t>[ i ]</w:t>
      </w:r>
      <w:r w:rsidRPr="00983CFA">
        <w:rPr>
          <w:bCs/>
          <w:sz w:val="20"/>
          <w:szCs w:val="20"/>
          <w:lang w:val="en-US"/>
        </w:rPr>
        <w:t>[ j ]</w:t>
      </w:r>
      <w:r w:rsidRPr="00983CFA">
        <w:rPr>
          <w:sz w:val="20"/>
          <w:szCs w:val="20"/>
          <w:lang w:val="en-US"/>
        </w:rPr>
        <w:t>  &gt;&gt;  refCtbLog2SizeY</w:t>
      </w:r>
      <w:r w:rsidRPr="00983CFA">
        <w:rPr>
          <w:bCs/>
          <w:sz w:val="20"/>
          <w:szCs w:val="20"/>
          <w:lang w:val="en-US"/>
        </w:rPr>
        <w:t>[ i ][ j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22</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403"/>
        <w:rPr>
          <w:sz w:val="20"/>
          <w:szCs w:val="20"/>
          <w:lang w:val="en-US"/>
        </w:rPr>
      </w:pPr>
      <w:r w:rsidRPr="00983CFA">
        <w:rPr>
          <w:sz w:val="20"/>
          <w:szCs w:val="20"/>
          <w:lang w:val="en-US"/>
        </w:rPr>
        <w:t>colCtbAddr</w:t>
      </w:r>
      <w:r w:rsidRPr="00983CFA">
        <w:rPr>
          <w:bCs/>
          <w:sz w:val="20"/>
          <w:szCs w:val="20"/>
          <w:lang w:val="en-US"/>
        </w:rPr>
        <w:t xml:space="preserve">[ i ][ j ] </w:t>
      </w:r>
      <w:r w:rsidRPr="00983CFA">
        <w:rPr>
          <w:sz w:val="20"/>
          <w:szCs w:val="20"/>
          <w:lang w:val="en-US"/>
        </w:rPr>
        <w:t>= xColCtb</w:t>
      </w:r>
      <w:r w:rsidRPr="00983CFA">
        <w:rPr>
          <w:bCs/>
          <w:sz w:val="20"/>
          <w:szCs w:val="20"/>
          <w:lang w:val="en-US"/>
        </w:rPr>
        <w:t>[ i ][ j ]</w:t>
      </w:r>
      <w:r w:rsidRPr="00983CFA">
        <w:rPr>
          <w:sz w:val="20"/>
          <w:szCs w:val="20"/>
          <w:lang w:val="en-US"/>
        </w:rPr>
        <w:t> + ( yColCtb</w:t>
      </w:r>
      <w:r w:rsidRPr="00983CFA">
        <w:rPr>
          <w:bCs/>
          <w:sz w:val="20"/>
          <w:szCs w:val="20"/>
          <w:lang w:val="en-US"/>
        </w:rPr>
        <w:t>[ i ][ j ]</w:t>
      </w:r>
      <w:r w:rsidRPr="00983CFA">
        <w:rPr>
          <w:sz w:val="20"/>
          <w:szCs w:val="20"/>
          <w:lang w:val="en-US"/>
        </w:rPr>
        <w:t> * refPicWidthInCtbsY</w:t>
      </w:r>
      <w:r w:rsidRPr="00983CFA">
        <w:rPr>
          <w:bCs/>
          <w:sz w:val="20"/>
          <w:szCs w:val="20"/>
          <w:lang w:val="en-US"/>
        </w:rPr>
        <w:t>[ i ][ j ] )</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23</w:t>
      </w:r>
      <w:r w:rsidRPr="00983CFA">
        <w:rPr>
          <w:sz w:val="20"/>
          <w:szCs w:val="20"/>
          <w:lang w:val="en-US"/>
        </w:rPr>
        <w:fldChar w:fldCharType="end"/>
      </w:r>
      <w:r w:rsidRPr="00983CFA">
        <w:rPr>
          <w:sz w:val="20"/>
          <w:szCs w:val="20"/>
          <w:lang w:val="en-US"/>
        </w:rPr>
        <w:t>)</w:t>
      </w:r>
    </w:p>
    <w:p w:rsidR="000B06B6" w:rsidRPr="00983CFA" w:rsidRDefault="000B06B6" w:rsidP="000B06B6">
      <w:pPr>
        <w:rPr>
          <w:bCs/>
          <w:lang w:val="en-US"/>
        </w:rPr>
      </w:pPr>
      <w:r w:rsidRPr="00983CFA">
        <w:rPr>
          <w:bCs/>
          <w:lang w:val="en-US"/>
        </w:rPr>
        <w:t>When min_spatial_segment_offset_plus1[ i ][ j ] is greater than 0, it is a requirement of bitstream conformance that the following shall apply:</w:t>
      </w:r>
    </w:p>
    <w:p w:rsidR="000B06B6" w:rsidRPr="00983CFA" w:rsidRDefault="000B06B6" w:rsidP="008557C3">
      <w:pPr>
        <w:numPr>
          <w:ilvl w:val="0"/>
          <w:numId w:val="15"/>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xml:space="preserve"> 1 slice segments in </w:t>
      </w:r>
      <w:r w:rsidRPr="00983CFA">
        <w:rPr>
          <w:bCs/>
          <w:lang w:val="en-US"/>
        </w:rPr>
        <w:lastRenderedPageBreak/>
        <w:t>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0B06B6" w:rsidRPr="00983CFA" w:rsidRDefault="000B06B6" w:rsidP="008557C3">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0B06B6" w:rsidRPr="00983CFA" w:rsidRDefault="000B06B6" w:rsidP="008557C3">
      <w:pPr>
        <w:numPr>
          <w:ilvl w:val="0"/>
          <w:numId w:val="15"/>
        </w:numPr>
        <w:tabs>
          <w:tab w:val="left" w:pos="284"/>
        </w:tabs>
        <w:ind w:left="284" w:hanging="284"/>
        <w:rPr>
          <w:lang w:val="en-US"/>
        </w:rPr>
      </w:pPr>
      <w:r w:rsidRPr="00983CFA">
        <w:rPr>
          <w:bCs/>
          <w:lang w:val="en-US"/>
        </w:rPr>
        <w:t>Otherwise (ctu_based_offset_enabled_flag[ i ][ j ] is equal to 1), the following applies:</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0B06B6" w:rsidRPr="00983CFA" w:rsidRDefault="000B06B6" w:rsidP="000B06B6">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 ( xColCtb</w:t>
      </w:r>
      <w:r w:rsidRPr="00983CFA">
        <w:rPr>
          <w:bCs/>
          <w:sz w:val="20"/>
          <w:szCs w:val="20"/>
          <w:lang w:val="en-US"/>
        </w:rPr>
        <w:t>[ i ][ j ]</w:t>
      </w:r>
      <w:r w:rsidRPr="00983CFA">
        <w:rPr>
          <w:sz w:val="20"/>
          <w:szCs w:val="20"/>
          <w:lang w:val="en-US"/>
        </w:rPr>
        <w:t> + minHorizontalCtbOffset[ i ]</w:t>
      </w:r>
      <w:r w:rsidRPr="00983CFA">
        <w:rPr>
          <w:bCs/>
          <w:sz w:val="20"/>
          <w:szCs w:val="20"/>
          <w:lang w:val="en-US"/>
        </w:rPr>
        <w:t>[ j ]</w:t>
      </w:r>
      <w:r w:rsidRPr="00983CFA">
        <w:rPr>
          <w:sz w:val="20"/>
          <w:szCs w:val="20"/>
          <w:lang w:val="en-US"/>
        </w:rPr>
        <w:t> ) &gt; ( refPicWidthInCtbsY</w:t>
      </w:r>
      <w:r w:rsidRPr="00983CFA">
        <w:rPr>
          <w:bCs/>
          <w:sz w:val="20"/>
          <w:szCs w:val="20"/>
          <w:lang w:val="en-US"/>
        </w:rPr>
        <w:t>[ i ][ j ]</w:t>
      </w:r>
      <w:r w:rsidRPr="00983CFA">
        <w:rPr>
          <w:sz w:val="20"/>
          <w:szCs w:val="20"/>
          <w:lang w:val="en-US"/>
        </w:rPr>
        <w:t> </w:t>
      </w:r>
      <w:r w:rsidRPr="00983CFA">
        <w:rPr>
          <w:sz w:val="20"/>
          <w:szCs w:val="20"/>
          <w:lang w:val="en-US"/>
        </w:rPr>
        <w:noBreakHyphen/>
        <w:t xml:space="preserve"> 1 ) ) ? </w:t>
      </w:r>
      <w:r>
        <w:rPr>
          <w:sz w:val="20"/>
          <w:szCs w:val="20"/>
          <w:lang w:val="en-US"/>
        </w:rPr>
        <w:br/>
      </w:r>
      <w:r w:rsidRPr="00983CFA">
        <w:rPr>
          <w:sz w:val="20"/>
          <w:szCs w:val="20"/>
          <w:lang w:val="en-US"/>
        </w:rPr>
        <w:t>( refPicWidthInCtbsY</w:t>
      </w:r>
      <w:r w:rsidRPr="00983CFA">
        <w:rPr>
          <w:bCs/>
          <w:sz w:val="20"/>
          <w:szCs w:val="20"/>
          <w:lang w:val="en-US"/>
        </w:rPr>
        <w:t>[ i ][ j ]</w:t>
      </w:r>
      <w:r w:rsidRPr="00983CFA">
        <w:rPr>
          <w:sz w:val="20"/>
          <w:szCs w:val="20"/>
          <w:lang w:val="en-US"/>
        </w:rPr>
        <w:t> </w:t>
      </w:r>
      <w:r w:rsidRPr="00983CFA">
        <w:rPr>
          <w:sz w:val="20"/>
          <w:szCs w:val="20"/>
          <w:lang w:val="en-US"/>
        </w:rPr>
        <w:noBreakHyphen/>
        <w:t> 1 –xColCtb[ i ]</w:t>
      </w:r>
      <w:r w:rsidRPr="00983CFA">
        <w:rPr>
          <w:bCs/>
          <w:sz w:val="20"/>
          <w:szCs w:val="20"/>
          <w:lang w:val="en-US"/>
        </w:rPr>
        <w:t>[ j ]</w:t>
      </w:r>
      <w:r w:rsidRPr="00983CFA">
        <w:rPr>
          <w:sz w:val="20"/>
          <w:szCs w:val="20"/>
          <w:lang w:val="en-US"/>
        </w:rPr>
        <w:t> ) : ( minHorizontalCtbOffset[ i ]</w:t>
      </w:r>
      <w:r w:rsidRPr="00983CFA">
        <w:rPr>
          <w:bCs/>
          <w:sz w:val="20"/>
          <w:szCs w:val="20"/>
          <w:lang w:val="en-US"/>
        </w:rPr>
        <w:t>[ j ]</w:t>
      </w:r>
      <w:r w:rsidRPr="00983CFA">
        <w:rPr>
          <w:sz w:val="20"/>
          <w:szCs w:val="20"/>
          <w:lang w:val="en-US"/>
        </w:rPr>
        <w:t> </w:t>
      </w:r>
      <w:r w:rsidRPr="00983CFA">
        <w:rPr>
          <w:bCs/>
          <w:sz w:val="20"/>
          <w:szCs w:val="20"/>
          <w:lang w:val="en-US"/>
        </w:rPr>
        <w:t>)</w:t>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24</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bCs/>
          <w:sz w:val="20"/>
          <w:lang w:val="en-US"/>
        </w:rPr>
      </w:pPr>
      <w:r w:rsidRPr="006463CC">
        <w:rPr>
          <w:bCs/>
          <w:sz w:val="20"/>
          <w:szCs w:val="20"/>
          <w:lang w:val="en-US"/>
        </w:rPr>
        <w:t>yOffset</w:t>
      </w:r>
      <w:r w:rsidRPr="00983CFA">
        <w:rPr>
          <w:sz w:val="20"/>
          <w:lang w:val="en-US"/>
        </w:rPr>
        <w:t>[ i ]</w:t>
      </w:r>
      <w:r w:rsidRPr="00983CFA">
        <w:rPr>
          <w:bCs/>
          <w:sz w:val="20"/>
          <w:szCs w:val="20"/>
          <w:lang w:val="en-US"/>
        </w:rPr>
        <w:t xml:space="preserve">[ j ] </w:t>
      </w:r>
      <w:r w:rsidRPr="00983CFA">
        <w:rPr>
          <w:sz w:val="20"/>
          <w:lang w:val="en-US"/>
        </w:rPr>
        <w:t>= ( min_spatial_segment_offset_plus1</w:t>
      </w:r>
      <w:r w:rsidRPr="00983CFA">
        <w:rPr>
          <w:bCs/>
          <w:sz w:val="20"/>
          <w:lang w:val="en-US"/>
        </w:rPr>
        <w:t>[ i ]</w:t>
      </w:r>
      <w:r w:rsidRPr="00983CFA">
        <w:rPr>
          <w:bCs/>
          <w:sz w:val="20"/>
          <w:szCs w:val="20"/>
          <w:lang w:val="en-US"/>
        </w:rPr>
        <w:t>[ j ]</w:t>
      </w:r>
      <w:r w:rsidRPr="00983CFA">
        <w:rPr>
          <w:sz w:val="20"/>
          <w:lang w:val="en-US"/>
        </w:rPr>
        <w:t> – 1 ) * refPicWidthInCtbsY</w:t>
      </w:r>
      <w:r w:rsidRPr="00983CFA">
        <w:rPr>
          <w:bCs/>
          <w:sz w:val="20"/>
          <w:lang w:val="en-US"/>
        </w:rPr>
        <w:t>[ i ]</w:t>
      </w:r>
      <w:r w:rsidRPr="00983CFA">
        <w:rPr>
          <w:bCs/>
          <w:sz w:val="20"/>
          <w:szCs w:val="20"/>
          <w:lang w:val="en-US"/>
        </w:rPr>
        <w:t>[ j ]</w:t>
      </w:r>
      <w:r w:rsidRPr="00983CFA">
        <w:rPr>
          <w:bCs/>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25</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clear" w:pos="794"/>
          <w:tab w:val="clear" w:pos="1588"/>
          <w:tab w:val="clear" w:pos="4849"/>
          <w:tab w:val="right" w:pos="864"/>
        </w:tabs>
        <w:ind w:left="1072"/>
        <w:rPr>
          <w:sz w:val="20"/>
          <w:lang w:val="en-US"/>
        </w:rPr>
      </w:pPr>
      <w:r w:rsidRPr="006463CC">
        <w:rPr>
          <w:bCs/>
          <w:sz w:val="20"/>
          <w:szCs w:val="20"/>
          <w:lang w:val="en-US"/>
        </w:rPr>
        <w:t>refCtbAddr</w:t>
      </w:r>
      <w:r w:rsidRPr="00983CFA">
        <w:rPr>
          <w:bCs/>
          <w:sz w:val="20"/>
          <w:lang w:val="en-US"/>
        </w:rPr>
        <w:t>[ i ]</w:t>
      </w:r>
      <w:r w:rsidRPr="00983CFA">
        <w:rPr>
          <w:bCs/>
          <w:sz w:val="20"/>
          <w:szCs w:val="20"/>
          <w:lang w:val="en-US"/>
        </w:rPr>
        <w:t>[ j ]</w:t>
      </w:r>
      <w:r w:rsidRPr="00983CFA">
        <w:rPr>
          <w:bCs/>
          <w:sz w:val="20"/>
          <w:lang w:val="en-US"/>
        </w:rPr>
        <w:t xml:space="preserve"> </w:t>
      </w:r>
      <w:r w:rsidRPr="00983CFA">
        <w:rPr>
          <w:sz w:val="20"/>
          <w:lang w:val="en-US"/>
        </w:rPr>
        <w:t>= colCtbAddr</w:t>
      </w:r>
      <w:r w:rsidRPr="00983CFA">
        <w:rPr>
          <w:bCs/>
          <w:sz w:val="20"/>
          <w:lang w:val="en-US"/>
        </w:rPr>
        <w:t>[ i ]</w:t>
      </w:r>
      <w:r w:rsidRPr="00983CFA">
        <w:rPr>
          <w:bCs/>
          <w:sz w:val="20"/>
          <w:szCs w:val="20"/>
          <w:lang w:val="en-US"/>
        </w:rPr>
        <w:t>[ j ]</w:t>
      </w:r>
      <w:r w:rsidRPr="00983CFA">
        <w:rPr>
          <w:bCs/>
          <w:sz w:val="20"/>
          <w:lang w:val="en-US"/>
        </w:rPr>
        <w:t> + xOffset</w:t>
      </w:r>
      <w:r w:rsidRPr="00983CFA">
        <w:rPr>
          <w:sz w:val="20"/>
          <w:lang w:val="en-US"/>
        </w:rPr>
        <w:t>[ i ]</w:t>
      </w:r>
      <w:r w:rsidRPr="00983CFA">
        <w:rPr>
          <w:bCs/>
          <w:sz w:val="20"/>
          <w:szCs w:val="20"/>
          <w:lang w:val="en-US"/>
        </w:rPr>
        <w:t>[ j ]</w:t>
      </w:r>
      <w:r w:rsidRPr="00983CFA">
        <w:rPr>
          <w:bCs/>
          <w:sz w:val="20"/>
          <w:lang w:val="en-US"/>
        </w:rPr>
        <w:t> + yOffset</w:t>
      </w:r>
      <w:r w:rsidRPr="00983CFA">
        <w:rPr>
          <w:sz w:val="20"/>
          <w:lang w:val="en-US"/>
        </w:rPr>
        <w:t>[ i ]</w:t>
      </w:r>
      <w:r w:rsidRPr="00983CFA">
        <w:rPr>
          <w:bCs/>
          <w:sz w:val="20"/>
          <w:szCs w:val="20"/>
          <w:lang w:val="en-US"/>
        </w:rPr>
        <w:t>[ j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26</w:t>
      </w:r>
      <w:r w:rsidRPr="00983CFA">
        <w:rPr>
          <w:sz w:val="20"/>
          <w:szCs w:val="20"/>
          <w:lang w:val="en-US"/>
        </w:rPr>
        <w:fldChar w:fldCharType="end"/>
      </w:r>
      <w:r w:rsidRPr="00983CFA">
        <w:rPr>
          <w:sz w:val="20"/>
          <w:szCs w:val="20"/>
          <w:lang w:val="en-US"/>
        </w:rPr>
        <w:t>)</w:t>
      </w:r>
    </w:p>
    <w:p w:rsidR="000B06B6" w:rsidRPr="00983CFA" w:rsidRDefault="000B06B6" w:rsidP="008557C3">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0B06B6" w:rsidRPr="00852C72" w:rsidRDefault="000B06B6" w:rsidP="000B06B6">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0B06B6" w:rsidRPr="00852C72" w:rsidRDefault="000B06B6" w:rsidP="000B06B6">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0B06B6" w:rsidRDefault="000B06B6" w:rsidP="000B06B6">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0B06B6" w:rsidRDefault="000B06B6" w:rsidP="000B06B6">
      <w:pPr>
        <w:pStyle w:val="3N"/>
        <w:rPr>
          <w:lang w:val="en-CA"/>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0B06B6" w:rsidRDefault="000B06B6" w:rsidP="008557C3">
      <w:pPr>
        <w:pStyle w:val="3H4"/>
        <w:keepLines w:val="0"/>
        <w:numPr>
          <w:ilvl w:val="5"/>
          <w:numId w:val="37"/>
        </w:numPr>
        <w:tabs>
          <w:tab w:val="clear" w:pos="1080"/>
          <w:tab w:val="num" w:pos="1134"/>
        </w:tabs>
        <w:ind w:left="1134" w:hanging="1134"/>
      </w:pPr>
      <w:r>
        <w:lastRenderedPageBreak/>
        <w:t>Video signal info semantics</w:t>
      </w:r>
    </w:p>
    <w:p w:rsidR="000B06B6" w:rsidRDefault="000B06B6" w:rsidP="000B06B6">
      <w:pPr>
        <w:pStyle w:val="3N"/>
      </w:pPr>
      <w:r w:rsidRPr="00071099">
        <w:rPr>
          <w:b/>
        </w:rPr>
        <w:t>video_vps_format</w:t>
      </w:r>
      <w:r>
        <w:t xml:space="preserve">, </w:t>
      </w:r>
      <w:r w:rsidRPr="00071099">
        <w:rPr>
          <w:b/>
        </w:rPr>
        <w:t>video_full_range_vps_flag</w:t>
      </w:r>
      <w:r>
        <w:t xml:space="preserve">, </w:t>
      </w:r>
      <w:r w:rsidRPr="00071099">
        <w:rPr>
          <w:b/>
        </w:rPr>
        <w:t>colour_primaries_vps</w:t>
      </w:r>
      <w:r>
        <w:t xml:space="preserve">, </w:t>
      </w:r>
      <w:r w:rsidRPr="00071099">
        <w:rPr>
          <w:b/>
        </w:rPr>
        <w:t>transfer_characteristics_vps</w:t>
      </w:r>
      <w:r>
        <w:t xml:space="preserve">, </w:t>
      </w:r>
      <w:r w:rsidRPr="00071099">
        <w:rPr>
          <w:b/>
        </w:rPr>
        <w:t>matrix_coeffs_vps</w:t>
      </w:r>
      <w:r>
        <w:t xml:space="preserve"> are used for inference of the values of the SPS VUI syntax elements video_format, video_full_range_flag, colour_primaries, transfer_characteristics, matrix_coeffs respectively, for each SPS that refers to the VPS.</w:t>
      </w:r>
    </w:p>
    <w:p w:rsidR="000B06B6" w:rsidRPr="00071099" w:rsidRDefault="000B06B6" w:rsidP="000B06B6">
      <w:pPr>
        <w:pStyle w:val="3N"/>
      </w:pPr>
      <w:r>
        <w:t>For each of these syntax elements, all constraints, if any, that apply to the value of the corresponding SPS VUI syntax element also apply.</w:t>
      </w:r>
    </w:p>
    <w:p w:rsidR="000B06B6" w:rsidRDefault="000B06B6" w:rsidP="008557C3">
      <w:pPr>
        <w:pStyle w:val="3H4"/>
        <w:keepLines w:val="0"/>
        <w:numPr>
          <w:ilvl w:val="5"/>
          <w:numId w:val="37"/>
        </w:numPr>
        <w:tabs>
          <w:tab w:val="clear" w:pos="1080"/>
          <w:tab w:val="num" w:pos="1134"/>
        </w:tabs>
        <w:ind w:left="1134" w:hanging="1134"/>
      </w:pPr>
      <w:r>
        <w:t>VPS VUI bitstream partition HRD parameters semantics</w:t>
      </w:r>
    </w:p>
    <w:p w:rsidR="000B06B6" w:rsidRPr="0012584E" w:rsidRDefault="000B06B6" w:rsidP="000B06B6">
      <w:pPr>
        <w:pStyle w:val="3N"/>
      </w:pPr>
      <w:r w:rsidRPr="0012584E">
        <w:rPr>
          <w:b/>
        </w:rPr>
        <w:t>vps_num_bsp_hrd_parameters_minus1</w:t>
      </w:r>
      <w:r w:rsidRPr="0012584E">
        <w:t xml:space="preserve"> plus 1 specifies the number of hrd_parameters( ) syntax structures present within the vps_vui_bsp_hrd</w:t>
      </w:r>
      <w:r>
        <w:t>_parameters</w:t>
      </w:r>
      <w:r w:rsidRPr="0012584E">
        <w:t>( ) syntax structure.</w:t>
      </w:r>
    </w:p>
    <w:p w:rsidR="000B06B6" w:rsidRPr="0012584E" w:rsidRDefault="000B06B6" w:rsidP="000B06B6">
      <w:pPr>
        <w:pStyle w:val="3N"/>
        <w:rPr>
          <w:lang w:val="en-US"/>
        </w:rPr>
      </w:pPr>
      <w:r w:rsidRPr="0012584E">
        <w:rPr>
          <w:b/>
        </w:rPr>
        <w:t>bsp_cprms_present_flag</w:t>
      </w:r>
      <w:r w:rsidRPr="0012584E">
        <w:t xml:space="preserve">[ i ] equal to 1 specifies that the HRD parameters that are common for all sub-layers are present in the i-th hrd_parameters( ) syntax structure in the </w:t>
      </w:r>
      <w:r>
        <w:t>vps_vui_bsp_hrd_parameters(</w:t>
      </w:r>
      <w:r w:rsidRPr="0012584E">
        <w:t> ) syntax structure. bsp_</w:t>
      </w:r>
      <w:r w:rsidRPr="0012584E">
        <w:rPr>
          <w:lang w:val="en-US"/>
        </w:rPr>
        <w:t xml:space="preserve">cprms_present_flag[ i ] equal to 0 specifies that the HRD parameters that are common for all sub-layers are not present in the i-th hrd_parameters( ) syntax structure in the </w:t>
      </w:r>
      <w:r>
        <w:rPr>
          <w:lang w:val="en-US"/>
        </w:rPr>
        <w:t>vps_vui_bsp_hrd_parameters(</w:t>
      </w:r>
      <w:r w:rsidRPr="0012584E">
        <w:rPr>
          <w:lang w:val="en-US"/>
        </w:rPr>
        <w:t> ) syntax structure and are derived to be the same as the (</w:t>
      </w:r>
      <w:r>
        <w:rPr>
          <w:lang w:val="en-US"/>
        </w:rPr>
        <w:t> </w:t>
      </w:r>
      <w:r w:rsidRPr="0012584E">
        <w:rPr>
          <w:lang w:val="en-US"/>
        </w:rPr>
        <w:t>i</w:t>
      </w:r>
      <w:r>
        <w:rPr>
          <w:lang w:val="en-US"/>
        </w:rPr>
        <w:t> </w:t>
      </w:r>
      <w:r w:rsidRPr="0012584E">
        <w:rPr>
          <w:lang w:val="en-US"/>
        </w:rPr>
        <w:t>−</w:t>
      </w:r>
      <w:r>
        <w:rPr>
          <w:lang w:val="en-US"/>
        </w:rPr>
        <w:t> </w:t>
      </w:r>
      <w:r w:rsidRPr="0012584E">
        <w:rPr>
          <w:lang w:val="en-US"/>
        </w:rPr>
        <w:t>1</w:t>
      </w:r>
      <w:r>
        <w:rPr>
          <w:lang w:val="en-US"/>
        </w:rPr>
        <w:t> </w:t>
      </w:r>
      <w:r w:rsidRPr="0012584E">
        <w:rPr>
          <w:lang w:val="en-US"/>
        </w:rPr>
        <w:t xml:space="preserve">)-th hrd_parameters( ) syntax structure in the in the </w:t>
      </w:r>
      <w:r>
        <w:rPr>
          <w:lang w:val="en-US"/>
        </w:rPr>
        <w:t>vps_vui_bsp_hrd_parameters(</w:t>
      </w:r>
      <w:r w:rsidRPr="0012584E">
        <w:rPr>
          <w:lang w:val="en-US"/>
        </w:rPr>
        <w:t> ) syntax structure. bsp_cprms_present_flag[</w:t>
      </w:r>
      <w:r>
        <w:rPr>
          <w:lang w:val="en-US"/>
        </w:rPr>
        <w:t> </w:t>
      </w:r>
      <w:r w:rsidRPr="0012584E">
        <w:rPr>
          <w:lang w:val="en-US"/>
        </w:rPr>
        <w:t>0</w:t>
      </w:r>
      <w:r>
        <w:rPr>
          <w:lang w:val="en-US"/>
        </w:rPr>
        <w:t> </w:t>
      </w:r>
      <w:r w:rsidRPr="0012584E">
        <w:rPr>
          <w:lang w:val="en-US"/>
        </w:rPr>
        <w:t>] is inferred to be equal to 1.</w:t>
      </w:r>
    </w:p>
    <w:p w:rsidR="000B06B6" w:rsidRPr="0012584E" w:rsidRDefault="000B06B6" w:rsidP="000B06B6">
      <w:pPr>
        <w:pStyle w:val="3N"/>
      </w:pPr>
      <w:r w:rsidRPr="0012584E">
        <w:rPr>
          <w:b/>
        </w:rPr>
        <w:t>num_bitstream_partitions</w:t>
      </w:r>
      <w:r w:rsidRPr="0012584E">
        <w:t>[ h ] specifies the number of bitstream partitions for which HRD parameters are specified for the layer set with index h.</w:t>
      </w:r>
    </w:p>
    <w:p w:rsidR="000B06B6" w:rsidRPr="0012584E" w:rsidRDefault="000B06B6" w:rsidP="000B06B6">
      <w:pPr>
        <w:pStyle w:val="3N"/>
        <w:rPr>
          <w:lang w:val="en-US"/>
        </w:rPr>
      </w:pPr>
      <w:r w:rsidRPr="0012584E">
        <w:rPr>
          <w:b/>
        </w:rPr>
        <w:t>layer_in_bsp_flag</w:t>
      </w:r>
      <w:r w:rsidRPr="0012584E">
        <w:t xml:space="preserve">[ h ][ i ][ j ] </w:t>
      </w:r>
      <w:r w:rsidRPr="0012584E">
        <w:rPr>
          <w:lang w:val="en-US"/>
        </w:rPr>
        <w:t xml:space="preserve">specifies that the layer with index j is a part of bitstream partition with index i within </w:t>
      </w:r>
      <w:r>
        <w:rPr>
          <w:lang w:val="en-US"/>
        </w:rPr>
        <w:t>the</w:t>
      </w:r>
      <w:r w:rsidRPr="0012584E">
        <w:rPr>
          <w:lang w:val="en-US"/>
        </w:rPr>
        <w:t xml:space="preserve"> layer set with index h.</w:t>
      </w:r>
    </w:p>
    <w:p w:rsidR="000B06B6" w:rsidRPr="0012584E" w:rsidRDefault="000B06B6" w:rsidP="000B06B6">
      <w:pPr>
        <w:pStyle w:val="3N"/>
        <w:rPr>
          <w:b/>
        </w:rPr>
      </w:pPr>
      <w:r w:rsidRPr="0012584E">
        <w:rPr>
          <w:lang w:val="en-US"/>
        </w:rPr>
        <w:t>It is a requirement of bitstream conformance that bitstream partition with index j shall not include direct or indirect reference layers of any layers in bitstream partition i for any values of i and j in the range of 0 to num_bitstream_partitions[ h ]</w:t>
      </w:r>
      <w:r>
        <w:rPr>
          <w:lang w:val="en-US"/>
        </w:rPr>
        <w:t> </w:t>
      </w:r>
      <w:r w:rsidRPr="0012584E">
        <w:rPr>
          <w:lang w:val="en-US"/>
        </w:rPr>
        <w:t>–</w:t>
      </w:r>
      <w:r>
        <w:rPr>
          <w:lang w:val="en-US"/>
        </w:rPr>
        <w:t> </w:t>
      </w:r>
      <w:r w:rsidRPr="0012584E">
        <w:rPr>
          <w:lang w:val="en-US"/>
        </w:rPr>
        <w:t>1, inclusive, such that i is less than j.</w:t>
      </w:r>
    </w:p>
    <w:p w:rsidR="000B06B6" w:rsidRPr="0012584E" w:rsidRDefault="000B06B6" w:rsidP="000B06B6">
      <w:pPr>
        <w:pStyle w:val="3N"/>
      </w:pPr>
      <w:r w:rsidRPr="0012584E">
        <w:rPr>
          <w:b/>
        </w:rPr>
        <w:t>num_bsp_sched_combinations</w:t>
      </w:r>
      <w:r w:rsidRPr="0012584E">
        <w:rPr>
          <w:lang w:val="en-US"/>
        </w:rPr>
        <w:t>[ h ]</w:t>
      </w:r>
      <w:r w:rsidRPr="0012584E">
        <w:t xml:space="preserve"> specifies the number of combinations of delivery schedules and hrd_parameters( ) specified for bitstream partitions for </w:t>
      </w:r>
      <w:r>
        <w:t xml:space="preserve">the </w:t>
      </w:r>
      <w:r w:rsidRPr="0012584E">
        <w:t>layer set with index h.</w:t>
      </w:r>
    </w:p>
    <w:p w:rsidR="000B06B6" w:rsidRPr="0012584E" w:rsidRDefault="000B06B6" w:rsidP="000B06B6">
      <w:pPr>
        <w:pStyle w:val="3N"/>
      </w:pPr>
      <w:r w:rsidRPr="0012584E">
        <w:rPr>
          <w:b/>
          <w:lang w:val="en-US"/>
        </w:rPr>
        <w:t>bsp_comb_hrd_idx</w:t>
      </w:r>
      <w:r w:rsidRPr="0012584E">
        <w:rPr>
          <w:lang w:val="en-US"/>
        </w:rPr>
        <w:t xml:space="preserve">[ h ][ i ][ j ] specifies the index of hrd_parameters( ) within the </w:t>
      </w:r>
      <w:r>
        <w:rPr>
          <w:lang w:val="en-US"/>
        </w:rPr>
        <w:t>vps_vui_bsp_hrd_parameters(</w:t>
      </w:r>
      <w:r w:rsidRPr="0012584E">
        <w:t> ) syntax structure used in the i-th combination</w:t>
      </w:r>
      <w: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 xml:space="preserve">the </w:t>
      </w:r>
      <w:r w:rsidRPr="0012584E">
        <w:t>layer set with index h.</w:t>
      </w:r>
    </w:p>
    <w:p w:rsidR="000B06B6" w:rsidRPr="0012584E" w:rsidRDefault="000B06B6" w:rsidP="000B06B6">
      <w:pPr>
        <w:pStyle w:val="3N"/>
        <w:rPr>
          <w:lang w:val="en-US"/>
        </w:rPr>
      </w:pPr>
      <w:r w:rsidRPr="0012584E">
        <w:rPr>
          <w:b/>
        </w:rPr>
        <w:t>bsp_comb_sched_idx</w:t>
      </w:r>
      <w:r w:rsidRPr="0012584E">
        <w:rPr>
          <w:lang w:val="en-US"/>
        </w:rPr>
        <w:t>[ h ]</w:t>
      </w:r>
      <w:r w:rsidRPr="0012584E">
        <w:t xml:space="preserve">[ i ][ j ] specifies the index of </w:t>
      </w:r>
      <w:r>
        <w:t xml:space="preserve">a </w:t>
      </w:r>
      <w:r w:rsidRPr="0012584E">
        <w:t xml:space="preserve">delivery schedule within the hrd_parameters( ) syntax structure with the index </w:t>
      </w:r>
      <w:r w:rsidRPr="0012584E">
        <w:rPr>
          <w:lang w:val="en-US"/>
        </w:rPr>
        <w:t>bsp_comb_hrd_idx[ h ][ i ][ j ] that is used in the i-th combination</w:t>
      </w:r>
      <w:r>
        <w:rPr>
          <w:lang w:val="en-US"/>
        </w:rPr>
        <w:t xml:space="preserve"> </w:t>
      </w:r>
      <w:r w:rsidRPr="0012584E">
        <w:t xml:space="preserve">of </w:t>
      </w:r>
      <w:r>
        <w:t xml:space="preserve">a </w:t>
      </w:r>
      <w:r w:rsidRPr="0012584E">
        <w:t xml:space="preserve">delivery schedule and hrd_parameters( ) specified </w:t>
      </w:r>
      <w:r>
        <w:t>for the bitstream partition with index j and for</w:t>
      </w:r>
      <w:r w:rsidRPr="0012584E">
        <w:t xml:space="preserve"> </w:t>
      </w:r>
      <w:r>
        <w:t>the layer set with index h</w:t>
      </w:r>
      <w:r w:rsidRPr="0012584E">
        <w:rPr>
          <w:lang w:val="en-US"/>
        </w:rPr>
        <w:t>.</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Sequence parameter set RBSP semantics</w:t>
      </w:r>
      <w:bookmarkEnd w:id="1674"/>
      <w:bookmarkEnd w:id="1675"/>
      <w:bookmarkEnd w:id="1676"/>
    </w:p>
    <w:p w:rsidR="000B06B6" w:rsidRPr="00983CFA" w:rsidRDefault="000B06B6" w:rsidP="000B06B6">
      <w:pPr>
        <w:pStyle w:val="3N"/>
        <w:rPr>
          <w:lang w:val="en-US"/>
        </w:rPr>
      </w:pPr>
      <w:r w:rsidRPr="00983CFA">
        <w:rPr>
          <w:lang w:val="en-US"/>
        </w:rPr>
        <w:t>The specifications in subclause 7.4.3.2 apply, with following additions and modifications.</w:t>
      </w:r>
    </w:p>
    <w:p w:rsidR="000B06B6" w:rsidRPr="00983CFA" w:rsidRDefault="000B06B6" w:rsidP="000B06B6">
      <w:pPr>
        <w:pStyle w:val="Note1"/>
        <w:rPr>
          <w:lang w:val="en-US"/>
        </w:rPr>
      </w:pPr>
      <w:r w:rsidRPr="00983CFA">
        <w:rPr>
          <w:lang w:val="en-US"/>
        </w:rPr>
        <w:t>NOTE </w:t>
      </w:r>
      <w:r w:rsidRPr="00983CFA">
        <w:rPr>
          <w:lang w:val="en-US"/>
        </w:rPr>
        <w:fldChar w:fldCharType="begin" w:fldLock="1"/>
      </w:r>
      <w:r w:rsidRPr="00983CFA">
        <w:rPr>
          <w:lang w:val="en-US"/>
        </w:rPr>
        <w:instrText xml:space="preserve"> SEQ NoteCounter \r 1 \* MERGEFORMAT </w:instrText>
      </w:r>
      <w:r w:rsidRPr="00983CFA">
        <w:rPr>
          <w:lang w:val="en-US"/>
        </w:rPr>
        <w:fldChar w:fldCharType="separate"/>
      </w:r>
      <w:r>
        <w:rPr>
          <w:noProof/>
          <w:lang w:val="en-US"/>
        </w:rPr>
        <w:t>1</w:t>
      </w:r>
      <w:r w:rsidRPr="00983CFA">
        <w:rPr>
          <w:lang w:val="en-US"/>
        </w:rPr>
        <w:fldChar w:fldCharType="end"/>
      </w:r>
      <w:r w:rsidRPr="00983CFA">
        <w:rPr>
          <w:lang w:val="en-US"/>
        </w:rPr>
        <w:t xml:space="preserve"> – All </w:t>
      </w:r>
      <w:r w:rsidRPr="00983CFA">
        <w:rPr>
          <w:szCs w:val="24"/>
          <w:lang w:val="en-US" w:eastAsia="de-DE"/>
        </w:rPr>
        <w:t>SPSs, regardless of the values of their nuh_layer_id, share the same value space for sps_seq_parameter_set_id</w:t>
      </w:r>
      <w:r w:rsidRPr="00983CFA">
        <w:rPr>
          <w:lang w:val="en-US"/>
        </w:rPr>
        <w:t xml:space="preserve">. In other words, an SPS with nuh_layer_id equal to X and </w:t>
      </w:r>
      <w:r w:rsidRPr="00983CFA">
        <w:rPr>
          <w:szCs w:val="24"/>
          <w:lang w:val="en-US" w:eastAsia="de-DE"/>
        </w:rPr>
        <w:t>sps_seq_parameter_set_id equal to A would update the previously received SPS with nuh_layer_id not equal to X and sps_seq_parameter_set_id equal to A.</w:t>
      </w:r>
    </w:p>
    <w:p w:rsidR="000B06B6" w:rsidRPr="00983CFA" w:rsidRDefault="000B06B6" w:rsidP="000B06B6">
      <w:pPr>
        <w:rPr>
          <w:lang w:val="en-US" w:eastAsia="ko-KR"/>
        </w:rPr>
      </w:pPr>
      <w:r w:rsidRPr="00983CFA">
        <w:rPr>
          <w:b/>
          <w:lang w:val="en-US" w:eastAsia="ko-KR"/>
        </w:rPr>
        <w:t>sps_max_sub_layers_minus1</w:t>
      </w:r>
      <w:r w:rsidRPr="00983CFA">
        <w:rPr>
          <w:lang w:val="en-US" w:eastAsia="ko-KR"/>
        </w:rPr>
        <w:t xml:space="preserve"> plus 1 specifies the maximum number of temporal sub-layers that may be present in each CVS referring to the SPS. The value of sps_max_sub_layers_minus1 shall be in the range of 0 to 6, inclusive.</w:t>
      </w:r>
      <w:r w:rsidRPr="00983CFA">
        <w:rPr>
          <w:highlight w:val="cyan"/>
          <w:lang w:val="en-US" w:eastAsia="ko-KR"/>
        </w:rPr>
        <w:t xml:space="preserve"> When not present sps_max_sub_layers_minus1 is inferred to be equal to vps_max_sub_layers_minus1.</w:t>
      </w:r>
    </w:p>
    <w:p w:rsidR="000B06B6" w:rsidRPr="00983CFA" w:rsidRDefault="000B06B6" w:rsidP="000B06B6">
      <w:pPr>
        <w:rPr>
          <w:lang w:val="en-US" w:eastAsia="ko-KR"/>
        </w:rPr>
      </w:pPr>
      <w:r w:rsidRPr="00983CFA">
        <w:rPr>
          <w:b/>
          <w:lang w:val="en-US" w:eastAsia="ko-KR"/>
        </w:rPr>
        <w:t>update_rep_format_flag</w:t>
      </w:r>
      <w:r w:rsidRPr="00983CFA">
        <w:rPr>
          <w:lang w:val="en-US" w:eastAsia="ko-KR"/>
        </w:rPr>
        <w:t xml:space="preserve"> equal to 1 specifies that </w:t>
      </w:r>
      <w:r>
        <w:rPr>
          <w:lang w:val="en-US" w:eastAsia="ko-KR"/>
        </w:rPr>
        <w:t xml:space="preserve">sps_rep_format_idx is present and that the sps_rep_format_idx-th </w:t>
      </w:r>
      <w:r w:rsidRPr="008427CD">
        <w:rPr>
          <w:lang w:val="en-US" w:eastAsia="ko-KR"/>
        </w:rPr>
        <w:t>rep_format(</w:t>
      </w:r>
      <w:r>
        <w:rPr>
          <w:lang w:val="en-US" w:eastAsia="ko-KR"/>
        </w:rPr>
        <w:t> </w:t>
      </w:r>
      <w:r w:rsidRPr="008427CD">
        <w:rPr>
          <w:lang w:val="en-US" w:eastAsia="ko-KR"/>
        </w:rPr>
        <w:t xml:space="preserve">) syntax structures in the </w:t>
      </w:r>
      <w:r>
        <w:rPr>
          <w:lang w:val="en-US" w:eastAsia="ko-KR"/>
        </w:rPr>
        <w:t xml:space="preserve">active </w:t>
      </w:r>
      <w:r w:rsidRPr="008427CD">
        <w:rPr>
          <w:lang w:val="en-US" w:eastAsia="ko-KR"/>
        </w:rPr>
        <w:t>VPS</w:t>
      </w:r>
      <w:r>
        <w:rPr>
          <w:lang w:val="en-US" w:eastAsia="ko-KR"/>
        </w:rPr>
        <w:t xml:space="preserve"> </w:t>
      </w:r>
      <w:r w:rsidRPr="008427CD">
        <w:rPr>
          <w:lang w:val="en-US" w:eastAsia="ko-KR"/>
        </w:rPr>
        <w:t>applies to the layers that refer to this SPS</w:t>
      </w:r>
      <w:r>
        <w:rPr>
          <w:lang w:val="en-US" w:eastAsia="ko-KR"/>
        </w:rPr>
        <w:t>.</w:t>
      </w:r>
      <w:r w:rsidRPr="00983CFA">
        <w:rPr>
          <w:lang w:val="en-US" w:eastAsia="ko-KR"/>
        </w:rPr>
        <w:t xml:space="preserve"> update_rep_format_flag equal to 0 specifies that </w:t>
      </w:r>
      <w:r>
        <w:rPr>
          <w:lang w:val="en-US" w:eastAsia="ko-KR"/>
        </w:rPr>
        <w:t>sps_rep_format_idx is not present</w:t>
      </w:r>
      <w:r w:rsidRPr="00983CFA">
        <w:rPr>
          <w:lang w:val="en-US" w:eastAsia="ko-KR"/>
        </w:rPr>
        <w:t xml:space="preserve">. When not present, the value of update_rep_format_flag is inferred to be equal to </w:t>
      </w:r>
      <w:r>
        <w:rPr>
          <w:lang w:val="en-US" w:eastAsia="ko-KR"/>
        </w:rPr>
        <w:t>0</w:t>
      </w:r>
      <w:r w:rsidRPr="00983CFA">
        <w:rPr>
          <w:lang w:val="en-US" w:eastAsia="ko-KR"/>
        </w:rPr>
        <w:t>.</w:t>
      </w:r>
      <w:r>
        <w:rPr>
          <w:lang w:val="en-US" w:eastAsia="ko-KR"/>
        </w:rPr>
        <w:t xml:space="preserve"> </w:t>
      </w:r>
    </w:p>
    <w:p w:rsidR="000B06B6" w:rsidRDefault="000B06B6" w:rsidP="000B06B6">
      <w:pPr>
        <w:rPr>
          <w:lang w:val="en-US" w:eastAsia="ko-KR"/>
        </w:rPr>
      </w:pPr>
      <w:r>
        <w:rPr>
          <w:b/>
          <w:lang w:val="en-US" w:eastAsia="ko-KR"/>
        </w:rPr>
        <w:t>sps</w:t>
      </w:r>
      <w:r w:rsidRPr="008427CD">
        <w:rPr>
          <w:b/>
          <w:lang w:val="en-US" w:eastAsia="ko-KR"/>
        </w:rPr>
        <w:t>_rep_format_idx</w:t>
      </w:r>
      <w:r w:rsidRPr="008427CD">
        <w:rPr>
          <w:lang w:val="en-US" w:eastAsia="ko-KR"/>
        </w:rPr>
        <w:t xml:space="preserve"> specifies the index, into the list of rep_format(</w:t>
      </w:r>
      <w:r>
        <w:rPr>
          <w:lang w:val="en-US" w:eastAsia="ko-KR"/>
        </w:rPr>
        <w:t> </w:t>
      </w:r>
      <w:r w:rsidRPr="008427CD">
        <w:rPr>
          <w:lang w:val="en-US" w:eastAsia="ko-KR"/>
        </w:rPr>
        <w:t>) syntax structures in the VPS, of the rep_format(</w:t>
      </w:r>
      <w:r>
        <w:rPr>
          <w:lang w:val="en-US" w:eastAsia="ko-KR"/>
        </w:rPr>
        <w:t> </w:t>
      </w:r>
      <w:r w:rsidRPr="008427CD">
        <w:rPr>
          <w:lang w:val="en-US" w:eastAsia="ko-KR"/>
        </w:rPr>
        <w:t xml:space="preserve">) syntax structure that applies to the layers that refer to this SPS. When not present, the value of </w:t>
      </w:r>
      <w:r>
        <w:rPr>
          <w:lang w:val="en-US" w:eastAsia="ko-KR"/>
        </w:rPr>
        <w:t>sps</w:t>
      </w:r>
      <w:r w:rsidRPr="008427CD">
        <w:rPr>
          <w:lang w:val="en-US" w:eastAsia="ko-KR"/>
        </w:rPr>
        <w:t xml:space="preserve">_rep_format_idx is inferred to be equal to 0. The value of </w:t>
      </w:r>
      <w:r>
        <w:rPr>
          <w:lang w:val="en-US" w:eastAsia="ko-KR"/>
        </w:rPr>
        <w:t>sps</w:t>
      </w:r>
      <w:r w:rsidRPr="008427CD">
        <w:rPr>
          <w:lang w:val="en-US" w:eastAsia="ko-KR"/>
        </w:rPr>
        <w:t>_rep_format_idx shall be in the range of 0 to vps_num_rep_formats_minus1, inclusive.</w:t>
      </w:r>
      <w:r>
        <w:rPr>
          <w:lang w:val="en-US" w:eastAsia="ko-KR"/>
        </w:rPr>
        <w:t xml:space="preserve"> </w:t>
      </w:r>
      <w:r w:rsidRPr="00697EC9">
        <w:rPr>
          <w:highlight w:val="yellow"/>
          <w:lang w:val="en-US" w:eastAsia="ko-KR"/>
        </w:rPr>
        <w:t>[Ed. (GT): Inferences to 0 seems not to be necessary. We might consider to infer it to vps_rep_format_idx[ LayerIdxInVps[ layerIdCurr ] ], when not present. ]</w:t>
      </w:r>
      <w:r>
        <w:rPr>
          <w:lang w:val="en-US" w:eastAsia="ko-KR"/>
        </w:rPr>
        <w:t>.</w:t>
      </w:r>
    </w:p>
    <w:p w:rsidR="000B06B6" w:rsidRPr="00983CFA" w:rsidRDefault="000B06B6" w:rsidP="000B06B6">
      <w:pPr>
        <w:rPr>
          <w:lang w:val="en-US" w:eastAsia="ko-KR"/>
        </w:rPr>
      </w:pPr>
      <w:r w:rsidRPr="00983CFA">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0B06B6" w:rsidRDefault="000B06B6" w:rsidP="000B06B6">
      <w:pPr>
        <w:tabs>
          <w:tab w:val="clear" w:pos="794"/>
        </w:tabs>
        <w:ind w:left="437" w:hanging="437"/>
        <w:rPr>
          <w:lang w:val="en-US"/>
        </w:rPr>
      </w:pPr>
      <w:r w:rsidRPr="00983CFA">
        <w:rPr>
          <w:lang w:val="en-US"/>
        </w:rPr>
        <w:t>–</w:t>
      </w:r>
      <w:r w:rsidRPr="00983CFA">
        <w:rPr>
          <w:lang w:val="en-US"/>
        </w:rPr>
        <w:tab/>
      </w:r>
      <w:r>
        <w:rPr>
          <w:lang w:val="en-US"/>
        </w:rPr>
        <w:t>The variable repFormatIdx is derived as follows:</w:t>
      </w:r>
    </w:p>
    <w:p w:rsidR="000B06B6" w:rsidRDefault="000B06B6" w:rsidP="000B06B6">
      <w:pPr>
        <w:tabs>
          <w:tab w:val="clear" w:pos="794"/>
          <w:tab w:val="clear" w:pos="1191"/>
        </w:tabs>
        <w:ind w:left="840" w:hanging="437"/>
        <w:rPr>
          <w:lang w:val="en-US" w:eastAsia="ko-KR"/>
        </w:rPr>
      </w:pPr>
      <w:r w:rsidRPr="00983CFA">
        <w:rPr>
          <w:lang w:val="en-US"/>
        </w:rPr>
        <w:lastRenderedPageBreak/>
        <w:t>–</w:t>
      </w:r>
      <w:r w:rsidRPr="00983CFA">
        <w:rPr>
          <w:lang w:val="en-US"/>
        </w:rPr>
        <w:tab/>
      </w:r>
      <w:r>
        <w:rPr>
          <w:lang w:val="en-US"/>
        </w:rPr>
        <w:t xml:space="preserve">If update_rep_format_flag is equal to 0, the variable repFormatIdx is set equal to </w:t>
      </w:r>
      <w:r>
        <w:rPr>
          <w:lang w:val="en-US" w:eastAsia="ko-KR"/>
        </w:rPr>
        <w:t>vps_rep_format_idx[ </w:t>
      </w:r>
      <w:r w:rsidRPr="00983CFA">
        <w:rPr>
          <w:lang w:val="en-US" w:eastAsia="ko-KR"/>
        </w:rPr>
        <w:t>LayerIdxInVps[ layerIdCurr ]</w:t>
      </w:r>
      <w:r>
        <w:rPr>
          <w:lang w:val="en-US" w:eastAsia="ko-KR"/>
        </w:rPr>
        <w:t> ].</w:t>
      </w:r>
    </w:p>
    <w:p w:rsidR="000B06B6" w:rsidRDefault="000B06B6" w:rsidP="000B06B6">
      <w:pPr>
        <w:tabs>
          <w:tab w:val="clear" w:pos="794"/>
          <w:tab w:val="clear" w:pos="1191"/>
        </w:tabs>
        <w:ind w:left="840" w:hanging="437"/>
        <w:rPr>
          <w:lang w:val="en-US"/>
        </w:rPr>
      </w:pPr>
      <w:r w:rsidRPr="00983CFA">
        <w:rPr>
          <w:lang w:val="en-US"/>
        </w:rPr>
        <w:t>–</w:t>
      </w:r>
      <w:r w:rsidRPr="00983CFA">
        <w:rPr>
          <w:lang w:val="en-US"/>
        </w:rPr>
        <w:tab/>
      </w:r>
      <w:r>
        <w:rPr>
          <w:lang w:val="en-US"/>
        </w:rPr>
        <w:t xml:space="preserve">Otherwise, (update_rep_format_flag is equal to 1), the variable repFormatIdx is set equal to </w:t>
      </w:r>
      <w:r>
        <w:rPr>
          <w:lang w:val="en-US" w:eastAsia="ko-KR"/>
        </w:rPr>
        <w:t>sps_rep_format_idx.</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If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 xml:space="preserve">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 xml:space="preserve">-th rep_format( ) syntax structure in the active VPS </w:t>
      </w:r>
      <w:r>
        <w:rPr>
          <w:lang w:val="en-US" w:eastAsia="ko-KR"/>
        </w:rPr>
        <w:t xml:space="preserve"> </w:t>
      </w:r>
      <w:r w:rsidRPr="00983CFA">
        <w:rPr>
          <w:lang w:val="en-US" w:eastAsia="ko-KR"/>
        </w:rPr>
        <w:t xml:space="preserve">and the values of chroma_format_idc, separate_colour_plane_flag, pic_width_in_luma_samples, pic_height_in_luma_samples, bit_depth_luma_minus8, and bit_depth_chroma_minus8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are ignored.</w:t>
      </w:r>
    </w:p>
    <w:p w:rsidR="000B06B6" w:rsidRPr="00983CFA" w:rsidRDefault="000B06B6" w:rsidP="000B06B6">
      <w:pPr>
        <w:pStyle w:val="Note1"/>
        <w:ind w:left="806"/>
        <w:rPr>
          <w:lang w:val="en-US" w:eastAsia="ko-KR"/>
        </w:rPr>
      </w:pPr>
      <w:r w:rsidRPr="00983CFA">
        <w:rPr>
          <w:lang w:val="en-US" w:eastAsia="ko-KR"/>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2</w:t>
      </w:r>
      <w:r w:rsidRPr="00983CFA">
        <w:rPr>
          <w:lang w:val="en-US"/>
        </w:rPr>
        <w:fldChar w:fldCharType="end"/>
      </w:r>
      <w:r w:rsidRPr="00983CFA">
        <w:rPr>
          <w:lang w:val="en-US"/>
        </w:rPr>
        <w:t> </w:t>
      </w:r>
      <w:r w:rsidRPr="00983CFA">
        <w:rPr>
          <w:lang w:val="en-US" w:eastAsia="ko-KR"/>
        </w:rPr>
        <w:t xml:space="preserve">– The values are </w:t>
      </w:r>
      <w:r w:rsidRPr="00983CFA">
        <w:rPr>
          <w:lang w:val="en-US"/>
        </w:rPr>
        <w:t>inferred</w:t>
      </w:r>
      <w:r w:rsidRPr="00983CFA">
        <w:rPr>
          <w:lang w:val="en-US" w:eastAsia="ko-KR"/>
        </w:rPr>
        <w:t xml:space="preserve"> from the VPS when a non-base layer refer</w:t>
      </w:r>
      <w:r>
        <w:rPr>
          <w:lang w:val="en-US" w:eastAsia="ko-KR"/>
        </w:rPr>
        <w:t xml:space="preserve">s to </w:t>
      </w:r>
      <w:r w:rsidRPr="00983CFA">
        <w:rPr>
          <w:lang w:val="en-US" w:eastAsia="ko-KR"/>
        </w:rPr>
        <w:t xml:space="preserve">an SPS </w:t>
      </w:r>
      <w:r>
        <w:rPr>
          <w:lang w:val="en-US" w:eastAsia="ko-KR"/>
        </w:rPr>
        <w:t xml:space="preserve">that </w:t>
      </w:r>
      <w:r w:rsidRPr="00983CFA">
        <w:rPr>
          <w:lang w:val="en-US" w:eastAsia="ko-KR"/>
        </w:rPr>
        <w:t xml:space="preserve">is also </w:t>
      </w:r>
      <w:r>
        <w:rPr>
          <w:lang w:val="en-US" w:eastAsia="ko-KR"/>
        </w:rPr>
        <w:t>referred to</w:t>
      </w:r>
      <w:r w:rsidRPr="00983CFA">
        <w:rPr>
          <w:lang w:val="en-US" w:eastAsia="ko-KR"/>
        </w:rPr>
        <w:t xml:space="preserve"> by the base layer, in which case the SPS has nuh_layer_id equal to 0. For </w:t>
      </w:r>
      <w:r>
        <w:rPr>
          <w:lang w:val="en-US" w:eastAsia="ko-KR"/>
        </w:rPr>
        <w:t>the</w:t>
      </w:r>
      <w:r w:rsidRPr="00983CFA">
        <w:rPr>
          <w:lang w:val="en-US" w:eastAsia="ko-KR"/>
        </w:rPr>
        <w:t xml:space="preserve"> base layer, the values </w:t>
      </w:r>
      <w:r>
        <w:rPr>
          <w:lang w:val="en-US" w:eastAsia="ko-KR"/>
        </w:rPr>
        <w:t xml:space="preserve">of these parameters </w:t>
      </w:r>
      <w:r w:rsidRPr="00983CFA">
        <w:rPr>
          <w:lang w:val="en-US" w:eastAsia="ko-KR"/>
        </w:rPr>
        <w:t xml:space="preserve">in the active SPS </w:t>
      </w:r>
      <w:r>
        <w:rPr>
          <w:lang w:val="en-US" w:eastAsia="ko-KR"/>
        </w:rPr>
        <w:t xml:space="preserve">for the base layer </w:t>
      </w:r>
      <w:r w:rsidRPr="00983CFA">
        <w:rPr>
          <w:lang w:val="en-US" w:eastAsia="ko-KR"/>
        </w:rPr>
        <w:t>apply.</w:t>
      </w:r>
    </w:p>
    <w:p w:rsidR="000B06B6" w:rsidRPr="00983CFA" w:rsidRDefault="000B06B6" w:rsidP="000B06B6">
      <w:pPr>
        <w:ind w:left="437" w:hanging="437"/>
        <w:rPr>
          <w:lang w:val="en-US" w:eastAsia="ko-KR"/>
        </w:rPr>
      </w:pPr>
      <w:r w:rsidRPr="00983CFA">
        <w:rPr>
          <w:lang w:val="en-US"/>
        </w:rPr>
        <w:t>–</w:t>
      </w:r>
      <w:r w:rsidRPr="00983CFA">
        <w:rPr>
          <w:lang w:val="en-US"/>
        </w:rPr>
        <w:tab/>
      </w:r>
      <w:r w:rsidRPr="00983CFA">
        <w:rPr>
          <w:lang w:val="en-US" w:eastAsia="ko-KR"/>
        </w:rPr>
        <w:t xml:space="preserve">Otherwise (the nuh_layer_id of the active SPS </w:t>
      </w:r>
      <w:r>
        <w:rPr>
          <w:lang w:val="en-US" w:eastAsia="ko-KR"/>
        </w:rPr>
        <w:t xml:space="preserve">for the layer with </w:t>
      </w:r>
      <w:r w:rsidRPr="00983CFA">
        <w:rPr>
          <w:lang w:val="en-US" w:eastAsia="ko-KR"/>
        </w:rPr>
        <w:t xml:space="preserve">nuh_layer_id </w:t>
      </w:r>
      <w:r>
        <w:rPr>
          <w:lang w:val="en-US" w:eastAsia="ko-KR"/>
        </w:rPr>
        <w:t xml:space="preserve">equal to </w:t>
      </w:r>
      <w:r w:rsidRPr="00983CFA">
        <w:rPr>
          <w:lang w:val="en-US" w:eastAsia="ko-KR"/>
        </w:rPr>
        <w:t>layerIdCurr is greater than zero), the following applies:</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T</w:t>
      </w:r>
      <w:r w:rsidRPr="00983CFA">
        <w:rPr>
          <w:lang w:val="en-US" w:eastAsia="ko-KR"/>
        </w:rPr>
        <w:t xml:space="preserve">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w:t>
      </w:r>
      <w:r>
        <w:rPr>
          <w:lang w:val="en-US" w:eastAsia="ko-KR"/>
        </w:rPr>
        <w:t>repFormatIdx</w:t>
      </w:r>
      <w:r w:rsidRPr="00983CFA">
        <w:rPr>
          <w:lang w:val="en-US" w:eastAsia="ko-KR"/>
        </w:rPr>
        <w:t>-th rep_format( ) syntax structure in the active VPS</w:t>
      </w:r>
      <w:r>
        <w:rPr>
          <w:lang w:val="en-US" w:eastAsia="ko-KR"/>
        </w:rPr>
        <w:t>.</w:t>
      </w:r>
    </w:p>
    <w:p w:rsidR="000B06B6" w:rsidRPr="00983CFA" w:rsidRDefault="000B06B6" w:rsidP="000B06B6">
      <w:pPr>
        <w:tabs>
          <w:tab w:val="clear" w:pos="794"/>
        </w:tabs>
        <w:ind w:left="840" w:hanging="437"/>
        <w:rPr>
          <w:lang w:val="en-US" w:eastAsia="ko-KR"/>
        </w:rPr>
      </w:pPr>
      <w:r w:rsidRPr="00983CFA">
        <w:rPr>
          <w:lang w:val="en-US"/>
        </w:rPr>
        <w:t>–</w:t>
      </w:r>
      <w:r w:rsidRPr="00983CFA">
        <w:rPr>
          <w:lang w:val="en-US"/>
        </w:rPr>
        <w:tab/>
      </w:r>
      <w:r>
        <w:rPr>
          <w:lang w:val="en-US" w:eastAsia="ko-KR"/>
        </w:rPr>
        <w:t xml:space="preserve">When </w:t>
      </w:r>
      <w:r w:rsidRPr="00983CFA">
        <w:rPr>
          <w:lang w:val="en-US" w:eastAsia="ko-KR"/>
        </w:rPr>
        <w:t>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0B06B6" w:rsidRPr="00983CFA" w:rsidRDefault="000B06B6" w:rsidP="000B06B6">
      <w:pPr>
        <w:rPr>
          <w:lang w:val="en-US"/>
        </w:rPr>
      </w:pPr>
      <w:r w:rsidRPr="00983CFA">
        <w:rPr>
          <w:b/>
          <w:lang w:val="en-US"/>
        </w:rPr>
        <w:t>chroma_format_idc</w:t>
      </w:r>
      <w:r w:rsidRPr="00983CFA">
        <w:rPr>
          <w:lang w:val="en-US"/>
        </w:rPr>
        <w:t xml:space="preserve"> specifies the chroma sampling relative to the luma sampling as specified in subclause 6.2. The value of chroma_format_idc shall be in the range of 0 to 3, inclusive. </w:t>
      </w:r>
      <w:r w:rsidRPr="00983CFA">
        <w:rPr>
          <w:highlight w:val="cyan"/>
          <w:lang w:val="en-US"/>
        </w:rPr>
        <w:t>The value of chroma_format_idc shall be less than or equal to chroma_format_vps_idc.</w:t>
      </w:r>
      <w:r>
        <w:rPr>
          <w:lang w:val="en-US"/>
        </w:rPr>
        <w:t xml:space="preserve"> </w:t>
      </w:r>
      <w:r w:rsidRPr="00A256D9">
        <w:rPr>
          <w:highlight w:val="yellow"/>
          <w:lang w:val="en-US"/>
        </w:rPr>
        <w:t>[ Ed. (GT): These requirements seem to be redundant now. We should consider to remove them. ]</w:t>
      </w:r>
    </w:p>
    <w:p w:rsidR="000B06B6" w:rsidRPr="007846A7" w:rsidRDefault="000B06B6" w:rsidP="000B06B6">
      <w:pPr>
        <w:rPr>
          <w:lang w:val="en-US"/>
        </w:rPr>
      </w:pPr>
      <w:r w:rsidRPr="007846A7">
        <w:rPr>
          <w:lang w:val="en-US"/>
        </w:rPr>
        <w:t>It is a requirement of bitstream conformance that</w:t>
      </w:r>
      <w:r>
        <w:rPr>
          <w:lang w:val="en-US"/>
        </w:rPr>
        <w:t xml:space="preserve"> when AuxId[ lId ] is equal to AUX_ALPHA or AUX_DEPTH, </w:t>
      </w:r>
      <w:r w:rsidRPr="007846A7">
        <w:rPr>
          <w:lang w:val="en-US"/>
        </w:rPr>
        <w:t>chroma_format_idc shall be equal to 0 in the active SPS for the layer with nuh_layer_id equal to lId.</w:t>
      </w:r>
    </w:p>
    <w:p w:rsidR="000B06B6" w:rsidRPr="00983CFA" w:rsidRDefault="000B06B6" w:rsidP="000B06B6">
      <w:pPr>
        <w:rPr>
          <w:rFonts w:eastAsia="Times New Roman"/>
          <w:lang w:val="en-US"/>
        </w:rPr>
      </w:pPr>
      <w:r w:rsidRPr="00983CFA">
        <w:rPr>
          <w:rFonts w:eastAsia="Times New Roman"/>
          <w:b/>
          <w:lang w:val="en-US" w:eastAsia="ja-JP"/>
        </w:rPr>
        <w:t>separate_colour_plane_flag</w:t>
      </w:r>
      <w:r w:rsidRPr="00983CFA">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983CFA">
        <w:rPr>
          <w:rFonts w:eastAsia="Times New Roman"/>
          <w:highlight w:val="cyan"/>
          <w:lang w:val="en-US"/>
        </w:rPr>
        <w:t>The value of separate_colour_plane_flag shall be less than or equal to separate_colour_plane_vps_flag</w:t>
      </w:r>
    </w:p>
    <w:p w:rsidR="000B06B6" w:rsidRPr="00983CFA" w:rsidRDefault="000B06B6" w:rsidP="000B06B6">
      <w:pPr>
        <w:pStyle w:val="Note1"/>
        <w:rPr>
          <w:i/>
          <w:lang w:val="en-US"/>
        </w:rPr>
      </w:pPr>
      <w:r w:rsidRPr="00983CFA">
        <w:rPr>
          <w:lang w:val="en-US"/>
        </w:rPr>
        <w:t>NOTE </w:t>
      </w:r>
      <w:r w:rsidRPr="00983CFA">
        <w:rPr>
          <w:lang w:val="en-US"/>
        </w:rPr>
        <w:fldChar w:fldCharType="begin" w:fldLock="1"/>
      </w:r>
      <w:r>
        <w:rPr>
          <w:lang w:val="en-US"/>
        </w:rPr>
        <w:instrText xml:space="preserve"> SEQ NoteCounter</w:instrText>
      </w:r>
      <w:r w:rsidRPr="00983CFA">
        <w:rPr>
          <w:lang w:val="en-US"/>
        </w:rPr>
        <w:instrText xml:space="preserve"> \* MERGEFORMAT </w:instrText>
      </w:r>
      <w:r w:rsidRPr="00983CFA">
        <w:rPr>
          <w:lang w:val="en-US"/>
        </w:rPr>
        <w:fldChar w:fldCharType="separate"/>
      </w:r>
      <w:r>
        <w:rPr>
          <w:noProof/>
          <w:lang w:val="en-US"/>
        </w:rPr>
        <w:t>3</w:t>
      </w:r>
      <w:r w:rsidRPr="00983CFA">
        <w:rPr>
          <w:lang w:val="en-US"/>
        </w:rPr>
        <w:fldChar w:fldCharType="end"/>
      </w:r>
      <w:r w:rsidRPr="00983CFA">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0B06B6" w:rsidRPr="00983CFA" w:rsidRDefault="000B06B6" w:rsidP="000B06B6">
      <w:pPr>
        <w:rPr>
          <w:rFonts w:eastAsia="Times New Roman"/>
          <w:lang w:val="en-US"/>
        </w:rPr>
      </w:pPr>
      <w:r w:rsidRPr="00983CFA">
        <w:rPr>
          <w:rFonts w:eastAsia="Times New Roman"/>
          <w:lang w:val="en-US"/>
        </w:rPr>
        <w:t xml:space="preserve">Depending on the value of </w:t>
      </w:r>
      <w:r w:rsidRPr="00983CFA">
        <w:rPr>
          <w:rFonts w:eastAsia="Times New Roman"/>
          <w:lang w:val="en-US" w:eastAsia="ja-JP"/>
        </w:rPr>
        <w:t>separate_colour_plane_flag,</w:t>
      </w:r>
      <w:r w:rsidRPr="00983CFA">
        <w:rPr>
          <w:rFonts w:eastAsia="Times New Roman"/>
          <w:lang w:val="en-US"/>
        </w:rPr>
        <w:t xml:space="preserve"> the value of the variable ChromaArrayType is assigned as follows:</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 xml:space="preserve">If </w:t>
      </w:r>
      <w:r w:rsidRPr="00983CFA">
        <w:rPr>
          <w:rFonts w:eastAsia="Times New Roman"/>
          <w:lang w:val="en-US" w:eastAsia="ja-JP"/>
        </w:rPr>
        <w:t xml:space="preserve">separate_colour_plane_flag is equal to 0, </w:t>
      </w:r>
      <w:r w:rsidRPr="00983CFA">
        <w:rPr>
          <w:rFonts w:eastAsia="Times New Roman"/>
          <w:lang w:val="en-US"/>
        </w:rPr>
        <w:t>ChromaArrayType is set equal to chroma_format_idc.</w:t>
      </w:r>
    </w:p>
    <w:p w:rsidR="000B06B6" w:rsidRPr="00983CFA" w:rsidRDefault="000B06B6" w:rsidP="000B06B6">
      <w:pPr>
        <w:tabs>
          <w:tab w:val="clear" w:pos="794"/>
        </w:tabs>
        <w:spacing w:before="86"/>
        <w:ind w:left="425" w:hanging="425"/>
        <w:rPr>
          <w:rFonts w:eastAsia="Times New Roman"/>
          <w:lang w:val="en-US"/>
        </w:rPr>
      </w:pPr>
      <w:r w:rsidRPr="00983CFA">
        <w:rPr>
          <w:rFonts w:eastAsia="Times New Roman"/>
          <w:lang w:val="en-US"/>
        </w:rPr>
        <w:t>–</w:t>
      </w:r>
      <w:r w:rsidRPr="00983CFA">
        <w:rPr>
          <w:rFonts w:eastAsia="Times New Roman"/>
          <w:lang w:val="en-US"/>
        </w:rPr>
        <w:tab/>
        <w:t>Otherwise (</w:t>
      </w:r>
      <w:r w:rsidRPr="00983CFA">
        <w:rPr>
          <w:rFonts w:eastAsia="Times New Roman"/>
          <w:lang w:val="en-US" w:eastAsia="ja-JP"/>
        </w:rPr>
        <w:t>separate_colour_plane_flag is equal to 1</w:t>
      </w:r>
      <w:r w:rsidRPr="00983CFA">
        <w:rPr>
          <w:rFonts w:eastAsia="Times New Roman"/>
          <w:lang w:val="en-US"/>
        </w:rPr>
        <w:t>), ChromaArrayType is set equal to 0.</w:t>
      </w:r>
    </w:p>
    <w:p w:rsidR="000B06B6" w:rsidRPr="00983CFA" w:rsidRDefault="000B06B6" w:rsidP="000B06B6">
      <w:pPr>
        <w:rPr>
          <w:lang w:val="en-US"/>
        </w:rPr>
      </w:pPr>
      <w:r w:rsidRPr="00983CFA">
        <w:rPr>
          <w:b/>
          <w:bCs/>
          <w:lang w:val="en-US"/>
        </w:rPr>
        <w:t>pic_width_in_luma_samples</w:t>
      </w:r>
      <w:r w:rsidRPr="00983CFA">
        <w:rPr>
          <w:lang w:val="en-US"/>
        </w:rPr>
        <w:t xml:space="preserve"> specifies the width of each decoded picture in units of luma samples. pic_width_in_luma_samples shall not be equal to 0 and shall be an integer multiple of MinCbSizeY. </w:t>
      </w:r>
      <w:r w:rsidRPr="00983CFA">
        <w:rPr>
          <w:highlight w:val="cyan"/>
          <w:lang w:val="en-US"/>
        </w:rPr>
        <w:t>The value of pic_width_in_luma_samples shall be less than or equal to pic_width_vps_in_luma_samples.</w:t>
      </w:r>
    </w:p>
    <w:p w:rsidR="000B06B6" w:rsidRPr="00983CFA" w:rsidRDefault="000B06B6" w:rsidP="000B06B6">
      <w:pPr>
        <w:rPr>
          <w:lang w:val="en-US"/>
        </w:rPr>
      </w:pPr>
      <w:r w:rsidRPr="00983CFA">
        <w:rPr>
          <w:b/>
          <w:lang w:val="en-US"/>
        </w:rPr>
        <w:t>pic_height_in_luma_samples</w:t>
      </w:r>
      <w:r w:rsidRPr="00983CFA">
        <w:rPr>
          <w:lang w:val="en-US"/>
        </w:rPr>
        <w:t xml:space="preserve"> specifies the height of each decoded picture in units of luma samples. pic_height_in_luma_samples shall not be equal to 0 and shall be an integer multiple of MinCbSizeY. </w:t>
      </w:r>
      <w:r w:rsidRPr="00983CFA">
        <w:rPr>
          <w:highlight w:val="cyan"/>
          <w:lang w:val="en-US"/>
        </w:rPr>
        <w:t>The value of pic_height_in_luma_samples shall be less than or equal to pic_height_vps_in_luma_samples.</w:t>
      </w:r>
    </w:p>
    <w:p w:rsidR="000B06B6" w:rsidRPr="00983CFA" w:rsidRDefault="000B06B6" w:rsidP="000B06B6">
      <w:pPr>
        <w:rPr>
          <w:lang w:val="en-US"/>
        </w:rPr>
      </w:pPr>
      <w:r w:rsidRPr="00983CFA">
        <w:rPr>
          <w:b/>
          <w:lang w:val="en-US"/>
        </w:rPr>
        <w:lastRenderedPageBreak/>
        <w:t>bit_depth_luma_minus8</w:t>
      </w:r>
      <w:r w:rsidRPr="00983CFA">
        <w:rPr>
          <w:lang w:val="en-US"/>
        </w:rPr>
        <w:t xml:space="preserve"> specifies the bit depth of the samples of the luma array BitDepth</w:t>
      </w:r>
      <w:r w:rsidRPr="00983CFA">
        <w:rPr>
          <w:vertAlign w:val="subscript"/>
          <w:lang w:val="en-US"/>
        </w:rPr>
        <w:t>Y</w:t>
      </w:r>
      <w:r w:rsidRPr="00983CFA">
        <w:rPr>
          <w:lang w:val="en-US"/>
        </w:rPr>
        <w:t xml:space="preserve"> and the value of the luma quantization parameter range offset QpBdOffset</w:t>
      </w:r>
      <w:r w:rsidRPr="00983CFA">
        <w:rPr>
          <w:vertAlign w:val="subscript"/>
          <w:lang w:val="en-US"/>
        </w:rPr>
        <w:t>Y</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BitDepth</w:t>
      </w:r>
      <w:r w:rsidRPr="00983CFA">
        <w:rPr>
          <w:sz w:val="20"/>
          <w:szCs w:val="20"/>
          <w:vertAlign w:val="subscript"/>
          <w:lang w:val="en-US"/>
        </w:rPr>
        <w:t>Y</w:t>
      </w:r>
      <w:r w:rsidRPr="00983CFA">
        <w:rPr>
          <w:sz w:val="20"/>
          <w:szCs w:val="20"/>
          <w:vertAlign w:val="subscript"/>
          <w:lang w:val="en-US"/>
        </w:rPr>
        <w:tab/>
      </w:r>
      <w:r w:rsidRPr="00983CFA">
        <w:rPr>
          <w:sz w:val="20"/>
          <w:szCs w:val="20"/>
          <w:lang w:val="en-US"/>
        </w:rPr>
        <w:t>= 8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27</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Y</w:t>
      </w:r>
      <w:r w:rsidRPr="00983CFA">
        <w:rPr>
          <w:sz w:val="20"/>
          <w:szCs w:val="20"/>
          <w:lang w:val="en-US"/>
        </w:rPr>
        <w:tab/>
        <w:t>= 6 * bit_depth_luma_minus8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28</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 xml:space="preserve">bit_depth_luma_minus8 shall be in the range of 0 to 6, inclusive. </w:t>
      </w:r>
      <w:r w:rsidRPr="00983CFA">
        <w:rPr>
          <w:highlight w:val="cyan"/>
          <w:lang w:val="en-US"/>
        </w:rPr>
        <w:t>bit_depth_luma_minus8 shall be less than or equal to bit_depth_vps_luma_minus8.</w:t>
      </w:r>
    </w:p>
    <w:p w:rsidR="000B06B6" w:rsidRPr="00983CFA" w:rsidRDefault="000B06B6" w:rsidP="000B06B6">
      <w:pPr>
        <w:rPr>
          <w:lang w:val="en-US"/>
        </w:rPr>
      </w:pPr>
      <w:r w:rsidRPr="00983CFA">
        <w:rPr>
          <w:b/>
          <w:lang w:val="en-US"/>
        </w:rPr>
        <w:t>bit_depth_chroma_minus8</w:t>
      </w:r>
      <w:r w:rsidRPr="00983CFA">
        <w:rPr>
          <w:lang w:val="en-US" w:eastAsia="ko-KR"/>
        </w:rPr>
        <w:t xml:space="preserve"> </w:t>
      </w:r>
      <w:r w:rsidRPr="00983CFA">
        <w:rPr>
          <w:lang w:val="en-US"/>
        </w:rPr>
        <w:t>specifies the bit depth of the samples of the chroma arrays BitDepth</w:t>
      </w:r>
      <w:r w:rsidRPr="00983CFA">
        <w:rPr>
          <w:vertAlign w:val="subscript"/>
          <w:lang w:val="en-US"/>
        </w:rPr>
        <w:t>C</w:t>
      </w:r>
      <w:r w:rsidRPr="00983CFA">
        <w:rPr>
          <w:lang w:val="en-US"/>
        </w:rPr>
        <w:t xml:space="preserve"> and the value of the chroma quantization parameter range offset QpBdOffset</w:t>
      </w:r>
      <w:r w:rsidRPr="00983CFA">
        <w:rPr>
          <w:vertAlign w:val="subscript"/>
          <w:lang w:val="en-US"/>
        </w:rPr>
        <w:t>C</w:t>
      </w:r>
      <w:r w:rsidRPr="00983CFA">
        <w:rPr>
          <w:lang w:val="en-US"/>
        </w:rPr>
        <w:t xml:space="preserve"> as follows:</w:t>
      </w:r>
    </w:p>
    <w:p w:rsidR="000B06B6" w:rsidRPr="00983CFA" w:rsidRDefault="000B06B6" w:rsidP="000B06B6">
      <w:pPr>
        <w:pStyle w:val="Equation"/>
        <w:tabs>
          <w:tab w:val="left" w:pos="1170"/>
          <w:tab w:val="left" w:pos="2127"/>
        </w:tabs>
        <w:ind w:left="794"/>
        <w:rPr>
          <w:sz w:val="20"/>
          <w:szCs w:val="20"/>
          <w:lang w:val="en-US"/>
        </w:rPr>
      </w:pPr>
      <w:bookmarkStart w:id="1677" w:name="_Ref287008908"/>
      <w:r w:rsidRPr="00983CFA">
        <w:rPr>
          <w:sz w:val="20"/>
          <w:szCs w:val="20"/>
          <w:lang w:val="en-US"/>
        </w:rPr>
        <w:t>BitDepth</w:t>
      </w:r>
      <w:r w:rsidRPr="00983CFA">
        <w:rPr>
          <w:sz w:val="20"/>
          <w:szCs w:val="20"/>
          <w:vertAlign w:val="subscript"/>
          <w:lang w:val="en-US"/>
        </w:rPr>
        <w:t>C</w:t>
      </w:r>
      <w:r w:rsidRPr="00983CFA">
        <w:rPr>
          <w:sz w:val="20"/>
          <w:szCs w:val="20"/>
          <w:lang w:val="en-US"/>
        </w:rPr>
        <w:tab/>
        <w:t>= 8 + bit_depth_chroma_minus8</w:t>
      </w:r>
      <w:r w:rsidRPr="00983CFA">
        <w:rPr>
          <w:sz w:val="20"/>
          <w:szCs w:val="20"/>
          <w:lang w:val="en-US"/>
        </w:rPr>
        <w:tab/>
      </w:r>
      <w:bookmarkEnd w:id="1677"/>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29</w:t>
      </w:r>
      <w:r w:rsidRPr="00983CFA">
        <w:rPr>
          <w:sz w:val="20"/>
          <w:szCs w:val="20"/>
          <w:lang w:val="en-US"/>
        </w:rPr>
        <w:fldChar w:fldCharType="end"/>
      </w:r>
      <w:r w:rsidRPr="00983CFA">
        <w:rPr>
          <w:sz w:val="20"/>
          <w:szCs w:val="20"/>
          <w:lang w:val="en-US"/>
        </w:rPr>
        <w:t>)</w:t>
      </w:r>
    </w:p>
    <w:p w:rsidR="000B06B6" w:rsidRPr="00983CFA" w:rsidRDefault="000B06B6" w:rsidP="000B06B6">
      <w:pPr>
        <w:pStyle w:val="Equation"/>
        <w:tabs>
          <w:tab w:val="left" w:pos="1170"/>
          <w:tab w:val="left" w:pos="2127"/>
        </w:tabs>
        <w:ind w:left="794"/>
        <w:rPr>
          <w:sz w:val="20"/>
          <w:szCs w:val="20"/>
          <w:lang w:val="en-US"/>
        </w:rPr>
      </w:pPr>
      <w:r w:rsidRPr="00983CFA">
        <w:rPr>
          <w:sz w:val="20"/>
          <w:szCs w:val="20"/>
          <w:lang w:val="en-US"/>
        </w:rPr>
        <w:t>QpBdOffset</w:t>
      </w:r>
      <w:r w:rsidRPr="00983CFA">
        <w:rPr>
          <w:sz w:val="20"/>
          <w:szCs w:val="20"/>
          <w:vertAlign w:val="subscript"/>
          <w:lang w:val="en-US"/>
        </w:rPr>
        <w:t>C</w:t>
      </w:r>
      <w:r w:rsidRPr="00983CFA">
        <w:rPr>
          <w:sz w:val="20"/>
          <w:szCs w:val="20"/>
          <w:lang w:val="en-US"/>
        </w:rPr>
        <w:tab/>
        <w:t>= 6 * bit_depth_chroma_minus8</w:t>
      </w:r>
      <w:r w:rsidRPr="00983CFA">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30</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eastAsia="ko-KR"/>
        </w:rPr>
      </w:pPr>
      <w:r w:rsidRPr="00983CFA">
        <w:rPr>
          <w:lang w:val="en-US"/>
        </w:rPr>
        <w:t xml:space="preserve">bit_depth_chroma_minus8 shall be in the range of 0 to 6, inclusive. </w:t>
      </w:r>
      <w:r w:rsidRPr="00983CFA">
        <w:rPr>
          <w:highlight w:val="cyan"/>
          <w:lang w:val="en-US"/>
        </w:rPr>
        <w:t>bit_depth_chroma_minus8 shall be less than or equal to bit_depth_vps_chroma_minus8.</w:t>
      </w:r>
    </w:p>
    <w:p w:rsidR="000B06B6" w:rsidRPr="00983CFA" w:rsidRDefault="000B06B6" w:rsidP="000B06B6">
      <w:pPr>
        <w:rPr>
          <w:lang w:val="en-US" w:eastAsia="ko-KR"/>
        </w:rPr>
      </w:pPr>
      <w:r w:rsidRPr="00983CFA">
        <w:rPr>
          <w:b/>
          <w:lang w:val="en-US" w:eastAsia="ko-KR"/>
        </w:rPr>
        <w:t>sps_infer_scaling_list_flag</w:t>
      </w:r>
      <w:r w:rsidRPr="00983CFA">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0B06B6" w:rsidRPr="00983CFA" w:rsidRDefault="000B06B6" w:rsidP="000B06B6">
      <w:pPr>
        <w:rPr>
          <w:lang w:val="en-US" w:eastAsia="ko-KR"/>
        </w:rPr>
      </w:pPr>
      <w:r w:rsidRPr="00983CFA">
        <w:rPr>
          <w:b/>
          <w:lang w:val="en-US" w:eastAsia="ko-KR"/>
        </w:rPr>
        <w:t>sps_scaling_list_ref_layer_id</w:t>
      </w:r>
      <w:r w:rsidRPr="00983CFA">
        <w:rPr>
          <w:lang w:val="en-US" w:eastAsia="ko-KR"/>
        </w:rPr>
        <w:t xml:space="preserve"> specifies the value of the nuh_layer_id of the layer for which the active SPS is associated with the same scaling list data as the current SPS.</w:t>
      </w:r>
    </w:p>
    <w:p w:rsidR="000B06B6" w:rsidRPr="00983CFA" w:rsidRDefault="000B06B6" w:rsidP="000B06B6">
      <w:pPr>
        <w:rPr>
          <w:lang w:val="en-US" w:eastAsia="ko-KR"/>
        </w:rPr>
      </w:pPr>
      <w:r w:rsidRPr="00983CFA">
        <w:rPr>
          <w:lang w:val="en-US" w:eastAsia="ko-KR"/>
        </w:rPr>
        <w:t>The value of sps_scaling_list_ref_layer_id shall be in the range of 0 to 62, inclusive.</w:t>
      </w:r>
    </w:p>
    <w:p w:rsidR="000B06B6" w:rsidRPr="00983CFA" w:rsidRDefault="000B06B6" w:rsidP="000B06B6">
      <w:pPr>
        <w:rPr>
          <w:lang w:val="en-US" w:eastAsia="ko-KR"/>
        </w:rPr>
      </w:pPr>
      <w:r w:rsidRPr="00983CFA">
        <w:rPr>
          <w:lang w:val="en-US" w:eastAsia="ko-KR"/>
        </w:rPr>
        <w:t>When avc_base_layer_flag is equal to 1, it is a requirement of bitstream conformance that the value of sps_scaling_list_ref_layer_id shall be greater than 0.</w:t>
      </w:r>
    </w:p>
    <w:p w:rsidR="000B06B6" w:rsidRPr="00983CFA" w:rsidRDefault="000B06B6" w:rsidP="000B06B6">
      <w:pPr>
        <w:rPr>
          <w:lang w:val="en-US" w:eastAsia="ko-KR"/>
        </w:rPr>
      </w:pPr>
      <w:r w:rsidRPr="00983CFA">
        <w:rPr>
          <w:lang w:val="en-US"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983CFA">
        <w:rPr>
          <w:highlight w:val="yellow"/>
          <w:lang w:val="en-US" w:eastAsia="ko-KR"/>
        </w:rPr>
        <w:t>[Ed. (YK): This constraint is not necessarily needed. It would be nice to allow for all SPSs recursively infer the scaling list data from the lowest HEVC layer, when desirable, as that does not impose any additional decoder complexity anyway.]</w:t>
      </w:r>
    </w:p>
    <w:p w:rsidR="000B06B6" w:rsidRPr="00983CFA" w:rsidRDefault="000B06B6" w:rsidP="000B06B6">
      <w:pPr>
        <w:rPr>
          <w:lang w:val="en-US" w:eastAsia="ko-KR"/>
        </w:rPr>
      </w:pPr>
      <w:r w:rsidRPr="00983CFA">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0B06B6" w:rsidRPr="00983CFA" w:rsidRDefault="000B06B6" w:rsidP="000B06B6">
      <w:pPr>
        <w:rPr>
          <w:lang w:val="en-US" w:eastAsia="ko-KR"/>
        </w:rPr>
      </w:pPr>
      <w:r w:rsidRPr="00983CFA">
        <w:rPr>
          <w:rFonts w:eastAsia="MS Mincho"/>
          <w:b/>
          <w:lang w:val="en-US" w:eastAsia="zh-CN"/>
        </w:rPr>
        <w:t>sps_</w:t>
      </w:r>
      <w:r w:rsidRPr="00983CFA">
        <w:rPr>
          <w:rFonts w:eastAsia="MS Mincho"/>
          <w:b/>
          <w:lang w:val="en-US" w:eastAsia="ja-JP"/>
        </w:rPr>
        <w:t>scaling_list</w:t>
      </w:r>
      <w:r w:rsidRPr="00983CFA">
        <w:rPr>
          <w:rFonts w:eastAsia="MS Mincho"/>
          <w:b/>
          <w:lang w:val="en-US" w:eastAsia="zh-CN"/>
        </w:rPr>
        <w:t>_data_present_flag</w:t>
      </w:r>
      <w:r w:rsidRPr="00983CFA">
        <w:rPr>
          <w:rFonts w:eastAsia="MS Mincho"/>
          <w:lang w:val="en-US" w:eastAsia="zh-CN"/>
        </w:rPr>
        <w:t xml:space="preserve"> equal to 1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present in the SPS. sps_scaling_list_data_present_flag equal to 0 specifies that </w:t>
      </w:r>
      <w:r w:rsidRPr="00983CFA">
        <w:rPr>
          <w:rFonts w:eastAsia="MS Mincho"/>
          <w:highlight w:val="cyan"/>
          <w:lang w:val="en-US" w:eastAsia="zh-CN"/>
        </w:rPr>
        <w:t xml:space="preserve">the </w:t>
      </w:r>
      <w:r w:rsidRPr="00983CFA">
        <w:rPr>
          <w:rFonts w:eastAsia="MS Mincho"/>
          <w:highlight w:val="cyan"/>
          <w:lang w:val="en-US" w:eastAsia="ja-JP"/>
        </w:rPr>
        <w:t>scaling list</w:t>
      </w:r>
      <w:r w:rsidRPr="00983CFA">
        <w:rPr>
          <w:rFonts w:eastAsia="MS Mincho"/>
          <w:highlight w:val="cyan"/>
          <w:lang w:val="en-US" w:eastAsia="zh-CN"/>
        </w:rPr>
        <w:t xml:space="preserve"> </w:t>
      </w:r>
      <w:r w:rsidRPr="00983CFA">
        <w:rPr>
          <w:rFonts w:eastAsia="MS Mincho"/>
          <w:highlight w:val="cyan"/>
          <w:lang w:val="en-US" w:eastAsia="ja-JP"/>
        </w:rPr>
        <w:t>data</w:t>
      </w:r>
      <w:r w:rsidRPr="00983CFA">
        <w:rPr>
          <w:rFonts w:eastAsia="MS Mincho"/>
          <w:highlight w:val="cyan"/>
          <w:lang w:val="en-US" w:eastAsia="zh-CN"/>
        </w:rPr>
        <w:t xml:space="preserve"> syntax structure is</w:t>
      </w:r>
      <w:r w:rsidRPr="00983CFA">
        <w:rPr>
          <w:rFonts w:eastAsia="MS Mincho"/>
          <w:lang w:val="en-US" w:eastAsia="zh-CN"/>
        </w:rPr>
        <w:t xml:space="preserve"> not present in the SPS. When not present, the value of sps_scaling_list_data_present_flag is inferred to be equal to 0.</w:t>
      </w:r>
    </w:p>
    <w:p w:rsidR="000B06B6" w:rsidRPr="00983CFA" w:rsidRDefault="000B06B6" w:rsidP="000B06B6">
      <w:pPr>
        <w:rPr>
          <w:lang w:val="en-US" w:eastAsia="ko-KR"/>
        </w:rPr>
      </w:pPr>
      <w:r w:rsidRPr="00983CFA">
        <w:rPr>
          <w:b/>
          <w:lang w:val="en-US" w:eastAsia="ko-KR"/>
        </w:rPr>
        <w:t>sps_temporal_id_nesting_flag</w:t>
      </w:r>
      <w:r w:rsidRPr="00983CFA">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983CFA">
        <w:rPr>
          <w:highlight w:val="cyan"/>
          <w:lang w:val="en-US" w:eastAsia="ko-KR"/>
        </w:rPr>
        <w:t xml:space="preserve"> When not present sps_temporal_id_nesting_flag is inferred to be equal to vps_temporal_id_nesting_flag.</w:t>
      </w:r>
    </w:p>
    <w:p w:rsidR="000B06B6" w:rsidRPr="00983CFA" w:rsidRDefault="000B06B6" w:rsidP="000B06B6">
      <w:pPr>
        <w:pStyle w:val="Note1"/>
        <w:rPr>
          <w:lang w:val="en-US" w:eastAsia="ko-KR"/>
        </w:rPr>
      </w:pPr>
      <w:r w:rsidRPr="00983CFA">
        <w:rPr>
          <w:lang w:val="en-US" w:eastAsia="ko-KR"/>
        </w:rPr>
        <w:t>NOTE </w:t>
      </w:r>
      <w:r w:rsidRPr="00983CFA">
        <w:rPr>
          <w:lang w:val="en-US"/>
        </w:rPr>
        <w:fldChar w:fldCharType="begin" w:fldLock="1"/>
      </w:r>
      <w:r w:rsidRPr="00983CFA">
        <w:rPr>
          <w:lang w:val="en-US"/>
        </w:rPr>
        <w:instrText xml:space="preserve"> SEQ NoteCounter \s 9 \* MERGEFORMAT </w:instrText>
      </w:r>
      <w:r w:rsidRPr="00983CFA">
        <w:rPr>
          <w:lang w:val="en-US"/>
        </w:rPr>
        <w:fldChar w:fldCharType="separate"/>
      </w:r>
      <w:r>
        <w:rPr>
          <w:noProof/>
          <w:lang w:val="en-US"/>
        </w:rPr>
        <w:t>4</w:t>
      </w:r>
      <w:r w:rsidRPr="00983CFA">
        <w:rPr>
          <w:lang w:val="en-US"/>
        </w:rPr>
        <w:fldChar w:fldCharType="end"/>
      </w:r>
      <w:r w:rsidRPr="00983CFA">
        <w:rPr>
          <w:lang w:val="en-US"/>
        </w:rPr>
        <w:t> </w:t>
      </w:r>
      <w:r w:rsidRPr="00983CFA">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0B06B6" w:rsidRDefault="000B06B6" w:rsidP="000B06B6">
      <w:pPr>
        <w:rPr>
          <w:szCs w:val="22"/>
          <w:highlight w:val="cyan"/>
          <w:lang w:val="en-US"/>
        </w:rPr>
      </w:pPr>
      <w:r w:rsidRPr="00A275C8">
        <w:rPr>
          <w:b/>
          <w:szCs w:val="22"/>
          <w:highlight w:val="cyan"/>
          <w:lang w:val="en-US"/>
        </w:rPr>
        <w:t>sps_extension_flag</w:t>
      </w:r>
      <w:r w:rsidRPr="00A275C8">
        <w:rPr>
          <w:szCs w:val="22"/>
          <w:highlight w:val="cyan"/>
          <w:lang w:val="en-US"/>
        </w:rPr>
        <w:t xml:space="preserve"> equal to 1 </w:t>
      </w:r>
      <w:r w:rsidRPr="00A275C8">
        <w:rPr>
          <w:szCs w:val="22"/>
          <w:highlight w:val="cyan"/>
          <w:lang w:val="en-CA"/>
        </w:rPr>
        <w:t>specifies that sps_extension</w:t>
      </w:r>
      <w:r>
        <w:rPr>
          <w:szCs w:val="22"/>
          <w:highlight w:val="cyan"/>
          <w:lang w:val="en-CA"/>
        </w:rPr>
        <w:t>_type</w:t>
      </w:r>
      <w:r w:rsidRPr="00A275C8">
        <w:rPr>
          <w:szCs w:val="22"/>
          <w:highlight w:val="cyan"/>
          <w:lang w:val="en-CA"/>
        </w:rPr>
        <w:t>_flag[ i ] for i in the range of 0 to 7, inclusive are present</w:t>
      </w:r>
      <w:r w:rsidRPr="00A275C8">
        <w:rPr>
          <w:szCs w:val="22"/>
          <w:highlight w:val="cyan"/>
          <w:lang w:val="en-US"/>
        </w:rPr>
        <w:t xml:space="preserve"> in the SPS RBSP syntax structure. sps_extension_flag equal to 0 </w:t>
      </w:r>
      <w:r w:rsidRPr="00A275C8">
        <w:rPr>
          <w:szCs w:val="22"/>
          <w:highlight w:val="cyan"/>
          <w:lang w:val="en-CA"/>
        </w:rPr>
        <w:t xml:space="preserve">specifies that sps_extension_flag[ i ] for i in the range of 0 to 7, inclusive are </w:t>
      </w:r>
      <w:r>
        <w:rPr>
          <w:szCs w:val="22"/>
          <w:highlight w:val="cyan"/>
          <w:lang w:val="en-CA"/>
        </w:rPr>
        <w:t xml:space="preserve">not present </w:t>
      </w:r>
      <w:r w:rsidRPr="00A275C8">
        <w:rPr>
          <w:szCs w:val="22"/>
          <w:highlight w:val="cyan"/>
          <w:lang w:val="en-US"/>
        </w:rPr>
        <w:t>in the SPS RBSP syntax structure.</w:t>
      </w:r>
    </w:p>
    <w:p w:rsidR="000B06B6" w:rsidRDefault="000B06B6" w:rsidP="000B06B6">
      <w:r w:rsidRPr="00943A5F">
        <w:rPr>
          <w:b/>
        </w:rPr>
        <w:t>sps_extension_</w:t>
      </w:r>
      <w:r>
        <w:rPr>
          <w:b/>
        </w:rPr>
        <w:t>type_</w:t>
      </w:r>
      <w:r w:rsidRPr="00943A5F">
        <w:rPr>
          <w:b/>
        </w:rPr>
        <w:t>flag</w:t>
      </w:r>
      <w:r w:rsidRPr="00A275C8">
        <w:t>[ i ]</w:t>
      </w:r>
      <w:r w:rsidRPr="00943A5F">
        <w:t xml:space="preserve"> shall be equal to 0</w:t>
      </w:r>
      <w:r>
        <w:t>,</w:t>
      </w:r>
      <w:r w:rsidRPr="00943A5F">
        <w:t xml:space="preserve"> </w:t>
      </w:r>
      <w:r>
        <w:t xml:space="preserve">for i equal to 0 and in the range of 2 to 6, inclusive, </w:t>
      </w:r>
      <w:r w:rsidRPr="00943A5F">
        <w:t xml:space="preserve">in bitstreams conforming to this </w:t>
      </w:r>
      <w:r>
        <w:t>version of this Specification</w:t>
      </w:r>
      <w:r w:rsidRPr="00943A5F">
        <w:t>. The value of 1 for sps_extension_</w:t>
      </w:r>
      <w:r>
        <w:t>type_</w:t>
      </w:r>
      <w:r w:rsidRPr="00943A5F">
        <w:t>flag</w:t>
      </w:r>
      <w:r>
        <w:t>[ i ],</w:t>
      </w:r>
      <w:r w:rsidRPr="00943A5F">
        <w:t xml:space="preserve"> </w:t>
      </w:r>
      <w:r>
        <w:t xml:space="preserve">for i equal to 0 and in the range of 2 to 6, inclusive, </w:t>
      </w:r>
      <w:r w:rsidRPr="00943A5F">
        <w:t>is reserved for future use by ITU-T</w:t>
      </w:r>
      <w:r>
        <w:t> </w:t>
      </w:r>
      <w:r w:rsidRPr="00943A5F">
        <w:t>|</w:t>
      </w:r>
      <w:r>
        <w:t> </w:t>
      </w:r>
      <w:r w:rsidRPr="00943A5F">
        <w:t xml:space="preserve">ISO/IEC. </w:t>
      </w:r>
      <w:r w:rsidRPr="00A275C8">
        <w:rPr>
          <w:szCs w:val="22"/>
          <w:lang w:val="en-CA"/>
        </w:rPr>
        <w:t>sps_extension_</w:t>
      </w:r>
      <w:r>
        <w:rPr>
          <w:szCs w:val="22"/>
          <w:lang w:val="en-CA"/>
        </w:rPr>
        <w:t>type_</w:t>
      </w:r>
      <w:r w:rsidRPr="00A275C8">
        <w:rPr>
          <w:szCs w:val="22"/>
          <w:lang w:val="en-CA"/>
        </w:rPr>
        <w:t>flag</w:t>
      </w:r>
      <w:r>
        <w:rPr>
          <w:szCs w:val="22"/>
          <w:lang w:val="en-CA"/>
        </w:rPr>
        <w:t>[ </w:t>
      </w:r>
      <w:r w:rsidRPr="00361F40">
        <w:rPr>
          <w:szCs w:val="22"/>
          <w:lang w:val="en-CA"/>
        </w:rPr>
        <w:t>1</w:t>
      </w:r>
      <w:r>
        <w:rPr>
          <w:szCs w:val="22"/>
          <w:lang w:val="en-CA"/>
        </w:rPr>
        <w:t> </w:t>
      </w:r>
      <w:r w:rsidRPr="00361F40">
        <w:rPr>
          <w:szCs w:val="22"/>
          <w:lang w:val="en-CA"/>
        </w:rPr>
        <w:t>] equal to 1 specifies that the sps_</w:t>
      </w:r>
      <w:r>
        <w:rPr>
          <w:szCs w:val="22"/>
          <w:lang w:val="en-CA"/>
        </w:rPr>
        <w:t xml:space="preserve">multilayer_extension </w:t>
      </w:r>
      <w:r w:rsidRPr="00361F40">
        <w:rPr>
          <w:szCs w:val="22"/>
          <w:lang w:val="en-CA"/>
        </w:rPr>
        <w:t>syntax structure is present. sps_extension_</w:t>
      </w:r>
      <w:r>
        <w:rPr>
          <w:szCs w:val="22"/>
          <w:lang w:val="en-CA"/>
        </w:rPr>
        <w:t>type_</w:t>
      </w:r>
      <w:r w:rsidRPr="00361F40">
        <w:rPr>
          <w:szCs w:val="22"/>
          <w:lang w:val="en-CA"/>
        </w:rPr>
        <w:t>flag[</w:t>
      </w:r>
      <w:r>
        <w:rPr>
          <w:szCs w:val="22"/>
          <w:lang w:val="en-CA"/>
        </w:rPr>
        <w:t> </w:t>
      </w:r>
      <w:r w:rsidRPr="00361F40">
        <w:rPr>
          <w:szCs w:val="22"/>
          <w:lang w:val="en-CA"/>
        </w:rPr>
        <w:t>1</w:t>
      </w:r>
      <w:r>
        <w:rPr>
          <w:szCs w:val="22"/>
          <w:lang w:val="en-CA"/>
        </w:rPr>
        <w:t> </w:t>
      </w:r>
      <w:r w:rsidRPr="00361F40">
        <w:rPr>
          <w:szCs w:val="22"/>
          <w:lang w:val="en-CA"/>
        </w:rPr>
        <w:t>] equal to 0 specifies that the sps_</w:t>
      </w:r>
      <w:r>
        <w:rPr>
          <w:szCs w:val="22"/>
          <w:lang w:val="en-CA"/>
        </w:rPr>
        <w:t xml:space="preserve">multilayer_extension </w:t>
      </w:r>
      <w:r w:rsidRPr="00361F40">
        <w:rPr>
          <w:szCs w:val="22"/>
          <w:lang w:val="en-CA"/>
        </w:rPr>
        <w:t>syntax structure</w:t>
      </w:r>
      <w:r>
        <w:rPr>
          <w:szCs w:val="22"/>
          <w:lang w:val="en-CA"/>
        </w:rPr>
        <w:t xml:space="preserve"> </w:t>
      </w:r>
      <w:r w:rsidRPr="00361F40">
        <w:rPr>
          <w:szCs w:val="22"/>
          <w:lang w:val="en-CA"/>
        </w:rPr>
        <w:t>is not present.</w:t>
      </w:r>
      <w:r>
        <w:rPr>
          <w:szCs w:val="22"/>
          <w:lang w:val="en-CA"/>
        </w:rPr>
        <w:t xml:space="preserve"> </w:t>
      </w:r>
      <w:r w:rsidRPr="00A275C8">
        <w:t>sps_extension_</w:t>
      </w:r>
      <w:r>
        <w:rPr>
          <w:szCs w:val="22"/>
          <w:lang w:val="en-CA"/>
        </w:rPr>
        <w:t>type_</w:t>
      </w:r>
      <w:r w:rsidRPr="00A275C8">
        <w:t>flag[ 7 ]</w:t>
      </w:r>
      <w:r w:rsidRPr="00943A5F">
        <w:t xml:space="preserve"> equal to 0 specifies that no sps_extension_data_flag syntax elements are present in the </w:t>
      </w:r>
      <w:r>
        <w:t>SPS</w:t>
      </w:r>
      <w:r w:rsidRPr="00943A5F">
        <w:t xml:space="preserve"> RBSP syntax structure. sps_extension_</w:t>
      </w:r>
      <w:r>
        <w:rPr>
          <w:szCs w:val="22"/>
          <w:lang w:val="en-CA"/>
        </w:rPr>
        <w:t>type_</w:t>
      </w:r>
      <w:r w:rsidRPr="00943A5F">
        <w:t>flag</w:t>
      </w:r>
      <w:r>
        <w:t>[ 7 ]</w:t>
      </w:r>
      <w:r w:rsidRPr="00943A5F">
        <w:t xml:space="preserve"> shall be equal to 0 in bitstreams conforming to this </w:t>
      </w:r>
      <w:r>
        <w:t>version of this Specification</w:t>
      </w:r>
      <w:r w:rsidRPr="00943A5F">
        <w:t xml:space="preserve">. The value of 1 for </w:t>
      </w:r>
      <w:r w:rsidRPr="00943A5F">
        <w:lastRenderedPageBreak/>
        <w:t>sps_extension_</w:t>
      </w:r>
      <w:r>
        <w:rPr>
          <w:szCs w:val="22"/>
          <w:lang w:val="en-CA"/>
        </w:rPr>
        <w:t>type_</w:t>
      </w:r>
      <w:r w:rsidRPr="00943A5F">
        <w:t>flag</w:t>
      </w:r>
      <w:r>
        <w:t>[ 7 ]</w:t>
      </w:r>
      <w:r w:rsidRPr="00943A5F">
        <w:t xml:space="preserve"> is reserved for future use by ITU-T</w:t>
      </w:r>
      <w:r>
        <w:t> </w:t>
      </w:r>
      <w:r w:rsidRPr="00943A5F">
        <w:t>|</w:t>
      </w:r>
      <w:r>
        <w:t> </w:t>
      </w:r>
      <w:r w:rsidRPr="00943A5F">
        <w:t xml:space="preserve">ISO/IEC. Decoders shall ignore all </w:t>
      </w:r>
      <w:r>
        <w:t>sps_extension_data_flag syntax elements</w:t>
      </w:r>
      <w:r w:rsidRPr="00943A5F">
        <w:t xml:space="preserve"> that follow the value 1 for sps_extension_</w:t>
      </w:r>
      <w:r>
        <w:rPr>
          <w:szCs w:val="22"/>
          <w:lang w:val="en-CA"/>
        </w:rPr>
        <w:t>type_</w:t>
      </w:r>
      <w:r w:rsidRPr="00943A5F">
        <w:t>flag</w:t>
      </w:r>
      <w:r>
        <w:t>[ 7 ]</w:t>
      </w:r>
      <w:r w:rsidRPr="00943A5F">
        <w:t xml:space="preserve"> in a</w:t>
      </w:r>
      <w:r>
        <w:t>n</w:t>
      </w:r>
      <w:r w:rsidRPr="00943A5F">
        <w:t xml:space="preserve"> </w:t>
      </w:r>
      <w:r>
        <w:t>SPS</w:t>
      </w:r>
      <w:r w:rsidRPr="00943A5F">
        <w:t xml:space="preserve"> NAL unit.</w:t>
      </w:r>
    </w:p>
    <w:p w:rsidR="000B06B6" w:rsidRPr="008447CE" w:rsidRDefault="000B06B6" w:rsidP="000B06B6">
      <w:pPr>
        <w:rPr>
          <w:szCs w:val="22"/>
          <w:highlight w:val="yellow"/>
        </w:rPr>
      </w:pPr>
      <w:r w:rsidRPr="008447CE">
        <w:rPr>
          <w:highlight w:val="yellow"/>
        </w:rPr>
        <w:t>[Ed. (GT) constraints on sps_extension_type_flag</w:t>
      </w:r>
      <w:r>
        <w:rPr>
          <w:highlight w:val="yellow"/>
        </w:rPr>
        <w:t xml:space="preserve"> for i equal to 0 and in the range of 2 to 6 </w:t>
      </w:r>
      <w:r w:rsidRPr="008447CE">
        <w:rPr>
          <w:highlight w:val="yellow"/>
        </w:rPr>
        <w:t xml:space="preserve">should be removed when semantics are moved to the base spec ] </w:t>
      </w:r>
    </w:p>
    <w:p w:rsidR="000B06B6" w:rsidRPr="00983CFA" w:rsidRDefault="000B06B6" w:rsidP="008557C3">
      <w:pPr>
        <w:pStyle w:val="3H4"/>
        <w:keepLines w:val="0"/>
        <w:numPr>
          <w:ilvl w:val="5"/>
          <w:numId w:val="37"/>
        </w:numPr>
        <w:tabs>
          <w:tab w:val="clear" w:pos="1080"/>
          <w:tab w:val="num" w:pos="1134"/>
        </w:tabs>
        <w:ind w:left="1134" w:hanging="1134"/>
        <w:rPr>
          <w:lang w:val="en-US"/>
        </w:rPr>
      </w:pPr>
      <w:bookmarkStart w:id="1678" w:name="_Ref363161717"/>
      <w:bookmarkStart w:id="1679" w:name="_Ref348090366"/>
      <w:r w:rsidRPr="00983CFA">
        <w:rPr>
          <w:lang w:val="en-US"/>
        </w:rPr>
        <w:t xml:space="preserve">Sequence parameter set </w:t>
      </w:r>
      <w:r>
        <w:rPr>
          <w:lang w:val="en-US"/>
        </w:rPr>
        <w:t xml:space="preserve">multilayer </w:t>
      </w:r>
      <w:r w:rsidRPr="00983CFA">
        <w:rPr>
          <w:lang w:val="en-US"/>
        </w:rPr>
        <w:t>extension semantics</w:t>
      </w:r>
      <w:bookmarkEnd w:id="1678"/>
    </w:p>
    <w:p w:rsidR="000B06B6" w:rsidRPr="00983CFA" w:rsidRDefault="000B06B6" w:rsidP="000B06B6">
      <w:pPr>
        <w:pStyle w:val="3N"/>
        <w:rPr>
          <w:bCs/>
          <w:lang w:val="en-US"/>
        </w:rPr>
      </w:pPr>
      <w:r w:rsidRPr="00983CFA">
        <w:rPr>
          <w:rFonts w:eastAsia="Batang"/>
          <w:b/>
          <w:bCs/>
          <w:lang w:val="en-US" w:eastAsia="ko-KR"/>
        </w:rPr>
        <w:t>inter_view_</w:t>
      </w:r>
      <w:r w:rsidRPr="00983CFA">
        <w:rPr>
          <w:b/>
          <w:bCs/>
          <w:lang w:val="en-US" w:eastAsia="ja-JP"/>
        </w:rPr>
        <w:t xml:space="preserve">mv_vert_constraint_flag </w:t>
      </w:r>
      <w:r w:rsidRPr="00983CFA">
        <w:rPr>
          <w:lang w:val="en-US" w:eastAsia="ja-JP"/>
        </w:rPr>
        <w:t xml:space="preserve">equal to 1 specifies that vertical component of motion </w:t>
      </w:r>
      <w:r w:rsidRPr="00983CFA">
        <w:rPr>
          <w:rFonts w:eastAsia="MS Mincho"/>
          <w:lang w:val="en-US" w:eastAsia="ja-JP"/>
        </w:rPr>
        <w:t xml:space="preserve">vectors used for inter-layer prediction are constrained </w:t>
      </w:r>
      <w:r w:rsidRPr="00983CFA">
        <w:rPr>
          <w:lang w:val="en-US" w:eastAsia="ko-KR"/>
        </w:rPr>
        <w:t>in the CVS</w:t>
      </w:r>
      <w:r w:rsidRPr="00983CFA">
        <w:rPr>
          <w:rFonts w:eastAsia="MS Mincho"/>
          <w:lang w:val="en-US" w:eastAsia="ja-JP"/>
        </w:rPr>
        <w:t>.</w:t>
      </w:r>
      <w:r w:rsidRPr="00983CFA">
        <w:rPr>
          <w:rFonts w:eastAsia="MS Mincho"/>
          <w:bCs/>
          <w:lang w:val="en-US" w:eastAsia="ja-JP"/>
        </w:rPr>
        <w:t xml:space="preserve">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equal to 1</w:t>
      </w:r>
      <w:r w:rsidRPr="00983CFA">
        <w:rPr>
          <w:rFonts w:eastAsia="MS Mincho"/>
          <w:lang w:val="en-US" w:eastAsia="ja-JP"/>
        </w:rPr>
        <w:t xml:space="preserve">, </w:t>
      </w:r>
      <w:r w:rsidRPr="00983CFA">
        <w:rPr>
          <w:rFonts w:eastAsia="MS Mincho"/>
          <w:bCs/>
          <w:lang w:val="en-US" w:eastAsia="ja-JP"/>
        </w:rPr>
        <w:t xml:space="preserve">the vertical component of the motion vectors used for inter-layer prediction shall be equal to or less than 56 in units of luma samples. When </w:t>
      </w:r>
      <w:r w:rsidRPr="00983CFA">
        <w:rPr>
          <w:rFonts w:eastAsia="Batang"/>
          <w:bCs/>
          <w:lang w:val="en-US" w:eastAsia="ko-KR"/>
        </w:rPr>
        <w:t>inter_view_</w:t>
      </w:r>
      <w:r w:rsidRPr="00983CFA">
        <w:rPr>
          <w:bCs/>
          <w:lang w:val="en-US" w:eastAsia="ja-JP"/>
        </w:rPr>
        <w:t>mv_vert_constraint</w:t>
      </w:r>
      <w:r w:rsidRPr="00983CFA">
        <w:rPr>
          <w:rFonts w:eastAsia="MS Mincho"/>
          <w:lang w:val="en-US" w:eastAsia="ja-JP"/>
        </w:rPr>
        <w:t xml:space="preserve">_flag is </w:t>
      </w:r>
      <w:r w:rsidRPr="00983CFA">
        <w:rPr>
          <w:lang w:val="en-US" w:eastAsia="ja-JP"/>
        </w:rPr>
        <w:t xml:space="preserve">equal to </w:t>
      </w:r>
      <w:r w:rsidRPr="00983CFA">
        <w:rPr>
          <w:rFonts w:eastAsia="MS Mincho"/>
          <w:lang w:val="en-US" w:eastAsia="ja-JP"/>
        </w:rPr>
        <w:t>0</w:t>
      </w:r>
      <w:r w:rsidRPr="00983CFA">
        <w:rPr>
          <w:rFonts w:eastAsia="MS Mincho"/>
          <w:bCs/>
          <w:lang w:val="en-US" w:eastAsia="ja-JP"/>
        </w:rPr>
        <w:t>, no constraint for of the vertical component of the motion vectors used for inter-layer prediction is signalled by this flag. W</w:t>
      </w:r>
      <w:r w:rsidRPr="00983CFA">
        <w:rPr>
          <w:bCs/>
          <w:lang w:val="en-US"/>
        </w:rPr>
        <w:t xml:space="preserve">hen not </w:t>
      </w:r>
      <w:r w:rsidRPr="00983CFA">
        <w:rPr>
          <w:rFonts w:eastAsia="MS Mincho"/>
          <w:bCs/>
          <w:lang w:val="en-US" w:eastAsia="ja-JP"/>
        </w:rPr>
        <w:t>present, t</w:t>
      </w:r>
      <w:r w:rsidRPr="00983CFA">
        <w:rPr>
          <w:bCs/>
          <w:lang w:val="en-US"/>
        </w:rPr>
        <w:t xml:space="preserve">he </w:t>
      </w:r>
      <w:r w:rsidRPr="00983CFA">
        <w:rPr>
          <w:rFonts w:eastAsia="Batang"/>
          <w:bCs/>
          <w:lang w:val="en-US" w:eastAsia="ko-KR"/>
        </w:rPr>
        <w:t>inter_view_</w:t>
      </w:r>
      <w:r w:rsidRPr="00983CFA">
        <w:rPr>
          <w:bCs/>
          <w:lang w:val="en-US" w:eastAsia="ja-JP"/>
        </w:rPr>
        <w:t>mv_vert_constraint_flag</w:t>
      </w:r>
      <w:r w:rsidRPr="00983CFA">
        <w:rPr>
          <w:rFonts w:eastAsia="MS Mincho"/>
          <w:bCs/>
          <w:lang w:val="en-US" w:eastAsia="ja-JP"/>
        </w:rPr>
        <w:t xml:space="preserve"> is inferred to be equal to 0</w:t>
      </w:r>
      <w:r w:rsidRPr="00983CFA">
        <w:rPr>
          <w:bCs/>
          <w:lang w:val="en-US"/>
        </w:rPr>
        <w:t>.</w:t>
      </w:r>
    </w:p>
    <w:p w:rsidR="000B06B6" w:rsidRPr="00125F3F" w:rsidRDefault="000B06B6" w:rsidP="000B06B6">
      <w:pPr>
        <w:pStyle w:val="3N"/>
      </w:pPr>
      <w:r w:rsidRPr="00125F3F">
        <w:rPr>
          <w:b/>
          <w:bCs/>
        </w:rPr>
        <w:t>num_scaled_ref_layer_offsets</w:t>
      </w:r>
      <w:r w:rsidRPr="00125F3F">
        <w:t xml:space="preserve"> specifies </w:t>
      </w:r>
      <w:r w:rsidRPr="00125F3F">
        <w:rPr>
          <w:bCs/>
        </w:rPr>
        <w:t xml:space="preserve">the </w:t>
      </w:r>
      <w:r w:rsidRPr="00125F3F">
        <w:t xml:space="preserve">number of sets of scaled reference layer offset parameters that are present in the SPS. The value of </w:t>
      </w:r>
      <w:r w:rsidRPr="00125F3F">
        <w:rPr>
          <w:bCs/>
        </w:rPr>
        <w:t>num_scaled_ref_layer_offsets shall be in the range of 0 to 6</w:t>
      </w:r>
      <w:r>
        <w:rPr>
          <w:bCs/>
        </w:rPr>
        <w:t>2</w:t>
      </w:r>
      <w:r w:rsidRPr="00125F3F">
        <w:rPr>
          <w:bCs/>
        </w:rPr>
        <w:t xml:space="preserve">, inclusive. </w:t>
      </w:r>
      <w:r w:rsidRPr="00125F3F">
        <w:rPr>
          <w:bCs/>
          <w:highlight w:val="yellow"/>
        </w:rPr>
        <w:t>[</w:t>
      </w:r>
      <w:r w:rsidRPr="00125F3F">
        <w:rPr>
          <w:highlight w:val="yellow"/>
        </w:rPr>
        <w:t xml:space="preserve">Ed. </w:t>
      </w:r>
      <w:r w:rsidRPr="00125F3F">
        <w:rPr>
          <w:bCs/>
          <w:highlight w:val="yellow"/>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0B06B6" w:rsidRPr="00125F3F" w:rsidRDefault="000B06B6" w:rsidP="000B06B6">
      <w:pPr>
        <w:pStyle w:val="3N"/>
      </w:pPr>
      <w:r w:rsidRPr="00125F3F">
        <w:t xml:space="preserve">The i-th scaled reference layer offset parameters specify the spatial correspondence of </w:t>
      </w:r>
      <w:r>
        <w:t xml:space="preserve">a </w:t>
      </w:r>
      <w:r w:rsidRPr="00125F3F">
        <w:t xml:space="preserve">picture </w:t>
      </w:r>
      <w:r>
        <w:t xml:space="preserve">referring to </w:t>
      </w:r>
      <w:r w:rsidRPr="00125F3F">
        <w:t xml:space="preserve">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 </w:t>
      </w:r>
      <w:r w:rsidRPr="00125F3F">
        <w:rPr>
          <w:highlight w:val="yellow"/>
        </w:rPr>
        <w:t>[Ed. (MH): If the term associated inter-layer picture becomes needed in other parts of the specification too, move the definition to F.3.]</w:t>
      </w:r>
    </w:p>
    <w:p w:rsidR="000B06B6" w:rsidRPr="00125F3F" w:rsidRDefault="000B06B6" w:rsidP="000B06B6">
      <w:pPr>
        <w:pStyle w:val="Note1"/>
        <w:rPr>
          <w:lang w:val="en-US"/>
        </w:rPr>
      </w:pPr>
      <w:r w:rsidRPr="00125F3F">
        <w:rPr>
          <w:lang w:val="en-US"/>
        </w:rPr>
        <w:t>NOTE </w:t>
      </w:r>
      <w:r w:rsidRPr="00125F3F">
        <w:rPr>
          <w:lang w:val="en-US"/>
        </w:rPr>
        <w:fldChar w:fldCharType="begin" w:fldLock="1"/>
      </w:r>
      <w:r w:rsidRPr="00125F3F">
        <w:rPr>
          <w:lang w:val="en-US"/>
        </w:rPr>
        <w:instrText xml:space="preserve"> SEQ NoteCounter \r 1 \* MERGEFORMAT </w:instrText>
      </w:r>
      <w:r w:rsidRPr="00125F3F">
        <w:rPr>
          <w:lang w:val="en-US"/>
        </w:rPr>
        <w:fldChar w:fldCharType="separate"/>
      </w:r>
      <w:r>
        <w:rPr>
          <w:noProof/>
          <w:lang w:val="en-US"/>
        </w:rPr>
        <w:t>1</w:t>
      </w:r>
      <w:r w:rsidRPr="00125F3F">
        <w:rPr>
          <w:lang w:val="en-US"/>
        </w:rPr>
        <w:fldChar w:fldCharType="end"/>
      </w:r>
      <w:r w:rsidRPr="00125F3F">
        <w:rPr>
          <w:lang w:val="en-US"/>
        </w:rPr>
        <w:t> – When spatial scalability is in use, the associated inter-layer picture is a resampled picture of a direct reference layer.</w:t>
      </w:r>
    </w:p>
    <w:p w:rsidR="000B06B6" w:rsidRPr="00125F3F" w:rsidRDefault="000B06B6" w:rsidP="000B06B6">
      <w:pPr>
        <w:pStyle w:val="Note1"/>
        <w:rPr>
          <w:lang w:val="en-US" w:eastAsia="ko-KR"/>
        </w:rPr>
      </w:pPr>
      <w:r w:rsidRPr="00125F3F">
        <w:rPr>
          <w:lang w:val="en-US" w:eastAsia="ko-KR"/>
        </w:rPr>
        <w:t>NOTE </w:t>
      </w:r>
      <w:r w:rsidRPr="00125F3F">
        <w:rPr>
          <w:lang w:val="en-US"/>
        </w:rPr>
        <w:fldChar w:fldCharType="begin" w:fldLock="1"/>
      </w:r>
      <w:r w:rsidRPr="00125F3F">
        <w:rPr>
          <w:lang w:val="en-US"/>
        </w:rPr>
        <w:instrText xml:space="preserve"> SEQ NoteCounter \* MERGEFORMAT </w:instrText>
      </w:r>
      <w:r w:rsidRPr="00125F3F">
        <w:rPr>
          <w:lang w:val="en-US"/>
        </w:rPr>
        <w:fldChar w:fldCharType="separate"/>
      </w:r>
      <w:r>
        <w:rPr>
          <w:noProof/>
          <w:lang w:val="en-US"/>
        </w:rPr>
        <w:t>2</w:t>
      </w:r>
      <w:r w:rsidRPr="00125F3F">
        <w:rPr>
          <w:lang w:val="en-US"/>
        </w:rPr>
        <w:fldChar w:fldCharType="end"/>
      </w:r>
      <w:r w:rsidRPr="00125F3F">
        <w:rPr>
          <w:lang w:val="en-US"/>
        </w:rPr>
        <w:t> </w:t>
      </w:r>
      <w:r w:rsidRPr="00125F3F">
        <w:rPr>
          <w:lang w:val="en-US" w:eastAsia="ko-KR"/>
        </w:rPr>
        <w:t>– scaled_ref_layer_id[ i ] need not be among the direct reference layers for example when the spatial correspondence of an auxiliary picture to its associated primary picture is specified.</w:t>
      </w:r>
    </w:p>
    <w:p w:rsidR="000B06B6" w:rsidRPr="00125F3F" w:rsidRDefault="000B06B6" w:rsidP="000B06B6">
      <w:pPr>
        <w:pStyle w:val="3N"/>
      </w:pPr>
      <w:r w:rsidRPr="00125F3F">
        <w:rPr>
          <w:b/>
        </w:rPr>
        <w:t>scaled_ref_layer_id</w:t>
      </w:r>
      <w:r w:rsidRPr="00125F3F">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w:t>
      </w:r>
      <w:r>
        <w:t xml:space="preserve">the </w:t>
      </w:r>
      <w:r w:rsidRPr="00125F3F">
        <w:t xml:space="preserve">nuh_layer_id of any </w:t>
      </w:r>
      <w:r>
        <w:t xml:space="preserve">layer </w:t>
      </w:r>
      <w:r w:rsidRPr="00125F3F">
        <w:t xml:space="preserve">for which this SPS is the active SPS. </w:t>
      </w:r>
      <w:r w:rsidRPr="00125F3F">
        <w:rPr>
          <w:highlight w:val="yellow"/>
        </w:rPr>
        <w:t>[Ed. (MH): A constraint that scaled reference offsets shall not be used for Stereo Main profile was added in the profile specification.]</w:t>
      </w:r>
    </w:p>
    <w:p w:rsidR="000B06B6" w:rsidRPr="00125F3F" w:rsidRDefault="000B06B6" w:rsidP="000B06B6">
      <w:pPr>
        <w:pStyle w:val="3N"/>
      </w:pPr>
      <w:r w:rsidRPr="00125F3F">
        <w:rPr>
          <w:b/>
        </w:rPr>
        <w:t>scaled_ref_layer_left_offset</w:t>
      </w:r>
      <w:r w:rsidRPr="00125F3F">
        <w:rPr>
          <w:bCs/>
        </w:rPr>
        <w:t>[ scaled_ref_layer_id[ i ] ]</w:t>
      </w:r>
      <w:r w:rsidRPr="00125F3F">
        <w:t xml:space="preserve"> specifies the horizontal offset between the </w:t>
      </w:r>
      <w:r w:rsidRPr="00125F3F">
        <w:rPr>
          <w:rFonts w:eastAsia="Times New Roman"/>
          <w:lang w:eastAsia="zh-CN"/>
        </w:rPr>
        <w:t>top</w:t>
      </w:r>
      <w:r w:rsidRPr="00125F3F">
        <w:t xml:space="preserve">-left luma sample of the associated inter-layer picture with nuh_layer_id equal to scaled_ref_layer_id[ i ] and the </w:t>
      </w:r>
      <w:r w:rsidRPr="00125F3F">
        <w:rPr>
          <w:lang w:val="en-US"/>
        </w:rPr>
        <w:t>top</w:t>
      </w:r>
      <w:r w:rsidRPr="00125F3F">
        <w:t>-left luma sample of the current picture in units of two luma samples. When not present, the value of scaled_ref_layer_left_offset</w:t>
      </w:r>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scaled_ref_layer_top_offset</w:t>
      </w:r>
      <w:r w:rsidRPr="00125F3F">
        <w:rPr>
          <w:bCs/>
        </w:rPr>
        <w:t>[ scaled_ref_layer_id[ i ] ]</w:t>
      </w:r>
      <w:r w:rsidRPr="00125F3F">
        <w:t xml:space="preserve"> specifies the vertical offset between the </w:t>
      </w:r>
      <w:r w:rsidRPr="00125F3F">
        <w:rPr>
          <w:rFonts w:eastAsia="Times New Roman"/>
          <w:lang w:eastAsia="zh-CN"/>
        </w:rPr>
        <w:t>top</w:t>
      </w:r>
      <w:r w:rsidRPr="00125F3F">
        <w:t>-left luma sample of the associated inter-layer picture with nuh_layer_id equal to scaled_ref_layer_id[ i ] and the top-left luma sample of the current picture in units of two luma samples. When not present, the value of scaled_ref_layer_top_offset</w:t>
      </w:r>
      <w:r w:rsidRPr="00125F3F">
        <w:rPr>
          <w:bCs/>
        </w:rPr>
        <w:t>[ scaled_ref_layer_id[ i ] ]</w:t>
      </w:r>
      <w:r w:rsidRPr="00125F3F">
        <w:t xml:space="preserve"> is inferred to be equal to 0.</w:t>
      </w:r>
    </w:p>
    <w:p w:rsidR="000B06B6" w:rsidRPr="00125F3F" w:rsidRDefault="000B06B6" w:rsidP="000B06B6">
      <w:pPr>
        <w:pStyle w:val="3N"/>
      </w:pPr>
      <w:r w:rsidRPr="00125F3F">
        <w:rPr>
          <w:b/>
        </w:rPr>
        <w:t>scaled_ref_layer_right_offset</w:t>
      </w:r>
      <w:r w:rsidRPr="00125F3F">
        <w:rPr>
          <w:bCs/>
        </w:rPr>
        <w:t>[ scaled_ref_layer_id[ i ] ]</w:t>
      </w:r>
      <w:r w:rsidRPr="00125F3F">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125F3F">
        <w:rPr>
          <w:bCs/>
        </w:rPr>
        <w:t>[ scaled_ref_layer_id[ i ] ]</w:t>
      </w:r>
      <w:r w:rsidRPr="00125F3F">
        <w:t xml:space="preserve"> is inferred to be equal to 0.</w:t>
      </w:r>
    </w:p>
    <w:p w:rsidR="000B06B6" w:rsidRPr="00125F3F" w:rsidRDefault="000B06B6" w:rsidP="000B06B6">
      <w:pPr>
        <w:pStyle w:val="3N"/>
        <w:rPr>
          <w:lang w:val="en-US"/>
        </w:rPr>
      </w:pPr>
      <w:r w:rsidRPr="00125F3F">
        <w:rPr>
          <w:b/>
        </w:rPr>
        <w:t>scaled_ref_layer_bottom_offset</w:t>
      </w:r>
      <w:r w:rsidRPr="00125F3F">
        <w:rPr>
          <w:bCs/>
        </w:rPr>
        <w:t>[ scaled_ref_layer_id[ i ] ]</w:t>
      </w:r>
      <w:r w:rsidRPr="00125F3F">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125F3F">
        <w:rPr>
          <w:bCs/>
        </w:rPr>
        <w:t>[ scaled_ref_layer_id[ i ] ]</w:t>
      </w:r>
      <w:r w:rsidRPr="00125F3F">
        <w:t xml:space="preserve"> is inferred to be equal to 0.</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0" w:name="_Ref363161326"/>
      <w:r w:rsidRPr="00983CFA">
        <w:rPr>
          <w:lang w:val="en-US"/>
        </w:rPr>
        <w:t>Picture parameter set RBSP semantics</w:t>
      </w:r>
      <w:bookmarkEnd w:id="1679"/>
      <w:bookmarkEnd w:id="1680"/>
    </w:p>
    <w:p w:rsidR="000B06B6" w:rsidRPr="00983CFA" w:rsidRDefault="000B06B6" w:rsidP="000B06B6">
      <w:pPr>
        <w:pStyle w:val="3N"/>
        <w:rPr>
          <w:lang w:val="en-US"/>
        </w:rPr>
      </w:pPr>
      <w:r w:rsidRPr="00983CFA">
        <w:rPr>
          <w:lang w:val="en-US"/>
        </w:rPr>
        <w:t>The specifications in subclause 7.4.3.3 apply, with the following modifications:</w:t>
      </w:r>
    </w:p>
    <w:p w:rsidR="000B06B6" w:rsidRPr="00983CFA" w:rsidRDefault="000B06B6" w:rsidP="000B06B6">
      <w:pPr>
        <w:pStyle w:val="Note1"/>
        <w:rPr>
          <w:lang w:val="en-US"/>
        </w:rPr>
      </w:pPr>
      <w:r>
        <w:rPr>
          <w:lang w:val="en-US"/>
        </w:rPr>
        <w:t>NOTE</w:t>
      </w:r>
      <w:r w:rsidRPr="00983CFA">
        <w:rPr>
          <w:lang w:val="en-US"/>
        </w:rPr>
        <w:t xml:space="preserve"> – All </w:t>
      </w:r>
      <w:r w:rsidRPr="00983CFA">
        <w:rPr>
          <w:szCs w:val="24"/>
          <w:lang w:val="en-US" w:eastAsia="de-DE"/>
        </w:rPr>
        <w:t>PPSs, regardless of the values of their nuh_layer_id, share the same value space for pps_pic_parameter_set_id</w:t>
      </w:r>
      <w:r w:rsidRPr="00983CFA">
        <w:rPr>
          <w:lang w:val="en-US"/>
        </w:rPr>
        <w:t xml:space="preserve">. In other words, a PPS with nuh_layer_id equal to X and </w:t>
      </w:r>
      <w:r w:rsidRPr="00983CFA">
        <w:rPr>
          <w:szCs w:val="24"/>
          <w:lang w:val="en-US" w:eastAsia="de-DE"/>
        </w:rPr>
        <w:t>pps_pic_parameter_set_id equal to A would update the previously received PPS with nuh_layer_id not equal to X and pps_pic_parameter_set_id equal to A.</w:t>
      </w:r>
    </w:p>
    <w:p w:rsidR="000B06B6" w:rsidRPr="00983CFA" w:rsidRDefault="000B06B6" w:rsidP="000B06B6">
      <w:pPr>
        <w:pStyle w:val="3N"/>
        <w:rPr>
          <w:lang w:val="en-US"/>
        </w:rPr>
      </w:pPr>
      <w:r w:rsidRPr="00983CFA">
        <w:rPr>
          <w:b/>
          <w:lang w:val="en-US"/>
        </w:rPr>
        <w:t>num_extra_slice_header_bits</w:t>
      </w:r>
      <w:r w:rsidRPr="00983CFA">
        <w:rPr>
          <w:lang w:val="en-US"/>
        </w:rPr>
        <w:t xml:space="preserve"> specifies </w:t>
      </w:r>
      <w:r w:rsidRPr="00983CFA">
        <w:rPr>
          <w:highlight w:val="cyan"/>
          <w:lang w:val="en-US"/>
        </w:rPr>
        <w:t>the number of</w:t>
      </w:r>
      <w:r w:rsidRPr="00983CFA">
        <w:rPr>
          <w:lang w:val="en-US"/>
        </w:rPr>
        <w:t xml:space="preserve"> extra slice header bits that are present in the slice header RBSP for coded pictures referring to the PPS. num_extra_slice_header_bits shall </w:t>
      </w:r>
      <w:r w:rsidRPr="00263D2A">
        <w:rPr>
          <w:highlight w:val="cyan"/>
          <w:lang w:val="en-US"/>
        </w:rPr>
        <w:t xml:space="preserve">be </w:t>
      </w:r>
      <w:r w:rsidRPr="00983CFA">
        <w:rPr>
          <w:highlight w:val="cyan"/>
          <w:lang w:val="en-US"/>
        </w:rPr>
        <w:t>in the range of</w:t>
      </w:r>
      <w:r w:rsidRPr="00983CFA">
        <w:rPr>
          <w:lang w:val="en-US"/>
        </w:rPr>
        <w:t xml:space="preserve"> 0 </w:t>
      </w:r>
      <w:r w:rsidRPr="00983CFA">
        <w:rPr>
          <w:highlight w:val="cyan"/>
          <w:lang w:val="en-US"/>
        </w:rPr>
        <w:t>to 2, inclusive</w:t>
      </w:r>
      <w:r>
        <w:rPr>
          <w:lang w:val="en-US"/>
        </w:rPr>
        <w:t>,</w:t>
      </w:r>
      <w:r w:rsidRPr="00983CFA">
        <w:rPr>
          <w:lang w:val="en-US"/>
        </w:rPr>
        <w:t xml:space="preserve"> in bitstreams conforming to this version of this Specification. Other values for num_extra_slice_header_bits are reserved </w:t>
      </w:r>
      <w:r w:rsidRPr="00983CFA">
        <w:rPr>
          <w:lang w:val="en-US"/>
        </w:rPr>
        <w:lastRenderedPageBreak/>
        <w:t>for future use by ITU-T</w:t>
      </w:r>
      <w:r>
        <w:rPr>
          <w:lang w:val="en-US"/>
        </w:rPr>
        <w:t> </w:t>
      </w:r>
      <w:r w:rsidRPr="00983CFA">
        <w:rPr>
          <w:lang w:val="en-US"/>
        </w:rPr>
        <w:t>|</w:t>
      </w:r>
      <w:r>
        <w:rPr>
          <w:lang w:val="en-US"/>
        </w:rPr>
        <w:t> </w:t>
      </w:r>
      <w:r w:rsidRPr="00983CFA">
        <w:rPr>
          <w:lang w:val="en-US"/>
        </w:rPr>
        <w:t>ISO/IEC. However, decoders shall allow num_extra_slice_header_bits to have any value.</w:t>
      </w:r>
    </w:p>
    <w:p w:rsidR="000B06B6" w:rsidRPr="00983CFA" w:rsidRDefault="000B06B6" w:rsidP="000B06B6">
      <w:pPr>
        <w:pStyle w:val="3N"/>
        <w:rPr>
          <w:lang w:val="en-US"/>
        </w:rPr>
      </w:pPr>
      <w:bookmarkStart w:id="1681" w:name="_Ref348090370"/>
      <w:r w:rsidRPr="00983CFA">
        <w:rPr>
          <w:b/>
          <w:lang w:val="en-US"/>
        </w:rPr>
        <w:t>pps_infer_scaling_list_flag</w:t>
      </w:r>
      <w:r w:rsidRPr="00983CFA">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0B06B6" w:rsidRPr="00983CFA" w:rsidRDefault="000B06B6" w:rsidP="000B06B6">
      <w:pPr>
        <w:pStyle w:val="3N"/>
        <w:rPr>
          <w:lang w:val="en-US"/>
        </w:rPr>
      </w:pPr>
      <w:r w:rsidRPr="00983CFA">
        <w:rPr>
          <w:b/>
          <w:lang w:val="en-US"/>
        </w:rPr>
        <w:t>pps_scaling_list_ref_layer_id</w:t>
      </w:r>
      <w:r w:rsidRPr="00983CFA">
        <w:rPr>
          <w:lang w:val="en-US"/>
        </w:rPr>
        <w:t xml:space="preserve"> specifies the value of the nuh_layer_id of the layer for which the active PPS </w:t>
      </w:r>
      <w:r>
        <w:rPr>
          <w:lang w:val="en-US"/>
        </w:rPr>
        <w:t>has</w:t>
      </w:r>
      <w:r w:rsidRPr="00983CFA">
        <w:rPr>
          <w:lang w:val="en-US"/>
        </w:rPr>
        <w:t xml:space="preserve"> the same scaling list data as the current PPS.</w:t>
      </w:r>
    </w:p>
    <w:p w:rsidR="000B06B6" w:rsidRPr="00983CFA" w:rsidRDefault="000B06B6" w:rsidP="000B06B6">
      <w:pPr>
        <w:pStyle w:val="3N"/>
        <w:rPr>
          <w:lang w:val="en-US"/>
        </w:rPr>
      </w:pPr>
      <w:r w:rsidRPr="00983CFA">
        <w:rPr>
          <w:lang w:val="en-US"/>
        </w:rPr>
        <w:t>The value of pps_scaling_list_ref_layer_id shall be in the range of 0 to 62, inclusive.</w:t>
      </w:r>
    </w:p>
    <w:p w:rsidR="000B06B6" w:rsidRPr="00983CFA" w:rsidRDefault="000B06B6" w:rsidP="000B06B6">
      <w:pPr>
        <w:pStyle w:val="3N"/>
        <w:rPr>
          <w:lang w:val="en-US"/>
        </w:rPr>
      </w:pPr>
      <w:r w:rsidRPr="00983CFA">
        <w:rPr>
          <w:lang w:val="en-US"/>
        </w:rPr>
        <w:t>When avc_base_layer_flag is equal to 1, it is a requirement of bitstream conformance that pps_scaling_list_ref_layer_id shall be greater than 0.</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0B06B6" w:rsidRPr="00983CFA" w:rsidRDefault="000B06B6" w:rsidP="000B06B6">
      <w:pPr>
        <w:pStyle w:val="3N"/>
        <w:rPr>
          <w:lang w:val="en-US"/>
        </w:rPr>
      </w:pPr>
      <w:r w:rsidRPr="00983CFA">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0B06B6" w:rsidRPr="00983CFA" w:rsidRDefault="000B06B6" w:rsidP="000B06B6">
      <w:pPr>
        <w:rPr>
          <w:lang w:val="en-US"/>
        </w:rPr>
      </w:pPr>
      <w:r w:rsidRPr="00983CFA">
        <w:rPr>
          <w:rFonts w:eastAsia="MS Mincho"/>
          <w:b/>
          <w:bCs/>
          <w:lang w:val="en-US" w:eastAsia="ja-JP"/>
        </w:rPr>
        <w:t>pps_scaling_list_data_present_flag</w:t>
      </w:r>
      <w:r w:rsidRPr="00983CFA">
        <w:rPr>
          <w:b/>
          <w:bCs/>
          <w:lang w:val="en-US"/>
        </w:rPr>
        <w:t xml:space="preserve"> </w:t>
      </w:r>
      <w:r w:rsidRPr="00983CFA">
        <w:rPr>
          <w:bCs/>
          <w:lang w:val="en-US"/>
        </w:rPr>
        <w:t xml:space="preserve">equal to 1 </w:t>
      </w:r>
      <w:r w:rsidRPr="00983CFA">
        <w:rPr>
          <w:lang w:val="en-US"/>
        </w:rPr>
        <w:t xml:space="preserve">specifies that parameters are present in the PPS to modify the scaling lists specified </w:t>
      </w:r>
      <w:r w:rsidRPr="00983CFA">
        <w:rPr>
          <w:highlight w:val="cyan"/>
          <w:lang w:val="en-US"/>
        </w:rPr>
        <w:t>by</w:t>
      </w:r>
      <w:r w:rsidRPr="00983CFA">
        <w:rPr>
          <w:lang w:val="en-US"/>
        </w:rPr>
        <w:t xml:space="preserve"> the active SPS. pps_scaling_list_data_present_flag equal to 0 specifies that the scaling list </w:t>
      </w:r>
      <w:r w:rsidRPr="00983CFA">
        <w:rPr>
          <w:highlight w:val="cyan"/>
          <w:lang w:val="en-US"/>
        </w:rPr>
        <w:t>data</w:t>
      </w:r>
      <w:r w:rsidRPr="00983CFA">
        <w:rPr>
          <w:lang w:val="en-US"/>
        </w:rPr>
        <w:t xml:space="preserve"> used for the pictures referring to the PPS </w:t>
      </w:r>
      <w:r w:rsidRPr="00983CFA">
        <w:rPr>
          <w:highlight w:val="cyan"/>
          <w:lang w:val="en-US"/>
        </w:rPr>
        <w:t>are</w:t>
      </w:r>
      <w:r w:rsidRPr="00983CFA">
        <w:rPr>
          <w:lang w:val="en-US"/>
        </w:rPr>
        <w:t xml:space="preserve"> inferred to be equal to those specified by the active SPS. When scaling_list_enabled_flag is equal to 0, the value of pps_scaling_list_data_present_flag shall be equal to 0. </w:t>
      </w:r>
      <w:r w:rsidRPr="00983CFA">
        <w:rPr>
          <w:lang w:val="en-US" w:eastAsia="ko-KR"/>
        </w:rPr>
        <w:t xml:space="preserve">When scaling_list_enabled_flag is equal to 1, sps_scaling_list_data_present_flag is equal to 0, and </w:t>
      </w:r>
      <w:r w:rsidRPr="00983CFA">
        <w:rPr>
          <w:rFonts w:eastAsia="MS Mincho"/>
          <w:lang w:val="en-US" w:eastAsia="zh-CN"/>
        </w:rPr>
        <w:t>pps_scaling_list_data_present_flag is equal to 0, the default scaling list data are used to derive</w:t>
      </w:r>
      <w:r w:rsidRPr="00983CFA">
        <w:rPr>
          <w:lang w:val="en-US" w:eastAsia="ko-KR"/>
        </w:rPr>
        <w:t xml:space="preserve"> the array ScalingFactor as described in the </w:t>
      </w:r>
      <w:r w:rsidRPr="00983CFA">
        <w:rPr>
          <w:lang w:val="en-US"/>
        </w:rPr>
        <w:t>scaling list data semantics</w:t>
      </w:r>
      <w:r w:rsidRPr="00983CFA">
        <w:rPr>
          <w:lang w:val="en-US" w:eastAsia="ko-KR"/>
        </w:rPr>
        <w:t xml:space="preserve"> 7.4.5.</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2" w:name="_Ref363161328"/>
      <w:r w:rsidRPr="00983CFA">
        <w:rPr>
          <w:lang w:val="en-US"/>
        </w:rPr>
        <w:t>Supplemental enhancement information RBSP semantics</w:t>
      </w:r>
      <w:bookmarkEnd w:id="1681"/>
      <w:bookmarkEnd w:id="1682"/>
    </w:p>
    <w:p w:rsidR="000B06B6" w:rsidRPr="00983CFA" w:rsidRDefault="000B06B6" w:rsidP="000B06B6">
      <w:pPr>
        <w:pStyle w:val="3N"/>
        <w:rPr>
          <w:lang w:val="en-US"/>
        </w:rPr>
      </w:pPr>
      <w:r w:rsidRPr="00983CFA">
        <w:rPr>
          <w:lang w:val="en-US"/>
        </w:rPr>
        <w:t>The specifications in subclause 7.4.3.4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3" w:name="_Ref348090372"/>
      <w:r w:rsidRPr="00983CFA">
        <w:rPr>
          <w:lang w:val="en-US"/>
        </w:rPr>
        <w:t>Access unit delimiter RBSP semantics</w:t>
      </w:r>
      <w:bookmarkEnd w:id="1683"/>
    </w:p>
    <w:p w:rsidR="000B06B6" w:rsidRPr="00983CFA" w:rsidRDefault="000B06B6" w:rsidP="000B06B6">
      <w:pPr>
        <w:pStyle w:val="3N"/>
        <w:rPr>
          <w:lang w:val="en-US"/>
        </w:rPr>
      </w:pPr>
      <w:r w:rsidRPr="00983CFA">
        <w:rPr>
          <w:lang w:val="en-US"/>
        </w:rPr>
        <w:t>The specifications in subclause 7.4.3.5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4" w:name="_Ref348090373"/>
      <w:r w:rsidRPr="00983CFA">
        <w:rPr>
          <w:lang w:val="en-US"/>
        </w:rPr>
        <w:t>End of sequence RBSP semantics</w:t>
      </w:r>
      <w:bookmarkEnd w:id="1684"/>
    </w:p>
    <w:p w:rsidR="000B06B6" w:rsidRPr="00983CFA" w:rsidRDefault="000B06B6" w:rsidP="000B06B6">
      <w:pPr>
        <w:pStyle w:val="3N"/>
        <w:rPr>
          <w:lang w:val="en-US"/>
        </w:rPr>
      </w:pPr>
      <w:r w:rsidRPr="00983CFA">
        <w:rPr>
          <w:lang w:val="en-US"/>
        </w:rPr>
        <w:t>The specifications in subclause 7.4.3.6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5" w:name="_Ref348090375"/>
      <w:r w:rsidRPr="00983CFA">
        <w:rPr>
          <w:lang w:val="en-US"/>
        </w:rPr>
        <w:t>End of bitstream RBSP semantics</w:t>
      </w:r>
      <w:bookmarkEnd w:id="1685"/>
    </w:p>
    <w:p w:rsidR="000B06B6" w:rsidRPr="00983CFA" w:rsidRDefault="000B06B6" w:rsidP="000B06B6">
      <w:pPr>
        <w:pStyle w:val="3N"/>
        <w:rPr>
          <w:lang w:val="en-US"/>
        </w:rPr>
      </w:pPr>
      <w:r w:rsidRPr="00983CFA">
        <w:rPr>
          <w:lang w:val="en-US"/>
        </w:rPr>
        <w:t>The specifications in subclause 7.4.3.7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6" w:name="_Ref348090378"/>
      <w:r w:rsidRPr="00983CFA">
        <w:rPr>
          <w:lang w:val="en-US"/>
        </w:rPr>
        <w:t>Filler data RBSP semantics</w:t>
      </w:r>
      <w:bookmarkEnd w:id="1686"/>
    </w:p>
    <w:p w:rsidR="000B06B6" w:rsidRPr="00983CFA" w:rsidRDefault="000B06B6" w:rsidP="000B06B6">
      <w:pPr>
        <w:pStyle w:val="3N"/>
        <w:rPr>
          <w:lang w:val="en-US"/>
        </w:rPr>
      </w:pPr>
      <w:r w:rsidRPr="00983CFA">
        <w:rPr>
          <w:lang w:val="en-US"/>
        </w:rPr>
        <w:t>The specifications in subclause 7.4.3.8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7" w:name="_Ref348090379"/>
      <w:r w:rsidRPr="00983CFA">
        <w:rPr>
          <w:lang w:val="en-US"/>
        </w:rPr>
        <w:t>Slice segment layer RBSP semantics</w:t>
      </w:r>
      <w:bookmarkEnd w:id="1687"/>
    </w:p>
    <w:p w:rsidR="000B06B6" w:rsidRPr="00983CFA" w:rsidRDefault="000B06B6" w:rsidP="000B06B6">
      <w:pPr>
        <w:pStyle w:val="3N"/>
        <w:rPr>
          <w:lang w:val="en-US"/>
        </w:rPr>
      </w:pPr>
      <w:r w:rsidRPr="00983CFA">
        <w:rPr>
          <w:lang w:val="en-US"/>
        </w:rPr>
        <w:t>The specifications in subclause 7.4.3.9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8" w:name="_Ref348090382"/>
      <w:r w:rsidRPr="00983CFA">
        <w:rPr>
          <w:lang w:val="en-US"/>
        </w:rPr>
        <w:t>RBSP slice segment trailing bits semantics</w:t>
      </w:r>
      <w:bookmarkEnd w:id="1688"/>
    </w:p>
    <w:p w:rsidR="000B06B6" w:rsidRPr="00983CFA" w:rsidRDefault="000B06B6" w:rsidP="000B06B6">
      <w:pPr>
        <w:pStyle w:val="3N"/>
        <w:rPr>
          <w:lang w:val="en-US"/>
        </w:rPr>
      </w:pPr>
      <w:r w:rsidRPr="00983CFA">
        <w:rPr>
          <w:lang w:val="en-US"/>
        </w:rPr>
        <w:t>The specifications in subclause 7.4.3.10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89" w:name="_Ref348090386"/>
      <w:r w:rsidRPr="00983CFA">
        <w:rPr>
          <w:lang w:val="en-US"/>
        </w:rPr>
        <w:t>RBSP trailing bits semantics</w:t>
      </w:r>
      <w:bookmarkEnd w:id="1689"/>
    </w:p>
    <w:p w:rsidR="000B06B6" w:rsidRPr="00983CFA" w:rsidRDefault="000B06B6" w:rsidP="000B06B6">
      <w:pPr>
        <w:pStyle w:val="3N"/>
        <w:rPr>
          <w:lang w:val="en-US"/>
        </w:rPr>
      </w:pPr>
      <w:r w:rsidRPr="00983CFA">
        <w:rPr>
          <w:lang w:val="en-US"/>
        </w:rPr>
        <w:t>The specifications in subclause 7.4.3.11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690" w:name="_Ref348090388"/>
      <w:r w:rsidRPr="00983CFA">
        <w:rPr>
          <w:lang w:val="en-US"/>
        </w:rPr>
        <w:t>Byte alignment semantics</w:t>
      </w:r>
      <w:bookmarkEnd w:id="1690"/>
    </w:p>
    <w:p w:rsidR="000B06B6" w:rsidRPr="00983CFA" w:rsidRDefault="000B06B6" w:rsidP="000B06B6">
      <w:pPr>
        <w:pStyle w:val="3N"/>
        <w:rPr>
          <w:lang w:val="en-US"/>
        </w:rPr>
      </w:pPr>
      <w:r w:rsidRPr="00983CFA">
        <w:rPr>
          <w:lang w:val="en-US"/>
        </w:rPr>
        <w:t>The specifications in subclause 7.4.3.12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1" w:name="_Ref348090389"/>
      <w:bookmarkStart w:id="1692" w:name="_Toc373499552"/>
      <w:bookmarkStart w:id="1693" w:name="_Toc373832729"/>
      <w:r w:rsidRPr="00983CFA">
        <w:rPr>
          <w:lang w:val="en-US"/>
        </w:rPr>
        <w:lastRenderedPageBreak/>
        <w:t>Profile, tier and level semantics</w:t>
      </w:r>
      <w:bookmarkEnd w:id="1691"/>
      <w:bookmarkEnd w:id="1692"/>
      <w:bookmarkEnd w:id="1693"/>
    </w:p>
    <w:p w:rsidR="000B06B6" w:rsidRPr="00983CFA" w:rsidRDefault="000B06B6" w:rsidP="000B06B6">
      <w:pPr>
        <w:rPr>
          <w:bCs/>
          <w:szCs w:val="22"/>
          <w:lang w:val="en-US"/>
        </w:rPr>
      </w:pPr>
      <w:r w:rsidRPr="00983CFA">
        <w:rPr>
          <w:lang w:val="en-US"/>
        </w:rPr>
        <w:t xml:space="preserve">The profile_tier_level( ) syntax structure provides profile, tier and level information used for a layer set. When the profile_tier_level( ) syntax structure is included in a </w:t>
      </w:r>
      <w:r w:rsidRPr="00983CFA">
        <w:rPr>
          <w:rFonts w:eastAsia="MS Mincho"/>
          <w:lang w:val="en-US"/>
        </w:rPr>
        <w:t xml:space="preserve">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specified by the corresponding lsIdx variable in the </w:t>
      </w:r>
      <w:r w:rsidRPr="00983CFA">
        <w:rPr>
          <w:rFonts w:eastAsia="MS Mincho"/>
          <w:lang w:val="en-US"/>
        </w:rPr>
        <w:t xml:space="preserve">vps_extension( ) </w:t>
      </w:r>
      <w:r w:rsidRPr="00983CFA">
        <w:rPr>
          <w:lang w:val="en-US"/>
        </w:rPr>
        <w:t xml:space="preserve">syntax structure. When the profile_tier_level( ) syntax structure is included in a </w:t>
      </w:r>
      <w:r w:rsidRPr="00983CFA">
        <w:rPr>
          <w:rFonts w:eastAsia="MS Mincho"/>
          <w:lang w:val="en-US"/>
        </w:rPr>
        <w:t xml:space="preserve">VPS, but not in a vps_extension( ) </w:t>
      </w:r>
      <w:r w:rsidRPr="00983CFA">
        <w:rPr>
          <w:lang w:val="en-US"/>
        </w:rPr>
        <w:t xml:space="preserve">syntax structure, </w:t>
      </w:r>
      <w:r w:rsidRPr="00983CFA">
        <w:rPr>
          <w:bCs/>
          <w:szCs w:val="22"/>
          <w:lang w:val="en-US"/>
        </w:rPr>
        <w:t xml:space="preserve">the applicable </w:t>
      </w:r>
      <w:r w:rsidRPr="00983CFA">
        <w:rPr>
          <w:lang w:val="en-US"/>
        </w:rPr>
        <w:t xml:space="preserve">layer set to which the profile_tier_level( ) syntax structure applies is the layer set specified by the index 0. </w:t>
      </w:r>
      <w:r w:rsidRPr="00983CFA">
        <w:rPr>
          <w:bCs/>
          <w:szCs w:val="22"/>
          <w:lang w:val="en-US"/>
        </w:rPr>
        <w:t xml:space="preserve">When the </w:t>
      </w:r>
      <w:r w:rsidRPr="00983CFA">
        <w:rPr>
          <w:lang w:val="en-US"/>
        </w:rPr>
        <w:t xml:space="preserve">profile_tier_level( ) </w:t>
      </w:r>
      <w:r w:rsidRPr="00983CFA">
        <w:rPr>
          <w:bCs/>
          <w:szCs w:val="22"/>
          <w:lang w:val="en-US"/>
        </w:rPr>
        <w:t xml:space="preserve">syntax structure is included in an SPS, the layer set to which the </w:t>
      </w:r>
      <w:r w:rsidRPr="00983CFA">
        <w:rPr>
          <w:lang w:val="en-US"/>
        </w:rPr>
        <w:t xml:space="preserve">profile_tier_level( ) </w:t>
      </w:r>
      <w:r w:rsidRPr="00983CFA">
        <w:rPr>
          <w:bCs/>
          <w:szCs w:val="22"/>
          <w:lang w:val="en-US"/>
        </w:rPr>
        <w:t>syntax structure</w:t>
      </w:r>
      <w:r w:rsidRPr="00983CFA">
        <w:rPr>
          <w:lang w:val="en-US"/>
        </w:rPr>
        <w:t xml:space="preserve"> applies is the </w:t>
      </w:r>
      <w:r w:rsidRPr="00983CFA">
        <w:rPr>
          <w:bCs/>
          <w:szCs w:val="22"/>
          <w:lang w:val="en-US"/>
        </w:rPr>
        <w:t>layer set specified by the index 0.</w:t>
      </w:r>
    </w:p>
    <w:p w:rsidR="000B06B6" w:rsidRPr="00983CFA" w:rsidRDefault="000B06B6" w:rsidP="000B06B6">
      <w:pPr>
        <w:rPr>
          <w:lang w:val="en-US"/>
        </w:rPr>
      </w:pPr>
      <w:r w:rsidRPr="00983CFA">
        <w:rPr>
          <w:lang w:val="en-US"/>
        </w:rPr>
        <w:t>For interpretation of the following semantics, CVS refers to the CVS subset associated with the layer set to which the profile_tier_level( ) syntax structure applies.</w:t>
      </w:r>
    </w:p>
    <w:p w:rsidR="000B06B6" w:rsidRPr="00983CFA" w:rsidRDefault="000B06B6" w:rsidP="000B06B6">
      <w:pPr>
        <w:pStyle w:val="3N"/>
        <w:rPr>
          <w:lang w:val="en-US"/>
        </w:rPr>
      </w:pPr>
      <w:r w:rsidRPr="00983CFA">
        <w:rPr>
          <w:bCs/>
          <w:szCs w:val="22"/>
          <w:lang w:val="en-US"/>
        </w:rPr>
        <w:t xml:space="preserve">When the syntax elements general_profile_space, general_tier_flag, general_profile_idc, general_profile_compatibility_flag[ j ], general_progressive_source_flag, general_interlaced_source_flag, </w:t>
      </w:r>
      <w:r w:rsidRPr="00983CFA">
        <w:rPr>
          <w:bCs/>
          <w:lang w:val="en-US"/>
        </w:rPr>
        <w:t xml:space="preserve">general_non_packed_constraint_flag, general_frame_only_constraint_flag, </w:t>
      </w:r>
      <w:r w:rsidRPr="00983CFA">
        <w:rPr>
          <w:bCs/>
          <w:szCs w:val="22"/>
          <w:lang w:val="en-US"/>
        </w:rPr>
        <w:t>general_reserved_zero_44bits are not present for the applicable layer set,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983CFA">
        <w:rPr>
          <w:bCs/>
          <w:lang w:val="en-US"/>
        </w:rPr>
        <w:t>non_packed_constraint_flag</w:t>
      </w:r>
      <w:r w:rsidRPr="00983CFA">
        <w:rPr>
          <w:bCs/>
          <w:szCs w:val="22"/>
          <w:lang w:val="en-US"/>
        </w:rPr>
        <w:t>[ i ]</w:t>
      </w:r>
      <w:r w:rsidRPr="00983CFA">
        <w:rPr>
          <w:bCs/>
          <w:lang w:val="en-US"/>
        </w:rPr>
        <w:t xml:space="preserve">, </w:t>
      </w:r>
      <w:r w:rsidRPr="00983CFA">
        <w:rPr>
          <w:bCs/>
          <w:szCs w:val="22"/>
          <w:lang w:val="en-US"/>
        </w:rPr>
        <w:t>sub_layer_</w:t>
      </w:r>
      <w:r w:rsidRPr="00983CFA">
        <w:rPr>
          <w:bCs/>
          <w:lang w:val="en-US"/>
        </w:rPr>
        <w:t>frame_only_constraint_flag</w:t>
      </w:r>
      <w:r w:rsidRPr="00983CFA">
        <w:rPr>
          <w:bCs/>
          <w:szCs w:val="22"/>
          <w:lang w:val="en-US"/>
        </w:rPr>
        <w:t>[ i ]</w:t>
      </w:r>
      <w:r w:rsidRPr="00983CFA">
        <w:rPr>
          <w:bCs/>
          <w:lang w:val="en-US"/>
        </w:rPr>
        <w:t xml:space="preserve">, </w:t>
      </w:r>
      <w:r w:rsidRPr="00983CFA">
        <w:rPr>
          <w:bCs/>
          <w:szCs w:val="22"/>
          <w:lang w:val="en-US"/>
        </w:rPr>
        <w:t>sub_layer_reserved_zero_44bits[ i ] are not present for the applicable layer set, and they are present in or inferred for the layer set specified by the index (</w:t>
      </w:r>
      <w:r w:rsidRPr="00983CFA">
        <w:rPr>
          <w:b/>
          <w:bCs/>
          <w:szCs w:val="22"/>
          <w:lang w:val="en-US"/>
        </w:rPr>
        <w:t> </w:t>
      </w:r>
      <w:r w:rsidRPr="00983CFA">
        <w:rPr>
          <w:bCs/>
          <w:szCs w:val="22"/>
          <w:lang w:val="en-US"/>
        </w:rPr>
        <w:t>profile_layer_set_ref_minus1[ lsIdx ] +1 ) they are inferred to be equal to the corresponding values of the layer set specified by the index (</w:t>
      </w:r>
      <w:r w:rsidRPr="00983CFA">
        <w:rPr>
          <w:b/>
          <w:bCs/>
          <w:szCs w:val="22"/>
          <w:lang w:val="en-US"/>
        </w:rPr>
        <w:t> </w:t>
      </w:r>
      <w:r w:rsidRPr="00983CFA">
        <w:rPr>
          <w:bCs/>
          <w:szCs w:val="22"/>
          <w:lang w:val="en-US"/>
        </w:rPr>
        <w:t>profile_layer_set_ref_minus1[ lsIdx ] +1 ).</w:t>
      </w:r>
    </w:p>
    <w:p w:rsidR="000B06B6" w:rsidRPr="00983CFA" w:rsidRDefault="000B06B6" w:rsidP="000B06B6">
      <w:pPr>
        <w:pStyle w:val="3N"/>
        <w:rPr>
          <w:lang w:val="en-US"/>
        </w:rPr>
      </w:pPr>
      <w:r w:rsidRPr="00983CFA">
        <w:rPr>
          <w:lang w:val="en-US"/>
        </w:rPr>
        <w:t>The specifications in subclause 7.4.4 apply, with following modifications.</w:t>
      </w:r>
    </w:p>
    <w:p w:rsidR="000B06B6" w:rsidRPr="00983CFA" w:rsidRDefault="000B06B6" w:rsidP="000B06B6">
      <w:pPr>
        <w:rPr>
          <w:bCs/>
          <w:szCs w:val="22"/>
          <w:lang w:val="en-US"/>
        </w:rPr>
      </w:pPr>
      <w:r w:rsidRPr="00983CFA">
        <w:rPr>
          <w:b/>
          <w:bCs/>
          <w:szCs w:val="22"/>
          <w:lang w:val="en-US"/>
        </w:rPr>
        <w:t>general_tier_flag</w:t>
      </w:r>
      <w:r w:rsidRPr="00983CFA">
        <w:rPr>
          <w:bCs/>
          <w:szCs w:val="22"/>
          <w:lang w:val="en-US"/>
        </w:rPr>
        <w:t xml:space="preserve"> specifies the tier context for the interpretation of general_level_idc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sidRPr="00EC1B04">
        <w:rPr>
          <w:bCs/>
          <w:szCs w:val="22"/>
          <w:highlight w:val="green"/>
          <w:lang w:val="en-US"/>
        </w:rPr>
        <w:t xml:space="preserve">subclause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general_profile_idc</w:t>
      </w:r>
      <w:r w:rsidRPr="00983CFA">
        <w:rPr>
          <w:bCs/>
          <w:szCs w:val="22"/>
          <w:lang w:val="en-US"/>
        </w:rPr>
        <w:t>, when general_profile_space is equal to 0, indicates a profile to which the CVS conforms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general_profile_idc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general_profile_idc are reserved for future use by ITU-T | ISO/IEC.</w:t>
      </w:r>
    </w:p>
    <w:p w:rsidR="000B06B6" w:rsidRPr="00983CFA" w:rsidRDefault="000B06B6" w:rsidP="000B06B6">
      <w:pPr>
        <w:rPr>
          <w:bCs/>
          <w:szCs w:val="22"/>
          <w:lang w:val="en-US"/>
        </w:rPr>
      </w:pPr>
      <w:r w:rsidRPr="00983CFA">
        <w:rPr>
          <w:b/>
          <w:bCs/>
          <w:szCs w:val="22"/>
          <w:lang w:val="en-US"/>
        </w:rPr>
        <w:t>general_profile_compatibility_flag</w:t>
      </w:r>
      <w:r w:rsidRPr="00983CFA">
        <w:rPr>
          <w:bCs/>
          <w:szCs w:val="22"/>
          <w:lang w:val="en-US"/>
        </w:rPr>
        <w:t>[ j ] equal to 1, when general_profile_space is equal to 0, indicates that the CVS conforms to the profile indicated by general_profile_idc equal to i as specified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w:t>
      </w:r>
      <w:r w:rsidRPr="00983CFA">
        <w:rPr>
          <w:bCs/>
          <w:szCs w:val="22"/>
          <w:highlight w:val="cyan"/>
          <w:lang w:val="en-US"/>
        </w:rPr>
        <w:t xml:space="preserve"> or in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r w:rsidR="00EC1B04" w:rsidRPr="009C5DB8">
        <w:rPr>
          <w:bCs/>
          <w:szCs w:val="22"/>
          <w:highlight w:val="green"/>
          <w:lang w:val="en-US"/>
        </w:rPr>
        <w:t xml:space="preserve">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r w:rsidRPr="00983CFA">
        <w:rPr>
          <w:b/>
          <w:bCs/>
          <w:szCs w:val="22"/>
          <w:lang w:val="en-US"/>
        </w:rPr>
        <w:t xml:space="preserve">general_level_idc </w:t>
      </w:r>
      <w:r w:rsidRPr="00983CFA">
        <w:rPr>
          <w:bCs/>
          <w:szCs w:val="22"/>
          <w:lang w:val="en-US"/>
        </w:rPr>
        <w:t>indicates a level to which the CVS conforms as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Bitstreams shall not contain values of general_level_idc other than those specified in Annex A</w:t>
      </w:r>
      <w:r w:rsidRPr="00983CFA">
        <w:rPr>
          <w:bCs/>
          <w:szCs w:val="22"/>
          <w:highlight w:val="cyan"/>
          <w:lang w:val="en-US"/>
        </w:rPr>
        <w:t xml:space="preserve"> or subclause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subclause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Other values of general_level_idc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RDefault="000B06B6" w:rsidP="000B06B6">
      <w:pPr>
        <w:rPr>
          <w:bCs/>
          <w:szCs w:val="22"/>
          <w:highlight w:val="cyan"/>
          <w:lang w:val="en-US"/>
        </w:rPr>
      </w:pPr>
      <w:r w:rsidRPr="00983CFA">
        <w:rPr>
          <w:b/>
          <w:bCs/>
          <w:szCs w:val="22"/>
          <w:lang w:val="en-US"/>
        </w:rPr>
        <w:t>sub_layer_profile_present_flag</w:t>
      </w:r>
      <w:r w:rsidRPr="00983CFA">
        <w:rPr>
          <w:bCs/>
          <w:szCs w:val="22"/>
          <w:lang w:val="en-US"/>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t>
      </w:r>
      <w:r w:rsidRPr="00983CFA">
        <w:rPr>
          <w:bCs/>
          <w:szCs w:val="22"/>
          <w:highlight w:val="cyan"/>
          <w:lang w:val="en-US"/>
        </w:rPr>
        <w:t>When profilePresentFlag is equal to 0, sub_layer_profile_present_flag[ i ] shall be equal to 0.</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4" w:name="_Ref348090392"/>
      <w:bookmarkStart w:id="1695" w:name="_Toc373499553"/>
      <w:bookmarkStart w:id="1696" w:name="_Toc373832730"/>
      <w:r w:rsidRPr="00983CFA">
        <w:rPr>
          <w:lang w:val="en-US"/>
        </w:rPr>
        <w:t>Scaling list data semantics</w:t>
      </w:r>
      <w:bookmarkEnd w:id="1694"/>
      <w:bookmarkEnd w:id="1695"/>
      <w:bookmarkEnd w:id="1696"/>
    </w:p>
    <w:p w:rsidR="000B06B6" w:rsidRPr="00983CFA" w:rsidRDefault="000B06B6" w:rsidP="000B06B6">
      <w:pPr>
        <w:pStyle w:val="3N"/>
        <w:rPr>
          <w:lang w:val="en-US"/>
        </w:rPr>
      </w:pPr>
      <w:r w:rsidRPr="00983CFA">
        <w:rPr>
          <w:lang w:val="en-US"/>
        </w:rPr>
        <w:t>The specifications in subclause 7.4.5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697" w:name="_Ref348090398"/>
      <w:bookmarkStart w:id="1698" w:name="_Toc373499554"/>
      <w:bookmarkStart w:id="1699" w:name="_Toc373832731"/>
      <w:r w:rsidRPr="00983CFA">
        <w:rPr>
          <w:lang w:val="en-US"/>
        </w:rPr>
        <w:t>Supplemental enhancement information message semantics</w:t>
      </w:r>
      <w:bookmarkEnd w:id="1697"/>
      <w:bookmarkEnd w:id="1698"/>
      <w:bookmarkEnd w:id="1699"/>
    </w:p>
    <w:p w:rsidR="000B06B6" w:rsidRPr="00983CFA" w:rsidRDefault="000B06B6" w:rsidP="000B06B6">
      <w:pPr>
        <w:pStyle w:val="3N"/>
        <w:rPr>
          <w:lang w:val="en-US"/>
        </w:rPr>
      </w:pPr>
      <w:r w:rsidRPr="00983CFA">
        <w:rPr>
          <w:lang w:val="en-US"/>
        </w:rPr>
        <w:t>The specifications in subclause 7.4.6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0" w:name="_Ref348090400"/>
      <w:bookmarkStart w:id="1701" w:name="_Toc373499555"/>
      <w:bookmarkStart w:id="1702" w:name="_Toc373832732"/>
      <w:r w:rsidRPr="00983CFA">
        <w:rPr>
          <w:lang w:val="en-US"/>
        </w:rPr>
        <w:t>Slice segment header semantics</w:t>
      </w:r>
      <w:bookmarkEnd w:id="1700"/>
      <w:bookmarkEnd w:id="1701"/>
      <w:bookmarkEnd w:id="1702"/>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03" w:name="_Ref348090412"/>
      <w:r w:rsidRPr="00983CFA">
        <w:rPr>
          <w:lang w:val="en-US"/>
        </w:rPr>
        <w:t>General slice segment header semantics</w:t>
      </w:r>
      <w:bookmarkEnd w:id="1703"/>
    </w:p>
    <w:p w:rsidR="000B06B6" w:rsidRPr="00983CFA" w:rsidRDefault="000B06B6" w:rsidP="000B06B6">
      <w:pPr>
        <w:pStyle w:val="3N"/>
        <w:rPr>
          <w:lang w:val="en-US"/>
        </w:rPr>
      </w:pPr>
      <w:r w:rsidRPr="00983CFA">
        <w:rPr>
          <w:lang w:val="en-US"/>
        </w:rPr>
        <w:t>The specifications in subclause 7.4.7.1 apply with the following modifications</w:t>
      </w:r>
      <w:r>
        <w:rPr>
          <w:lang w:val="en-US"/>
        </w:rPr>
        <w:t xml:space="preserve"> and additions</w:t>
      </w:r>
      <w:r w:rsidRPr="00983CFA">
        <w:rPr>
          <w:lang w:val="en-US"/>
        </w:rPr>
        <w:t>.</w:t>
      </w:r>
    </w:p>
    <w:p w:rsidR="000B06B6" w:rsidRPr="00394757" w:rsidRDefault="000B06B6" w:rsidP="000B06B6">
      <w:pPr>
        <w:rPr>
          <w:noProof/>
        </w:rPr>
      </w:pPr>
      <w:r w:rsidRPr="00943A5F">
        <w:rPr>
          <w:noProof/>
        </w:rPr>
        <w:t xml:space="preserve">When present, the value of the slice </w:t>
      </w:r>
      <w:r>
        <w:rPr>
          <w:noProof/>
          <w:szCs w:val="22"/>
        </w:rPr>
        <w:t xml:space="preserve">segment </w:t>
      </w:r>
      <w:r w:rsidRPr="00943A5F">
        <w:rPr>
          <w:noProof/>
        </w:rPr>
        <w:t xml:space="preserve">header syntax elements </w:t>
      </w:r>
      <w:r>
        <w:rPr>
          <w:noProof/>
        </w:rPr>
        <w:t>slice_</w:t>
      </w:r>
      <w:r w:rsidRPr="00943A5F">
        <w:rPr>
          <w:noProof/>
        </w:rPr>
        <w:t xml:space="preserve">pic_parameter_set_id, pic_output_flag, no_output_of_prior_pics_flag, </w:t>
      </w:r>
      <w:r>
        <w:rPr>
          <w:noProof/>
        </w:rPr>
        <w:t>slice_pic_order_cnt_lsb</w:t>
      </w:r>
      <w:r w:rsidRPr="00943A5F">
        <w:rPr>
          <w:noProof/>
        </w:rPr>
        <w:t>, short_term_ref_pic_set_sps_flag, short_term_ref_pic_set_idx, num_long_term_sps, num_long_term_pics, slice_temporal_mvp_enable</w:t>
      </w:r>
      <w:r>
        <w:rPr>
          <w:noProof/>
        </w:rPr>
        <w:t>d</w:t>
      </w:r>
      <w:r w:rsidRPr="00943A5F">
        <w:rPr>
          <w:noProof/>
        </w:rPr>
        <w:t>_flag</w:t>
      </w:r>
      <w:r w:rsidRPr="0063768D">
        <w:rPr>
          <w:noProof/>
          <w:highlight w:val="cyan"/>
        </w:rPr>
        <w:t xml:space="preserve">, discardable_flag, cross_layer_bla_flag, </w:t>
      </w:r>
      <w:r w:rsidRPr="0063768D">
        <w:rPr>
          <w:rFonts w:eastAsia="Batang"/>
          <w:bCs/>
          <w:highlight w:val="cyan"/>
          <w:lang w:val="en-US" w:eastAsia="ko-KR"/>
        </w:rPr>
        <w:lastRenderedPageBreak/>
        <w:t>poc_</w:t>
      </w:r>
      <w:r w:rsidRPr="0063768D">
        <w:rPr>
          <w:noProof/>
          <w:color w:val="000000"/>
          <w:highlight w:val="cyan"/>
        </w:rPr>
        <w:t>reset</w:t>
      </w:r>
      <w:r w:rsidRPr="0063768D">
        <w:rPr>
          <w:rFonts w:eastAsia="Batang"/>
          <w:bCs/>
          <w:highlight w:val="cyan"/>
          <w:lang w:val="en-US" w:eastAsia="ko-KR"/>
        </w:rPr>
        <w:t xml:space="preserve">_flag, </w:t>
      </w:r>
      <w:r w:rsidRPr="0063768D">
        <w:rPr>
          <w:noProof/>
          <w:highlight w:val="cyan"/>
        </w:rPr>
        <w:t xml:space="preserve">inter_layer_pred_enabled_flag, and num_inter_layer_ref_pics_minus1 </w:t>
      </w:r>
      <w:r w:rsidRPr="00943A5F">
        <w:rPr>
          <w:noProof/>
        </w:rPr>
        <w:t xml:space="preserve">shall be the same in all slice </w:t>
      </w:r>
      <w:r>
        <w:rPr>
          <w:noProof/>
          <w:szCs w:val="22"/>
        </w:rPr>
        <w:t xml:space="preserve">segment </w:t>
      </w:r>
      <w:r w:rsidRPr="00943A5F">
        <w:rPr>
          <w:noProof/>
        </w:rPr>
        <w:t xml:space="preserve">headers of a coded picture. When present, the value of the slice </w:t>
      </w:r>
      <w:r>
        <w:rPr>
          <w:noProof/>
          <w:szCs w:val="22"/>
        </w:rPr>
        <w:t xml:space="preserve">segment </w:t>
      </w:r>
      <w:r w:rsidRPr="00943A5F">
        <w:rPr>
          <w:noProof/>
        </w:rPr>
        <w:t>header syntax elements lt_idx_sps[ i ], poc_lsb_lt[ i ], used_by_curr_pic_lt_flag[ i ], delta_poc_msb_present_flag[ i ], delta_poc_msb_cycle_lt[ i ]</w:t>
      </w:r>
      <w:r w:rsidRPr="0063768D">
        <w:rPr>
          <w:noProof/>
          <w:highlight w:val="cyan"/>
        </w:rPr>
        <w:t xml:space="preserve">, and </w:t>
      </w:r>
      <w:r w:rsidRPr="0063768D">
        <w:rPr>
          <w:bCs/>
          <w:highlight w:val="cyan"/>
          <w:lang w:val="en-US"/>
        </w:rPr>
        <w:t>inter_layer_pred_layer_idc[ i ]</w:t>
      </w:r>
      <w:r w:rsidRPr="00943A5F">
        <w:rPr>
          <w:noProof/>
        </w:rPr>
        <w:t xml:space="preserve"> shall be the same in all slice </w:t>
      </w:r>
      <w:r>
        <w:rPr>
          <w:noProof/>
          <w:szCs w:val="22"/>
        </w:rPr>
        <w:t xml:space="preserve">segment </w:t>
      </w:r>
      <w:r w:rsidRPr="00943A5F">
        <w:rPr>
          <w:noProof/>
        </w:rPr>
        <w:t>headers of a coded picture for each possible value of</w:t>
      </w:r>
      <w:r>
        <w:rPr>
          <w:noProof/>
        </w:rPr>
        <w:t> </w:t>
      </w:r>
      <w:r w:rsidRPr="00943A5F">
        <w:rPr>
          <w:noProof/>
        </w:rPr>
        <w:t xml:space="preserve"> i.</w:t>
      </w:r>
    </w:p>
    <w:p w:rsidR="000B06B6" w:rsidRPr="00983CFA" w:rsidRDefault="000B06B6" w:rsidP="000B06B6">
      <w:pPr>
        <w:tabs>
          <w:tab w:val="clear" w:pos="794"/>
          <w:tab w:val="left" w:pos="567"/>
        </w:tabs>
        <w:ind w:left="426" w:hanging="426"/>
        <w:rPr>
          <w:lang w:val="en-US"/>
        </w:rPr>
      </w:pPr>
      <w:r w:rsidRPr="00983CFA">
        <w:rPr>
          <w:lang w:val="en-US"/>
        </w:rPr>
        <w:t>–</w:t>
      </w:r>
      <w:r w:rsidRPr="00983CFA">
        <w:rPr>
          <w:lang w:val="en-US"/>
        </w:rPr>
        <w:tab/>
        <w:t>"When nal_unit_type has a value in the range of 16 to 23, inclusive (IRAP picture), slice_type shall be equal to 2." is replaced by</w:t>
      </w:r>
      <w:r w:rsidRPr="00983CFA" w:rsidDel="0090388A">
        <w:rPr>
          <w:lang w:val="en-US"/>
        </w:rPr>
        <w:t xml:space="preserve"> </w:t>
      </w:r>
      <w:r w:rsidRPr="00983CFA">
        <w:rPr>
          <w:lang w:val="en-US"/>
        </w:rPr>
        <w:t>"When nal_unit_type has a value in the range of 16 to 23 and nuh_</w:t>
      </w:r>
      <w:r w:rsidRPr="00983CFA">
        <w:rPr>
          <w:iCs/>
          <w:lang w:val="en-US"/>
        </w:rPr>
        <w:t>layer_id is equal to 0</w:t>
      </w:r>
      <w:r w:rsidRPr="00983CFA">
        <w:rPr>
          <w:lang w:val="en-US"/>
        </w:rPr>
        <w:t>, inclusive (IRAP picture), slice_type shall be equal to 2."</w:t>
      </w:r>
    </w:p>
    <w:p w:rsidR="000B06B6" w:rsidRPr="00983CFA" w:rsidRDefault="000B06B6" w:rsidP="000B06B6">
      <w:pPr>
        <w:pStyle w:val="3N"/>
        <w:rPr>
          <w:lang w:val="en-US"/>
        </w:rPr>
      </w:pPr>
      <w:r w:rsidRPr="00983CFA">
        <w:rPr>
          <w:b/>
          <w:lang w:val="en-US"/>
        </w:rPr>
        <w:t>discardable_flag</w:t>
      </w:r>
      <w:r w:rsidRPr="00983CFA">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0B06B6" w:rsidRPr="0019116B" w:rsidRDefault="000B06B6" w:rsidP="000B06B6">
      <w:pPr>
        <w:rPr>
          <w:lang w:val="en-US"/>
        </w:rPr>
      </w:pPr>
      <w:r w:rsidRPr="0019116B">
        <w:rPr>
          <w:b/>
          <w:lang w:val="en-US"/>
        </w:rPr>
        <w:t>cross_layer_bla_flag</w:t>
      </w:r>
      <w:r w:rsidRPr="0019116B">
        <w:rPr>
          <w:lang w:val="en-US"/>
        </w:rPr>
        <w:t xml:space="preserve"> equal to 1 affects the derivation of NoClrasOutputFlag as specified in clause </w:t>
      </w:r>
      <w:r>
        <w:rPr>
          <w:lang w:val="en-US"/>
        </w:rPr>
        <w:fldChar w:fldCharType="begin" w:fldLock="1"/>
      </w:r>
      <w:r>
        <w:rPr>
          <w:lang w:val="en-US"/>
        </w:rPr>
        <w:instrText xml:space="preserve"> REF _Ref370807721 \n \h </w:instrText>
      </w:r>
      <w:r>
        <w:rPr>
          <w:lang w:val="en-US"/>
        </w:rPr>
      </w:r>
      <w:r>
        <w:rPr>
          <w:lang w:val="en-US"/>
        </w:rPr>
        <w:fldChar w:fldCharType="separate"/>
      </w:r>
      <w:r>
        <w:rPr>
          <w:lang w:val="en-US"/>
        </w:rPr>
        <w:t>8.1</w:t>
      </w:r>
      <w:r>
        <w:rPr>
          <w:lang w:val="en-US"/>
        </w:rPr>
        <w:fldChar w:fldCharType="end"/>
      </w:r>
      <w:r w:rsidRPr="0019116B">
        <w:rPr>
          <w:lang w:val="en-US"/>
        </w:rPr>
        <w:t>. cross_layer_bla_flag shall be equal to 0 for pictures with nal_unit_type not equal to IDR_W_RADL or IDR_N_LP or with nuh_layer_id not equal to 0.</w:t>
      </w:r>
    </w:p>
    <w:p w:rsidR="000B06B6" w:rsidRPr="00983CFA" w:rsidRDefault="000B06B6" w:rsidP="000B06B6">
      <w:pPr>
        <w:rPr>
          <w:lang w:val="en-US"/>
        </w:rPr>
      </w:pPr>
      <w:r w:rsidRPr="00983CFA">
        <w:rPr>
          <w:b/>
          <w:lang w:val="en-US"/>
        </w:rPr>
        <w:t>poc_reset_flag</w:t>
      </w:r>
      <w:r w:rsidRPr="00983CFA">
        <w:rPr>
          <w:lang w:val="en-US"/>
        </w:rPr>
        <w:t xml:space="preserve"> equal to 1 specifies that the derived picture order count for the current picture is equal to 0. poc_reset_flag equal to 0 specifies that the derived picture order count for the current picture may or may not be equal to 0. When not present, the value of poc_reset_flag is inferred to be equal to 0.</w:t>
      </w:r>
    </w:p>
    <w:p w:rsidR="000B06B6" w:rsidRDefault="000B06B6" w:rsidP="000B06B6">
      <w:pPr>
        <w:pStyle w:val="3N"/>
        <w:ind w:left="403"/>
        <w:rPr>
          <w:sz w:val="18"/>
          <w:szCs w:val="18"/>
          <w:lang w:val="en-US"/>
        </w:rPr>
      </w:pPr>
      <w:r w:rsidRPr="00983CFA">
        <w:rPr>
          <w:sz w:val="18"/>
          <w:szCs w:val="18"/>
          <w:lang w:val="en-US"/>
        </w:rPr>
        <w:t>NOTE – </w:t>
      </w:r>
      <w:r>
        <w:rPr>
          <w:sz w:val="18"/>
          <w:szCs w:val="18"/>
          <w:lang w:val="en-US"/>
        </w:rPr>
        <w:t xml:space="preserve">When poc_reset_flag is equal to 1 in a base-layer picture, PicOrderCntVal is derived differently depending on whether the decoding process of subclause </w:t>
      </w:r>
      <w:r w:rsidRPr="00225D61">
        <w:rPr>
          <w:sz w:val="18"/>
          <w:szCs w:val="18"/>
          <w:highlight w:val="yellow"/>
          <w:lang w:val="en-US"/>
        </w:rPr>
        <w:t>8.3.1</w:t>
      </w:r>
      <w:r>
        <w:rPr>
          <w:sz w:val="18"/>
          <w:szCs w:val="18"/>
          <w:lang w:val="en-US"/>
        </w:rPr>
        <w:t xml:space="preserve"> or subclause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is applied. Furthermore, when a base-layer picture with poc_reset_flag equal to 1 is </w:t>
      </w:r>
      <w:r w:rsidRPr="00C9581C">
        <w:rPr>
          <w:sz w:val="18"/>
          <w:szCs w:val="18"/>
          <w:lang w:val="en-US"/>
        </w:rPr>
        <w:t>prevTid0Pic</w:t>
      </w:r>
      <w:r>
        <w:rPr>
          <w:sz w:val="18"/>
          <w:szCs w:val="18"/>
          <w:lang w:val="en-US"/>
        </w:rPr>
        <w:t xml:space="preserve"> according to </w:t>
      </w:r>
      <w:r w:rsidRPr="00C9581C">
        <w:rPr>
          <w:sz w:val="18"/>
          <w:szCs w:val="18"/>
          <w:lang w:val="en-US"/>
        </w:rPr>
        <w:t xml:space="preserve">subclause </w:t>
      </w:r>
      <w:r w:rsidRPr="00225D61">
        <w:rPr>
          <w:sz w:val="18"/>
          <w:szCs w:val="18"/>
          <w:highlight w:val="yellow"/>
          <w:lang w:val="en-US"/>
        </w:rPr>
        <w:t>8.3.1</w:t>
      </w:r>
      <w:r w:rsidRPr="00C9581C">
        <w:rPr>
          <w:sz w:val="18"/>
          <w:szCs w:val="18"/>
          <w:lang w:val="en-US"/>
        </w:rPr>
        <w:t xml:space="preserve"> </w:t>
      </w:r>
      <w:r>
        <w:rPr>
          <w:sz w:val="18"/>
          <w:szCs w:val="18"/>
          <w:lang w:val="en-US"/>
        </w:rPr>
        <w:t xml:space="preserve">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variable </w:t>
      </w:r>
      <w:r w:rsidRPr="00C9581C">
        <w:rPr>
          <w:sz w:val="18"/>
          <w:szCs w:val="18"/>
          <w:lang w:val="en-US"/>
        </w:rPr>
        <w:t>prevPicOrderCntLsb</w:t>
      </w:r>
      <w:r>
        <w:rPr>
          <w:sz w:val="18"/>
          <w:szCs w:val="18"/>
          <w:lang w:val="en-US"/>
        </w:rPr>
        <w:t xml:space="preserve"> is derived differently </w:t>
      </w:r>
      <w:r w:rsidRPr="00C9581C">
        <w:rPr>
          <w:sz w:val="18"/>
          <w:szCs w:val="18"/>
          <w:lang w:val="en-US"/>
        </w:rPr>
        <w:t>in 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w:t>
      </w:r>
      <w:r>
        <w:rPr>
          <w:sz w:val="18"/>
          <w:szCs w:val="18"/>
          <w:lang w:val="en-US"/>
        </w:rPr>
        <w:t>and</w:t>
      </w:r>
      <w:r w:rsidRPr="00C9581C">
        <w:rPr>
          <w:sz w:val="18"/>
          <w:szCs w:val="18"/>
          <w:lang w:val="en-US"/>
        </w:rPr>
        <w:t xml:space="preserve">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In order to avoid PicOrderCntMsb to be updated incorrectly in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when prevTid0Pic is a base-layer picture with poc_reset_flag equal to 1 and either of the following conditions is true for prevPicOrderCntLsb derived with one of the </w:t>
      </w:r>
      <w:r w:rsidRPr="00C9581C">
        <w:rPr>
          <w:sz w:val="18"/>
          <w:szCs w:val="18"/>
          <w:lang w:val="en-US"/>
        </w:rPr>
        <w:t>subclause</w:t>
      </w:r>
      <w:r>
        <w:rPr>
          <w:sz w:val="18"/>
          <w:szCs w:val="18"/>
          <w:lang w:val="en-US"/>
        </w:rPr>
        <w:t>s</w:t>
      </w:r>
      <w:r w:rsidRPr="00C9581C">
        <w:rPr>
          <w:sz w:val="18"/>
          <w:szCs w:val="18"/>
          <w:lang w:val="en-US"/>
        </w:rPr>
        <w:t xml:space="preserve"> </w:t>
      </w:r>
      <w:r w:rsidRPr="00225D61">
        <w:rPr>
          <w:sz w:val="18"/>
          <w:szCs w:val="18"/>
          <w:highlight w:val="yellow"/>
          <w:lang w:val="en-US"/>
        </w:rPr>
        <w:t>8.3.1</w:t>
      </w:r>
      <w:r w:rsidRPr="00C9581C">
        <w:rPr>
          <w:sz w:val="18"/>
          <w:szCs w:val="18"/>
          <w:lang w:val="en-US"/>
        </w:rPr>
        <w:t xml:space="preserve"> or </w:t>
      </w:r>
      <w:r w:rsidRPr="00C9581C">
        <w:rPr>
          <w:sz w:val="18"/>
          <w:szCs w:val="18"/>
          <w:lang w:val="en-US"/>
        </w:rPr>
        <w:fldChar w:fldCharType="begin" w:fldLock="1"/>
      </w:r>
      <w:r w:rsidRPr="00C9581C">
        <w:rPr>
          <w:sz w:val="18"/>
          <w:szCs w:val="18"/>
          <w:lang w:val="en-US"/>
        </w:rPr>
        <w:instrText xml:space="preserve"> REF _Ref363319686 \r \h </w:instrText>
      </w:r>
      <w:r w:rsidRPr="00C9581C">
        <w:rPr>
          <w:sz w:val="18"/>
          <w:szCs w:val="18"/>
          <w:lang w:val="en-US"/>
        </w:rPr>
      </w:r>
      <w:r w:rsidRPr="00C9581C">
        <w:rPr>
          <w:sz w:val="18"/>
          <w:szCs w:val="18"/>
          <w:lang w:val="en-US"/>
        </w:rPr>
        <w:fldChar w:fldCharType="separate"/>
      </w:r>
      <w:r>
        <w:rPr>
          <w:sz w:val="18"/>
          <w:szCs w:val="18"/>
          <w:lang w:val="en-US"/>
        </w:rPr>
        <w:t>F.8.3.1</w:t>
      </w:r>
      <w:r w:rsidRPr="00C9581C">
        <w:rPr>
          <w:sz w:val="18"/>
          <w:szCs w:val="18"/>
          <w:lang w:val="en-US"/>
        </w:rPr>
        <w:fldChar w:fldCharType="end"/>
      </w:r>
      <w:r>
        <w:rPr>
          <w:sz w:val="18"/>
          <w:szCs w:val="18"/>
          <w:lang w:val="en-US"/>
        </w:rPr>
        <w:t xml:space="preserve">, the value of pic_order_cnt_lsb of prevTid0Pic shall be such that the same condition is true also for prevPicOrderCntLsb derived with the other one of the subclauses </w:t>
      </w:r>
      <w:r w:rsidRPr="00225D61">
        <w:rPr>
          <w:sz w:val="18"/>
          <w:szCs w:val="18"/>
          <w:highlight w:val="yellow"/>
          <w:lang w:val="en-US"/>
        </w:rPr>
        <w:t>8.3.1</w:t>
      </w:r>
      <w:r>
        <w:rPr>
          <w:sz w:val="18"/>
          <w:szCs w:val="18"/>
          <w:lang w:val="en-US"/>
        </w:rPr>
        <w:t xml:space="preserve"> or </w:t>
      </w:r>
      <w:r>
        <w:rPr>
          <w:sz w:val="18"/>
          <w:szCs w:val="18"/>
          <w:lang w:val="en-US"/>
        </w:rPr>
        <w:fldChar w:fldCharType="begin" w:fldLock="1"/>
      </w:r>
      <w:r>
        <w:rPr>
          <w:sz w:val="18"/>
          <w:szCs w:val="18"/>
          <w:lang w:val="en-US"/>
        </w:rPr>
        <w:instrText xml:space="preserve"> REF _Ref363319686 \r \h </w:instrText>
      </w:r>
      <w:r>
        <w:rPr>
          <w:sz w:val="18"/>
          <w:szCs w:val="18"/>
          <w:lang w:val="en-US"/>
        </w:rPr>
      </w:r>
      <w:r>
        <w:rPr>
          <w:sz w:val="18"/>
          <w:szCs w:val="18"/>
          <w:lang w:val="en-US"/>
        </w:rPr>
        <w:fldChar w:fldCharType="separate"/>
      </w:r>
      <w:r>
        <w:rPr>
          <w:sz w:val="18"/>
          <w:szCs w:val="18"/>
          <w:lang w:val="en-US"/>
        </w:rPr>
        <w:t>F.8.3.1</w:t>
      </w:r>
      <w:r>
        <w:rPr>
          <w:sz w:val="18"/>
          <w:szCs w:val="18"/>
          <w:lang w:val="en-US"/>
        </w:rPr>
        <w:fldChar w:fldCharType="end"/>
      </w:r>
      <w:r>
        <w:rPr>
          <w:sz w:val="18"/>
          <w:szCs w:val="18"/>
          <w:lang w:val="en-US"/>
        </w:rPr>
        <w:t xml:space="preserve">: </w:t>
      </w:r>
    </w:p>
    <w:p w:rsidR="000B06B6"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sz w:val="18"/>
          <w:szCs w:val="18"/>
          <w:lang w:val="en-US"/>
        </w:rPr>
        <w:t>( </w:t>
      </w:r>
      <w:r w:rsidRPr="001A0E04">
        <w:rPr>
          <w:sz w:val="18"/>
          <w:szCs w:val="18"/>
          <w:lang w:val="en-US"/>
        </w:rPr>
        <w:t>slice_pic_order_cnt_lsb</w:t>
      </w:r>
      <w:r>
        <w:rPr>
          <w:sz w:val="18"/>
          <w:szCs w:val="18"/>
          <w:lang w:val="en-US"/>
        </w:rPr>
        <w:t xml:space="preserve"> &lt; prevPicOrderCntLsb )  &amp;&amp; </w:t>
      </w:r>
      <w:r>
        <w:rPr>
          <w:sz w:val="18"/>
          <w:szCs w:val="18"/>
          <w:lang w:val="en-US"/>
        </w:rPr>
        <w:br/>
      </w:r>
      <w:r>
        <w:rPr>
          <w:sz w:val="18"/>
          <w:szCs w:val="18"/>
          <w:lang w:val="en-US"/>
        </w:rPr>
        <w:tab/>
        <w:t>( ( </w:t>
      </w:r>
      <w:r w:rsidRPr="001A0E04">
        <w:rPr>
          <w:sz w:val="18"/>
          <w:szCs w:val="18"/>
          <w:lang w:val="en-US"/>
        </w:rPr>
        <w:t>prevPicOrderCntLsb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slice_</w:t>
      </w:r>
      <w:r>
        <w:rPr>
          <w:sz w:val="18"/>
          <w:szCs w:val="18"/>
          <w:lang w:val="en-US"/>
        </w:rPr>
        <w:t>pic_order_cnt_lsb )  &gt;=  ( </w:t>
      </w:r>
      <w:r w:rsidRPr="001A0E04">
        <w:rPr>
          <w:sz w:val="18"/>
          <w:szCs w:val="18"/>
          <w:lang w:val="en-US"/>
        </w:rPr>
        <w:t>MaxPicOrderCntLsb</w:t>
      </w:r>
      <w:r>
        <w:rPr>
          <w:sz w:val="18"/>
          <w:szCs w:val="18"/>
          <w:lang w:val="en-US"/>
        </w:rPr>
        <w:t> </w:t>
      </w:r>
      <w:r w:rsidRPr="001A0E04">
        <w:rPr>
          <w:sz w:val="18"/>
          <w:szCs w:val="18"/>
          <w:lang w:val="en-US"/>
        </w:rPr>
        <w:t>/</w:t>
      </w:r>
      <w:r>
        <w:rPr>
          <w:sz w:val="18"/>
          <w:szCs w:val="18"/>
          <w:lang w:val="en-US"/>
        </w:rPr>
        <w:t> </w:t>
      </w:r>
      <w:r w:rsidRPr="001A0E04">
        <w:rPr>
          <w:sz w:val="18"/>
          <w:szCs w:val="18"/>
          <w:lang w:val="en-US"/>
        </w:rPr>
        <w:t>2</w:t>
      </w:r>
      <w:r>
        <w:rPr>
          <w:sz w:val="18"/>
          <w:szCs w:val="18"/>
          <w:lang w:val="en-US"/>
        </w:rPr>
        <w:t> ) )</w:t>
      </w:r>
    </w:p>
    <w:p w:rsidR="000B06B6" w:rsidRPr="00983CFA" w:rsidRDefault="000B06B6" w:rsidP="000B06B6">
      <w:pPr>
        <w:pStyle w:val="3N"/>
        <w:tabs>
          <w:tab w:val="right" w:pos="9639"/>
        </w:tabs>
        <w:ind w:left="851" w:hanging="448"/>
        <w:rPr>
          <w:sz w:val="18"/>
          <w:szCs w:val="18"/>
          <w:lang w:val="en-US"/>
        </w:rPr>
      </w:pPr>
      <w:r w:rsidRPr="001A0E04">
        <w:rPr>
          <w:bCs/>
          <w:sz w:val="18"/>
          <w:szCs w:val="18"/>
          <w:lang w:val="en-US"/>
        </w:rPr>
        <w:t>–</w:t>
      </w:r>
      <w:r w:rsidRPr="001A0E04">
        <w:rPr>
          <w:bCs/>
          <w:sz w:val="18"/>
          <w:szCs w:val="18"/>
          <w:lang w:val="en-US"/>
        </w:rPr>
        <w:tab/>
      </w:r>
      <w:r>
        <w:rPr>
          <w:bCs/>
          <w:sz w:val="18"/>
          <w:szCs w:val="18"/>
          <w:lang w:val="en-US"/>
        </w:rPr>
        <w:t>( </w:t>
      </w:r>
      <w:r w:rsidRPr="001A0E04">
        <w:rPr>
          <w:bCs/>
          <w:sz w:val="18"/>
          <w:szCs w:val="18"/>
          <w:lang w:val="en-US"/>
        </w:rPr>
        <w:t>slice_pic_order_cnt_lsb</w:t>
      </w:r>
      <w:r>
        <w:rPr>
          <w:bCs/>
          <w:sz w:val="18"/>
          <w:szCs w:val="18"/>
          <w:lang w:val="en-US"/>
        </w:rPr>
        <w:t> &gt; </w:t>
      </w:r>
      <w:r w:rsidRPr="00861927">
        <w:rPr>
          <w:sz w:val="18"/>
          <w:szCs w:val="18"/>
          <w:lang w:val="en-US"/>
        </w:rPr>
        <w:t>prevPicOrderCntLsb</w:t>
      </w:r>
      <w:r>
        <w:rPr>
          <w:bCs/>
          <w:sz w:val="18"/>
          <w:szCs w:val="18"/>
          <w:lang w:val="en-US"/>
        </w:rPr>
        <w:t> </w:t>
      </w:r>
      <w:r w:rsidRPr="001A0E04">
        <w:rPr>
          <w:bCs/>
          <w:sz w:val="18"/>
          <w:szCs w:val="18"/>
          <w:lang w:val="en-US"/>
        </w:rPr>
        <w:t>)</w:t>
      </w:r>
      <w:r>
        <w:rPr>
          <w:bCs/>
          <w:sz w:val="18"/>
          <w:szCs w:val="18"/>
          <w:lang w:val="en-US"/>
        </w:rPr>
        <w:t>  &amp;&amp;</w:t>
      </w:r>
      <w:r>
        <w:rPr>
          <w:bCs/>
          <w:sz w:val="18"/>
          <w:szCs w:val="18"/>
          <w:lang w:val="en-US"/>
        </w:rPr>
        <w:br/>
      </w:r>
      <w:r>
        <w:rPr>
          <w:bCs/>
          <w:sz w:val="18"/>
          <w:szCs w:val="18"/>
          <w:lang w:val="en-US"/>
        </w:rPr>
        <w:tab/>
        <w:t>( </w:t>
      </w:r>
      <w:r w:rsidRPr="001A0E04">
        <w:rPr>
          <w:bCs/>
          <w:sz w:val="18"/>
          <w:szCs w:val="18"/>
          <w:lang w:val="en-US"/>
        </w:rPr>
        <w:t>(</w:t>
      </w:r>
      <w:r>
        <w:rPr>
          <w:bCs/>
          <w:sz w:val="18"/>
          <w:szCs w:val="18"/>
          <w:lang w:val="en-US"/>
        </w:rPr>
        <w:t> </w:t>
      </w:r>
      <w:r w:rsidRPr="001A0E04">
        <w:rPr>
          <w:bCs/>
          <w:sz w:val="18"/>
          <w:szCs w:val="18"/>
          <w:lang w:val="en-US"/>
        </w:rPr>
        <w:t>slice_pic_order_cnt_lsb</w:t>
      </w:r>
      <w:r>
        <w:rPr>
          <w:bCs/>
          <w:sz w:val="18"/>
          <w:szCs w:val="18"/>
          <w:lang w:val="en-US"/>
        </w:rPr>
        <w:t> – </w:t>
      </w:r>
      <w:r w:rsidRPr="00861927">
        <w:rPr>
          <w:sz w:val="18"/>
          <w:szCs w:val="18"/>
          <w:lang w:val="en-US"/>
        </w:rPr>
        <w:t>prevPicOrderCntLsb</w:t>
      </w:r>
      <w:r>
        <w:rPr>
          <w:bCs/>
          <w:sz w:val="18"/>
          <w:szCs w:val="18"/>
          <w:lang w:val="en-US"/>
        </w:rPr>
        <w:t> ) &gt; ( MaxPicOrderCntLsb / 2 ) </w:t>
      </w:r>
      <w:r w:rsidRPr="001A0E04">
        <w:rPr>
          <w:bCs/>
          <w:sz w:val="18"/>
          <w:szCs w:val="18"/>
          <w:lang w:val="en-US"/>
        </w:rPr>
        <w:t>)</w:t>
      </w:r>
    </w:p>
    <w:p w:rsidR="000B06B6" w:rsidRPr="00983CFA" w:rsidRDefault="000B06B6" w:rsidP="000B06B6">
      <w:pPr>
        <w:rPr>
          <w:lang w:val="en-US" w:eastAsia="ko-KR"/>
        </w:rPr>
      </w:pPr>
      <w:r w:rsidRPr="00983CFA">
        <w:rPr>
          <w:b/>
          <w:lang w:val="en-US" w:eastAsia="ko-KR"/>
        </w:rPr>
        <w:t>inter_layer_pred_enabled_flag</w:t>
      </w:r>
      <w:r w:rsidRPr="00983CFA">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0B06B6" w:rsidRPr="00983CFA" w:rsidRDefault="000B06B6" w:rsidP="000B06B6">
      <w:pPr>
        <w:rPr>
          <w:lang w:val="en-US" w:eastAsia="ko-KR"/>
        </w:rPr>
      </w:pPr>
      <w:r w:rsidRPr="00983CFA">
        <w:rPr>
          <w:b/>
          <w:bCs/>
          <w:lang w:val="en-US"/>
        </w:rPr>
        <w:t>num_inter_layer_ref_pics_minus1</w:t>
      </w:r>
      <w:r w:rsidRPr="00983CFA">
        <w:rPr>
          <w:lang w:val="en-US" w:eastAsia="ko-KR"/>
        </w:rPr>
        <w:t xml:space="preserve"> plus 1 specifies the number of pictures that may be used in decoding of the current picture for inter-layer prediction. The length of the </w:t>
      </w:r>
      <w:r w:rsidRPr="00983CFA">
        <w:rPr>
          <w:bCs/>
          <w:lang w:val="en-US"/>
        </w:rPr>
        <w:t>num_inter_layer_ref_pics_minus1</w:t>
      </w:r>
      <w:r w:rsidRPr="00983CFA">
        <w:rPr>
          <w:lang w:val="en-US" w:eastAsia="ko-KR"/>
        </w:rPr>
        <w:t xml:space="preserve"> syntax element is Ceil( Log2( </w:t>
      </w:r>
      <w:r w:rsidRPr="00983CFA">
        <w:rPr>
          <w:lang w:val="en-US"/>
        </w:rPr>
        <w:t>NumDirectRefLayers[ nuh_layer_id ]</w:t>
      </w:r>
      <w:r w:rsidRPr="00983CFA">
        <w:rPr>
          <w:lang w:val="en-US" w:eastAsia="ko-KR"/>
        </w:rPr>
        <w:t> </w:t>
      </w:r>
      <w:r w:rsidRPr="00983CFA">
        <w:rPr>
          <w:rFonts w:eastAsia="Batang"/>
          <w:bCs/>
          <w:lang w:val="en-US" w:eastAsia="ko-KR"/>
        </w:rPr>
        <w:t>) </w:t>
      </w:r>
      <w:r w:rsidRPr="00983CFA">
        <w:rPr>
          <w:lang w:val="en-US" w:eastAsia="ko-KR"/>
        </w:rPr>
        <w:t xml:space="preserve">) bits. The value of num_inter_layer_ref_pics_minus1 shall be in the range of 0 to </w:t>
      </w:r>
      <w:r w:rsidRPr="00983CFA">
        <w:rPr>
          <w:rFonts w:eastAsia="Batang"/>
          <w:bCs/>
          <w:lang w:val="en-US" w:eastAsia="ko-KR"/>
        </w:rPr>
        <w:t>NumDirectRefLayers[ </w:t>
      </w:r>
      <w:r w:rsidRPr="00983CFA">
        <w:rPr>
          <w:lang w:val="en-US"/>
        </w:rPr>
        <w:t>nuh_layer_id</w:t>
      </w:r>
      <w:r w:rsidRPr="00983CFA">
        <w:rPr>
          <w:rFonts w:eastAsia="Batang"/>
          <w:bCs/>
          <w:lang w:val="en-US" w:eastAsia="ko-KR"/>
        </w:rPr>
        <w:t> ] − 1, inclusive</w:t>
      </w:r>
      <w:r w:rsidRPr="00983CFA">
        <w:rPr>
          <w:lang w:val="en-US" w:eastAsia="ko-KR"/>
        </w:rPr>
        <w:t>.</w:t>
      </w:r>
    </w:p>
    <w:p w:rsidR="000B06B6" w:rsidRDefault="000B06B6" w:rsidP="000B06B6">
      <w:pPr>
        <w:keepNext/>
        <w:rPr>
          <w:lang w:val="en-US" w:eastAsia="ko-KR"/>
        </w:rPr>
      </w:pPr>
      <w:r>
        <w:rPr>
          <w:lang w:val="en-US" w:eastAsia="ko-KR"/>
        </w:rPr>
        <w:t xml:space="preserve">The variables numRefLayerPics and refLayerPicFlag[ i ] and refLayerPicIdc[ j ] are derived as follows: </w:t>
      </w:r>
    </w:p>
    <w:p w:rsidR="000B06B6" w:rsidRDefault="000B06B6" w:rsidP="000B06B6">
      <w:pPr>
        <w:tabs>
          <w:tab w:val="right" w:pos="9639"/>
        </w:tabs>
        <w:ind w:left="360"/>
        <w:jc w:val="left"/>
        <w:rPr>
          <w:lang w:val="en-US" w:eastAsia="ko-KR"/>
        </w:rPr>
      </w:pPr>
      <w:r w:rsidRPr="001E6788">
        <w:rPr>
          <w:lang w:val="en-US" w:eastAsia="ko-KR"/>
        </w:rPr>
        <w:t>for( i = 0,</w:t>
      </w:r>
      <w:r>
        <w:rPr>
          <w:lang w:val="en-US" w:eastAsia="ko-KR"/>
        </w:rPr>
        <w:t xml:space="preserve"> j = 0; </w:t>
      </w:r>
      <w:r w:rsidRPr="001E6788">
        <w:rPr>
          <w:lang w:val="en-US" w:eastAsia="ko-KR"/>
        </w:rPr>
        <w:t xml:space="preserve"> i &lt; NumDirectRefLayers[</w:t>
      </w:r>
      <w:r>
        <w:rPr>
          <w:lang w:val="en-US" w:eastAsia="ko-KR"/>
        </w:rPr>
        <w:t> </w:t>
      </w:r>
      <w:r w:rsidRPr="001E6788">
        <w:rPr>
          <w:lang w:val="en-US" w:eastAsia="ko-KR"/>
        </w:rPr>
        <w:t>nuh_layer_id</w:t>
      </w:r>
      <w:r>
        <w:rPr>
          <w:lang w:val="en-US" w:eastAsia="ko-KR"/>
        </w:rPr>
        <w:t> </w:t>
      </w:r>
      <w:r w:rsidRPr="001E6788">
        <w:rPr>
          <w:lang w:val="en-US" w:eastAsia="ko-KR"/>
        </w:rPr>
        <w:t>]; i++ ) {</w:t>
      </w:r>
      <w:r>
        <w:rPr>
          <w:lang w:val="en-US" w:eastAsia="ko-KR"/>
        </w:rPr>
        <w:br/>
      </w:r>
      <w:r w:rsidRPr="001E6788">
        <w:rPr>
          <w:lang w:val="en-US" w:eastAsia="ko-KR"/>
        </w:rPr>
        <w:tab/>
      </w:r>
      <w:r>
        <w:rPr>
          <w:lang w:val="en-US" w:eastAsia="ko-KR"/>
        </w:rPr>
        <w:t>refL</w:t>
      </w:r>
      <w:r w:rsidRPr="001E6788">
        <w:rPr>
          <w:lang w:val="en-US" w:eastAsia="ko-KR"/>
        </w:rPr>
        <w:t>ayerIdx = LayerIdxInVps[</w:t>
      </w:r>
      <w:r>
        <w:rPr>
          <w:lang w:val="en-US" w:eastAsia="ko-KR"/>
        </w:rPr>
        <w:t> </w:t>
      </w:r>
      <w:r w:rsidRPr="001E6788">
        <w:rPr>
          <w:lang w:val="en-US" w:eastAsia="ko-KR"/>
        </w:rPr>
        <w:t>RefLayerId[</w:t>
      </w:r>
      <w:r>
        <w:rPr>
          <w:lang w:val="en-US" w:eastAsia="ko-KR"/>
        </w:rPr>
        <w:t> </w:t>
      </w:r>
      <w:r w:rsidRPr="001E6788">
        <w:rPr>
          <w:lang w:val="en-US" w:eastAsia="ko-KR"/>
        </w:rPr>
        <w:t>nuh_layer_id</w:t>
      </w:r>
      <w:r>
        <w:rPr>
          <w:lang w:val="en-US" w:eastAsia="ko-KR"/>
        </w:rPr>
        <w:t> </w:t>
      </w:r>
      <w:r w:rsidRPr="001E6788">
        <w:rPr>
          <w:lang w:val="en-US" w:eastAsia="ko-KR"/>
        </w:rPr>
        <w:t>][</w:t>
      </w:r>
      <w:r>
        <w:rPr>
          <w:lang w:val="en-US" w:eastAsia="ko-KR"/>
        </w:rPr>
        <w:t> </w:t>
      </w:r>
      <w:r w:rsidRPr="001E6788">
        <w:rPr>
          <w:lang w:val="en-US" w:eastAsia="ko-KR"/>
        </w:rPr>
        <w:t>i</w:t>
      </w:r>
      <w:r>
        <w:rPr>
          <w:lang w:val="en-US" w:eastAsia="ko-KR"/>
        </w:rPr>
        <w:t> </w:t>
      </w:r>
      <w:r w:rsidRPr="001E6788">
        <w:rPr>
          <w:lang w:val="en-US" w:eastAsia="ko-KR"/>
        </w:rPr>
        <w:t>]</w:t>
      </w:r>
      <w:r>
        <w:rPr>
          <w:lang w:val="en-US" w:eastAsia="ko-KR"/>
        </w:rPr>
        <w:t> </w:t>
      </w:r>
      <w:r w:rsidRPr="001E6788">
        <w:rPr>
          <w:lang w:val="en-US" w:eastAsia="ko-KR"/>
        </w:rPr>
        <w:t>]</w:t>
      </w:r>
      <w:r>
        <w:rPr>
          <w:lang w:val="en-US" w:eastAsia="ko-KR"/>
        </w:rPr>
        <w:br/>
      </w:r>
      <w:r w:rsidRPr="001E6788">
        <w:rPr>
          <w:lang w:val="en-US" w:eastAsia="ko-KR"/>
        </w:rPr>
        <w:tab/>
      </w:r>
      <w:r>
        <w:rPr>
          <w:lang w:val="en-US" w:eastAsia="ko-KR"/>
        </w:rPr>
        <w:t>refLayerPicFlag[ i ] =</w:t>
      </w:r>
      <w:r w:rsidRPr="001E6788">
        <w:rPr>
          <w:lang w:val="en-US" w:eastAsia="ko-KR"/>
        </w:rPr>
        <w:t xml:space="preserve"> ( sub_layers_vps_max_minus1[</w:t>
      </w:r>
      <w:r>
        <w:rPr>
          <w:lang w:val="en-US" w:eastAsia="ko-KR"/>
        </w:rPr>
        <w:t> refL</w:t>
      </w:r>
      <w:r w:rsidRPr="001E6788">
        <w:rPr>
          <w:lang w:val="en-US" w:eastAsia="ko-KR"/>
        </w:rPr>
        <w:t>ayerIdx</w:t>
      </w:r>
      <w:r>
        <w:rPr>
          <w:lang w:val="en-US" w:eastAsia="ko-KR"/>
        </w:rPr>
        <w:t> </w:t>
      </w:r>
      <w:r w:rsidRPr="001E6788">
        <w:rPr>
          <w:lang w:val="en-US" w:eastAsia="ko-KR"/>
        </w:rPr>
        <w:t xml:space="preserve">] &gt;= TemporalId )  &amp;&amp; </w:t>
      </w:r>
      <w:r>
        <w:rPr>
          <w:lang w:val="en-US" w:eastAsia="ko-KR"/>
        </w:rPr>
        <w:br/>
      </w:r>
      <w:r>
        <w:rPr>
          <w:lang w:val="en-US" w:eastAsia="ko-KR"/>
        </w:rPr>
        <w:tab/>
      </w:r>
      <w:r>
        <w:rPr>
          <w:lang w:val="en-US" w:eastAsia="ko-KR"/>
        </w:rPr>
        <w:tab/>
      </w:r>
      <w:r>
        <w:rPr>
          <w:lang w:val="en-US" w:eastAsia="ko-KR"/>
        </w:rPr>
        <w:tab/>
      </w:r>
      <w:r>
        <w:rPr>
          <w:lang w:val="en-US" w:eastAsia="ko-KR"/>
        </w:rPr>
        <w:tab/>
      </w:r>
      <w:r>
        <w:rPr>
          <w:lang w:val="en-US" w:eastAsia="ko-KR"/>
        </w:rPr>
        <w:tab/>
      </w:r>
      <w:r w:rsidRPr="001E6788">
        <w:rPr>
          <w:lang w:val="en-US" w:eastAsia="ko-KR"/>
        </w:rPr>
        <w:t>( max_tid_il_ref_pics_plus1[</w:t>
      </w:r>
      <w:r>
        <w:rPr>
          <w:lang w:val="en-US" w:eastAsia="ko-KR"/>
        </w:rPr>
        <w:t> refL</w:t>
      </w:r>
      <w:r w:rsidRPr="001E6788">
        <w:rPr>
          <w:lang w:val="en-US" w:eastAsia="ko-KR"/>
        </w:rPr>
        <w:t>ayerIdx</w:t>
      </w:r>
      <w:r>
        <w:rPr>
          <w:lang w:val="en-US" w:eastAsia="ko-KR"/>
        </w:rPr>
        <w:t>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 &gt; TemporalId</w:t>
      </w:r>
      <w:r w:rsidRPr="001E6788">
        <w:rPr>
          <w:lang w:val="en-US" w:eastAsia="ko-KR"/>
        </w:rPr>
        <w:t xml:space="preserve"> )</w:t>
      </w:r>
      <w:r>
        <w:rPr>
          <w:lang w:val="en-US" w:eastAsia="ko-KR"/>
        </w:rPr>
        <w:br/>
      </w:r>
      <w:r>
        <w:rPr>
          <w:lang w:val="en-US" w:eastAsia="ko-KR"/>
        </w:rPr>
        <w:tab/>
        <w:t>if( refLayerPicFlag[ i ] )</w:t>
      </w:r>
      <w:r>
        <w:rPr>
          <w:lang w:val="en-US" w:eastAsia="ko-KR"/>
        </w:rPr>
        <w:br/>
      </w:r>
      <w:r>
        <w:rPr>
          <w:lang w:val="en-US" w:eastAsia="ko-KR"/>
        </w:rPr>
        <w:tab/>
      </w:r>
      <w:r>
        <w:rPr>
          <w:lang w:val="en-US" w:eastAsia="ko-KR"/>
        </w:rPr>
        <w:tab/>
        <w:t>refLayerPicIdc[ j++ ] = i</w:t>
      </w:r>
      <w:r>
        <w:rPr>
          <w:lang w:val="en-US" w:eastAsia="ko-KR"/>
        </w:rPr>
        <w:br/>
        <w:t>}</w:t>
      </w:r>
    </w:p>
    <w:p w:rsidR="000B06B6" w:rsidRDefault="000B06B6" w:rsidP="000B06B6">
      <w:pPr>
        <w:tabs>
          <w:tab w:val="right" w:pos="9639"/>
        </w:tabs>
        <w:ind w:left="360"/>
        <w:jc w:val="left"/>
        <w:rPr>
          <w:lang w:val="en-US" w:eastAsia="ko-KR"/>
        </w:rPr>
      </w:pPr>
      <w:r>
        <w:rPr>
          <w:lang w:val="en-US" w:eastAsia="ko-KR"/>
        </w:rPr>
        <w:t>numRefLayerPics = j</w:t>
      </w:r>
    </w:p>
    <w:p w:rsidR="000B06B6" w:rsidRPr="00983CFA" w:rsidRDefault="000B06B6" w:rsidP="000B06B6">
      <w:pPr>
        <w:keepNext/>
        <w:rPr>
          <w:lang w:val="en-US" w:eastAsia="ko-KR"/>
        </w:rPr>
      </w:pPr>
      <w:r w:rsidRPr="00983CFA">
        <w:rPr>
          <w:lang w:val="en-US" w:eastAsia="ko-KR"/>
        </w:rPr>
        <w:t>The variable NumActiveRefLayerPics is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if( nuh_layer_id  = =  0  | |  NumDirectRefLayers[ nuh_layer_id ]  = =  0 )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all_ref_layers_active_flag )</w:t>
      </w:r>
      <w:r w:rsidRPr="00983CFA">
        <w:rPr>
          <w:rFonts w:eastAsia="Batang"/>
          <w:bCs/>
          <w:lang w:val="en-US" w:eastAsia="ko-KR"/>
        </w:rPr>
        <w:br/>
      </w:r>
      <w:r w:rsidRPr="00983CFA">
        <w:rPr>
          <w:rFonts w:eastAsia="Batang"/>
          <w:bCs/>
          <w:lang w:val="en-US" w:eastAsia="ko-KR"/>
        </w:rPr>
        <w:tab/>
        <w:t xml:space="preserve">NumActiveRefLayerPics = </w:t>
      </w:r>
      <w:r>
        <w:rPr>
          <w:rFonts w:eastAsia="Batang"/>
          <w:bCs/>
          <w:lang w:val="en-US" w:eastAsia="ko-KR"/>
        </w:rPr>
        <w:t>numRefLayerPics</w:t>
      </w:r>
      <w:r w:rsidRPr="00983CFA">
        <w:rPr>
          <w:rFonts w:eastAsia="Batang"/>
          <w:bCs/>
          <w:lang w:val="en-US" w:eastAsia="ko-KR"/>
        </w:rPr>
        <w:br/>
        <w:t>else if( !inter_layer_pred_enabled_flag )</w:t>
      </w:r>
      <w:r w:rsidRPr="00983CFA">
        <w:rPr>
          <w:rFonts w:eastAsia="Batang"/>
          <w:bCs/>
          <w:lang w:val="en-US" w:eastAsia="ko-KR"/>
        </w:rPr>
        <w:br/>
      </w:r>
      <w:r w:rsidRPr="00983CFA">
        <w:rPr>
          <w:rFonts w:eastAsia="Batang"/>
          <w:bCs/>
          <w:lang w:val="en-US" w:eastAsia="ko-KR"/>
        </w:rPr>
        <w:tab/>
        <w:t>NumActiveRefLayerPics = 0</w:t>
      </w:r>
      <w:r w:rsidRPr="00983CFA">
        <w:rPr>
          <w:rFonts w:eastAsia="Batang"/>
          <w:bCs/>
          <w:lang w:val="en-US" w:eastAsia="ko-KR"/>
        </w:rPr>
        <w:br/>
        <w:t>else if( max_one_active_ref_layer_flag  | |  NumDirectRefLayers[ nuh_layer_id ]  = = 1 )</w:t>
      </w:r>
      <w:r w:rsidRPr="00983CFA">
        <w:rPr>
          <w:rFonts w:eastAsia="Batang"/>
          <w:bCs/>
          <w:lang w:val="en-US" w:eastAsia="ko-KR"/>
        </w:rPr>
        <w:br/>
      </w:r>
      <w:r w:rsidRPr="00983CFA">
        <w:rPr>
          <w:rFonts w:eastAsia="Batang"/>
          <w:bCs/>
          <w:lang w:val="en-US" w:eastAsia="ko-KR"/>
        </w:rPr>
        <w:tab/>
        <w:t xml:space="preserve">NumActiveRefLayerPics = </w:t>
      </w:r>
      <w:r>
        <w:rPr>
          <w:lang w:val="en-US" w:eastAsia="ko-KR"/>
        </w:rPr>
        <w:t xml:space="preserve">refLayerPicFlag[ 0 ] ? </w:t>
      </w:r>
      <w:r w:rsidRPr="00983CFA">
        <w:rPr>
          <w:rFonts w:eastAsia="Batang"/>
          <w:bCs/>
          <w:lang w:val="en-US" w:eastAsia="ko-KR"/>
        </w:rPr>
        <w:t>1</w:t>
      </w:r>
      <w:r>
        <w:rPr>
          <w:rFonts w:eastAsia="Batang"/>
          <w:bCs/>
          <w:lang w:val="en-US" w:eastAsia="ko-KR"/>
        </w:rPr>
        <w:t xml:space="preserve"> : 0</w:t>
      </w:r>
      <w:r w:rsidRPr="00983CFA">
        <w:rPr>
          <w:rFonts w:eastAsia="Batang"/>
          <w:bCs/>
          <w:lang w:val="en-US" w:eastAsia="ko-KR"/>
        </w:rPr>
        <w:br/>
      </w:r>
      <w:r w:rsidRPr="00983CFA">
        <w:rPr>
          <w:rFonts w:eastAsia="Batang"/>
          <w:bCs/>
          <w:lang w:val="en-US" w:eastAsia="ko-KR"/>
        </w:rPr>
        <w:lastRenderedPageBreak/>
        <w:t>else</w:t>
      </w:r>
      <w:r w:rsidRPr="00983CFA">
        <w:rPr>
          <w:rFonts w:eastAsia="Batang"/>
          <w:bCs/>
          <w:lang w:val="en-US" w:eastAsia="ko-KR"/>
        </w:rPr>
        <w:br/>
      </w:r>
      <w:r w:rsidRPr="00983CFA">
        <w:rPr>
          <w:rFonts w:eastAsia="Batang"/>
          <w:bCs/>
          <w:lang w:val="en-US" w:eastAsia="ko-KR"/>
        </w:rPr>
        <w:tab/>
        <w:t>NumActiveRefLayerPics = num_inter_layer_ref_pics_minus1 + 1</w:t>
      </w:r>
    </w:p>
    <w:p w:rsidR="000B06B6" w:rsidRPr="00983CFA" w:rsidRDefault="000B06B6" w:rsidP="000B06B6">
      <w:pPr>
        <w:rPr>
          <w:lang w:val="en-US" w:eastAsia="ko-KR"/>
        </w:rPr>
      </w:pPr>
      <w:r w:rsidRPr="00983CFA">
        <w:rPr>
          <w:lang w:val="en-US" w:eastAsia="ko-KR"/>
        </w:rPr>
        <w:t>All slices of a coded picture shall have the same value of NumActiveRefLayerPics.</w:t>
      </w:r>
    </w:p>
    <w:p w:rsidR="000B06B6" w:rsidRPr="00983CFA" w:rsidRDefault="000B06B6" w:rsidP="000B06B6">
      <w:pPr>
        <w:rPr>
          <w:bCs/>
          <w:lang w:val="en-US"/>
        </w:rPr>
      </w:pPr>
      <w:r w:rsidRPr="00983CFA">
        <w:rPr>
          <w:b/>
          <w:bCs/>
          <w:lang w:val="en-US"/>
        </w:rPr>
        <w:t>inter_layer_pred_layer_idc[ </w:t>
      </w:r>
      <w:r w:rsidRPr="00983CFA">
        <w:rPr>
          <w:bCs/>
          <w:lang w:val="en-US"/>
        </w:rPr>
        <w:t>i ]</w:t>
      </w:r>
      <w:r w:rsidRPr="00983CFA">
        <w:rPr>
          <w:lang w:val="en-US" w:eastAsia="ko-KR"/>
        </w:rPr>
        <w:t xml:space="preserve"> specifies the variable, RefPicLayerId[ i ], representing the nuh_layer_id of the i-th picture that may be used by the current picture for inter-layer prediction. The length of the syntax element </w:t>
      </w:r>
      <w:r w:rsidRPr="00983CFA">
        <w:rPr>
          <w:bCs/>
          <w:lang w:val="en-US"/>
        </w:rPr>
        <w:t xml:space="preserve">inter_layer_pred_layer_idc[ i ] </w:t>
      </w:r>
      <w:r w:rsidRPr="00983CFA">
        <w:rPr>
          <w:lang w:val="en-US" w:eastAsia="ko-KR"/>
        </w:rPr>
        <w:t>is Ceil( Log2( </w:t>
      </w:r>
      <w:r w:rsidRPr="00983CFA">
        <w:rPr>
          <w:lang w:val="en-US"/>
        </w:rPr>
        <w:t>NumDirectRefLayers[ nuh_layer_id ]</w:t>
      </w:r>
      <w:r w:rsidRPr="00983CFA">
        <w:rPr>
          <w:lang w:val="en-US" w:eastAsia="ko-KR"/>
        </w:rPr>
        <w:t xml:space="preserve"> ) ) bits. The value of </w:t>
      </w:r>
      <w:r w:rsidRPr="00983CFA">
        <w:rPr>
          <w:bCs/>
          <w:lang w:val="en-US"/>
        </w:rPr>
        <w:t xml:space="preserve">inter_layer_pred_layer_idc[ i ] </w:t>
      </w:r>
      <w:r w:rsidRPr="00983CFA">
        <w:rPr>
          <w:lang w:val="en-US" w:eastAsia="ko-KR"/>
        </w:rPr>
        <w:t xml:space="preserve">shall be in the range of 0 to </w:t>
      </w:r>
      <w:r w:rsidRPr="00983CFA">
        <w:rPr>
          <w:rFonts w:eastAsia="Batang"/>
          <w:bCs/>
          <w:lang w:val="en-US" w:eastAsia="ko-KR"/>
        </w:rPr>
        <w:t>NumDirectRefLayers[</w:t>
      </w:r>
      <w:r w:rsidRPr="00983CFA">
        <w:rPr>
          <w:lang w:val="en-US"/>
        </w:rPr>
        <w:t> nuh_layer_id </w:t>
      </w:r>
      <w:r w:rsidRPr="00983CFA">
        <w:rPr>
          <w:rFonts w:eastAsia="Batang"/>
          <w:bCs/>
          <w:lang w:val="en-US" w:eastAsia="ko-KR"/>
        </w:rPr>
        <w:t>] − 1, inclusive</w:t>
      </w:r>
      <w:r w:rsidRPr="00983CFA">
        <w:rPr>
          <w:lang w:val="en-US" w:eastAsia="ko-KR"/>
        </w:rPr>
        <w:t xml:space="preserve">. When not present, the value of </w:t>
      </w:r>
      <w:r w:rsidRPr="00983CFA">
        <w:rPr>
          <w:bCs/>
          <w:lang w:val="en-US"/>
        </w:rPr>
        <w:t xml:space="preserve">inter_layer_pred_layer_idc[ i ] is inferred to be equal to </w:t>
      </w:r>
      <w:r>
        <w:rPr>
          <w:bCs/>
          <w:lang w:val="en-US"/>
        </w:rPr>
        <w:t>refLayerPicIdc[ i ]</w:t>
      </w:r>
      <w:r w:rsidRPr="00983CFA">
        <w:rPr>
          <w:bCs/>
          <w:lang w:val="en-US"/>
        </w:rPr>
        <w:t>.</w:t>
      </w:r>
    </w:p>
    <w:p w:rsidR="000B06B6" w:rsidRPr="00983CFA" w:rsidRDefault="000B06B6" w:rsidP="000B06B6">
      <w:pPr>
        <w:rPr>
          <w:lang w:val="en-US" w:eastAsia="ko-KR"/>
        </w:rPr>
      </w:pPr>
      <w:r w:rsidRPr="00983CFA">
        <w:rPr>
          <w:lang w:val="en-US" w:eastAsia="ko-KR"/>
        </w:rPr>
        <w:t>When i is greater than 0, inter_layer_pred_layer_idc[ i ] shall be greater than inter_layer_pred_layer_idc[ i </w:t>
      </w:r>
      <w:r w:rsidRPr="00983CFA">
        <w:rPr>
          <w:lang w:val="en-US"/>
        </w:rPr>
        <w:t>−</w:t>
      </w:r>
      <w:r w:rsidRPr="00983CFA">
        <w:rPr>
          <w:lang w:val="en-US" w:eastAsia="ko-KR"/>
        </w:rPr>
        <w:t> 1 ].</w:t>
      </w:r>
    </w:p>
    <w:p w:rsidR="000B06B6" w:rsidRPr="00983CFA" w:rsidRDefault="000B06B6" w:rsidP="000B06B6">
      <w:pPr>
        <w:rPr>
          <w:lang w:val="en-US" w:eastAsia="ko-KR"/>
        </w:rPr>
      </w:pPr>
      <w:r w:rsidRPr="00983CFA">
        <w:rPr>
          <w:lang w:val="en-US" w:eastAsia="ko-KR"/>
        </w:rPr>
        <w:t xml:space="preserve">The variables RefPicLayerId[ i ] for </w:t>
      </w:r>
      <w:r>
        <w:rPr>
          <w:lang w:val="en-US" w:eastAsia="ko-KR"/>
        </w:rPr>
        <w:t>all</w:t>
      </w:r>
      <w:r w:rsidRPr="00983CFA">
        <w:rPr>
          <w:lang w:val="en-US" w:eastAsia="ko-KR"/>
        </w:rPr>
        <w:t xml:space="preserve"> value</w:t>
      </w:r>
      <w:r>
        <w:rPr>
          <w:lang w:val="en-US" w:eastAsia="ko-KR"/>
        </w:rPr>
        <w:t>s</w:t>
      </w:r>
      <w:r w:rsidRPr="00983CFA">
        <w:rPr>
          <w:lang w:val="en-US" w:eastAsia="ko-KR"/>
        </w:rPr>
        <w:t xml:space="preserve"> of i in the range of 0 to NumActiveRefLayerPics − 1, inclusive, are derived as follows:</w:t>
      </w:r>
    </w:p>
    <w:p w:rsidR="000B06B6" w:rsidRPr="00983CFA" w:rsidRDefault="000B06B6" w:rsidP="000B06B6">
      <w:pPr>
        <w:ind w:left="360"/>
        <w:jc w:val="left"/>
        <w:rPr>
          <w:rFonts w:eastAsia="Batang"/>
          <w:bCs/>
          <w:lang w:val="en-US" w:eastAsia="ko-KR"/>
        </w:rPr>
      </w:pPr>
      <w:r w:rsidRPr="00983CFA">
        <w:rPr>
          <w:rFonts w:eastAsia="Batang"/>
          <w:bCs/>
          <w:lang w:val="en-US" w:eastAsia="ko-KR"/>
        </w:rPr>
        <w:t xml:space="preserve">for( i = 0, j = 0; i &lt; </w:t>
      </w:r>
      <w:r w:rsidRPr="00983CFA">
        <w:rPr>
          <w:lang w:val="en-US" w:eastAsia="ko-KR"/>
        </w:rPr>
        <w:t>NumActiveRefLayerPics; i++</w:t>
      </w:r>
      <w:r w:rsidRPr="00983CFA">
        <w:rPr>
          <w:rFonts w:eastAsia="Batang"/>
          <w:bCs/>
          <w:lang w:val="en-US" w:eastAsia="ko-KR"/>
        </w:rPr>
        <w:t>)</w:t>
      </w:r>
      <w:r w:rsidRPr="00983CFA">
        <w:rPr>
          <w:rFonts w:eastAsia="Batang"/>
          <w:bCs/>
          <w:lang w:val="en-US" w:eastAsia="ko-KR"/>
        </w:rPr>
        <w:br/>
      </w:r>
      <w:r w:rsidRPr="00983CFA">
        <w:rPr>
          <w:rFonts w:eastAsia="Batang"/>
          <w:bCs/>
          <w:lang w:val="en-US" w:eastAsia="ko-KR"/>
        </w:rPr>
        <w:tab/>
        <w:t>RefPicLayerId[ i ] = RefLayerId</w:t>
      </w:r>
      <w:r w:rsidRPr="00983CFA">
        <w:rPr>
          <w:lang w:val="en-US" w:eastAsia="ko-KR"/>
        </w:rPr>
        <w:t>[ nuh_layer_id ][ </w:t>
      </w:r>
      <w:r w:rsidRPr="00983CFA">
        <w:rPr>
          <w:lang w:val="en-US"/>
        </w:rPr>
        <w:t>inter_layer_pred_layer_idc[ </w:t>
      </w:r>
      <w:r w:rsidRPr="00983CFA">
        <w:rPr>
          <w:lang w:val="en-US" w:eastAsia="ko-KR"/>
        </w:rPr>
        <w:t>i ] ]</w:t>
      </w:r>
    </w:p>
    <w:p w:rsidR="000B06B6" w:rsidRPr="00983CFA" w:rsidRDefault="000B06B6" w:rsidP="000B06B6">
      <w:pPr>
        <w:rPr>
          <w:lang w:val="en-US" w:eastAsia="ko-KR"/>
        </w:rPr>
      </w:pPr>
      <w:r w:rsidRPr="00983CFA">
        <w:rPr>
          <w:lang w:val="en-US" w:eastAsia="ko-KR"/>
        </w:rPr>
        <w:t>It is a requirement of bitstream conformance that for each value of i in the range of 0 to NumActiveRefLayerPics − 1, inclusive, either of the following two conditions shall be true:</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is greater than TemporalId.</w:t>
      </w:r>
    </w:p>
    <w:p w:rsidR="000B06B6" w:rsidRPr="00983CFA" w:rsidRDefault="000B06B6" w:rsidP="000B06B6">
      <w:pPr>
        <w:tabs>
          <w:tab w:val="clear" w:pos="794"/>
          <w:tab w:val="clear" w:pos="1191"/>
          <w:tab w:val="clear" w:pos="1588"/>
          <w:tab w:val="clear" w:pos="1985"/>
        </w:tabs>
        <w:ind w:left="437" w:hanging="437"/>
        <w:rPr>
          <w:lang w:val="en-US" w:eastAsia="ko-KR"/>
        </w:rPr>
      </w:pPr>
      <w:r w:rsidRPr="00983CFA">
        <w:rPr>
          <w:lang w:val="en-US"/>
        </w:rPr>
        <w:t>–</w:t>
      </w:r>
      <w:r w:rsidRPr="00983CFA">
        <w:rPr>
          <w:lang w:val="en-US"/>
        </w:rPr>
        <w:tab/>
        <w:t>T</w:t>
      </w:r>
      <w:r w:rsidRPr="00983CFA">
        <w:rPr>
          <w:lang w:val="en-US" w:eastAsia="ko-KR"/>
        </w:rPr>
        <w:t>he values of max_tid_il_ref_pics_plus1[ </w:t>
      </w:r>
      <w:r w:rsidRPr="00983CFA">
        <w:rPr>
          <w:lang w:val="en-US"/>
        </w:rPr>
        <w:t>LayerIdxInVps[ </w:t>
      </w:r>
      <w:r w:rsidRPr="00983CFA">
        <w:rPr>
          <w:lang w:val="en-US" w:eastAsia="ko-KR"/>
        </w:rPr>
        <w:t>RefPicLayerId[ i ] ] ]</w:t>
      </w:r>
      <w:r w:rsidRPr="0017130D">
        <w:rPr>
          <w:lang w:val="en-US" w:eastAsia="ko-KR"/>
        </w:rPr>
        <w:t>[</w:t>
      </w:r>
      <w:r>
        <w:rPr>
          <w:lang w:val="en-US" w:eastAsia="ko-KR"/>
        </w:rPr>
        <w:t> </w:t>
      </w:r>
      <w:r w:rsidRPr="0017130D">
        <w:rPr>
          <w:lang w:val="en-US" w:eastAsia="ko-KR"/>
        </w:rPr>
        <w:t>LayerIdxInVps[</w:t>
      </w:r>
      <w:r>
        <w:rPr>
          <w:lang w:val="en-US" w:eastAsia="ko-KR"/>
        </w:rPr>
        <w:t> </w:t>
      </w:r>
      <w:r w:rsidRPr="0017130D">
        <w:rPr>
          <w:lang w:val="en-US" w:eastAsia="ko-KR"/>
        </w:rPr>
        <w:t>nuh_layer_id</w:t>
      </w:r>
      <w:r>
        <w:rPr>
          <w:lang w:val="en-US" w:eastAsia="ko-KR"/>
        </w:rPr>
        <w:t> </w:t>
      </w:r>
      <w:r w:rsidRPr="0017130D">
        <w:rPr>
          <w:lang w:val="en-US" w:eastAsia="ko-KR"/>
        </w:rPr>
        <w:t>]</w:t>
      </w:r>
      <w:r>
        <w:rPr>
          <w:lang w:val="en-US" w:eastAsia="ko-KR"/>
        </w:rPr>
        <w:t> ]</w:t>
      </w:r>
      <w:r w:rsidRPr="00983CFA">
        <w:rPr>
          <w:lang w:val="en-US" w:eastAsia="ko-KR"/>
        </w:rPr>
        <w:t xml:space="preserve"> and TemporalId are both equal to 0 and t</w:t>
      </w:r>
      <w:r w:rsidRPr="00983CFA">
        <w:rPr>
          <w:lang w:val="en-US"/>
        </w:rPr>
        <w:t xml:space="preserve">he picture in the current access unit with nuh_layer_id equal to </w:t>
      </w:r>
      <w:r w:rsidRPr="00983CFA">
        <w:rPr>
          <w:lang w:val="en-US" w:eastAsia="ko-KR"/>
        </w:rPr>
        <w:t>RefPicLayerId[ i ] is an IRAP picture.</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04" w:name="_Ref348090415"/>
      <w:r w:rsidRPr="00983CFA">
        <w:rPr>
          <w:lang w:val="en-US"/>
        </w:rPr>
        <w:t>Reference picture list modification semantics</w:t>
      </w:r>
      <w:bookmarkEnd w:id="1704"/>
    </w:p>
    <w:p w:rsidR="000B06B6" w:rsidRPr="00983CFA" w:rsidRDefault="000B06B6" w:rsidP="000B06B6">
      <w:pPr>
        <w:pStyle w:val="3N"/>
        <w:rPr>
          <w:lang w:val="en-US" w:eastAsia="zh-CN"/>
        </w:rPr>
      </w:pPr>
      <w:r w:rsidRPr="00983CFA">
        <w:rPr>
          <w:lang w:val="en-US"/>
        </w:rPr>
        <w:t>The specifications in subclause 7.4.7.2 apply with following modifications.</w:t>
      </w:r>
    </w:p>
    <w:p w:rsidR="000B06B6" w:rsidRPr="00983CFA" w:rsidRDefault="000B06B6" w:rsidP="000B06B6">
      <w:pPr>
        <w:tabs>
          <w:tab w:val="clear" w:pos="794"/>
          <w:tab w:val="left" w:pos="567"/>
        </w:tabs>
        <w:ind w:left="426" w:hanging="426"/>
        <w:rPr>
          <w:szCs w:val="22"/>
          <w:lang w:val="en-US"/>
        </w:rPr>
      </w:pPr>
      <w:r w:rsidRPr="00983CFA">
        <w:rPr>
          <w:lang w:val="en-US"/>
        </w:rPr>
        <w:t>–</w:t>
      </w:r>
      <w:r w:rsidRPr="00983CFA">
        <w:rPr>
          <w:lang w:val="en-US"/>
        </w:rPr>
        <w:tab/>
      </w:r>
      <w:r w:rsidRPr="00983CFA">
        <w:rPr>
          <w:szCs w:val="22"/>
          <w:lang w:val="en-US"/>
        </w:rPr>
        <w:t>Equation (7</w:t>
      </w:r>
      <w:r w:rsidRPr="00983CFA">
        <w:rPr>
          <w:lang w:val="en-US"/>
        </w:rPr>
        <w:noBreakHyphen/>
      </w:r>
      <w:r w:rsidRPr="00983CFA">
        <w:rPr>
          <w:szCs w:val="22"/>
          <w:lang w:val="en-US"/>
        </w:rPr>
        <w:t xml:space="preserve">43) </w:t>
      </w:r>
      <w:r w:rsidRPr="00983CFA">
        <w:rPr>
          <w:lang w:val="en-US"/>
        </w:rPr>
        <w:t>specifying</w:t>
      </w:r>
      <w:r w:rsidRPr="00983CFA">
        <w:rPr>
          <w:szCs w:val="22"/>
          <w:lang w:val="en-US"/>
        </w:rPr>
        <w:t xml:space="preserve"> the derivation of </w:t>
      </w:r>
      <w:r w:rsidRPr="00983CFA">
        <w:rPr>
          <w:lang w:val="en-US"/>
        </w:rPr>
        <w:t xml:space="preserve">NumPicTotalCurr </w:t>
      </w:r>
      <w:r w:rsidRPr="00983CFA">
        <w:rPr>
          <w:szCs w:val="22"/>
          <w:lang w:val="en-US"/>
        </w:rPr>
        <w:t>is replaced by:</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983CFA">
        <w:rPr>
          <w:sz w:val="20"/>
          <w:szCs w:val="20"/>
          <w:lang w:val="en-US"/>
        </w:rPr>
        <w:t>NumPicTotalCurr = 0</w:t>
      </w:r>
      <w:r w:rsidRPr="00983CFA">
        <w:rPr>
          <w:sz w:val="20"/>
          <w:szCs w:val="20"/>
          <w:lang w:val="en-US"/>
        </w:rPr>
        <w:br/>
        <w:t>for( i = 0; i &lt; NumNegativePics[ CurrRpsIdx ]; i++)</w:t>
      </w:r>
      <w:r w:rsidRPr="00983CFA">
        <w:rPr>
          <w:sz w:val="20"/>
          <w:szCs w:val="20"/>
          <w:lang w:val="en-US"/>
        </w:rPr>
        <w:br/>
      </w:r>
      <w:r w:rsidRPr="00983CFA">
        <w:rPr>
          <w:sz w:val="20"/>
          <w:szCs w:val="20"/>
          <w:lang w:val="en-US"/>
        </w:rPr>
        <w:tab/>
        <w:t>if(UsedByCurrPicS0[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NumPositivePics[ CurrRpsIdx ]; i++)</w:t>
      </w:r>
      <w:r>
        <w:rPr>
          <w:sz w:val="20"/>
          <w:szCs w:val="20"/>
          <w:lang w:val="en-US"/>
        </w:rPr>
        <w:tab/>
      </w:r>
      <w:r w:rsidRPr="00983CFA">
        <w:rPr>
          <w:sz w:val="20"/>
          <w:szCs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 MERGEFORMAT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5046B9"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5046B9">
        <w:rPr>
          <w:noProof/>
          <w:sz w:val="20"/>
          <w:szCs w:val="20"/>
          <w:lang w:val="en-US"/>
        </w:rPr>
        <w:t>31</w:t>
      </w:r>
      <w:r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t>if(UsedByCurrPicS1[ CurrRpsIdx ][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t>for( i = 0; i &lt; num_long_term_sps + num_long_term_pics; i++ )</w:t>
      </w:r>
      <w:r w:rsidRPr="00983CFA">
        <w:rPr>
          <w:sz w:val="20"/>
          <w:szCs w:val="20"/>
          <w:lang w:val="en-US"/>
        </w:rPr>
        <w:br/>
      </w:r>
      <w:r w:rsidRPr="00983CFA">
        <w:rPr>
          <w:sz w:val="20"/>
          <w:szCs w:val="20"/>
          <w:lang w:val="en-US"/>
        </w:rPr>
        <w:tab/>
        <w:t>if( UsedByCurrPicLt[ i ] )</w:t>
      </w:r>
      <w:r w:rsidRPr="00983CFA">
        <w:rPr>
          <w:sz w:val="20"/>
          <w:szCs w:val="20"/>
          <w:lang w:val="en-US"/>
        </w:rPr>
        <w:br/>
      </w:r>
      <w:r w:rsidRPr="00983CFA">
        <w:rPr>
          <w:sz w:val="20"/>
          <w:szCs w:val="20"/>
          <w:lang w:val="en-US"/>
        </w:rPr>
        <w:tab/>
      </w:r>
      <w:r w:rsidRPr="00983CFA">
        <w:rPr>
          <w:sz w:val="20"/>
          <w:szCs w:val="20"/>
          <w:lang w:val="en-US"/>
        </w:rPr>
        <w:tab/>
        <w:t>NumPicTotalCurr++</w:t>
      </w:r>
      <w:r w:rsidRPr="00983CFA">
        <w:rPr>
          <w:sz w:val="20"/>
          <w:szCs w:val="20"/>
          <w:lang w:val="en-US"/>
        </w:rPr>
        <w:br/>
      </w:r>
      <w:r w:rsidRPr="00983CFA">
        <w:rPr>
          <w:sz w:val="20"/>
          <w:szCs w:val="20"/>
          <w:highlight w:val="cyan"/>
          <w:lang w:val="en-US"/>
        </w:rPr>
        <w:t>NumPicTotalCurr  +=  NumActiveRefLayerPics</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05" w:name="_Ref348090417"/>
      <w:r w:rsidRPr="00983CFA">
        <w:rPr>
          <w:lang w:val="en-US"/>
        </w:rPr>
        <w:t>Weighted prediction parameters semantics</w:t>
      </w:r>
      <w:bookmarkEnd w:id="1705"/>
    </w:p>
    <w:p w:rsidR="000B06B6" w:rsidRPr="00983CFA" w:rsidRDefault="000B06B6" w:rsidP="000B06B6">
      <w:pPr>
        <w:pStyle w:val="3N"/>
        <w:rPr>
          <w:lang w:val="en-US"/>
        </w:rPr>
      </w:pPr>
      <w:r w:rsidRPr="00983CFA">
        <w:rPr>
          <w:lang w:val="en-US"/>
        </w:rPr>
        <w:t>The specifications in subclause 7.4.7.3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06" w:name="_Toc350926526"/>
      <w:bookmarkStart w:id="1707" w:name="_Toc347485186"/>
      <w:bookmarkStart w:id="1708" w:name="_Ref351058442"/>
      <w:bookmarkStart w:id="1709" w:name="_Ref363159871"/>
      <w:bookmarkStart w:id="1710" w:name="_Toc373499556"/>
      <w:bookmarkStart w:id="1711" w:name="_Toc373832733"/>
      <w:bookmarkStart w:id="1712" w:name="_Ref348090407"/>
      <w:r w:rsidRPr="00983CFA">
        <w:rPr>
          <w:lang w:val="en-US"/>
        </w:rPr>
        <w:t>Short-term reference picture set semantics</w:t>
      </w:r>
      <w:bookmarkEnd w:id="1706"/>
      <w:bookmarkEnd w:id="1707"/>
      <w:bookmarkEnd w:id="1708"/>
      <w:bookmarkEnd w:id="1709"/>
      <w:bookmarkEnd w:id="1710"/>
      <w:bookmarkEnd w:id="1711"/>
    </w:p>
    <w:p w:rsidR="000B06B6" w:rsidRPr="00983CFA" w:rsidRDefault="000B06B6" w:rsidP="000B06B6">
      <w:pPr>
        <w:pStyle w:val="3N"/>
        <w:rPr>
          <w:lang w:val="en-US" w:eastAsia="zh-CN"/>
        </w:rPr>
      </w:pPr>
      <w:r w:rsidRPr="00983CFA">
        <w:rPr>
          <w:lang w:val="en-US"/>
        </w:rPr>
        <w:t>The specifications in subclause 7.4.8 apply.</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13" w:name="_Ref351058473"/>
      <w:bookmarkStart w:id="1714" w:name="_Toc373499557"/>
      <w:bookmarkStart w:id="1715" w:name="_Toc373832734"/>
      <w:r w:rsidRPr="00983CFA">
        <w:rPr>
          <w:lang w:val="en-US"/>
        </w:rPr>
        <w:t>Slice segment data semantics</w:t>
      </w:r>
      <w:bookmarkEnd w:id="1712"/>
      <w:bookmarkEnd w:id="1713"/>
      <w:bookmarkEnd w:id="1714"/>
      <w:bookmarkEnd w:id="1715"/>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General slice segment data semantics</w:t>
      </w:r>
    </w:p>
    <w:p w:rsidR="000B06B6" w:rsidRPr="00983CFA" w:rsidRDefault="000B06B6" w:rsidP="000B06B6">
      <w:pPr>
        <w:pStyle w:val="3N"/>
        <w:rPr>
          <w:lang w:val="en-US"/>
        </w:rPr>
      </w:pPr>
      <w:r w:rsidRPr="00983CFA">
        <w:rPr>
          <w:lang w:val="en-US"/>
        </w:rPr>
        <w:t>The specifications in subclause 7.4.9.1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tree unit semantics</w:t>
      </w:r>
    </w:p>
    <w:p w:rsidR="000B06B6" w:rsidRPr="00983CFA" w:rsidRDefault="000B06B6" w:rsidP="000B06B6">
      <w:pPr>
        <w:pStyle w:val="3N"/>
        <w:rPr>
          <w:lang w:val="en-US"/>
        </w:rPr>
      </w:pPr>
      <w:r w:rsidRPr="00983CFA">
        <w:rPr>
          <w:lang w:val="en-US"/>
        </w:rPr>
        <w:t>The specifications in subclause 7.4.9.2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Sample adaptive offset semantics</w:t>
      </w:r>
    </w:p>
    <w:p w:rsidR="000B06B6" w:rsidRPr="00983CFA" w:rsidRDefault="000B06B6" w:rsidP="000B06B6">
      <w:pPr>
        <w:pStyle w:val="3N"/>
        <w:rPr>
          <w:lang w:val="en-US"/>
        </w:rPr>
      </w:pPr>
      <w:r w:rsidRPr="00983CFA">
        <w:rPr>
          <w:lang w:val="en-US"/>
        </w:rPr>
        <w:t>The specifications in subclause 7.4.9.3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lastRenderedPageBreak/>
        <w:t>Coding quadtree semantics</w:t>
      </w:r>
    </w:p>
    <w:p w:rsidR="000B06B6" w:rsidRPr="00983CFA" w:rsidRDefault="000B06B6" w:rsidP="000B06B6">
      <w:pPr>
        <w:pStyle w:val="3N"/>
        <w:rPr>
          <w:lang w:val="en-US"/>
        </w:rPr>
      </w:pPr>
      <w:r w:rsidRPr="00983CFA">
        <w:rPr>
          <w:lang w:val="en-US"/>
        </w:rPr>
        <w:t>The specifications in subclause 7.4.9.4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Coding unit semantics</w:t>
      </w:r>
    </w:p>
    <w:p w:rsidR="000B06B6" w:rsidRPr="00983CFA" w:rsidRDefault="000B06B6" w:rsidP="000B06B6">
      <w:pPr>
        <w:pStyle w:val="3N"/>
        <w:rPr>
          <w:lang w:val="en-US"/>
        </w:rPr>
      </w:pPr>
      <w:r w:rsidRPr="00983CFA">
        <w:rPr>
          <w:lang w:val="en-US"/>
        </w:rPr>
        <w:t>The specifications in subclause 7.4.9.5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Prediction unit semantics</w:t>
      </w:r>
    </w:p>
    <w:p w:rsidR="000B06B6" w:rsidRPr="00983CFA" w:rsidRDefault="000B06B6" w:rsidP="000B06B6">
      <w:pPr>
        <w:pStyle w:val="3N"/>
        <w:rPr>
          <w:lang w:val="en-US"/>
        </w:rPr>
      </w:pPr>
      <w:r w:rsidRPr="00983CFA">
        <w:rPr>
          <w:lang w:val="en-US"/>
        </w:rPr>
        <w:t>The specifications in subclause 7.4.9.6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PCM sample semantics</w:t>
      </w:r>
    </w:p>
    <w:p w:rsidR="000B06B6" w:rsidRPr="00983CFA" w:rsidRDefault="000B06B6" w:rsidP="000B06B6">
      <w:pPr>
        <w:pStyle w:val="3N"/>
        <w:rPr>
          <w:lang w:val="en-US"/>
        </w:rPr>
      </w:pPr>
      <w:r w:rsidRPr="00983CFA">
        <w:rPr>
          <w:lang w:val="en-US"/>
        </w:rPr>
        <w:t>The specifications in subclause 7.4.9.7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tree semantics</w:t>
      </w:r>
    </w:p>
    <w:p w:rsidR="000B06B6" w:rsidRPr="00983CFA" w:rsidRDefault="000B06B6" w:rsidP="000B06B6">
      <w:pPr>
        <w:pStyle w:val="3N"/>
        <w:rPr>
          <w:lang w:val="en-US"/>
        </w:rPr>
      </w:pPr>
      <w:r w:rsidRPr="00983CFA">
        <w:rPr>
          <w:lang w:val="en-US"/>
        </w:rPr>
        <w:t>The specifications in subclause 7.4.9.8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Motion vector difference semantics</w:t>
      </w:r>
    </w:p>
    <w:p w:rsidR="000B06B6" w:rsidRPr="00983CFA" w:rsidRDefault="000B06B6" w:rsidP="000B06B6">
      <w:pPr>
        <w:pStyle w:val="3N"/>
        <w:rPr>
          <w:lang w:val="en-US"/>
        </w:rPr>
      </w:pPr>
      <w:r w:rsidRPr="00983CFA">
        <w:rPr>
          <w:lang w:val="en-US"/>
        </w:rPr>
        <w:t>The specifications in subclause 7.4.9.9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Transform unit semantics</w:t>
      </w:r>
    </w:p>
    <w:p w:rsidR="000B06B6" w:rsidRPr="00983CFA" w:rsidRDefault="000B06B6" w:rsidP="000B06B6">
      <w:pPr>
        <w:pStyle w:val="3N"/>
        <w:rPr>
          <w:lang w:val="en-US"/>
        </w:rPr>
      </w:pPr>
      <w:r w:rsidRPr="00983CFA">
        <w:rPr>
          <w:lang w:val="en-US"/>
        </w:rPr>
        <w:t>The specifications in subclause 7.4.9.10 apply.</w:t>
      </w:r>
    </w:p>
    <w:p w:rsidR="000B06B6" w:rsidRPr="00983CFA" w:rsidRDefault="000B06B6" w:rsidP="008557C3">
      <w:pPr>
        <w:pStyle w:val="3H3"/>
        <w:keepLines w:val="0"/>
        <w:numPr>
          <w:ilvl w:val="4"/>
          <w:numId w:val="37"/>
        </w:numPr>
        <w:tabs>
          <w:tab w:val="clear" w:pos="1170"/>
          <w:tab w:val="num" w:pos="1134"/>
        </w:tabs>
        <w:ind w:left="1134" w:hanging="1134"/>
        <w:rPr>
          <w:lang w:val="en-US"/>
        </w:rPr>
      </w:pPr>
      <w:r w:rsidRPr="00983CFA">
        <w:rPr>
          <w:lang w:val="en-US"/>
        </w:rPr>
        <w:t>Residual coding semantics</w:t>
      </w:r>
    </w:p>
    <w:p w:rsidR="000B06B6" w:rsidRPr="00983CFA" w:rsidRDefault="000B06B6" w:rsidP="000B06B6">
      <w:pPr>
        <w:pStyle w:val="3N"/>
        <w:rPr>
          <w:lang w:val="en-US"/>
        </w:rPr>
      </w:pPr>
      <w:r w:rsidRPr="00983CFA">
        <w:rPr>
          <w:lang w:val="en-US"/>
        </w:rPr>
        <w:t>The specifications in subclause 7.4.9.11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16" w:name="_Toc373499558"/>
      <w:bookmarkStart w:id="1717" w:name="_Toc373832735"/>
      <w:r w:rsidRPr="00983CFA">
        <w:rPr>
          <w:lang w:val="en-US"/>
        </w:rPr>
        <w:t>Decoding process</w:t>
      </w:r>
      <w:bookmarkEnd w:id="1716"/>
      <w:bookmarkEnd w:id="1717"/>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8" w:name="_Ref331522910"/>
      <w:bookmarkStart w:id="1719" w:name="_Ref360894978"/>
      <w:bookmarkStart w:id="1720" w:name="_Toc373499559"/>
      <w:bookmarkStart w:id="1721" w:name="_Toc373832736"/>
      <w:r w:rsidRPr="00983CFA">
        <w:rPr>
          <w:lang w:val="en-US"/>
        </w:rPr>
        <w:t>General</w:t>
      </w:r>
      <w:bookmarkEnd w:id="1718"/>
      <w:r w:rsidRPr="00983CFA">
        <w:rPr>
          <w:lang w:val="en-US"/>
        </w:rPr>
        <w:t xml:space="preserve"> decoding process</w:t>
      </w:r>
      <w:bookmarkEnd w:id="1719"/>
      <w:bookmarkEnd w:id="1720"/>
      <w:bookmarkEnd w:id="1721"/>
    </w:p>
    <w:p w:rsidR="000B06B6" w:rsidRDefault="000B06B6" w:rsidP="000B06B6">
      <w:pPr>
        <w:pStyle w:val="3N"/>
        <w:rPr>
          <w:lang w:val="en-US"/>
        </w:rPr>
      </w:pPr>
      <w:r w:rsidRPr="00983CFA">
        <w:rPr>
          <w:lang w:val="en-US"/>
        </w:rPr>
        <w:t xml:space="preserve">The specifications in subclause 8.1 apply with following </w:t>
      </w:r>
      <w:r>
        <w:rPr>
          <w:lang w:val="en-US"/>
        </w:rPr>
        <w:t>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clause 7, clause 10, and subclause 8.1.1 with subclauses </w:t>
      </w:r>
      <w:r w:rsidRPr="0078562F">
        <w:rPr>
          <w:highlight w:val="cyan"/>
          <w:lang w:val="en-US"/>
        </w:rPr>
        <w:t>F.</w:t>
      </w:r>
      <w:r>
        <w:rPr>
          <w:lang w:val="en-US"/>
        </w:rPr>
        <w:t xml:space="preserve">7, </w:t>
      </w:r>
      <w:r w:rsidRPr="0078562F">
        <w:rPr>
          <w:highlight w:val="cyan"/>
          <w:lang w:val="en-US"/>
        </w:rPr>
        <w:t>F.</w:t>
      </w:r>
      <w:r>
        <w:rPr>
          <w:lang w:val="en-US"/>
        </w:rPr>
        <w:t xml:space="preserve">10, and </w:t>
      </w:r>
      <w:r w:rsidRPr="0078562F">
        <w:rPr>
          <w:highlight w:val="cyan"/>
          <w:lang w:val="en-US"/>
        </w:rPr>
        <w:t>F.</w:t>
      </w:r>
      <w:r>
        <w:rPr>
          <w:lang w:val="en-US"/>
        </w:rPr>
        <w:t>8.1.1, respectively</w:t>
      </w:r>
      <w:r w:rsidRPr="00983CFA">
        <w:rPr>
          <w:lang w:val="en-US"/>
        </w:rPr>
        <w:t>.</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Add at the end of the subclause, add the following sentence:</w:t>
      </w:r>
    </w:p>
    <w:p w:rsidR="000B06B6" w:rsidRDefault="000B06B6" w:rsidP="000B06B6">
      <w:pPr>
        <w:tabs>
          <w:tab w:val="clear" w:pos="794"/>
          <w:tab w:val="left" w:pos="400"/>
        </w:tabs>
        <w:ind w:left="440" w:hanging="40"/>
        <w:rPr>
          <w:lang w:val="en-US"/>
        </w:rPr>
      </w:pPr>
      <w:r w:rsidRPr="0078562F">
        <w:rPr>
          <w:highlight w:val="cyan"/>
          <w:lang w:val="en-US"/>
        </w:rPr>
        <w:t xml:space="preserve">When the current picture has nuh_layer_id greater than 0, the decoding process for a coded picture with nuh_layer_id greater than 0 as specified in subclause </w:t>
      </w:r>
      <w:r w:rsidRPr="0078562F">
        <w:rPr>
          <w:highlight w:val="cyan"/>
          <w:lang w:val="en-US"/>
        </w:rPr>
        <w:fldChar w:fldCharType="begin" w:fldLock="1"/>
      </w:r>
      <w:r w:rsidRPr="0078562F">
        <w:rPr>
          <w:highlight w:val="cyan"/>
          <w:lang w:val="en-US"/>
        </w:rPr>
        <w:instrText xml:space="preserve"> REF _Ref373315357 \r \h </w:instrText>
      </w:r>
      <w:r>
        <w:rPr>
          <w:highlight w:val="cyan"/>
          <w:lang w:val="en-US"/>
        </w:rPr>
        <w:instrText xml:space="preserve"> \* MERGEFORMAT </w:instrText>
      </w:r>
      <w:r w:rsidRPr="0078562F">
        <w:rPr>
          <w:highlight w:val="cyan"/>
          <w:lang w:val="en-US"/>
        </w:rPr>
      </w:r>
      <w:r w:rsidRPr="0078562F">
        <w:rPr>
          <w:highlight w:val="cyan"/>
          <w:lang w:val="en-US"/>
        </w:rPr>
        <w:fldChar w:fldCharType="separate"/>
      </w:r>
      <w:r>
        <w:rPr>
          <w:highlight w:val="cyan"/>
          <w:lang w:val="en-US"/>
        </w:rPr>
        <w:t>F.8.1.2</w:t>
      </w:r>
      <w:r w:rsidRPr="0078562F">
        <w:rPr>
          <w:highlight w:val="cyan"/>
          <w:lang w:val="en-US"/>
        </w:rPr>
        <w:fldChar w:fldCharType="end"/>
      </w:r>
      <w:r w:rsidRPr="0078562F">
        <w:rPr>
          <w:highlight w:val="cyan"/>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2" w:name="_Toc373499560"/>
      <w:bookmarkStart w:id="1723" w:name="_Toc37383273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equal to </w:t>
      </w:r>
      <w:r w:rsidRPr="00983CFA">
        <w:rPr>
          <w:lang w:val="en-US"/>
        </w:rPr>
        <w:t>0</w:t>
      </w:r>
      <w:bookmarkEnd w:id="1722"/>
      <w:bookmarkEnd w:id="1723"/>
    </w:p>
    <w:p w:rsidR="000B06B6" w:rsidRDefault="000B06B6" w:rsidP="000B06B6">
      <w:pPr>
        <w:rPr>
          <w:lang w:val="en-US"/>
        </w:rPr>
      </w:pPr>
      <w:r w:rsidRPr="00983CFA">
        <w:rPr>
          <w:lang w:val="en-US"/>
        </w:rPr>
        <w:t>The specifications in subclause 8.1</w:t>
      </w:r>
      <w:r>
        <w:rPr>
          <w:lang w:val="en-US"/>
        </w:rPr>
        <w:t>.1</w:t>
      </w:r>
      <w:r w:rsidRPr="00983CFA">
        <w:rPr>
          <w:lang w:val="en-US"/>
        </w:rPr>
        <w:t xml:space="preserve"> apply with </w:t>
      </w:r>
      <w:r>
        <w:rPr>
          <w:lang w:val="en-US"/>
        </w:rPr>
        <w:t>the following changes:</w:t>
      </w:r>
    </w:p>
    <w:p w:rsidR="000B06B6" w:rsidRDefault="000B06B6" w:rsidP="000B06B6">
      <w:pPr>
        <w:tabs>
          <w:tab w:val="clear" w:pos="794"/>
          <w:tab w:val="left" w:pos="400"/>
        </w:tabs>
        <w:ind w:left="400" w:hanging="400"/>
        <w:rPr>
          <w:lang w:val="en-US"/>
        </w:rPr>
      </w:pPr>
      <w:r w:rsidRPr="00AA6E0C">
        <w:rPr>
          <w:lang w:val="en-US"/>
        </w:rPr>
        <w:t>–</w:t>
      </w:r>
      <w:r w:rsidRPr="00AA6E0C">
        <w:rPr>
          <w:lang w:val="en-US"/>
        </w:rPr>
        <w:tab/>
      </w:r>
      <w:r>
        <w:rPr>
          <w:lang w:val="en-US"/>
        </w:rPr>
        <w:t>Replace the references to subclauses 8.2, 8.3, 8.3.1, 8.3.2, 8.3.3, 8.3.4, 8.4, 8.5, 8.6, and 8.7 with subclauses </w:t>
      </w:r>
      <w:r w:rsidRPr="0078562F">
        <w:rPr>
          <w:highlight w:val="cyan"/>
          <w:lang w:val="en-US"/>
        </w:rPr>
        <w:t>F.</w:t>
      </w:r>
      <w:r>
        <w:rPr>
          <w:lang w:val="en-US"/>
        </w:rPr>
        <w:t xml:space="preserve">8.2, </w:t>
      </w:r>
      <w:r w:rsidRPr="0078562F">
        <w:rPr>
          <w:highlight w:val="cyan"/>
          <w:lang w:val="en-US"/>
        </w:rPr>
        <w:t>F.</w:t>
      </w:r>
      <w:r>
        <w:rPr>
          <w:lang w:val="en-US"/>
        </w:rPr>
        <w:t xml:space="preserve">8.3, </w:t>
      </w:r>
      <w:r w:rsidRPr="0078562F">
        <w:rPr>
          <w:highlight w:val="cyan"/>
          <w:lang w:val="en-US"/>
        </w:rPr>
        <w:t>F.</w:t>
      </w:r>
      <w:r>
        <w:rPr>
          <w:lang w:val="en-US"/>
        </w:rPr>
        <w:t xml:space="preserve">8.3.1, </w:t>
      </w:r>
      <w:r w:rsidRPr="0078562F">
        <w:rPr>
          <w:highlight w:val="cyan"/>
          <w:lang w:val="en-US"/>
        </w:rPr>
        <w:t>F.</w:t>
      </w:r>
      <w:r>
        <w:rPr>
          <w:lang w:val="en-US"/>
        </w:rPr>
        <w:t xml:space="preserve">8.3.2, </w:t>
      </w:r>
      <w:r w:rsidRPr="0078562F">
        <w:rPr>
          <w:highlight w:val="cyan"/>
          <w:lang w:val="en-US"/>
        </w:rPr>
        <w:t>F.</w:t>
      </w:r>
      <w:r>
        <w:rPr>
          <w:lang w:val="en-US"/>
        </w:rPr>
        <w:t xml:space="preserve">8.3.3, </w:t>
      </w:r>
      <w:r w:rsidRPr="0078562F">
        <w:rPr>
          <w:highlight w:val="cyan"/>
          <w:lang w:val="en-US"/>
        </w:rPr>
        <w:t>F.</w:t>
      </w:r>
      <w:r>
        <w:rPr>
          <w:lang w:val="en-US"/>
        </w:rPr>
        <w:t xml:space="preserve">8.3.4, </w:t>
      </w:r>
      <w:r w:rsidRPr="0078562F">
        <w:rPr>
          <w:highlight w:val="cyan"/>
          <w:lang w:val="en-US"/>
        </w:rPr>
        <w:t>F.</w:t>
      </w:r>
      <w:r>
        <w:rPr>
          <w:lang w:val="en-US"/>
        </w:rPr>
        <w:t xml:space="preserve">8.4, </w:t>
      </w:r>
      <w:r w:rsidRPr="0078562F">
        <w:rPr>
          <w:highlight w:val="cyan"/>
          <w:lang w:val="en-US"/>
        </w:rPr>
        <w:t>F.</w:t>
      </w:r>
      <w:r>
        <w:rPr>
          <w:lang w:val="en-US"/>
        </w:rPr>
        <w:t xml:space="preserve">8.5, </w:t>
      </w:r>
      <w:r w:rsidRPr="0078562F">
        <w:rPr>
          <w:highlight w:val="cyan"/>
          <w:lang w:val="en-US"/>
        </w:rPr>
        <w:t>F.</w:t>
      </w:r>
      <w:r>
        <w:rPr>
          <w:lang w:val="en-US"/>
        </w:rPr>
        <w:t xml:space="preserve">8.6, and </w:t>
      </w:r>
      <w:r w:rsidRPr="0078562F">
        <w:rPr>
          <w:highlight w:val="cyan"/>
          <w:lang w:val="en-US"/>
        </w:rPr>
        <w:t>F.</w:t>
      </w:r>
      <w:r>
        <w:rPr>
          <w:lang w:val="en-US"/>
        </w:rPr>
        <w:t>8.7, respectively</w:t>
      </w:r>
      <w:r w:rsidRPr="00983CFA">
        <w:rPr>
          <w:lang w:val="en-US"/>
        </w:rPr>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4" w:name="_Toc373499561"/>
      <w:bookmarkStart w:id="1725" w:name="_Toc373832738"/>
      <w:bookmarkStart w:id="1726" w:name="_Ref373315357"/>
      <w:r w:rsidRPr="00983CFA">
        <w:rPr>
          <w:lang w:val="en-US"/>
        </w:rPr>
        <w:t xml:space="preserve">Decoding process for </w:t>
      </w:r>
      <w:r>
        <w:rPr>
          <w:lang w:val="en-US"/>
        </w:rPr>
        <w:t xml:space="preserve">a </w:t>
      </w:r>
      <w:r w:rsidRPr="00983CFA">
        <w:rPr>
          <w:lang w:val="en-US"/>
        </w:rPr>
        <w:t xml:space="preserve">coded picture with nuh_layer_id </w:t>
      </w:r>
      <w:r>
        <w:rPr>
          <w:lang w:val="en-US"/>
        </w:rPr>
        <w:t xml:space="preserve">greater than </w:t>
      </w:r>
      <w:r w:rsidRPr="00983CFA">
        <w:rPr>
          <w:lang w:val="en-US"/>
        </w:rPr>
        <w:t>0</w:t>
      </w:r>
      <w:bookmarkEnd w:id="1724"/>
      <w:bookmarkEnd w:id="1725"/>
    </w:p>
    <w:bookmarkEnd w:id="1726"/>
    <w:p w:rsidR="000B06B6" w:rsidRPr="00983CFA" w:rsidRDefault="000B06B6" w:rsidP="000B06B6">
      <w:pPr>
        <w:tabs>
          <w:tab w:val="clear" w:pos="794"/>
          <w:tab w:val="left" w:pos="400"/>
        </w:tabs>
        <w:ind w:left="400" w:hanging="400"/>
        <w:rPr>
          <w:lang w:val="en-US"/>
        </w:rPr>
      </w:pPr>
      <w:r w:rsidRPr="00983CFA">
        <w:rPr>
          <w:lang w:val="en-US"/>
        </w:rPr>
        <w:t>The decoding process operates as follows for the current picture CurrPic.</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983CFA">
        <w:rPr>
          <w:lang w:val="en-US"/>
        </w:rPr>
        <w:fldChar w:fldCharType="begin" w:fldLock="1"/>
      </w:r>
      <w:r w:rsidRPr="00983CFA">
        <w:rPr>
          <w:lang w:val="en-US"/>
        </w:rPr>
        <w:instrText xml:space="preserve"> REF _Ref343098647 \r \h  \* MERGEFORMAT </w:instrText>
      </w:r>
      <w:r w:rsidRPr="00983CFA">
        <w:rPr>
          <w:lang w:val="en-US"/>
        </w:rPr>
      </w:r>
      <w:r w:rsidRPr="00983CFA">
        <w:rPr>
          <w:lang w:val="en-US"/>
        </w:rPr>
        <w:fldChar w:fldCharType="separate"/>
      </w:r>
      <w:r>
        <w:rPr>
          <w:lang w:val="en-US"/>
        </w:rPr>
        <w:t>F.8.1.3</w:t>
      </w:r>
      <w:r w:rsidRPr="00983CFA">
        <w:rPr>
          <w:lang w:val="en-US"/>
        </w:rPr>
        <w:fldChar w:fldCharType="end"/>
      </w:r>
      <w:r w:rsidRPr="00983CFA">
        <w:rPr>
          <w:lang w:val="en-US"/>
        </w:rPr>
        <w:t xml:space="preserve"> is invoked.</w:t>
      </w:r>
    </w:p>
    <w:p w:rsidR="005F5D98" w:rsidRDefault="000B06B6" w:rsidP="000B06B6">
      <w:pPr>
        <w:tabs>
          <w:tab w:val="clear" w:pos="794"/>
          <w:tab w:val="left" w:pos="400"/>
        </w:tabs>
        <w:ind w:left="400" w:hanging="400"/>
        <w:rPr>
          <w:lang w:val="en-US"/>
        </w:rPr>
      </w:pPr>
      <w:r w:rsidRPr="00983CFA">
        <w:rPr>
          <w:lang w:val="en-US"/>
        </w:rPr>
        <w:t>–</w:t>
      </w:r>
      <w:r w:rsidRPr="00983CFA">
        <w:rPr>
          <w:lang w:val="en-US"/>
        </w:rPr>
        <w:tab/>
      </w:r>
      <w:r w:rsidR="005F5D98" w:rsidRPr="00E079D6">
        <w:rPr>
          <w:rFonts w:eastAsia="Batang"/>
          <w:bCs/>
          <w:highlight w:val="green"/>
          <w:lang w:val="en-US" w:eastAsia="ko-KR"/>
        </w:rPr>
        <w:t>If</w:t>
      </w:r>
      <w:r w:rsidR="005F5D98">
        <w:rPr>
          <w:rFonts w:eastAsia="Batang"/>
          <w:bCs/>
          <w:lang w:val="en-US" w:eastAsia="ko-KR"/>
        </w:rPr>
        <w:t xml:space="preserve"> </w:t>
      </w:r>
      <w:r w:rsidRPr="00983CFA">
        <w:rPr>
          <w:rFonts w:eastAsia="Batang"/>
          <w:bCs/>
          <w:lang w:val="en-US" w:eastAsia="ko-KR"/>
        </w:rPr>
        <w:t>ViewScalExtLayerFlag</w:t>
      </w:r>
      <w:r w:rsidRPr="00983CFA">
        <w:rPr>
          <w:lang w:val="en-US"/>
        </w:rPr>
        <w:t xml:space="preserve">[ nuh_layer_id ] is equal to 1, the decoding process for a coded picture with nuh_layer_id greater than 0 specified in subclause </w:t>
      </w:r>
      <w:r w:rsidRPr="00983CFA">
        <w:rPr>
          <w:lang w:val="en-US"/>
        </w:rPr>
        <w:fldChar w:fldCharType="begin" w:fldLock="1"/>
      </w:r>
      <w:r w:rsidRPr="00983CFA">
        <w:rPr>
          <w:lang w:val="en-US"/>
        </w:rPr>
        <w:instrText xml:space="preserve"> REF _Ref346393708 \r \h </w:instrText>
      </w:r>
      <w:r w:rsidRPr="00983CFA">
        <w:rPr>
          <w:lang w:val="en-US"/>
        </w:rPr>
      </w:r>
      <w:r w:rsidRPr="00983CFA">
        <w:rPr>
          <w:lang w:val="en-US"/>
        </w:rPr>
        <w:fldChar w:fldCharType="separate"/>
      </w:r>
      <w:r>
        <w:rPr>
          <w:lang w:val="en-US"/>
        </w:rPr>
        <w:t>G.8</w:t>
      </w:r>
      <w:r w:rsidR="00F360F6">
        <w:rPr>
          <w:lang w:val="en-US"/>
        </w:rPr>
        <w:t>.1</w:t>
      </w:r>
      <w:r>
        <w:rPr>
          <w:lang w:val="en-US"/>
        </w:rPr>
        <w:t>.1</w:t>
      </w:r>
      <w:r w:rsidRPr="00983CFA">
        <w:rPr>
          <w:lang w:val="en-US"/>
        </w:rPr>
        <w:fldChar w:fldCharType="end"/>
      </w:r>
      <w:r w:rsidRPr="00983CFA">
        <w:rPr>
          <w:lang w:val="en-US"/>
        </w:rPr>
        <w:t xml:space="preserve"> is invoked.</w:t>
      </w:r>
      <w:r w:rsidRPr="00273C82">
        <w:rPr>
          <w:lang w:val="en-US"/>
        </w:rPr>
        <w:t xml:space="preserve"> </w:t>
      </w:r>
      <w:r w:rsidRPr="0078562F">
        <w:rPr>
          <w:highlight w:val="yellow"/>
          <w:lang w:val="en-US"/>
        </w:rPr>
        <w:t>[Ed. (YK): It looks a bit odd to refer to Annex G here. Is this avoidable?]</w:t>
      </w:r>
      <w:r w:rsidR="00D711FC">
        <w:rPr>
          <w:lang w:val="en-US"/>
        </w:rPr>
        <w:t xml:space="preserve"> </w:t>
      </w:r>
      <w:r w:rsidR="00D711FC" w:rsidRPr="0078562F">
        <w:rPr>
          <w:highlight w:val="yellow"/>
          <w:lang w:val="en-US"/>
        </w:rPr>
        <w:t xml:space="preserve">[Ed. </w:t>
      </w:r>
      <w:r w:rsidR="00D711FC" w:rsidRPr="00304CB1">
        <w:rPr>
          <w:highlight w:val="yellow"/>
          <w:lang w:val="en-US"/>
        </w:rPr>
        <w:t xml:space="preserve">(JC): </w:t>
      </w:r>
      <w:r w:rsidR="00D711FC">
        <w:rPr>
          <w:highlight w:val="yellow"/>
          <w:lang w:val="en-US"/>
        </w:rPr>
        <w:t>T</w:t>
      </w:r>
      <w:r w:rsidR="00D711FC" w:rsidRPr="00304CB1">
        <w:rPr>
          <w:highlight w:val="yellow"/>
          <w:lang w:val="en-US"/>
        </w:rPr>
        <w:t xml:space="preserve">he current design of the spec is to use annex F as the entry for decoding process of all multi-layer extensions. </w:t>
      </w:r>
      <w:r w:rsidR="00D711FC">
        <w:rPr>
          <w:highlight w:val="yellow"/>
          <w:lang w:val="en-US"/>
        </w:rPr>
        <w:t xml:space="preserve">This </w:t>
      </w:r>
      <w:r w:rsidR="00D711FC" w:rsidRPr="00304CB1">
        <w:rPr>
          <w:highlight w:val="yellow"/>
          <w:lang w:val="en-US"/>
        </w:rPr>
        <w:t>design may not feasible for combined scalability. When a layer is both scalable layer and multi-view layer, the invoking process may have problem]</w:t>
      </w:r>
    </w:p>
    <w:p w:rsidR="005F5D98" w:rsidRPr="005F5D98" w:rsidRDefault="005F5D98" w:rsidP="000B06B6">
      <w:pPr>
        <w:tabs>
          <w:tab w:val="clear" w:pos="794"/>
          <w:tab w:val="left" w:pos="400"/>
        </w:tabs>
        <w:ind w:left="400" w:hanging="400"/>
      </w:pPr>
      <w:r w:rsidRPr="00983CFA">
        <w:rPr>
          <w:lang w:val="en-US"/>
        </w:rPr>
        <w:t>–</w:t>
      </w:r>
      <w:r w:rsidRPr="00983CFA">
        <w:rPr>
          <w:lang w:val="en-US"/>
        </w:rPr>
        <w:tab/>
      </w:r>
      <w:r w:rsidRPr="00D84BDD">
        <w:rPr>
          <w:noProof/>
          <w:highlight w:val="green"/>
        </w:rPr>
        <w:t xml:space="preserve">Otherwise, when </w:t>
      </w:r>
      <w:r w:rsidRPr="00D84BDD">
        <w:rPr>
          <w:highlight w:val="green"/>
          <w:lang w:val="en-CA"/>
        </w:rPr>
        <w:t>DependencyId</w:t>
      </w:r>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862B29">
        <w:rPr>
          <w:noProof/>
          <w:highlight w:val="green"/>
        </w:rPr>
        <w:fldChar w:fldCharType="begin" w:fldLock="1"/>
      </w:r>
      <w:r w:rsidR="00862B29">
        <w:rPr>
          <w:noProof/>
          <w:highlight w:val="green"/>
        </w:rPr>
        <w:instrText xml:space="preserve"> REF _Ref373775286 \r \h </w:instrText>
      </w:r>
      <w:r w:rsidR="00862B29">
        <w:rPr>
          <w:noProof/>
          <w:highlight w:val="green"/>
        </w:rPr>
      </w:r>
      <w:r w:rsidR="00862B29">
        <w:rPr>
          <w:noProof/>
          <w:highlight w:val="green"/>
        </w:rPr>
        <w:fldChar w:fldCharType="separate"/>
      </w:r>
      <w:r w:rsidR="00862B29">
        <w:rPr>
          <w:noProof/>
          <w:highlight w:val="green"/>
        </w:rPr>
        <w:t>H.8.1.1</w:t>
      </w:r>
      <w:r w:rsidR="00862B29">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0B06B6" w:rsidRPr="00983CFA" w:rsidRDefault="000B06B6" w:rsidP="000B06B6">
      <w:pPr>
        <w:tabs>
          <w:tab w:val="clear" w:pos="794"/>
          <w:tab w:val="left" w:pos="400"/>
        </w:tabs>
        <w:ind w:left="400" w:hanging="400"/>
        <w:rPr>
          <w:lang w:val="en-US"/>
        </w:rPr>
      </w:pPr>
      <w:r w:rsidRPr="00983CFA">
        <w:rPr>
          <w:lang w:val="en-US"/>
        </w:rPr>
        <w:t>–</w:t>
      </w:r>
      <w:r w:rsidRPr="00983CFA">
        <w:rPr>
          <w:lang w:val="en-US"/>
        </w:rPr>
        <w:tab/>
        <w:t xml:space="preserve">After all slices of the current picture have been decoded, the decoding process for ending the decoding of a coded picture with nuh_layer_id greater than 0 specified in subclause </w:t>
      </w:r>
      <w:r w:rsidRPr="00983CFA">
        <w:rPr>
          <w:lang w:val="en-US"/>
        </w:rPr>
        <w:fldChar w:fldCharType="begin" w:fldLock="1"/>
      </w:r>
      <w:r w:rsidRPr="00983CFA">
        <w:rPr>
          <w:lang w:val="en-US"/>
        </w:rPr>
        <w:instrText xml:space="preserve"> REF _Ref346382028 \r \h </w:instrText>
      </w:r>
      <w:r w:rsidRPr="00983CFA">
        <w:rPr>
          <w:lang w:val="en-US"/>
        </w:rPr>
      </w:r>
      <w:r w:rsidRPr="00983CFA">
        <w:rPr>
          <w:lang w:val="en-US"/>
        </w:rPr>
        <w:fldChar w:fldCharType="separate"/>
      </w:r>
      <w:r>
        <w:rPr>
          <w:lang w:val="en-US"/>
        </w:rPr>
        <w:t>F.8.1.4</w:t>
      </w:r>
      <w:r w:rsidRPr="00983CFA">
        <w:rPr>
          <w:lang w:val="en-US"/>
        </w:rPr>
        <w:fldChar w:fldCharType="end"/>
      </w:r>
      <w:r w:rsidRPr="00983CFA">
        <w:rPr>
          <w:lang w:val="en-US"/>
        </w:rPr>
        <w:t xml:space="preserve"> is invoked.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27" w:name="_Ref343098647"/>
      <w:bookmarkStart w:id="1728" w:name="_Toc373499562"/>
      <w:bookmarkStart w:id="1729" w:name="_Toc373832739"/>
      <w:r w:rsidRPr="00983CFA">
        <w:rPr>
          <w:lang w:val="en-US"/>
        </w:rPr>
        <w:lastRenderedPageBreak/>
        <w:t>Decoding process for starting the decoding of a coded picture</w:t>
      </w:r>
      <w:bookmarkEnd w:id="1727"/>
      <w:r w:rsidRPr="00983CFA">
        <w:rPr>
          <w:lang w:val="en-US"/>
        </w:rPr>
        <w:t xml:space="preserve"> with nuh_layer_id greater than 0</w:t>
      </w:r>
      <w:bookmarkEnd w:id="1728"/>
      <w:bookmarkEnd w:id="1729"/>
    </w:p>
    <w:p w:rsidR="000B06B6" w:rsidRPr="00983CFA" w:rsidRDefault="000B06B6" w:rsidP="000B06B6">
      <w:pPr>
        <w:rPr>
          <w:lang w:val="en-US"/>
        </w:rPr>
      </w:pPr>
      <w:r w:rsidRPr="00983CFA">
        <w:rPr>
          <w:lang w:val="en-US"/>
        </w:rPr>
        <w:t>Each picture referred to in this subclause is a complete coded picture.</w:t>
      </w:r>
    </w:p>
    <w:p w:rsidR="000B06B6" w:rsidRPr="00983CFA" w:rsidRDefault="000B06B6" w:rsidP="000B06B6">
      <w:pPr>
        <w:rPr>
          <w:lang w:val="en-US"/>
        </w:rPr>
      </w:pPr>
      <w:r w:rsidRPr="00983CFA">
        <w:rPr>
          <w:lang w:val="en-US"/>
        </w:rPr>
        <w:t>The decoding process operates as follows for the current picture CurrPic:</w:t>
      </w:r>
    </w:p>
    <w:p w:rsidR="000B06B6" w:rsidRPr="00983CFA" w:rsidRDefault="000B06B6" w:rsidP="008557C3">
      <w:pPr>
        <w:numPr>
          <w:ilvl w:val="0"/>
          <w:numId w:val="10"/>
        </w:numPr>
        <w:tabs>
          <w:tab w:val="clear" w:pos="794"/>
          <w:tab w:val="left" w:pos="700"/>
        </w:tabs>
        <w:ind w:left="700"/>
        <w:rPr>
          <w:lang w:val="en-US"/>
        </w:rPr>
      </w:pPr>
      <w:r w:rsidRPr="00983CFA">
        <w:rPr>
          <w:lang w:val="en-US"/>
        </w:rPr>
        <w:t>The decoding of NAL units is specified in subclause </w:t>
      </w:r>
      <w:r>
        <w:rPr>
          <w:lang w:val="en-US"/>
        </w:rPr>
        <w:fldChar w:fldCharType="begin" w:fldLock="1"/>
      </w:r>
      <w:r>
        <w:rPr>
          <w:lang w:val="en-US"/>
        </w:rPr>
        <w:instrText xml:space="preserve"> REF _Ref373393356 \r \h </w:instrText>
      </w:r>
      <w:r>
        <w:rPr>
          <w:lang w:val="en-US"/>
        </w:rPr>
      </w:r>
      <w:r>
        <w:rPr>
          <w:lang w:val="en-US"/>
        </w:rPr>
        <w:fldChar w:fldCharType="separate"/>
      </w:r>
      <w:r>
        <w:rPr>
          <w:lang w:val="en-US"/>
        </w:rPr>
        <w:t>F.8.2</w:t>
      </w:r>
      <w:r>
        <w:rPr>
          <w:lang w:val="en-US"/>
        </w:rPr>
        <w:fldChar w:fldCharType="end"/>
      </w:r>
      <w:r w:rsidRPr="00983CFA">
        <w:rPr>
          <w:lang w:val="en-US"/>
        </w:rPr>
        <w:t>.</w:t>
      </w:r>
    </w:p>
    <w:p w:rsidR="000B06B6" w:rsidRPr="00983CFA" w:rsidRDefault="000B06B6" w:rsidP="008557C3">
      <w:pPr>
        <w:numPr>
          <w:ilvl w:val="0"/>
          <w:numId w:val="10"/>
        </w:numPr>
        <w:tabs>
          <w:tab w:val="clear" w:pos="794"/>
          <w:tab w:val="left" w:pos="700"/>
        </w:tabs>
        <w:ind w:left="700"/>
        <w:rPr>
          <w:lang w:val="en-US"/>
        </w:rPr>
      </w:pPr>
      <w:r w:rsidRPr="00983CFA">
        <w:rPr>
          <w:lang w:val="en-US"/>
        </w:rPr>
        <w:t>The processes in subclause </w:t>
      </w:r>
      <w:r w:rsidRPr="00983CFA">
        <w:rPr>
          <w:lang w:val="en-US"/>
        </w:rPr>
        <w:fldChar w:fldCharType="begin" w:fldLock="1"/>
      </w:r>
      <w:r w:rsidRPr="00983CFA">
        <w:rPr>
          <w:lang w:val="en-US"/>
        </w:rPr>
        <w:instrText xml:space="preserve"> REF _Ref363319757 \r \h </w:instrText>
      </w:r>
      <w:r w:rsidRPr="00983CFA">
        <w:rPr>
          <w:lang w:val="en-US"/>
        </w:rPr>
      </w:r>
      <w:r w:rsidRPr="00983CFA">
        <w:rPr>
          <w:lang w:val="en-US"/>
        </w:rPr>
        <w:fldChar w:fldCharType="separate"/>
      </w:r>
      <w:r>
        <w:rPr>
          <w:lang w:val="en-US"/>
        </w:rPr>
        <w:t>F.8.3</w:t>
      </w:r>
      <w:r w:rsidRPr="00983CFA">
        <w:rPr>
          <w:lang w:val="en-US"/>
        </w:rPr>
        <w:fldChar w:fldCharType="end"/>
      </w:r>
      <w:r w:rsidRPr="00983CFA">
        <w:rPr>
          <w:lang w:val="en-US"/>
        </w:rPr>
        <w:t xml:space="preserve"> specify the following decoding processes using syntax elements in the slice segment layer and above: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Variables and functions relating to picture order count are derived in subclause </w:t>
      </w:r>
      <w:r w:rsidRPr="00983CFA">
        <w:rPr>
          <w:lang w:val="en-US"/>
        </w:rPr>
        <w:fldChar w:fldCharType="begin" w:fldLock="1"/>
      </w:r>
      <w:r w:rsidRPr="00983CFA">
        <w:rPr>
          <w:lang w:val="en-US"/>
        </w:rPr>
        <w:instrText xml:space="preserve"> REF _Ref363319686 \r \h </w:instrText>
      </w:r>
      <w:r w:rsidRPr="00983CFA">
        <w:rPr>
          <w:lang w:val="en-US"/>
        </w:rPr>
      </w:r>
      <w:r w:rsidRPr="00983CFA">
        <w:rPr>
          <w:lang w:val="en-US"/>
        </w:rPr>
        <w:fldChar w:fldCharType="separate"/>
      </w:r>
      <w:r>
        <w:rPr>
          <w:lang w:val="en-US"/>
        </w:rPr>
        <w:t>F.8.3.1</w:t>
      </w:r>
      <w:r w:rsidRPr="00983CFA">
        <w:rPr>
          <w:lang w:val="en-US"/>
        </w:rPr>
        <w:fldChar w:fldCharType="end"/>
      </w:r>
      <w:r w:rsidRPr="00983CFA">
        <w:rPr>
          <w:lang w:val="en-US"/>
        </w:rPr>
        <w:t xml:space="preserve">. This needs to be invoked only for the first slice segment of a picture. </w:t>
      </w:r>
      <w:r w:rsidRPr="00983CFA">
        <w:rPr>
          <w:highlight w:val="cyan"/>
          <w:lang w:val="en-US"/>
        </w:rPr>
        <w:t>It is a requirement of bitstream conformance that PicOrderCntVal shall remain unchanged within an access unit.</w:t>
      </w:r>
    </w:p>
    <w:p w:rsidR="000B06B6" w:rsidRPr="00983CFA" w:rsidRDefault="000B06B6" w:rsidP="000B06B6">
      <w:pPr>
        <w:tabs>
          <w:tab w:val="clear" w:pos="794"/>
          <w:tab w:val="clear" w:pos="1191"/>
        </w:tabs>
        <w:ind w:left="1228" w:hanging="434"/>
        <w:rPr>
          <w:highlight w:val="yellow"/>
          <w:lang w:val="en-US"/>
        </w:rPr>
      </w:pPr>
      <w:r w:rsidRPr="00983CFA">
        <w:rPr>
          <w:lang w:val="en-US"/>
        </w:rPr>
        <w:t>–</w:t>
      </w:r>
      <w:r w:rsidRPr="00983CFA">
        <w:rPr>
          <w:lang w:val="en-US"/>
        </w:rPr>
        <w:tab/>
        <w:t>The decoding process for RPS in subclause </w:t>
      </w:r>
      <w:r w:rsidRPr="00983CFA">
        <w:rPr>
          <w:highlight w:val="cyan"/>
          <w:lang w:val="en-US"/>
        </w:rPr>
        <w:fldChar w:fldCharType="begin" w:fldLock="1"/>
      </w:r>
      <w:r w:rsidRPr="00983CFA">
        <w:rPr>
          <w:lang w:val="en-US"/>
        </w:rPr>
        <w:instrText xml:space="preserve"> REF _Ref363319770 \r \h </w:instrText>
      </w:r>
      <w:r w:rsidRPr="00983CFA">
        <w:rPr>
          <w:highlight w:val="cyan"/>
          <w:lang w:val="en-US"/>
        </w:rPr>
      </w:r>
      <w:r w:rsidRPr="00983CFA">
        <w:rPr>
          <w:highlight w:val="cyan"/>
          <w:lang w:val="en-US"/>
        </w:rPr>
        <w:fldChar w:fldCharType="separate"/>
      </w:r>
      <w:r>
        <w:rPr>
          <w:lang w:val="en-US"/>
        </w:rPr>
        <w:t>F.8.3.2</w:t>
      </w:r>
      <w:r w:rsidRPr="00983CFA">
        <w:rPr>
          <w:highlight w:val="cyan"/>
          <w:lang w:val="en-US"/>
        </w:rPr>
        <w:fldChar w:fldCharType="end"/>
      </w:r>
      <w:r w:rsidRPr="00983CFA">
        <w:rPr>
          <w:lang w:val="en-US"/>
        </w:rPr>
        <w:t xml:space="preserve"> is invoked, wherein </w:t>
      </w:r>
      <w:r w:rsidRPr="00983CFA">
        <w:rPr>
          <w:highlight w:val="cyan"/>
          <w:lang w:val="en-US"/>
        </w:rPr>
        <w:t>only</w:t>
      </w:r>
      <w:r w:rsidRPr="00983CFA">
        <w:rPr>
          <w:lang w:val="en-US"/>
        </w:rPr>
        <w:t xml:space="preserve"> reference pictures </w:t>
      </w:r>
      <w:r w:rsidRPr="00983CFA">
        <w:rPr>
          <w:highlight w:val="cyan"/>
          <w:lang w:val="en-US"/>
        </w:rPr>
        <w:t xml:space="preserve">with a nuh_layer_id equal to that of CurrPic </w:t>
      </w:r>
      <w:r w:rsidRPr="00983CFA">
        <w:rPr>
          <w:lang w:val="en-US"/>
        </w:rPr>
        <w:t xml:space="preserve">may be marked as "unused for reference" or "used for long-term reference" </w:t>
      </w:r>
      <w:r w:rsidRPr="00983CFA">
        <w:rPr>
          <w:highlight w:val="cyan"/>
          <w:lang w:val="en-US"/>
        </w:rPr>
        <w:t>and any picture with a different value of nuh_layer_id is not marked.</w:t>
      </w:r>
      <w:r w:rsidRPr="00983CFA">
        <w:rPr>
          <w:lang w:val="en-US"/>
        </w:rPr>
        <w:t xml:space="preserve"> This needs to be invoked only for the first slice segment of a picture.</w:t>
      </w:r>
    </w:p>
    <w:p w:rsidR="000B06B6" w:rsidRDefault="000B06B6" w:rsidP="000B06B6">
      <w:pPr>
        <w:tabs>
          <w:tab w:val="clear" w:pos="794"/>
          <w:tab w:val="clear" w:pos="1191"/>
        </w:tabs>
        <w:ind w:left="1228" w:hanging="434"/>
        <w:rPr>
          <w:lang w:val="en-US"/>
        </w:rPr>
      </w:pPr>
      <w:r w:rsidRPr="00983CFA">
        <w:rPr>
          <w:lang w:val="en-US"/>
        </w:rPr>
        <w:t>–</w:t>
      </w:r>
      <w:r w:rsidRPr="00983CFA">
        <w:rPr>
          <w:lang w:val="en-US"/>
        </w:rPr>
        <w:tab/>
        <w:t>When FirstPicInLayerDecodedFlag[ nuh_layer_id ] is equal to 0, the decoding process for generating unavailable reference pictures specified in subclause </w:t>
      </w:r>
      <w:r w:rsidRPr="00983CFA">
        <w:rPr>
          <w:lang w:val="en-US"/>
        </w:rPr>
        <w:fldChar w:fldCharType="begin" w:fldLock="1"/>
      </w:r>
      <w:r w:rsidRPr="00983CFA">
        <w:rPr>
          <w:lang w:val="en-US"/>
        </w:rPr>
        <w:instrText xml:space="preserve"> REF _Ref363260402 \r \h </w:instrText>
      </w:r>
      <w:r w:rsidRPr="00983CFA">
        <w:rPr>
          <w:lang w:val="en-US"/>
        </w:rPr>
      </w:r>
      <w:r w:rsidRPr="00983CFA">
        <w:rPr>
          <w:lang w:val="en-US"/>
        </w:rPr>
        <w:fldChar w:fldCharType="separate"/>
      </w:r>
      <w:r>
        <w:rPr>
          <w:lang w:val="en-US"/>
        </w:rPr>
        <w:t>F.8.1.5</w:t>
      </w:r>
      <w:r w:rsidRPr="00983CFA">
        <w:rPr>
          <w:lang w:val="en-US"/>
        </w:rPr>
        <w:fldChar w:fldCharType="end"/>
      </w:r>
      <w:r w:rsidRPr="00983CFA">
        <w:rPr>
          <w:lang w:val="en-US"/>
        </w:rPr>
        <w:t xml:space="preserve"> is invoked, which needs to be invoked only for the first slice segment of a picture.</w:t>
      </w:r>
    </w:p>
    <w:p w:rsidR="000B06B6" w:rsidRPr="00983CFA" w:rsidRDefault="000B06B6" w:rsidP="000B06B6">
      <w:pPr>
        <w:tabs>
          <w:tab w:val="clear" w:pos="794"/>
          <w:tab w:val="clear" w:pos="1191"/>
        </w:tabs>
        <w:ind w:left="1228" w:hanging="434"/>
        <w:rPr>
          <w:lang w:val="en-US"/>
        </w:rPr>
      </w:pPr>
      <w:r w:rsidRPr="00983CFA">
        <w:rPr>
          <w:lang w:val="en-US"/>
        </w:rPr>
        <w:t>–</w:t>
      </w:r>
      <w:r w:rsidRPr="00983CFA">
        <w:rPr>
          <w:lang w:val="en-US"/>
        </w:rPr>
        <w:tab/>
        <w:t xml:space="preserve">When FirstPicInLayerDecodedFlag[ nuh_layer_id ] is </w:t>
      </w:r>
      <w:r>
        <w:rPr>
          <w:lang w:val="en-US"/>
        </w:rPr>
        <w:t xml:space="preserve">not </w:t>
      </w:r>
      <w:r w:rsidRPr="00983CFA">
        <w:rPr>
          <w:lang w:val="en-US"/>
        </w:rPr>
        <w:t>equal to 0</w:t>
      </w:r>
      <w:r>
        <w:rPr>
          <w:lang w:val="en-US"/>
        </w:rPr>
        <w:t xml:space="preserve"> and the current picture is an IRAP picture with NoRaslOutputFlag equal to 1</w:t>
      </w:r>
      <w:r w:rsidRPr="00983CFA">
        <w:rPr>
          <w:lang w:val="en-US"/>
        </w:rPr>
        <w:t>, the decoding process for generating unavailable reference pictures specified in subclause </w:t>
      </w:r>
      <w:r>
        <w:rPr>
          <w:lang w:val="en-US"/>
        </w:rPr>
        <w:fldChar w:fldCharType="begin" w:fldLock="1"/>
      </w:r>
      <w:r>
        <w:rPr>
          <w:lang w:val="en-US"/>
        </w:rPr>
        <w:instrText xml:space="preserve"> REF _Ref373317388 \r \h </w:instrText>
      </w:r>
      <w:r>
        <w:rPr>
          <w:lang w:val="en-US"/>
        </w:rPr>
      </w:r>
      <w:r>
        <w:rPr>
          <w:lang w:val="en-US"/>
        </w:rPr>
        <w:fldChar w:fldCharType="separate"/>
      </w:r>
      <w:r>
        <w:rPr>
          <w:lang w:val="en-US"/>
        </w:rPr>
        <w:t>F.8.3.3</w:t>
      </w:r>
      <w:r>
        <w:rPr>
          <w:lang w:val="en-US"/>
        </w:rPr>
        <w:fldChar w:fldCharType="end"/>
      </w:r>
      <w:r w:rsidRPr="00983CFA">
        <w:rPr>
          <w:lang w:val="en-US"/>
        </w:rPr>
        <w:t xml:space="preserve"> is invoked, which needs to be invoked only for the first slice segment of a picture.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0" w:name="_Ref346382028"/>
      <w:bookmarkStart w:id="1731" w:name="_Toc373499563"/>
      <w:bookmarkStart w:id="1732" w:name="_Toc373832740"/>
      <w:r w:rsidRPr="00983CFA">
        <w:rPr>
          <w:lang w:val="en-US"/>
        </w:rPr>
        <w:t>Decoding process for ending the decoding of a coded picture</w:t>
      </w:r>
      <w:bookmarkEnd w:id="1730"/>
      <w:r w:rsidRPr="00983CFA">
        <w:rPr>
          <w:lang w:val="en-US"/>
        </w:rPr>
        <w:t xml:space="preserve"> with nuh_layer_id greater than 0</w:t>
      </w:r>
      <w:bookmarkEnd w:id="1731"/>
      <w:bookmarkEnd w:id="1732"/>
    </w:p>
    <w:p w:rsidR="000B06B6" w:rsidRPr="00983CFA" w:rsidRDefault="000B06B6" w:rsidP="000B06B6">
      <w:pPr>
        <w:ind w:left="434" w:hanging="434"/>
        <w:rPr>
          <w:lang w:val="en-US"/>
        </w:rPr>
      </w:pPr>
      <w:r w:rsidRPr="00983CFA">
        <w:rPr>
          <w:lang w:val="en-US"/>
        </w:rPr>
        <w:t>PicOutputFlag is set as follows:</w:t>
      </w:r>
    </w:p>
    <w:p w:rsidR="000B06B6" w:rsidRPr="00983CFA" w:rsidRDefault="000B06B6" w:rsidP="000B06B6">
      <w:pPr>
        <w:ind w:left="434" w:hanging="434"/>
        <w:rPr>
          <w:lang w:val="en-US"/>
        </w:rPr>
      </w:pPr>
      <w:r w:rsidRPr="00983CFA">
        <w:rPr>
          <w:lang w:val="en-US"/>
        </w:rPr>
        <w:t>–</w:t>
      </w:r>
      <w:r w:rsidRPr="00983CFA">
        <w:rPr>
          <w:lang w:val="en-US"/>
        </w:rPr>
        <w:tab/>
      </w:r>
      <w:r>
        <w:rPr>
          <w:lang w:val="en-US"/>
        </w:rPr>
        <w:t>I</w:t>
      </w:r>
      <w:r w:rsidRPr="00983CFA">
        <w:rPr>
          <w:lang w:val="en-US"/>
        </w:rPr>
        <w:t>f LayerInitiali</w:t>
      </w:r>
      <w:r>
        <w:rPr>
          <w:lang w:val="en-US"/>
        </w:rPr>
        <w:t>z</w:t>
      </w:r>
      <w:r w:rsidRPr="00983CFA">
        <w:rPr>
          <w:lang w:val="en-US"/>
        </w:rPr>
        <w:t>edFlag[ nuh_layer_id ] is equal to 0, PicOutputFlag is set equal to 0.</w:t>
      </w:r>
    </w:p>
    <w:p w:rsidR="000B06B6" w:rsidRPr="00983CFA" w:rsidRDefault="000B06B6" w:rsidP="000B06B6">
      <w:pPr>
        <w:ind w:left="434" w:hanging="434"/>
        <w:rPr>
          <w:lang w:val="en-US"/>
        </w:rPr>
      </w:pPr>
      <w:r w:rsidRPr="00983CFA">
        <w:rPr>
          <w:lang w:val="en-US"/>
        </w:rPr>
        <w:t>–</w:t>
      </w:r>
      <w:r w:rsidRPr="00983CFA">
        <w:rPr>
          <w:lang w:val="en-US"/>
        </w:rPr>
        <w:tab/>
      </w:r>
      <w:r>
        <w:rPr>
          <w:lang w:val="en-US"/>
        </w:rPr>
        <w:t>Otherwise, i</w:t>
      </w:r>
      <w:r w:rsidRPr="00983CFA">
        <w:rPr>
          <w:lang w:val="en-US"/>
        </w:rPr>
        <w:t>f the current picture is a RASL picture and NoRaslOutputFlag of the associated IRAP picture is equal to 1, PicOutputFlag is set equal to 0.</w:t>
      </w:r>
    </w:p>
    <w:p w:rsidR="000B06B6" w:rsidRPr="00983CFA" w:rsidRDefault="000B06B6" w:rsidP="000B06B6">
      <w:pPr>
        <w:ind w:left="434" w:hanging="434"/>
        <w:rPr>
          <w:lang w:val="en-US"/>
        </w:rPr>
      </w:pPr>
      <w:r w:rsidRPr="00983CFA">
        <w:rPr>
          <w:lang w:val="en-US"/>
        </w:rPr>
        <w:t>–</w:t>
      </w:r>
      <w:r w:rsidRPr="00983CFA">
        <w:rPr>
          <w:lang w:val="en-US"/>
        </w:rPr>
        <w:tab/>
        <w:t>Otherwise, PicOutputFlag is set equal to pic_output_flag.</w:t>
      </w:r>
    </w:p>
    <w:p w:rsidR="000B06B6" w:rsidRPr="00983CFA" w:rsidRDefault="000B06B6" w:rsidP="000B06B6">
      <w:pPr>
        <w:tabs>
          <w:tab w:val="clear" w:pos="1191"/>
          <w:tab w:val="left" w:pos="1200"/>
        </w:tabs>
        <w:ind w:left="434" w:hanging="434"/>
        <w:rPr>
          <w:lang w:val="en-US"/>
        </w:rPr>
      </w:pPr>
      <w:r w:rsidRPr="00983CFA">
        <w:rPr>
          <w:lang w:val="en-US"/>
        </w:rPr>
        <w:t>The following applies:</w:t>
      </w:r>
    </w:p>
    <w:p w:rsidR="000B06B6" w:rsidRPr="00983CFA" w:rsidRDefault="000B06B6" w:rsidP="000B06B6">
      <w:pPr>
        <w:ind w:left="434" w:hanging="434"/>
        <w:rPr>
          <w:lang w:val="en-US"/>
        </w:rPr>
      </w:pPr>
      <w:r w:rsidRPr="00983CFA">
        <w:rPr>
          <w:lang w:val="en-US"/>
        </w:rPr>
        <w:t>–</w:t>
      </w:r>
      <w:r w:rsidRPr="00983CFA">
        <w:rPr>
          <w:lang w:val="en-US"/>
        </w:rPr>
        <w:tab/>
        <w:t>If discardable_flag is equal to 1, the decoded picture is marked as "unused for reference".</w:t>
      </w:r>
    </w:p>
    <w:p w:rsidR="000B06B6" w:rsidRPr="00983CFA" w:rsidRDefault="000B06B6" w:rsidP="000B06B6">
      <w:pPr>
        <w:tabs>
          <w:tab w:val="clear" w:pos="1191"/>
          <w:tab w:val="left" w:pos="1200"/>
        </w:tabs>
        <w:ind w:left="434" w:hanging="434"/>
        <w:rPr>
          <w:lang w:val="en-US"/>
        </w:rPr>
      </w:pPr>
      <w:r w:rsidRPr="00983CFA">
        <w:rPr>
          <w:lang w:val="en-US"/>
        </w:rPr>
        <w:t>–</w:t>
      </w:r>
      <w:r w:rsidRPr="00983CFA">
        <w:rPr>
          <w:lang w:val="en-US"/>
        </w:rPr>
        <w:tab/>
        <w:t>Otherwise, the decoded picture is marked as "used for short-term reference".</w:t>
      </w:r>
    </w:p>
    <w:p w:rsidR="000B06B6" w:rsidRPr="00983CFA" w:rsidRDefault="000B06B6" w:rsidP="000B06B6">
      <w:pPr>
        <w:tabs>
          <w:tab w:val="clear" w:pos="1191"/>
          <w:tab w:val="left" w:pos="1200"/>
        </w:tabs>
        <w:rPr>
          <w:lang w:val="en-US"/>
        </w:rPr>
      </w:pPr>
      <w:r w:rsidRPr="00983CFA">
        <w:rPr>
          <w:lang w:val="en-US"/>
        </w:rPr>
        <w:t xml:space="preserve">When TemporalId is equal to HighestTid, the marking process for sub-layer non-reference pictures not needed for inter-layer prediction specified in subclause </w:t>
      </w:r>
      <w:r w:rsidRPr="00983CFA">
        <w:rPr>
          <w:lang w:val="en-US"/>
        </w:rPr>
        <w:fldChar w:fldCharType="begin" w:fldLock="1"/>
      </w:r>
      <w:r w:rsidRPr="00983CFA">
        <w:rPr>
          <w:lang w:val="en-US"/>
        </w:rPr>
        <w:instrText xml:space="preserve"> REF _Ref343168794 \r \h  \* MERGEFORMAT </w:instrText>
      </w:r>
      <w:r w:rsidRPr="00983CFA">
        <w:rPr>
          <w:lang w:val="en-US"/>
        </w:rPr>
      </w:r>
      <w:r w:rsidRPr="00983CFA">
        <w:rPr>
          <w:lang w:val="en-US"/>
        </w:rPr>
        <w:fldChar w:fldCharType="separate"/>
      </w:r>
      <w:r>
        <w:rPr>
          <w:lang w:val="en-US"/>
        </w:rPr>
        <w:t>F.8.1.4.1</w:t>
      </w:r>
      <w:r w:rsidRPr="00983CFA">
        <w:rPr>
          <w:lang w:val="en-US"/>
        </w:rPr>
        <w:fldChar w:fldCharType="end"/>
      </w:r>
      <w:r w:rsidRPr="00983CFA">
        <w:rPr>
          <w:lang w:val="en-US"/>
        </w:rPr>
        <w:t xml:space="preserve"> is invoked with latestDecLayerId equal to nuh_layer_id as input.</w:t>
      </w:r>
    </w:p>
    <w:p w:rsidR="000B06B6" w:rsidRPr="00983CFA" w:rsidRDefault="000B06B6" w:rsidP="000B06B6">
      <w:pPr>
        <w:tabs>
          <w:tab w:val="clear" w:pos="1191"/>
          <w:tab w:val="left" w:pos="1200"/>
        </w:tabs>
        <w:rPr>
          <w:lang w:val="en-US"/>
        </w:rPr>
      </w:pPr>
      <w:r>
        <w:rPr>
          <w:lang w:val="en-US"/>
        </w:rPr>
        <w:t xml:space="preserve">When </w:t>
      </w:r>
      <w:r w:rsidRPr="00204D02">
        <w:rPr>
          <w:lang w:val="en-US"/>
        </w:rPr>
        <w:t>FirstPicInLayerDecodedFlag[ </w:t>
      </w:r>
      <w:r w:rsidRPr="00983CFA">
        <w:rPr>
          <w:lang w:val="en-US"/>
        </w:rPr>
        <w:t>nuh_layer_id</w:t>
      </w:r>
      <w:r w:rsidRPr="00204D02">
        <w:rPr>
          <w:lang w:val="en-US"/>
        </w:rPr>
        <w:t> ] is equal to 0</w:t>
      </w:r>
      <w:r>
        <w:rPr>
          <w:lang w:val="en-US"/>
        </w:rPr>
        <w:t xml:space="preserve">, </w:t>
      </w:r>
      <w:r w:rsidRPr="00983CFA">
        <w:rPr>
          <w:lang w:val="en-US"/>
        </w:rPr>
        <w:t>FirstPicInLayerDecodedFlag[ nuh_layer_id</w:t>
      </w:r>
      <w:r>
        <w:rPr>
          <w:lang w:val="en-US"/>
        </w:rPr>
        <w:t> </w:t>
      </w:r>
      <w:r w:rsidRPr="00983CFA">
        <w:rPr>
          <w:lang w:val="en-US"/>
        </w:rPr>
        <w:t>]</w:t>
      </w:r>
      <w:r>
        <w:rPr>
          <w:lang w:val="en-US"/>
        </w:rPr>
        <w:t xml:space="preserve"> </w:t>
      </w:r>
      <w:r w:rsidRPr="00983CFA">
        <w:rPr>
          <w:lang w:val="en-US"/>
        </w:rPr>
        <w:t>is set equal to 1.</w:t>
      </w:r>
    </w:p>
    <w:p w:rsidR="000B06B6" w:rsidRPr="00983CFA" w:rsidRDefault="000B06B6" w:rsidP="008557C3">
      <w:pPr>
        <w:pStyle w:val="3H3"/>
        <w:keepLines w:val="0"/>
        <w:numPr>
          <w:ilvl w:val="4"/>
          <w:numId w:val="37"/>
        </w:numPr>
        <w:tabs>
          <w:tab w:val="clear" w:pos="1170"/>
          <w:tab w:val="num" w:pos="1134"/>
        </w:tabs>
        <w:ind w:left="1134" w:hanging="1134"/>
        <w:rPr>
          <w:lang w:val="en-US"/>
        </w:rPr>
      </w:pPr>
      <w:bookmarkStart w:id="1733" w:name="_Ref343168794"/>
      <w:r w:rsidRPr="00983CFA">
        <w:rPr>
          <w:lang w:val="en-US"/>
        </w:rPr>
        <w:t>Marking process for sub-layer non-reference pictures not needed for inter-layer prediction</w:t>
      </w:r>
      <w:bookmarkEnd w:id="1733"/>
    </w:p>
    <w:p w:rsidR="000B06B6" w:rsidRPr="00983CFA" w:rsidRDefault="000B06B6" w:rsidP="000B06B6">
      <w:pPr>
        <w:rPr>
          <w:lang w:val="en-US"/>
        </w:rPr>
      </w:pPr>
      <w:r w:rsidRPr="00983CFA">
        <w:rPr>
          <w:lang w:val="en-US"/>
        </w:rPr>
        <w:t>Input to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a nuh_layer_id value latestDecLayerId</w:t>
      </w:r>
    </w:p>
    <w:p w:rsidR="000B06B6" w:rsidRPr="00983CFA" w:rsidRDefault="000B06B6" w:rsidP="000B06B6">
      <w:pPr>
        <w:rPr>
          <w:lang w:val="en-US"/>
        </w:rPr>
      </w:pPr>
      <w:r w:rsidRPr="00983CFA">
        <w:rPr>
          <w:lang w:val="en-US"/>
        </w:rPr>
        <w:t>Output of this process is: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potentially updated marking as "unused for reference" for some decoded pictures</w:t>
      </w:r>
    </w:p>
    <w:p w:rsidR="000B06B6" w:rsidRPr="00983CFA" w:rsidRDefault="000B06B6" w:rsidP="000B06B6">
      <w:pPr>
        <w:pStyle w:val="Note1CharCharCharCharCharChar"/>
        <w:rPr>
          <w:lang w:val="en-US"/>
        </w:rPr>
      </w:pPr>
      <w:r w:rsidRPr="00983CFA">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0B06B6" w:rsidRPr="00983CFA" w:rsidRDefault="000B06B6" w:rsidP="000B06B6">
      <w:pPr>
        <w:numPr>
          <w:ilvl w:val="12"/>
          <w:numId w:val="0"/>
        </w:numPr>
        <w:tabs>
          <w:tab w:val="left" w:pos="-720"/>
        </w:tabs>
        <w:rPr>
          <w:lang w:val="en-US"/>
        </w:rPr>
      </w:pPr>
      <w:r w:rsidRPr="00983CFA">
        <w:rPr>
          <w:lang w:val="en-US"/>
        </w:rPr>
        <w:t>The variables numTargetDecLayers, and latestDecIdx are derived as follows:</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numTargetDecLayers is set equal to the number of entries in TargetDecLayerIdList.</w:t>
      </w:r>
    </w:p>
    <w:p w:rsidR="000B06B6" w:rsidRPr="00983CFA" w:rsidRDefault="000B06B6" w:rsidP="000B06B6">
      <w:pPr>
        <w:tabs>
          <w:tab w:val="left" w:pos="284"/>
        </w:tabs>
        <w:ind w:left="284" w:hanging="284"/>
        <w:rPr>
          <w:lang w:val="en-US"/>
        </w:rPr>
      </w:pPr>
      <w:r w:rsidRPr="00983CFA">
        <w:rPr>
          <w:lang w:val="en-US"/>
        </w:rPr>
        <w:t>–</w:t>
      </w:r>
      <w:r w:rsidRPr="00983CFA">
        <w:rPr>
          <w:lang w:val="en-US"/>
        </w:rPr>
        <w:tab/>
        <w:t>latestDecIdx is set equal to the value of i for which TargetDecLayerIdList[ i ] is equal to latestDecLayerId.</w:t>
      </w:r>
    </w:p>
    <w:p w:rsidR="000B06B6" w:rsidRPr="00983CFA" w:rsidRDefault="000B06B6" w:rsidP="000B06B6">
      <w:pPr>
        <w:numPr>
          <w:ilvl w:val="12"/>
          <w:numId w:val="0"/>
        </w:numPr>
        <w:tabs>
          <w:tab w:val="left" w:pos="-720"/>
        </w:tabs>
        <w:rPr>
          <w:lang w:val="en-US"/>
        </w:rPr>
      </w:pPr>
      <w:r w:rsidRPr="00983CFA">
        <w:rPr>
          <w:lang w:val="en-US"/>
        </w:rPr>
        <w:t>For i in the range of 0 to latestDecIdx, inclusive, the following applies for marking of pictures as "unused for reference":</w:t>
      </w:r>
    </w:p>
    <w:p w:rsidR="000B06B6" w:rsidRPr="00983CFA" w:rsidRDefault="000B06B6" w:rsidP="000B06B6">
      <w:pPr>
        <w:pStyle w:val="enumlev1"/>
        <w:spacing w:before="136"/>
        <w:ind w:left="403" w:hanging="403"/>
        <w:rPr>
          <w:lang w:val="en-US"/>
        </w:rPr>
      </w:pPr>
      <w:r w:rsidRPr="00983CFA">
        <w:rPr>
          <w:lang w:val="en-US"/>
        </w:rPr>
        <w:t>–</w:t>
      </w:r>
      <w:r w:rsidRPr="00983CFA">
        <w:rPr>
          <w:lang w:val="en-US"/>
        </w:rPr>
        <w:tab/>
        <w:t>Let currPic be the picture in the current access unit with nuh_layer_id equal to TargetDecLayerIdList[ i ].</w:t>
      </w:r>
    </w:p>
    <w:p w:rsidR="000B06B6" w:rsidRPr="00983CFA" w:rsidRDefault="000B06B6" w:rsidP="000B06B6">
      <w:pPr>
        <w:tabs>
          <w:tab w:val="clear" w:pos="794"/>
          <w:tab w:val="left" w:pos="400"/>
        </w:tabs>
        <w:ind w:left="400" w:hanging="400"/>
        <w:rPr>
          <w:lang w:val="en-US"/>
        </w:rPr>
      </w:pPr>
      <w:r w:rsidRPr="00983CFA">
        <w:rPr>
          <w:lang w:val="en-US"/>
        </w:rPr>
        <w:lastRenderedPageBreak/>
        <w:t>–</w:t>
      </w:r>
      <w:r w:rsidRPr="00983CFA">
        <w:rPr>
          <w:lang w:val="en-US"/>
        </w:rPr>
        <w:tab/>
        <w:t>When currPic is marked as "used for reference" and is a sub-layer non-reference picture,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variable currTid is set equal to the value of TemporalId of currPic.</w:t>
      </w:r>
    </w:p>
    <w:p w:rsidR="000B06B6" w:rsidRPr="00983CFA" w:rsidRDefault="000B06B6" w:rsidP="000B06B6">
      <w:pPr>
        <w:pStyle w:val="enumlev1"/>
        <w:spacing w:before="136"/>
        <w:ind w:left="806" w:hanging="403"/>
        <w:rPr>
          <w:lang w:val="en-US" w:eastAsia="ko-KR"/>
        </w:rPr>
      </w:pPr>
      <w:r w:rsidRPr="00983CFA">
        <w:rPr>
          <w:lang w:val="en-US"/>
        </w:rPr>
        <w:t>–</w:t>
      </w:r>
      <w:r w:rsidRPr="00983CFA">
        <w:rPr>
          <w:lang w:val="en-US"/>
        </w:rPr>
        <w:tab/>
        <w:t>The variable remainingInterLayerReferencesFlag is derived as specified in the following:</w:t>
      </w:r>
    </w:p>
    <w:p w:rsidR="000B06B6" w:rsidRPr="00983CFA" w:rsidRDefault="000B06B6" w:rsidP="000B06B6">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983CFA">
        <w:rPr>
          <w:sz w:val="20"/>
          <w:lang w:val="en-US"/>
        </w:rPr>
        <w:tab/>
      </w:r>
      <w:r w:rsidRPr="00983CFA">
        <w:rPr>
          <w:sz w:val="20"/>
          <w:lang w:val="en-US"/>
        </w:rPr>
        <w:tab/>
        <w:t>remainingInterLayerReferencesFlag = 0</w:t>
      </w:r>
      <w:r>
        <w:rPr>
          <w:sz w:val="20"/>
          <w:lang w:val="en-US"/>
        </w:rPr>
        <w:br/>
      </w:r>
      <w:r>
        <w:rPr>
          <w:sz w:val="20"/>
          <w:lang w:val="en-US"/>
        </w:rPr>
        <w:tab/>
      </w:r>
      <w:r>
        <w:rPr>
          <w:sz w:val="20"/>
          <w:lang w:val="en-US"/>
        </w:rPr>
        <w:tab/>
      </w:r>
      <w:r w:rsidRPr="00040E52">
        <w:rPr>
          <w:sz w:val="20"/>
          <w:lang w:val="en-US"/>
        </w:rPr>
        <w:t>iLidx = LayerIdxInVps[</w:t>
      </w:r>
      <w:r>
        <w:rPr>
          <w:sz w:val="20"/>
          <w:lang w:val="en-US"/>
        </w:rPr>
        <w:t> </w:t>
      </w:r>
      <w:r w:rsidRPr="00040E52">
        <w:rPr>
          <w:sz w:val="20"/>
          <w:lang w:val="en-US"/>
        </w:rPr>
        <w:t>TargetDecLayerIdList[</w:t>
      </w:r>
      <w:r>
        <w:rPr>
          <w:sz w:val="20"/>
          <w:lang w:val="en-US"/>
        </w:rPr>
        <w:t> </w:t>
      </w:r>
      <w:r w:rsidRPr="00040E52">
        <w:rPr>
          <w:sz w:val="20"/>
          <w:lang w:val="en-US"/>
        </w:rPr>
        <w:t>i</w:t>
      </w:r>
      <w:r>
        <w:rPr>
          <w:sz w:val="20"/>
          <w:lang w:val="en-US"/>
        </w:rPr>
        <w:t> </w:t>
      </w:r>
      <w:r w:rsidRPr="00040E52">
        <w:rPr>
          <w:sz w:val="20"/>
          <w:lang w:val="en-US"/>
        </w:rPr>
        <w:t>]</w:t>
      </w:r>
      <w:r>
        <w:rPr>
          <w:sz w:val="20"/>
          <w:lang w:val="en-US"/>
        </w:rPr>
        <w:t> </w:t>
      </w:r>
      <w:r w:rsidRPr="00040E52">
        <w:rPr>
          <w:sz w:val="20"/>
          <w:lang w:val="en-US"/>
        </w:rPr>
        <w:t>]</w:t>
      </w:r>
      <w:r w:rsidRPr="00983CFA">
        <w:rPr>
          <w:sz w:val="20"/>
          <w:lang w:val="en-US"/>
        </w:rPr>
        <w:br/>
      </w:r>
      <w:r w:rsidRPr="00983CFA">
        <w:rPr>
          <w:sz w:val="20"/>
          <w:lang w:val="en-US"/>
        </w:rPr>
        <w:tab/>
      </w:r>
      <w:r w:rsidRPr="00983CFA">
        <w:rPr>
          <w:sz w:val="20"/>
          <w:lang w:val="en-US"/>
        </w:rPr>
        <w:tab/>
      </w:r>
      <w:r w:rsidRPr="00983CFA">
        <w:rPr>
          <w:sz w:val="20"/>
          <w:lang w:val="en-US"/>
        </w:rPr>
        <w:tab/>
        <w:t>for( j = latestDecIdx + 1; j &lt; numTargetDecLayers; j++ )</w:t>
      </w:r>
      <w:r>
        <w:rPr>
          <w:sz w:val="20"/>
          <w:lang w:val="en-US"/>
        </w:rPr>
        <w:t xml:space="preserve"> {</w:t>
      </w:r>
      <w:r>
        <w:rPr>
          <w:sz w:val="20"/>
          <w:lang w:val="en-US"/>
        </w:rPr>
        <w:br/>
      </w:r>
      <w:r>
        <w:rPr>
          <w:sz w:val="20"/>
          <w:lang w:val="en-US"/>
        </w:rPr>
        <w:tab/>
      </w:r>
      <w:r>
        <w:rPr>
          <w:sz w:val="20"/>
          <w:lang w:val="en-US"/>
        </w:rPr>
        <w:tab/>
      </w:r>
      <w:r>
        <w:rPr>
          <w:sz w:val="20"/>
          <w:lang w:val="en-US"/>
        </w:rPr>
        <w:tab/>
      </w:r>
      <w:r>
        <w:rPr>
          <w:sz w:val="20"/>
          <w:lang w:val="en-US"/>
        </w:rPr>
        <w:tab/>
      </w:r>
      <w:r w:rsidRPr="00040E52">
        <w:rPr>
          <w:sz w:val="20"/>
          <w:lang w:val="en-US"/>
        </w:rPr>
        <w:t>jLidx = LayerIdxInVps[</w:t>
      </w:r>
      <w:r>
        <w:rPr>
          <w:sz w:val="20"/>
          <w:lang w:val="en-US"/>
        </w:rPr>
        <w:t> </w:t>
      </w:r>
      <w:r w:rsidRPr="00040E52">
        <w:rPr>
          <w:sz w:val="20"/>
          <w:lang w:val="en-US"/>
        </w:rPr>
        <w:t>TargetDecLayerIdList[</w:t>
      </w:r>
      <w:r>
        <w:rPr>
          <w:sz w:val="20"/>
          <w:lang w:val="en-US"/>
        </w:rPr>
        <w:t> </w:t>
      </w:r>
      <w:r w:rsidRPr="00040E52">
        <w:rPr>
          <w:sz w:val="20"/>
          <w:lang w:val="en-US"/>
        </w:rPr>
        <w:t>j</w:t>
      </w:r>
      <w:r>
        <w:rPr>
          <w:sz w:val="20"/>
          <w:lang w:val="en-US"/>
        </w:rPr>
        <w:t> </w:t>
      </w:r>
      <w:r w:rsidRPr="00040E52">
        <w:rPr>
          <w:sz w:val="20"/>
          <w:lang w:val="en-US"/>
        </w:rPr>
        <w:t>]</w:t>
      </w:r>
      <w:r>
        <w:rPr>
          <w:sz w:val="20"/>
          <w:lang w:val="en-US"/>
        </w:rPr>
        <w:t> </w:t>
      </w:r>
      <w:r w:rsidRPr="00040E52">
        <w:rPr>
          <w:sz w:val="20"/>
          <w:lang w:val="en-US"/>
        </w:rPr>
        <w:t>]</w:t>
      </w:r>
      <w:r>
        <w:rPr>
          <w:sz w:val="20"/>
          <w:lang w:val="en-US"/>
        </w:rPr>
        <w:br/>
      </w:r>
      <w:r>
        <w:rPr>
          <w:sz w:val="20"/>
          <w:lang w:val="en-US"/>
        </w:rPr>
        <w:tab/>
      </w:r>
      <w:r w:rsidRPr="00BB2C73">
        <w:rPr>
          <w:sz w:val="20"/>
          <w:lang w:val="en-US"/>
        </w:rPr>
        <w:tab/>
      </w:r>
      <w:r w:rsidRPr="00BB2C73">
        <w:rPr>
          <w:sz w:val="20"/>
          <w:lang w:val="en-US"/>
        </w:rPr>
        <w:tab/>
      </w:r>
      <w:r w:rsidRPr="00BB2C73">
        <w:rPr>
          <w:sz w:val="20"/>
          <w:lang w:val="en-US"/>
        </w:rPr>
        <w:tab/>
        <w:t>if( currTid  &lt;=  ( max_tid_il_ref_pics_plus1[</w:t>
      </w:r>
      <w:r>
        <w:rPr>
          <w:sz w:val="20"/>
          <w:lang w:val="en-US"/>
        </w:rPr>
        <w:t> </w:t>
      </w:r>
      <w:r w:rsidRPr="00BB2C73">
        <w:rPr>
          <w:sz w:val="20"/>
          <w:lang w:val="en-US"/>
        </w:rPr>
        <w:t>iLidx</w:t>
      </w:r>
      <w:r>
        <w:rPr>
          <w:sz w:val="20"/>
          <w:lang w:val="en-US"/>
        </w:rPr>
        <w:t> </w:t>
      </w:r>
      <w:r w:rsidRPr="00BB2C73">
        <w:rPr>
          <w:sz w:val="20"/>
          <w:lang w:val="en-US"/>
        </w:rPr>
        <w:t>][</w:t>
      </w:r>
      <w:r>
        <w:rPr>
          <w:sz w:val="20"/>
          <w:lang w:val="en-US"/>
        </w:rPr>
        <w:t> </w:t>
      </w:r>
      <w:r w:rsidRPr="00BB2C73">
        <w:rPr>
          <w:sz w:val="20"/>
          <w:lang w:val="en-US"/>
        </w:rPr>
        <w:t>jLidx</w:t>
      </w:r>
      <w:r>
        <w:rPr>
          <w:sz w:val="20"/>
          <w:lang w:val="en-US"/>
        </w:rPr>
        <w:t> </w:t>
      </w:r>
      <w:r w:rsidRPr="00BB2C73">
        <w:rPr>
          <w:sz w:val="20"/>
          <w:lang w:val="en-US"/>
        </w:rPr>
        <w:t>] –1 )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for( k = 0; k &lt; NumDirectRefLayers[ TargetDecLayerIdList[ j ] ]; k++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if( TargetDecLayerIdList[ i ]  = =  RefLayerId[ TargetDecLayerIdList[ j ] ][ k ] )</w:t>
      </w:r>
      <w:r w:rsidRPr="00983CFA">
        <w:rPr>
          <w:sz w:val="20"/>
          <w:lang w:val="en-US"/>
        </w:rPr>
        <w:br/>
      </w:r>
      <w:r>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r>
      <w:r w:rsidRPr="00983CFA">
        <w:rPr>
          <w:sz w:val="20"/>
          <w:lang w:val="en-US"/>
        </w:rPr>
        <w:tab/>
        <w:t>remainingInterLayerReferencesFlag = 1</w:t>
      </w:r>
      <w:r>
        <w:rPr>
          <w:sz w:val="20"/>
          <w:lang w:val="en-US"/>
        </w:rPr>
        <w:br/>
      </w:r>
      <w:r>
        <w:rPr>
          <w:sz w:val="20"/>
          <w:lang w:val="en-US"/>
        </w:rPr>
        <w:tab/>
      </w:r>
      <w:r>
        <w:rPr>
          <w:sz w:val="20"/>
          <w:lang w:val="en-US"/>
        </w:rPr>
        <w:tab/>
      </w:r>
      <w:r>
        <w:rPr>
          <w:sz w:val="20"/>
          <w:lang w:val="en-US"/>
        </w:rPr>
        <w:tab/>
        <w:t>}</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When remainingInterLayerReferenceFlag is equal to 0, currPic is marked as "unused for reference".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34" w:name="_Ref363260402"/>
      <w:bookmarkStart w:id="1735" w:name="_Toc373499564"/>
      <w:bookmarkStart w:id="1736" w:name="_Toc373832741"/>
      <w:r w:rsidRPr="00983CFA">
        <w:rPr>
          <w:lang w:val="en-US"/>
        </w:rPr>
        <w:t>Generation of unavailable reference pictures for pictures first in decoding order within a layer</w:t>
      </w:r>
      <w:bookmarkEnd w:id="1734"/>
      <w:bookmarkEnd w:id="1735"/>
      <w:bookmarkEnd w:id="1736"/>
    </w:p>
    <w:p w:rsidR="000B06B6" w:rsidRPr="00983CFA" w:rsidRDefault="000B06B6" w:rsidP="000B06B6">
      <w:pPr>
        <w:numPr>
          <w:ilvl w:val="12"/>
          <w:numId w:val="0"/>
        </w:numPr>
        <w:tabs>
          <w:tab w:val="left" w:pos="-720"/>
        </w:tabs>
        <w:rPr>
          <w:lang w:val="en-US"/>
        </w:rPr>
      </w:pPr>
      <w:r w:rsidRPr="00983CFA">
        <w:rPr>
          <w:lang w:val="en-US"/>
        </w:rPr>
        <w:t>This process is invoked for a picture with nuh_layer_id equal to layerId, when FirstPicInLayerDecodedFlag[ layerId ] is equal to 0.</w:t>
      </w:r>
    </w:p>
    <w:p w:rsidR="000B06B6" w:rsidRPr="00983CFA" w:rsidRDefault="000B06B6" w:rsidP="000B06B6">
      <w:pPr>
        <w:spacing w:before="60"/>
        <w:ind w:left="288"/>
        <w:rPr>
          <w:sz w:val="18"/>
          <w:szCs w:val="18"/>
          <w:lang w:val="en-US"/>
        </w:rPr>
      </w:pPr>
      <w:r w:rsidRPr="00983CFA">
        <w:rPr>
          <w:sz w:val="18"/>
          <w:szCs w:val="18"/>
          <w:lang w:val="en-US"/>
        </w:rPr>
        <w:t>NOTE – A cross-layer random access skipped (CL-RAS) picture is a picture with nuh_layer_id equal to layerId such that LayerInitiali</w:t>
      </w:r>
      <w:r>
        <w:rPr>
          <w:sz w:val="18"/>
          <w:szCs w:val="18"/>
          <w:lang w:val="en-US"/>
        </w:rPr>
        <w:t>z</w:t>
      </w:r>
      <w:r w:rsidRPr="00983CFA">
        <w:rPr>
          <w:sz w:val="18"/>
          <w:szCs w:val="18"/>
          <w:lang w:val="en-US"/>
        </w:rPr>
        <w:t>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Pr>
          <w:sz w:val="18"/>
          <w:szCs w:val="18"/>
          <w:lang w:val="en-US"/>
        </w:rPr>
        <w:fldChar w:fldCharType="begin" w:fldLock="1"/>
      </w:r>
      <w:r>
        <w:rPr>
          <w:sz w:val="18"/>
          <w:szCs w:val="18"/>
          <w:lang w:val="en-US"/>
        </w:rPr>
        <w:instrText xml:space="preserve"> REF _Ref363646510 \r \h </w:instrText>
      </w:r>
      <w:r>
        <w:rPr>
          <w:sz w:val="18"/>
          <w:szCs w:val="18"/>
          <w:lang w:val="en-US"/>
        </w:rPr>
      </w:r>
      <w:r>
        <w:rPr>
          <w:sz w:val="18"/>
          <w:szCs w:val="18"/>
          <w:lang w:val="en-US"/>
        </w:rPr>
        <w:fldChar w:fldCharType="separate"/>
      </w:r>
      <w:r>
        <w:rPr>
          <w:sz w:val="18"/>
          <w:szCs w:val="18"/>
          <w:lang w:val="en-US"/>
        </w:rPr>
        <w:t>C</w:t>
      </w:r>
      <w:r>
        <w:rPr>
          <w:sz w:val="18"/>
          <w:szCs w:val="18"/>
          <w:lang w:val="en-US"/>
        </w:rPr>
        <w:fldChar w:fldCharType="end"/>
      </w:r>
      <w:r w:rsidRPr="00983CFA">
        <w:rPr>
          <w:sz w:val="18"/>
          <w:szCs w:val="18"/>
          <w:lang w:val="en-US"/>
        </w:rPr>
        <w:t>, CL-RAS pictures may need to be taken into consideration in derivation of CPB arrival and removal times.</w:t>
      </w:r>
    </w:p>
    <w:p w:rsidR="000B06B6" w:rsidRPr="00983CFA" w:rsidRDefault="000B06B6" w:rsidP="000B06B6">
      <w:pPr>
        <w:keepNext/>
        <w:rPr>
          <w:lang w:val="en-US"/>
        </w:rPr>
      </w:pPr>
      <w:r w:rsidRPr="00983CFA">
        <w:rPr>
          <w:lang w:val="en-US"/>
        </w:rPr>
        <w:t>When this process is invoked, the following applies:</w:t>
      </w:r>
    </w:p>
    <w:p w:rsidR="000B06B6" w:rsidRPr="00983CFA" w:rsidRDefault="000B06B6" w:rsidP="000B06B6">
      <w:pPr>
        <w:ind w:left="434" w:hanging="434"/>
        <w:rPr>
          <w:lang w:val="en-US"/>
        </w:rPr>
      </w:pPr>
      <w:r w:rsidRPr="00983CFA">
        <w:rPr>
          <w:lang w:val="en-US"/>
        </w:rPr>
        <w:t>–</w:t>
      </w:r>
      <w:r w:rsidRPr="00983CFA">
        <w:rPr>
          <w:lang w:val="en-US"/>
        </w:rPr>
        <w:tab/>
        <w:t>For each RefPicSetStCurrBefore[ i ], with i in the range of 0 to NumPocStCurrBefore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PocStCurrBefore[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RefPicSetStCurrBefore[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RefPicSetStCurrAfter[ i ], with i in the range of 0 to NumPocStCurrAfter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PocStCurrAfter[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RefPicSetStCurrAfter[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RefPicSetStFoll[ i ], with i in the range of 0 to NumPocStFoll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PocStFoll[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short-term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RefPicSetStFoll[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RefPicSetLtCurr[ i ], with i in the range of 0 to NumPocLtCurr – 1, inclusive, that is equal to “no-reference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lastRenderedPageBreak/>
        <w:t>–</w:t>
      </w:r>
      <w:r w:rsidRPr="00983CFA">
        <w:rPr>
          <w:lang w:val="en-US"/>
        </w:rPr>
        <w:tab/>
        <w:t>The value of PicOrderCntVal for the generated picture is set equal to PocLtCurr[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slice_pic_order_cnt_lsb for the generated picture is inferred to be equal to ( PocLtCurr[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RefPicSetLtCurr[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0B06B6">
      <w:pPr>
        <w:ind w:left="434" w:hanging="434"/>
        <w:rPr>
          <w:lang w:val="en-US"/>
        </w:rPr>
      </w:pPr>
      <w:r w:rsidRPr="00983CFA">
        <w:rPr>
          <w:lang w:val="en-US"/>
        </w:rPr>
        <w:t>–</w:t>
      </w:r>
      <w:r w:rsidRPr="00983CFA">
        <w:rPr>
          <w:lang w:val="en-US"/>
        </w:rPr>
        <w:tab/>
        <w:t>For each RefPicSetLtFoll[ i ], with i in the range of 0 to NumPocLtFoll − 1, inclusive, that is equal to "no reference picture", a picture is generated as specified in subclause 8.3.3.2, and the following applies:</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PicOrderCntVal for the generated picture is set equal to PocLtFoll[ i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slice_pic_order_cnt_lsb for the generated picture is inferred to be equal to ( PocLtFoll[ i ] &amp; ( MaxPicOrderCntLsb – 1 ) ).</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PicOutputFlag for the generated picture is set equal to 0.</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generated picture is marked as "used for long-term reference".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RefPicSetLtFoll[ i ] is set to be the generated reference picture.</w:t>
      </w:r>
    </w:p>
    <w:p w:rsidR="000B06B6" w:rsidRPr="00983CFA" w:rsidRDefault="000B06B6" w:rsidP="000B06B6">
      <w:pPr>
        <w:pStyle w:val="enumlev1"/>
        <w:spacing w:before="136"/>
        <w:ind w:left="806" w:hanging="403"/>
        <w:rPr>
          <w:lang w:val="en-US"/>
        </w:rPr>
      </w:pPr>
      <w:r w:rsidRPr="00983CFA">
        <w:rPr>
          <w:lang w:val="en-US"/>
        </w:rPr>
        <w:t>–</w:t>
      </w:r>
      <w:r w:rsidRPr="00983CFA">
        <w:rPr>
          <w:lang w:val="en-US"/>
        </w:rPr>
        <w:tab/>
        <w:t>The value of nuh_layer_id for the generated picture is set equal to nuh_layer_id.</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37" w:name="_Ref373393356"/>
      <w:bookmarkStart w:id="1738" w:name="_Toc373499565"/>
      <w:bookmarkStart w:id="1739" w:name="_Toc373832742"/>
      <w:r w:rsidRPr="00983CFA">
        <w:rPr>
          <w:lang w:val="en-US"/>
        </w:rPr>
        <w:t>NAL unit decoding process</w:t>
      </w:r>
      <w:bookmarkEnd w:id="1737"/>
      <w:bookmarkEnd w:id="1738"/>
      <w:bookmarkEnd w:id="1739"/>
    </w:p>
    <w:p w:rsidR="000B06B6" w:rsidRPr="00983CFA" w:rsidRDefault="000B06B6" w:rsidP="000B06B6">
      <w:pPr>
        <w:pStyle w:val="3N"/>
        <w:rPr>
          <w:lang w:val="en-US"/>
        </w:rPr>
      </w:pPr>
      <w:r w:rsidRPr="00983CFA">
        <w:rPr>
          <w:lang w:val="en-US"/>
        </w:rPr>
        <w:t>The specifications in subclause 8.2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40" w:name="_Ref363319757"/>
      <w:bookmarkStart w:id="1741" w:name="_Toc373499566"/>
      <w:bookmarkStart w:id="1742" w:name="_Toc373832743"/>
      <w:r w:rsidRPr="00983CFA">
        <w:rPr>
          <w:lang w:val="en-US"/>
        </w:rPr>
        <w:t>Slice decoding processes</w:t>
      </w:r>
      <w:bookmarkEnd w:id="1740"/>
      <w:bookmarkEnd w:id="1741"/>
      <w:bookmarkEnd w:id="1742"/>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3" w:name="_Ref363319686"/>
      <w:bookmarkStart w:id="1744" w:name="_Toc373499567"/>
      <w:bookmarkStart w:id="1745" w:name="_Toc373832744"/>
      <w:r w:rsidRPr="00983CFA">
        <w:rPr>
          <w:lang w:val="en-US"/>
        </w:rPr>
        <w:t>Decoding process for picture order count</w:t>
      </w:r>
      <w:bookmarkEnd w:id="1743"/>
      <w:bookmarkEnd w:id="1744"/>
      <w:bookmarkEnd w:id="1745"/>
    </w:p>
    <w:p w:rsidR="000B06B6" w:rsidRPr="00983CFA" w:rsidRDefault="000B06B6" w:rsidP="000B06B6">
      <w:pPr>
        <w:rPr>
          <w:lang w:val="en-US"/>
        </w:rPr>
      </w:pPr>
      <w:r w:rsidRPr="00983CFA">
        <w:rPr>
          <w:lang w:val="en-US"/>
        </w:rPr>
        <w:t>Output of this process is PicOrderCntVal, the picture order count of the current picture.</w:t>
      </w:r>
    </w:p>
    <w:p w:rsidR="000B06B6" w:rsidRPr="00983CFA" w:rsidRDefault="000B06B6" w:rsidP="000B06B6">
      <w:pPr>
        <w:rPr>
          <w:lang w:val="en-US" w:eastAsia="ja-JP"/>
        </w:rPr>
      </w:pPr>
      <w:r w:rsidRPr="00983CFA">
        <w:rPr>
          <w:lang w:val="en-US"/>
        </w:rPr>
        <w:t>Picture order counts are used to identify pictures,</w:t>
      </w:r>
      <w:r w:rsidRPr="00983CFA">
        <w:rPr>
          <w:lang w:val="en-US" w:eastAsia="ja-JP"/>
        </w:rPr>
        <w:t xml:space="preserve"> for deriving motion parameters in merge mode and motion vector prediction, and for decoder conformance checking (see subclause </w:t>
      </w:r>
      <w:r w:rsidRPr="00983CFA">
        <w:rPr>
          <w:lang w:val="en-US"/>
        </w:rPr>
        <w:t>C.5</w:t>
      </w:r>
      <w:r w:rsidRPr="00983CFA">
        <w:rPr>
          <w:lang w:val="en-US" w:eastAsia="ja-JP"/>
        </w:rPr>
        <w:t>).</w:t>
      </w:r>
    </w:p>
    <w:p w:rsidR="000B06B6" w:rsidRPr="00983CFA" w:rsidRDefault="000B06B6" w:rsidP="000B06B6">
      <w:pPr>
        <w:rPr>
          <w:lang w:val="en-US" w:eastAsia="ja-JP"/>
        </w:rPr>
      </w:pPr>
      <w:r w:rsidRPr="00983CFA">
        <w:rPr>
          <w:lang w:val="en-US"/>
        </w:rPr>
        <w:t>Each coded picture is associated with a picture order count variable, denoted as PicOrderCntVal.</w:t>
      </w:r>
    </w:p>
    <w:p w:rsidR="000B06B6" w:rsidRPr="00983CFA" w:rsidRDefault="000B06B6" w:rsidP="000B06B6">
      <w:pPr>
        <w:numPr>
          <w:ilvl w:val="12"/>
          <w:numId w:val="0"/>
        </w:numPr>
        <w:rPr>
          <w:lang w:val="en-US"/>
        </w:rPr>
      </w:pPr>
      <w:r w:rsidRPr="00C1071C">
        <w:rPr>
          <w:highlight w:val="cyan"/>
          <w:lang w:val="en-US"/>
        </w:rPr>
        <w:t>If FirstPicInLayerDecodedFlag[ nuh_layer_id ] is equal to 0 or</w:t>
      </w:r>
      <w:r>
        <w:rPr>
          <w:lang w:val="en-US"/>
        </w:rPr>
        <w:t xml:space="preserve"> </w:t>
      </w:r>
      <w:r w:rsidRPr="00983CFA">
        <w:rPr>
          <w:lang w:val="en-US"/>
        </w:rPr>
        <w:t>the current picture is an IRAP picture with NoRaslOutputFlag equal to 1</w:t>
      </w:r>
      <w:r w:rsidRPr="00983CFA">
        <w:rPr>
          <w:color w:val="000000"/>
          <w:lang w:val="en-US"/>
        </w:rPr>
        <w:t>,</w:t>
      </w:r>
      <w:r w:rsidRPr="00983CFA">
        <w:rPr>
          <w:lang w:val="en-US"/>
        </w:rPr>
        <w:t xml:space="preserve"> the variable</w:t>
      </w:r>
      <w:r>
        <w:rPr>
          <w:lang w:val="en-US"/>
        </w:rPr>
        <w:t xml:space="preserve"> </w:t>
      </w:r>
      <w:r w:rsidRPr="00983CFA">
        <w:rPr>
          <w:lang w:val="en-US"/>
        </w:rPr>
        <w:t xml:space="preserve">PicOrderCntMsb </w:t>
      </w:r>
      <w:r w:rsidRPr="00C1071C">
        <w:rPr>
          <w:highlight w:val="cyan"/>
          <w:lang w:val="en-US"/>
        </w:rPr>
        <w:t>is set equal to 0.</w:t>
      </w:r>
      <w:r w:rsidRPr="00861927">
        <w:rPr>
          <w:highlight w:val="yellow"/>
          <w:lang w:val="en-US"/>
        </w:rPr>
        <w:t xml:space="preserve"> [Ed. (MH): When the first picture in an enhancement layer is in an access unit which follows in decoding order and precedes in output order an initial IRAP access unit with NoClrasOutputFlag equal to 1, PicOrderCntVal of the first picture in the enhancement layer differs from the PicOrderCntVal of the base-layer picture in the same access unit.] [Ed. (MH): This derivation of PicOrderCntMsb equal to 0 imposes a constraint that the layer-wise start-up up to the highest layer must take place within a POC range of 0 to MaxPicOrderLsb – 1, inclusive.]</w:t>
      </w:r>
      <w:r>
        <w:rPr>
          <w:highlight w:val="cyan"/>
          <w:lang w:val="en-US"/>
        </w:rPr>
        <w:t xml:space="preserve"> </w:t>
      </w:r>
      <w:r w:rsidRPr="00C1071C">
        <w:rPr>
          <w:highlight w:val="cyan"/>
          <w:lang w:val="en-US"/>
        </w:rPr>
        <w:t>Otherwise, PicOrderCntMsb is</w:t>
      </w:r>
      <w:r>
        <w:rPr>
          <w:lang w:val="en-US"/>
        </w:rPr>
        <w:t xml:space="preserve"> </w:t>
      </w:r>
      <w:r w:rsidRPr="00983CFA">
        <w:rPr>
          <w:lang w:val="en-US"/>
        </w:rPr>
        <w:t>derived as follows:</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prevPicOrderCntLsb is set equal to </w:t>
      </w:r>
      <w:r>
        <w:rPr>
          <w:highlight w:val="cyan"/>
          <w:lang w:val="en-US"/>
        </w:rPr>
        <w:t>P</w:t>
      </w:r>
      <w:r w:rsidRPr="00983CFA">
        <w:rPr>
          <w:highlight w:val="cyan"/>
          <w:lang w:val="en-US"/>
        </w:rPr>
        <w:t>revPicOrderCnt</w:t>
      </w:r>
      <w:r>
        <w:rPr>
          <w:highlight w:val="cyan"/>
          <w:lang w:val="en-US"/>
        </w:rPr>
        <w:t>[ nuh_layer_id ]</w:t>
      </w:r>
      <w:r w:rsidRPr="00983CFA">
        <w:rPr>
          <w:highlight w:val="cyan"/>
          <w:lang w:val="en-US"/>
        </w:rPr>
        <w:t> &amp; ( MaxPicOrderCntLsb − 1 )</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 xml:space="preserve">The variable prevPicOrderCntMsb is set equal to </w:t>
      </w:r>
      <w:r>
        <w:rPr>
          <w:highlight w:val="cyan"/>
          <w:lang w:val="en-US"/>
        </w:rPr>
        <w:t>P</w:t>
      </w:r>
      <w:r w:rsidRPr="00983CFA">
        <w:rPr>
          <w:highlight w:val="cyan"/>
          <w:lang w:val="en-US"/>
        </w:rPr>
        <w:t>revPicOrderCnt</w:t>
      </w:r>
      <w:r>
        <w:rPr>
          <w:highlight w:val="cyan"/>
          <w:lang w:val="en-US"/>
        </w:rPr>
        <w:t>[ nuh_layer_id ]</w:t>
      </w:r>
      <w:r w:rsidRPr="00983CFA">
        <w:rPr>
          <w:highlight w:val="cyan"/>
          <w:lang w:val="en-US"/>
        </w:rPr>
        <w:t> − prevPicOrderCntLsb</w:t>
      </w:r>
      <w:r w:rsidRPr="00983CFA">
        <w:rPr>
          <w:lang w:val="en-US"/>
        </w:rPr>
        <w:t>.</w:t>
      </w:r>
    </w:p>
    <w:p w:rsidR="000B06B6" w:rsidRPr="00983CFA" w:rsidRDefault="000B06B6" w:rsidP="008557C3">
      <w:pPr>
        <w:numPr>
          <w:ilvl w:val="0"/>
          <w:numId w:val="7"/>
        </w:numPr>
        <w:tabs>
          <w:tab w:val="left" w:pos="360"/>
        </w:tabs>
        <w:textAlignment w:val="auto"/>
        <w:rPr>
          <w:lang w:val="en-US"/>
        </w:rPr>
      </w:pPr>
      <w:r w:rsidRPr="00983CFA">
        <w:rPr>
          <w:lang w:val="en-US"/>
        </w:rPr>
        <w:t>PicOrderCntMsb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spacing w:before="180"/>
        <w:ind w:left="567"/>
        <w:rPr>
          <w:sz w:val="20"/>
          <w:lang w:val="en-US"/>
        </w:rPr>
      </w:pPr>
      <w:r w:rsidRPr="00983CFA">
        <w:rPr>
          <w:sz w:val="20"/>
          <w:lang w:val="en-US"/>
        </w:rPr>
        <w:t>if( ( slice_</w:t>
      </w:r>
      <w:r w:rsidRPr="00983CFA">
        <w:rPr>
          <w:sz w:val="20"/>
          <w:szCs w:val="20"/>
          <w:lang w:val="en-US"/>
        </w:rPr>
        <w:t>pic_order_cnt_lsb</w:t>
      </w:r>
      <w:r w:rsidRPr="00983CFA">
        <w:rPr>
          <w:sz w:val="20"/>
          <w:lang w:val="en-US"/>
        </w:rPr>
        <w:t xml:space="preserve"> &lt; prevPicOrderCntLsb )  &amp;&amp;</w:t>
      </w:r>
      <w:r w:rsidRPr="00983CFA">
        <w:rPr>
          <w:sz w:val="20"/>
          <w:lang w:val="en-US"/>
        </w:rPr>
        <w:br/>
      </w:r>
      <w:r w:rsidRPr="00983CFA">
        <w:rPr>
          <w:sz w:val="20"/>
          <w:lang w:val="en-US"/>
        </w:rPr>
        <w:tab/>
      </w:r>
      <w:r w:rsidRPr="00983CFA">
        <w:rPr>
          <w:sz w:val="20"/>
          <w:lang w:val="en-US"/>
        </w:rPr>
        <w:tab/>
        <w:t>( ( prevPicOrderCntLsb − slice_</w:t>
      </w:r>
      <w:r w:rsidRPr="00983CFA">
        <w:rPr>
          <w:sz w:val="20"/>
          <w:szCs w:val="20"/>
          <w:lang w:val="en-US"/>
        </w:rPr>
        <w:t xml:space="preserve">pic_order_cnt_lsb </w:t>
      </w:r>
      <w:r w:rsidRPr="00983CFA">
        <w:rPr>
          <w:sz w:val="20"/>
          <w:lang w:val="en-US"/>
        </w:rPr>
        <w:t>)  &gt;=  ( MaxPicOrderCntLsb / 2 ) ) )</w:t>
      </w:r>
      <w:r w:rsidRPr="00983CFA">
        <w:rPr>
          <w:sz w:val="20"/>
          <w:lang w:val="en-US"/>
        </w:rPr>
        <w:br/>
      </w:r>
      <w:r w:rsidRPr="00983CFA">
        <w:rPr>
          <w:sz w:val="20"/>
          <w:lang w:val="en-US"/>
        </w:rPr>
        <w:tab/>
        <w:t>PicOrderCntMsb = prevPicOrderCntMsb + MaxPicOrderCntLsb</w:t>
      </w:r>
      <w:r w:rsidRPr="00983CFA">
        <w:rPr>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32</w:t>
      </w:r>
      <w:r w:rsidRPr="00983CFA">
        <w:rPr>
          <w:sz w:val="20"/>
          <w:szCs w:val="20"/>
          <w:lang w:val="en-US"/>
        </w:rPr>
        <w:fldChar w:fldCharType="end"/>
      </w:r>
      <w:r w:rsidRPr="00983CFA">
        <w:rPr>
          <w:sz w:val="20"/>
          <w:szCs w:val="20"/>
          <w:lang w:val="en-US"/>
        </w:rPr>
        <w:t>)</w:t>
      </w:r>
      <w:r w:rsidRPr="00983CFA">
        <w:rPr>
          <w:sz w:val="20"/>
          <w:lang w:val="en-US"/>
        </w:rPr>
        <w:br/>
        <w:t>else if( (slice_</w:t>
      </w:r>
      <w:r w:rsidRPr="00983CFA">
        <w:rPr>
          <w:sz w:val="20"/>
          <w:szCs w:val="20"/>
          <w:lang w:val="en-US"/>
        </w:rPr>
        <w:t>pic_order_cnt_lsb</w:t>
      </w:r>
      <w:r w:rsidRPr="00983CFA">
        <w:rPr>
          <w:sz w:val="20"/>
          <w:lang w:val="en-US"/>
        </w:rPr>
        <w:t xml:space="preserve"> &gt; prevPicOrderCntLsb )  &amp;&amp;</w:t>
      </w:r>
      <w:r w:rsidRPr="00983CFA">
        <w:rPr>
          <w:sz w:val="20"/>
          <w:lang w:val="en-US"/>
        </w:rPr>
        <w:br/>
      </w:r>
      <w:r w:rsidRPr="00983CFA">
        <w:rPr>
          <w:sz w:val="20"/>
          <w:lang w:val="en-US"/>
        </w:rPr>
        <w:tab/>
      </w:r>
      <w:r w:rsidRPr="00983CFA">
        <w:rPr>
          <w:sz w:val="20"/>
          <w:lang w:val="en-US"/>
        </w:rPr>
        <w:tab/>
        <w:t>( (slice_</w:t>
      </w:r>
      <w:r w:rsidRPr="00983CFA">
        <w:rPr>
          <w:sz w:val="20"/>
          <w:szCs w:val="20"/>
          <w:lang w:val="en-US"/>
        </w:rPr>
        <w:t>pic_order_cnt_lsb</w:t>
      </w:r>
      <w:r w:rsidRPr="00983CFA">
        <w:rPr>
          <w:sz w:val="20"/>
          <w:lang w:val="en-US"/>
        </w:rPr>
        <w:t xml:space="preserve"> − prevPicOrderCntLsb ) &gt; ( MaxPicOrderCntLsb / 2 ) ) )</w:t>
      </w:r>
      <w:r w:rsidRPr="00983CFA">
        <w:rPr>
          <w:sz w:val="20"/>
          <w:lang w:val="en-US"/>
        </w:rPr>
        <w:br/>
      </w:r>
      <w:r w:rsidRPr="00983CFA">
        <w:rPr>
          <w:sz w:val="20"/>
          <w:lang w:val="en-US"/>
        </w:rPr>
        <w:tab/>
        <w:t>PicOrderCntMsb = prevPicOrderCntMsb − MaxPicOrderCntLsb</w:t>
      </w:r>
      <w:r w:rsidRPr="00983CFA">
        <w:rPr>
          <w:sz w:val="20"/>
          <w:lang w:val="en-US"/>
        </w:rPr>
        <w:br/>
        <w:t>else</w:t>
      </w:r>
      <w:r w:rsidRPr="00983CFA">
        <w:rPr>
          <w:sz w:val="20"/>
          <w:lang w:val="en-US"/>
        </w:rPr>
        <w:br/>
      </w:r>
      <w:r w:rsidRPr="00983CFA">
        <w:rPr>
          <w:sz w:val="20"/>
          <w:lang w:val="en-US"/>
        </w:rPr>
        <w:tab/>
        <w:t>PicOrderCntMsb = prevPicOrderCntMsb</w:t>
      </w:r>
    </w:p>
    <w:p w:rsidR="000B06B6" w:rsidRPr="00983CFA" w:rsidRDefault="000B06B6" w:rsidP="000B06B6">
      <w:pPr>
        <w:rPr>
          <w:lang w:val="en-US"/>
        </w:rPr>
      </w:pPr>
      <w:r w:rsidRPr="00983CFA">
        <w:rPr>
          <w:lang w:val="en-US"/>
        </w:rPr>
        <w:t>PicOrderCntVal is derived as follows:</w:t>
      </w:r>
    </w:p>
    <w:p w:rsidR="000B06B6" w:rsidRPr="00983CFA" w:rsidRDefault="000B06B6" w:rsidP="000B06B6">
      <w:pPr>
        <w:pStyle w:val="Equation"/>
        <w:tabs>
          <w:tab w:val="clear" w:pos="794"/>
          <w:tab w:val="clear" w:pos="1588"/>
          <w:tab w:val="left" w:pos="851"/>
          <w:tab w:val="left" w:pos="1134"/>
          <w:tab w:val="left" w:pos="1418"/>
          <w:tab w:val="left" w:pos="1701"/>
        </w:tabs>
        <w:ind w:left="567"/>
        <w:rPr>
          <w:sz w:val="20"/>
          <w:lang w:val="en-US"/>
        </w:rPr>
      </w:pPr>
      <w:r w:rsidRPr="00983CFA">
        <w:rPr>
          <w:sz w:val="20"/>
          <w:lang w:val="en-US"/>
        </w:rPr>
        <w:t>PicOrderCntVal = PicOrderCntMsb + slice_</w:t>
      </w:r>
      <w:r w:rsidRPr="00983CFA">
        <w:rPr>
          <w:sz w:val="20"/>
          <w:szCs w:val="20"/>
          <w:lang w:val="en-US"/>
        </w:rPr>
        <w:t>pic_order_cnt_lsb</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33</w:t>
      </w:r>
      <w:r w:rsidRPr="00983CFA">
        <w:rPr>
          <w:sz w:val="20"/>
          <w:szCs w:val="20"/>
          <w:lang w:val="en-US"/>
        </w:rPr>
        <w:fldChar w:fldCharType="end"/>
      </w:r>
      <w:r w:rsidRPr="00983CFA">
        <w:rPr>
          <w:sz w:val="20"/>
          <w:szCs w:val="20"/>
          <w:lang w:val="en-US"/>
        </w:rPr>
        <w:t>)</w:t>
      </w:r>
    </w:p>
    <w:p w:rsidR="000B06B6" w:rsidRPr="00983CFA" w:rsidRDefault="000B06B6" w:rsidP="000B06B6">
      <w:pPr>
        <w:rPr>
          <w:highlight w:val="cyan"/>
          <w:lang w:val="en-US"/>
        </w:rPr>
      </w:pPr>
      <w:r w:rsidRPr="00983CFA">
        <w:rPr>
          <w:highlight w:val="cyan"/>
          <w:lang w:val="en-US" w:eastAsia="ja-JP"/>
        </w:rPr>
        <w:t xml:space="preserve">When </w:t>
      </w:r>
      <w:r w:rsidRPr="00983CFA">
        <w:rPr>
          <w:highlight w:val="cyan"/>
          <w:lang w:val="en-US"/>
        </w:rPr>
        <w:t>poc_reset_flag is equal to 1, the following steps apply in the order listed:</w:t>
      </w:r>
    </w:p>
    <w:p w:rsidR="000B06B6" w:rsidRPr="00983CFA" w:rsidRDefault="000B06B6" w:rsidP="008557C3">
      <w:pPr>
        <w:numPr>
          <w:ilvl w:val="0"/>
          <w:numId w:val="7"/>
        </w:numPr>
        <w:textAlignment w:val="auto"/>
        <w:rPr>
          <w:highlight w:val="cyan"/>
          <w:lang w:val="en-US" w:eastAsia="ja-JP"/>
        </w:rPr>
      </w:pPr>
      <w:r w:rsidRPr="00983CFA">
        <w:rPr>
          <w:highlight w:val="cyan"/>
          <w:lang w:val="en-US"/>
        </w:rPr>
        <w:lastRenderedPageBreak/>
        <w:t>The PicOrderCntVal of each picture that is in the DPB and belongs to the same layer as the current picture is decremented by PicOrderCntVal.</w:t>
      </w:r>
    </w:p>
    <w:p w:rsidR="000B06B6" w:rsidRPr="00983CFA" w:rsidRDefault="000B06B6" w:rsidP="008557C3">
      <w:pPr>
        <w:numPr>
          <w:ilvl w:val="0"/>
          <w:numId w:val="7"/>
        </w:numPr>
        <w:textAlignment w:val="auto"/>
        <w:rPr>
          <w:highlight w:val="cyan"/>
          <w:lang w:val="en-US" w:eastAsia="ja-JP"/>
        </w:rPr>
      </w:pPr>
      <w:r>
        <w:rPr>
          <w:highlight w:val="cyan"/>
          <w:lang w:val="en-US"/>
        </w:rPr>
        <w:t>P</w:t>
      </w:r>
      <w:r w:rsidRPr="00775A65">
        <w:rPr>
          <w:highlight w:val="cyan"/>
          <w:lang w:val="en-US"/>
        </w:rPr>
        <w:t>revPicOrderCnt</w:t>
      </w:r>
      <w:r>
        <w:rPr>
          <w:highlight w:val="cyan"/>
          <w:lang w:val="en-US"/>
        </w:rPr>
        <w:t xml:space="preserve">[ nuh_layer_id ] is </w:t>
      </w:r>
      <w:r w:rsidRPr="00983CFA">
        <w:rPr>
          <w:highlight w:val="cyan"/>
          <w:lang w:val="en-US"/>
        </w:rPr>
        <w:t>decremented by PicOrderCntVal</w:t>
      </w:r>
      <w:r>
        <w:rPr>
          <w:highlight w:val="cyan"/>
          <w:lang w:val="en-US"/>
        </w:rPr>
        <w:t>.</w:t>
      </w:r>
    </w:p>
    <w:p w:rsidR="000B06B6" w:rsidRPr="00983CFA" w:rsidRDefault="000B06B6" w:rsidP="008557C3">
      <w:pPr>
        <w:numPr>
          <w:ilvl w:val="0"/>
          <w:numId w:val="7"/>
        </w:numPr>
        <w:textAlignment w:val="auto"/>
        <w:rPr>
          <w:highlight w:val="cyan"/>
          <w:lang w:val="en-US" w:eastAsia="ja-JP"/>
        </w:rPr>
      </w:pPr>
      <w:r w:rsidRPr="00983CFA">
        <w:rPr>
          <w:highlight w:val="cyan"/>
          <w:lang w:val="en-US"/>
        </w:rPr>
        <w:t>PicOrderCntVal is set equal to 0.</w:t>
      </w:r>
    </w:p>
    <w:p w:rsidR="000B06B6" w:rsidRDefault="000B06B6" w:rsidP="000B06B6">
      <w:pPr>
        <w:rPr>
          <w:lang w:val="en-US" w:eastAsia="ja-JP"/>
        </w:rPr>
      </w:pPr>
      <w:r w:rsidRPr="005F5304">
        <w:rPr>
          <w:highlight w:val="cyan"/>
          <w:lang w:val="en-US" w:eastAsia="ja-JP"/>
        </w:rPr>
        <w:t xml:space="preserve">When </w:t>
      </w:r>
      <w:r w:rsidRPr="005F5304">
        <w:rPr>
          <w:highlight w:val="cyan"/>
          <w:lang w:val="en-US"/>
        </w:rPr>
        <w:t xml:space="preserve">the current picture is not a RASL picture, a RADL picture or a sub-layer non-reference picture, and </w:t>
      </w:r>
      <w:r>
        <w:rPr>
          <w:highlight w:val="cyan"/>
          <w:lang w:val="en-US"/>
        </w:rPr>
        <w:t xml:space="preserve">the </w:t>
      </w:r>
      <w:r w:rsidRPr="005F5304">
        <w:rPr>
          <w:highlight w:val="cyan"/>
          <w:lang w:val="en-US"/>
        </w:rPr>
        <w:t>current picture has TemporalId equal to 0, PrevPicOrderCnt[ nuh_layer_id ] is set equal to PicOrderCntVal.</w:t>
      </w:r>
    </w:p>
    <w:p w:rsidR="000B06B6" w:rsidRPr="00983CFA" w:rsidRDefault="000B06B6" w:rsidP="000B06B6">
      <w:pPr>
        <w:rPr>
          <w:lang w:val="en-US"/>
        </w:rPr>
      </w:pPr>
      <w:r w:rsidRPr="00983CFA">
        <w:rPr>
          <w:lang w:val="en-US" w:eastAsia="ja-JP"/>
        </w:rPr>
        <w:t>The value of PicOrderCntVal</w:t>
      </w:r>
      <w:r w:rsidRPr="00983CFA">
        <w:rPr>
          <w:lang w:val="en-US"/>
        </w:rPr>
        <w:t xml:space="preserve"> shall be in the range of −2</w:t>
      </w:r>
      <w:r w:rsidRPr="00983CFA">
        <w:rPr>
          <w:vertAlign w:val="superscript"/>
          <w:lang w:val="en-US"/>
        </w:rPr>
        <w:t>31</w:t>
      </w:r>
      <w:r w:rsidRPr="00983CFA">
        <w:rPr>
          <w:lang w:val="en-US"/>
        </w:rPr>
        <w:t xml:space="preserve"> to 2</w:t>
      </w:r>
      <w:r w:rsidRPr="00983CFA">
        <w:rPr>
          <w:vertAlign w:val="superscript"/>
          <w:lang w:val="en-US"/>
        </w:rPr>
        <w:t>31</w:t>
      </w:r>
      <w:r w:rsidRPr="00983CFA">
        <w:rPr>
          <w:lang w:val="en-US"/>
        </w:rPr>
        <w:t> − 1, inclusive. In one CVS, the PicOrderCntVal values for any two coded pictures</w:t>
      </w:r>
      <w:r w:rsidRPr="00983CFA">
        <w:rPr>
          <w:highlight w:val="cyan"/>
          <w:lang w:val="en-US"/>
        </w:rPr>
        <w:t xml:space="preserve"> in the same layer</w:t>
      </w:r>
      <w:r w:rsidRPr="00983CFA">
        <w:rPr>
          <w:lang w:val="en-US"/>
        </w:rPr>
        <w:t xml:space="preserve"> shall not be the same.</w:t>
      </w:r>
    </w:p>
    <w:p w:rsidR="000B06B6" w:rsidRPr="00983CFA" w:rsidRDefault="000B06B6" w:rsidP="000B06B6">
      <w:pPr>
        <w:rPr>
          <w:lang w:val="en-US"/>
        </w:rPr>
      </w:pPr>
      <w:r w:rsidRPr="00983CFA">
        <w:rPr>
          <w:lang w:val="en-US"/>
        </w:rPr>
        <w:t>The function PicOrderCnt( picX ) is specified as follows:</w:t>
      </w:r>
    </w:p>
    <w:p w:rsidR="000B06B6" w:rsidRPr="00983CFA" w:rsidRDefault="000B06B6" w:rsidP="000B06B6">
      <w:pPr>
        <w:pStyle w:val="Equation"/>
        <w:ind w:left="567"/>
        <w:rPr>
          <w:sz w:val="20"/>
          <w:lang w:val="en-US"/>
        </w:rPr>
      </w:pPr>
      <w:r w:rsidRPr="00983CFA">
        <w:rPr>
          <w:sz w:val="20"/>
          <w:lang w:val="en-US"/>
        </w:rPr>
        <w:t>PicOrderCnt( picX ) = PicOrderCntVal of the picture picX</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34</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The function DiffPicOrderCnt( picA, picB ) is specified as follows:</w:t>
      </w:r>
    </w:p>
    <w:p w:rsidR="000B06B6" w:rsidRPr="00983CFA" w:rsidRDefault="000B06B6" w:rsidP="000B06B6">
      <w:pPr>
        <w:pStyle w:val="Equation"/>
        <w:ind w:left="567"/>
        <w:rPr>
          <w:sz w:val="20"/>
          <w:lang w:val="en-US"/>
        </w:rPr>
      </w:pPr>
      <w:r w:rsidRPr="00983CFA">
        <w:rPr>
          <w:sz w:val="20"/>
          <w:lang w:val="en-US"/>
        </w:rPr>
        <w:t>DiffPicOrderCnt( picA, picB ) = PicOrderCnt( picA ) − PicOrderCnt( picB )</w:t>
      </w:r>
      <w:r w:rsidRPr="00983CFA">
        <w:rPr>
          <w:sz w:val="20"/>
          <w:lang w:val="en-US"/>
        </w:rPr>
        <w:tab/>
      </w:r>
      <w:r w:rsidRPr="00983CFA">
        <w:rPr>
          <w:rFonts w:eastAsia="Batang"/>
          <w:bCs/>
          <w:sz w:val="20"/>
          <w:szCs w:val="20"/>
          <w:lang w:val="en-US" w:eastAsia="ko-KR"/>
        </w:rPr>
        <w:t>(</w:t>
      </w:r>
      <w:r w:rsidRPr="00983CFA">
        <w:rPr>
          <w:rFonts w:eastAsia="Batang"/>
          <w:bCs/>
          <w:sz w:val="20"/>
          <w:szCs w:val="20"/>
          <w:lang w:val="en-US" w:eastAsia="ko-KR"/>
        </w:rPr>
        <w:fldChar w:fldCharType="begin" w:fldLock="1"/>
      </w:r>
      <w:r w:rsidRPr="00983CFA">
        <w:rPr>
          <w:rFonts w:eastAsia="Batang"/>
          <w:bCs/>
          <w:sz w:val="20"/>
          <w:szCs w:val="20"/>
          <w:lang w:val="en-US" w:eastAsia="ko-KR"/>
        </w:rPr>
        <w:instrText xml:space="preserve"> REF F \h </w:instrText>
      </w:r>
      <w:r w:rsidRPr="00983CFA">
        <w:rPr>
          <w:rFonts w:eastAsia="Batang"/>
          <w:bCs/>
          <w:sz w:val="20"/>
          <w:szCs w:val="20"/>
          <w:lang w:val="en-US" w:eastAsia="ko-KR"/>
        </w:rPr>
      </w:r>
      <w:r w:rsidRPr="00983CFA">
        <w:rPr>
          <w:rFonts w:eastAsia="Batang"/>
          <w:bCs/>
          <w:sz w:val="20"/>
          <w:szCs w:val="20"/>
          <w:lang w:val="en-US" w:eastAsia="ko-KR"/>
        </w:rPr>
        <w:fldChar w:fldCharType="separate"/>
      </w:r>
      <w:r w:rsidR="002313EA" w:rsidRPr="00983CFA">
        <w:rPr>
          <w:rFonts w:eastAsia="Batang"/>
          <w:bCs/>
          <w:sz w:val="20"/>
          <w:szCs w:val="20"/>
          <w:lang w:val="en-US" w:eastAsia="ko-KR"/>
        </w:rPr>
        <w:t>F</w:t>
      </w:r>
      <w:r w:rsidRPr="00983CFA">
        <w:rPr>
          <w:rFonts w:eastAsia="Batang"/>
          <w:bCs/>
          <w:sz w:val="20"/>
          <w:szCs w:val="20"/>
          <w:lang w:val="en-US" w:eastAsia="ko-KR"/>
        </w:rPr>
        <w:fldChar w:fldCharType="end"/>
      </w:r>
      <w:r w:rsidRPr="00983CFA">
        <w:rPr>
          <w:sz w:val="20"/>
          <w:szCs w:val="20"/>
          <w:lang w:val="en-US"/>
        </w:rPr>
        <w:noBreakHyphen/>
      </w:r>
      <w:r w:rsidRPr="00983CFA">
        <w:rPr>
          <w:sz w:val="20"/>
          <w:szCs w:val="20"/>
          <w:lang w:val="en-US"/>
        </w:rPr>
        <w:fldChar w:fldCharType="begin" w:fldLock="1"/>
      </w:r>
      <w:r w:rsidRPr="00983CFA">
        <w:rPr>
          <w:sz w:val="20"/>
          <w:szCs w:val="20"/>
          <w:lang w:val="en-US"/>
        </w:rPr>
        <w:instrText xml:space="preserve"> SEQ Equation \* ARABIC </w:instrText>
      </w:r>
      <w:r w:rsidRPr="00983CFA">
        <w:rPr>
          <w:sz w:val="20"/>
          <w:szCs w:val="20"/>
          <w:lang w:val="en-US"/>
        </w:rPr>
        <w:fldChar w:fldCharType="separate"/>
      </w:r>
      <w:r w:rsidR="002313EA">
        <w:rPr>
          <w:noProof/>
          <w:sz w:val="20"/>
          <w:szCs w:val="20"/>
          <w:lang w:val="en-US"/>
        </w:rPr>
        <w:t>35</w:t>
      </w:r>
      <w:r w:rsidRPr="00983CFA">
        <w:rPr>
          <w:sz w:val="20"/>
          <w:szCs w:val="20"/>
          <w:lang w:val="en-US"/>
        </w:rPr>
        <w:fldChar w:fldCharType="end"/>
      </w:r>
      <w:r w:rsidRPr="00983CFA">
        <w:rPr>
          <w:sz w:val="20"/>
          <w:szCs w:val="20"/>
          <w:lang w:val="en-US"/>
        </w:rPr>
        <w:t>)</w:t>
      </w:r>
    </w:p>
    <w:p w:rsidR="000B06B6" w:rsidRPr="00983CFA" w:rsidRDefault="000B06B6" w:rsidP="000B06B6">
      <w:pPr>
        <w:rPr>
          <w:lang w:val="en-US"/>
        </w:rPr>
      </w:pPr>
      <w:r w:rsidRPr="00983CFA">
        <w:rPr>
          <w:lang w:val="en-US"/>
        </w:rPr>
        <w:t>The bitstream shall not contain data that result in values of DiffPicOrderCnt( picA, picB ) used in the decoding process that are not in the range of −2</w:t>
      </w:r>
      <w:r w:rsidRPr="00983CFA">
        <w:rPr>
          <w:vertAlign w:val="superscript"/>
          <w:lang w:val="en-US"/>
        </w:rPr>
        <w:t>15</w:t>
      </w:r>
      <w:r w:rsidRPr="00983CFA">
        <w:rPr>
          <w:lang w:val="en-US"/>
        </w:rPr>
        <w:t xml:space="preserve"> to 2</w:t>
      </w:r>
      <w:r w:rsidRPr="00983CFA">
        <w:rPr>
          <w:vertAlign w:val="superscript"/>
          <w:lang w:val="en-US"/>
        </w:rPr>
        <w:t>15</w:t>
      </w:r>
      <w:r w:rsidRPr="00983CFA">
        <w:rPr>
          <w:lang w:val="en-US"/>
        </w:rPr>
        <w:t> − 1, inclusive.</w:t>
      </w:r>
    </w:p>
    <w:p w:rsidR="000B06B6" w:rsidRPr="00983CFA" w:rsidRDefault="000B06B6" w:rsidP="000B06B6">
      <w:pPr>
        <w:pStyle w:val="3N"/>
        <w:ind w:left="403"/>
        <w:rPr>
          <w:sz w:val="18"/>
          <w:szCs w:val="18"/>
          <w:lang w:val="en-US"/>
        </w:rPr>
      </w:pPr>
      <w:r w:rsidRPr="00983CFA">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746" w:name="_Ref363319770"/>
      <w:bookmarkStart w:id="1747" w:name="_Toc373499568"/>
      <w:bookmarkStart w:id="1748" w:name="_Toc373832745"/>
      <w:r w:rsidRPr="00983CFA">
        <w:rPr>
          <w:lang w:val="en-US"/>
        </w:rPr>
        <w:t>Decoding process for reference picture set</w:t>
      </w:r>
      <w:bookmarkEnd w:id="1746"/>
      <w:bookmarkEnd w:id="1747"/>
      <w:bookmarkEnd w:id="1748"/>
    </w:p>
    <w:p w:rsidR="000B06B6" w:rsidRDefault="000B06B6" w:rsidP="000B06B6">
      <w:pPr>
        <w:rPr>
          <w:lang w:val="en-US"/>
        </w:rPr>
      </w:pPr>
      <w:r w:rsidRPr="00983CFA">
        <w:rPr>
          <w:lang w:val="en-US"/>
        </w:rPr>
        <w:t>The specifications in subclause</w:t>
      </w:r>
      <w:r>
        <w:rPr>
          <w:lang w:val="en-US"/>
        </w:rPr>
        <w:t xml:space="preserve"> </w:t>
      </w:r>
      <w:r w:rsidRPr="00983CFA">
        <w:rPr>
          <w:lang w:val="en-US"/>
        </w:rPr>
        <w:t>8.</w:t>
      </w:r>
      <w:r>
        <w:rPr>
          <w:lang w:val="en-US"/>
        </w:rPr>
        <w:t>3.</w:t>
      </w:r>
      <w:r w:rsidRPr="00983CFA">
        <w:rPr>
          <w:lang w:val="en-US"/>
        </w:rPr>
        <w:t>2 apply</w:t>
      </w:r>
      <w:r>
        <w:rPr>
          <w:lang w:val="en-US"/>
        </w:rPr>
        <w:t xml:space="preserve"> with the following changes:</w:t>
      </w:r>
    </w:p>
    <w:p w:rsidR="000B06B6" w:rsidRDefault="000B06B6" w:rsidP="008557C3">
      <w:pPr>
        <w:numPr>
          <w:ilvl w:val="0"/>
          <w:numId w:val="45"/>
        </w:numPr>
        <w:tabs>
          <w:tab w:val="left" w:pos="360"/>
        </w:tabs>
        <w:textAlignment w:val="auto"/>
        <w:rPr>
          <w:lang w:val="en-US" w:eastAsia="ko-KR"/>
        </w:rPr>
      </w:pPr>
      <w:r w:rsidRPr="004C5A41">
        <w:rPr>
          <w:lang w:val="en-US" w:eastAsia="ko-KR"/>
        </w:rPr>
        <w:t xml:space="preserve">Replace </w:t>
      </w:r>
      <w:r>
        <w:rPr>
          <w:lang w:val="en-US" w:eastAsia="ko-KR"/>
        </w:rPr>
        <w:t xml:space="preserve">the references to subclauses 7.4.7.2, 8.3.1, 8.3.3, and 8.3.4 to subclauses </w:t>
      </w:r>
      <w:r w:rsidRPr="004C5A41">
        <w:rPr>
          <w:bCs/>
          <w:highlight w:val="cyan"/>
        </w:rPr>
        <w:t>F.</w:t>
      </w:r>
      <w:r>
        <w:rPr>
          <w:lang w:val="en-US" w:eastAsia="ko-KR"/>
        </w:rPr>
        <w:t xml:space="preserve">7.4.7.2, </w:t>
      </w:r>
      <w:r w:rsidRPr="004C5A41">
        <w:rPr>
          <w:bCs/>
          <w:highlight w:val="cyan"/>
        </w:rPr>
        <w:t>F.</w:t>
      </w:r>
      <w:r>
        <w:rPr>
          <w:lang w:val="en-US" w:eastAsia="ko-KR"/>
        </w:rPr>
        <w:t xml:space="preserve">8.3.1, </w:t>
      </w:r>
      <w:r w:rsidRPr="004C5A41">
        <w:rPr>
          <w:bCs/>
          <w:highlight w:val="cyan"/>
        </w:rPr>
        <w:t>F.</w:t>
      </w:r>
      <w:r>
        <w:rPr>
          <w:lang w:val="en-US" w:eastAsia="ko-KR"/>
        </w:rPr>
        <w:t xml:space="preserve">8.3.3, and </w:t>
      </w:r>
      <w:r w:rsidRPr="004C5A41">
        <w:rPr>
          <w:bCs/>
          <w:highlight w:val="cyan"/>
        </w:rPr>
        <w:t>F.</w:t>
      </w:r>
      <w:r>
        <w:rPr>
          <w:lang w:val="en-US" w:eastAsia="ko-KR"/>
        </w:rPr>
        <w:t>8.3.4, respectively</w:t>
      </w:r>
      <w:r w:rsidRPr="004C5A41">
        <w:rPr>
          <w:lang w:val="en-US" w:eastAsia="ko-KR"/>
        </w:rPr>
        <w:t>.</w:t>
      </w:r>
    </w:p>
    <w:p w:rsidR="000B06B6" w:rsidRDefault="000B06B6" w:rsidP="008557C3">
      <w:pPr>
        <w:pStyle w:val="3H2"/>
        <w:keepLines w:val="0"/>
        <w:numPr>
          <w:ilvl w:val="3"/>
          <w:numId w:val="37"/>
        </w:numPr>
        <w:tabs>
          <w:tab w:val="clear" w:pos="720"/>
          <w:tab w:val="num" w:pos="1134"/>
        </w:tabs>
        <w:ind w:left="1134" w:hanging="1134"/>
        <w:rPr>
          <w:noProof/>
        </w:rPr>
      </w:pPr>
      <w:bookmarkStart w:id="1749" w:name="_Toc373499569"/>
      <w:bookmarkStart w:id="1750" w:name="_Toc373499604"/>
      <w:bookmarkStart w:id="1751" w:name="_Toc373499614"/>
      <w:bookmarkStart w:id="1752" w:name="_Toc373499616"/>
      <w:bookmarkStart w:id="1753" w:name="_Toc373499629"/>
      <w:bookmarkStart w:id="1754" w:name="_Toc373499633"/>
      <w:bookmarkStart w:id="1755" w:name="_Toc373499637"/>
      <w:bookmarkStart w:id="1756" w:name="_Ref373399028"/>
      <w:bookmarkStart w:id="1757" w:name="_Toc373499638"/>
      <w:bookmarkStart w:id="1758" w:name="_Toc373832746"/>
      <w:bookmarkStart w:id="1759" w:name="_Ref316823342"/>
      <w:bookmarkStart w:id="1760" w:name="_Toc364083218"/>
      <w:bookmarkStart w:id="1761" w:name="_Ref373317388"/>
      <w:bookmarkEnd w:id="1749"/>
      <w:bookmarkEnd w:id="1750"/>
      <w:bookmarkEnd w:id="1751"/>
      <w:bookmarkEnd w:id="1752"/>
      <w:bookmarkEnd w:id="1753"/>
      <w:bookmarkEnd w:id="1754"/>
      <w:bookmarkEnd w:id="1755"/>
      <w:r w:rsidRPr="00943A5F">
        <w:rPr>
          <w:noProof/>
        </w:rPr>
        <w:t>Decoding process for generating unavailable reference pictures</w:t>
      </w:r>
      <w:bookmarkEnd w:id="1756"/>
      <w:bookmarkEnd w:id="1757"/>
      <w:bookmarkEnd w:id="1758"/>
    </w:p>
    <w:p w:rsidR="000B06B6" w:rsidRPr="00983CFA" w:rsidRDefault="000B06B6" w:rsidP="000B06B6">
      <w:pPr>
        <w:pStyle w:val="3N"/>
        <w:rPr>
          <w:lang w:val="en-US"/>
        </w:rPr>
      </w:pPr>
      <w:r w:rsidRPr="00983CFA">
        <w:rPr>
          <w:lang w:val="en-US"/>
        </w:rPr>
        <w:t>The specifications in subclause 8.</w:t>
      </w:r>
      <w:r>
        <w:rPr>
          <w:lang w:val="en-US"/>
        </w:rPr>
        <w:t>3.3</w:t>
      </w:r>
      <w:r w:rsidRPr="00983CFA">
        <w:rPr>
          <w:lang w:val="en-US"/>
        </w:rPr>
        <w:t xml:space="preserve"> apply.</w:t>
      </w:r>
    </w:p>
    <w:p w:rsidR="000B06B6" w:rsidRDefault="000B06B6" w:rsidP="008557C3">
      <w:pPr>
        <w:pStyle w:val="3H2"/>
        <w:keepLines w:val="0"/>
        <w:numPr>
          <w:ilvl w:val="3"/>
          <w:numId w:val="37"/>
        </w:numPr>
        <w:tabs>
          <w:tab w:val="clear" w:pos="720"/>
          <w:tab w:val="num" w:pos="1134"/>
        </w:tabs>
        <w:ind w:left="1134" w:hanging="1134"/>
        <w:rPr>
          <w:noProof/>
        </w:rPr>
      </w:pPr>
      <w:bookmarkStart w:id="1762" w:name="_Toc373499639"/>
      <w:bookmarkStart w:id="1763" w:name="_Toc373832747"/>
      <w:r w:rsidRPr="00943A5F">
        <w:rPr>
          <w:noProof/>
        </w:rPr>
        <w:t>Decoding process for reference picture lists construction</w:t>
      </w:r>
      <w:bookmarkEnd w:id="1762"/>
      <w:bookmarkEnd w:id="1763"/>
    </w:p>
    <w:p w:rsidR="000B06B6" w:rsidRPr="00983CFA" w:rsidRDefault="000B06B6" w:rsidP="000B06B6">
      <w:pPr>
        <w:pStyle w:val="3N"/>
        <w:rPr>
          <w:lang w:val="en-US"/>
        </w:rPr>
      </w:pPr>
      <w:r w:rsidRPr="00983CFA">
        <w:rPr>
          <w:lang w:val="en-US"/>
        </w:rPr>
        <w:t>The specifications in subclause 8.</w:t>
      </w:r>
      <w:r>
        <w:rPr>
          <w:lang w:val="en-US"/>
        </w:rPr>
        <w:t>3.</w:t>
      </w:r>
      <w:r w:rsidRPr="00983CFA">
        <w:rPr>
          <w:lang w:val="en-US"/>
        </w:rPr>
        <w:t>4 apply.</w:t>
      </w:r>
    </w:p>
    <w:p w:rsidR="000B06B6" w:rsidRDefault="000B06B6" w:rsidP="008557C3">
      <w:pPr>
        <w:pStyle w:val="3H2"/>
        <w:keepLines w:val="0"/>
        <w:numPr>
          <w:ilvl w:val="3"/>
          <w:numId w:val="37"/>
        </w:numPr>
        <w:tabs>
          <w:tab w:val="clear" w:pos="720"/>
          <w:tab w:val="num" w:pos="1134"/>
        </w:tabs>
        <w:ind w:left="1134" w:hanging="1134"/>
        <w:rPr>
          <w:noProof/>
        </w:rPr>
      </w:pPr>
      <w:bookmarkStart w:id="1764" w:name="_Ref373399097"/>
      <w:bookmarkStart w:id="1765" w:name="_Toc373499640"/>
      <w:bookmarkStart w:id="1766" w:name="_Toc373832748"/>
      <w:r w:rsidRPr="00943A5F">
        <w:rPr>
          <w:noProof/>
        </w:rPr>
        <w:t xml:space="preserve">Decoding process for </w:t>
      </w:r>
      <w:r>
        <w:rPr>
          <w:noProof/>
        </w:rPr>
        <w:t>collocated picture and no backward prediction flag</w:t>
      </w:r>
      <w:bookmarkEnd w:id="1764"/>
      <w:bookmarkEnd w:id="1765"/>
      <w:bookmarkEnd w:id="1766"/>
    </w:p>
    <w:p w:rsidR="000B06B6" w:rsidRPr="00983CFA" w:rsidRDefault="000B06B6" w:rsidP="000B06B6">
      <w:pPr>
        <w:pStyle w:val="3N"/>
        <w:rPr>
          <w:lang w:val="en-US"/>
        </w:rPr>
      </w:pPr>
      <w:r w:rsidRPr="00983CFA">
        <w:rPr>
          <w:lang w:val="en-US"/>
        </w:rPr>
        <w:t>The specifications in subclause 8.</w:t>
      </w:r>
      <w:r>
        <w:rPr>
          <w:lang w:val="en-US"/>
        </w:rPr>
        <w:t>3.5</w:t>
      </w:r>
      <w:r w:rsidRPr="00983CFA">
        <w:rPr>
          <w:lang w:val="en-US"/>
        </w:rPr>
        <w:t xml:space="preserve">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67" w:name="_Ref373399155"/>
      <w:bookmarkStart w:id="1768" w:name="_Toc373499641"/>
      <w:bookmarkStart w:id="1769" w:name="_Toc373832749"/>
      <w:bookmarkEnd w:id="1759"/>
      <w:bookmarkEnd w:id="1760"/>
      <w:bookmarkEnd w:id="1761"/>
      <w:r w:rsidRPr="00983CFA">
        <w:rPr>
          <w:lang w:val="en-US"/>
        </w:rPr>
        <w:t>Decoding process for coding units coded in intra prediction mode</w:t>
      </w:r>
      <w:bookmarkEnd w:id="1767"/>
      <w:bookmarkEnd w:id="1768"/>
      <w:bookmarkEnd w:id="1769"/>
    </w:p>
    <w:p w:rsidR="000B06B6" w:rsidRPr="00983CFA" w:rsidRDefault="000B06B6" w:rsidP="000B06B6">
      <w:pPr>
        <w:pStyle w:val="3N"/>
        <w:rPr>
          <w:lang w:val="en-US"/>
        </w:rPr>
      </w:pPr>
      <w:r w:rsidRPr="00983CFA">
        <w:rPr>
          <w:lang w:val="en-US"/>
        </w:rPr>
        <w:t>The specifications in subclause 8.4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0" w:name="_Ref360894666"/>
      <w:bookmarkStart w:id="1771" w:name="_Toc373499642"/>
      <w:bookmarkStart w:id="1772" w:name="_Toc373832750"/>
      <w:r w:rsidRPr="00983CFA">
        <w:rPr>
          <w:lang w:val="en-US"/>
        </w:rPr>
        <w:t>Decoding process for coding units coded in inter prediction mode</w:t>
      </w:r>
      <w:bookmarkEnd w:id="1770"/>
      <w:bookmarkEnd w:id="1771"/>
      <w:bookmarkEnd w:id="1772"/>
    </w:p>
    <w:p w:rsidR="000B06B6" w:rsidRDefault="000B06B6" w:rsidP="000B06B6">
      <w:pPr>
        <w:pStyle w:val="3N"/>
        <w:rPr>
          <w:lang w:val="en-US"/>
        </w:rPr>
      </w:pPr>
      <w:r w:rsidRPr="00983CFA">
        <w:rPr>
          <w:lang w:val="en-US"/>
        </w:rPr>
        <w:t>The specifications in subclause 8.5 apply</w:t>
      </w:r>
      <w:r w:rsidR="00561EB3">
        <w:rPr>
          <w:lang w:val="en-US"/>
        </w:rPr>
        <w:t xml:space="preserve"> with the following additions</w:t>
      </w:r>
      <w:r w:rsidRPr="00983CFA">
        <w:rPr>
          <w:lang w:val="en-US"/>
        </w:rPr>
        <w:t>.</w:t>
      </w:r>
    </w:p>
    <w:p w:rsidR="00A11F83" w:rsidRDefault="00A11F83" w:rsidP="00A11F83">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561EB3" w:rsidRDefault="00561EB3" w:rsidP="00561EB3">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 xml:space="preserve">variable </w:t>
      </w:r>
      <w:r w:rsidR="005C0C35">
        <w:rPr>
          <w:noProof/>
          <w:lang w:val="en-US" w:eastAsia="ja-JP"/>
        </w:rPr>
        <w:t>r</w:t>
      </w:r>
      <w:r w:rsidRPr="00291269">
        <w:rPr>
          <w:noProof/>
          <w:lang w:val="en-US" w:eastAsia="ja-JP"/>
        </w:rPr>
        <w:t>efIdxLX</w:t>
      </w:r>
      <w:r w:rsidR="00D62524">
        <w:rPr>
          <w:noProof/>
          <w:lang w:val="en-US" w:eastAsia="ja-JP"/>
        </w:rPr>
        <w:t xml:space="preserve"> and derived by invoking the subclause </w:t>
      </w:r>
      <w:r w:rsidR="00D62524" w:rsidRPr="00D62524">
        <w:rPr>
          <w:noProof/>
          <w:highlight w:val="yellow"/>
          <w:lang w:val="en-US" w:eastAsia="ja-JP"/>
        </w:rPr>
        <w:t>8.5.3.</w:t>
      </w:r>
      <w:r w:rsidR="005C0C35">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w:t>
      </w:r>
      <w:r w:rsidR="00D62524">
        <w:rPr>
          <w:noProof/>
          <w:lang w:val="en-US" w:eastAsia="ja-JP"/>
        </w:rPr>
        <w:t>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w:t>
      </w:r>
      <w:r w:rsidR="00A11F83">
        <w:rPr>
          <w:noProof/>
          <w:lang w:val="en-US" w:eastAsia="ja-JP"/>
        </w:rPr>
        <w:t>is set equal to</w:t>
      </w:r>
      <w:r>
        <w:rPr>
          <w:noProof/>
          <w:lang w:val="en-US" w:eastAsia="ja-JP"/>
        </w:rPr>
        <w:t xml:space="preserve"> </w:t>
      </w:r>
      <w:r w:rsidR="00A11F83" w:rsidRPr="00C42F69">
        <w:rPr>
          <w:lang w:val="en-CA"/>
        </w:rPr>
        <w:t>nuh_layer_id</w:t>
      </w:r>
      <w:r w:rsidR="00A11F83">
        <w:rPr>
          <w:noProof/>
          <w:lang w:val="en-US" w:eastAsia="ja-JP"/>
        </w:rPr>
        <w:t xml:space="preserve"> </w:t>
      </w:r>
      <w:r>
        <w:rPr>
          <w:noProof/>
          <w:lang w:val="en-US" w:eastAsia="ja-JP"/>
        </w:rPr>
        <w:t>of the inter-layer picture.</w:t>
      </w:r>
    </w:p>
    <w:p w:rsidR="00561EB3" w:rsidRPr="003E4569" w:rsidRDefault="007F0848" w:rsidP="007F0848">
      <w:pPr>
        <w:ind w:left="3"/>
        <w:rPr>
          <w:noProof/>
          <w:lang w:val="en-US" w:eastAsia="ja-JP"/>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3" w:name="_Ref373399172"/>
      <w:bookmarkStart w:id="1774" w:name="_Toc373499643"/>
      <w:bookmarkStart w:id="1775" w:name="_Toc373832751"/>
      <w:r w:rsidRPr="00983CFA">
        <w:rPr>
          <w:lang w:val="en-US"/>
        </w:rPr>
        <w:t>Scaling, transformation and array construction process prior to deblocking filter process</w:t>
      </w:r>
      <w:bookmarkEnd w:id="1773"/>
      <w:bookmarkEnd w:id="1774"/>
      <w:bookmarkEnd w:id="1775"/>
    </w:p>
    <w:p w:rsidR="000B06B6" w:rsidRPr="00983CFA" w:rsidRDefault="000B06B6" w:rsidP="000B06B6">
      <w:pPr>
        <w:pStyle w:val="3N"/>
        <w:rPr>
          <w:lang w:val="en-US"/>
        </w:rPr>
      </w:pPr>
      <w:r w:rsidRPr="00983CFA">
        <w:rPr>
          <w:lang w:val="en-US"/>
        </w:rPr>
        <w:t>The specifications in subclause 8.6 apply.</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6" w:name="_Ref373399174"/>
      <w:bookmarkStart w:id="1777" w:name="_Toc373499644"/>
      <w:bookmarkStart w:id="1778" w:name="_Toc373832752"/>
      <w:r w:rsidRPr="00983CFA">
        <w:rPr>
          <w:lang w:val="en-US"/>
        </w:rPr>
        <w:lastRenderedPageBreak/>
        <w:t>In-loop filter process</w:t>
      </w:r>
      <w:bookmarkEnd w:id="1776"/>
      <w:bookmarkEnd w:id="1777"/>
      <w:bookmarkEnd w:id="1778"/>
    </w:p>
    <w:p w:rsidR="000B06B6" w:rsidRPr="00983CFA" w:rsidRDefault="000B06B6" w:rsidP="000B06B6">
      <w:pPr>
        <w:pStyle w:val="3N"/>
        <w:rPr>
          <w:lang w:val="en-US"/>
        </w:rPr>
      </w:pPr>
      <w:r w:rsidRPr="00983CFA">
        <w:rPr>
          <w:lang w:val="en-US"/>
        </w:rPr>
        <w:t>The specifications in subclause 8.7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79" w:name="_Ref373399205"/>
      <w:bookmarkStart w:id="1780" w:name="_Toc373499645"/>
      <w:bookmarkStart w:id="1781" w:name="_Toc373832753"/>
      <w:r w:rsidRPr="00983CFA">
        <w:rPr>
          <w:lang w:val="en-US"/>
        </w:rPr>
        <w:t>Parsing process</w:t>
      </w:r>
      <w:bookmarkEnd w:id="1779"/>
      <w:bookmarkEnd w:id="1780"/>
      <w:bookmarkEnd w:id="1781"/>
    </w:p>
    <w:p w:rsidR="000B06B6" w:rsidRPr="00983CFA" w:rsidRDefault="000B06B6" w:rsidP="000B06B6">
      <w:pPr>
        <w:pStyle w:val="3N"/>
        <w:rPr>
          <w:lang w:val="en-US"/>
        </w:rPr>
      </w:pPr>
      <w:r w:rsidRPr="00983CFA">
        <w:rPr>
          <w:lang w:val="en-US"/>
        </w:rPr>
        <w:t>The specifications in clause 9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82" w:name="_Ref373399232"/>
      <w:bookmarkStart w:id="1783" w:name="_Toc373499646"/>
      <w:bookmarkStart w:id="1784" w:name="_Toc373832754"/>
      <w:r w:rsidRPr="00983CFA">
        <w:rPr>
          <w:lang w:val="en-US"/>
        </w:rPr>
        <w:t>Specification of bitstream subsets</w:t>
      </w:r>
      <w:bookmarkEnd w:id="1782"/>
      <w:bookmarkEnd w:id="1783"/>
      <w:bookmarkEnd w:id="1784"/>
    </w:p>
    <w:p w:rsidR="000B06B6" w:rsidRPr="00983CFA" w:rsidRDefault="000B06B6" w:rsidP="000B06B6">
      <w:pPr>
        <w:pStyle w:val="3N"/>
        <w:rPr>
          <w:lang w:val="en-US"/>
        </w:rPr>
      </w:pPr>
      <w:r w:rsidRPr="00983CFA">
        <w:rPr>
          <w:lang w:val="en-US"/>
        </w:rPr>
        <w:t>The specifications in clause 10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85" w:name="_Toc373499647"/>
      <w:bookmarkStart w:id="1786" w:name="_Toc373832755"/>
      <w:r w:rsidRPr="00983CFA">
        <w:rPr>
          <w:lang w:val="en-US"/>
        </w:rPr>
        <w:t>(Void)</w:t>
      </w:r>
      <w:bookmarkEnd w:id="1785"/>
      <w:bookmarkEnd w:id="1786"/>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87" w:name="_Ref348357790"/>
      <w:bookmarkStart w:id="1788" w:name="_Toc373499648"/>
      <w:bookmarkStart w:id="1789" w:name="_Toc373832756"/>
      <w:r w:rsidRPr="00983CFA">
        <w:rPr>
          <w:lang w:val="en-US"/>
        </w:rPr>
        <w:t>Byte stream format</w:t>
      </w:r>
      <w:bookmarkEnd w:id="1787"/>
      <w:bookmarkEnd w:id="1788"/>
      <w:bookmarkEnd w:id="1789"/>
    </w:p>
    <w:p w:rsidR="000B06B6" w:rsidRPr="00983CFA" w:rsidRDefault="000B06B6" w:rsidP="000B06B6">
      <w:pPr>
        <w:pStyle w:val="3N"/>
        <w:rPr>
          <w:lang w:val="en-US"/>
        </w:rPr>
      </w:pPr>
      <w:r w:rsidRPr="00983CFA">
        <w:rPr>
          <w:lang w:val="en-US"/>
        </w:rPr>
        <w:t>The specifications in Annex B apply.</w:t>
      </w:r>
    </w:p>
    <w:p w:rsidR="000B06B6"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0" w:name="_Ref348357793"/>
      <w:bookmarkStart w:id="1791" w:name="_Toc373499649"/>
      <w:bookmarkStart w:id="1792" w:name="_Toc373832757"/>
      <w:r w:rsidRPr="00983CFA">
        <w:rPr>
          <w:lang w:val="en-US"/>
        </w:rPr>
        <w:t>Hypothetical reference decoder</w:t>
      </w:r>
      <w:bookmarkEnd w:id="1790"/>
      <w:bookmarkEnd w:id="1791"/>
      <w:bookmarkEnd w:id="1792"/>
    </w:p>
    <w:p w:rsidR="000B06B6" w:rsidRPr="0026472F" w:rsidRDefault="000B06B6" w:rsidP="000B06B6">
      <w:pPr>
        <w:pStyle w:val="3N"/>
        <w:rPr>
          <w:lang w:val="en-US"/>
        </w:rPr>
      </w:pPr>
      <w:r w:rsidRPr="00983CFA">
        <w:rPr>
          <w:lang w:val="en-US"/>
        </w:rPr>
        <w:t xml:space="preserve">The specifications in </w:t>
      </w:r>
      <w:r>
        <w:rPr>
          <w:lang w:val="en-US"/>
        </w:rPr>
        <w:t>Annex</w:t>
      </w:r>
      <w:r w:rsidRPr="00983CFA">
        <w:rPr>
          <w:lang w:val="en-US"/>
        </w:rPr>
        <w:t xml:space="preserve"> C and its subclauses apply.</w:t>
      </w:r>
    </w:p>
    <w:p w:rsidR="000B06B6" w:rsidRPr="00983CFA"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93" w:name="_Ref348357799"/>
      <w:bookmarkStart w:id="1794" w:name="_Toc373499650"/>
      <w:bookmarkStart w:id="1795" w:name="_Toc373832758"/>
      <w:r w:rsidRPr="00983CFA">
        <w:rPr>
          <w:lang w:val="en-US"/>
        </w:rPr>
        <w:t>SEI messages</w:t>
      </w:r>
      <w:bookmarkEnd w:id="1793"/>
      <w:bookmarkEnd w:id="1794"/>
      <w:bookmarkEnd w:id="1795"/>
    </w:p>
    <w:p w:rsidR="000B06B6" w:rsidRPr="00983CFA" w:rsidRDefault="000B06B6" w:rsidP="000B06B6">
      <w:pPr>
        <w:pStyle w:val="3N"/>
        <w:rPr>
          <w:lang w:val="en-US"/>
        </w:rPr>
      </w:pPr>
      <w:r w:rsidRPr="00983CFA">
        <w:rPr>
          <w:lang w:val="en-US"/>
        </w:rPr>
        <w:t>The specifications in Annex D together with the extensions and modifications specified in this subclause apply.</w:t>
      </w:r>
    </w:p>
    <w:p w:rsidR="000B06B6" w:rsidRPr="00983CFA" w:rsidRDefault="000B06B6" w:rsidP="000B06B6">
      <w:pPr>
        <w:pStyle w:val="3N"/>
        <w:rPr>
          <w:lang w:val="en-US"/>
        </w:rPr>
      </w:pPr>
      <w:r w:rsidRPr="00983CFA">
        <w:rPr>
          <w:highlight w:val="yellow"/>
          <w:lang w:val="en-US"/>
        </w:rPr>
        <w:t>[Ed. (CY): to check the semantics in D.3 and that in F.14.2 to make them align with the AU definition.]</w:t>
      </w: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6" w:name="_Toc190849834"/>
      <w:bookmarkStart w:id="1797" w:name="_Toc198881594"/>
      <w:bookmarkStart w:id="1798" w:name="_Ref210021484"/>
      <w:bookmarkStart w:id="1799" w:name="_Toc221286691"/>
      <w:bookmarkStart w:id="1800" w:name="_Toc373499651"/>
      <w:bookmarkStart w:id="1801" w:name="_Toc373832759"/>
      <w:r w:rsidRPr="00983CFA">
        <w:rPr>
          <w:lang w:val="en-US"/>
        </w:rPr>
        <w:t>SEI message syntax</w:t>
      </w:r>
      <w:bookmarkEnd w:id="1796"/>
      <w:bookmarkEnd w:id="1797"/>
      <w:bookmarkEnd w:id="1798"/>
      <w:bookmarkEnd w:id="1799"/>
      <w:bookmarkEnd w:id="1800"/>
      <w:bookmarkEnd w:id="1801"/>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02" w:name="_Toc226457147"/>
      <w:bookmarkStart w:id="1803" w:name="_Toc248045614"/>
      <w:bookmarkStart w:id="1804" w:name="_Toc288343354"/>
      <w:bookmarkStart w:id="1805" w:name="_Toc373499652"/>
      <w:bookmarkStart w:id="1806" w:name="_Toc373832760"/>
      <w:r w:rsidRPr="00983CFA">
        <w:rPr>
          <w:lang w:val="en-US"/>
        </w:rPr>
        <w:t xml:space="preserve">Layers </w:t>
      </w:r>
      <w:r>
        <w:rPr>
          <w:lang w:val="en-US"/>
        </w:rPr>
        <w:t xml:space="preserve">not </w:t>
      </w:r>
      <w:r w:rsidRPr="00983CFA">
        <w:rPr>
          <w:lang w:val="en-US"/>
        </w:rPr>
        <w:t xml:space="preserve">present SEI message </w:t>
      </w:r>
      <w:bookmarkEnd w:id="1802"/>
      <w:bookmarkEnd w:id="1803"/>
      <w:bookmarkEnd w:id="1804"/>
      <w:r w:rsidRPr="00983CFA">
        <w:rPr>
          <w:lang w:val="en-US"/>
        </w:rPr>
        <w:t>syntax</w:t>
      </w:r>
      <w:bookmarkEnd w:id="1805"/>
      <w:bookmarkEnd w:id="1806"/>
    </w:p>
    <w:p w:rsidR="000B06B6" w:rsidRPr="00983CFA" w:rsidRDefault="000B06B6" w:rsidP="000B06B6">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layers_not_present( payloadSize ) {</w:t>
            </w:r>
          </w:p>
        </w:tc>
        <w:tc>
          <w:tcPr>
            <w:tcW w:w="1152" w:type="dxa"/>
          </w:tcPr>
          <w:p w:rsidR="000B06B6" w:rsidRPr="00983CFA" w:rsidRDefault="000B06B6" w:rsidP="000A29F0">
            <w:pPr>
              <w:pStyle w:val="tablecell"/>
              <w:rPr>
                <w:lang w:val="en-US"/>
              </w:rPr>
            </w:pPr>
            <w:r w:rsidRPr="00983CFA">
              <w:rPr>
                <w:b/>
                <w:bCs/>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lang w:val="en-US"/>
              </w:rPr>
              <w:tab/>
              <w:t>lp_sei_active_vps_id</w:t>
            </w:r>
          </w:p>
        </w:tc>
        <w:tc>
          <w:tcPr>
            <w:tcW w:w="1152" w:type="dxa"/>
          </w:tcPr>
          <w:p w:rsidR="000B06B6" w:rsidRPr="00983CFA" w:rsidRDefault="000B06B6" w:rsidP="000A29F0">
            <w:pPr>
              <w:pStyle w:val="tablecell"/>
              <w:rPr>
                <w:lang w:val="en-US"/>
              </w:rPr>
            </w:pPr>
            <w:r w:rsidRPr="00983CFA">
              <w:rPr>
                <w:lang w:val="en-US"/>
              </w:rPr>
              <w:t>u(4)</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lang w:val="en-US"/>
              </w:rPr>
              <w:t xml:space="preserve">for( i = 0; i  &lt;=  </w:t>
            </w:r>
            <w:r>
              <w:rPr>
                <w:rFonts w:ascii="Times New Roman" w:hAnsi="Times New Roman"/>
                <w:lang w:val="en-US"/>
              </w:rPr>
              <w:t>MaxLayersMinus1</w:t>
            </w:r>
            <w:r w:rsidRPr="00983CFA">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rPr>
              <w:tab/>
            </w:r>
            <w:r w:rsidRPr="00983CFA">
              <w:rPr>
                <w:rFonts w:ascii="Times New Roman" w:hAnsi="Times New Roman"/>
                <w:b/>
                <w:bCs/>
                <w:lang w:val="en-US"/>
              </w:rPr>
              <w:tab/>
              <w:t>layer_not_present_flag</w:t>
            </w:r>
            <w:r w:rsidRPr="00983CFA">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r w:rsidRPr="00983CFA">
              <w:rPr>
                <w:lang w:val="en-US"/>
              </w:rPr>
              <w:t>u(1)</w:t>
            </w:r>
          </w:p>
        </w:tc>
      </w:tr>
      <w:tr w:rsidR="000B06B6" w:rsidRPr="00983CFA"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syntax"/>
              <w:rPr>
                <w:rFonts w:ascii="Times New Roman" w:hAnsi="Times New Roman"/>
                <w:b/>
                <w:bCs/>
                <w:lang w:val="en-US"/>
              </w:rPr>
            </w:pPr>
            <w:r w:rsidRPr="00983CFA">
              <w:rPr>
                <w:rFonts w:ascii="Times New Roman" w:hAnsi="Times New Roman"/>
                <w:bCs/>
                <w:lang w:val="en-US"/>
              </w:rPr>
              <w:t>}</w:t>
            </w:r>
            <w:r w:rsidRPr="00983CFA">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0B06B6" w:rsidRPr="00983CFA" w:rsidRDefault="000B06B6" w:rsidP="000A29F0">
            <w:pPr>
              <w:pStyle w:val="tablecell"/>
              <w:rPr>
                <w:lang w:val="en-US"/>
              </w:rPr>
            </w:pPr>
          </w:p>
        </w:tc>
      </w:tr>
    </w:tbl>
    <w:p w:rsidR="000B06B6" w:rsidRPr="00983CFA" w:rsidRDefault="000B06B6" w:rsidP="000B06B6">
      <w:pPr>
        <w:pStyle w:val="3N"/>
        <w:rPr>
          <w:lang w:val="en-US" w:eastAsia="zh-CN"/>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07" w:name="_Toc373499653"/>
      <w:bookmarkStart w:id="1808" w:name="_Toc373832761"/>
      <w:r w:rsidRPr="00983CFA">
        <w:rPr>
          <w:lang w:val="en-US"/>
        </w:rPr>
        <w:lastRenderedPageBreak/>
        <w:t>Inter-layer constrained tile sets SEI message syntax</w:t>
      </w:r>
      <w:bookmarkEnd w:id="1807"/>
      <w:bookmarkEnd w:id="1808"/>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inter_layer_constrained_tile_sets( payloadSize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lang w:val="en-US"/>
              </w:rPr>
              <w:t>Descriptor</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b/>
                <w:lang w:val="en-US"/>
              </w:rPr>
              <w:t>il_all_tiles_exact_sample_value_match_flag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b/>
                <w:lang w:val="en-US"/>
              </w:rPr>
              <w:t>il_one_tile_per_tile_set_flag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if( !</w:t>
            </w:r>
            <w:r>
              <w:rPr>
                <w:rFonts w:ascii="Times New Roman" w:hAnsi="Times New Roman"/>
                <w:lang w:val="en-US"/>
              </w:rPr>
              <w:t>il_</w:t>
            </w:r>
            <w:r w:rsidRPr="00983CFA">
              <w:rPr>
                <w:rFonts w:ascii="Times New Roman" w:hAnsi="Times New Roman"/>
                <w:lang w:val="en-US"/>
              </w:rPr>
              <w:t>one_tile_per_tile_set_flag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B2070" w:rsidRDefault="000B06B6" w:rsidP="000A29F0">
            <w:pPr>
              <w:pStyle w:val="tablesyntax"/>
              <w:rPr>
                <w:rFonts w:ascii="Times New Roman" w:hAnsi="Times New Roman"/>
                <w:b/>
                <w:lang w:val="de-DE"/>
              </w:rPr>
            </w:pPr>
            <w:r w:rsidRPr="00983CFA">
              <w:rPr>
                <w:rFonts w:ascii="Times New Roman" w:hAnsi="Times New Roman"/>
                <w:lang w:val="en-US"/>
              </w:rPr>
              <w:tab/>
            </w:r>
            <w:r w:rsidRPr="00983CFA">
              <w:rPr>
                <w:rFonts w:ascii="Times New Roman" w:hAnsi="Times New Roman"/>
                <w:lang w:val="en-US"/>
              </w:rPr>
              <w:tab/>
            </w:r>
            <w:r w:rsidRPr="009B2070">
              <w:rPr>
                <w:rFonts w:ascii="Times New Roman" w:hAnsi="Times New Roman"/>
                <w:b/>
                <w:lang w:val="de-DE"/>
              </w:rPr>
              <w:t>il_num_sets_in_message_minus1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il_num_sets_in_message_minus1 )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b/>
                <w:lang w:val="en-US"/>
              </w:rPr>
              <w:t>skipped_tile_set_present_flag</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r>
            <w:r w:rsidRPr="00983CFA">
              <w:rPr>
                <w:lang w:val="en-US"/>
              </w:rPr>
              <w:t xml:space="preserve">numSignificantSets = </w:t>
            </w:r>
            <w:r w:rsidRPr="00983CFA">
              <w:rPr>
                <w:rFonts w:ascii="Times New Roman" w:hAnsi="Times New Roman"/>
                <w:lang w:val="en-US"/>
              </w:rPr>
              <w:t>il_num_sets_in_message_minus1</w:t>
            </w:r>
            <w:r w:rsidRPr="00983CFA">
              <w:rPr>
                <w:rFonts w:ascii="Times New Roman" w:hAnsi="Times New Roman"/>
                <w:lang w:val="en-US"/>
              </w:rPr>
              <w:br/>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lang w:val="en-US"/>
              </w:rPr>
              <w:tab/>
            </w:r>
            <w:r w:rsidRPr="00983CFA">
              <w:rPr>
                <w:lang w:val="en-US"/>
              </w:rPr>
              <w:t>– skipped_tile_set_present_flag + 1</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i = 0; i  &lt;  </w:t>
            </w:r>
            <w:r w:rsidRPr="00983CFA">
              <w:rPr>
                <w:lang w:val="en-US"/>
              </w:rPr>
              <w:t>numSignificantSets</w:t>
            </w:r>
            <w:r w:rsidRPr="00983CFA">
              <w:rPr>
                <w:rFonts w:ascii="Times New Roman" w:hAnsi="Times New Roman"/>
                <w:lang w:val="en-US"/>
              </w:rPr>
              <w:t>; i++ ) {</w:t>
            </w:r>
          </w:p>
        </w:tc>
        <w:tc>
          <w:tcPr>
            <w:tcW w:w="1157" w:type="dxa"/>
          </w:tcPr>
          <w:p w:rsidR="000B06B6" w:rsidRPr="00983CFA" w:rsidRDefault="000B06B6" w:rsidP="000A29F0">
            <w:pPr>
              <w:pStyle w:val="tableheading"/>
              <w:overflowPunct/>
              <w:autoSpaceDE/>
              <w:autoSpaceDN/>
              <w:adjustRightInd/>
              <w:jc w:val="left"/>
              <w:textAlignment w:val="auto"/>
              <w:rPr>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ilcts_id</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num_tile_rects_in_set_minus1</w:t>
            </w:r>
            <w:r w:rsidRPr="00983CFA">
              <w:rPr>
                <w:rFonts w:ascii="Times New Roman" w:hAnsi="Times New Roman"/>
                <w:bCs/>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lang w:val="en-US"/>
              </w:rPr>
              <w:t xml:space="preserve">for( j = 0; j &lt;= </w:t>
            </w:r>
            <w:r>
              <w:rPr>
                <w:rFonts w:ascii="Times New Roman" w:hAnsi="Times New Roman"/>
                <w:lang w:val="en-US"/>
              </w:rPr>
              <w:t>il_</w:t>
            </w:r>
            <w:r w:rsidRPr="00983CFA">
              <w:rPr>
                <w:rFonts w:ascii="Times New Roman" w:hAnsi="Times New Roman"/>
                <w:lang w:val="en-US"/>
              </w:rPr>
              <w:t>num_tile_rects_in_set_minus1[ i ]; j++ )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w:t>
            </w:r>
            <w:r w:rsidRPr="00983CFA">
              <w:rPr>
                <w:rFonts w:ascii="Times New Roman" w:hAnsi="Times New Roman"/>
                <w:b/>
                <w:bCs/>
                <w:lang w:val="en-US"/>
              </w:rPr>
              <w:t>top_left_tile_index[ </w:t>
            </w:r>
            <w:r w:rsidRPr="00983CFA">
              <w:rPr>
                <w:rFonts w:ascii="Times New Roman" w:hAnsi="Times New Roman"/>
                <w:lang w:val="en-US"/>
              </w:rPr>
              <w:t>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r>
            <w:r w:rsidRPr="00983CFA">
              <w:rPr>
                <w:rFonts w:ascii="Times New Roman" w:hAnsi="Times New Roman"/>
                <w:b/>
                <w:lang w:val="en-US"/>
              </w:rPr>
              <w:tab/>
              <w:t>il_</w:t>
            </w:r>
            <w:r w:rsidRPr="00983CFA">
              <w:rPr>
                <w:rFonts w:ascii="Times New Roman" w:hAnsi="Times New Roman"/>
                <w:b/>
                <w:bCs/>
                <w:lang w:val="en-US"/>
              </w:rPr>
              <w:t>bottom_right_tile_index</w:t>
            </w:r>
            <w:r w:rsidRPr="00983CFA">
              <w:rPr>
                <w:rFonts w:ascii="Times New Roman" w:hAnsi="Times New Roman"/>
                <w:bCs/>
                <w:lang w:val="en-US"/>
              </w:rPr>
              <w:t>[ i ]</w:t>
            </w:r>
            <w:r w:rsidRPr="00983CFA">
              <w:rPr>
                <w:rFonts w:ascii="Times New Roman" w:hAnsi="Times New Roman"/>
                <w:b/>
                <w:bCs/>
                <w:lang w:val="en-US"/>
              </w:rPr>
              <w:t>[ </w:t>
            </w:r>
            <w:r w:rsidRPr="00983CFA">
              <w:rPr>
                <w:rFonts w:ascii="Times New Roman" w:hAnsi="Times New Roman"/>
                <w:lang w:val="en-US"/>
              </w:rPr>
              <w:t>j </w:t>
            </w:r>
            <w:r w:rsidRPr="00983CFA">
              <w:rPr>
                <w:rFonts w:ascii="Times New Roman" w:hAnsi="Times New Roman"/>
                <w:b/>
                <w:bCs/>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ue(v)</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Cs/>
                <w:lang w:val="en-US" w:eastAsia="ja-JP"/>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b/>
                <w:lang w:val="en-US"/>
              </w:rPr>
              <w:t>ilc_idc</w:t>
            </w:r>
            <w:r w:rsidRPr="00983CFA">
              <w:rPr>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r>
            <w:r w:rsidRPr="00983CFA">
              <w:rPr>
                <w:rFonts w:ascii="Times New Roman" w:hAnsi="Times New Roman"/>
                <w:bCs/>
                <w:lang w:val="en-US" w:eastAsia="ja-JP"/>
              </w:rPr>
              <w:tab/>
              <w:t>if ( !il_all_tiles_exact_sample_value_match_flag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bCs/>
                <w:lang w:val="en-US" w:eastAsia="ja-JP"/>
              </w:rPr>
            </w:pP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r>
            <w:r w:rsidRPr="00983CFA">
              <w:rPr>
                <w:rFonts w:ascii="Times New Roman" w:hAnsi="Times New Roman"/>
                <w:b/>
                <w:bCs/>
                <w:lang w:val="en-US" w:eastAsia="ja-JP"/>
              </w:rPr>
              <w:tab/>
              <w:t>il_exact_sample_value_match_flag</w:t>
            </w:r>
            <w:r w:rsidRPr="00983CFA">
              <w:rPr>
                <w:rFonts w:ascii="Times New Roman" w:hAnsi="Times New Roman"/>
                <w:lang w:val="en-US"/>
              </w:rPr>
              <w:t>[ i ]</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u(1)</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Cs/>
                <w:lang w:val="en-US" w:eastAsia="ja-JP"/>
              </w:rPr>
            </w:pPr>
            <w:r w:rsidRPr="00983CFA">
              <w:rPr>
                <w:rFonts w:ascii="Times New Roman" w:hAnsi="Times New Roman"/>
                <w:bCs/>
                <w:lang w:val="en-US" w:eastAsia="ja-JP"/>
              </w:rPr>
              <w:tab/>
            </w:r>
            <w:r w:rsidRPr="00983CFA">
              <w:rPr>
                <w:rFonts w:ascii="Times New Roman" w:hAnsi="Times New Roman"/>
                <w:bCs/>
                <w:lang w:val="en-US" w:eastAsia="ja-JP"/>
              </w:rPr>
              <w:tab/>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ab/>
              <w:t>} else</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b/>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lang w:val="en-US"/>
              </w:rPr>
              <w:t>all_tiles_</w:t>
            </w:r>
            <w:r w:rsidRPr="00983CFA">
              <w:rPr>
                <w:rFonts w:ascii="Times New Roman" w:hAnsi="Times New Roman"/>
                <w:b/>
                <w:bCs/>
                <w:lang w:val="en-US" w:eastAsia="ja-JP"/>
              </w:rPr>
              <w:t>ilc_idc</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r w:rsidRPr="00983CFA">
              <w:rPr>
                <w:b w:val="0"/>
                <w:lang w:val="en-US"/>
              </w:rPr>
              <w:t>u(2)</w:t>
            </w:r>
          </w:p>
        </w:tc>
      </w:tr>
      <w:tr w:rsidR="000B06B6" w:rsidRPr="00983CFA" w:rsidTr="000A29F0">
        <w:trPr>
          <w:cantSplit/>
          <w:trHeight w:val="289"/>
          <w:jc w:val="center"/>
        </w:trPr>
        <w:tc>
          <w:tcPr>
            <w:tcW w:w="7920" w:type="dxa"/>
          </w:tcPr>
          <w:p w:rsidR="000B06B6" w:rsidRPr="00983CFA" w:rsidRDefault="000B06B6" w:rsidP="000A29F0">
            <w:pPr>
              <w:pStyle w:val="tablesyntax"/>
              <w:rPr>
                <w:rFonts w:ascii="Times New Roman" w:hAnsi="Times New Roman"/>
                <w:lang w:val="en-US"/>
              </w:rPr>
            </w:pPr>
            <w:r w:rsidRPr="00983CFA">
              <w:rPr>
                <w:rFonts w:ascii="Times New Roman" w:hAnsi="Times New Roman"/>
                <w:lang w:val="en-US"/>
              </w:rPr>
              <w:t>}</w:t>
            </w:r>
          </w:p>
        </w:tc>
        <w:tc>
          <w:tcPr>
            <w:tcW w:w="1157" w:type="dxa"/>
          </w:tcPr>
          <w:p w:rsidR="000B06B6" w:rsidRPr="00983CFA" w:rsidRDefault="000B06B6" w:rsidP="000A29F0">
            <w:pPr>
              <w:pStyle w:val="tableheading"/>
              <w:overflowPunct/>
              <w:autoSpaceDE/>
              <w:autoSpaceDN/>
              <w:adjustRightInd/>
              <w:jc w:val="left"/>
              <w:textAlignment w:val="auto"/>
              <w:rPr>
                <w:b w:val="0"/>
                <w:lang w:val="en-U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09" w:name="_Toc373499654"/>
      <w:bookmarkStart w:id="1810" w:name="_Toc373832762"/>
      <w:r>
        <w:rPr>
          <w:lang w:val="en-US"/>
        </w:rPr>
        <w:t>Bitstream partition nesting</w:t>
      </w:r>
      <w:r w:rsidRPr="00983CFA">
        <w:rPr>
          <w:lang w:val="en-US"/>
        </w:rPr>
        <w:t xml:space="preserve"> SEI message syntax</w:t>
      </w:r>
      <w:bookmarkEnd w:id="1809"/>
      <w:bookmarkEnd w:id="1810"/>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bsp_nesting</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Pr="0072368E"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ab/>
            </w:r>
            <w:r w:rsidRPr="0072368E">
              <w:rPr>
                <w:b/>
              </w:rPr>
              <w:t>bsp_idx</w:t>
            </w:r>
          </w:p>
        </w:tc>
        <w:tc>
          <w:tcPr>
            <w:tcW w:w="1157" w:type="dxa"/>
          </w:tcPr>
          <w:p w:rsidR="000B06B6" w:rsidRPr="0072368E" w:rsidRDefault="000B06B6" w:rsidP="000A29F0">
            <w:pPr>
              <w:keepNext/>
              <w:keepLines/>
              <w:overflowPunct/>
              <w:autoSpaceDE/>
              <w:autoSpaceDN/>
              <w:adjustRightInd/>
              <w:spacing w:before="0" w:after="60"/>
              <w:textAlignment w:val="auto"/>
              <w:rPr>
                <w:bCs/>
              </w:rPr>
            </w:pPr>
            <w:r w:rsidRPr="0072368E">
              <w:rPr>
                <w:bCs/>
              </w:rPr>
              <w:t>ue(v)</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!byte_aligned(</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r>
            <w:r w:rsidRPr="0072368E">
              <w:rPr>
                <w:b/>
              </w:rPr>
              <w:t>bsp_nesting_zero_bit</w:t>
            </w:r>
            <w:r w:rsidRPr="00E47E27">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r w:rsidRPr="00E47E27">
              <w:rPr>
                <w:bCs/>
              </w:rPr>
              <w:t>u(1)</w:t>
            </w: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do</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r>
            <w:r w:rsidRPr="00E47E27">
              <w:tab/>
              <w:t>sei_message(</w:t>
            </w:r>
            <w:r>
              <w:t> </w:t>
            </w:r>
            <w:r w:rsidRPr="00E47E27">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rsidRPr="00E47E27">
              <w:tab/>
              <w:t>while( more_rbsp_data(</w:t>
            </w:r>
            <w:r>
              <w:t> </w:t>
            </w:r>
            <w:r w:rsidRPr="00E47E27">
              <w:t>) )</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r w:rsidR="000B06B6" w:rsidRPr="00F7067D" w:rsidTr="000A29F0">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Borders>
              <w:top w:val="single" w:sz="4" w:space="0" w:color="auto"/>
              <w:left w:val="single" w:sz="4" w:space="0" w:color="auto"/>
              <w:bottom w:val="single" w:sz="4" w:space="0" w:color="auto"/>
              <w:right w:val="single" w:sz="4" w:space="0" w:color="auto"/>
            </w:tcBorders>
          </w:tcPr>
          <w:p w:rsidR="000B06B6" w:rsidRPr="00E47E27"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1" w:name="_Toc373499655"/>
      <w:bookmarkStart w:id="1812" w:name="_Toc373832763"/>
      <w:r>
        <w:rPr>
          <w:lang w:val="en-US"/>
        </w:rPr>
        <w:lastRenderedPageBreak/>
        <w:t>Bitstream partition initial arrival time</w:t>
      </w:r>
      <w:r w:rsidRPr="00983CFA">
        <w:rPr>
          <w:lang w:val="en-US"/>
        </w:rPr>
        <w:t xml:space="preserve"> SEI message syntax</w:t>
      </w:r>
      <w:bookmarkEnd w:id="1811"/>
      <w:bookmarkEnd w:id="1812"/>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06B6" w:rsidRPr="00706CF8" w:rsidTr="000A29F0">
        <w:trPr>
          <w:cantSplit/>
          <w:trHeight w:val="289"/>
          <w:jc w:val="center"/>
        </w:trPr>
        <w:tc>
          <w:tcPr>
            <w:tcW w:w="7920" w:type="dxa"/>
          </w:tcPr>
          <w:p w:rsidR="000B06B6" w:rsidRPr="00706CF8"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bsp_initial_arrival_time</w:t>
            </w:r>
            <w:r w:rsidRPr="00706CF8">
              <w:t>( payloadSize ) {</w:t>
            </w:r>
          </w:p>
        </w:tc>
        <w:tc>
          <w:tcPr>
            <w:tcW w:w="1157" w:type="dxa"/>
          </w:tcPr>
          <w:p w:rsidR="000B06B6" w:rsidRPr="00706CF8" w:rsidRDefault="000B06B6" w:rsidP="000A29F0">
            <w:pPr>
              <w:keepNext/>
              <w:keepLines/>
              <w:overflowPunct/>
              <w:autoSpaceDE/>
              <w:autoSpaceDN/>
              <w:adjustRightInd/>
              <w:spacing w:before="0" w:after="60"/>
              <w:textAlignment w:val="auto"/>
              <w:rPr>
                <w:bCs/>
              </w:rPr>
            </w:pPr>
            <w:r w:rsidRPr="00706CF8">
              <w:rPr>
                <w:b/>
                <w:bCs/>
              </w:rPr>
              <w:t>Descriptor</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if( NalHrdBpPresentFlag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706CF8" w:rsidRDefault="000B06B6" w:rsidP="000A29F0">
            <w:pPr>
              <w:keepNext/>
              <w:keepLines/>
              <w:overflowPunct/>
              <w:autoSpaceDE/>
              <w:autoSpaceDN/>
              <w:adjustRightInd/>
              <w:spacing w:before="0" w:after="60"/>
              <w:textAlignment w:val="auto"/>
              <w:rPr>
                <w:b/>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nal_initial_arrival_delay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sidRPr="00833159">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t>else</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t>for( i = 0; i &lt; SchedCombCnt;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ab/>
            </w:r>
            <w:r>
              <w:tab/>
            </w:r>
            <w:r>
              <w:tab/>
            </w:r>
            <w:r w:rsidRPr="00833159">
              <w:rPr>
                <w:b/>
              </w:rPr>
              <w:t>vcl_initial_arrival_delay</w:t>
            </w:r>
            <w:r>
              <w:t>[ i ]</w:t>
            </w:r>
          </w:p>
        </w:tc>
        <w:tc>
          <w:tcPr>
            <w:tcW w:w="1157" w:type="dxa"/>
          </w:tcPr>
          <w:p w:rsidR="000B06B6" w:rsidRPr="00833159" w:rsidRDefault="000B06B6" w:rsidP="000A29F0">
            <w:pPr>
              <w:keepNext/>
              <w:keepLines/>
              <w:overflowPunct/>
              <w:autoSpaceDE/>
              <w:autoSpaceDN/>
              <w:adjustRightInd/>
              <w:spacing w:before="0" w:after="60"/>
              <w:textAlignment w:val="auto"/>
              <w:rPr>
                <w:bCs/>
              </w:rPr>
            </w:pPr>
            <w:r>
              <w:rPr>
                <w:bCs/>
              </w:rPr>
              <w:t>u(v)</w:t>
            </w:r>
          </w:p>
        </w:tc>
      </w:tr>
      <w:tr w:rsidR="000B06B6" w:rsidRPr="00706CF8"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pPr>
            <w:r>
              <w:t>}</w:t>
            </w:r>
          </w:p>
        </w:tc>
        <w:tc>
          <w:tcPr>
            <w:tcW w:w="1157" w:type="dxa"/>
          </w:tcPr>
          <w:p w:rsidR="000B06B6" w:rsidRDefault="000B06B6" w:rsidP="000A29F0">
            <w:pPr>
              <w:keepNext/>
              <w:keepLines/>
              <w:overflowPunct/>
              <w:autoSpaceDE/>
              <w:autoSpaceDN/>
              <w:adjustRightInd/>
              <w:spacing w:before="0" w:after="60"/>
              <w:textAlignment w:val="auto"/>
              <w:rPr>
                <w:bCs/>
              </w:rPr>
            </w:pPr>
          </w:p>
        </w:tc>
      </w:tr>
    </w:tbl>
    <w:p w:rsidR="000B06B6" w:rsidRDefault="000B06B6" w:rsidP="000B06B6">
      <w:pPr>
        <w:pStyle w:val="3N"/>
        <w:rPr>
          <w:lang w:val="en-US"/>
        </w:rPr>
      </w:pP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3" w:name="_Toc373499656"/>
      <w:bookmarkStart w:id="1814" w:name="_Toc373832764"/>
      <w:r>
        <w:rPr>
          <w:lang w:val="en-US"/>
        </w:rPr>
        <w:t>Bitstream partition HRD parameters</w:t>
      </w:r>
      <w:r w:rsidRPr="00983CFA">
        <w:rPr>
          <w:lang w:val="en-US"/>
        </w:rPr>
        <w:t xml:space="preserve"> SEI message syntax</w:t>
      </w:r>
      <w:bookmarkEnd w:id="1813"/>
      <w:bookmarkEnd w:id="1814"/>
    </w:p>
    <w:p w:rsidR="000B06B6" w:rsidRPr="00983CFA" w:rsidRDefault="000B06B6" w:rsidP="000B06B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0B06B6" w:rsidRPr="00316579" w:rsidTr="000A29F0">
        <w:trPr>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t>bsp_hrd</w:t>
            </w:r>
            <w:r w:rsidRPr="00706CF8">
              <w:t>( payloadSize ) {</w:t>
            </w:r>
          </w:p>
        </w:tc>
        <w:tc>
          <w:tcPr>
            <w:tcW w:w="1153" w:type="dxa"/>
          </w:tcPr>
          <w:p w:rsidR="000B06B6" w:rsidRPr="00316579" w:rsidRDefault="000B06B6" w:rsidP="000A29F0">
            <w:pPr>
              <w:keepNext/>
              <w:spacing w:before="0" w:after="60"/>
              <w:rPr>
                <w:bCs/>
              </w:rPr>
            </w:pPr>
            <w:r w:rsidRPr="00316579">
              <w:rPr>
                <w:bCs/>
              </w:rPr>
              <w:t>Descriptor</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r>
            <w:r>
              <w:rPr>
                <w:b/>
                <w:bCs/>
              </w:rPr>
              <w:t>sei_</w:t>
            </w:r>
            <w:r w:rsidRPr="00316579">
              <w:rPr>
                <w:b/>
                <w:bCs/>
              </w:rPr>
              <w:t>num_</w:t>
            </w:r>
            <w:r>
              <w:rPr>
                <w:b/>
                <w:bCs/>
              </w:rPr>
              <w:t>bsp_</w:t>
            </w:r>
            <w:r w:rsidRPr="00316579">
              <w:rPr>
                <w:b/>
                <w:bCs/>
              </w:rPr>
              <w:t>hrd_parameters</w:t>
            </w:r>
            <w:r>
              <w:rPr>
                <w:b/>
                <w:bCs/>
              </w:rPr>
              <w:t>_minus1</w:t>
            </w:r>
          </w:p>
        </w:tc>
        <w:tc>
          <w:tcPr>
            <w:tcW w:w="1153" w:type="dxa"/>
          </w:tcPr>
          <w:p w:rsidR="000B06B6" w:rsidRDefault="000B06B6" w:rsidP="000A29F0">
            <w:pPr>
              <w:keepNext/>
              <w:keepLines/>
              <w:spacing w:before="0" w:after="60"/>
            </w:pPr>
            <w:r>
              <w:t>ue(v)</w:t>
            </w:r>
          </w:p>
        </w:tc>
      </w:tr>
      <w:tr w:rsidR="000B06B6" w:rsidRPr="00316579" w:rsidTr="000A29F0">
        <w:trPr>
          <w:cantSplit/>
          <w:trHeight w:val="289"/>
          <w:jc w:val="center"/>
        </w:trPr>
        <w:tc>
          <w:tcPr>
            <w:tcW w:w="7920" w:type="dxa"/>
          </w:tcPr>
          <w:p w:rsidR="000B06B6"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Pr>
                <w:bCs/>
              </w:rPr>
              <w:tab/>
              <w:t>for( i = 0; i &lt;= sei_num_bsp_hrd_parameters_minus1; i++ ) {</w:t>
            </w:r>
          </w:p>
        </w:tc>
        <w:tc>
          <w:tcPr>
            <w:tcW w:w="1153" w:type="dxa"/>
          </w:tcPr>
          <w:p w:rsidR="000B06B6" w:rsidRDefault="000B06B6" w:rsidP="000A29F0">
            <w:pPr>
              <w:keepNext/>
              <w:keepLines/>
              <w:spacing w:before="0" w:after="60"/>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Pr>
                <w:rFonts w:ascii="Times New Roman" w:hAnsi="Times New Roman"/>
                <w:b/>
                <w:lang w:val="en-US"/>
              </w:rPr>
              <w:t>sei_bsp_</w:t>
            </w:r>
            <w:r w:rsidRPr="007D25B0">
              <w:rPr>
                <w:rFonts w:ascii="Times New Roman" w:hAnsi="Times New Roman"/>
                <w:b/>
                <w:lang w:val="en-US"/>
              </w:rPr>
              <w:t>cprms_present_flag</w:t>
            </w:r>
            <w:r w:rsidRPr="007D25B0">
              <w:rPr>
                <w:rFonts w:ascii="Times New Roman" w:hAnsi="Times New Roman"/>
                <w:lang w:val="en-US"/>
              </w:rPr>
              <w:t>[ i ]</w:t>
            </w:r>
          </w:p>
        </w:tc>
        <w:tc>
          <w:tcPr>
            <w:tcW w:w="1153" w:type="dxa"/>
          </w:tcPr>
          <w:p w:rsidR="000B06B6" w:rsidRPr="007D25B0" w:rsidRDefault="000B06B6" w:rsidP="000A29F0">
            <w:pPr>
              <w:pStyle w:val="tablecell"/>
              <w:rPr>
                <w:lang w:val="en-US"/>
              </w:rPr>
            </w:pPr>
            <w:r w:rsidRPr="007D25B0">
              <w:rPr>
                <w:lang w:val="en-US"/>
              </w:rPr>
              <w:t>u(1)</w:t>
            </w:r>
          </w:p>
        </w:tc>
      </w:tr>
      <w:tr w:rsidR="000B06B6" w:rsidRPr="00282F6D" w:rsidTr="000A29F0">
        <w:trPr>
          <w:cantSplit/>
          <w:trHeight w:val="289"/>
          <w:jc w:val="center"/>
        </w:trPr>
        <w:tc>
          <w:tcPr>
            <w:tcW w:w="7920" w:type="dxa"/>
          </w:tcPr>
          <w:p w:rsidR="000B06B6" w:rsidRPr="007D25B0" w:rsidRDefault="000B06B6" w:rsidP="000A29F0">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w:t>
            </w:r>
            <w:r>
              <w:rPr>
                <w:rFonts w:ascii="Times New Roman" w:hAnsi="Times New Roman"/>
                <w:lang w:val="en-US"/>
              </w:rPr>
              <w:t>sei_bsp_</w:t>
            </w:r>
            <w:r w:rsidRPr="007D25B0">
              <w:rPr>
                <w:rFonts w:ascii="Times New Roman" w:hAnsi="Times New Roman"/>
                <w:lang w:val="en-US"/>
              </w:rPr>
              <w:t xml:space="preserve">cprms_present_flag[ i ], </w:t>
            </w:r>
            <w:r>
              <w:rPr>
                <w:rFonts w:ascii="Times New Roman" w:hAnsi="Times New Roman"/>
                <w:lang w:val="en-US"/>
              </w:rPr>
              <w:br/>
            </w:r>
            <w:r>
              <w:rPr>
                <w:rFonts w:ascii="Times New Roman" w:hAnsi="Times New Roman"/>
                <w:lang w:val="en-US"/>
              </w:rPr>
              <w:tab/>
            </w:r>
            <w:r>
              <w:rPr>
                <w:rFonts w:ascii="Times New Roman" w:hAnsi="Times New Roman"/>
                <w:lang w:val="en-US"/>
              </w:rPr>
              <w:tab/>
            </w:r>
            <w:r>
              <w:rPr>
                <w:rFonts w:ascii="Times New Roman" w:hAnsi="Times New Roman"/>
                <w:lang w:val="en-US"/>
              </w:rPr>
              <w:tab/>
              <w:t>nesting_max_temporal_id_plus1[ 0</w:t>
            </w:r>
            <w:r w:rsidRPr="00326CF8">
              <w:rPr>
                <w:rFonts w:ascii="Times New Roman" w:hAnsi="Times New Roman"/>
                <w:lang w:val="en-US"/>
              </w:rPr>
              <w:t xml:space="preserve"> ]</w:t>
            </w:r>
            <w:r>
              <w:rPr>
                <w:rFonts w:ascii="Times New Roman" w:hAnsi="Times New Roman"/>
                <w:lang w:val="en-US"/>
              </w:rPr>
              <w:t xml:space="preserve"> – 1</w:t>
            </w:r>
            <w:r w:rsidRPr="007D25B0">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sidRPr="00CA3E92">
              <w:rPr>
                <w:rFonts w:ascii="Times New Roman" w:hAnsi="Times New Roman"/>
                <w:lang w:val="en-US"/>
              </w:rPr>
              <w:tab/>
              <w:t>}</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lang w:val="en-US"/>
              </w:rPr>
              <w:tab/>
              <w:t>for( h=0</w:t>
            </w:r>
            <w:r w:rsidRPr="003634CB">
              <w:rPr>
                <w:rFonts w:ascii="Times New Roman" w:hAnsi="Times New Roman"/>
                <w:lang w:val="en-US"/>
              </w:rPr>
              <w:t xml:space="preserve">; </w:t>
            </w:r>
            <w:r>
              <w:rPr>
                <w:rFonts w:ascii="Times New Roman" w:hAnsi="Times New Roman"/>
                <w:lang w:val="en-US"/>
              </w:rPr>
              <w:t>h</w:t>
            </w:r>
            <w:r w:rsidRPr="003634CB">
              <w:rPr>
                <w:rFonts w:ascii="Times New Roman" w:hAnsi="Times New Roman"/>
                <w:lang w:val="en-US"/>
              </w:rPr>
              <w:t xml:space="preserve"> &lt;= </w:t>
            </w:r>
            <w:r>
              <w:rPr>
                <w:rFonts w:ascii="Times New Roman" w:hAnsi="Times New Roman"/>
                <w:lang w:val="en-US"/>
              </w:rPr>
              <w:t>nesting_num_ops_</w:t>
            </w:r>
            <w:r w:rsidRPr="003634CB">
              <w:rPr>
                <w:rFonts w:ascii="Times New Roman" w:hAnsi="Times New Roman"/>
                <w:lang w:val="en-US"/>
              </w:rPr>
              <w:t>minus1;</w:t>
            </w:r>
            <w:r>
              <w:rPr>
                <w:rFonts w:ascii="Times New Roman" w:hAnsi="Times New Roman"/>
                <w:lang w:val="en-US"/>
              </w:rPr>
              <w:t xml:space="preserve"> h</w:t>
            </w:r>
            <w:r w:rsidRPr="003634CB">
              <w:rPr>
                <w:rFonts w:ascii="Times New Roman" w:hAnsi="Times New Roman"/>
                <w:lang w:val="en-US"/>
              </w:rPr>
              <w:t>++</w:t>
            </w:r>
            <w:r>
              <w:rPr>
                <w:rFonts w:ascii="Times New Roman" w:hAnsi="Times New Roman"/>
                <w:lang w:val="en-US"/>
              </w:rPr>
              <w:t> </w:t>
            </w:r>
            <w:r w:rsidRPr="003634CB">
              <w:rPr>
                <w:rFonts w:ascii="Times New Roman" w:hAnsi="Times New Roman"/>
                <w:lang w:val="en-US"/>
              </w:rPr>
              <w:t>)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lang w:val="en-US"/>
              </w:rPr>
              <w:tab/>
            </w:r>
            <w:r>
              <w:rPr>
                <w:rFonts w:ascii="Times New Roman" w:hAnsi="Times New Roman"/>
                <w:lang w:val="en-US"/>
              </w:rPr>
              <w:tab/>
              <w:t>lsIdx = nesting_op_idx[ h ]</w:t>
            </w:r>
          </w:p>
        </w:tc>
        <w:tc>
          <w:tcPr>
            <w:tcW w:w="1153" w:type="dxa"/>
          </w:tcPr>
          <w:p w:rsidR="000B06B6" w:rsidRPr="007D25B0" w:rsidRDefault="000B06B6" w:rsidP="000A29F0">
            <w:pPr>
              <w:pStyle w:val="tablecell"/>
              <w:rPr>
                <w:lang w:val="en-US"/>
              </w:rPr>
            </w:pP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lang w:val="en-US"/>
              </w:rPr>
            </w:pPr>
            <w:r>
              <w:rPr>
                <w:rFonts w:ascii="Times New Roman" w:hAnsi="Times New Roman"/>
              </w:rPr>
              <w:tab/>
            </w:r>
            <w:r>
              <w:rPr>
                <w:rFonts w:ascii="Times New Roman" w:hAnsi="Times New Roman"/>
                <w:lang w:val="en-US"/>
              </w:rPr>
              <w:tab/>
            </w:r>
            <w:r>
              <w:rPr>
                <w:rFonts w:ascii="Times New Roman" w:hAnsi="Times New Roman"/>
                <w:b/>
                <w:lang w:val="en-US"/>
              </w:rPr>
              <w:t>sei_</w:t>
            </w:r>
            <w:r w:rsidRPr="0072368E">
              <w:rPr>
                <w:rFonts w:ascii="Times New Roman" w:hAnsi="Times New Roman"/>
                <w:b/>
                <w:lang w:val="en-US"/>
              </w:rPr>
              <w:t>num_bitstream_partitions</w:t>
            </w:r>
            <w:r>
              <w:rPr>
                <w:rFonts w:ascii="Times New Roman" w:hAnsi="Times New Roman"/>
                <w:b/>
                <w:lang w:val="en-US"/>
              </w:rPr>
              <w:t>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DD03C7" w:rsidTr="000A29F0">
        <w:trPr>
          <w:cantSplit/>
          <w:trHeight w:val="289"/>
          <w:jc w:val="center"/>
        </w:trPr>
        <w:tc>
          <w:tcPr>
            <w:tcW w:w="7920" w:type="dxa"/>
          </w:tcPr>
          <w:p w:rsidR="000B06B6" w:rsidRPr="00DD03C7" w:rsidRDefault="000B06B6" w:rsidP="000A29F0">
            <w:pPr>
              <w:pStyle w:val="tablesyntax"/>
              <w:rPr>
                <w:rFonts w:ascii="Times New Roman" w:hAnsi="Times New Roman"/>
                <w:b/>
                <w:lang w:val="en-US"/>
              </w:rPr>
            </w:pPr>
            <w:r>
              <w:rPr>
                <w:rFonts w:ascii="Times New Roman" w:hAnsi="Times New Roman"/>
                <w:b/>
                <w:lang w:val="en-US"/>
              </w:rPr>
              <w:tab/>
            </w:r>
            <w:r w:rsidRPr="00DD03C7">
              <w:rPr>
                <w:rFonts w:ascii="Times New Roman" w:hAnsi="Times New Roman"/>
                <w:b/>
                <w:lang w:val="en-US"/>
              </w:rPr>
              <w:tab/>
            </w:r>
            <w:r w:rsidRPr="00DD03C7">
              <w:rPr>
                <w:rFonts w:ascii="Times New Roman" w:hAnsi="Times New Roman"/>
                <w:lang w:val="en-US"/>
              </w:rPr>
              <w:t>for( i = 0</w:t>
            </w:r>
            <w:r>
              <w:rPr>
                <w:rFonts w:ascii="Times New Roman" w:hAnsi="Times New Roman"/>
                <w:lang w:val="en-US"/>
              </w:rPr>
              <w:t>; i &lt;= sei_num_bitstream_partitions_minus1[ lsIdx ]</w:t>
            </w:r>
            <w:r w:rsidRPr="00DD03C7">
              <w:rPr>
                <w:rFonts w:ascii="Times New Roman" w:hAnsi="Times New Roman"/>
                <w:lang w:val="en-US"/>
              </w:rPr>
              <w:t xml:space="preserve">; </w:t>
            </w:r>
            <w:r w:rsidRPr="00DD03C7">
              <w:rPr>
                <w:rFonts w:ascii="Times New Roman" w:eastAsia="MS Mincho" w:hAnsi="Times New Roman" w:hint="eastAsia"/>
                <w:lang w:val="en-US" w:eastAsia="ja-JP"/>
              </w:rPr>
              <w:t>i</w:t>
            </w:r>
            <w:r>
              <w:rPr>
                <w:rFonts w:ascii="Times New Roman" w:hAnsi="Times New Roman"/>
                <w:lang w:val="en-US"/>
              </w:rPr>
              <w:t>++ )</w:t>
            </w:r>
          </w:p>
        </w:tc>
        <w:tc>
          <w:tcPr>
            <w:tcW w:w="1153" w:type="dxa"/>
          </w:tcPr>
          <w:p w:rsidR="000B06B6" w:rsidRPr="00DD03C7" w:rsidRDefault="000B06B6" w:rsidP="000A29F0">
            <w:pPr>
              <w:pStyle w:val="tablecell"/>
              <w:rPr>
                <w:lang w:val="en-US"/>
              </w:rPr>
            </w:pPr>
          </w:p>
        </w:tc>
      </w:tr>
      <w:tr w:rsidR="000B06B6" w:rsidRPr="00A07015" w:rsidTr="000A29F0">
        <w:trPr>
          <w:cantSplit/>
          <w:trHeight w:val="289"/>
          <w:jc w:val="center"/>
        </w:trPr>
        <w:tc>
          <w:tcPr>
            <w:tcW w:w="7920" w:type="dxa"/>
          </w:tcPr>
          <w:p w:rsidR="000B06B6" w:rsidRPr="00A07015" w:rsidRDefault="000B06B6" w:rsidP="000A29F0">
            <w:pPr>
              <w:pStyle w:val="tablesyntax"/>
              <w:rPr>
                <w:rFonts w:ascii="Times New Roman" w:hAnsi="Times New Roman"/>
                <w:b/>
                <w:sz w:val="18"/>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sidRPr="00A07015">
              <w:rPr>
                <w:rFonts w:ascii="Times New Roman" w:hAnsi="Times New Roman"/>
                <w:lang w:val="en-US"/>
              </w:rPr>
              <w:t>for( j = 0; j &lt;= vps_max_layers_minus1; j++ )</w:t>
            </w:r>
          </w:p>
        </w:tc>
        <w:tc>
          <w:tcPr>
            <w:tcW w:w="1153" w:type="dxa"/>
          </w:tcPr>
          <w:p w:rsidR="000B06B6" w:rsidRPr="00FF12AF" w:rsidRDefault="000B06B6" w:rsidP="000A29F0">
            <w:pPr>
              <w:pStyle w:val="tablecell"/>
              <w:rPr>
                <w:lang w:val="en-US"/>
              </w:rPr>
            </w:pPr>
          </w:p>
        </w:tc>
      </w:tr>
      <w:tr w:rsidR="000B06B6" w:rsidRPr="00DD03C7" w:rsidTr="000A29F0">
        <w:trPr>
          <w:cantSplit/>
          <w:trHeight w:val="289"/>
          <w:jc w:val="center"/>
        </w:trPr>
        <w:tc>
          <w:tcPr>
            <w:tcW w:w="7920" w:type="dxa"/>
          </w:tcPr>
          <w:p w:rsidR="000B06B6" w:rsidRPr="00A07015" w:rsidRDefault="000B06B6" w:rsidP="000A29F0">
            <w:pPr>
              <w:pStyle w:val="tablesyntax"/>
              <w:rPr>
                <w:rFonts w:ascii="Times New Roman" w:hAnsi="Times New Roman"/>
                <w:b/>
                <w:lang w:val="en-US"/>
              </w:rPr>
            </w:pPr>
            <w:r>
              <w:rPr>
                <w:rFonts w:ascii="Times New Roman" w:hAnsi="Times New Roman"/>
                <w:b/>
                <w:lang w:val="en-US"/>
              </w:rPr>
              <w:tab/>
            </w:r>
            <w:r w:rsidRPr="00A07015">
              <w:rPr>
                <w:rFonts w:ascii="Times New Roman" w:hAnsi="Times New Roman"/>
                <w:b/>
                <w:lang w:val="en-US"/>
              </w:rPr>
              <w:tab/>
            </w:r>
            <w:r w:rsidRPr="00A07015">
              <w:rPr>
                <w:rFonts w:ascii="Times New Roman" w:hAnsi="Times New Roman"/>
                <w:b/>
                <w:lang w:val="en-US"/>
              </w:rPr>
              <w:tab/>
            </w:r>
            <w:r>
              <w:rPr>
                <w:rFonts w:ascii="Times New Roman" w:hAnsi="Times New Roman"/>
                <w:b/>
                <w:lang w:val="en-US"/>
              </w:rPr>
              <w:tab/>
            </w:r>
            <w:r w:rsidRPr="0072368E">
              <w:rPr>
                <w:rFonts w:ascii="Times New Roman" w:hAnsi="Times New Roman"/>
                <w:lang w:val="en-US"/>
              </w:rPr>
              <w:t>if( layer_id_included_flag[ </w:t>
            </w:r>
            <w:r>
              <w:rPr>
                <w:rFonts w:ascii="TimesNewRoman" w:hAnsi="TimesNewRoman" w:cs="TimesNewRoman"/>
              </w:rPr>
              <w:t>nesting_op_idx[ lsIdx</w:t>
            </w:r>
            <w:r w:rsidRPr="0072368E">
              <w:rPr>
                <w:rFonts w:ascii="TimesNewRoman" w:hAnsi="TimesNewRoman" w:cs="TimesNewRoman"/>
              </w:rPr>
              <w:t> ]</w:t>
            </w:r>
            <w:r w:rsidRPr="0072368E">
              <w:rPr>
                <w:rFonts w:ascii="Times New Roman" w:hAnsi="Times New Roman"/>
                <w:lang w:val="en-US"/>
              </w:rPr>
              <w:t> ][ j ] )</w:t>
            </w:r>
          </w:p>
        </w:tc>
        <w:tc>
          <w:tcPr>
            <w:tcW w:w="1153" w:type="dxa"/>
          </w:tcPr>
          <w:p w:rsidR="000B06B6" w:rsidRPr="00DD03C7" w:rsidRDefault="000B06B6" w:rsidP="000A29F0">
            <w:pPr>
              <w:pStyle w:val="tablecell"/>
              <w:rPr>
                <w:lang w:val="en-US"/>
              </w:rPr>
            </w:pPr>
          </w:p>
        </w:tc>
      </w:tr>
      <w:tr w:rsidR="000B06B6" w:rsidRPr="00DD03C7" w:rsidTr="000A29F0">
        <w:trPr>
          <w:cantSplit/>
          <w:trHeight w:val="289"/>
          <w:jc w:val="center"/>
        </w:trPr>
        <w:tc>
          <w:tcPr>
            <w:tcW w:w="7920" w:type="dxa"/>
          </w:tcPr>
          <w:p w:rsidR="000B06B6" w:rsidRPr="009E1075" w:rsidRDefault="000B06B6" w:rsidP="000A29F0">
            <w:pPr>
              <w:pStyle w:val="tablesyntax"/>
              <w:rPr>
                <w:rFonts w:ascii="Times New Roman" w:hAnsi="Times New Roman"/>
                <w:b/>
                <w:lang w:val="en-US"/>
              </w:rPr>
            </w:pPr>
            <w:r>
              <w:rPr>
                <w:rFonts w:ascii="Times New Roman" w:hAnsi="Times New Roman"/>
                <w:b/>
                <w:lang w:val="en-US"/>
              </w:rPr>
              <w:tab/>
            </w:r>
            <w:r w:rsidRPr="009E1075">
              <w:rPr>
                <w:rFonts w:ascii="Times New Roman" w:hAnsi="Times New Roman"/>
                <w:b/>
                <w:lang w:val="en-US"/>
              </w:rPr>
              <w:tab/>
            </w:r>
            <w:r w:rsidRPr="009E1075">
              <w:rPr>
                <w:rFonts w:ascii="Times New Roman" w:hAnsi="Times New Roman"/>
                <w:b/>
                <w:lang w:val="en-US"/>
              </w:rPr>
              <w:tab/>
            </w:r>
            <w:r w:rsidRPr="00DD03C7">
              <w:rPr>
                <w:rFonts w:ascii="Times New Roman" w:hAnsi="Times New Roman"/>
                <w:b/>
                <w:lang w:val="en-US"/>
              </w:rPr>
              <w:tab/>
            </w:r>
            <w:r>
              <w:rPr>
                <w:rFonts w:ascii="Times New Roman" w:hAnsi="Times New Roman"/>
                <w:b/>
                <w:lang w:val="en-US"/>
              </w:rPr>
              <w:tab/>
              <w:t>sei_</w:t>
            </w:r>
            <w:r w:rsidRPr="009E1075">
              <w:rPr>
                <w:rFonts w:ascii="Times New Roman" w:eastAsia="MS Mincho" w:hAnsi="Times New Roman" w:hint="eastAsia"/>
                <w:b/>
                <w:lang w:val="en-US" w:eastAsia="ja-JP"/>
              </w:rPr>
              <w:t>layer_</w:t>
            </w:r>
            <w:r>
              <w:rPr>
                <w:rFonts w:ascii="Times New Roman" w:eastAsia="MS Mincho" w:hAnsi="Times New Roman"/>
                <w:b/>
                <w:lang w:val="en-US" w:eastAsia="ja-JP"/>
              </w:rPr>
              <w:t>in_bsp_flag</w:t>
            </w:r>
            <w:r>
              <w:rPr>
                <w:rFonts w:ascii="Times New Roman" w:eastAsia="MS Mincho" w:hAnsi="Times New Roman"/>
                <w:lang w:val="en-US" w:eastAsia="ja-JP"/>
              </w:rPr>
              <w:t>[ lsIdx</w:t>
            </w:r>
            <w:r w:rsidRPr="006F3643">
              <w:rPr>
                <w:rFonts w:ascii="Times New Roman" w:eastAsia="MS Mincho" w:hAnsi="Times New Roman"/>
                <w:lang w:val="en-US" w:eastAsia="ja-JP"/>
              </w:rPr>
              <w:t> ]</w:t>
            </w:r>
            <w:r>
              <w:rPr>
                <w:rFonts w:ascii="Times New Roman" w:hAnsi="Times New Roman"/>
                <w:lang w:val="en-US"/>
              </w:rPr>
              <w:t>[ i ]</w:t>
            </w:r>
            <w:r w:rsidRPr="009E1075">
              <w:rPr>
                <w:rFonts w:ascii="Times New Roman" w:hAnsi="Times New Roman"/>
                <w:lang w:val="en-US"/>
              </w:rPr>
              <w:t>[ </w:t>
            </w:r>
            <w:r w:rsidRPr="009E1075">
              <w:rPr>
                <w:rFonts w:ascii="Times New Roman" w:eastAsia="MS Mincho" w:hAnsi="Times New Roman" w:hint="eastAsia"/>
                <w:lang w:val="en-US" w:eastAsia="ja-JP"/>
              </w:rPr>
              <w:t>j</w:t>
            </w:r>
            <w:r w:rsidRPr="009E1075">
              <w:rPr>
                <w:rFonts w:ascii="Times New Roman" w:hAnsi="Times New Roman"/>
                <w:lang w:val="en-US"/>
              </w:rPr>
              <w:t> ]</w:t>
            </w:r>
          </w:p>
        </w:tc>
        <w:tc>
          <w:tcPr>
            <w:tcW w:w="1153" w:type="dxa"/>
          </w:tcPr>
          <w:p w:rsidR="000B06B6" w:rsidRPr="00DD03C7" w:rsidRDefault="000B06B6" w:rsidP="000A29F0">
            <w:pPr>
              <w:pStyle w:val="tablecell"/>
              <w:rPr>
                <w:lang w:val="en-US"/>
              </w:rPr>
            </w:pPr>
            <w:r>
              <w:rPr>
                <w:lang w:val="en-US"/>
              </w:rPr>
              <w:t>u(1</w:t>
            </w:r>
            <w:r w:rsidRPr="00DD03C7">
              <w:rPr>
                <w:lang w:val="en-US"/>
              </w:rPr>
              <w:t>)</w:t>
            </w:r>
          </w:p>
        </w:tc>
      </w:tr>
      <w:tr w:rsidR="000B06B6" w:rsidRPr="00282F6D" w:rsidTr="000A29F0">
        <w:trPr>
          <w:cantSplit/>
          <w:trHeight w:val="289"/>
          <w:jc w:val="center"/>
        </w:trPr>
        <w:tc>
          <w:tcPr>
            <w:tcW w:w="7920" w:type="dxa"/>
          </w:tcPr>
          <w:p w:rsidR="000B06B6" w:rsidRDefault="000B06B6" w:rsidP="000A29F0">
            <w:pPr>
              <w:pStyle w:val="tablesyntax"/>
              <w:rPr>
                <w:rFonts w:ascii="Times New Roman" w:hAnsi="Times New Roman"/>
                <w:b/>
                <w:lang w:val="en-US"/>
              </w:rPr>
            </w:pPr>
            <w:r>
              <w:rPr>
                <w:rFonts w:ascii="Times New Roman" w:hAnsi="Times New Roman"/>
                <w:b/>
                <w:lang w:val="en-US"/>
              </w:rPr>
              <w:tab/>
            </w:r>
            <w:r>
              <w:rPr>
                <w:rFonts w:ascii="Times New Roman" w:hAnsi="Times New Roman"/>
                <w:b/>
                <w:lang w:val="en-US"/>
              </w:rPr>
              <w:tab/>
              <w:t>sei_num_bsp_sched_combinations_minus1</w:t>
            </w:r>
            <w:r>
              <w:rPr>
                <w:rFonts w:ascii="Times New Roman" w:hAnsi="Times New Roman"/>
                <w:lang w:val="en-US"/>
              </w:rPr>
              <w:t>[ lsIdx</w:t>
            </w:r>
            <w:r w:rsidRPr="006F3643">
              <w:rPr>
                <w:rFonts w:ascii="Times New Roman" w:hAnsi="Times New Roman"/>
                <w:lang w:val="en-US"/>
              </w:rPr>
              <w:t> ]</w:t>
            </w:r>
          </w:p>
        </w:tc>
        <w:tc>
          <w:tcPr>
            <w:tcW w:w="1153" w:type="dxa"/>
          </w:tcPr>
          <w:p w:rsidR="000B06B6" w:rsidRPr="007D25B0"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lang w:val="en-US"/>
              </w:rPr>
              <w:t>for( i = 0; i &lt;= sei_num_bsp_sched_combinations_minus1[ lsIdx ]; i++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lang w:val="en-US"/>
              </w:rPr>
              <w:t>for( j = 0; j &lt;= sei_num_bitstream_partitions_minus1[ lsIdx ]; j++ ) {</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sei_bsp_comb_hrd_idx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CA3E92" w:rsidRDefault="000B06B6" w:rsidP="000A29F0">
            <w:pPr>
              <w:pStyle w:val="tablesyntax"/>
              <w:rPr>
                <w:rFonts w:ascii="Times New Roman" w:hAnsi="Times New Roman"/>
                <w:lang w:val="en-US"/>
              </w:rPr>
            </w:pPr>
            <w:r>
              <w:rPr>
                <w:rFonts w:ascii="Times New Roman" w:hAnsi="Times New Roman"/>
                <w:b/>
                <w:lang w:val="en-US"/>
              </w:rPr>
              <w:tab/>
            </w:r>
            <w:r>
              <w:rPr>
                <w:rFonts w:ascii="Times New Roman" w:hAnsi="Times New Roman"/>
                <w:b/>
                <w:lang w:val="en-US"/>
              </w:rPr>
              <w:tab/>
            </w:r>
            <w:r>
              <w:rPr>
                <w:rFonts w:ascii="Times New Roman" w:hAnsi="Times New Roman"/>
                <w:b/>
                <w:lang w:val="en-US"/>
              </w:rPr>
              <w:tab/>
            </w:r>
            <w:r>
              <w:rPr>
                <w:rFonts w:ascii="Times New Roman" w:hAnsi="Times New Roman"/>
                <w:b/>
                <w:lang w:val="en-US"/>
              </w:rPr>
              <w:tab/>
              <w:t>sei_bsp_comb_sched_idx</w:t>
            </w:r>
            <w:r>
              <w:rPr>
                <w:rFonts w:ascii="Times New Roman" w:hAnsi="Times New Roman"/>
                <w:lang w:val="en-US"/>
              </w:rPr>
              <w:t>[ lsIdx ][ i ][ j ]</w:t>
            </w:r>
          </w:p>
        </w:tc>
        <w:tc>
          <w:tcPr>
            <w:tcW w:w="1153" w:type="dxa"/>
          </w:tcPr>
          <w:p w:rsidR="000B06B6" w:rsidRDefault="000B06B6" w:rsidP="000A29F0">
            <w:pPr>
              <w:pStyle w:val="tablecell"/>
              <w:rPr>
                <w:lang w:val="en-US"/>
              </w:rPr>
            </w:pPr>
            <w:r>
              <w:rPr>
                <w:lang w:val="en-US"/>
              </w:rPr>
              <w:t>ue(v)</w:t>
            </w: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sidRPr="006F3643">
              <w:rPr>
                <w:rFonts w:ascii="Times New Roman" w:hAnsi="Times New Roman"/>
                <w:lang w:val="en-US"/>
              </w:rPr>
              <w:tab/>
            </w:r>
            <w:r w:rsidRPr="006F3643">
              <w:rPr>
                <w:rFonts w:ascii="Times New Roman" w:hAnsi="Times New Roman"/>
                <w:lang w:val="en-US"/>
              </w:rPr>
              <w:tab/>
            </w:r>
            <w:r w:rsidRPr="006F3643">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282F6D" w:rsidTr="000A29F0">
        <w:trPr>
          <w:cantSplit/>
          <w:trHeight w:val="289"/>
          <w:jc w:val="center"/>
        </w:trPr>
        <w:tc>
          <w:tcPr>
            <w:tcW w:w="7920" w:type="dxa"/>
          </w:tcPr>
          <w:p w:rsidR="000B06B6" w:rsidRPr="006F3643" w:rsidRDefault="000B06B6" w:rsidP="000A29F0">
            <w:pPr>
              <w:pStyle w:val="tablesyntax"/>
              <w:rPr>
                <w:rFonts w:ascii="Times New Roman" w:hAnsi="Times New Roman"/>
                <w:lang w:val="en-US"/>
              </w:rPr>
            </w:pPr>
            <w:r>
              <w:rPr>
                <w:rFonts w:ascii="Times New Roman" w:hAnsi="Times New Roman"/>
                <w:lang w:val="en-US"/>
              </w:rPr>
              <w:tab/>
              <w:t>}</w:t>
            </w:r>
          </w:p>
        </w:tc>
        <w:tc>
          <w:tcPr>
            <w:tcW w:w="1153" w:type="dxa"/>
          </w:tcPr>
          <w:p w:rsidR="000B06B6" w:rsidRDefault="000B06B6" w:rsidP="000A29F0">
            <w:pPr>
              <w:pStyle w:val="tablecell"/>
              <w:rPr>
                <w:lang w:val="en-US"/>
              </w:rPr>
            </w:pPr>
          </w:p>
        </w:tc>
      </w:tr>
      <w:tr w:rsidR="000B06B6" w:rsidRPr="00316579" w:rsidTr="000A29F0">
        <w:trPr>
          <w:cantSplit/>
          <w:trHeight w:val="289"/>
          <w:jc w:val="center"/>
        </w:trPr>
        <w:tc>
          <w:tcPr>
            <w:tcW w:w="7920" w:type="dxa"/>
          </w:tcPr>
          <w:p w:rsidR="000B06B6" w:rsidRPr="00316579" w:rsidRDefault="000B06B6" w:rsidP="000A29F0">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316579">
              <w:rPr>
                <w:rFonts w:ascii="Times" w:hAnsi="Times"/>
              </w:rPr>
              <w:t>}</w:t>
            </w:r>
          </w:p>
        </w:tc>
        <w:tc>
          <w:tcPr>
            <w:tcW w:w="1153" w:type="dxa"/>
          </w:tcPr>
          <w:p w:rsidR="000B06B6" w:rsidRPr="00316579" w:rsidRDefault="000B06B6" w:rsidP="000A29F0">
            <w:pPr>
              <w:keepNext/>
              <w:keepLines/>
              <w:spacing w:before="0" w:after="60"/>
            </w:pPr>
          </w:p>
        </w:tc>
      </w:tr>
    </w:tbl>
    <w:p w:rsidR="000B06B6" w:rsidRDefault="000B06B6" w:rsidP="000B06B6">
      <w:pPr>
        <w:pStyle w:val="3N"/>
        <w:rPr>
          <w:lang w:val="en-US"/>
        </w:rPr>
      </w:pPr>
    </w:p>
    <w:p w:rsidR="000B06B6" w:rsidRPr="00983CFA"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15" w:name="_Toc373499657"/>
      <w:bookmarkStart w:id="1816" w:name="_Toc373832765"/>
      <w:r w:rsidRPr="00983CFA">
        <w:rPr>
          <w:lang w:val="en-US"/>
        </w:rPr>
        <w:lastRenderedPageBreak/>
        <w:t>SEI message semantics</w:t>
      </w:r>
      <w:bookmarkEnd w:id="1815"/>
      <w:bookmarkEnd w:id="1816"/>
    </w:p>
    <w:p w:rsidR="000B06B6" w:rsidRPr="00983CFA" w:rsidRDefault="000B06B6" w:rsidP="000B06B6">
      <w:pPr>
        <w:pStyle w:val="Caption"/>
      </w:pPr>
      <w:bookmarkStart w:id="1817" w:name="_Toc348897735"/>
      <w:r w:rsidRPr="00983CFA">
        <w:t xml:space="preserve">Table </w:t>
      </w:r>
      <w:r w:rsidRPr="00983CFA">
        <w:fldChar w:fldCharType="begin" w:fldLock="1"/>
      </w:r>
      <w:r w:rsidRPr="00983CFA">
        <w:instrText xml:space="preserve"> REF F \h </w:instrText>
      </w:r>
      <w:r w:rsidRPr="00983CFA">
        <w:fldChar w:fldCharType="separate"/>
      </w:r>
      <w:r w:rsidRPr="00983CFA">
        <w:rPr>
          <w:rFonts w:eastAsia="Batang"/>
          <w:bCs w:val="0"/>
          <w:lang w:eastAsia="ko-KR"/>
        </w:rPr>
        <w:t>F</w:t>
      </w:r>
      <w:r w:rsidRPr="00983CFA">
        <w:fldChar w:fldCharType="end"/>
      </w:r>
      <w:r w:rsidRPr="00983CFA">
        <w:noBreakHyphen/>
      </w:r>
      <w:r w:rsidRPr="00983CFA">
        <w:fldChar w:fldCharType="begin" w:fldLock="1"/>
      </w:r>
      <w:r w:rsidRPr="00983CFA">
        <w:instrText xml:space="preserve"> SEQ Table \* ARABIC \s 1 </w:instrText>
      </w:r>
      <w:r w:rsidRPr="00983CFA">
        <w:fldChar w:fldCharType="separate"/>
      </w:r>
      <w:r>
        <w:t>3</w:t>
      </w:r>
      <w:r w:rsidRPr="00983CFA">
        <w:fldChar w:fldCharType="end"/>
      </w:r>
      <w:r w:rsidRPr="00983CFA">
        <w:t xml:space="preserve"> – Persistence scope of SEI messages (informative)</w:t>
      </w:r>
      <w:bookmarkEnd w:id="1817"/>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0B06B6" w:rsidRPr="00983CFA" w:rsidRDefault="000B06B6" w:rsidP="000A29F0">
            <w:pPr>
              <w:pStyle w:val="tableheading"/>
              <w:numPr>
                <w:ilvl w:val="12"/>
                <w:numId w:val="0"/>
              </w:numPr>
              <w:spacing w:before="40" w:after="40"/>
              <w:jc w:val="center"/>
              <w:rPr>
                <w:b w:val="0"/>
                <w:lang w:val="en-US" w:eastAsia="ja-JP"/>
              </w:rPr>
            </w:pPr>
            <w:r w:rsidRPr="00983CFA">
              <w:rPr>
                <w:lang w:val="en-US" w:eastAsia="ja-JP"/>
              </w:rPr>
              <w:t>Persistence scope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 xml:space="preserve">The access unit containing the SEI message and up to but not including the next access unit, in decoding order, that contains a layers </w:t>
            </w:r>
            <w:r>
              <w:rPr>
                <w:lang w:val="en-US"/>
              </w:rPr>
              <w:t xml:space="preserve">not </w:t>
            </w:r>
            <w:r w:rsidRPr="00983CFA">
              <w:rPr>
                <w:lang w:val="en-US"/>
              </w:rPr>
              <w:t>present SEI message or the end of the CVS, whichever is earlier in decoding order</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sidRPr="00983CFA">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pStyle w:val="tablecell"/>
              <w:numPr>
                <w:ilvl w:val="12"/>
                <w:numId w:val="0"/>
              </w:numPr>
              <w:spacing w:before="40" w:after="40"/>
              <w:jc w:val="center"/>
              <w:rPr>
                <w:lang w:val="en-US"/>
              </w:rPr>
            </w:pPr>
            <w:r w:rsidRPr="00983CFA">
              <w:rPr>
                <w:lang w:val="en-US"/>
              </w:rPr>
              <w:t>The CVS containing the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Pr="00983CFA" w:rsidRDefault="000B06B6" w:rsidP="000A29F0">
            <w:pPr>
              <w:keepNext/>
              <w:spacing w:before="40" w:after="40"/>
              <w:jc w:val="center"/>
              <w:rPr>
                <w:lang w:val="en-US"/>
              </w:rPr>
            </w:pPr>
            <w:r>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sidRPr="006D4BDB">
              <w:rPr>
                <w:lang w:val="en-US"/>
              </w:rPr>
              <w:t>Depending on the nested SEI messages. Each nested SEI</w:t>
            </w:r>
          </w:p>
          <w:p w:rsidR="000B06B6" w:rsidRPr="006D4BDB" w:rsidRDefault="000B06B6" w:rsidP="000A29F0">
            <w:pPr>
              <w:pStyle w:val="tablecell"/>
              <w:numPr>
                <w:ilvl w:val="12"/>
                <w:numId w:val="0"/>
              </w:numPr>
              <w:spacing w:before="40" w:after="40"/>
              <w:jc w:val="center"/>
              <w:rPr>
                <w:lang w:val="en-US"/>
              </w:rPr>
            </w:pPr>
            <w:r w:rsidRPr="006D4BDB">
              <w:rPr>
                <w:lang w:val="en-US"/>
              </w:rPr>
              <w:t>message has the same persistence scope as if the SEI message</w:t>
            </w:r>
          </w:p>
          <w:p w:rsidR="000B06B6" w:rsidRPr="00983CFA" w:rsidRDefault="000B06B6" w:rsidP="000A29F0">
            <w:pPr>
              <w:pStyle w:val="tablecell"/>
              <w:numPr>
                <w:ilvl w:val="12"/>
                <w:numId w:val="0"/>
              </w:numPr>
              <w:spacing w:before="40" w:after="40"/>
              <w:jc w:val="center"/>
              <w:rPr>
                <w:lang w:val="en-US"/>
              </w:rPr>
            </w:pPr>
            <w:r w:rsidRPr="006D4BDB">
              <w:rPr>
                <w:lang w:val="en-US"/>
              </w:rPr>
              <w:t>was not nested</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Pr="006D4BDB" w:rsidRDefault="000B06B6" w:rsidP="000A29F0">
            <w:pPr>
              <w:pStyle w:val="tablecell"/>
              <w:numPr>
                <w:ilvl w:val="12"/>
                <w:numId w:val="0"/>
              </w:numPr>
              <w:spacing w:before="40" w:after="40"/>
              <w:jc w:val="center"/>
              <w:rPr>
                <w:lang w:val="en-US"/>
              </w:rPr>
            </w:pPr>
            <w:r>
              <w:rPr>
                <w:lang w:val="en-US"/>
              </w:rPr>
              <w:t>The remainder of the bitstream partition (specified by the containing bitstream partition nesting SEI message)</w:t>
            </w:r>
          </w:p>
        </w:tc>
      </w:tr>
      <w:tr w:rsidR="000B06B6" w:rsidRPr="00983CFA" w:rsidTr="000A29F0">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keepNext/>
              <w:spacing w:before="40" w:after="40"/>
              <w:jc w:val="center"/>
              <w:rPr>
                <w:lang w:val="en-US"/>
              </w:rPr>
            </w:pPr>
            <w:r>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0B06B6" w:rsidRDefault="000B06B6" w:rsidP="000A29F0">
            <w:pPr>
              <w:pStyle w:val="tablecell"/>
              <w:numPr>
                <w:ilvl w:val="12"/>
                <w:numId w:val="0"/>
              </w:numPr>
              <w:spacing w:before="40" w:after="40"/>
              <w:jc w:val="center"/>
              <w:rPr>
                <w:lang w:val="en-US"/>
              </w:rPr>
            </w:pPr>
            <w:r>
              <w:rPr>
                <w:lang w:val="en-US"/>
              </w:rPr>
              <w:t>The CVS containing the SEI message</w:t>
            </w:r>
          </w:p>
        </w:tc>
      </w:tr>
    </w:tbl>
    <w:p w:rsidR="000B06B6" w:rsidRDefault="000B06B6" w:rsidP="000B06B6">
      <w:pPr>
        <w:pStyle w:val="3N"/>
        <w:rPr>
          <w:bCs/>
          <w:lang w:val="en-US" w:eastAsia="zh-CN"/>
        </w:rPr>
      </w:pPr>
      <w:bookmarkStart w:id="1818" w:name="_Ref348357812"/>
    </w:p>
    <w:p w:rsidR="000B06B6" w:rsidRDefault="000B06B6" w:rsidP="000B06B6">
      <w:pPr>
        <w:pStyle w:val="3N"/>
        <w:rPr>
          <w:bCs/>
          <w:lang w:val="en-US" w:eastAsia="zh-CN"/>
        </w:rPr>
      </w:pPr>
      <w:r>
        <w:rPr>
          <w:bCs/>
          <w:lang w:val="en-US" w:eastAsia="zh-CN"/>
        </w:rPr>
        <w:t>The constraints of bitstream conformance specified in clause D.3.1 apply with the following additions.</w:t>
      </w:r>
    </w:p>
    <w:p w:rsidR="000B06B6" w:rsidRPr="00066888" w:rsidRDefault="000B06B6" w:rsidP="000B06B6">
      <w:r w:rsidRPr="00066888">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0B06B6" w:rsidRDefault="000B06B6" w:rsidP="000B06B6">
      <w:pPr>
        <w:tabs>
          <w:tab w:val="left" w:pos="400"/>
        </w:tabs>
        <w:ind w:left="400" w:hanging="400"/>
      </w:pPr>
      <w:r w:rsidRPr="00066888">
        <w:t>–</w:t>
      </w:r>
      <w:r w:rsidRPr="00066888">
        <w:tab/>
        <w:t xml:space="preserve">When a </w:t>
      </w:r>
      <w:r>
        <w:t xml:space="preserve">bitstream partition HRD parameters </w:t>
      </w:r>
      <w:r w:rsidRPr="00066888">
        <w:t>SEI message</w:t>
      </w:r>
      <w:r>
        <w:t xml:space="preserve"> contained in a scalable nesting SEI message is present in an access unit,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or another scalable nesting SEI message that contains</w:t>
      </w:r>
      <w:r>
        <w:t xml:space="preserve"> a bitstream partition HRD parameters SEI message</w:t>
      </w:r>
      <w:r w:rsidRPr="00066888">
        <w:t xml:space="preserve">. </w:t>
      </w:r>
    </w:p>
    <w:p w:rsidR="000B06B6" w:rsidRPr="006D4BDB" w:rsidRDefault="000B06B6" w:rsidP="000B06B6">
      <w:pPr>
        <w:tabs>
          <w:tab w:val="left" w:pos="400"/>
        </w:tabs>
        <w:ind w:left="400" w:hanging="400"/>
        <w:rPr>
          <w:bCs/>
          <w:lang w:eastAsia="zh-CN"/>
        </w:rPr>
      </w:pPr>
      <w:r w:rsidRPr="00066888">
        <w:t>–</w:t>
      </w:r>
      <w:r w:rsidRPr="00066888">
        <w:tab/>
      </w:r>
      <w:r>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w:t>
      </w:r>
      <w:r w:rsidRPr="00066888">
        <w:t>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w:t>
      </w:r>
      <w:r>
        <w:t xml:space="preserve"> a scalable nesting SEI message including a buffering period SEI message, a picture timing SEI message or a decoding unit information SEI message,</w:t>
      </w:r>
      <w:r w:rsidRPr="00066888">
        <w:t xml:space="preserve"> </w:t>
      </w:r>
      <w:r>
        <w:t xml:space="preserve">a scalable nesting SEI message including a bitstream partition HRD parameters SEI message, </w:t>
      </w:r>
      <w:r w:rsidRPr="00066888">
        <w:t>or another scalable nesting SEI message that contains</w:t>
      </w:r>
      <w:r>
        <w:t xml:space="preserve"> a bitstream partition nesting SEI message including a buffering period SEI message, a picture timing SEI message, a decoding unit information SEI message or a bitstream partition initial arrival time SEI message</w:t>
      </w:r>
      <w:r w:rsidRPr="00066888">
        <w:t>.</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19" w:name="_Toc373499658"/>
      <w:bookmarkStart w:id="1820" w:name="_Toc373832766"/>
      <w:r w:rsidRPr="00983CFA">
        <w:rPr>
          <w:lang w:val="en-US"/>
        </w:rPr>
        <w:t>Layers not present SEI message semantics</w:t>
      </w:r>
      <w:bookmarkEnd w:id="1819"/>
      <w:bookmarkEnd w:id="1820"/>
    </w:p>
    <w:p w:rsidR="000B06B6" w:rsidRPr="00983CFA" w:rsidRDefault="000B06B6" w:rsidP="000B06B6">
      <w:pPr>
        <w:rPr>
          <w:lang w:val="en-US"/>
        </w:rPr>
      </w:pPr>
      <w:r w:rsidRPr="00983CFA">
        <w:rPr>
          <w:lang w:val="en-US"/>
        </w:rPr>
        <w:t>The layers not present SEI message provides a mechanism for signalling that VCL NAL units of particular layers indicated by the VPS are not present in a particular set of access units.</w:t>
      </w:r>
    </w:p>
    <w:p w:rsidR="000B06B6" w:rsidRPr="00983CFA" w:rsidRDefault="000B06B6" w:rsidP="000B06B6">
      <w:pPr>
        <w:widowControl w:val="0"/>
        <w:rPr>
          <w:lang w:val="en-US"/>
        </w:rPr>
      </w:pPr>
      <w:r w:rsidRPr="00983CFA">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0B06B6" w:rsidRPr="00983CFA" w:rsidRDefault="000B06B6" w:rsidP="000B06B6">
      <w:pPr>
        <w:widowControl w:val="0"/>
        <w:rPr>
          <w:lang w:val="en-US"/>
        </w:rPr>
      </w:pPr>
      <w:r w:rsidRPr="00983CFA">
        <w:rPr>
          <w:lang w:val="en-US"/>
        </w:rPr>
        <w:t>When present, the layers not present SEI message applies to the target access units.</w:t>
      </w:r>
    </w:p>
    <w:p w:rsidR="000B06B6" w:rsidRPr="00983CFA" w:rsidRDefault="000B06B6" w:rsidP="000B06B6">
      <w:pPr>
        <w:rPr>
          <w:lang w:val="en-US"/>
        </w:rPr>
      </w:pPr>
      <w:r w:rsidRPr="00983CFA">
        <w:rPr>
          <w:lang w:val="en-US"/>
        </w:rPr>
        <w:t>A layers not present SEI message shall not be included in a scalable nesting SEI message.</w:t>
      </w:r>
    </w:p>
    <w:p w:rsidR="000B06B6" w:rsidRPr="00983CFA" w:rsidRDefault="000B06B6" w:rsidP="000B06B6">
      <w:pPr>
        <w:rPr>
          <w:lang w:val="en-US"/>
        </w:rPr>
      </w:pPr>
      <w:r w:rsidRPr="00983CFA">
        <w:rPr>
          <w:lang w:val="en-US"/>
        </w:rPr>
        <w:t>A layers not present SEI message shall not be included in an SEI NAL unit with TemporalId greater than 0.</w:t>
      </w:r>
    </w:p>
    <w:p w:rsidR="000B06B6" w:rsidRPr="00983CFA" w:rsidRDefault="000B06B6" w:rsidP="000B06B6">
      <w:pPr>
        <w:pStyle w:val="3N"/>
        <w:rPr>
          <w:lang w:val="en-US"/>
        </w:rPr>
      </w:pPr>
      <w:r w:rsidRPr="00983CFA">
        <w:rPr>
          <w:b/>
          <w:lang w:val="en-US"/>
        </w:rPr>
        <w:t>lp_sei_active_vps_id</w:t>
      </w:r>
      <w:r w:rsidRPr="00983CFA">
        <w:rPr>
          <w:lang w:val="en-US"/>
        </w:rPr>
        <w:t xml:space="preserve"> identifies the active VPS of the CVS containing the layers not present SEI message. The value of lp_sei_active_vps_id shall be equal to the value of vps_</w:t>
      </w:r>
      <w:r w:rsidRPr="00983CFA">
        <w:rPr>
          <w:bCs/>
          <w:lang w:val="en-US"/>
        </w:rPr>
        <w:t>video_parameter_set_id</w:t>
      </w:r>
      <w:r w:rsidRPr="00983CFA">
        <w:rPr>
          <w:lang w:val="en-US"/>
        </w:rPr>
        <w:t xml:space="preserve"> of the active VPS for the VCL NAL units of the access unit containing the SEI message.</w:t>
      </w:r>
    </w:p>
    <w:p w:rsidR="000B06B6" w:rsidRPr="00983CFA" w:rsidRDefault="000B06B6" w:rsidP="000B06B6">
      <w:pPr>
        <w:rPr>
          <w:lang w:val="en-US"/>
        </w:rPr>
      </w:pPr>
      <w:r w:rsidRPr="00983CFA">
        <w:rPr>
          <w:b/>
          <w:lang w:val="en-US"/>
        </w:rPr>
        <w:lastRenderedPageBreak/>
        <w:t>layer_not_present_flag</w:t>
      </w:r>
      <w:r w:rsidRPr="00983CFA">
        <w:rPr>
          <w:bCs/>
          <w:lang w:val="en-US"/>
        </w:rPr>
        <w:t>[ i ]</w:t>
      </w:r>
      <w:r w:rsidRPr="00983CFA">
        <w:rPr>
          <w:lang w:val="en-US"/>
        </w:rPr>
        <w:t xml:space="preserve"> equal to 1 indicates that there are no VCL NAL units with nuh_layer_id equal to </w:t>
      </w:r>
      <w:r w:rsidRPr="00983CFA">
        <w:rPr>
          <w:rFonts w:eastAsia="Batang"/>
          <w:bCs/>
          <w:lang w:val="en-US" w:eastAsia="ko-KR"/>
        </w:rPr>
        <w:t>layer_id_in_nuh</w:t>
      </w:r>
      <w:r w:rsidRPr="00983CFA">
        <w:rPr>
          <w:lang w:val="en-US"/>
        </w:rPr>
        <w:t>[ i ] present in the target access units. layer_not_present_flag</w:t>
      </w:r>
      <w:r w:rsidRPr="00983CFA">
        <w:rPr>
          <w:bCs/>
          <w:lang w:val="en-US"/>
        </w:rPr>
        <w:t>[ i ]</w:t>
      </w:r>
      <w:r w:rsidRPr="00983CFA">
        <w:rPr>
          <w:lang w:val="en-US"/>
        </w:rPr>
        <w:t xml:space="preserve"> equal to 0 indicates that there may or may not be VCL NAL units with nuh_layer_id equal to layer_id_in_nuh[ i ] present in the target access units.</w:t>
      </w:r>
    </w:p>
    <w:p w:rsidR="000B06B6" w:rsidRPr="00983CFA" w:rsidRDefault="000B06B6" w:rsidP="000B06B6">
      <w:pPr>
        <w:rPr>
          <w:rFonts w:eastAsia="Batang"/>
          <w:bCs/>
          <w:lang w:val="en-US" w:eastAsia="ko-KR"/>
        </w:rPr>
      </w:pPr>
      <w:r w:rsidRPr="00983CFA">
        <w:rPr>
          <w:lang w:val="en-US"/>
        </w:rPr>
        <w:t>When layer_not_present_flag</w:t>
      </w:r>
      <w:r w:rsidRPr="00983CFA">
        <w:rPr>
          <w:bCs/>
          <w:lang w:val="en-US"/>
        </w:rPr>
        <w:t>[ i ]</w:t>
      </w:r>
      <w:r w:rsidRPr="00983CFA">
        <w:rPr>
          <w:lang w:val="en-US"/>
        </w:rPr>
        <w:t xml:space="preserve"> is equal to 0 and i is greater than 0, layer_not_present_flag[ LayerIdxInVps[ RefLayerId[ layer_id_in_nuh[ i ] ][ j ] ] ] shall be equal to 0 for all values of j in the range of 0 to </w:t>
      </w:r>
      <w:r w:rsidRPr="00983CFA">
        <w:rPr>
          <w:rFonts w:eastAsia="Batang"/>
          <w:bCs/>
          <w:lang w:val="en-US" w:eastAsia="ko-KR"/>
        </w:rPr>
        <w:t>NumDirectRefLayers[ layer_id_in_nuh[</w:t>
      </w:r>
      <w:r w:rsidRPr="00983CFA">
        <w:rPr>
          <w:lang w:val="en-US"/>
        </w:rPr>
        <w:t> i ] </w:t>
      </w:r>
      <w:r w:rsidRPr="00983CFA">
        <w:rPr>
          <w:rFonts w:eastAsia="Batang"/>
          <w:bCs/>
          <w:lang w:val="en-US" w:eastAsia="ko-KR"/>
        </w:rPr>
        <w:t>] </w:t>
      </w:r>
      <w:r w:rsidRPr="00983CFA">
        <w:rPr>
          <w:lang w:val="en-US"/>
        </w:rPr>
        <w:t>− </w:t>
      </w:r>
      <w:r w:rsidRPr="00983CFA">
        <w:rPr>
          <w:rFonts w:eastAsia="Batang"/>
          <w:bCs/>
          <w:lang w:val="en-US" w:eastAsia="ko-KR"/>
        </w:rPr>
        <w:t>1, inclusive.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1" w:name="_Toc373499659"/>
      <w:bookmarkStart w:id="1822" w:name="_Toc373832767"/>
      <w:bookmarkStart w:id="1823" w:name="_Ref355956448"/>
      <w:r w:rsidRPr="00983CFA">
        <w:rPr>
          <w:lang w:val="en-US"/>
        </w:rPr>
        <w:t>Inter-layer constrained tile sets SEI message semantics</w:t>
      </w:r>
      <w:bookmarkEnd w:id="1821"/>
      <w:bookmarkEnd w:id="1822"/>
    </w:p>
    <w:p w:rsidR="000B06B6" w:rsidRPr="00983CFA" w:rsidRDefault="000B06B6" w:rsidP="000B06B6">
      <w:pPr>
        <w:rPr>
          <w:lang w:val="en-US"/>
        </w:rPr>
      </w:pPr>
      <w:r w:rsidRPr="00983CFA">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0B06B6" w:rsidRPr="00983CFA" w:rsidRDefault="000B06B6" w:rsidP="000B06B6">
      <w:pPr>
        <w:rPr>
          <w:lang w:val="en-US"/>
        </w:rPr>
      </w:pPr>
      <w:r w:rsidRPr="00983CFA">
        <w:rPr>
          <w:lang w:val="en-US"/>
        </w:rPr>
        <w:t xml:space="preserve">The inter-layer constrained tile sets SEI message shall not be present for a layer when tiles_enabled_flag is equal to 0 for any PPS that is active </w:t>
      </w:r>
      <w:r>
        <w:rPr>
          <w:lang w:val="en-US"/>
        </w:rPr>
        <w:t>for</w:t>
      </w:r>
      <w:r w:rsidRPr="00983CFA">
        <w:rPr>
          <w:lang w:val="en-US"/>
        </w:rPr>
        <w:t xml:space="preserve"> the layer.</w:t>
      </w:r>
    </w:p>
    <w:p w:rsidR="000B06B6" w:rsidRPr="00983CFA" w:rsidRDefault="000B06B6" w:rsidP="000B06B6">
      <w:pPr>
        <w:rPr>
          <w:lang w:val="en-US"/>
        </w:rPr>
      </w:pPr>
      <w:r w:rsidRPr="00983CFA">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0B06B6" w:rsidRPr="00983CFA" w:rsidRDefault="000B06B6" w:rsidP="000B06B6">
      <w:pPr>
        <w:rPr>
          <w:lang w:val="en-US"/>
        </w:rPr>
      </w:pPr>
      <w:r w:rsidRPr="00983CFA">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sidRPr="00983CFA">
        <w:rPr>
          <w:sz w:val="18"/>
          <w:szCs w:val="18"/>
          <w:lang w:val="en-US"/>
        </w:rPr>
        <w:instrText xml:space="preserve"> SEQ NoteCounter </w:instrText>
      </w:r>
      <w:r>
        <w:rPr>
          <w:sz w:val="18"/>
          <w:szCs w:val="18"/>
          <w:lang w:val="en-US"/>
        </w:rPr>
        <w:instrText xml:space="preserve">\r 1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1</w:t>
      </w:r>
      <w:r w:rsidRPr="00983CFA">
        <w:rPr>
          <w:sz w:val="18"/>
          <w:szCs w:val="18"/>
          <w:lang w:val="en-US"/>
        </w:rPr>
        <w:fldChar w:fldCharType="end"/>
      </w:r>
      <w:r w:rsidRPr="00983CFA">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0B06B6" w:rsidRPr="00983CFA" w:rsidRDefault="000B06B6" w:rsidP="000B06B6">
      <w:pPr>
        <w:rPr>
          <w:lang w:val="en-US"/>
        </w:rPr>
      </w:pPr>
      <w:r w:rsidRPr="00983CFA">
        <w:rPr>
          <w:lang w:val="en-US"/>
        </w:rPr>
        <w:t>When more than one inter-layer constrained tile sets SEI message is present within the access units of a CVS, they shall contain identical content.</w:t>
      </w:r>
    </w:p>
    <w:p w:rsidR="000B06B6" w:rsidRPr="00983CFA" w:rsidRDefault="000B06B6" w:rsidP="000B06B6">
      <w:pPr>
        <w:rPr>
          <w:lang w:val="en-US"/>
        </w:rPr>
      </w:pPr>
      <w:r w:rsidRPr="00983CFA">
        <w:rPr>
          <w:lang w:val="en-US"/>
        </w:rPr>
        <w:t>The number of inter-layer constrained tile sets SEI messages in each access unit shall not exceed 5.</w:t>
      </w:r>
    </w:p>
    <w:p w:rsidR="000B06B6" w:rsidRPr="00983CFA" w:rsidRDefault="000B06B6" w:rsidP="000B06B6">
      <w:pPr>
        <w:rPr>
          <w:lang w:val="en-US"/>
        </w:rPr>
      </w:pPr>
      <w:r w:rsidRPr="00983CFA">
        <w:rPr>
          <w:b/>
          <w:lang w:val="en-US"/>
        </w:rPr>
        <w:t>il_all_tiles_exact_sample_value_match_flag</w:t>
      </w:r>
      <w:r w:rsidRPr="00983CFA">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0B06B6" w:rsidRPr="00983CFA" w:rsidRDefault="000B06B6" w:rsidP="000B06B6">
      <w:pPr>
        <w:rPr>
          <w:lang w:val="en-US"/>
        </w:rPr>
      </w:pPr>
      <w:r w:rsidRPr="00983CFA">
        <w:rPr>
          <w:b/>
          <w:lang w:val="en-US"/>
        </w:rPr>
        <w:t>il_one_tile_per_tile_set_flag</w:t>
      </w:r>
      <w:r w:rsidRPr="00983CFA">
        <w:rPr>
          <w:lang w:val="en-US"/>
        </w:rPr>
        <w:t xml:space="preserve"> equal to 1 indicates that each inter-layer constrained tile set contains one tile, and il_num_sets_in_message_minus1 is not present. </w:t>
      </w:r>
      <w:r>
        <w:rPr>
          <w:lang w:val="en-US"/>
        </w:rPr>
        <w:t>When</w:t>
      </w:r>
      <w:r w:rsidRPr="00983CFA">
        <w:rPr>
          <w:lang w:val="en-US"/>
        </w:rPr>
        <w:t xml:space="preserve"> il_one_tile_per_tile_set_flag is equal to zero, tile sets are signalled explicitly.</w:t>
      </w:r>
    </w:p>
    <w:p w:rsidR="000B06B6" w:rsidRPr="00983CFA" w:rsidRDefault="000B06B6" w:rsidP="000B06B6">
      <w:pPr>
        <w:rPr>
          <w:lang w:val="en-US"/>
        </w:rPr>
      </w:pPr>
      <w:r w:rsidRPr="00983CFA">
        <w:rPr>
          <w:b/>
          <w:lang w:val="en-US"/>
        </w:rPr>
        <w:t>il_num_sets_in_message_minus1</w:t>
      </w:r>
      <w:r w:rsidRPr="00983CFA">
        <w:rPr>
          <w:lang w:val="en-US"/>
        </w:rPr>
        <w:t xml:space="preserve"> plus 1 specifies the number of inter-layer tile sets identified in the SEI message. The value of il_num_sets_in_message_minus1 shall be in the range of 0 to 255, inclusive.</w:t>
      </w:r>
    </w:p>
    <w:p w:rsidR="000B06B6" w:rsidRPr="00983CFA" w:rsidRDefault="000B06B6" w:rsidP="000B06B6">
      <w:pPr>
        <w:rPr>
          <w:lang w:val="en-US"/>
        </w:rPr>
      </w:pPr>
      <w:r w:rsidRPr="00983CFA">
        <w:rPr>
          <w:b/>
          <w:lang w:val="en-US"/>
        </w:rPr>
        <w:t xml:space="preserve">skipped_tile_set_present_flag </w:t>
      </w:r>
      <w:r w:rsidRPr="00983CFA">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983CFA">
        <w:rPr>
          <w:rFonts w:eastAsia="Batang"/>
          <w:bCs/>
          <w:lang w:val="en-US" w:eastAsia="ko-KR"/>
        </w:rPr>
        <w:t xml:space="preserve">RefLayerId[ ictsNuhLayerId ][ NumDirectRefLayers[ ictsNuhLayerId ] – 1 ] </w:t>
      </w:r>
      <w:r w:rsidRPr="00983CFA">
        <w:rPr>
          <w:lang w:val="en-US"/>
        </w:rPr>
        <w:t>and no residual_coding syntax structure is present in any transform unit of the identified tile set, where ictsNuhLayerId is the value of nuh_layer_id of this message. skipped_tile_set_present_flag equal to 0 does not indicate a bitstream constraint within the CVS.</w:t>
      </w:r>
      <w:r>
        <w:rPr>
          <w:lang w:val="en-US"/>
        </w:rPr>
        <w:t xml:space="preserve"> When not present, the value of skipped_tile_set_present_flag is inferred to be equal to 0.</w:t>
      </w:r>
    </w:p>
    <w:p w:rsidR="000B06B6" w:rsidRPr="00983CFA" w:rsidRDefault="000B06B6" w:rsidP="000B06B6">
      <w:pPr>
        <w:rPr>
          <w:lang w:val="en-US"/>
        </w:rPr>
      </w:pPr>
      <w:r w:rsidRPr="00983CFA">
        <w:rPr>
          <w:b/>
          <w:lang w:val="en-US"/>
        </w:rPr>
        <w:t>ilcts_id</w:t>
      </w:r>
      <w:r w:rsidRPr="00983CFA">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983CFA">
        <w:rPr>
          <w:vertAlign w:val="superscript"/>
          <w:lang w:val="en-US"/>
        </w:rPr>
        <w:t>32</w:t>
      </w:r>
      <w:r w:rsidRPr="00983CFA">
        <w:rPr>
          <w:lang w:val="en-US"/>
        </w:rPr>
        <w:t xml:space="preserve"> − 2, inclusive.</w:t>
      </w:r>
    </w:p>
    <w:p w:rsidR="000B06B6" w:rsidRPr="00983CFA" w:rsidRDefault="000B06B6" w:rsidP="000B06B6">
      <w:pPr>
        <w:rPr>
          <w:lang w:val="en-US"/>
        </w:rPr>
      </w:pPr>
      <w:r w:rsidRPr="00983CFA">
        <w:rPr>
          <w:lang w:val="en-US"/>
        </w:rPr>
        <w:t>Values of ilcts_id[ i ] from 0 to 255 and from 512 to 2</w:t>
      </w:r>
      <w:r w:rsidRPr="00983CFA">
        <w:rPr>
          <w:vertAlign w:val="superscript"/>
          <w:lang w:val="en-US"/>
        </w:rPr>
        <w:t>31</w:t>
      </w:r>
      <w:r>
        <w:rPr>
          <w:lang w:val="en-US"/>
        </w:rPr>
        <w:t> </w:t>
      </w:r>
      <w:r w:rsidRPr="00983CFA">
        <w:rPr>
          <w:lang w:val="en-US"/>
        </w:rPr>
        <w:t>−</w:t>
      </w:r>
      <w:r>
        <w:rPr>
          <w:lang w:val="en-US"/>
        </w:rPr>
        <w:t> </w:t>
      </w:r>
      <w:r w:rsidRPr="00983CFA">
        <w:rPr>
          <w:lang w:val="en-US"/>
        </w:rPr>
        <w:t>1 may be used as determined by the application. Values of ilcts_id[ i ] from 256 to 511 and from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are reserved for future use by ITU-T | ISO/IEC. Decoders encountering a value of ilcts_id[ i ] in the range of 256 to 511 or in the range of 2</w:t>
      </w:r>
      <w:r w:rsidRPr="00983CFA">
        <w:rPr>
          <w:vertAlign w:val="superscript"/>
          <w:lang w:val="en-US"/>
        </w:rPr>
        <w:t>31</w:t>
      </w:r>
      <w:r w:rsidRPr="00983CFA">
        <w:rPr>
          <w:lang w:val="en-US"/>
        </w:rPr>
        <w:t xml:space="preserve"> to 2</w:t>
      </w:r>
      <w:r w:rsidRPr="00983CFA">
        <w:rPr>
          <w:vertAlign w:val="superscript"/>
          <w:lang w:val="en-US"/>
        </w:rPr>
        <w:t>32</w:t>
      </w:r>
      <w:r>
        <w:rPr>
          <w:lang w:val="en-US"/>
        </w:rPr>
        <w:t> </w:t>
      </w:r>
      <w:r w:rsidRPr="00983CFA">
        <w:rPr>
          <w:lang w:val="en-US"/>
        </w:rPr>
        <w:t>−</w:t>
      </w:r>
      <w:r>
        <w:rPr>
          <w:lang w:val="en-US"/>
        </w:rPr>
        <w:t> </w:t>
      </w:r>
      <w:r w:rsidRPr="00983CFA">
        <w:rPr>
          <w:lang w:val="en-US"/>
        </w:rPr>
        <w:t>2 shall ignore (remove from the bitstream and discard) it.</w:t>
      </w:r>
    </w:p>
    <w:p w:rsidR="000B06B6" w:rsidRPr="00983CFA" w:rsidRDefault="000B06B6" w:rsidP="000B06B6">
      <w:pPr>
        <w:rPr>
          <w:lang w:val="en-US"/>
        </w:rPr>
      </w:pPr>
      <w:r w:rsidRPr="00983CFA">
        <w:rPr>
          <w:b/>
          <w:lang w:val="en-US"/>
        </w:rPr>
        <w:lastRenderedPageBreak/>
        <w:t>il_num_tile_rects_in_set_minus1</w:t>
      </w:r>
      <w:r w:rsidRPr="00983CFA">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0B06B6" w:rsidRPr="00983CFA" w:rsidRDefault="000B06B6" w:rsidP="000B06B6">
      <w:pPr>
        <w:rPr>
          <w:lang w:val="en-US"/>
        </w:rPr>
      </w:pPr>
      <w:r w:rsidRPr="00983CFA">
        <w:rPr>
          <w:b/>
          <w:lang w:val="en-US"/>
        </w:rPr>
        <w:t>il_top_left_tile_index</w:t>
      </w:r>
      <w:r w:rsidRPr="00983CFA">
        <w:rPr>
          <w:lang w:val="en-US"/>
        </w:rPr>
        <w:t xml:space="preserve">[ i ][ j ] and </w:t>
      </w:r>
      <w:r w:rsidRPr="00983CFA">
        <w:rPr>
          <w:b/>
          <w:lang w:val="en-US"/>
        </w:rPr>
        <w:t>il_bottom_right_tile_index</w:t>
      </w:r>
      <w:r w:rsidRPr="00983CFA">
        <w:rPr>
          <w:lang w:val="en-US"/>
        </w:rPr>
        <w:t>[ i ][ j ] identify the tile position of the top-left tile and the tile position of the bottom-right tile in a rectangular region of the i-th identified inter-layer constrained tile set, respectively, in tile raster scan order.</w:t>
      </w:r>
    </w:p>
    <w:p w:rsidR="000B06B6" w:rsidRPr="00983CFA" w:rsidRDefault="000B06B6" w:rsidP="000B06B6">
      <w:pPr>
        <w:rPr>
          <w:lang w:val="en-US"/>
        </w:rPr>
      </w:pPr>
      <w:r w:rsidRPr="00983CFA">
        <w:rPr>
          <w:b/>
          <w:lang w:val="en-US"/>
        </w:rPr>
        <w:t>il_exact_sample_value_match_flag</w:t>
      </w:r>
      <w:r w:rsidRPr="00983CFA">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0B06B6" w:rsidRPr="00983CFA" w:rsidRDefault="000B06B6" w:rsidP="000B06B6">
      <w:pPr>
        <w:spacing w:before="60"/>
        <w:ind w:left="288"/>
        <w:rPr>
          <w:sz w:val="18"/>
          <w:szCs w:val="18"/>
          <w:lang w:val="en-US"/>
        </w:rPr>
      </w:pPr>
      <w:r w:rsidRPr="00983CFA">
        <w:rPr>
          <w:sz w:val="18"/>
          <w:szCs w:val="18"/>
          <w:lang w:val="en-US"/>
        </w:rPr>
        <w:t>NOTE </w:t>
      </w:r>
      <w:r w:rsidRPr="00983CFA">
        <w:rPr>
          <w:sz w:val="18"/>
          <w:szCs w:val="18"/>
          <w:lang w:val="en-US"/>
        </w:rPr>
        <w:fldChar w:fldCharType="begin" w:fldLock="1"/>
      </w:r>
      <w:r>
        <w:rPr>
          <w:sz w:val="18"/>
          <w:szCs w:val="18"/>
          <w:lang w:val="en-US"/>
        </w:rPr>
        <w:instrText xml:space="preserve"> SEQ NoteCounter </w:instrText>
      </w:r>
      <w:r w:rsidRPr="00983CFA">
        <w:rPr>
          <w:sz w:val="18"/>
          <w:szCs w:val="18"/>
          <w:lang w:val="en-US"/>
        </w:rPr>
        <w:instrText xml:space="preserve">\* MERGEFORMAT </w:instrText>
      </w:r>
      <w:r w:rsidRPr="00983CFA">
        <w:rPr>
          <w:sz w:val="18"/>
          <w:szCs w:val="18"/>
          <w:lang w:val="en-US"/>
        </w:rPr>
        <w:fldChar w:fldCharType="separate"/>
      </w:r>
      <w:r>
        <w:rPr>
          <w:noProof/>
          <w:sz w:val="18"/>
          <w:szCs w:val="18"/>
          <w:lang w:val="en-US"/>
        </w:rPr>
        <w:t>2</w:t>
      </w:r>
      <w:r w:rsidRPr="00983CFA">
        <w:rPr>
          <w:sz w:val="18"/>
          <w:szCs w:val="18"/>
          <w:lang w:val="en-US"/>
        </w:rPr>
        <w:fldChar w:fldCharType="end"/>
      </w:r>
      <w:r w:rsidRPr="00983CFA">
        <w:rPr>
          <w:sz w:val="18"/>
          <w:szCs w:val="18"/>
          <w:lang w:val="en-US"/>
        </w:rPr>
        <w:t xml:space="preserve"> – It should be feasible to use </w:t>
      </w:r>
      <w:r w:rsidRPr="00FC44DB">
        <w:rPr>
          <w:sz w:val="18"/>
          <w:szCs w:val="18"/>
          <w:lang w:val="en-US"/>
        </w:rPr>
        <w:t>il_</w:t>
      </w:r>
      <w:r w:rsidRPr="00983CFA">
        <w:rPr>
          <w:sz w:val="18"/>
          <w:szCs w:val="18"/>
          <w:lang w:val="en-US"/>
        </w:rPr>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0B06B6" w:rsidRPr="00983CFA" w:rsidRDefault="000B06B6" w:rsidP="000B06B6">
      <w:pPr>
        <w:rPr>
          <w:lang w:val="en-US"/>
        </w:rPr>
      </w:pPr>
      <w:r w:rsidRPr="00983CFA">
        <w:rPr>
          <w:b/>
          <w:lang w:val="en-US"/>
        </w:rPr>
        <w:t>ilc_idc</w:t>
      </w:r>
      <w:r w:rsidRPr="00983CFA">
        <w:rPr>
          <w:lang w:val="en-US"/>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0B06B6" w:rsidRDefault="000B06B6" w:rsidP="000B06B6">
      <w:pPr>
        <w:rPr>
          <w:lang w:val="en-US"/>
        </w:rPr>
      </w:pPr>
      <w:r w:rsidRPr="00983CFA">
        <w:rPr>
          <w:b/>
          <w:lang w:val="en-US"/>
        </w:rPr>
        <w:t>all_tiles_ilc_idc</w:t>
      </w:r>
      <w:r w:rsidRPr="00983CFA">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all_tiles_ilc_id</w:t>
      </w:r>
      <w:r>
        <w:rPr>
          <w:lang w:val="en-US"/>
        </w:rPr>
        <w:t>c</w:t>
      </w:r>
      <w:r w:rsidRPr="00983CFA">
        <w:rPr>
          <w:lang w:val="en-US"/>
        </w:rPr>
        <w:t xml:space="preserve">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4" w:name="_Toc373499660"/>
      <w:bookmarkStart w:id="1825" w:name="_Toc373832768"/>
      <w:bookmarkStart w:id="1826" w:name="_Ref363585405"/>
      <w:r>
        <w:rPr>
          <w:lang w:val="en-US"/>
        </w:rPr>
        <w:t>Bitstream partition nesting</w:t>
      </w:r>
      <w:r w:rsidRPr="00983CFA">
        <w:rPr>
          <w:lang w:val="en-US"/>
        </w:rPr>
        <w:t xml:space="preserve"> SEI message semantics</w:t>
      </w:r>
      <w:bookmarkEnd w:id="1824"/>
      <w:bookmarkEnd w:id="1825"/>
    </w:p>
    <w:p w:rsidR="000B06B6" w:rsidRPr="00CE35DC" w:rsidRDefault="000B06B6" w:rsidP="000B06B6">
      <w:pPr>
        <w:rPr>
          <w:szCs w:val="22"/>
        </w:rPr>
      </w:pPr>
      <w:r w:rsidRPr="00CE35DC">
        <w:rPr>
          <w:szCs w:val="22"/>
        </w:rPr>
        <w:t xml:space="preserve">The </w:t>
      </w:r>
      <w:r>
        <w:rPr>
          <w:szCs w:val="22"/>
        </w:rPr>
        <w:t>bitstream partition</w:t>
      </w:r>
      <w:r w:rsidRPr="00CE35DC">
        <w:rPr>
          <w:szCs w:val="22"/>
        </w:rPr>
        <w:t xml:space="preserve"> nesting SEI message provides a mechanism to associate SEI messages with </w:t>
      </w:r>
      <w:r>
        <w:rPr>
          <w:szCs w:val="22"/>
        </w:rPr>
        <w:t xml:space="preserve">a </w:t>
      </w:r>
      <w:r w:rsidRPr="00CE35DC">
        <w:rPr>
          <w:szCs w:val="22"/>
        </w:rPr>
        <w:t xml:space="preserve">bitstream </w:t>
      </w:r>
      <w:r>
        <w:rPr>
          <w:szCs w:val="22"/>
        </w:rPr>
        <w:t>partition</w:t>
      </w:r>
      <w:r w:rsidRPr="00CE35DC">
        <w:rPr>
          <w:szCs w:val="22"/>
        </w:rPr>
        <w:t xml:space="preserve"> </w:t>
      </w:r>
      <w:r>
        <w:rPr>
          <w:szCs w:val="22"/>
        </w:rPr>
        <w:t>of a layer set</w:t>
      </w:r>
      <w:r w:rsidRPr="00CE35DC">
        <w:rPr>
          <w:szCs w:val="22"/>
        </w:rPr>
        <w:t>.</w:t>
      </w:r>
    </w:p>
    <w:p w:rsidR="000B06B6" w:rsidRDefault="000B06B6" w:rsidP="000B06B6">
      <w:pPr>
        <w:rPr>
          <w:szCs w:val="22"/>
        </w:rPr>
      </w:pPr>
      <w:r>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is equal to 1, default_op_flag shall be equal to 0 and </w:t>
      </w:r>
      <w:r w:rsidRPr="00AF7C50">
        <w:rPr>
          <w:szCs w:val="22"/>
        </w:rPr>
        <w:t>nesting_num_ops_minus1</w:t>
      </w:r>
      <w:r>
        <w:rPr>
          <w:szCs w:val="22"/>
        </w:rPr>
        <w:t xml:space="preserve"> shall be equal to 0. The nuh_layer_id of the SEI NAL unit shall be equal to the highest value within the list </w:t>
      </w:r>
      <w:r>
        <w:rPr>
          <w:lang w:val="en-US"/>
        </w:rPr>
        <w:t>nestingLayerIdList[ 0 </w:t>
      </w:r>
      <w:r w:rsidRPr="00927E26">
        <w:rPr>
          <w:lang w:val="en-US"/>
        </w:rPr>
        <w:t>]</w:t>
      </w:r>
      <w:r>
        <w:rPr>
          <w:lang w:val="en-US"/>
        </w:rPr>
        <w:t>.</w:t>
      </w:r>
    </w:p>
    <w:p w:rsidR="000B06B6" w:rsidRPr="00CE35DC" w:rsidRDefault="000B06B6" w:rsidP="000B06B6">
      <w:pPr>
        <w:rPr>
          <w:szCs w:val="22"/>
        </w:rPr>
      </w:pPr>
      <w:r w:rsidRPr="00CE35DC">
        <w:rPr>
          <w:szCs w:val="22"/>
        </w:rPr>
        <w:t xml:space="preserve">A </w:t>
      </w:r>
      <w:r>
        <w:rPr>
          <w:szCs w:val="22"/>
        </w:rPr>
        <w:t>bitstream partition</w:t>
      </w:r>
      <w:r w:rsidRPr="00CE35DC">
        <w:rPr>
          <w:szCs w:val="22"/>
        </w:rPr>
        <w:t xml:space="preserve"> nesting SEI message contains one or more SEI messages.</w:t>
      </w:r>
    </w:p>
    <w:p w:rsidR="000B06B6" w:rsidRDefault="000B06B6" w:rsidP="000B06B6">
      <w:pPr>
        <w:rPr>
          <w:szCs w:val="22"/>
        </w:rPr>
      </w:pPr>
      <w:r w:rsidRPr="0072368E">
        <w:rPr>
          <w:b/>
          <w:szCs w:val="22"/>
        </w:rPr>
        <w:t>bsp_idx</w:t>
      </w:r>
      <w:r>
        <w:rPr>
          <w:szCs w:val="22"/>
        </w:rPr>
        <w:t xml:space="preserve"> specifies the bitstream partition index to which the contained SEI message apply as follows: </w:t>
      </w:r>
    </w:p>
    <w:p w:rsidR="000B06B6" w:rsidRDefault="000B06B6" w:rsidP="000B06B6">
      <w:pPr>
        <w:tabs>
          <w:tab w:val="clear" w:pos="794"/>
          <w:tab w:val="left" w:pos="400"/>
        </w:tabs>
        <w:ind w:left="400" w:hanging="400"/>
        <w:rPr>
          <w:szCs w:val="22"/>
        </w:rPr>
      </w:pPr>
      <w:r w:rsidRPr="004D44EF">
        <w:t>–</w:t>
      </w:r>
      <w:r w:rsidRPr="004D44EF">
        <w:tab/>
      </w:r>
      <w:r>
        <w:rPr>
          <w:szCs w:val="22"/>
        </w:rPr>
        <w:t xml:space="preserve">If vps_vui_bsp_hrd_present_flag is equal to 1, bsp_idx is an index among the bitstream partitions specified for the layer set with index nesting_op_idx[ 0 ] in the vps_vui_bsp_hrd_parameters( ) syntax structure. </w:t>
      </w:r>
    </w:p>
    <w:p w:rsidR="000B06B6" w:rsidRPr="0072368E" w:rsidRDefault="000B06B6" w:rsidP="000B06B6">
      <w:pPr>
        <w:tabs>
          <w:tab w:val="clear" w:pos="794"/>
          <w:tab w:val="left" w:pos="400"/>
        </w:tabs>
        <w:ind w:left="400" w:hanging="400"/>
        <w:rPr>
          <w:szCs w:val="22"/>
        </w:rPr>
      </w:pPr>
      <w:r w:rsidRPr="004D44EF">
        <w:t>–</w:t>
      </w:r>
      <w:r w:rsidRPr="004D44EF">
        <w:tab/>
      </w:r>
      <w:r>
        <w:rPr>
          <w:szCs w:val="22"/>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of the scalable nesting SEI message containing the bitstream partition HRD parameters SEI message, is equal to nesting_op_idx[ 0 ] of the scalable nesting SEI message containing the bitstream partition nesting SEI message. It is a requirement of bitstream conformance that when bitstream partition nesting SEI message is present, it shall have an associated bitstream partition HRD message within the same coded video sequence. bsp_idx is an index among the bitstream partitions specified in the associated bitstream partition HRD parameters SEI message.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7" w:name="_Toc373499661"/>
      <w:bookmarkStart w:id="1828" w:name="_Toc373832769"/>
      <w:r>
        <w:rPr>
          <w:lang w:val="en-US"/>
        </w:rPr>
        <w:lastRenderedPageBreak/>
        <w:t>Bitstream partition initial arrival time</w:t>
      </w:r>
      <w:r w:rsidRPr="00983CFA">
        <w:rPr>
          <w:lang w:val="en-US"/>
        </w:rPr>
        <w:t xml:space="preserve"> SEI message semantics</w:t>
      </w:r>
      <w:bookmarkEnd w:id="1827"/>
      <w:bookmarkEnd w:id="1828"/>
    </w:p>
    <w:p w:rsidR="000B06B6" w:rsidRPr="00783949" w:rsidRDefault="000B06B6" w:rsidP="000B06B6">
      <w:r w:rsidRPr="00783949">
        <w:t xml:space="preserve">The bitstream partition initial arrival time SEI message specifies the initial arrival </w:t>
      </w:r>
      <w:r>
        <w:t>times</w:t>
      </w:r>
      <w:r w:rsidRPr="00783949">
        <w:t xml:space="preserve"> to be used in the bitstream-partition-specific CPB operation.</w:t>
      </w:r>
    </w:p>
    <w:p w:rsidR="000B06B6" w:rsidRPr="00783949" w:rsidRDefault="000B06B6" w:rsidP="000B06B6">
      <w:r w:rsidRPr="00783949">
        <w:t xml:space="preserve">When present, this SEI message shall be contained within bitstream partition nesting SEI message that is contained in a scalable nesting SEI message. The same bitstream partition SEI message shall also contain a buffering </w:t>
      </w:r>
      <w:r>
        <w:t xml:space="preserve">period </w:t>
      </w:r>
      <w:r w:rsidRPr="00783949">
        <w:t>SEI message.</w:t>
      </w:r>
    </w:p>
    <w:p w:rsidR="000B06B6" w:rsidRPr="00783949" w:rsidRDefault="000B06B6" w:rsidP="000B06B6">
      <w:pPr>
        <w:rPr>
          <w:lang w:val="en-US"/>
        </w:rPr>
      </w:pPr>
      <w:r w:rsidRPr="00783949">
        <w:rPr>
          <w:b/>
          <w:lang w:val="en-US"/>
        </w:rPr>
        <w:t>nal_initial_arrival_delay</w:t>
      </w:r>
      <w:r w:rsidRPr="00783949">
        <w:rPr>
          <w:lang w:val="en-US"/>
        </w:rPr>
        <w:t xml:space="preserve">[ i ] specifies the initial arrival </w:t>
      </w:r>
      <w:r>
        <w:rPr>
          <w:lang w:val="en-US"/>
        </w:rPr>
        <w:t>time</w:t>
      </w:r>
      <w:r w:rsidRPr="00783949">
        <w:rPr>
          <w:lang w:val="en-US"/>
        </w:rPr>
        <w:t xml:space="preserve"> for the i-th schedule combination of the bitstream partition to which this SEI message applies, when NAL HRD parameters are in use.</w:t>
      </w:r>
    </w:p>
    <w:p w:rsidR="000B06B6" w:rsidRPr="00783949" w:rsidRDefault="000B06B6" w:rsidP="000B06B6">
      <w:pPr>
        <w:rPr>
          <w:lang w:val="en-US"/>
        </w:rPr>
      </w:pPr>
      <w:r w:rsidRPr="00783949">
        <w:rPr>
          <w:b/>
          <w:lang w:val="en-US"/>
        </w:rPr>
        <w:t>vcl_initial_arrival_delay</w:t>
      </w:r>
      <w:r w:rsidRPr="00783949">
        <w:rPr>
          <w:lang w:val="en-US"/>
        </w:rPr>
        <w:t xml:space="preserve">[ i ] specifies the initial arrival </w:t>
      </w:r>
      <w:r>
        <w:rPr>
          <w:lang w:val="en-US"/>
        </w:rPr>
        <w:t>time</w:t>
      </w:r>
      <w:r w:rsidRPr="00783949">
        <w:rPr>
          <w:lang w:val="en-US"/>
        </w:rPr>
        <w:t xml:space="preserve"> for the i-th schedule combination of the bitstream partition to which this SEI message applies, when VCL HRD parameters are in use.</w:t>
      </w:r>
    </w:p>
    <w:p w:rsidR="000B06B6" w:rsidRPr="00983CFA" w:rsidRDefault="000B06B6" w:rsidP="008557C3">
      <w:pPr>
        <w:pStyle w:val="3H2"/>
        <w:keepLines w:val="0"/>
        <w:numPr>
          <w:ilvl w:val="3"/>
          <w:numId w:val="37"/>
        </w:numPr>
        <w:tabs>
          <w:tab w:val="clear" w:pos="720"/>
          <w:tab w:val="num" w:pos="1134"/>
        </w:tabs>
        <w:ind w:left="1134" w:hanging="1134"/>
        <w:rPr>
          <w:lang w:val="en-US"/>
        </w:rPr>
      </w:pPr>
      <w:bookmarkStart w:id="1829" w:name="_Toc373499662"/>
      <w:bookmarkStart w:id="1830" w:name="_Toc373832770"/>
      <w:r>
        <w:rPr>
          <w:lang w:val="en-US"/>
        </w:rPr>
        <w:t>Bitstream partition HRD parameters</w:t>
      </w:r>
      <w:r w:rsidRPr="00983CFA">
        <w:rPr>
          <w:lang w:val="en-US"/>
        </w:rPr>
        <w:t xml:space="preserve"> SEI message semantics</w:t>
      </w:r>
      <w:bookmarkEnd w:id="1829"/>
      <w:bookmarkEnd w:id="1830"/>
    </w:p>
    <w:p w:rsidR="000B06B6" w:rsidRPr="00927E26" w:rsidRDefault="000B06B6" w:rsidP="000B06B6">
      <w:r w:rsidRPr="00927E26">
        <w:t xml:space="preserve">The bitstream partition HRD </w:t>
      </w:r>
      <w:r>
        <w:t xml:space="preserve">parameters </w:t>
      </w:r>
      <w:r w:rsidRPr="00927E26">
        <w:t xml:space="preserve">SEI message specifies HRD parameters for bitstream-partition-specific CPB operation. </w:t>
      </w:r>
    </w:p>
    <w:p w:rsidR="000B06B6" w:rsidRPr="00927E26" w:rsidRDefault="000B06B6" w:rsidP="000B06B6">
      <w:r w:rsidRPr="00927E26">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w:t>
      </w:r>
      <w:r>
        <w:t>nesting_op_flag shall be</w:t>
      </w:r>
      <w:r w:rsidRPr="00927E26">
        <w:t xml:space="preserve"> equal to 1</w:t>
      </w:r>
      <w:r>
        <w:t xml:space="preserve"> and </w:t>
      </w:r>
      <w:r w:rsidRPr="00927E26">
        <w:t>default_op_flag shall be equal to 0.</w:t>
      </w:r>
      <w:r>
        <w:t xml:space="preserve"> </w:t>
      </w:r>
      <w:r>
        <w:rPr>
          <w:szCs w:val="22"/>
        </w:rPr>
        <w:t xml:space="preserve">The nuh_layer_id of the SEI NAL unit shall be equal to the highest value within the lists </w:t>
      </w:r>
      <w:r>
        <w:rPr>
          <w:lang w:val="en-US"/>
        </w:rPr>
        <w:t>nestingLayerIdList[ h </w:t>
      </w:r>
      <w:r w:rsidRPr="00927E26">
        <w:rPr>
          <w:lang w:val="en-US"/>
        </w:rPr>
        <w:t>]</w:t>
      </w:r>
      <w:r>
        <w:rPr>
          <w:lang w:val="en-US"/>
        </w:rPr>
        <w:t xml:space="preserve"> with h in the range of 0 to </w:t>
      </w:r>
      <w:r w:rsidRPr="00927E26">
        <w:t>nesting_num_ops_minus1</w:t>
      </w:r>
      <w:r>
        <w:t>, inclusive</w:t>
      </w:r>
      <w:r>
        <w:rPr>
          <w:lang w:val="en-US"/>
        </w:rPr>
        <w:t>.</w:t>
      </w:r>
    </w:p>
    <w:p w:rsidR="000B06B6" w:rsidRPr="00927E26" w:rsidRDefault="000B06B6" w:rsidP="000B06B6">
      <w:r>
        <w:rPr>
          <w:b/>
        </w:rPr>
        <w:t>sei_</w:t>
      </w:r>
      <w:r w:rsidRPr="00927E26">
        <w:rPr>
          <w:b/>
        </w:rPr>
        <w:t>num_bsp_hrd_parameters_minus1</w:t>
      </w:r>
      <w:r w:rsidRPr="00927E26">
        <w:t xml:space="preserve"> plus 1 specifies the number of hrd_parameters( ) syntax structures present within this SEI message.</w:t>
      </w:r>
    </w:p>
    <w:p w:rsidR="000B06B6" w:rsidRDefault="000B06B6" w:rsidP="000B06B6">
      <w:pPr>
        <w:rPr>
          <w:lang w:val="en-US"/>
        </w:rPr>
      </w:pPr>
      <w:r>
        <w:rPr>
          <w:b/>
        </w:rPr>
        <w:t>sei_</w:t>
      </w:r>
      <w:r w:rsidRPr="00927E26">
        <w:rPr>
          <w:b/>
        </w:rPr>
        <w:t>bsp_cprms_present_flag</w:t>
      </w:r>
      <w:r w:rsidRPr="00927E26">
        <w:t xml:space="preserve">[ i ] equal to 1 specifies that the HRD parameters that are common for all sub-layers are present in the i-th hrd_parameters( ) syntax structure in this SEI message. </w:t>
      </w:r>
      <w:r>
        <w:t>sei_</w:t>
      </w:r>
      <w:r w:rsidRPr="00927E26">
        <w:t>bsp_</w:t>
      </w:r>
      <w:r w:rsidRPr="00927E26">
        <w:rPr>
          <w:lang w:val="en-US"/>
        </w:rPr>
        <w:t>cprms_present_flag[ i ] equal to 0 specifies that the HRD parameters that are common for all sub-layers are not present in the i-th hrd_parameters(</w:t>
      </w:r>
      <w:r>
        <w:rPr>
          <w:lang w:val="en-US"/>
        </w:rPr>
        <w:t> </w:t>
      </w:r>
      <w:r w:rsidRPr="00927E26">
        <w:rPr>
          <w:lang w:val="en-US"/>
        </w:rPr>
        <w:t>) syntax structure in this SEI message and are derived to be the same as the (</w:t>
      </w:r>
      <w:r>
        <w:rPr>
          <w:lang w:val="en-US"/>
        </w:rPr>
        <w:t> </w:t>
      </w:r>
      <w:r w:rsidRPr="00927E26">
        <w:rPr>
          <w:lang w:val="en-US"/>
        </w:rPr>
        <w:t>i</w:t>
      </w:r>
      <w:r>
        <w:rPr>
          <w:lang w:val="en-US"/>
        </w:rPr>
        <w:t> </w:t>
      </w:r>
      <w:r w:rsidRPr="00927E26">
        <w:rPr>
          <w:lang w:val="en-US"/>
        </w:rPr>
        <w:t>−</w:t>
      </w:r>
      <w:r>
        <w:rPr>
          <w:lang w:val="en-US"/>
        </w:rPr>
        <w:t> </w:t>
      </w:r>
      <w:r w:rsidRPr="00927E26">
        <w:rPr>
          <w:lang w:val="en-US"/>
        </w:rPr>
        <w:t>1</w:t>
      </w:r>
      <w:r>
        <w:rPr>
          <w:lang w:val="en-US"/>
        </w:rPr>
        <w:t> </w:t>
      </w:r>
      <w:r w:rsidRPr="00927E26">
        <w:rPr>
          <w:lang w:val="en-US"/>
        </w:rPr>
        <w:t>)-th hrd_parameters(</w:t>
      </w:r>
      <w:r>
        <w:rPr>
          <w:lang w:val="en-US"/>
        </w:rPr>
        <w:t> </w:t>
      </w:r>
      <w:r w:rsidRPr="00927E26">
        <w:rPr>
          <w:lang w:val="en-US"/>
        </w:rPr>
        <w:t xml:space="preserve">) syntax structure in the in this SEI message. </w:t>
      </w:r>
      <w:r>
        <w:rPr>
          <w:lang w:val="en-US"/>
        </w:rPr>
        <w:t>sei_</w:t>
      </w:r>
      <w:r w:rsidRPr="00927E26">
        <w:rPr>
          <w:lang w:val="en-US"/>
        </w:rPr>
        <w:t>bsp_cprms_present_flag[</w:t>
      </w:r>
      <w:r>
        <w:rPr>
          <w:lang w:val="en-US"/>
        </w:rPr>
        <w:t> </w:t>
      </w:r>
      <w:r w:rsidRPr="00927E26">
        <w:rPr>
          <w:lang w:val="en-US"/>
        </w:rPr>
        <w:t>0</w:t>
      </w:r>
      <w:r>
        <w:rPr>
          <w:lang w:val="en-US"/>
        </w:rPr>
        <w:t> </w:t>
      </w:r>
      <w:r w:rsidRPr="00927E26">
        <w:rPr>
          <w:lang w:val="en-US"/>
        </w:rPr>
        <w:t>] is inferred to be equal to 1.</w:t>
      </w:r>
    </w:p>
    <w:p w:rsidR="000B06B6" w:rsidRPr="00927E26" w:rsidRDefault="000B06B6" w:rsidP="000B06B6">
      <w:pPr>
        <w:rPr>
          <w:lang w:val="en-US"/>
        </w:rPr>
      </w:pPr>
      <w:r>
        <w:rPr>
          <w:lang w:val="en-US"/>
        </w:rPr>
        <w:t>For the subsequent syntax elements of this SEI message, the variable lsIdx is set equal to nesting_op_idx[ h ].</w:t>
      </w:r>
    </w:p>
    <w:p w:rsidR="000B06B6" w:rsidRPr="00927E26" w:rsidRDefault="000B06B6" w:rsidP="000B06B6">
      <w:r>
        <w:rPr>
          <w:b/>
        </w:rPr>
        <w:t>sei_</w:t>
      </w:r>
      <w:r w:rsidRPr="00927E26">
        <w:rPr>
          <w:b/>
        </w:rPr>
        <w:t>num_bitstream_partitions_minus1</w:t>
      </w:r>
      <w:r>
        <w:t>[ lsIdx</w:t>
      </w:r>
      <w:r w:rsidRPr="006F3643">
        <w:t> ]</w:t>
      </w:r>
      <w:r w:rsidRPr="00927E26">
        <w:t xml:space="preserve"> plus 1 specifies the number of bitstream partitions for which HRD parameters are specified</w:t>
      </w:r>
      <w:r>
        <w:t xml:space="preserve"> </w:t>
      </w:r>
      <w:r w:rsidRPr="0012584E">
        <w:t xml:space="preserve">for the layer set with index </w:t>
      </w:r>
      <w:r>
        <w:t>nesting_op_idx[ </w:t>
      </w:r>
      <w:r w:rsidRPr="0012584E">
        <w:t>h</w:t>
      </w:r>
      <w:r>
        <w:t> ]</w:t>
      </w:r>
      <w:r w:rsidRPr="00927E26">
        <w:t>.</w:t>
      </w:r>
    </w:p>
    <w:p w:rsidR="000B06B6" w:rsidRPr="00927E26" w:rsidRDefault="000B06B6" w:rsidP="000B06B6">
      <w:pPr>
        <w:rPr>
          <w:lang w:val="en-US"/>
        </w:rPr>
      </w:pPr>
      <w:r>
        <w:rPr>
          <w:b/>
        </w:rPr>
        <w:t>sei_</w:t>
      </w:r>
      <w:r w:rsidRPr="00927E26">
        <w:rPr>
          <w:b/>
        </w:rPr>
        <w:t>layer_in_bsp_flag</w:t>
      </w:r>
      <w:r w:rsidRPr="006F3643">
        <w:t>[ </w:t>
      </w:r>
      <w:r>
        <w:t>lsIdx</w:t>
      </w:r>
      <w:r w:rsidRPr="006F3643">
        <w:t> ]</w:t>
      </w:r>
      <w:r w:rsidRPr="00927E26">
        <w:t xml:space="preserve">[ i ][ j ] </w:t>
      </w:r>
      <w:r w:rsidRPr="00927E26">
        <w:rPr>
          <w:lang w:val="en-US"/>
        </w:rPr>
        <w:t>specifies that the layer with index j is a part of bitstream partition with index i</w:t>
      </w:r>
      <w:r>
        <w:rPr>
          <w:lang w:val="en-US"/>
        </w:rPr>
        <w:t xml:space="preserve"> within </w:t>
      </w:r>
      <w:r w:rsidRPr="0012584E">
        <w:t xml:space="preserve">the layer set with </w:t>
      </w:r>
      <w:r>
        <w:t>index lsIdx</w:t>
      </w:r>
      <w:r w:rsidRPr="00927E26">
        <w:rPr>
          <w:lang w:val="en-US"/>
        </w:rPr>
        <w:t>.</w:t>
      </w:r>
    </w:p>
    <w:p w:rsidR="000B06B6" w:rsidRPr="00927E26" w:rsidRDefault="000B06B6" w:rsidP="000B06B6">
      <w:pPr>
        <w:rPr>
          <w:b/>
        </w:rPr>
      </w:pPr>
      <w:r w:rsidRPr="00927E26">
        <w:rPr>
          <w:lang w:val="en-US"/>
        </w:rPr>
        <w:t xml:space="preserve">It is a requirement of bitstream conformance that bitstream partition with index j shall not include direct or indirect reference layers of any layers in bitstream partition i for any values of i and j in the range of 0 to </w:t>
      </w:r>
      <w:r>
        <w:rPr>
          <w:lang w:val="en-US"/>
        </w:rPr>
        <w:t>sei_</w:t>
      </w:r>
      <w:r w:rsidRPr="00927E26">
        <w:rPr>
          <w:lang w:val="en-US"/>
        </w:rPr>
        <w:t>num_bitstream_partitions_minus1</w:t>
      </w:r>
      <w:r w:rsidRPr="006F3643">
        <w:t>[ h ]</w:t>
      </w:r>
      <w:r w:rsidRPr="00927E26">
        <w:rPr>
          <w:lang w:val="en-US"/>
        </w:rPr>
        <w:t>, inclusive, such that i is less than j.</w:t>
      </w:r>
    </w:p>
    <w:p w:rsidR="000B06B6" w:rsidRPr="00927E26" w:rsidRDefault="000B06B6" w:rsidP="000B06B6">
      <w:r>
        <w:rPr>
          <w:b/>
        </w:rPr>
        <w:t>sei_</w:t>
      </w:r>
      <w:r w:rsidRPr="00927E26">
        <w:rPr>
          <w:b/>
        </w:rPr>
        <w:t>num_bsp_sched_combinations_minus1</w:t>
      </w:r>
      <w:r>
        <w:t>[ lsIdx</w:t>
      </w:r>
      <w:r w:rsidRPr="006F3643">
        <w:t> ]</w:t>
      </w:r>
      <w:r w:rsidRPr="00927E26" w:rsidDel="00261556">
        <w:rPr>
          <w:b/>
        </w:rPr>
        <w:t xml:space="preserve"> </w:t>
      </w:r>
      <w:r w:rsidRPr="00927E26">
        <w:t>plus 1 specifies the number of combinations of delivery schedules and hrd_parameters( ) specified for bitstream partitions</w:t>
      </w:r>
      <w:r>
        <w:t xml:space="preserve"> for </w:t>
      </w:r>
      <w:r w:rsidRPr="0012584E">
        <w:t xml:space="preserve">the layer set with index </w:t>
      </w:r>
      <w:r>
        <w:t>lsIdx</w:t>
      </w:r>
      <w:r w:rsidRPr="00927E26">
        <w:t>.</w:t>
      </w:r>
    </w:p>
    <w:p w:rsidR="000B06B6" w:rsidRPr="00927E26" w:rsidRDefault="000B06B6" w:rsidP="000B06B6">
      <w:r>
        <w:rPr>
          <w:b/>
          <w:lang w:val="en-US"/>
        </w:rPr>
        <w:t>sei_</w:t>
      </w:r>
      <w:r w:rsidRPr="00927E26">
        <w:rPr>
          <w:b/>
          <w:lang w:val="en-US"/>
        </w:rPr>
        <w:t>bsp_comb_hrd_idx</w:t>
      </w:r>
      <w:r>
        <w:t>[ lsIdx</w:t>
      </w:r>
      <w:r w:rsidRPr="006F3643">
        <w:t> ]</w:t>
      </w:r>
      <w:r w:rsidRPr="00927E26">
        <w:rPr>
          <w:lang w:val="en-US"/>
        </w:rPr>
        <w:t>[ i ][ j ] specifies the index of hrd_parameters( ) within this SEI message</w:t>
      </w:r>
      <w:r w:rsidRPr="00927E26">
        <w:t xml:space="preserve"> used in the i-th combination</w:t>
      </w:r>
      <w:r>
        <w:t xml:space="preserve">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r w:rsidRPr="00927E26">
        <w:t>.</w:t>
      </w:r>
    </w:p>
    <w:p w:rsidR="000B06B6" w:rsidRPr="00927E26" w:rsidRDefault="000B06B6" w:rsidP="000B06B6">
      <w:pPr>
        <w:rPr>
          <w:lang w:val="en-US"/>
        </w:rPr>
      </w:pPr>
      <w:r>
        <w:rPr>
          <w:b/>
        </w:rPr>
        <w:t>sei_</w:t>
      </w:r>
      <w:r w:rsidRPr="00927E26">
        <w:rPr>
          <w:b/>
        </w:rPr>
        <w:t>bsp_comb_sched_idx</w:t>
      </w:r>
      <w:r>
        <w:t>[ lsIdx</w:t>
      </w:r>
      <w:r w:rsidRPr="006F3643">
        <w:t> ]</w:t>
      </w:r>
      <w:r w:rsidRPr="00927E26">
        <w:t xml:space="preserve">[ i ][ j ] specifies the index of </w:t>
      </w:r>
      <w:r>
        <w:t xml:space="preserve">a </w:t>
      </w:r>
      <w:r w:rsidRPr="00927E26">
        <w:t>delivery schedule within the hrd_parameters(</w:t>
      </w:r>
      <w:r>
        <w:t> </w:t>
      </w:r>
      <w:r w:rsidRPr="00927E26">
        <w:t xml:space="preserve">) syntax structure with the index </w:t>
      </w:r>
      <w:r>
        <w:t>sei_</w:t>
      </w:r>
      <w:r w:rsidRPr="00927E26">
        <w:rPr>
          <w:lang w:val="en-US"/>
        </w:rPr>
        <w:t>bsp_comb_hrd_idx</w:t>
      </w:r>
      <w:r>
        <w:t>[ lsIdx</w:t>
      </w:r>
      <w:r w:rsidRPr="006F3643">
        <w:t> ]</w:t>
      </w:r>
      <w:r w:rsidRPr="00927E26">
        <w:rPr>
          <w:lang w:val="en-US"/>
        </w:rPr>
        <w:t xml:space="preserve">[ i ][ j ] that </w:t>
      </w:r>
      <w:r>
        <w:rPr>
          <w:lang w:val="en-US"/>
        </w:rPr>
        <w:t xml:space="preserve">is used in the i-th combination </w:t>
      </w:r>
      <w:r w:rsidRPr="0012584E">
        <w:t xml:space="preserve">of </w:t>
      </w:r>
      <w:r>
        <w:t xml:space="preserve">a </w:t>
      </w:r>
      <w:r w:rsidRPr="0012584E">
        <w:t>delivery schedule and hrd_parameters( )</w:t>
      </w:r>
      <w:r>
        <w:t xml:space="preserve"> specified for the bitstream partition with index j and for </w:t>
      </w:r>
      <w:r w:rsidRPr="0012584E">
        <w:t xml:space="preserve">the layer set with index </w:t>
      </w:r>
      <w:r>
        <w:t>lsIdx.</w:t>
      </w:r>
    </w:p>
    <w:p w:rsidR="000B06B6" w:rsidRPr="00D75CF0" w:rsidRDefault="000B06B6" w:rsidP="008557C3">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31" w:name="_Ref373340820"/>
      <w:bookmarkStart w:id="1832" w:name="_Toc373499663"/>
      <w:bookmarkStart w:id="1833" w:name="_Toc373832771"/>
      <w:r w:rsidRPr="00D75CF0">
        <w:rPr>
          <w:lang w:val="en-US"/>
        </w:rPr>
        <w:t>Video usability information</w:t>
      </w:r>
      <w:bookmarkEnd w:id="1826"/>
      <w:bookmarkEnd w:id="1831"/>
      <w:bookmarkEnd w:id="1832"/>
      <w:bookmarkEnd w:id="1833"/>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34" w:name="_Toc373499664"/>
      <w:bookmarkStart w:id="1835" w:name="_Toc373832772"/>
      <w:r w:rsidRPr="00D75CF0">
        <w:rPr>
          <w:lang w:val="en-US"/>
        </w:rPr>
        <w:t>General</w:t>
      </w:r>
      <w:bookmarkEnd w:id="1834"/>
      <w:bookmarkEnd w:id="1835"/>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.1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36" w:name="_Toc373499665"/>
      <w:bookmarkStart w:id="1837" w:name="_Toc373832773"/>
      <w:r w:rsidRPr="00D75CF0">
        <w:rPr>
          <w:lang w:val="en-US"/>
        </w:rPr>
        <w:t>VUI syntax</w:t>
      </w:r>
      <w:bookmarkEnd w:id="1836"/>
      <w:bookmarkEnd w:id="1837"/>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.2 apply.</w:t>
      </w:r>
    </w:p>
    <w:p w:rsidR="000B06B6" w:rsidRPr="00D75CF0" w:rsidRDefault="000B06B6" w:rsidP="008557C3">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838" w:name="_Toc373499666"/>
      <w:bookmarkStart w:id="1839" w:name="_Toc373832774"/>
      <w:r w:rsidRPr="00D75CF0">
        <w:lastRenderedPageBreak/>
        <w:t>VUI semantics</w:t>
      </w:r>
      <w:bookmarkEnd w:id="1838"/>
      <w:bookmarkEnd w:id="1839"/>
    </w:p>
    <w:p w:rsidR="000B06B6" w:rsidRPr="00D75CF0" w:rsidRDefault="000B06B6" w:rsidP="008557C3">
      <w:pPr>
        <w:pStyle w:val="3H2"/>
        <w:keepLines w:val="0"/>
        <w:numPr>
          <w:ilvl w:val="3"/>
          <w:numId w:val="37"/>
        </w:numPr>
        <w:tabs>
          <w:tab w:val="clear" w:pos="720"/>
          <w:tab w:val="num" w:pos="1134"/>
        </w:tabs>
        <w:ind w:left="1134" w:hanging="1134"/>
      </w:pPr>
      <w:bookmarkStart w:id="1840" w:name="_Toc373499667"/>
      <w:bookmarkStart w:id="1841" w:name="_Toc373832775"/>
      <w:r w:rsidRPr="00D75CF0">
        <w:t>VUI parameters semantics</w:t>
      </w:r>
      <w:bookmarkEnd w:id="1840"/>
      <w:bookmarkEnd w:id="1841"/>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.3.1 apply with the following modifications and additions.</w:t>
      </w:r>
    </w:p>
    <w:p w:rsidR="000B06B6" w:rsidRPr="00D75CF0" w:rsidRDefault="000B06B6" w:rsidP="000B06B6">
      <w:pPr>
        <w:rPr>
          <w:lang w:val="en-US"/>
        </w:rPr>
      </w:pPr>
      <w:r w:rsidRPr="00D75CF0">
        <w:rPr>
          <w:lang w:val="en-US"/>
        </w:rPr>
        <w:t>vui_timing_info_present_flag equal to 1 specifies that vui_num_units_in_tick, vui_time_scale, vui_poc_proportional_to_timing_flag, and vui_hrd_parameters_present_flag are present in the vui_parameters(</w:t>
      </w:r>
      <w:r>
        <w:rPr>
          <w:lang w:val="en-US"/>
        </w:rPr>
        <w:t> </w:t>
      </w:r>
      <w:r w:rsidRPr="00D75CF0">
        <w:rPr>
          <w:lang w:val="en-US"/>
        </w:rPr>
        <w:t>) syntax structure. vui_timing_info_present_flag equal to 0 specifies that vui_num_units_in_tick, vui_time_scale, vui_poc_proportional_to_timing_flag, and vui_hrd_parameters_present_flag are not present in the vui_parameters(</w:t>
      </w:r>
      <w:r>
        <w:rPr>
          <w:lang w:val="en-US"/>
        </w:rPr>
        <w:t> </w:t>
      </w:r>
      <w:r w:rsidRPr="00D75CF0">
        <w:rPr>
          <w:lang w:val="en-US"/>
        </w:rPr>
        <w:t>) syntax structure.</w:t>
      </w:r>
      <w:r w:rsidRPr="00602AF2">
        <w:rPr>
          <w:lang w:val="en-US"/>
        </w:rPr>
        <w:t xml:space="preserve"> </w:t>
      </w:r>
      <w:r w:rsidRPr="00602AF2">
        <w:rPr>
          <w:highlight w:val="cyan"/>
          <w:lang w:val="en-US"/>
        </w:rPr>
        <w:t xml:space="preserve">It is a requirement of bitstream conformance that, when nuh_layer_id is </w:t>
      </w:r>
      <w:r>
        <w:rPr>
          <w:highlight w:val="cyan"/>
          <w:lang w:val="en-US"/>
        </w:rPr>
        <w:t>greater than</w:t>
      </w:r>
      <w:r w:rsidRPr="00602AF2">
        <w:rPr>
          <w:highlight w:val="cyan"/>
          <w:lang w:val="en-US"/>
        </w:rPr>
        <w:t xml:space="preserve"> 0, vui_timing_info_present_flag shall be equal to 0.</w:t>
      </w:r>
    </w:p>
    <w:p w:rsidR="000B06B6" w:rsidRPr="00D75CF0" w:rsidRDefault="000B06B6" w:rsidP="008557C3">
      <w:pPr>
        <w:pStyle w:val="3H2"/>
        <w:keepLines w:val="0"/>
        <w:numPr>
          <w:ilvl w:val="3"/>
          <w:numId w:val="37"/>
        </w:numPr>
        <w:tabs>
          <w:tab w:val="clear" w:pos="720"/>
          <w:tab w:val="num" w:pos="1134"/>
        </w:tabs>
        <w:ind w:left="1134" w:hanging="1134"/>
      </w:pPr>
      <w:bookmarkStart w:id="1842" w:name="_Toc373499668"/>
      <w:bookmarkStart w:id="1843" w:name="_Toc373832776"/>
      <w:r w:rsidRPr="00D75CF0">
        <w:t>HRD parameters semantics</w:t>
      </w:r>
      <w:bookmarkEnd w:id="1842"/>
      <w:bookmarkEnd w:id="1843"/>
    </w:p>
    <w:p w:rsidR="000B06B6" w:rsidRPr="00D75CF0" w:rsidRDefault="000B06B6" w:rsidP="000B06B6">
      <w:pPr>
        <w:rPr>
          <w:lang w:val="en-US"/>
        </w:rPr>
      </w:pPr>
      <w:r w:rsidRPr="00D75CF0">
        <w:rPr>
          <w:lang w:val="en-US"/>
        </w:rPr>
        <w:t xml:space="preserve">The specifications in clause </w:t>
      </w:r>
      <w:r>
        <w:rPr>
          <w:lang w:val="en-US"/>
        </w:rPr>
        <w:t>E</w:t>
      </w:r>
      <w:r w:rsidRPr="00D75CF0">
        <w:rPr>
          <w:lang w:val="en-US"/>
        </w:rPr>
        <w:t>.3.2 apply.</w:t>
      </w:r>
    </w:p>
    <w:p w:rsidR="000B06B6" w:rsidRPr="00D75CF0" w:rsidRDefault="000B06B6" w:rsidP="008557C3">
      <w:pPr>
        <w:pStyle w:val="3H2"/>
        <w:keepLines w:val="0"/>
        <w:numPr>
          <w:ilvl w:val="3"/>
          <w:numId w:val="37"/>
        </w:numPr>
        <w:tabs>
          <w:tab w:val="clear" w:pos="720"/>
          <w:tab w:val="num" w:pos="1134"/>
        </w:tabs>
        <w:ind w:left="1134" w:hanging="1134"/>
      </w:pPr>
      <w:bookmarkStart w:id="1844" w:name="_Toc373499669"/>
      <w:bookmarkStart w:id="1845" w:name="_Toc373832777"/>
      <w:r w:rsidRPr="00D75CF0">
        <w:t>Sub-layer HRD parameters semantics</w:t>
      </w:r>
      <w:bookmarkEnd w:id="1844"/>
      <w:bookmarkEnd w:id="1845"/>
    </w:p>
    <w:p w:rsidR="008B3821" w:rsidRPr="000B06B6" w:rsidRDefault="000B06B6" w:rsidP="00944988">
      <w:pPr>
        <w:rPr>
          <w:lang w:val="en-US"/>
        </w:rPr>
      </w:pPr>
      <w:r w:rsidRPr="00D75CF0">
        <w:rPr>
          <w:lang w:val="en-US"/>
        </w:rPr>
        <w:t xml:space="preserve">The specifications in clause </w:t>
      </w:r>
      <w:r>
        <w:rPr>
          <w:lang w:val="en-US"/>
        </w:rPr>
        <w:t>E</w:t>
      </w:r>
      <w:r w:rsidRPr="00D75CF0">
        <w:rPr>
          <w:lang w:val="en-US"/>
        </w:rPr>
        <w:t>.3.3 apply.</w:t>
      </w:r>
      <w:bookmarkEnd w:id="1818"/>
      <w:bookmarkEnd w:id="1823"/>
    </w:p>
    <w:p w:rsidR="0056407A" w:rsidRPr="00941625" w:rsidRDefault="00944988" w:rsidP="008557C3">
      <w:pPr>
        <w:pStyle w:val="Annex1"/>
        <w:keepNext/>
        <w:keepLines/>
        <w:numPr>
          <w:ilvl w:val="0"/>
          <w:numId w:val="38"/>
        </w:numPr>
        <w:spacing w:before="480"/>
        <w:outlineLvl w:val="0"/>
        <w:rPr>
          <w:b w:val="0"/>
          <w:sz w:val="24"/>
          <w:szCs w:val="24"/>
        </w:rPr>
      </w:pPr>
      <w:bookmarkStart w:id="1846" w:name="_Ref348033633"/>
      <w:r w:rsidRPr="00867980">
        <w:rPr>
          <w:lang w:val="en-CA"/>
        </w:rPr>
        <w:br w:type="page"/>
      </w:r>
      <w:bookmarkStart w:id="1847" w:name="_Toc356824313"/>
      <w:bookmarkStart w:id="1848" w:name="_Toc356148114"/>
      <w:bookmarkStart w:id="1849" w:name="_Toc373832778"/>
      <w:bookmarkEnd w:id="1846"/>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941625">
        <w:rPr>
          <w:b w:val="0"/>
          <w:sz w:val="24"/>
          <w:szCs w:val="24"/>
          <w:lang w:val="en-CA"/>
        </w:rPr>
        <w:t>Syntax, semantics</w:t>
      </w:r>
      <w:r w:rsidR="00941625" w:rsidRPr="00941625">
        <w:rPr>
          <w:b w:val="0"/>
          <w:sz w:val="24"/>
          <w:szCs w:val="24"/>
          <w:lang w:val="en-CA"/>
        </w:rPr>
        <w:t xml:space="preserve"> and decoding processes </w:t>
      </w:r>
      <w:r w:rsidR="00941625">
        <w:rPr>
          <w:b w:val="0"/>
          <w:sz w:val="24"/>
          <w:szCs w:val="24"/>
          <w:lang w:val="en-CA"/>
        </w:rPr>
        <w:t xml:space="preserve">for </w:t>
      </w:r>
      <w:r w:rsidR="00C6730C" w:rsidRPr="00941625">
        <w:rPr>
          <w:b w:val="0"/>
          <w:sz w:val="24"/>
          <w:szCs w:val="24"/>
          <w:lang w:val="en-CA"/>
        </w:rPr>
        <w:t>scalable</w:t>
      </w:r>
      <w:r w:rsidR="008F095A" w:rsidRPr="00941625">
        <w:rPr>
          <w:b w:val="0"/>
          <w:sz w:val="24"/>
          <w:szCs w:val="24"/>
          <w:lang w:val="en-CA"/>
        </w:rPr>
        <w:t xml:space="preserve"> </w:t>
      </w:r>
      <w:bookmarkEnd w:id="1161"/>
      <w:bookmarkEnd w:id="1847"/>
      <w:bookmarkEnd w:id="1848"/>
      <w:r w:rsidR="00941625">
        <w:rPr>
          <w:b w:val="0"/>
          <w:sz w:val="24"/>
          <w:szCs w:val="24"/>
          <w:lang w:val="en-CA"/>
        </w:rPr>
        <w:t>extension</w:t>
      </w:r>
      <w:bookmarkEnd w:id="1849"/>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E702E5" w:rsidRPr="00941625">
        <w:rPr>
          <w:lang w:val="en-CA"/>
        </w:rPr>
        <w:t>,</w:t>
      </w:r>
      <w:r w:rsidRPr="00941625">
        <w:rPr>
          <w:lang w:val="en-CA"/>
        </w:rPr>
        <w:t xml:space="preserve">for </w:t>
      </w:r>
      <w:r w:rsidR="00C6730C" w:rsidRPr="00941625">
        <w:rPr>
          <w:lang w:val="en-CA"/>
        </w:rPr>
        <w:t>scalable</w:t>
      </w:r>
      <w:r w:rsidR="008F095A" w:rsidRPr="00941625">
        <w:rPr>
          <w:lang w:val="en-CA"/>
        </w:rPr>
        <w:t xml:space="preserve"> </w:t>
      </w:r>
      <w:r w:rsidR="00941625">
        <w:rPr>
          <w:lang w:val="en-CA"/>
        </w:rPr>
        <w:t>exetnsion</w:t>
      </w:r>
      <w:r w:rsidRPr="00941625">
        <w:rPr>
          <w:lang w:val="en-CA"/>
        </w:rPr>
        <w:t xml:space="preserve"> that use the syntax, semantics, and decoding process specified in clauses 2-9 </w:t>
      </w:r>
      <w:r w:rsidR="00ED0B46">
        <w:rPr>
          <w:lang w:val="en-CA"/>
        </w:rPr>
        <w:t>and Annex A-F</w:t>
      </w:r>
      <w:r w:rsidRPr="00867980">
        <w:rPr>
          <w:lang w:val="en-CA"/>
        </w:rPr>
        <w:t xml:space="preserve">. </w:t>
      </w:r>
    </w:p>
    <w:p w:rsidR="00944988" w:rsidRPr="00867980" w:rsidRDefault="00944988" w:rsidP="008557C3">
      <w:pPr>
        <w:pStyle w:val="Annex2"/>
        <w:numPr>
          <w:ilvl w:val="1"/>
          <w:numId w:val="37"/>
        </w:numPr>
        <w:rPr>
          <w:lang w:val="en-CA"/>
        </w:rPr>
      </w:pPr>
      <w:bookmarkStart w:id="1850" w:name="_Toc357439288"/>
      <w:bookmarkStart w:id="1851" w:name="_Toc356824314"/>
      <w:bookmarkStart w:id="1852" w:name="_Toc356148115"/>
      <w:bookmarkStart w:id="1853" w:name="_Toc348629434"/>
      <w:bookmarkStart w:id="1854" w:name="_Toc351367661"/>
      <w:bookmarkStart w:id="1855" w:name="_Toc373832779"/>
      <w:r w:rsidRPr="00867980">
        <w:rPr>
          <w:lang w:val="en-CA"/>
        </w:rPr>
        <w:t>Scope</w:t>
      </w:r>
      <w:bookmarkEnd w:id="1850"/>
      <w:bookmarkEnd w:id="1851"/>
      <w:bookmarkEnd w:id="1852"/>
      <w:bookmarkEnd w:id="1853"/>
      <w:bookmarkEnd w:id="1854"/>
      <w:bookmarkEnd w:id="1855"/>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8557C3">
      <w:pPr>
        <w:pStyle w:val="Annex2"/>
        <w:numPr>
          <w:ilvl w:val="1"/>
          <w:numId w:val="37"/>
        </w:numPr>
        <w:rPr>
          <w:lang w:val="en-CA"/>
        </w:rPr>
      </w:pPr>
      <w:bookmarkStart w:id="1856" w:name="_Toc357439289"/>
      <w:bookmarkStart w:id="1857" w:name="_Toc356824315"/>
      <w:bookmarkStart w:id="1858" w:name="_Toc356148116"/>
      <w:bookmarkStart w:id="1859" w:name="_Toc348629435"/>
      <w:bookmarkStart w:id="1860" w:name="_Toc351367662"/>
      <w:bookmarkStart w:id="1861" w:name="_Toc373832780"/>
      <w:r w:rsidRPr="00867980">
        <w:rPr>
          <w:lang w:val="en-CA"/>
        </w:rPr>
        <w:t>Normative references</w:t>
      </w:r>
      <w:bookmarkEnd w:id="1856"/>
      <w:bookmarkEnd w:id="1857"/>
      <w:bookmarkEnd w:id="1858"/>
      <w:bookmarkEnd w:id="1859"/>
      <w:bookmarkEnd w:id="1860"/>
      <w:bookmarkEnd w:id="1861"/>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8557C3">
      <w:pPr>
        <w:pStyle w:val="Annex2"/>
        <w:numPr>
          <w:ilvl w:val="1"/>
          <w:numId w:val="37"/>
        </w:numPr>
        <w:rPr>
          <w:lang w:val="en-CA"/>
        </w:rPr>
      </w:pPr>
      <w:bookmarkStart w:id="1862" w:name="_Toc357439290"/>
      <w:bookmarkStart w:id="1863" w:name="_Toc356824316"/>
      <w:bookmarkStart w:id="1864" w:name="_Toc356148117"/>
      <w:bookmarkStart w:id="1865" w:name="_Toc348629436"/>
      <w:bookmarkStart w:id="1866" w:name="_Toc351367663"/>
      <w:bookmarkStart w:id="1867" w:name="_Toc373832781"/>
      <w:r w:rsidRPr="00867980">
        <w:rPr>
          <w:lang w:val="en-CA"/>
        </w:rPr>
        <w:t>Definitions</w:t>
      </w:r>
      <w:bookmarkEnd w:id="1862"/>
      <w:bookmarkEnd w:id="1863"/>
      <w:bookmarkEnd w:id="1864"/>
      <w:bookmarkEnd w:id="1865"/>
      <w:bookmarkEnd w:id="1866"/>
      <w:bookmarkEnd w:id="1867"/>
    </w:p>
    <w:p w:rsidR="001A5CE9" w:rsidRDefault="001A5CE9" w:rsidP="001A5CE9">
      <w:pPr>
        <w:pStyle w:val="3N"/>
        <w:rPr>
          <w:lang w:val="en-CA"/>
        </w:rPr>
      </w:pPr>
      <w:bookmarkStart w:id="1868" w:name="_Toc357439291"/>
      <w:bookmarkStart w:id="1869" w:name="_Toc356824317"/>
      <w:bookmarkStart w:id="1870" w:name="_Toc356148118"/>
      <w:bookmarkStart w:id="1871" w:name="_Toc348629437"/>
      <w:bookmarkStart w:id="1872" w:name="_Toc351367664"/>
      <w:r w:rsidRPr="00867980">
        <w:rPr>
          <w:lang w:val="en-CA"/>
        </w:rPr>
        <w:t xml:space="preserve">The specifications in clause </w:t>
      </w:r>
      <w:r w:rsidR="00736162" w:rsidRPr="00736162">
        <w:rPr>
          <w:highlight w:val="yellow"/>
          <w:lang w:val="en-CA"/>
        </w:rPr>
        <w:fldChar w:fldCharType="begin" w:fldLock="1"/>
      </w:r>
      <w:r w:rsidR="00736162" w:rsidRPr="00736162">
        <w:rPr>
          <w:highlight w:val="yellow"/>
          <w:lang w:val="en-CA"/>
        </w:rPr>
        <w:instrText xml:space="preserve"> REF _Ref348089934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F.3</w:t>
      </w:r>
      <w:r w:rsidR="00736162" w:rsidRPr="00736162">
        <w:rPr>
          <w:highlight w:val="yellow"/>
          <w:lang w:val="en-CA"/>
        </w:rPr>
        <w:fldChar w:fldCharType="end"/>
      </w:r>
      <w:r w:rsidRPr="00867980">
        <w:rPr>
          <w:lang w:val="en-CA"/>
        </w:rPr>
        <w:t xml:space="preserve"> apply.</w:t>
      </w:r>
    </w:p>
    <w:p w:rsidR="00944988" w:rsidRPr="00867980" w:rsidRDefault="00944988" w:rsidP="008557C3">
      <w:pPr>
        <w:pStyle w:val="Annex2"/>
        <w:numPr>
          <w:ilvl w:val="1"/>
          <w:numId w:val="37"/>
        </w:numPr>
        <w:rPr>
          <w:lang w:val="en-CA"/>
        </w:rPr>
      </w:pPr>
      <w:bookmarkStart w:id="1873" w:name="_Toc373832782"/>
      <w:r w:rsidRPr="00867980">
        <w:rPr>
          <w:lang w:val="en-CA"/>
        </w:rPr>
        <w:t>Abbreviations</w:t>
      </w:r>
      <w:bookmarkEnd w:id="1868"/>
      <w:bookmarkEnd w:id="1869"/>
      <w:bookmarkEnd w:id="1870"/>
      <w:bookmarkEnd w:id="1871"/>
      <w:bookmarkEnd w:id="1872"/>
      <w:bookmarkEnd w:id="1873"/>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8557C3">
      <w:pPr>
        <w:pStyle w:val="Annex2"/>
        <w:numPr>
          <w:ilvl w:val="1"/>
          <w:numId w:val="37"/>
        </w:numPr>
        <w:rPr>
          <w:lang w:val="en-CA"/>
        </w:rPr>
      </w:pPr>
      <w:bookmarkStart w:id="1874" w:name="_Toc357439292"/>
      <w:bookmarkStart w:id="1875" w:name="_Toc356824318"/>
      <w:bookmarkStart w:id="1876" w:name="_Toc356148119"/>
      <w:bookmarkStart w:id="1877" w:name="_Toc348629438"/>
      <w:bookmarkStart w:id="1878" w:name="_Toc351367665"/>
      <w:bookmarkStart w:id="1879" w:name="_Toc373832783"/>
      <w:r w:rsidRPr="00867980">
        <w:rPr>
          <w:lang w:val="en-CA"/>
        </w:rPr>
        <w:t>Conventions</w:t>
      </w:r>
      <w:bookmarkEnd w:id="1874"/>
      <w:bookmarkEnd w:id="1875"/>
      <w:bookmarkEnd w:id="1876"/>
      <w:bookmarkEnd w:id="1877"/>
      <w:bookmarkEnd w:id="1878"/>
      <w:bookmarkEnd w:id="1879"/>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8557C3">
      <w:pPr>
        <w:pStyle w:val="Annex2"/>
        <w:numPr>
          <w:ilvl w:val="1"/>
          <w:numId w:val="37"/>
        </w:numPr>
        <w:rPr>
          <w:lang w:val="en-CA"/>
        </w:rPr>
      </w:pPr>
      <w:bookmarkStart w:id="1880" w:name="_Toc357439293"/>
      <w:bookmarkStart w:id="1881" w:name="_Toc356824319"/>
      <w:bookmarkStart w:id="1882" w:name="_Toc356148120"/>
      <w:bookmarkStart w:id="1883" w:name="_Toc348629439"/>
      <w:bookmarkStart w:id="1884" w:name="_Toc351367666"/>
      <w:bookmarkStart w:id="1885" w:name="_Toc373832784"/>
      <w:r w:rsidRPr="00867980">
        <w:rPr>
          <w:lang w:val="en-CA"/>
        </w:rPr>
        <w:t>Source, coded, decoded and output data formats, scanning processes, and neighbouring relationships</w:t>
      </w:r>
      <w:bookmarkEnd w:id="1880"/>
      <w:bookmarkEnd w:id="1881"/>
      <w:bookmarkEnd w:id="1882"/>
      <w:bookmarkEnd w:id="1883"/>
      <w:bookmarkEnd w:id="1884"/>
      <w:bookmarkEnd w:id="1885"/>
    </w:p>
    <w:p w:rsidR="009B5E7F" w:rsidRPr="00021B77" w:rsidRDefault="009B5E7F" w:rsidP="008557C3">
      <w:pPr>
        <w:pStyle w:val="Annex3"/>
        <w:numPr>
          <w:ilvl w:val="2"/>
          <w:numId w:val="37"/>
        </w:numPr>
        <w:tabs>
          <w:tab w:val="clear" w:pos="1440"/>
        </w:tabs>
        <w:textAlignment w:val="auto"/>
      </w:pPr>
      <w:bookmarkStart w:id="1886" w:name="_Ref364437398"/>
      <w:bookmarkStart w:id="1887" w:name="_Toc373832785"/>
      <w:r w:rsidRPr="00021B77">
        <w:t>Derivation process for referenc</w:t>
      </w:r>
      <w:r>
        <w:t>e layer sample location</w:t>
      </w:r>
      <w:bookmarkEnd w:id="1886"/>
      <w:bookmarkEnd w:id="1887"/>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888" w:name="_Toc357439294"/>
      <w:bookmarkStart w:id="1889"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r w:rsidRPr="00021B77">
        <w:rPr>
          <w:sz w:val="20"/>
          <w:szCs w:val="20"/>
        </w:rPr>
        <w:t>xRef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\r 1 \* ARABIC </w:instrText>
      </w:r>
      <w:r w:rsidR="0045146C" w:rsidRPr="00021B77">
        <w:rPr>
          <w:noProof/>
          <w:sz w:val="20"/>
          <w:szCs w:val="20"/>
          <w:highlight w:val="yellow"/>
        </w:rPr>
        <w:fldChar w:fldCharType="separate"/>
      </w:r>
      <w:r w:rsidR="001A5CE9">
        <w:rPr>
          <w:noProof/>
          <w:sz w:val="20"/>
          <w:szCs w:val="20"/>
          <w:highlight w:val="yellow"/>
        </w:rPr>
        <w:t>1</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r w:rsidRPr="00021B77">
        <w:rPr>
          <w:sz w:val="20"/>
          <w:szCs w:val="20"/>
        </w:rPr>
        <w:t>yRef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2</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8557C3">
      <w:pPr>
        <w:pStyle w:val="Annex3"/>
        <w:numPr>
          <w:ilvl w:val="2"/>
          <w:numId w:val="37"/>
        </w:numPr>
        <w:tabs>
          <w:tab w:val="clear" w:pos="1440"/>
        </w:tabs>
        <w:textAlignment w:val="auto"/>
      </w:pPr>
      <w:bookmarkStart w:id="1890" w:name="_Toc351667785"/>
      <w:bookmarkStart w:id="1891" w:name="_Ref351668463"/>
      <w:bookmarkStart w:id="1892" w:name="_Ref351668475"/>
      <w:bookmarkStart w:id="1893" w:name="_Ref364437312"/>
      <w:bookmarkStart w:id="1894" w:name="_Ref364437331"/>
      <w:bookmarkStart w:id="1895" w:name="_Toc373832786"/>
      <w:r w:rsidRPr="00021B77">
        <w:t>Derivation process for reference layer sample location used in resampling</w:t>
      </w:r>
      <w:bookmarkEnd w:id="1890"/>
      <w:bookmarkEnd w:id="1891"/>
      <w:bookmarkEnd w:id="1892"/>
      <w:bookmarkEnd w:id="1893"/>
      <w:bookmarkEnd w:id="1894"/>
      <w:bookmarkEnd w:id="1895"/>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1A5CE9">
      <w:pPr>
        <w:pStyle w:val="3N"/>
        <w:rPr>
          <w:noProof/>
        </w:rPr>
      </w:pPr>
      <w:r w:rsidRPr="00021B77">
        <w:rPr>
          <w:noProof/>
        </w:rPr>
        <w:t>–</w:t>
      </w:r>
      <w:r w:rsidRPr="00021B77">
        <w:rPr>
          <w:noProof/>
        </w:rPr>
        <w:tab/>
      </w:r>
      <w:r w:rsidRPr="00021B77">
        <w:t>a variable cIdx specifying the color component index,</w:t>
      </w:r>
    </w:p>
    <w:p w:rsidR="003363C8" w:rsidRPr="00021B77" w:rsidRDefault="003363C8" w:rsidP="001A5CE9">
      <w:pPr>
        <w:pStyle w:val="3N"/>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 </w:t>
      </w:r>
      <w:r w:rsidRPr="00021B77">
        <w:t>xRef16,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3</w:t>
      </w:r>
      <w:r w:rsidR="0045146C"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A5CE9">
        <w:rPr>
          <w:noProof/>
          <w:sz w:val="20"/>
          <w:szCs w:val="20"/>
          <w:highlight w:val="yellow"/>
        </w:rPr>
        <w:t>4</w:t>
      </w:r>
      <w:r w:rsidR="0045146C"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 xml:space="preserve">The variables </w:t>
      </w:r>
      <w:r w:rsidR="00B16643">
        <w:rPr>
          <w:sz w:val="20"/>
          <w:szCs w:val="20"/>
        </w:rPr>
        <w:t xml:space="preserve">phaseX, </w:t>
      </w:r>
      <w:r w:rsidRPr="00021B77">
        <w:rPr>
          <w:sz w:val="20"/>
          <w:szCs w:val="20"/>
        </w:rPr>
        <w:t>phaseY</w:t>
      </w:r>
      <w:r w:rsidR="00B16643">
        <w:rPr>
          <w:sz w:val="20"/>
          <w:szCs w:val="20"/>
        </w:rPr>
        <w:t>, addX</w:t>
      </w:r>
      <w:r w:rsidRPr="00021B77">
        <w:rPr>
          <w:sz w:val="20"/>
          <w:szCs w:val="20"/>
        </w:rPr>
        <w:t xml:space="preserve"> and addY are derived as follows:</w:t>
      </w:r>
    </w:p>
    <w:p w:rsidR="003363C8" w:rsidRPr="00021B77" w:rsidRDefault="00ED396A" w:rsidP="003363C8">
      <w:pPr>
        <w:pStyle w:val="Equation"/>
        <w:spacing w:before="136" w:after="0"/>
        <w:ind w:left="630"/>
        <w:rPr>
          <w:noProof/>
          <w:sz w:val="20"/>
          <w:szCs w:val="20"/>
          <w:lang w:eastAsia="ko-KR"/>
        </w:rPr>
      </w:pPr>
      <w:r w:rsidRPr="00ED396A">
        <w:rPr>
          <w:sz w:val="20"/>
          <w:szCs w:val="20"/>
          <w:lang w:eastAsia="ko-KR"/>
        </w:rPr>
        <w:lastRenderedPageBreak/>
        <w:t>p</w:t>
      </w:r>
      <w:r w:rsidRPr="00ED396A">
        <w:rPr>
          <w:sz w:val="20"/>
          <w:szCs w:val="20"/>
        </w:rPr>
        <w:t>haseX = (</w:t>
      </w:r>
      <w:r w:rsidR="00B16643">
        <w:rPr>
          <w:sz w:val="20"/>
          <w:szCs w:val="20"/>
        </w:rPr>
        <w:t> </w:t>
      </w:r>
      <w:r w:rsidRPr="00ED396A">
        <w:rPr>
          <w:sz w:val="20"/>
          <w:szCs w:val="20"/>
        </w:rPr>
        <w:t>cIdx</w:t>
      </w:r>
      <w:r w:rsidR="00B16643">
        <w:rPr>
          <w:sz w:val="20"/>
          <w:szCs w:val="20"/>
        </w:rPr>
        <w:t xml:space="preserve"> </w:t>
      </w:r>
      <w:r w:rsidRPr="00ED396A">
        <w:rPr>
          <w:sz w:val="20"/>
          <w:szCs w:val="20"/>
        </w:rPr>
        <w:t xml:space="preserve"> = =</w:t>
      </w:r>
      <w:r w:rsidR="00B16643">
        <w:rPr>
          <w:sz w:val="20"/>
          <w:szCs w:val="20"/>
        </w:rPr>
        <w:t xml:space="preserve"> </w:t>
      </w:r>
      <w:r w:rsidRPr="00ED396A">
        <w:rPr>
          <w:sz w:val="20"/>
          <w:szCs w:val="20"/>
        </w:rPr>
        <w:t xml:space="preserve"> 0</w:t>
      </w:r>
      <w:r w:rsidR="00B16643">
        <w:rPr>
          <w:sz w:val="20"/>
          <w:szCs w:val="20"/>
        </w:rPr>
        <w:t> </w:t>
      </w:r>
      <w:r w:rsidRPr="00ED396A">
        <w:rPr>
          <w:sz w:val="20"/>
          <w:szCs w:val="20"/>
        </w:rPr>
        <w:t>) ? (</w:t>
      </w:r>
      <w:r w:rsidR="00B16643">
        <w:rPr>
          <w:sz w:val="20"/>
          <w:szCs w:val="20"/>
        </w:rPr>
        <w:t> </w:t>
      </w:r>
      <w:r w:rsidRPr="00ED396A">
        <w:rPr>
          <w:sz w:val="20"/>
          <w:szCs w:val="20"/>
        </w:rPr>
        <w:t>cross_layer_phase_alignment_flag &lt;&lt;</w:t>
      </w:r>
      <w:r w:rsidR="00B16643">
        <w:rPr>
          <w:sz w:val="20"/>
          <w:szCs w:val="20"/>
        </w:rPr>
        <w:t xml:space="preserve"> </w:t>
      </w:r>
      <w:r w:rsidRPr="00ED396A">
        <w:rPr>
          <w:sz w:val="20"/>
          <w:szCs w:val="20"/>
        </w:rPr>
        <w:t>1</w:t>
      </w:r>
      <w:r w:rsidR="00B16643">
        <w:rPr>
          <w:sz w:val="20"/>
          <w:szCs w:val="20"/>
        </w:rPr>
        <w:t> </w:t>
      </w:r>
      <w:r w:rsidRPr="00ED396A">
        <w:rPr>
          <w:sz w:val="20"/>
          <w:szCs w:val="20"/>
        </w:rPr>
        <w:t>) : cross_layer_phase_alignment_flag</w:t>
      </w:r>
      <w:r w:rsidRPr="00ED396A">
        <w:rPr>
          <w:noProof/>
          <w:sz w:val="20"/>
          <w:szCs w:val="20"/>
          <w:lang w:eastAsia="ko-KR"/>
        </w:rPr>
        <w:tab/>
      </w:r>
      <w:r w:rsidRPr="003C2870">
        <w:rPr>
          <w:noProof/>
          <w:sz w:val="20"/>
          <w:szCs w:val="20"/>
          <w:highlight w:val="yellow"/>
          <w:lang w:eastAsia="ko-KR"/>
        </w:rPr>
        <w:t>(H</w:t>
      </w:r>
      <w:r w:rsidRPr="003C2870">
        <w:rPr>
          <w:noProof/>
          <w:sz w:val="20"/>
          <w:szCs w:val="20"/>
          <w:highlight w:val="yellow"/>
        </w:rPr>
        <w:noBreakHyphen/>
      </w:r>
      <w:r w:rsidR="0045146C" w:rsidRPr="003C2870">
        <w:rPr>
          <w:noProof/>
          <w:sz w:val="20"/>
          <w:szCs w:val="20"/>
          <w:highlight w:val="yellow"/>
        </w:rPr>
        <w:fldChar w:fldCharType="begin" w:fldLock="1"/>
      </w:r>
      <w:r w:rsidRPr="003C2870">
        <w:rPr>
          <w:noProof/>
          <w:sz w:val="20"/>
          <w:szCs w:val="20"/>
          <w:highlight w:val="yellow"/>
        </w:rPr>
        <w:instrText xml:space="preserve"> SEQ Equation \* ARABIC </w:instrText>
      </w:r>
      <w:r w:rsidR="0045146C" w:rsidRPr="003C2870">
        <w:rPr>
          <w:noProof/>
          <w:sz w:val="20"/>
          <w:szCs w:val="20"/>
          <w:highlight w:val="yellow"/>
        </w:rPr>
        <w:fldChar w:fldCharType="separate"/>
      </w:r>
      <w:r w:rsidR="00193003">
        <w:rPr>
          <w:noProof/>
          <w:sz w:val="20"/>
          <w:szCs w:val="20"/>
          <w:highlight w:val="yellow"/>
        </w:rPr>
        <w:t>5</w:t>
      </w:r>
      <w:r w:rsidR="0045146C" w:rsidRPr="003C2870">
        <w:rPr>
          <w:noProof/>
          <w:sz w:val="20"/>
          <w:szCs w:val="20"/>
          <w:highlight w:val="yellow"/>
        </w:rPr>
        <w:fldChar w:fldCharType="end"/>
      </w:r>
      <w:r w:rsidRPr="003C2870">
        <w:rPr>
          <w:noProof/>
          <w:sz w:val="20"/>
          <w:szCs w:val="20"/>
          <w:highlight w:val="yellow"/>
          <w:lang w:eastAsia="ko-KR"/>
        </w:rPr>
        <w:t>)</w:t>
      </w:r>
      <w:r>
        <w:rPr>
          <w:noProof/>
          <w:sz w:val="20"/>
          <w:szCs w:val="20"/>
          <w:lang w:eastAsia="ko-KR"/>
        </w:rPr>
        <w:br/>
      </w:r>
      <w:r w:rsidR="003363C8" w:rsidRPr="00021B77">
        <w:rPr>
          <w:sz w:val="20"/>
          <w:szCs w:val="20"/>
          <w:lang w:eastAsia="ko-KR"/>
        </w:rPr>
        <w:t>p</w:t>
      </w:r>
      <w:r w:rsidR="003363C8" w:rsidRPr="00021B77">
        <w:rPr>
          <w:sz w:val="20"/>
          <w:szCs w:val="20"/>
        </w:rPr>
        <w:t>haseY = (</w:t>
      </w:r>
      <w:r w:rsidR="00B16643">
        <w:rPr>
          <w:sz w:val="20"/>
          <w:szCs w:val="20"/>
        </w:rPr>
        <w:t> </w:t>
      </w:r>
      <w:r w:rsidR="003363C8" w:rsidRPr="00021B77">
        <w:rPr>
          <w:sz w:val="20"/>
          <w:szCs w:val="20"/>
        </w:rPr>
        <w:t xml:space="preserve">cIdx </w:t>
      </w:r>
      <w:r w:rsidR="00B16643">
        <w:rPr>
          <w:sz w:val="20"/>
          <w:szCs w:val="20"/>
        </w:rPr>
        <w:t xml:space="preserve"> </w:t>
      </w:r>
      <w:r w:rsidR="003363C8" w:rsidRPr="00021B77">
        <w:rPr>
          <w:sz w:val="20"/>
          <w:szCs w:val="20"/>
        </w:rPr>
        <w:t>= =</w:t>
      </w:r>
      <w:r w:rsidR="00B16643">
        <w:rPr>
          <w:sz w:val="20"/>
          <w:szCs w:val="20"/>
        </w:rPr>
        <w:t xml:space="preserve"> </w:t>
      </w:r>
      <w:r w:rsidR="003363C8" w:rsidRPr="00021B77">
        <w:rPr>
          <w:sz w:val="20"/>
          <w:szCs w:val="20"/>
        </w:rPr>
        <w:t xml:space="preserve"> 0</w:t>
      </w:r>
      <w:r w:rsidR="00B16643">
        <w:rPr>
          <w:sz w:val="20"/>
          <w:szCs w:val="20"/>
        </w:rPr>
        <w:t> </w:t>
      </w:r>
      <w:r w:rsidR="003363C8" w:rsidRPr="00021B77">
        <w:rPr>
          <w:sz w:val="20"/>
          <w:szCs w:val="20"/>
        </w:rPr>
        <w:t xml:space="preserve">) ? </w:t>
      </w:r>
      <w:r w:rsidRPr="00AD310C">
        <w:rPr>
          <w:sz w:val="20"/>
          <w:szCs w:val="20"/>
        </w:rPr>
        <w:t>(</w:t>
      </w:r>
      <w:r w:rsidR="00B16643">
        <w:rPr>
          <w:sz w:val="20"/>
          <w:szCs w:val="20"/>
        </w:rPr>
        <w:t> </w:t>
      </w:r>
      <w:r w:rsidRPr="00AD310C">
        <w:rPr>
          <w:sz w:val="20"/>
          <w:szCs w:val="20"/>
        </w:rPr>
        <w:t>cross_layer_phase_alignment_flag &lt;&lt;</w:t>
      </w:r>
      <w:r w:rsidR="00B16643">
        <w:rPr>
          <w:sz w:val="20"/>
          <w:szCs w:val="20"/>
        </w:rPr>
        <w:t xml:space="preserve"> </w:t>
      </w:r>
      <w:r w:rsidRPr="00AD310C">
        <w:rPr>
          <w:sz w:val="20"/>
          <w:szCs w:val="20"/>
        </w:rPr>
        <w:t>1</w:t>
      </w:r>
      <w:r w:rsidR="00B16643">
        <w:rPr>
          <w:sz w:val="20"/>
          <w:szCs w:val="20"/>
        </w:rPr>
        <w:t> </w:t>
      </w:r>
      <w:r w:rsidRPr="00AD310C">
        <w:rPr>
          <w:sz w:val="20"/>
          <w:szCs w:val="20"/>
        </w:rPr>
        <w:t xml:space="preserve">) </w:t>
      </w:r>
      <w:r w:rsidRPr="00455360">
        <w:rPr>
          <w:sz w:val="20"/>
          <w:szCs w:val="20"/>
        </w:rPr>
        <w:t>:</w:t>
      </w:r>
      <w:r w:rsidR="00B16643">
        <w:rPr>
          <w:sz w:val="20"/>
          <w:szCs w:val="20"/>
        </w:rPr>
        <w:t xml:space="preserve"> </w:t>
      </w:r>
      <w:r w:rsidRPr="00AD310C">
        <w:rPr>
          <w:sz w:val="20"/>
          <w:szCs w:val="20"/>
        </w:rPr>
        <w:t>cross_layer_phase_alignment_flag +</w:t>
      </w:r>
      <w:r>
        <w:rPr>
          <w:sz w:val="20"/>
          <w:szCs w:val="20"/>
        </w:rPr>
        <w:t> </w:t>
      </w:r>
      <w:r w:rsidR="003363C8" w:rsidRPr="00021B77">
        <w:rPr>
          <w:sz w:val="20"/>
          <w:szCs w:val="20"/>
        </w:rPr>
        <w:t>1</w:t>
      </w:r>
      <w:r w:rsidR="00B16643">
        <w:rPr>
          <w:sz w:val="20"/>
          <w:szCs w:val="20"/>
        </w:rPr>
        <w:tab/>
      </w:r>
      <w:r w:rsidR="00B16643">
        <w:rPr>
          <w:sz w:val="20"/>
          <w:szCs w:val="20"/>
        </w:rPr>
        <w:tab/>
      </w:r>
      <w:r w:rsidR="00B16643">
        <w:rPr>
          <w:sz w:val="20"/>
          <w:szCs w:val="20"/>
        </w:rPr>
        <w:tab/>
      </w:r>
      <w:r w:rsidR="00B16643">
        <w:rPr>
          <w:sz w:val="20"/>
          <w:szCs w:val="20"/>
        </w:rPr>
        <w:tab/>
      </w:r>
      <w:r w:rsidR="003363C8" w:rsidRPr="00021B77">
        <w:rPr>
          <w:noProof/>
          <w:sz w:val="20"/>
          <w:szCs w:val="20"/>
          <w:lang w:eastAsia="ko-KR"/>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193003">
        <w:rPr>
          <w:noProof/>
          <w:sz w:val="20"/>
          <w:szCs w:val="20"/>
          <w:highlight w:val="yellow"/>
        </w:rPr>
        <w:t>6</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ED396A" w:rsidP="003363C8">
      <w:pPr>
        <w:pStyle w:val="Equation"/>
        <w:spacing w:before="136" w:after="0"/>
        <w:ind w:left="630"/>
        <w:rPr>
          <w:sz w:val="20"/>
          <w:szCs w:val="20"/>
          <w:lang w:eastAsia="ko-KR"/>
        </w:rPr>
      </w:pPr>
      <w:r w:rsidRPr="00AD310C">
        <w:rPr>
          <w:sz w:val="20"/>
          <w:szCs w:val="20"/>
        </w:rPr>
        <w:t>addX = ( ScaleFactorX * phaseX + 2 ) &gt;&gt; 2</w:t>
      </w:r>
      <w:r w:rsidRPr="00AD310C">
        <w:rPr>
          <w:sz w:val="20"/>
          <w:szCs w:val="20"/>
        </w:rPr>
        <w:tab/>
      </w:r>
      <w:r w:rsidRPr="00AD310C">
        <w:rPr>
          <w:sz w:val="20"/>
          <w:szCs w:val="20"/>
        </w:rPr>
        <w:tab/>
      </w:r>
      <w:r w:rsidR="00E05EB6" w:rsidRPr="00021B77">
        <w:rPr>
          <w:noProof/>
          <w:sz w:val="20"/>
          <w:szCs w:val="20"/>
          <w:highlight w:val="yellow"/>
          <w:lang w:eastAsia="ko-KR"/>
        </w:rPr>
        <w:t>(</w:t>
      </w:r>
      <w:r w:rsidR="00E05EB6">
        <w:rPr>
          <w:noProof/>
          <w:sz w:val="20"/>
          <w:szCs w:val="20"/>
          <w:highlight w:val="yellow"/>
          <w:lang w:eastAsia="ko-KR"/>
        </w:rPr>
        <w:t>H</w:t>
      </w:r>
      <w:r w:rsidR="00E05EB6" w:rsidRPr="00021B77">
        <w:rPr>
          <w:noProof/>
          <w:sz w:val="20"/>
          <w:szCs w:val="20"/>
          <w:highlight w:val="yellow"/>
        </w:rPr>
        <w:noBreakHyphen/>
      </w:r>
      <w:r w:rsidR="0045146C" w:rsidRPr="00021B77">
        <w:rPr>
          <w:noProof/>
          <w:sz w:val="20"/>
          <w:szCs w:val="20"/>
          <w:highlight w:val="yellow"/>
        </w:rPr>
        <w:fldChar w:fldCharType="begin" w:fldLock="1"/>
      </w:r>
      <w:r w:rsidR="00E05EB6"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7</w:t>
      </w:r>
      <w:r w:rsidR="0045146C" w:rsidRPr="00021B77">
        <w:rPr>
          <w:noProof/>
          <w:sz w:val="20"/>
          <w:szCs w:val="20"/>
          <w:highlight w:val="yellow"/>
        </w:rPr>
        <w:fldChar w:fldCharType="end"/>
      </w:r>
      <w:r w:rsidR="00E05EB6" w:rsidRPr="00021B77">
        <w:rPr>
          <w:noProof/>
          <w:sz w:val="20"/>
          <w:szCs w:val="20"/>
          <w:highlight w:val="yellow"/>
          <w:lang w:eastAsia="ko-KR"/>
        </w:rPr>
        <w:t>)</w:t>
      </w:r>
      <w:r w:rsidR="00E05EB6" w:rsidRPr="00ED396A">
        <w:rPr>
          <w:noProof/>
          <w:sz w:val="20"/>
          <w:szCs w:val="20"/>
          <w:highlight w:val="yellow"/>
          <w:lang w:eastAsia="ko-KR"/>
        </w:rPr>
        <w:t xml:space="preserve"> </w:t>
      </w:r>
      <w:r>
        <w:rPr>
          <w:noProof/>
          <w:sz w:val="20"/>
          <w:szCs w:val="20"/>
          <w:lang w:eastAsia="ko-KR"/>
        </w:rPr>
        <w:br/>
      </w:r>
      <w:r w:rsidR="003363C8" w:rsidRPr="00021B77">
        <w:rPr>
          <w:sz w:val="20"/>
          <w:szCs w:val="20"/>
        </w:rPr>
        <w:t xml:space="preserve">addY = </w:t>
      </w:r>
      <w:r w:rsidR="007C47A2">
        <w:rPr>
          <w:sz w:val="20"/>
          <w:szCs w:val="20"/>
        </w:rPr>
        <w:t>( </w:t>
      </w:r>
      <w:r w:rsidR="007C47A2" w:rsidRPr="007C47A2">
        <w:rPr>
          <w:sz w:val="20"/>
          <w:szCs w:val="20"/>
        </w:rPr>
        <w:t>ScaleFactorY</w:t>
      </w:r>
      <w:r w:rsidR="007C47A2">
        <w:rPr>
          <w:sz w:val="20"/>
          <w:szCs w:val="20"/>
        </w:rPr>
        <w:t> </w:t>
      </w:r>
      <w:r w:rsidR="007C47A2" w:rsidRPr="007C47A2">
        <w:rPr>
          <w:sz w:val="20"/>
          <w:szCs w:val="20"/>
        </w:rPr>
        <w:t>*</w:t>
      </w:r>
      <w:r w:rsidR="007C47A2">
        <w:rPr>
          <w:sz w:val="20"/>
          <w:szCs w:val="20"/>
        </w:rPr>
        <w:t> </w:t>
      </w:r>
      <w:r w:rsidR="007C47A2" w:rsidRPr="007C47A2">
        <w:rPr>
          <w:sz w:val="20"/>
          <w:szCs w:val="20"/>
        </w:rPr>
        <w:t>phaseY</w:t>
      </w:r>
      <w:r w:rsidR="007C47A2">
        <w:rPr>
          <w:sz w:val="20"/>
          <w:szCs w:val="20"/>
        </w:rPr>
        <w:t> </w:t>
      </w:r>
      <w:r w:rsidR="007C47A2" w:rsidRPr="007C47A2">
        <w:rPr>
          <w:sz w:val="20"/>
          <w:szCs w:val="20"/>
        </w:rPr>
        <w:t>+</w:t>
      </w:r>
      <w:r w:rsidR="007C47A2">
        <w:rPr>
          <w:sz w:val="20"/>
          <w:szCs w:val="20"/>
        </w:rPr>
        <w:t> </w:t>
      </w:r>
      <w:r w:rsidR="007C47A2" w:rsidRPr="007C47A2">
        <w:rPr>
          <w:sz w:val="20"/>
          <w:szCs w:val="20"/>
        </w:rPr>
        <w:t>2</w:t>
      </w:r>
      <w:r w:rsidR="007C47A2">
        <w:rPr>
          <w:sz w:val="20"/>
          <w:szCs w:val="20"/>
        </w:rPr>
        <w:t> </w:t>
      </w:r>
      <w:r w:rsidR="007C47A2" w:rsidRPr="007C47A2">
        <w:rPr>
          <w:sz w:val="20"/>
          <w:szCs w:val="20"/>
        </w:rPr>
        <w:t>)</w:t>
      </w:r>
      <w:r w:rsidR="007C47A2">
        <w:rPr>
          <w:sz w:val="20"/>
          <w:szCs w:val="20"/>
        </w:rPr>
        <w:t> </w:t>
      </w:r>
      <w:r w:rsidR="007C47A2" w:rsidRPr="007C47A2">
        <w:rPr>
          <w:sz w:val="20"/>
          <w:szCs w:val="20"/>
        </w:rPr>
        <w:t>&gt;&gt;</w:t>
      </w:r>
      <w:r w:rsidR="007C47A2">
        <w:rPr>
          <w:sz w:val="20"/>
          <w:szCs w:val="20"/>
        </w:rPr>
        <w:t> </w:t>
      </w:r>
      <w:r w:rsidR="007C47A2" w:rsidRPr="007C47A2">
        <w:rPr>
          <w:sz w:val="20"/>
          <w:szCs w:val="20"/>
        </w:rPr>
        <w:t>2</w:t>
      </w:r>
      <w:r w:rsidR="003363C8" w:rsidRPr="00021B77">
        <w:rPr>
          <w:sz w:val="20"/>
          <w:szCs w:val="20"/>
        </w:rPr>
        <w:tab/>
      </w:r>
      <w:r w:rsidR="003363C8" w:rsidRPr="00021B77">
        <w:rPr>
          <w:sz w:val="20"/>
          <w:szCs w:val="20"/>
        </w:rPr>
        <w:tab/>
      </w:r>
      <w:r w:rsidR="003363C8" w:rsidRPr="00021B77">
        <w:rPr>
          <w:noProof/>
          <w:sz w:val="20"/>
          <w:szCs w:val="20"/>
          <w:highlight w:val="yellow"/>
          <w:lang w:eastAsia="ko-KR"/>
        </w:rPr>
        <w:t>(</w:t>
      </w:r>
      <w:r w:rsidR="00E907A9">
        <w:rPr>
          <w:noProof/>
          <w:sz w:val="20"/>
          <w:szCs w:val="20"/>
          <w:highlight w:val="yellow"/>
          <w:lang w:eastAsia="ko-KR"/>
        </w:rPr>
        <w:t>H</w:t>
      </w:r>
      <w:r w:rsidR="003363C8"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8</w:t>
      </w:r>
      <w:r w:rsidR="0045146C"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E30511">
        <w:rPr>
          <w:noProof/>
          <w:sz w:val="20"/>
          <w:szCs w:val="20"/>
          <w:lang w:eastAsia="ko-KR"/>
        </w:rPr>
        <w:t>offsetX ) </w:t>
      </w:r>
      <w:r w:rsidRPr="00E30511">
        <w:rPr>
          <w:sz w:val="20"/>
          <w:szCs w:val="20"/>
        </w:rPr>
        <w:t>* ScaleFactorX  +</w:t>
      </w:r>
      <w:r w:rsidR="00E30511" w:rsidRPr="00E30511">
        <w:rPr>
          <w:sz w:val="20"/>
          <w:szCs w:val="20"/>
        </w:rPr>
        <w:t> addX +</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 &gt;&gt; </w:t>
      </w:r>
      <w:r w:rsidRPr="00E30511">
        <w:rPr>
          <w:sz w:val="20"/>
          <w:szCs w:val="20"/>
          <w:lang w:eastAsia="ko-KR"/>
        </w:rPr>
        <w:t>12</w:t>
      </w:r>
      <w:r w:rsidRPr="00E30511">
        <w:rPr>
          <w:sz w:val="20"/>
          <w:szCs w:val="20"/>
        </w:rPr>
        <w:t> ) </w:t>
      </w:r>
      <w:r w:rsidR="00A96C7F" w:rsidRPr="00E30511">
        <w:rPr>
          <w:sz w:val="20"/>
          <w:szCs w:val="20"/>
        </w:rPr>
        <w:t>– ( phaseX &lt;&lt; 2 )</w:t>
      </w:r>
      <w:r w:rsidRPr="00E30511">
        <w:rPr>
          <w:sz w:val="20"/>
          <w:szCs w:val="20"/>
        </w:rPr>
        <w:tab/>
      </w:r>
      <w:r w:rsidRPr="00E30511">
        <w:rPr>
          <w:noProof/>
          <w:sz w:val="20"/>
          <w:szCs w:val="20"/>
          <w:highlight w:val="yellow"/>
          <w:lang w:eastAsia="ko-KR"/>
        </w:rPr>
        <w:t>(</w:t>
      </w:r>
      <w:r w:rsidR="00E907A9" w:rsidRPr="00E30511">
        <w:rPr>
          <w:noProof/>
          <w:sz w:val="20"/>
          <w:szCs w:val="20"/>
          <w:highlight w:val="yellow"/>
          <w:lang w:eastAsia="ko-KR"/>
        </w:rPr>
        <w:t>H</w:t>
      </w:r>
      <w:r w:rsidRPr="00E30511">
        <w:rPr>
          <w:noProof/>
          <w:sz w:val="20"/>
          <w:szCs w:val="20"/>
          <w:highlight w:val="yellow"/>
        </w:rPr>
        <w:noBreakHyphen/>
      </w:r>
      <w:r w:rsidR="0045146C" w:rsidRPr="00E30511">
        <w:rPr>
          <w:noProof/>
          <w:sz w:val="20"/>
          <w:szCs w:val="20"/>
          <w:highlight w:val="yellow"/>
        </w:rPr>
        <w:fldChar w:fldCharType="begin" w:fldLock="1"/>
      </w:r>
      <w:r w:rsidR="00021B77" w:rsidRPr="00E30511">
        <w:rPr>
          <w:noProof/>
          <w:sz w:val="20"/>
          <w:szCs w:val="20"/>
          <w:highlight w:val="yellow"/>
        </w:rPr>
        <w:instrText xml:space="preserve"> SEQ Equation \* ARABIC </w:instrText>
      </w:r>
      <w:r w:rsidR="0045146C" w:rsidRPr="00E30511">
        <w:rPr>
          <w:noProof/>
          <w:sz w:val="20"/>
          <w:szCs w:val="20"/>
          <w:highlight w:val="yellow"/>
        </w:rPr>
        <w:fldChar w:fldCharType="separate"/>
      </w:r>
      <w:r w:rsidR="00E05EB6">
        <w:rPr>
          <w:noProof/>
          <w:sz w:val="20"/>
          <w:szCs w:val="20"/>
          <w:highlight w:val="yellow"/>
        </w:rPr>
        <w:t>9</w:t>
      </w:r>
      <w:r w:rsidR="0045146C" w:rsidRPr="00E30511">
        <w:rPr>
          <w:noProof/>
          <w:sz w:val="20"/>
          <w:szCs w:val="20"/>
          <w:highlight w:val="yellow"/>
        </w:rPr>
        <w:fldChar w:fldCharType="end"/>
      </w:r>
      <w:r w:rsidRPr="00E30511">
        <w:rPr>
          <w:noProof/>
          <w:sz w:val="20"/>
          <w:szCs w:val="20"/>
          <w:highlight w:val="yellow"/>
          <w:lang w:eastAsia="ko-KR"/>
        </w:rPr>
        <w:t>)</w:t>
      </w:r>
      <w:r w:rsidRPr="00E30511">
        <w:rPr>
          <w:sz w:val="20"/>
          <w:szCs w:val="20"/>
        </w:rPr>
        <w:br/>
        <w:t>yRef16 = ( ( ( yP – </w:t>
      </w:r>
      <w:r w:rsidRPr="00E30511">
        <w:rPr>
          <w:noProof/>
          <w:sz w:val="20"/>
          <w:szCs w:val="20"/>
          <w:lang w:eastAsia="ko-KR"/>
        </w:rPr>
        <w:t>offsetY )</w:t>
      </w:r>
      <w:r w:rsidRPr="00E30511">
        <w:rPr>
          <w:sz w:val="20"/>
          <w:szCs w:val="20"/>
        </w:rPr>
        <w:t> * ScaleFactorY + addY</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w:t>
      </w:r>
      <w:r w:rsidR="00A96C7F" w:rsidRPr="00E30511">
        <w:rPr>
          <w:sz w:val="20"/>
          <w:szCs w:val="20"/>
        </w:rPr>
        <w:t> </w:t>
      </w:r>
      <w:r w:rsidRPr="00E30511">
        <w:rPr>
          <w:sz w:val="20"/>
          <w:szCs w:val="20"/>
        </w:rPr>
        <w:t>1</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11</w:t>
      </w:r>
      <w:r w:rsidR="00A96C7F" w:rsidRPr="00E30511">
        <w:rPr>
          <w:sz w:val="20"/>
          <w:szCs w:val="20"/>
        </w:rPr>
        <w:t> </w:t>
      </w:r>
      <w:r w:rsidRPr="00E30511">
        <w:rPr>
          <w:sz w:val="20"/>
          <w:szCs w:val="20"/>
        </w:rPr>
        <w:t>) ) &gt;&gt; </w:t>
      </w:r>
      <w:r w:rsidRPr="00E30511">
        <w:rPr>
          <w:sz w:val="20"/>
          <w:szCs w:val="20"/>
          <w:lang w:eastAsia="ko-KR"/>
        </w:rPr>
        <w:t>12</w:t>
      </w:r>
      <w:r w:rsidRPr="00E30511">
        <w:rPr>
          <w:sz w:val="20"/>
          <w:szCs w:val="20"/>
        </w:rPr>
        <w:t> ) – (</w:t>
      </w:r>
      <w:r w:rsidR="00A96C7F" w:rsidRPr="00E30511">
        <w:rPr>
          <w:sz w:val="20"/>
          <w:szCs w:val="20"/>
        </w:rPr>
        <w:t> </w:t>
      </w:r>
      <w:r w:rsidRPr="00E30511">
        <w:rPr>
          <w:sz w:val="20"/>
          <w:szCs w:val="20"/>
        </w:rPr>
        <w:t>phaseY</w:t>
      </w:r>
      <w:r w:rsidR="00A96C7F" w:rsidRPr="00E30511">
        <w:rPr>
          <w:sz w:val="20"/>
          <w:szCs w:val="20"/>
        </w:rPr>
        <w:t> </w:t>
      </w:r>
      <w:r w:rsidRPr="00E30511">
        <w:rPr>
          <w:sz w:val="20"/>
          <w:szCs w:val="20"/>
        </w:rPr>
        <w:t>&lt;&lt;</w:t>
      </w:r>
      <w:r w:rsidR="00A96C7F" w:rsidRPr="00E30511">
        <w:rPr>
          <w:sz w:val="20"/>
          <w:szCs w:val="20"/>
        </w:rPr>
        <w:t> </w:t>
      </w:r>
      <w:r w:rsidRPr="00E30511">
        <w:rPr>
          <w:sz w:val="20"/>
          <w:szCs w:val="20"/>
        </w:rPr>
        <w:t>2</w:t>
      </w:r>
      <w:r w:rsidR="00A96C7F" w:rsidRPr="00E30511">
        <w:rPr>
          <w:sz w:val="20"/>
          <w:szCs w:val="20"/>
        </w:rPr>
        <w:t> </w:t>
      </w:r>
      <w:r w:rsidRPr="00E30511">
        <w:rPr>
          <w:sz w:val="20"/>
          <w:szCs w:val="20"/>
        </w:rPr>
        <w:t>)</w:t>
      </w:r>
      <w:r w:rsidRPr="00021B77">
        <w:rPr>
          <w:sz w:val="20"/>
          <w:szCs w:val="20"/>
        </w:rPr>
        <w:tab/>
      </w:r>
      <w:r w:rsidRPr="00021B77">
        <w:rPr>
          <w:noProof/>
          <w:sz w:val="20"/>
          <w:szCs w:val="20"/>
          <w:highlight w:val="yellow"/>
          <w:lang w:eastAsia="ko-KR"/>
        </w:rPr>
        <w:t>(</w:t>
      </w:r>
      <w:r w:rsidR="00E907A9">
        <w:rPr>
          <w:noProof/>
          <w:sz w:val="20"/>
          <w:szCs w:val="20"/>
          <w:highlight w:val="yellow"/>
          <w:lang w:eastAsia="ko-KR"/>
        </w:rPr>
        <w:t>H</w:t>
      </w:r>
      <w:r w:rsidRPr="00021B77">
        <w:rPr>
          <w:noProof/>
          <w:sz w:val="20"/>
          <w:szCs w:val="20"/>
          <w:highlight w:val="yellow"/>
        </w:rPr>
        <w:noBreakHyphen/>
      </w:r>
      <w:r w:rsidR="0045146C" w:rsidRPr="00021B77">
        <w:rPr>
          <w:noProof/>
          <w:sz w:val="20"/>
          <w:szCs w:val="20"/>
          <w:highlight w:val="yellow"/>
        </w:rPr>
        <w:fldChar w:fldCharType="begin" w:fldLock="1"/>
      </w:r>
      <w:r w:rsidR="00021B77" w:rsidRPr="00021B77">
        <w:rPr>
          <w:noProof/>
          <w:sz w:val="20"/>
          <w:szCs w:val="20"/>
          <w:highlight w:val="yellow"/>
        </w:rPr>
        <w:instrText xml:space="preserve"> SEQ Equation \* ARABIC </w:instrText>
      </w:r>
      <w:r w:rsidR="0045146C" w:rsidRPr="00021B77">
        <w:rPr>
          <w:noProof/>
          <w:sz w:val="20"/>
          <w:szCs w:val="20"/>
          <w:highlight w:val="yellow"/>
        </w:rPr>
        <w:fldChar w:fldCharType="separate"/>
      </w:r>
      <w:r w:rsidR="00E05EB6">
        <w:rPr>
          <w:noProof/>
          <w:sz w:val="20"/>
          <w:szCs w:val="20"/>
          <w:highlight w:val="yellow"/>
        </w:rPr>
        <w:t>10</w:t>
      </w:r>
      <w:r w:rsidR="0045146C"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8557C3">
      <w:pPr>
        <w:pStyle w:val="Annex2"/>
        <w:numPr>
          <w:ilvl w:val="1"/>
          <w:numId w:val="37"/>
        </w:numPr>
        <w:rPr>
          <w:sz w:val="20"/>
          <w:lang w:val="en-CA"/>
        </w:rPr>
      </w:pPr>
      <w:bookmarkStart w:id="1896" w:name="_Toc356148121"/>
      <w:bookmarkStart w:id="1897" w:name="_Toc348629440"/>
      <w:bookmarkStart w:id="1898" w:name="_Toc351367667"/>
      <w:bookmarkStart w:id="1899" w:name="_Toc373832787"/>
      <w:r w:rsidRPr="00867980">
        <w:rPr>
          <w:sz w:val="20"/>
          <w:lang w:val="en-CA"/>
        </w:rPr>
        <w:t>Syntax and semantics</w:t>
      </w:r>
      <w:bookmarkEnd w:id="1888"/>
      <w:bookmarkEnd w:id="1889"/>
      <w:bookmarkEnd w:id="1896"/>
      <w:bookmarkEnd w:id="1897"/>
      <w:bookmarkEnd w:id="1898"/>
      <w:bookmarkEnd w:id="1899"/>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_Ref373835719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F.7</w:t>
      </w:r>
      <w:r w:rsidR="00736162" w:rsidRPr="00736162">
        <w:rPr>
          <w:highlight w:val="yellow"/>
          <w:lang w:val="en-CA"/>
        </w:rPr>
        <w:fldChar w:fldCharType="end"/>
      </w:r>
      <w:r w:rsidR="00736162">
        <w:rPr>
          <w:lang w:val="en-CA"/>
        </w:rPr>
        <w:t xml:space="preserve"> </w:t>
      </w:r>
      <w:r>
        <w:t>and all its subclauses</w:t>
      </w:r>
      <w:r w:rsidRPr="00867980">
        <w:rPr>
          <w:lang w:val="en-CA"/>
        </w:rPr>
        <w:t xml:space="preserve"> apply.</w:t>
      </w:r>
    </w:p>
    <w:p w:rsidR="00944988" w:rsidRPr="00CA7539" w:rsidRDefault="00944988" w:rsidP="008557C3">
      <w:pPr>
        <w:pStyle w:val="Annex2"/>
        <w:numPr>
          <w:ilvl w:val="1"/>
          <w:numId w:val="37"/>
        </w:numPr>
        <w:rPr>
          <w:lang w:val="en-CA"/>
        </w:rPr>
      </w:pPr>
      <w:bookmarkStart w:id="1900" w:name="_Toc351057968"/>
      <w:bookmarkStart w:id="1901" w:name="_Toc351335564"/>
      <w:bookmarkStart w:id="1902" w:name="_Toc351057980"/>
      <w:bookmarkStart w:id="1903" w:name="_Toc351335576"/>
      <w:bookmarkStart w:id="1904" w:name="_Toc357439316"/>
      <w:bookmarkStart w:id="1905" w:name="_Toc356824342"/>
      <w:bookmarkStart w:id="1906" w:name="_Toc356148143"/>
      <w:bookmarkStart w:id="1907" w:name="_Toc348629460"/>
      <w:bookmarkStart w:id="1908" w:name="_Toc351367691"/>
      <w:bookmarkStart w:id="1909" w:name="_Toc373832788"/>
      <w:bookmarkEnd w:id="1900"/>
      <w:bookmarkEnd w:id="1901"/>
      <w:bookmarkEnd w:id="1902"/>
      <w:bookmarkEnd w:id="1903"/>
      <w:r w:rsidRPr="00CA7539">
        <w:rPr>
          <w:lang w:val="en-CA"/>
        </w:rPr>
        <w:t>Decoding process</w:t>
      </w:r>
      <w:r w:rsidR="00665193" w:rsidRPr="00CA7539">
        <w:rPr>
          <w:lang w:val="en-CA"/>
        </w:rPr>
        <w:t>es</w:t>
      </w:r>
      <w:bookmarkEnd w:id="1904"/>
      <w:bookmarkEnd w:id="1905"/>
      <w:bookmarkEnd w:id="1906"/>
      <w:bookmarkEnd w:id="1907"/>
      <w:bookmarkEnd w:id="1908"/>
      <w:bookmarkEnd w:id="1909"/>
    </w:p>
    <w:p w:rsidR="009B75C0" w:rsidRDefault="00A77488" w:rsidP="008557C3">
      <w:pPr>
        <w:pStyle w:val="Annex3"/>
        <w:numPr>
          <w:ilvl w:val="2"/>
          <w:numId w:val="37"/>
        </w:numPr>
        <w:tabs>
          <w:tab w:val="clear" w:pos="1440"/>
        </w:tabs>
        <w:textAlignment w:val="auto"/>
        <w:rPr>
          <w:noProof/>
        </w:rPr>
      </w:pPr>
      <w:bookmarkStart w:id="1910" w:name="_Toc347485200"/>
      <w:bookmarkStart w:id="1911" w:name="_Toc348629495"/>
      <w:bookmarkStart w:id="1912" w:name="_Toc348630649"/>
      <w:bookmarkStart w:id="1913" w:name="_Toc348631607"/>
      <w:bookmarkStart w:id="1914" w:name="_Toc348631886"/>
      <w:bookmarkStart w:id="1915" w:name="_Toc348632154"/>
      <w:bookmarkStart w:id="1916" w:name="_Toc348632894"/>
      <w:bookmarkStart w:id="1917" w:name="_Toc348633151"/>
      <w:bookmarkStart w:id="1918" w:name="_Toc351667809"/>
      <w:bookmarkStart w:id="1919" w:name="_Toc373832789"/>
      <w:bookmarkStart w:id="1920" w:name="_Ref346393708"/>
      <w:bookmarkStart w:id="1921" w:name="_Ref351062399"/>
      <w:bookmarkStart w:id="1922" w:name="_Toc357439317"/>
      <w:bookmarkStart w:id="1923" w:name="_Toc356824343"/>
      <w:bookmarkStart w:id="1924" w:name="_Toc356148144"/>
      <w:bookmarkStart w:id="1925" w:name="_Toc348629461"/>
      <w:bookmarkStart w:id="1926" w:name="_Toc351367692"/>
      <w:r w:rsidRPr="006314FB">
        <w:rPr>
          <w:noProof/>
        </w:rPr>
        <w:t>General</w:t>
      </w:r>
      <w:r w:rsidR="009B75C0" w:rsidRPr="00943A5F">
        <w:rPr>
          <w:noProof/>
        </w:rPr>
        <w:t xml:space="preserve"> decoding process</w:t>
      </w:r>
      <w:bookmarkEnd w:id="1910"/>
      <w:bookmarkEnd w:id="1911"/>
      <w:bookmarkEnd w:id="1912"/>
      <w:bookmarkEnd w:id="1913"/>
      <w:bookmarkEnd w:id="1914"/>
      <w:bookmarkEnd w:id="1915"/>
      <w:bookmarkEnd w:id="1916"/>
      <w:bookmarkEnd w:id="1917"/>
      <w:bookmarkEnd w:id="1918"/>
      <w:bookmarkEnd w:id="1919"/>
    </w:p>
    <w:p w:rsidR="009B75C0" w:rsidRPr="009B75C0" w:rsidRDefault="009B75C0" w:rsidP="00965C32">
      <w:pPr>
        <w:rPr>
          <w:lang w:val="en-CA"/>
        </w:rPr>
      </w:pPr>
      <w:r w:rsidRPr="007E05EF">
        <w:rPr>
          <w:noProof/>
        </w:rPr>
        <w:t xml:space="preserve">The specifications of subclause </w:t>
      </w:r>
      <w:r w:rsidR="00736162" w:rsidRPr="00736162">
        <w:rPr>
          <w:noProof/>
          <w:highlight w:val="yellow"/>
        </w:rPr>
        <w:fldChar w:fldCharType="begin"/>
      </w:r>
      <w:r w:rsidR="00736162" w:rsidRPr="00736162">
        <w:rPr>
          <w:noProof/>
          <w:highlight w:val="yellow"/>
        </w:rPr>
        <w:instrText xml:space="preserve"> REF _Ref360894978 \r \h </w:instrText>
      </w:r>
      <w:r w:rsidR="00736162">
        <w:rPr>
          <w:noProof/>
          <w:highlight w:val="yellow"/>
        </w:rPr>
        <w:instrText xml:space="preserve"> \* MERGEFORMAT </w:instrText>
      </w:r>
      <w:r w:rsidR="00736162" w:rsidRPr="00736162">
        <w:rPr>
          <w:noProof/>
          <w:highlight w:val="yellow"/>
        </w:rPr>
      </w:r>
      <w:r w:rsidR="00736162" w:rsidRPr="00736162">
        <w:rPr>
          <w:noProof/>
          <w:highlight w:val="yellow"/>
        </w:rPr>
        <w:fldChar w:fldCharType="separate"/>
      </w:r>
      <w:r w:rsidR="00736162" w:rsidRPr="00736162">
        <w:rPr>
          <w:noProof/>
          <w:highlight w:val="yellow"/>
        </w:rPr>
        <w:t>F.8.1</w:t>
      </w:r>
      <w:r w:rsidR="00736162" w:rsidRPr="00736162">
        <w:rPr>
          <w:noProof/>
          <w:highlight w:val="yellow"/>
        </w:rPr>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1927" w:name="_Ref373775286"/>
      <w:bookmarkStart w:id="1928" w:name="_Toc373832790"/>
      <w:r w:rsidRPr="008E14A4">
        <w:t>D</w:t>
      </w:r>
      <w:r w:rsidR="00665193" w:rsidRPr="008E14A4">
        <w:t>ecoding</w:t>
      </w:r>
      <w:r w:rsidR="00944988" w:rsidRPr="008E14A4">
        <w:t xml:space="preserve"> process</w:t>
      </w:r>
      <w:bookmarkEnd w:id="1920"/>
      <w:r w:rsidRPr="008E14A4">
        <w:t xml:space="preserve"> for a coded picture with nuh_layer_id greater than 0</w:t>
      </w:r>
      <w:bookmarkEnd w:id="1921"/>
      <w:bookmarkEnd w:id="1922"/>
      <w:bookmarkEnd w:id="1923"/>
      <w:bookmarkEnd w:id="1924"/>
      <w:bookmarkEnd w:id="1925"/>
      <w:bookmarkEnd w:id="1926"/>
      <w:bookmarkEnd w:id="1927"/>
      <w:bookmarkEnd w:id="1928"/>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3867AF">
        <w:fldChar w:fldCharType="begin" w:fldLock="1"/>
      </w:r>
      <w:r w:rsidR="003867AF">
        <w:instrText xml:space="preserve"> REF _Ref24436508 \r \h  \* MERGEFORMAT </w:instrText>
      </w:r>
      <w:r w:rsidR="003867AF">
        <w:fldChar w:fldCharType="separate"/>
      </w:r>
      <w:r w:rsidR="00C6730C" w:rsidRPr="007B133E">
        <w:rPr>
          <w:highlight w:val="yellow"/>
          <w:lang w:val="en-CA"/>
        </w:rPr>
        <w:t>8.2</w:t>
      </w:r>
      <w:r w:rsidR="003867AF">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005F4AEE" w:rsidRPr="00CA7539">
        <w:rPr>
          <w:lang w:val="en-CA"/>
        </w:rPr>
        <w:t xml:space="preserve"> and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ED0B46" w:rsidRPr="008E14A4">
        <w:t>Prior to decoding the first</w:t>
      </w:r>
      <w:r w:rsidR="00ED0B46">
        <w:t xml:space="preserve"> slice of the current picture</w:t>
      </w:r>
      <w:r w:rsidRPr="00CA7539">
        <w:rPr>
          <w:lang w:val="en-CA"/>
        </w:rPr>
        <w:t xml:space="preserve">, subclause </w:t>
      </w:r>
      <w:r w:rsidR="003867AF">
        <w:fldChar w:fldCharType="begin" w:fldLock="1"/>
      </w:r>
      <w:r w:rsidR="003867AF">
        <w:instrText xml:space="preserve"> REF _Ref346526853 \r \h  \* MERGEFORMAT </w:instrText>
      </w:r>
      <w:r w:rsidR="003867AF">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3867AF">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3867AF">
        <w:fldChar w:fldCharType="begin" w:fldLock="1"/>
      </w:r>
      <w:r w:rsidR="003867AF">
        <w:instrText xml:space="preserve"> REF _Ref361089034 \r \h  \* MERGEFORMAT </w:instrText>
      </w:r>
      <w:r w:rsidR="003867AF">
        <w:fldChar w:fldCharType="separate"/>
      </w:r>
      <w:r w:rsidR="004C44E5" w:rsidRPr="004C44E5">
        <w:rPr>
          <w:highlight w:val="yellow"/>
        </w:rPr>
        <w:t>H.8.3.4</w:t>
      </w:r>
      <w:r w:rsidR="003867AF">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3867AF">
        <w:fldChar w:fldCharType="begin" w:fldLock="1"/>
      </w:r>
      <w:r w:rsidR="003867AF">
        <w:instrText xml:space="preserve"> REF _Ref364437014 \r \h  \* MERGEFORMAT </w:instrText>
      </w:r>
      <w:r w:rsidR="003867AF">
        <w:fldChar w:fldCharType="separate"/>
      </w:r>
      <w:r w:rsidR="004C44E5" w:rsidRPr="004C44E5">
        <w:rPr>
          <w:highlight w:val="yellow"/>
          <w:lang w:val="en-CA"/>
        </w:rPr>
        <w:t>H.8.4</w:t>
      </w:r>
      <w:r w:rsidR="003867AF">
        <w:fldChar w:fldCharType="end"/>
      </w:r>
      <w:r w:rsidRPr="00CA7539">
        <w:rPr>
          <w:lang w:val="en-CA"/>
        </w:rPr>
        <w:t xml:space="preserve">, </w:t>
      </w:r>
      <w:r w:rsidR="003867AF">
        <w:fldChar w:fldCharType="begin" w:fldLock="1"/>
      </w:r>
      <w:r w:rsidR="003867AF">
        <w:instrText xml:space="preserve"> REF _Ref364437022 \r \h  \* MERGEFORMAT </w:instrText>
      </w:r>
      <w:r w:rsidR="003867AF">
        <w:fldChar w:fldCharType="separate"/>
      </w:r>
      <w:r w:rsidR="004C44E5" w:rsidRPr="004C44E5">
        <w:rPr>
          <w:highlight w:val="yellow"/>
          <w:lang w:val="en-CA"/>
        </w:rPr>
        <w:t>H.8.5</w:t>
      </w:r>
      <w:r w:rsidR="003867AF">
        <w:fldChar w:fldCharType="end"/>
      </w:r>
      <w:r w:rsidRPr="00CA7539">
        <w:rPr>
          <w:lang w:val="en-CA"/>
        </w:rPr>
        <w:t xml:space="preserve">, </w:t>
      </w:r>
      <w:r w:rsidR="003867AF">
        <w:fldChar w:fldCharType="begin" w:fldLock="1"/>
      </w:r>
      <w:r w:rsidR="003867AF">
        <w:instrText xml:space="preserve"> REF _Ref364437029 \r \h  \* MERGEFORMAT </w:instrText>
      </w:r>
      <w:r w:rsidR="003867AF">
        <w:fldChar w:fldCharType="separate"/>
      </w:r>
      <w:r w:rsidR="004C44E5" w:rsidRPr="004C44E5">
        <w:rPr>
          <w:highlight w:val="yellow"/>
          <w:lang w:val="en-CA"/>
        </w:rPr>
        <w:t>H.8.6</w:t>
      </w:r>
      <w:r w:rsidR="003867AF">
        <w:fldChar w:fldCharType="end"/>
      </w:r>
      <w:r w:rsidRPr="00CA7539">
        <w:rPr>
          <w:lang w:val="en-CA"/>
        </w:rPr>
        <w:t xml:space="preserve">, and </w:t>
      </w:r>
      <w:r w:rsidR="003867AF">
        <w:fldChar w:fldCharType="begin" w:fldLock="1"/>
      </w:r>
      <w:r w:rsidR="003867AF">
        <w:instrText xml:space="preserve"> REF _Ref364437036 \r \h  \* MERGEFORMAT </w:instrText>
      </w:r>
      <w:r w:rsidR="003867AF">
        <w:fldChar w:fldCharType="separate"/>
      </w:r>
      <w:r w:rsidR="004C44E5" w:rsidRPr="004C44E5">
        <w:rPr>
          <w:highlight w:val="yellow"/>
          <w:lang w:val="en-CA"/>
        </w:rPr>
        <w:t>H.8.7</w:t>
      </w:r>
      <w:r w:rsidR="003867AF">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3867AF">
        <w:fldChar w:fldCharType="begin" w:fldLock="1"/>
      </w:r>
      <w:r w:rsidR="003867AF">
        <w:instrText xml:space="preserve"> REF _Ref355956155 \r \h  \* MERGEFORMAT </w:instrText>
      </w:r>
      <w:r w:rsidR="003867AF">
        <w:fldChar w:fldCharType="separate"/>
      </w:r>
      <w:r w:rsidR="004C44E5" w:rsidRPr="004C44E5">
        <w:rPr>
          <w:highlight w:val="yellow"/>
          <w:lang w:val="en-CA"/>
        </w:rPr>
        <w:t>H.8.1.3</w:t>
      </w:r>
      <w:r w:rsidR="003867AF">
        <w:fldChar w:fldCharType="end"/>
      </w:r>
      <w:r w:rsidRPr="00CA7539">
        <w:rPr>
          <w:lang w:val="en-CA"/>
        </w:rPr>
        <w:t xml:space="preserve"> is invoked.</w:t>
      </w:r>
    </w:p>
    <w:p w:rsidR="00AB2CDA" w:rsidRPr="008E14A4" w:rsidRDefault="00AB2CDA" w:rsidP="00CA7539">
      <w:pPr>
        <w:pStyle w:val="Annex4"/>
      </w:pPr>
      <w:bookmarkStart w:id="1929" w:name="_Toc351335582"/>
      <w:bookmarkStart w:id="1930" w:name="_Ref346526853"/>
      <w:bookmarkStart w:id="1931" w:name="_Toc357439318"/>
      <w:bookmarkStart w:id="1932" w:name="_Toc356824344"/>
      <w:bookmarkStart w:id="1933" w:name="_Toc356148145"/>
      <w:bookmarkStart w:id="1934" w:name="_Toc348629462"/>
      <w:bookmarkStart w:id="1935" w:name="_Toc351367693"/>
      <w:bookmarkStart w:id="1936" w:name="_Toc373832791"/>
      <w:bookmarkStart w:id="1937" w:name="_Ref346440968"/>
      <w:bookmarkEnd w:id="1929"/>
      <w:r w:rsidRPr="008E14A4">
        <w:t>Decoding process for inter-layer reference picture set</w:t>
      </w:r>
      <w:bookmarkEnd w:id="1930"/>
      <w:bookmarkEnd w:id="1931"/>
      <w:bookmarkEnd w:id="1932"/>
      <w:bookmarkEnd w:id="1933"/>
      <w:bookmarkEnd w:id="1934"/>
      <w:bookmarkEnd w:id="1935"/>
      <w:bookmarkEnd w:id="1936"/>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rsPic is derived by invoking </w:t>
      </w:r>
      <w:r w:rsidRPr="00586543">
        <w:rPr>
          <w:noProof/>
          <w:sz w:val="20"/>
        </w:rPr>
        <w:t xml:space="preserve">the subclause </w:t>
      </w:r>
      <w:r w:rsidR="003867AF" w:rsidRPr="00736162">
        <w:rPr>
          <w:highlight w:val="yellow"/>
        </w:rPr>
        <w:fldChar w:fldCharType="begin" w:fldLock="1"/>
      </w:r>
      <w:r w:rsidR="003867AF" w:rsidRPr="00736162">
        <w:rPr>
          <w:highlight w:val="yellow"/>
        </w:rPr>
        <w:instrText xml:space="preserve"> REF _Ref348598817 \r \h  \* MERGEFORMAT </w:instrText>
      </w:r>
      <w:r w:rsidR="003867AF" w:rsidRPr="00736162">
        <w:rPr>
          <w:highlight w:val="yellow"/>
        </w:rPr>
      </w:r>
      <w:r w:rsidR="003867AF" w:rsidRPr="00736162">
        <w:rPr>
          <w:highlight w:val="yellow"/>
        </w:rPr>
        <w:fldChar w:fldCharType="separate"/>
      </w:r>
      <w:r w:rsidRPr="00736162">
        <w:rPr>
          <w:noProof/>
          <w:sz w:val="20"/>
          <w:highlight w:val="yellow"/>
        </w:rPr>
        <w:t>H.8.1.4</w:t>
      </w:r>
      <w:r w:rsidR="003867AF" w:rsidRPr="00736162">
        <w:rPr>
          <w:highlight w:val="yellow"/>
        </w:rPr>
        <w:fldChar w:fldCharType="end"/>
      </w:r>
      <w:r w:rsidRPr="00586543">
        <w:t xml:space="preserve"> </w:t>
      </w:r>
      <w:r w:rsidRPr="00586543">
        <w:rPr>
          <w:noProof/>
          <w:sz w:val="20"/>
        </w:rPr>
        <w:t xml:space="preserve">with </w:t>
      </w:r>
      <w:r w:rsidRPr="00586543">
        <w:rPr>
          <w:sz w:val="20"/>
          <w:lang w:val="en-CA"/>
        </w:rPr>
        <w:t>picX</w:t>
      </w:r>
      <w:r w:rsidRPr="00586543">
        <w:rPr>
          <w:noProof/>
          <w:sz w:val="20"/>
        </w:rPr>
        <w:t xml:space="preserve"> and</w:t>
      </w:r>
      <w:r w:rsidRPr="00586543">
        <w:rPr>
          <w:noProof/>
          <w:sz w:val="20"/>
        </w:rPr>
        <w:br/>
      </w:r>
      <w:r w:rsidRPr="00586543">
        <w:rPr>
          <w:noProof/>
          <w:sz w:val="20"/>
        </w:rPr>
        <w:tab/>
      </w:r>
      <w:r w:rsidRPr="00586543">
        <w:rPr>
          <w:noProof/>
          <w:sz w:val="20"/>
        </w:rPr>
        <w:tab/>
      </w:r>
      <w:r w:rsidRPr="00586543">
        <w:rPr>
          <w:noProof/>
          <w:sz w:val="20"/>
        </w:rPr>
        <w:tab/>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 ( ViewId[ nuh_layer_id ]  &lt;=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ViewId[ nuh_layer_id ]  &lt;=  ViewId[ RefPicLayerId[ i ] ] )  | |</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t>( ViewId[ nuh_layer_id ]  &gt;=  ViewId[ 0 ]  &amp;&amp;</w:t>
      </w:r>
      <w:r w:rsidR="003F6962" w:rsidRPr="00912A79">
        <w:rPr>
          <w:sz w:val="20"/>
          <w:lang w:val="en-US"/>
        </w:rPr>
        <w:br/>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r>
      <w:r w:rsidR="003F6962" w:rsidRPr="00912A79">
        <w:rPr>
          <w:sz w:val="20"/>
          <w:lang w:val="en-US"/>
        </w:rPr>
        <w:tab/>
        <w:t xml:space="preserve">ViewId[ nuh_layer_id ]  &gt;=  ViewId[ RefPicLayerId[ i ] ] ) )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RefPicSetInterLayer0[ NumActiveRefLayerPics0 ] = rsPic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B55E6A">
        <w:rPr>
          <w:sz w:val="20"/>
          <w:lang w:val="en-US"/>
        </w:rPr>
        <w:t>rsPic</w:t>
      </w:r>
      <w:r w:rsidR="005F252F" w:rsidRPr="00912A79">
        <w:rPr>
          <w:sz w:val="20"/>
          <w:lang w:val="en-US"/>
        </w:rPr>
        <w:br/>
      </w:r>
      <w:r w:rsidR="005F252F" w:rsidRPr="00912A79">
        <w:rPr>
          <w:sz w:val="20"/>
          <w:lang w:val="en-US"/>
        </w:rPr>
        <w:lastRenderedPageBreak/>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Pr="00983CFA">
        <w:rPr>
          <w:sz w:val="20"/>
          <w:lang w:val="en-US"/>
        </w:rPr>
        <w:br/>
      </w:r>
      <w:r w:rsidRPr="00983CFA">
        <w:rPr>
          <w:sz w:val="20"/>
          <w:lang w:val="en-US"/>
        </w:rPr>
        <w:tab/>
      </w:r>
      <w:r w:rsidRPr="00983CFA">
        <w:rPr>
          <w:sz w:val="20"/>
          <w:lang w:val="en-US"/>
        </w:rPr>
        <w:tab/>
        <w:t>RefPicSetInterLayer0[ NumActiveRefLayerPics0++ ] = "no reference picture"</w:t>
      </w:r>
      <w:r w:rsidRPr="00983CFA">
        <w:rPr>
          <w:sz w:val="20"/>
          <w:lang w:val="en-US"/>
        </w:rPr>
        <w:br/>
        <w:t>}</w:t>
      </w:r>
    </w:p>
    <w:p w:rsidR="002B1006" w:rsidRDefault="002B1006" w:rsidP="002B1006">
      <w:pPr>
        <w:pStyle w:val="3N"/>
        <w:rPr>
          <w:lang w:val="en-CA"/>
        </w:rPr>
      </w:pPr>
      <w:bookmarkStart w:id="1938" w:name="_Ref346872782"/>
      <w:bookmarkStart w:id="1939"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3F6962" w:rsidRPr="003F6962" w:rsidRDefault="003F6962" w:rsidP="003F6962">
      <w:pPr>
        <w:pStyle w:val="3N"/>
        <w:ind w:left="403"/>
        <w:rPr>
          <w:sz w:val="18"/>
          <w:szCs w:val="18"/>
          <w:lang w:val="en-US"/>
        </w:rPr>
      </w:pPr>
      <w:r w:rsidRPr="003F6962">
        <w:rPr>
          <w:sz w:val="18"/>
          <w:szCs w:val="18"/>
          <w:lang w:val="en-US" w:eastAsia="zh-CN"/>
        </w:rPr>
        <w:t>NOTE</w:t>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1940" w:name="_Ref355956155"/>
      <w:bookmarkStart w:id="1941" w:name="_Toc357439319"/>
      <w:bookmarkStart w:id="1942" w:name="_Toc356824345"/>
      <w:bookmarkStart w:id="1943" w:name="_Toc356148146"/>
      <w:bookmarkStart w:id="1944" w:name="_Toc348629463"/>
      <w:bookmarkStart w:id="1945" w:name="_Toc351367694"/>
      <w:bookmarkStart w:id="1946" w:name="_Toc373832792"/>
      <w:r w:rsidRPr="001533A7">
        <w:t>Marking</w:t>
      </w:r>
      <w:r w:rsidR="00153FC4" w:rsidRPr="001533A7">
        <w:t xml:space="preserve"> process for ending the decoding of a coded picture with nuh_layer_id greater than 0</w:t>
      </w:r>
      <w:bookmarkEnd w:id="1938"/>
      <w:bookmarkEnd w:id="1940"/>
      <w:bookmarkEnd w:id="1941"/>
      <w:bookmarkEnd w:id="1942"/>
      <w:bookmarkEnd w:id="1943"/>
      <w:bookmarkEnd w:id="1944"/>
      <w:bookmarkEnd w:id="1945"/>
      <w:bookmarkEnd w:id="1946"/>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EA1617" w:rsidP="00EA1617">
      <w:pPr>
        <w:pStyle w:val="Annex4"/>
      </w:pPr>
      <w:bookmarkStart w:id="1947" w:name="_Ref371062231"/>
      <w:bookmarkStart w:id="1948" w:name="_Ref371062289"/>
      <w:bookmarkStart w:id="1949" w:name="_Ref371062302"/>
      <w:bookmarkStart w:id="1950" w:name="_Ref371072921"/>
      <w:bookmarkStart w:id="1951" w:name="_Toc373832793"/>
      <w:bookmarkStart w:id="1952" w:name="_Toc357439320"/>
      <w:bookmarkStart w:id="1953" w:name="_Toc356824346"/>
      <w:r w:rsidRPr="00665644">
        <w:t xml:space="preserve">Resampling process for </w:t>
      </w:r>
      <w:r>
        <w:t xml:space="preserve">inter layer </w:t>
      </w:r>
      <w:r w:rsidRPr="00665644">
        <w:t>reference pictures</w:t>
      </w:r>
      <w:bookmarkEnd w:id="1947"/>
      <w:bookmarkEnd w:id="1948"/>
      <w:bookmarkEnd w:id="1949"/>
      <w:bookmarkEnd w:id="1950"/>
      <w:bookmarkEnd w:id="1951"/>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3F34A9">
        <w:rPr>
          <w:lang w:val="en-CA"/>
        </w:rPr>
        <w:t xml:space="preserve">layer id of </w:t>
      </w:r>
      <w:r w:rsidR="0052559F" w:rsidRPr="006636F6">
        <w:rPr>
          <w:lang w:val="en-CA"/>
        </w:rPr>
        <w:t xml:space="preserve">reference layer </w:t>
      </w:r>
      <w:r w:rsidR="003F34A9">
        <w:rPr>
          <w:lang w:val="en-CA"/>
        </w:rPr>
        <w:t>picture</w:t>
      </w:r>
      <w:r w:rsidR="003F34A9" w:rsidRPr="006636F6">
        <w:rPr>
          <w:lang w:val="en-CA"/>
        </w:rPr>
        <w:t xml:space="preserve">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 xml:space="preserve">. </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D242E9" w:rsidRDefault="00EA1617" w:rsidP="00C63CF2">
      <w:pPr>
        <w:pStyle w:val="Equation"/>
        <w:spacing w:before="136" w:after="0"/>
        <w:ind w:left="630"/>
        <w:rPr>
          <w:noProof/>
          <w:sz w:val="20"/>
          <w:szCs w:val="20"/>
        </w:rPr>
      </w:pPr>
      <w:r w:rsidRPr="00841AE6">
        <w:rPr>
          <w:noProof/>
          <w:sz w:val="20"/>
          <w:szCs w:val="20"/>
        </w:rPr>
        <w:t xml:space="preserve">PicWidthInSamplesC  = </w:t>
      </w:r>
      <w:r w:rsidRPr="00841AE6">
        <w:rPr>
          <w:noProof/>
          <w:sz w:val="20"/>
          <w:szCs w:val="20"/>
          <w:lang w:eastAsia="ko-KR"/>
        </w:rPr>
        <w:t>PicWidth</w:t>
      </w:r>
      <w:r w:rsidR="001276F3">
        <w:rPr>
          <w:noProof/>
          <w:sz w:val="20"/>
          <w:szCs w:val="20"/>
          <w:lang w:eastAsia="ko-KR"/>
        </w:rPr>
        <w:t>InSamplesY</w:t>
      </w:r>
      <w:r w:rsidRPr="00841AE6">
        <w:rPr>
          <w:noProof/>
          <w:sz w:val="20"/>
          <w:szCs w:val="20"/>
          <w:lang w:eastAsia="ko-KR"/>
        </w:rPr>
        <w:t xml:space="preserve"> / subWidthC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11</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w:t>
      </w:r>
      <w:r w:rsidR="001276F3">
        <w:rPr>
          <w:noProof/>
          <w:sz w:val="20"/>
          <w:szCs w:val="20"/>
          <w:lang w:eastAsia="ko-KR"/>
        </w:rPr>
        <w:t>InSamplesY</w:t>
      </w:r>
      <w:r w:rsidRPr="00841AE6">
        <w:rPr>
          <w:noProof/>
          <w:sz w:val="20"/>
          <w:szCs w:val="20"/>
          <w:lang w:eastAsia="ko-KR"/>
        </w:rPr>
        <w:t xml:space="preserve"> / subHeightC</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12</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D242E9">
        <w:rPr>
          <w:noProof/>
          <w:sz w:val="20"/>
          <w:szCs w:val="20"/>
        </w:rPr>
        <w:t>RefLayerPicWidthInSamplesC  = RefLayer</w:t>
      </w:r>
      <w:r w:rsidRPr="00D242E9">
        <w:rPr>
          <w:noProof/>
          <w:sz w:val="20"/>
          <w:szCs w:val="20"/>
          <w:lang w:eastAsia="ko-KR"/>
        </w:rPr>
        <w:t>PicWidth</w:t>
      </w:r>
      <w:r w:rsidR="001276F3">
        <w:rPr>
          <w:noProof/>
          <w:sz w:val="20"/>
          <w:szCs w:val="20"/>
          <w:lang w:eastAsia="ko-KR"/>
        </w:rPr>
        <w:t>InSamplesY</w:t>
      </w:r>
      <w:r w:rsidRPr="00D242E9">
        <w:rPr>
          <w:noProof/>
          <w:sz w:val="20"/>
          <w:szCs w:val="20"/>
          <w:lang w:eastAsia="ko-KR"/>
        </w:rPr>
        <w:t xml:space="preserve"> / subWidthC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1D715C">
        <w:rPr>
          <w:noProof/>
          <w:sz w:val="20"/>
          <w:szCs w:val="20"/>
          <w:highlight w:val="yellow"/>
        </w:rPr>
        <w:fldChar w:fldCharType="begin" w:fldLock="1"/>
      </w:r>
      <w:r w:rsidR="00841AE6" w:rsidRPr="001D715C">
        <w:rPr>
          <w:noProof/>
          <w:sz w:val="20"/>
          <w:szCs w:val="20"/>
          <w:highlight w:val="yellow"/>
        </w:rPr>
        <w:instrText xml:space="preserve"> SEQ Equation \* ARABIC </w:instrText>
      </w:r>
      <w:r w:rsidR="0045146C" w:rsidRPr="001D715C">
        <w:rPr>
          <w:noProof/>
          <w:sz w:val="20"/>
          <w:szCs w:val="20"/>
          <w:highlight w:val="yellow"/>
        </w:rPr>
        <w:fldChar w:fldCharType="separate"/>
      </w:r>
      <w:r w:rsidR="00E05EB6">
        <w:rPr>
          <w:noProof/>
          <w:sz w:val="20"/>
          <w:szCs w:val="20"/>
          <w:highlight w:val="yellow"/>
        </w:rPr>
        <w:t>13</w:t>
      </w:r>
      <w:r w:rsidR="0045146C" w:rsidRPr="001D715C">
        <w:rPr>
          <w:noProof/>
          <w:sz w:val="20"/>
          <w:szCs w:val="20"/>
          <w:highlight w:val="yellow"/>
        </w:rPr>
        <w:fldChar w:fldCharType="end"/>
      </w:r>
      <w:r w:rsidRPr="001D715C">
        <w:rPr>
          <w:noProof/>
          <w:sz w:val="20"/>
          <w:szCs w:val="20"/>
          <w:highlight w:val="yellow"/>
          <w:lang w:eastAsia="ko-KR"/>
        </w:rPr>
        <w:t>)</w:t>
      </w:r>
      <w:r w:rsidRPr="00D242E9">
        <w:rPr>
          <w:noProof/>
          <w:sz w:val="20"/>
          <w:szCs w:val="20"/>
        </w:rPr>
        <w:br/>
        <w:t>RefLayerPicHeightInSamplesC = RefLayer</w:t>
      </w:r>
      <w:r w:rsidRPr="00D242E9">
        <w:rPr>
          <w:noProof/>
          <w:sz w:val="20"/>
          <w:szCs w:val="20"/>
          <w:lang w:eastAsia="ko-KR"/>
        </w:rPr>
        <w:t>PicHeight</w:t>
      </w:r>
      <w:r w:rsidR="001276F3">
        <w:rPr>
          <w:noProof/>
          <w:sz w:val="20"/>
          <w:szCs w:val="20"/>
          <w:lang w:eastAsia="ko-KR"/>
        </w:rPr>
        <w:t>InSamplesY</w:t>
      </w:r>
      <w:r w:rsidRPr="00D242E9">
        <w:rPr>
          <w:noProof/>
          <w:sz w:val="20"/>
          <w:szCs w:val="20"/>
          <w:lang w:eastAsia="ko-KR"/>
        </w:rPr>
        <w:t xml:space="preserve"> / subHeightC</w:t>
      </w:r>
      <w:r w:rsidRPr="00D242E9">
        <w:rPr>
          <w:noProof/>
          <w:sz w:val="20"/>
          <w:szCs w:val="20"/>
        </w:rPr>
        <w:tab/>
      </w:r>
      <w:r w:rsidRPr="004C44E5">
        <w:rPr>
          <w:noProof/>
          <w:sz w:val="20"/>
          <w:szCs w:val="20"/>
          <w:highlight w:val="yellow"/>
          <w:lang w:eastAsia="ko-KR"/>
        </w:rPr>
        <w:t>(</w:t>
      </w:r>
      <w:r w:rsidR="00E907A9" w:rsidRPr="004C44E5">
        <w:rPr>
          <w:noProof/>
          <w:sz w:val="20"/>
          <w:szCs w:val="20"/>
          <w:highlight w:val="yellow"/>
          <w:lang w:eastAsia="ko-KR"/>
        </w:rPr>
        <w:t>H</w:t>
      </w:r>
      <w:r w:rsidRPr="004C44E5">
        <w:rPr>
          <w:noProof/>
          <w:sz w:val="20"/>
          <w:szCs w:val="20"/>
          <w:highlight w:val="yellow"/>
        </w:rPr>
        <w:noBreakHyphen/>
      </w:r>
      <w:r w:rsidR="0045146C" w:rsidRPr="004C44E5">
        <w:rPr>
          <w:noProof/>
          <w:sz w:val="20"/>
          <w:szCs w:val="20"/>
          <w:highlight w:val="yellow"/>
        </w:rPr>
        <w:fldChar w:fldCharType="begin" w:fldLock="1"/>
      </w:r>
      <w:r w:rsidR="00841AE6" w:rsidRPr="004C44E5">
        <w:rPr>
          <w:noProof/>
          <w:sz w:val="20"/>
          <w:szCs w:val="20"/>
          <w:highlight w:val="yellow"/>
        </w:rPr>
        <w:instrText xml:space="preserve"> SEQ Equation \* ARABIC </w:instrText>
      </w:r>
      <w:r w:rsidR="0045146C" w:rsidRPr="004C44E5">
        <w:rPr>
          <w:noProof/>
          <w:sz w:val="20"/>
          <w:szCs w:val="20"/>
          <w:highlight w:val="yellow"/>
        </w:rPr>
        <w:fldChar w:fldCharType="separate"/>
      </w:r>
      <w:r w:rsidR="00E05EB6">
        <w:rPr>
          <w:noProof/>
          <w:sz w:val="20"/>
          <w:szCs w:val="20"/>
          <w:highlight w:val="yellow"/>
        </w:rPr>
        <w:t>14</w:t>
      </w:r>
      <w:r w:rsidR="0045146C" w:rsidRPr="004C44E5">
        <w:rPr>
          <w:noProof/>
          <w:sz w:val="20"/>
          <w:szCs w:val="20"/>
          <w:highlight w:val="yellow"/>
        </w:rPr>
        <w:fldChar w:fldCharType="end"/>
      </w:r>
      <w:r w:rsidRPr="004C44E5">
        <w:rPr>
          <w:noProof/>
          <w:sz w:val="20"/>
          <w:szCs w:val="20"/>
          <w:highlight w:val="yellow"/>
          <w:lang w:eastAsia="ko-KR"/>
        </w:rPr>
        <w:t>)</w:t>
      </w:r>
    </w:p>
    <w:p w:rsidR="00DA2A67" w:rsidRDefault="003F34A9" w:rsidP="00EA1617">
      <w:pPr>
        <w:spacing w:before="120"/>
        <w:rPr>
          <w:noProof/>
        </w:rPr>
      </w:pPr>
      <w:r w:rsidRPr="00D242E9">
        <w:rPr>
          <w:rFonts w:eastAsia="Batang"/>
          <w:bCs/>
          <w:lang w:val="en-CA" w:eastAsia="ko-KR"/>
        </w:rPr>
        <w:t>The variable currLayerId is set equal to nuh_layer_id of the current picture</w:t>
      </w:r>
      <w:r w:rsidR="00755D80">
        <w:rPr>
          <w:rFonts w:eastAsia="Batang"/>
          <w:bCs/>
          <w:lang w:val="en-CA" w:eastAsia="ko-KR"/>
        </w:rPr>
        <w:t>.</w:t>
      </w:r>
      <w:r w:rsidR="00D242E9" w:rsidRPr="00D242E9">
        <w:rPr>
          <w:noProof/>
        </w:rPr>
        <w:t>.</w:t>
      </w:r>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310ED2">
        <w:rPr>
          <w:noProof/>
        </w:rPr>
        <w:t>rLId</w:t>
      </w:r>
      <w:r w:rsidR="000F58FF">
        <w:rPr>
          <w:noProof/>
          <w:sz w:val="20"/>
          <w:szCs w:val="20"/>
        </w:rPr>
        <w:t> </w:t>
      </w:r>
      <w:r w:rsidR="006C6192">
        <w:rPr>
          <w:noProof/>
          <w:sz w:val="20"/>
          <w:szCs w:val="20"/>
        </w:rPr>
        <w:t>]</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15</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16</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w:t>
      </w:r>
      <w:r w:rsidR="000F58FF">
        <w:rPr>
          <w:noProof/>
          <w:sz w:val="20"/>
          <w:szCs w:val="20"/>
        </w:rPr>
        <w:t> </w:t>
      </w:r>
      <w:r w:rsidR="00310ED2">
        <w:rPr>
          <w:noProof/>
        </w:rPr>
        <w:t>rLId</w:t>
      </w:r>
      <w:r w:rsidR="00310ED2">
        <w:rPr>
          <w:noProof/>
          <w:sz w:val="20"/>
          <w:szCs w:val="20"/>
        </w:rPr>
        <w:t xml:space="preserve"> </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17</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w:t>
      </w:r>
      <w:r w:rsidR="000F58FF">
        <w:rPr>
          <w:noProof/>
          <w:sz w:val="20"/>
          <w:szCs w:val="20"/>
        </w:rPr>
        <w:t> </w:t>
      </w:r>
      <w:r w:rsidR="00310ED2">
        <w:rPr>
          <w:noProof/>
        </w:rPr>
        <w:t>rLId</w:t>
      </w:r>
      <w:r w:rsidR="000F58FF">
        <w:rPr>
          <w:noProof/>
          <w:sz w:val="20"/>
          <w:szCs w:val="20"/>
        </w:rPr>
        <w:t> </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18</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w:t>
      </w:r>
      <w:r w:rsidR="001276F3">
        <w:rPr>
          <w:noProof/>
          <w:lang w:eastAsia="ko-KR"/>
        </w:rPr>
        <w:t>InSamplesY</w:t>
      </w:r>
      <w:r w:rsidRPr="00841AE6">
        <w:rPr>
          <w:noProof/>
        </w:rPr>
        <w:t xml:space="preserve"> and </w:t>
      </w:r>
      <w:r w:rsidRPr="00841AE6">
        <w:rPr>
          <w:noProof/>
          <w:lang w:eastAsia="ko-KR"/>
        </w:rPr>
        <w:t>ScaledRefLayerPicHeight</w:t>
      </w:r>
      <w:r w:rsidR="001276F3">
        <w:rPr>
          <w:noProof/>
          <w:lang w:eastAsia="ko-KR"/>
        </w:rPr>
        <w:t>InSamplesY</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PicWidth</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19</w:t>
      </w:r>
      <w:r w:rsidR="0045146C"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w:t>
      </w:r>
      <w:r w:rsidR="001276F3">
        <w:rPr>
          <w:noProof/>
          <w:sz w:val="20"/>
          <w:szCs w:val="20"/>
          <w:lang w:eastAsia="ko-KR"/>
        </w:rPr>
        <w:t>InSamplesY</w:t>
      </w:r>
      <w:r w:rsidRPr="00841AE6">
        <w:rPr>
          <w:noProof/>
          <w:sz w:val="20"/>
          <w:szCs w:val="20"/>
        </w:rPr>
        <w:t xml:space="preserve"> = </w:t>
      </w:r>
      <w:r w:rsidRPr="00841AE6">
        <w:rPr>
          <w:noProof/>
          <w:sz w:val="20"/>
          <w:szCs w:val="20"/>
          <w:lang w:eastAsia="ko-KR"/>
        </w:rPr>
        <w:t>PicHeight</w:t>
      </w:r>
      <w:r w:rsidR="001276F3">
        <w:rPr>
          <w:noProof/>
          <w:sz w:val="20"/>
          <w:szCs w:val="20"/>
          <w:lang w:eastAsia="ko-KR"/>
        </w:rPr>
        <w:t>InSamplesY</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20</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lastRenderedPageBreak/>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ScaleFactorX</w:t>
      </w:r>
      <w:r w:rsidRPr="00841AE6">
        <w:rPr>
          <w:sz w:val="20"/>
          <w:szCs w:val="20"/>
        </w:rPr>
        <w:t xml:space="preserve"> = ( ( </w:t>
      </w:r>
      <w:r w:rsidRPr="00841AE6">
        <w:rPr>
          <w:noProof/>
          <w:sz w:val="20"/>
          <w:szCs w:val="20"/>
          <w:lang w:eastAsia="ko-KR"/>
        </w:rPr>
        <w:t>RefLayerPicWidth</w:t>
      </w:r>
      <w:r w:rsidR="001276F3">
        <w:rPr>
          <w:noProof/>
          <w:sz w:val="20"/>
          <w:szCs w:val="20"/>
          <w:lang w:eastAsia="ko-KR"/>
        </w:rPr>
        <w:t>InSamplesY</w:t>
      </w:r>
      <w:r w:rsidR="000F58FF">
        <w:rPr>
          <w:noProof/>
          <w:sz w:val="20"/>
          <w:szCs w:val="20"/>
          <w:lang w:eastAsia="ko-KR"/>
        </w:rPr>
        <w:t> </w:t>
      </w:r>
      <w:r w:rsidRPr="00841AE6">
        <w:rPr>
          <w:sz w:val="20"/>
          <w:szCs w:val="20"/>
        </w:rPr>
        <w:t>&lt;&lt; 16 ) + ( </w:t>
      </w:r>
      <w:r w:rsidRPr="00841AE6">
        <w:rPr>
          <w:noProof/>
          <w:sz w:val="20"/>
          <w:szCs w:val="20"/>
          <w:lang w:eastAsia="ko-KR"/>
        </w:rPr>
        <w:t>ScaledRefLayerPicWidth</w:t>
      </w:r>
      <w:r w:rsidR="001276F3">
        <w:rPr>
          <w:noProof/>
          <w:sz w:val="20"/>
          <w:szCs w:val="20"/>
          <w:lang w:eastAsia="ko-KR"/>
        </w:rPr>
        <w:t>InSamplesY</w:t>
      </w:r>
      <w:r w:rsidRPr="00841AE6">
        <w:rPr>
          <w:sz w:val="20"/>
          <w:szCs w:val="20"/>
        </w:rPr>
        <w:t xml:space="preserve"> &gt;&gt; 1 ) ) /</w:t>
      </w:r>
      <w:r w:rsidRPr="00841AE6">
        <w:rPr>
          <w:rFonts w:hint="eastAsia"/>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ScaledRefLayerPicWidth</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21</w:t>
      </w:r>
      <w:r w:rsidR="0045146C"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w:t>
      </w:r>
      <w:r w:rsidR="001276F3">
        <w:rPr>
          <w:noProof/>
          <w:sz w:val="20"/>
          <w:szCs w:val="20"/>
          <w:lang w:eastAsia="ko-KR"/>
        </w:rPr>
        <w:t>InSamplesY</w:t>
      </w:r>
      <w:r w:rsidRPr="00841AE6">
        <w:rPr>
          <w:sz w:val="20"/>
          <w:szCs w:val="20"/>
        </w:rPr>
        <w:t xml:space="preserve"> &lt;&lt; 16 ) + ( </w:t>
      </w:r>
      <w:r w:rsidRPr="00841AE6">
        <w:rPr>
          <w:noProof/>
          <w:sz w:val="20"/>
          <w:szCs w:val="20"/>
          <w:lang w:eastAsia="ko-KR"/>
        </w:rPr>
        <w:t>ScaledRefLayerPicHeight</w:t>
      </w:r>
      <w:r w:rsidR="001276F3">
        <w:rPr>
          <w:noProof/>
          <w:sz w:val="20"/>
          <w:szCs w:val="20"/>
          <w:lang w:eastAsia="ko-KR"/>
        </w:rPr>
        <w:t>InSamplesY</w:t>
      </w:r>
      <w:r w:rsidR="001D60E6">
        <w:rPr>
          <w:sz w:val="20"/>
          <w:szCs w:val="20"/>
        </w:rPr>
        <w:t> </w:t>
      </w:r>
      <w:r w:rsidRPr="00841AE6">
        <w:rPr>
          <w:sz w:val="20"/>
          <w:szCs w:val="20"/>
        </w:rPr>
        <w:t>&gt;&gt; 1 ) ) /</w:t>
      </w:r>
      <w:r w:rsidRPr="00841AE6">
        <w:rPr>
          <w:sz w:val="20"/>
          <w:szCs w:val="20"/>
          <w:lang w:eastAsia="zh-TW"/>
        </w:rPr>
        <w:t xml:space="preserve"> </w:t>
      </w:r>
      <w:r w:rsidR="00DB0A9A">
        <w:rPr>
          <w:sz w:val="20"/>
          <w:szCs w:val="20"/>
          <w:lang w:eastAsia="zh-TW"/>
        </w:rPr>
        <w:br/>
      </w:r>
      <w:r w:rsidR="00DB0A9A">
        <w:rPr>
          <w:sz w:val="20"/>
          <w:szCs w:val="20"/>
          <w:lang w:eastAsia="zh-TW"/>
        </w:rPr>
        <w:tab/>
      </w:r>
      <w:r w:rsidR="00DB0A9A">
        <w:rPr>
          <w:sz w:val="20"/>
          <w:szCs w:val="20"/>
          <w:lang w:eastAsia="zh-TW"/>
        </w:rPr>
        <w:tab/>
      </w:r>
      <w:r w:rsidRPr="00841AE6">
        <w:rPr>
          <w:noProof/>
          <w:sz w:val="20"/>
          <w:szCs w:val="20"/>
          <w:lang w:eastAsia="ko-KR"/>
        </w:rPr>
        <w:t>ScaledRefLayerPicHeight</w:t>
      </w:r>
      <w:r w:rsidR="001276F3">
        <w:rPr>
          <w:noProof/>
          <w:sz w:val="20"/>
          <w:szCs w:val="20"/>
          <w:lang w:eastAsia="ko-KR"/>
        </w:rPr>
        <w:t>InSamplesY</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E05EB6">
        <w:rPr>
          <w:noProof/>
          <w:sz w:val="20"/>
          <w:szCs w:val="20"/>
          <w:highlight w:val="yellow"/>
        </w:rPr>
        <w:t>22</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w:t>
      </w:r>
      <w:r w:rsidR="001276F3">
        <w:rPr>
          <w:noProof/>
          <w:lang w:eastAsia="ko-KR"/>
        </w:rPr>
        <w:t>Y</w:t>
      </w:r>
      <w:r w:rsidRPr="00281953">
        <w:rPr>
          <w:noProof/>
        </w:rPr>
        <w:t xml:space="preserve"> is equal to </w:t>
      </w:r>
      <w:r w:rsidRPr="003B70E0">
        <w:rPr>
          <w:noProof/>
          <w:lang w:eastAsia="ko-KR"/>
        </w:rPr>
        <w:t>RefLayerPicWidthInSamples</w:t>
      </w:r>
      <w:r w:rsidR="001276F3">
        <w:rPr>
          <w:noProof/>
          <w:lang w:eastAsia="ko-KR"/>
        </w:rPr>
        <w:t>Y</w:t>
      </w:r>
      <w:r w:rsidR="000F58FF">
        <w:rPr>
          <w:noProof/>
          <w:lang w:eastAsia="ko-KR"/>
        </w:rPr>
        <w:t>,</w:t>
      </w:r>
      <w:r w:rsidRPr="004A552C">
        <w:rPr>
          <w:noProof/>
          <w:lang w:eastAsia="ko-KR"/>
        </w:rPr>
        <w:t xml:space="preserve"> </w:t>
      </w:r>
      <w:r w:rsidRPr="003B70E0">
        <w:rPr>
          <w:noProof/>
          <w:lang w:eastAsia="ko-KR"/>
        </w:rPr>
        <w:t>Pic</w:t>
      </w:r>
      <w:r>
        <w:rPr>
          <w:noProof/>
          <w:lang w:eastAsia="ko-KR"/>
        </w:rPr>
        <w:t>Height</w:t>
      </w:r>
      <w:r w:rsidRPr="003B70E0">
        <w:rPr>
          <w:noProof/>
          <w:lang w:eastAsia="ko-KR"/>
        </w:rPr>
        <w:t>InSamples</w:t>
      </w:r>
      <w:r w:rsidR="001276F3">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sidR="001276F3">
        <w:rPr>
          <w:noProof/>
          <w:lang w:eastAsia="ko-KR"/>
        </w:rPr>
        <w:t>Y</w:t>
      </w:r>
      <w:r w:rsidR="000F58FF">
        <w:rPr>
          <w:noProof/>
          <w:lang w:eastAsia="ko-KR"/>
        </w:rPr>
        <w:t>,</w:t>
      </w:r>
      <w:r w:rsidRPr="004A552C">
        <w:rPr>
          <w:noProof/>
          <w:lang w:eastAsia="ko-KR"/>
        </w:rPr>
        <w:t xml:space="preserve"> </w:t>
      </w:r>
      <w:r>
        <w:rPr>
          <w:noProof/>
          <w:lang w:eastAsia="ko-KR"/>
        </w:rPr>
        <w:t xml:space="preserve">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t xml:space="preserve">and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0F58FF">
        <w:t>.</w:t>
      </w:r>
    </w:p>
    <w:p w:rsidR="00EA1617" w:rsidRDefault="00EA1617" w:rsidP="008557C3">
      <w:pPr>
        <w:numPr>
          <w:ilvl w:val="1"/>
          <w:numId w:val="12"/>
        </w:numPr>
        <w:rPr>
          <w:noProof/>
        </w:rPr>
      </w:pPr>
      <w:r>
        <w:rPr>
          <w:noProof/>
        </w:rPr>
        <w:t>rsPic is set</w:t>
      </w:r>
      <w:r w:rsidR="0055551F">
        <w:rPr>
          <w:noProof/>
        </w:rPr>
        <w:t xml:space="preserve"> equal</w:t>
      </w:r>
      <w:r>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4A12F3" w:rsidRDefault="004A12F3" w:rsidP="008557C3">
      <w:pPr>
        <w:pStyle w:val="ListParagraph"/>
        <w:numPr>
          <w:ilvl w:val="1"/>
          <w:numId w:val="12"/>
        </w:numPr>
        <w:tabs>
          <w:tab w:val="clear" w:pos="1191"/>
        </w:tabs>
        <w:rPr>
          <w:noProof/>
        </w:rPr>
      </w:pPr>
      <w:r w:rsidRPr="00A800CD">
        <w:t xml:space="preserve">The </w:t>
      </w:r>
      <w:r w:rsidR="00C675A6" w:rsidRPr="00C675A6">
        <w:rPr>
          <w:noProof/>
        </w:rPr>
        <w:t>PicOrderCntVal</w:t>
      </w:r>
      <w:r w:rsidRPr="00A800CD">
        <w:rPr>
          <w:noProof/>
        </w:rPr>
        <w:t xml:space="preserve"> </w:t>
      </w:r>
      <w:r w:rsidR="00C675A6">
        <w:rPr>
          <w:noProof/>
        </w:rPr>
        <w:t xml:space="preserve">value </w:t>
      </w:r>
      <w:r w:rsidRPr="00A800CD">
        <w:rPr>
          <w:noProof/>
        </w:rPr>
        <w:t xml:space="preserve">of rsPic is set equal to the </w:t>
      </w:r>
      <w:r w:rsidR="00C675A6" w:rsidRPr="00C675A6">
        <w:rPr>
          <w:noProof/>
        </w:rPr>
        <w:t>PicOrderCntVal</w:t>
      </w:r>
      <w:r w:rsidRPr="00A800CD">
        <w:rPr>
          <w:noProof/>
        </w:rPr>
        <w:t xml:space="preserve"> </w:t>
      </w:r>
      <w:r w:rsidR="00C675A6" w:rsidRPr="00A800CD">
        <w:rPr>
          <w:noProof/>
        </w:rPr>
        <w:t xml:space="preserve">value </w:t>
      </w:r>
      <w:r w:rsidRPr="00A800CD">
        <w:rPr>
          <w:noProof/>
        </w:rPr>
        <w:t>of rlPic.</w:t>
      </w:r>
    </w:p>
    <w:p w:rsidR="00EA1617" w:rsidRDefault="00DA2A67" w:rsidP="008557C3">
      <w:pPr>
        <w:pStyle w:val="ListParagraph"/>
        <w:numPr>
          <w:ilvl w:val="1"/>
          <w:numId w:val="12"/>
        </w:numPr>
        <w:tabs>
          <w:tab w:val="clear" w:pos="1191"/>
        </w:tabs>
        <w:rPr>
          <w:noProof/>
        </w:rPr>
      </w:pPr>
      <w:r>
        <w:rPr>
          <w:lang w:val="en-CA"/>
        </w:rPr>
        <w:t>W</w:t>
      </w:r>
      <w:r w:rsidR="00D242E9">
        <w:rPr>
          <w:lang w:val="en-CA"/>
        </w:rPr>
        <w:t>he</w:t>
      </w:r>
      <w:r>
        <w:rPr>
          <w:lang w:val="en-CA"/>
        </w:rPr>
        <w:t>n</w:t>
      </w:r>
      <w:r w:rsidRPr="00DA2A67">
        <w:rPr>
          <w:lang w:val="en-CA"/>
        </w:rPr>
        <w:t xml:space="preserve"> </w:t>
      </w:r>
      <w:r w:rsidR="00DD5429">
        <w:rPr>
          <w:szCs w:val="22"/>
          <w:lang w:val="en-US"/>
        </w:rPr>
        <w:t>VpsInterLayerSamplePredictionEnabled</w:t>
      </w:r>
      <w:r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Pr="00DA2A67">
        <w:rPr>
          <w:lang w:val="en-CA"/>
        </w:rPr>
        <w:t> </w:t>
      </w:r>
      <w:r w:rsidR="00D242E9" w:rsidRPr="00D242E9">
        <w:rPr>
          <w:lang w:val="en-CA"/>
        </w:rPr>
        <w:t>currLayerId</w:t>
      </w:r>
      <w:r w:rsidRPr="00DA2A67">
        <w:rPr>
          <w:lang w:val="en-CA"/>
        </w:rPr>
        <w:t> </w:t>
      </w:r>
      <w:r w:rsidR="00DD5429">
        <w:rPr>
          <w:lang w:val="en-CA"/>
        </w:rPr>
        <w:t>]</w:t>
      </w:r>
      <w:r w:rsidR="00B30570">
        <w:rPr>
          <w:lang w:val="en-CA"/>
        </w:rPr>
        <w:t> </w:t>
      </w:r>
      <w:r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Pr="00DA2A67">
        <w:rPr>
          <w:lang w:val="en-CA"/>
        </w:rPr>
        <w:t> </w:t>
      </w:r>
      <w:r w:rsidR="00D72B8D">
        <w:rPr>
          <w:lang w:val="en-CA"/>
        </w:rPr>
        <w:t>rLId</w:t>
      </w:r>
      <w:r w:rsidRPr="00DA2A67">
        <w:rPr>
          <w:lang w:val="en-CA"/>
        </w:rPr>
        <w:t> </w:t>
      </w:r>
      <w:r w:rsidR="00B30570">
        <w:rPr>
          <w:lang w:val="en-CA"/>
        </w:rPr>
        <w:t>] </w:t>
      </w:r>
      <w:r w:rsidRPr="00DA2A67">
        <w:rPr>
          <w:lang w:val="en-CA"/>
        </w:rPr>
        <w:t xml:space="preserve">] </w:t>
      </w:r>
      <w:r w:rsidR="00D242E9">
        <w:rPr>
          <w:lang w:val="en-CA"/>
        </w:rPr>
        <w:t xml:space="preserve">is equal to 1, </w:t>
      </w:r>
      <w:r w:rsidR="00D242E9">
        <w:rPr>
          <w:noProof/>
        </w:rPr>
        <w:t xml:space="preserve">the </w:t>
      </w:r>
      <w:r w:rsidR="00EA1617">
        <w:rPr>
          <w:noProof/>
        </w:rPr>
        <w:t xml:space="preserve">picture sample resampling process </w:t>
      </w:r>
      <w:r w:rsidR="00EA1617" w:rsidRPr="00943A5F">
        <w:rPr>
          <w:noProof/>
        </w:rPr>
        <w:t xml:space="preserve">as specified in subclause </w:t>
      </w:r>
      <w:r w:rsidR="003867AF">
        <w:fldChar w:fldCharType="begin" w:fldLock="1"/>
      </w:r>
      <w:r w:rsidR="003867AF">
        <w:instrText xml:space="preserve"> REF _Ref348598889 \r \h  \* MERGEFORMAT </w:instrText>
      </w:r>
      <w:r w:rsidR="003867AF">
        <w:fldChar w:fldCharType="separate"/>
      </w:r>
      <w:r w:rsidR="00E907A9" w:rsidRPr="00E907A9">
        <w:rPr>
          <w:noProof/>
          <w:highlight w:val="yellow"/>
        </w:rPr>
        <w:t>H.8.1.4.1</w:t>
      </w:r>
      <w:r w:rsidR="003867AF">
        <w:fldChar w:fldCharType="end"/>
      </w:r>
      <w:r w:rsidR="00EA1617">
        <w:rPr>
          <w:noProof/>
        </w:rPr>
        <w:t xml:space="preserve"> </w:t>
      </w:r>
      <w:r w:rsidR="00EA1617" w:rsidRPr="00943A5F">
        <w:rPr>
          <w:noProof/>
        </w:rPr>
        <w:t xml:space="preserve">is invoked with </w:t>
      </w:r>
      <w:r w:rsidR="00D242E9">
        <w:rPr>
          <w:noProof/>
        </w:rPr>
        <w:t>the 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D242E9">
        <w:rPr>
          <w:noProof/>
        </w:rPr>
        <w:t>sample arrays</w:t>
      </w:r>
      <w:r w:rsidR="00EA1617">
        <w:rPr>
          <w:noProof/>
        </w:rPr>
        <w:t xml:space="preserve"> of </w:t>
      </w:r>
      <w:r w:rsidR="00EA2E88">
        <w:rPr>
          <w:noProof/>
        </w:rPr>
        <w:t xml:space="preserve">the </w:t>
      </w:r>
      <w:r w:rsidR="00D242E9">
        <w:rPr>
          <w:noProof/>
        </w:rPr>
        <w:t xml:space="preserve">resampled picture </w:t>
      </w:r>
      <w:r w:rsidR="00EA1617">
        <w:rPr>
          <w:noProof/>
        </w:rPr>
        <w:t>rsPic as output</w:t>
      </w:r>
      <w:r w:rsidR="00A35FF4">
        <w:rPr>
          <w:noProof/>
        </w:rPr>
        <w:t>s</w:t>
      </w:r>
      <w:r w:rsidR="00EA1617">
        <w:rPr>
          <w:noProof/>
        </w:rPr>
        <w:t>.</w:t>
      </w:r>
    </w:p>
    <w:p w:rsidR="000764A1" w:rsidRDefault="00EA1617" w:rsidP="008557C3">
      <w:pPr>
        <w:pStyle w:val="ListParagraph"/>
        <w:numPr>
          <w:ilvl w:val="1"/>
          <w:numId w:val="12"/>
        </w:numPr>
        <w:tabs>
          <w:tab w:val="clear" w:pos="1191"/>
        </w:tabs>
        <w:rPr>
          <w:noProof/>
          <w:lang w:eastAsia="ko-KR"/>
        </w:rPr>
      </w:pPr>
      <w:r>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Pr>
          <w:noProof/>
        </w:rPr>
        <w:t xml:space="preserve">is equal to 1, </w:t>
      </w:r>
      <w:r w:rsidR="000764A1">
        <w:rPr>
          <w:noProof/>
        </w:rPr>
        <w:t>the following steps apply:</w:t>
      </w:r>
    </w:p>
    <w:p w:rsidR="006537D0" w:rsidRDefault="006537D0" w:rsidP="008557C3">
      <w:pPr>
        <w:pStyle w:val="ListParagraph"/>
        <w:numPr>
          <w:ilvl w:val="2"/>
          <w:numId w:val="12"/>
        </w:numPr>
        <w:tabs>
          <w:tab w:val="clear" w:pos="794"/>
        </w:tabs>
        <w:rPr>
          <w:noProof/>
          <w:lang w:eastAsia="ko-KR"/>
        </w:rPr>
      </w:pPr>
      <w:r>
        <w:rPr>
          <w:noProof/>
        </w:rPr>
        <w:t xml:space="preserve">A </w:t>
      </w:r>
      <w:r w:rsidR="0024248C">
        <w:rPr>
          <w:noProof/>
        </w:rPr>
        <w:t xml:space="preserve">single </w:t>
      </w:r>
      <w:r>
        <w:rPr>
          <w:noProof/>
        </w:rPr>
        <w:t xml:space="preserve">slice rsSlice of </w:t>
      </w:r>
      <w:r w:rsidR="007E2A3D">
        <w:rPr>
          <w:noProof/>
        </w:rPr>
        <w:t xml:space="preserve">the resampled picture </w:t>
      </w:r>
      <w:r>
        <w:rPr>
          <w:noProof/>
        </w:rPr>
        <w:t>rsPic is generated as follows:</w:t>
      </w:r>
    </w:p>
    <w:p w:rsidR="00E6306F" w:rsidRDefault="00E6306F" w:rsidP="006537D0">
      <w:pPr>
        <w:pStyle w:val="ListParagraph"/>
        <w:numPr>
          <w:ilvl w:val="3"/>
          <w:numId w:val="12"/>
        </w:numPr>
        <w:tabs>
          <w:tab w:val="clear" w:pos="794"/>
          <w:tab w:val="clear" w:pos="1191"/>
        </w:tabs>
        <w:rPr>
          <w:noProof/>
          <w:lang w:eastAsia="ko-KR"/>
        </w:rPr>
      </w:pPr>
      <w:r>
        <w:rPr>
          <w:noProof/>
        </w:rPr>
        <w:t xml:space="preserve">The values of </w:t>
      </w:r>
      <w:r w:rsidRPr="00AD310C">
        <w:rPr>
          <w:noProof/>
        </w:rPr>
        <w:t xml:space="preserve">slice_type, num_ref_idx_l0_active_minus1 and num_ref_idx_l1_active_minus1 </w:t>
      </w:r>
      <w:r>
        <w:rPr>
          <w:noProof/>
        </w:rPr>
        <w:t xml:space="preserve">for </w:t>
      </w:r>
      <w:r w:rsidR="006537D0">
        <w:rPr>
          <w:noProof/>
        </w:rPr>
        <w:t>the generated slice rsSlice</w:t>
      </w:r>
      <w:r>
        <w:rPr>
          <w:noProof/>
        </w:rPr>
        <w:t xml:space="preserve"> are</w:t>
      </w:r>
      <w:r>
        <w:rPr>
          <w:noProof/>
          <w:lang w:eastAsia="ko-KR"/>
        </w:rPr>
        <w:t xml:space="preserve"> inferred to be equal to the </w:t>
      </w:r>
      <w:r w:rsidRPr="00AD310C">
        <w:rPr>
          <w:noProof/>
        </w:rPr>
        <w:t>slice_type, num_ref_idx_l0_active_minus1 and num_ref_idx_l1_active_minus1</w:t>
      </w:r>
      <w:r w:rsidR="006537D0">
        <w:rPr>
          <w:noProof/>
        </w:rPr>
        <w:t>,</w:t>
      </w:r>
      <w:r>
        <w:rPr>
          <w:noProof/>
          <w:lang w:eastAsia="ko-KR"/>
        </w:rPr>
        <w:t xml:space="preserve"> </w:t>
      </w:r>
      <w:r w:rsidR="006537D0">
        <w:rPr>
          <w:noProof/>
          <w:lang w:eastAsia="ko-KR"/>
        </w:rPr>
        <w:t xml:space="preserve">respectively, </w:t>
      </w:r>
      <w:r>
        <w:rPr>
          <w:noProof/>
          <w:lang w:eastAsia="ko-KR"/>
        </w:rPr>
        <w:t>of the first slice in rlPic</w:t>
      </w:r>
    </w:p>
    <w:p w:rsidR="00E6306F" w:rsidRDefault="006537D0" w:rsidP="006537D0">
      <w:pPr>
        <w:pStyle w:val="ListParagraph"/>
        <w:numPr>
          <w:ilvl w:val="3"/>
          <w:numId w:val="12"/>
        </w:numPr>
        <w:tabs>
          <w:tab w:val="clear" w:pos="794"/>
          <w:tab w:val="clear" w:pos="1191"/>
        </w:tabs>
        <w:rPr>
          <w:noProof/>
          <w:lang w:eastAsia="ko-KR"/>
        </w:rPr>
      </w:pPr>
      <w:r>
        <w:rPr>
          <w:noProof/>
        </w:rPr>
        <w:t xml:space="preserve">When rsSlice </w:t>
      </w:r>
      <w:r w:rsidRPr="00AD310C">
        <w:rPr>
          <w:noProof/>
        </w:rPr>
        <w:t xml:space="preserve">is a P or B slice, for i in the range of 0 to num_ref_idx_l0_active_minus1 of rsSlice, inclusive, </w:t>
      </w:r>
      <w:r>
        <w:rPr>
          <w:noProof/>
        </w:rPr>
        <w:t xml:space="preserve">the </w:t>
      </w:r>
      <w:r w:rsidRPr="00AD310C">
        <w:rPr>
          <w:noProof/>
        </w:rPr>
        <w:t xml:space="preserve">reference picture with index i in reference picture list 0 of rsSlice is set equal to reference picture with index i in reference picture list 0 of </w:t>
      </w:r>
      <w:r w:rsidR="007E2A3D">
        <w:rPr>
          <w:noProof/>
        </w:rPr>
        <w:t>the first slice of  rlPic</w:t>
      </w:r>
    </w:p>
    <w:p w:rsidR="007E2A3D" w:rsidRDefault="006537D0" w:rsidP="007E2A3D">
      <w:pPr>
        <w:pStyle w:val="ListParagraph"/>
        <w:numPr>
          <w:ilvl w:val="3"/>
          <w:numId w:val="12"/>
        </w:numPr>
        <w:tabs>
          <w:tab w:val="clear" w:pos="794"/>
          <w:tab w:val="clear" w:pos="1191"/>
        </w:tabs>
        <w:rPr>
          <w:noProof/>
          <w:lang w:eastAsia="ko-KR"/>
        </w:rPr>
      </w:pPr>
      <w:r w:rsidRPr="00AD310C">
        <w:rPr>
          <w:noProof/>
        </w:rPr>
        <w:t xml:space="preserve">When rsSlice is a B slice, for i in the range of 0 to num_ref_idx_l1_active_minus1 of rsSlice, inclusive, </w:t>
      </w:r>
      <w:r>
        <w:rPr>
          <w:noProof/>
        </w:rPr>
        <w:t xml:space="preserve">the </w:t>
      </w:r>
      <w:r w:rsidRPr="00AD310C">
        <w:rPr>
          <w:noProof/>
        </w:rPr>
        <w:t xml:space="preserve">reference picture with index i in reference picture list 1 of rsSlice is set equal to reference picture with index i in reference picture list 1 </w:t>
      </w:r>
      <w:r w:rsidR="007E2A3D" w:rsidRPr="00AD310C">
        <w:rPr>
          <w:noProof/>
        </w:rPr>
        <w:t xml:space="preserve">of </w:t>
      </w:r>
      <w:r w:rsidR="007E2A3D">
        <w:rPr>
          <w:noProof/>
        </w:rPr>
        <w:t>the first slice of  rlPic</w:t>
      </w:r>
    </w:p>
    <w:p w:rsidR="007E2A3D" w:rsidRPr="008870A0" w:rsidRDefault="007E2A3D" w:rsidP="008870A0">
      <w:pPr>
        <w:tabs>
          <w:tab w:val="clear" w:pos="794"/>
          <w:tab w:val="clear" w:pos="1191"/>
          <w:tab w:val="clear" w:pos="1588"/>
          <w:tab w:val="clear" w:pos="1985"/>
        </w:tabs>
        <w:spacing w:before="60"/>
        <w:ind w:left="2015"/>
        <w:rPr>
          <w:sz w:val="18"/>
          <w:szCs w:val="18"/>
        </w:rPr>
      </w:pPr>
      <w:r w:rsidRPr="008870A0">
        <w:rPr>
          <w:sz w:val="18"/>
          <w:szCs w:val="18"/>
        </w:rPr>
        <w:t xml:space="preserve">NOTE: When </w:t>
      </w:r>
      <w:r w:rsidR="008D5849">
        <w:rPr>
          <w:sz w:val="18"/>
          <w:szCs w:val="18"/>
        </w:rPr>
        <w:t xml:space="preserve">the </w:t>
      </w:r>
      <w:r w:rsidR="00D47EE1">
        <w:rPr>
          <w:sz w:val="18"/>
          <w:szCs w:val="18"/>
        </w:rPr>
        <w:t>resampled picture is used as collocated picture for temporal motion vector prediction</w:t>
      </w:r>
      <w:r w:rsidRPr="008870A0">
        <w:rPr>
          <w:sz w:val="18"/>
          <w:szCs w:val="18"/>
        </w:rPr>
        <w:t>, all slices of rlPic are constrained to have the same values of slice_type, num_ref_idx_l0_active_minus1 and num_ref_idx_l1_active_minus1.</w:t>
      </w:r>
    </w:p>
    <w:p w:rsidR="00B51CC4" w:rsidRDefault="000764A1" w:rsidP="008557C3">
      <w:pPr>
        <w:pStyle w:val="ListParagraph"/>
        <w:numPr>
          <w:ilvl w:val="2"/>
          <w:numId w:val="12"/>
        </w:numPr>
        <w:tabs>
          <w:tab w:val="clear" w:pos="794"/>
        </w:tabs>
        <w:rPr>
          <w:noProof/>
          <w:lang w:eastAsia="ko-KR"/>
        </w:rPr>
      </w:pPr>
      <w:r>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3867AF">
        <w:fldChar w:fldCharType="begin" w:fldLock="1"/>
      </w:r>
      <w:r w:rsidR="003867AF">
        <w:instrText xml:space="preserve"> REF _Ref364437164 \r \h  \* MERGEFORMAT </w:instrText>
      </w:r>
      <w:r w:rsidR="003867AF">
        <w:fldChar w:fldCharType="separate"/>
      </w:r>
      <w:r w:rsidR="004C44E5" w:rsidRPr="004C44E5">
        <w:rPr>
          <w:noProof/>
          <w:highlight w:val="yellow"/>
        </w:rPr>
        <w:t>H.8.1.4.2</w:t>
      </w:r>
      <w:r w:rsidR="003867AF">
        <w:fldChar w:fldCharType="end"/>
      </w:r>
      <w:r w:rsidR="004C44E5">
        <w:rPr>
          <w:noProof/>
        </w:rPr>
        <w:t xml:space="preserve"> </w:t>
      </w:r>
      <w:r w:rsidR="00EA1617" w:rsidRPr="00943A5F">
        <w:rPr>
          <w:noProof/>
        </w:rPr>
        <w:t xml:space="preserve">is invoked with </w:t>
      </w:r>
      <w:r w:rsidR="005C51E0">
        <w:rPr>
          <w:noProof/>
        </w:rPr>
        <w:t xml:space="preserve">reference layer picture </w:t>
      </w:r>
      <w:r w:rsidR="00231C6F">
        <w:rPr>
          <w:noProof/>
        </w:rPr>
        <w:t>rlPic</w:t>
      </w:r>
      <w:r w:rsidR="005C51E0">
        <w:rPr>
          <w:noProof/>
        </w:rPr>
        <w:t xml:space="preserve"> and its motion field</w:t>
      </w:r>
      <w:r w:rsidR="00EA1617">
        <w:rPr>
          <w:noProof/>
        </w:rPr>
        <w:t xml:space="preserve"> </w:t>
      </w:r>
      <w:r w:rsidR="001441A8">
        <w:rPr>
          <w:noProof/>
        </w:rPr>
        <w:t xml:space="preserve">data </w:t>
      </w:r>
      <w:r w:rsidR="00EA2E88">
        <w:rPr>
          <w:noProof/>
        </w:rPr>
        <w:t>including</w:t>
      </w:r>
      <w:r w:rsidR="00B51CC4">
        <w:rPr>
          <w:noProof/>
        </w:rPr>
        <w:t xml:space="preserve"> an</w:t>
      </w:r>
      <w:r w:rsidR="00EA2E88">
        <w:rPr>
          <w:noProof/>
        </w:rPr>
        <w:t xml:space="preserve"> </w:t>
      </w:r>
      <w:r w:rsidR="00B51CC4">
        <w:rPr>
          <w:noProof/>
        </w:rPr>
        <w:t xml:space="preserve">array rlPredMode specifying the prediction modes of the reference layer picture,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of the reference layer picture</w:t>
      </w:r>
      <w:r w:rsidR="00B51CC4">
        <w:rPr>
          <w:noProof/>
        </w:rPr>
        <w:t xml:space="preserve">, </w:t>
      </w:r>
      <w:r w:rsidR="00B51CC4">
        <w:rPr>
          <w:noProof/>
          <w:lang w:eastAsia="ko-KR"/>
        </w:rPr>
        <w:t>two arrays rlMvLX specifying the luma motion vectors of the reference layer picture</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FE0D4F">
        <w:rPr>
          <w:noProof/>
          <w:lang w:eastAsia="ko-KR"/>
        </w:rPr>
        <w:t>of the reference layer picture</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with the motion field </w:t>
      </w:r>
      <w:r w:rsidR="00FE0D4F">
        <w:rPr>
          <w:noProof/>
        </w:rPr>
        <w:t xml:space="preserve">data </w:t>
      </w:r>
      <w:r w:rsidR="00EA1617">
        <w:rPr>
          <w:noProof/>
        </w:rPr>
        <w:t xml:space="preserve">of </w:t>
      </w:r>
      <w:r w:rsidR="00FE0D4F">
        <w:rPr>
          <w:noProof/>
        </w:rPr>
        <w:t xml:space="preserve">the </w:t>
      </w:r>
      <w:r w:rsidR="005C51E0">
        <w:rPr>
          <w:noProof/>
        </w:rPr>
        <w:t>resampled picture rsPic</w:t>
      </w:r>
      <w:r w:rsidR="00E056F8">
        <w:rPr>
          <w:noProof/>
        </w:rPr>
        <w:t xml:space="preserve"> </w:t>
      </w:r>
      <w:r w:rsidR="00EA1617">
        <w:rPr>
          <w:noProof/>
        </w:rPr>
        <w:t>as output.</w:t>
      </w:r>
    </w:p>
    <w:p w:rsidR="00EA1617" w:rsidRDefault="00EA1617" w:rsidP="00EA1617">
      <w:pPr>
        <w:pStyle w:val="Annex5"/>
        <w:ind w:left="2232"/>
      </w:pPr>
      <w:bookmarkStart w:id="1954" w:name="_Ref348598889"/>
      <w:r w:rsidRPr="00665644">
        <w:t>Resampling process of picture sample values</w:t>
      </w:r>
      <w:bookmarkEnd w:id="1954"/>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lastRenderedPageBreak/>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3867AF">
        <w:fldChar w:fldCharType="begin" w:fldLock="1"/>
      </w:r>
      <w:r w:rsidR="003867AF">
        <w:instrText xml:space="preserve"> REF _Ref348598872 \r \h  \* MERGEFORMAT </w:instrText>
      </w:r>
      <w:r w:rsidR="003867AF">
        <w:fldChar w:fldCharType="separate"/>
      </w:r>
      <w:r w:rsidR="00E907A9" w:rsidRPr="00E907A9">
        <w:rPr>
          <w:noProof/>
          <w:highlight w:val="yellow"/>
          <w:lang w:eastAsia="ko-KR"/>
        </w:rPr>
        <w:t>H.8.1.4.1.1</w:t>
      </w:r>
      <w:r w:rsidR="003867AF">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3867AF">
        <w:fldChar w:fldCharType="begin" w:fldLock="1"/>
      </w:r>
      <w:r w:rsidR="003867AF">
        <w:instrText xml:space="preserve"> REF _Ref348037885 \r \h  \* MERGEFORMAT </w:instrText>
      </w:r>
      <w:r w:rsidR="003867AF">
        <w:fldChar w:fldCharType="separate"/>
      </w:r>
      <w:r w:rsidR="00E907A9" w:rsidRPr="00E907A9">
        <w:rPr>
          <w:noProof/>
          <w:highlight w:val="yellow"/>
          <w:lang w:eastAsia="ko-KR"/>
        </w:rPr>
        <w:t>H.8.1.4.1.2</w:t>
      </w:r>
      <w:r w:rsidR="003867AF">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1955" w:name="_Ref348598872"/>
      <w:r>
        <w:t>Resampling process of l</w:t>
      </w:r>
      <w:r w:rsidRPr="00665644">
        <w:t>uma sample</w:t>
      </w:r>
      <w:r>
        <w:t xml:space="preserve"> values</w:t>
      </w:r>
      <w:bookmarkEnd w:id="1955"/>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w:t>
      </w:r>
      <w:r w:rsidR="001276F3">
        <w:rPr>
          <w:noProof/>
        </w:rPr>
        <w:t>InSamplesY</w:t>
      </w:r>
      <w:r>
        <w:rPr>
          <w:noProof/>
        </w:rPr>
        <w:t>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w:t>
      </w:r>
      <w:r w:rsidR="001276F3">
        <w:rPr>
          <w:noProof/>
        </w:rPr>
        <w:t>InSamplesY</w:t>
      </w:r>
      <w:r>
        <w:rPr>
          <w:noProof/>
        </w:rPr>
        <w:t>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w:t>
      </w:r>
      <w:r w:rsidR="001276F3">
        <w:rPr>
          <w:noProof/>
          <w:lang w:eastAsia="ko-KR"/>
        </w:rPr>
        <w:t>InSamplesY</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3867AF">
        <w:fldChar w:fldCharType="begin" w:fldLock="1"/>
      </w:r>
      <w:r w:rsidR="003867AF">
        <w:instrText xml:space="preserve"> REF _Ref347127882 \r \h  \* MERGEFORMAT </w:instrText>
      </w:r>
      <w:r w:rsidR="003867AF">
        <w:fldChar w:fldCharType="separate"/>
      </w:r>
      <w:r w:rsidR="00E907A9" w:rsidRPr="00E907A9">
        <w:rPr>
          <w:highlight w:val="yellow"/>
        </w:rPr>
        <w:t>H.8.1.4.1.3</w:t>
      </w:r>
      <w:r w:rsidR="003867AF">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1956" w:name="_Ref348037885"/>
      <w:r>
        <w:t>R</w:t>
      </w:r>
      <w:r w:rsidRPr="00665644">
        <w:t>esampling process</w:t>
      </w:r>
      <w:r>
        <w:t xml:space="preserve"> of chroma sample values</w:t>
      </w:r>
      <w:bookmarkEnd w:id="1956"/>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w:t>
      </w:r>
      <w:r w:rsidR="001276F3">
        <w:rPr>
          <w:noProof/>
        </w:rPr>
        <w:t>InSamplesY</w:t>
      </w:r>
      <w:r>
        <w:rPr>
          <w:noProof/>
        </w:rPr>
        <w:t>–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w:t>
      </w:r>
      <w:r w:rsidR="001276F3">
        <w:rPr>
          <w:noProof/>
        </w:rPr>
        <w:t>InSamplesY</w:t>
      </w:r>
      <w:r>
        <w:rPr>
          <w:noProof/>
        </w:rPr>
        <w:t>–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3867AF">
        <w:fldChar w:fldCharType="begin" w:fldLock="1"/>
      </w:r>
      <w:r w:rsidR="003867AF">
        <w:instrText xml:space="preserve"> REF _Ref347151884 \r \h  \* MERGEFORMAT </w:instrText>
      </w:r>
      <w:r w:rsidR="003867AF">
        <w:fldChar w:fldCharType="separate"/>
      </w:r>
      <w:r w:rsidR="00E907A9" w:rsidRPr="00E907A9">
        <w:rPr>
          <w:highlight w:val="yellow"/>
        </w:rPr>
        <w:t>H.8.1.4.1.4</w:t>
      </w:r>
      <w:r w:rsidR="003867AF">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1957" w:name="_Ref347127882"/>
      <w:r>
        <w:rPr>
          <w:noProof/>
          <w:lang w:eastAsia="ko-KR"/>
        </w:rPr>
        <w:t>Luma</w:t>
      </w:r>
      <w:r w:rsidRPr="00665644">
        <w:rPr>
          <w:noProof/>
          <w:lang w:eastAsia="ko-KR"/>
        </w:rPr>
        <w:t xml:space="preserve"> sample </w:t>
      </w:r>
      <w:r>
        <w:rPr>
          <w:noProof/>
          <w:lang w:eastAsia="ko-KR"/>
        </w:rPr>
        <w:t>interpolation process</w:t>
      </w:r>
      <w:bookmarkEnd w:id="1957"/>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040449">
      <w:pPr>
        <w:ind w:left="434" w:hanging="434"/>
        <w:rPr>
          <w:noProof/>
        </w:rPr>
      </w:pPr>
      <w:r w:rsidRPr="00943A5F">
        <w:rPr>
          <w:noProof/>
        </w:rPr>
        <w:t>–</w:t>
      </w:r>
      <w:r w:rsidRPr="00943A5F">
        <w:rPr>
          <w:noProof/>
        </w:rPr>
        <w:tab/>
      </w:r>
      <w:r w:rsidRPr="003F17AE">
        <w:rPr>
          <w:lang w:eastAsia="ko-KR"/>
        </w:rPr>
        <w:t xml:space="preserve">a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E907A9">
        <w:rPr>
          <w:highlight w:val="yellow"/>
        </w:rPr>
        <w:t>Table </w:t>
      </w:r>
      <w:r w:rsidR="00E907A9">
        <w:rPr>
          <w:highlight w:val="yellow"/>
        </w:rPr>
        <w:t>H</w:t>
      </w:r>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specifies the 8-tap filter coefficients f</w:t>
      </w:r>
      <w:r w:rsidR="00EA1617" w:rsidRPr="00C3069B">
        <w:rPr>
          <w:rFonts w:ascii="Times New Roman" w:hAnsi="Times New Roman"/>
          <w:vertAlign w:val="subscript"/>
        </w:rPr>
        <w:t>L</w:t>
      </w:r>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1958" w:name="_Ref351654170"/>
      <w:bookmarkStart w:id="1959" w:name="_Ref351655790"/>
      <w:r w:rsidRPr="003243B0">
        <w:lastRenderedPageBreak/>
        <w:t>Table </w:t>
      </w:r>
      <w:r w:rsidR="00E907A9">
        <w:t>H</w:t>
      </w:r>
      <w:r w:rsidRPr="003243B0">
        <w:noBreakHyphen/>
      </w:r>
      <w:bookmarkEnd w:id="1958"/>
      <w:r w:rsidR="0045146C" w:rsidRPr="003243B0">
        <w:fldChar w:fldCharType="begin" w:fldLock="1"/>
      </w:r>
      <w:r w:rsidRPr="0025099E">
        <w:instrText xml:space="preserve"> SEQ Table \* ARABIC \r 1 </w:instrText>
      </w:r>
      <w:r w:rsidR="0045146C" w:rsidRPr="003243B0">
        <w:fldChar w:fldCharType="separate"/>
      </w:r>
      <w:r w:rsidRPr="003243B0">
        <w:t>1</w:t>
      </w:r>
      <w:r w:rsidR="0045146C" w:rsidRPr="003243B0">
        <w:fldChar w:fldCharType="end"/>
      </w:r>
      <w:bookmarkEnd w:id="1959"/>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653170" w:rsidRDefault="00EA1617" w:rsidP="00EA1617">
      <w:pPr>
        <w:rPr>
          <w:noProof/>
          <w:lang w:eastAsia="ko-KR"/>
        </w:rPr>
      </w:pPr>
      <w:r w:rsidRPr="00653170">
        <w:rPr>
          <w:noProof/>
        </w:rPr>
        <w:t xml:space="preserve">The value of the interpolated luma sample </w:t>
      </w:r>
      <w:r w:rsidRPr="00653170">
        <w:rPr>
          <w:noProof/>
          <w:lang w:eastAsia="ko-KR"/>
        </w:rPr>
        <w:t xml:space="preserve">IntLumaSample  is derived by applying </w:t>
      </w:r>
      <w:r w:rsidRPr="00653170">
        <w:rPr>
          <w:noProof/>
        </w:rPr>
        <w:t>the following ordered steps:</w:t>
      </w:r>
    </w:p>
    <w:p w:rsidR="00EA1617" w:rsidRPr="00653170" w:rsidRDefault="00EA1617" w:rsidP="008557C3">
      <w:pPr>
        <w:numPr>
          <w:ilvl w:val="0"/>
          <w:numId w:val="36"/>
        </w:numPr>
        <w:tabs>
          <w:tab w:val="clear" w:pos="794"/>
          <w:tab w:val="clear" w:pos="1191"/>
          <w:tab w:val="clear" w:pos="1588"/>
          <w:tab w:val="clear" w:pos="1985"/>
        </w:tabs>
      </w:pPr>
      <w:r w:rsidRPr="00653170">
        <w:t xml:space="preserve">The derivation process for reference layer sample location used in resampling as specified in subclause </w:t>
      </w:r>
      <w:r w:rsidR="003867AF">
        <w:fldChar w:fldCharType="begin" w:fldLock="1"/>
      </w:r>
      <w:r w:rsidR="003867AF">
        <w:instrText xml:space="preserve"> REF _Ref364437312 \r \h  \* MERGEFORMAT </w:instrText>
      </w:r>
      <w:r w:rsidR="003867AF">
        <w:fldChar w:fldCharType="separate"/>
      </w:r>
      <w:r w:rsidR="004C44E5" w:rsidRPr="00653170">
        <w:rPr>
          <w:highlight w:val="yellow"/>
        </w:rPr>
        <w:t>H.6.2</w:t>
      </w:r>
      <w:r w:rsidR="003867AF">
        <w:fldChar w:fldCharType="end"/>
      </w:r>
      <w:r w:rsidRPr="00653170">
        <w:t xml:space="preserve"> is invoked with cIdx equal to 0 and luma sample location ( xP, yP ) given as the inputs and ( xRef16, yRef16 ) in units of 1/16-th sample as output.</w:t>
      </w:r>
    </w:p>
    <w:p w:rsidR="00EA1617" w:rsidRPr="00653170" w:rsidRDefault="00EA1617" w:rsidP="008557C3">
      <w:pPr>
        <w:numPr>
          <w:ilvl w:val="0"/>
          <w:numId w:val="36"/>
        </w:numPr>
        <w:tabs>
          <w:tab w:val="clear" w:pos="794"/>
          <w:tab w:val="clear" w:pos="1191"/>
          <w:tab w:val="clear" w:pos="1588"/>
          <w:tab w:val="clear" w:pos="1985"/>
        </w:tabs>
      </w:pPr>
      <w:r w:rsidRPr="00653170">
        <w:t>The variables xRef and xPhase are derived as follows:</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xRef     = ( xRef16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sz w:val="20"/>
          <w:szCs w:val="20"/>
        </w:rPr>
      </w:pPr>
      <w:r w:rsidRPr="00653170">
        <w:rPr>
          <w:rFonts w:ascii="Times New Roman" w:hAnsi="Times New Roman"/>
          <w:sz w:val="20"/>
          <w:szCs w:val="20"/>
        </w:rPr>
        <w:t>xPhase = ( xRef16 )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24</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variables yRef and yPhase are derived as follows</w:t>
      </w:r>
      <w:r w:rsidR="009A352C" w:rsidRPr="00653170">
        <w:t>:</w:t>
      </w:r>
    </w:p>
    <w:p w:rsidR="00CE1BE4"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yRef     = ( yRef16 &gt;&gt; 4 )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25</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yPhase = ( yRef16 ) % 16</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26</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2668F1" w:rsidRPr="00653170" w:rsidRDefault="002668F1" w:rsidP="008557C3">
      <w:pPr>
        <w:numPr>
          <w:ilvl w:val="0"/>
          <w:numId w:val="36"/>
        </w:numPr>
        <w:tabs>
          <w:tab w:val="clear" w:pos="794"/>
          <w:tab w:val="clear" w:pos="1191"/>
          <w:tab w:val="clear" w:pos="1588"/>
          <w:tab w:val="clear" w:pos="1985"/>
        </w:tabs>
      </w:pPr>
      <w:r w:rsidRPr="00653170">
        <w:t>The variables shift1, shift2 and offset are derived as follows:</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 xml:space="preserve">shift1 = </w:t>
      </w:r>
      <w:r w:rsidR="00BD70A6" w:rsidRPr="00653170">
        <w:rPr>
          <w:rFonts w:ascii="Times New Roman" w:hAnsi="Times New Roman"/>
          <w:sz w:val="20"/>
          <w:szCs w:val="20"/>
        </w:rPr>
        <w:t>RefLayer</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sz w:val="20"/>
          <w:szCs w:val="20"/>
        </w:rPr>
        <w:t> – 8</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27</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CE1BE4" w:rsidRPr="00653170" w:rsidRDefault="002668F1" w:rsidP="002668F1">
      <w:pPr>
        <w:pStyle w:val="AVCEquationlevel1CharCharCharChar"/>
        <w:spacing w:before="120" w:after="120"/>
        <w:ind w:left="1191"/>
        <w:rPr>
          <w:rFonts w:ascii="Times New Roman" w:hAnsi="Times New Roman"/>
          <w:noProof/>
          <w:sz w:val="20"/>
          <w:szCs w:val="20"/>
          <w:lang w:eastAsia="ko-KR"/>
        </w:rPr>
      </w:pPr>
      <w:r w:rsidRPr="00653170">
        <w:rPr>
          <w:rFonts w:ascii="Times New Roman" w:hAnsi="Times New Roman"/>
          <w:sz w:val="20"/>
          <w:szCs w:val="20"/>
        </w:rPr>
        <w:t>shift2 = 20 – BitDepth</w:t>
      </w:r>
      <w:r w:rsidRPr="00653170">
        <w:rPr>
          <w:rFonts w:ascii="Times New Roman" w:hAnsi="Times New Roman"/>
          <w:sz w:val="20"/>
          <w:szCs w:val="20"/>
          <w:vertAlign w:val="subscript"/>
        </w:rPr>
        <w:t>Y</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28</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2668F1" w:rsidRPr="00653170" w:rsidRDefault="002668F1" w:rsidP="002668F1">
      <w:pPr>
        <w:pStyle w:val="AVCEquationlevel1CharCharCharChar"/>
        <w:spacing w:before="120" w:after="120"/>
        <w:ind w:left="1191"/>
        <w:rPr>
          <w:rFonts w:ascii="Times New Roman" w:hAnsi="Times New Roman"/>
          <w:sz w:val="20"/>
          <w:szCs w:val="20"/>
        </w:rPr>
      </w:pPr>
      <w:r w:rsidRPr="00653170">
        <w:rPr>
          <w:rFonts w:ascii="Times New Roman" w:hAnsi="Times New Roman"/>
          <w:sz w:val="20"/>
          <w:szCs w:val="20"/>
        </w:rPr>
        <w:t>offset =</w:t>
      </w:r>
      <w:r w:rsidR="00AB4A81" w:rsidRPr="00653170">
        <w:rPr>
          <w:rFonts w:ascii="Times New Roman" w:hAnsi="Times New Roman"/>
          <w:sz w:val="20"/>
          <w:szCs w:val="20"/>
        </w:rPr>
        <w:t xml:space="preserve"> </w:t>
      </w:r>
      <w:r w:rsidRPr="00653170">
        <w:rPr>
          <w:rFonts w:ascii="Times New Roman" w:hAnsi="Times New Roman"/>
          <w:sz w:val="20"/>
          <w:szCs w:val="20"/>
        </w:rPr>
        <w:t>1 &lt;&lt; (</w:t>
      </w:r>
      <w:r w:rsidR="009C2210" w:rsidRPr="00653170">
        <w:rPr>
          <w:rFonts w:ascii="Times New Roman" w:hAnsi="Times New Roman"/>
          <w:sz w:val="20"/>
          <w:szCs w:val="20"/>
        </w:rPr>
        <w:t> </w:t>
      </w:r>
      <w:r w:rsidRPr="00653170">
        <w:rPr>
          <w:rFonts w:ascii="Times New Roman" w:hAnsi="Times New Roman"/>
          <w:sz w:val="20"/>
          <w:szCs w:val="20"/>
        </w:rPr>
        <w:t>shift2 – 1)</w:t>
      </w:r>
      <w:r w:rsidR="00CD3F93" w:rsidRPr="00653170">
        <w:rPr>
          <w:rFonts w:ascii="Times New Roman" w:hAnsi="Times New Roman"/>
          <w:sz w:val="20"/>
          <w:szCs w:val="20"/>
        </w:rPr>
        <w:tab/>
      </w:r>
      <w:r w:rsidR="00CD3F93" w:rsidRPr="00653170">
        <w:rPr>
          <w:rFonts w:ascii="Times New Roman" w:hAnsi="Times New Roman"/>
          <w:noProof/>
          <w:sz w:val="20"/>
          <w:szCs w:val="20"/>
          <w:highlight w:val="yellow"/>
          <w:lang w:eastAsia="ko-KR"/>
        </w:rPr>
        <w:t>(H</w:t>
      </w:r>
      <w:r w:rsidR="00CD3F93"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CD3F93"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29</w:t>
      </w:r>
      <w:r w:rsidR="0045146C" w:rsidRPr="00653170">
        <w:rPr>
          <w:rFonts w:ascii="Times New Roman" w:hAnsi="Times New Roman"/>
          <w:noProof/>
          <w:sz w:val="20"/>
          <w:szCs w:val="20"/>
          <w:highlight w:val="yellow"/>
        </w:rPr>
        <w:fldChar w:fldCharType="end"/>
      </w:r>
      <w:r w:rsidR="00CD3F93" w:rsidRPr="00653170">
        <w:rPr>
          <w:rFonts w:ascii="Times New Roman" w:hAnsi="Times New Roman"/>
          <w:noProof/>
          <w:sz w:val="20"/>
          <w:szCs w:val="20"/>
          <w:highlight w:val="yellow"/>
          <w:lang w:eastAsia="ko-KR"/>
        </w:rPr>
        <w:t>)</w:t>
      </w:r>
    </w:p>
    <w:p w:rsidR="00EA1617" w:rsidRPr="00653170" w:rsidRDefault="00EA1617" w:rsidP="008557C3">
      <w:pPr>
        <w:numPr>
          <w:ilvl w:val="0"/>
          <w:numId w:val="36"/>
        </w:numPr>
        <w:tabs>
          <w:tab w:val="clear" w:pos="794"/>
          <w:tab w:val="clear" w:pos="1191"/>
          <w:tab w:val="clear" w:pos="1588"/>
          <w:tab w:val="clear" w:pos="1985"/>
        </w:tabs>
      </w:pPr>
      <w:r w:rsidRPr="00653170">
        <w:t>The sample value tempArray[ n</w:t>
      </w:r>
      <w:r w:rsidR="00007E24" w:rsidRPr="00653170">
        <w:t> </w:t>
      </w:r>
      <w:r w:rsidRPr="00653170">
        <w:t>] with n = 0</w:t>
      </w:r>
      <w:r w:rsidR="00007E24" w:rsidRPr="00653170">
        <w:t> … </w:t>
      </w:r>
      <w:r w:rsidRPr="00653170">
        <w:t>7, is derived as follows</w:t>
      </w:r>
      <w:r w:rsidR="009A352C" w:rsidRPr="00653170">
        <w:t>:</w:t>
      </w:r>
    </w:p>
    <w:p w:rsidR="00EA1617" w:rsidRPr="00653170" w:rsidRDefault="00EA1617" w:rsidP="00EA1617">
      <w:pPr>
        <w:pStyle w:val="AVCEquationlevel1CharCharCharChar"/>
        <w:spacing w:before="120" w:after="120"/>
        <w:rPr>
          <w:rFonts w:ascii="Times New Roman" w:hAnsi="Times New Roman"/>
          <w:noProof/>
          <w:sz w:val="20"/>
          <w:szCs w:val="20"/>
          <w:lang w:eastAsia="ko-KR"/>
        </w:rPr>
      </w:pPr>
      <w:r w:rsidRPr="00653170">
        <w:rPr>
          <w:rFonts w:ascii="Times New Roman" w:hAnsi="Times New Roman"/>
          <w:sz w:val="20"/>
          <w:szCs w:val="20"/>
        </w:rPr>
        <w:t xml:space="preserve">yPosRL = </w:t>
      </w:r>
      <w:r w:rsidRPr="00653170">
        <w:rPr>
          <w:rFonts w:ascii="Times New Roman" w:hAnsi="Times New Roman"/>
          <w:noProof/>
          <w:sz w:val="20"/>
          <w:szCs w:val="20"/>
          <w:lang w:eastAsia="ko-KR"/>
        </w:rPr>
        <w:t>Clip3( 0, RefLayerPicHeight</w:t>
      </w:r>
      <w:r w:rsidR="001276F3">
        <w:rPr>
          <w:rFonts w:ascii="Times New Roman" w:hAnsi="Times New Roman"/>
          <w:noProof/>
          <w:sz w:val="20"/>
          <w:szCs w:val="20"/>
          <w:lang w:eastAsia="ko-KR"/>
        </w:rPr>
        <w:t>InSamplesY</w:t>
      </w:r>
      <w:r w:rsidRPr="00653170">
        <w:rPr>
          <w:rFonts w:ascii="Times New Roman" w:hAnsi="Times New Roman"/>
          <w:noProof/>
          <w:sz w:val="20"/>
          <w:szCs w:val="20"/>
        </w:rPr>
        <w:t xml:space="preserve">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n</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 xml:space="preserv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30</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653170" w:rsidRDefault="00EA1617" w:rsidP="00EA1617">
      <w:pPr>
        <w:pStyle w:val="AVCEquationlevel1CharCharCharChar"/>
        <w:spacing w:before="120" w:after="120"/>
        <w:rPr>
          <w:rFonts w:ascii="Times New Roman" w:hAnsi="Times New Roman"/>
          <w:sz w:val="20"/>
          <w:szCs w:val="20"/>
        </w:rPr>
      </w:pPr>
      <w:r w:rsidRPr="00653170">
        <w:rPr>
          <w:rFonts w:ascii="Times New Roman" w:hAnsi="Times New Roman"/>
          <w:noProof/>
          <w:sz w:val="20"/>
          <w:szCs w:val="20"/>
          <w:lang w:eastAsia="ko-KR"/>
        </w:rPr>
        <w:t>refW</w:t>
      </w:r>
      <w:r w:rsidR="0006365F" w:rsidRPr="00653170">
        <w:rPr>
          <w:rFonts w:ascii="Times New Roman" w:eastAsia="SimSun" w:hAnsi="Times New Roman"/>
          <w:noProof/>
          <w:sz w:val="20"/>
          <w:szCs w:val="20"/>
          <w:lang w:val="en-US" w:eastAsia="zh-CN"/>
        </w:rPr>
        <w:t>   </w:t>
      </w:r>
      <w:r w:rsidRPr="00653170">
        <w:rPr>
          <w:rFonts w:ascii="Times New Roman" w:eastAsia="SimSun" w:hAnsi="Times New Roman"/>
          <w:noProof/>
          <w:sz w:val="20"/>
          <w:szCs w:val="20"/>
          <w:lang w:val="en-US" w:eastAsia="zh-CN"/>
        </w:rPr>
        <w:t>  </w:t>
      </w:r>
      <w:r w:rsidRPr="00653170">
        <w:rPr>
          <w:rFonts w:ascii="Times New Roman" w:hAnsi="Times New Roman"/>
          <w:noProof/>
          <w:sz w:val="20"/>
          <w:szCs w:val="20"/>
          <w:lang w:eastAsia="ko-KR"/>
        </w:rPr>
        <w:t xml:space="preserve"> = RefLayerPicWidth</w:t>
      </w:r>
      <w:r w:rsidR="001276F3">
        <w:rPr>
          <w:rFonts w:ascii="Times New Roman" w:hAnsi="Times New Roman"/>
          <w:noProof/>
          <w:sz w:val="20"/>
          <w:szCs w:val="20"/>
          <w:lang w:eastAsia="ko-KR"/>
        </w:rPr>
        <w:t>InSamplesY</w:t>
      </w:r>
    </w:p>
    <w:p w:rsidR="00EA1617" w:rsidRPr="0065317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653170">
        <w:rPr>
          <w:rFonts w:ascii="Times New Roman" w:hAnsi="Times New Roman"/>
          <w:sz w:val="20"/>
          <w:szCs w:val="20"/>
        </w:rPr>
        <w:t>tempArray[</w:t>
      </w:r>
      <w:r w:rsidR="009F6816" w:rsidRPr="00653170">
        <w:rPr>
          <w:rFonts w:ascii="Times New Roman" w:hAnsi="Times New Roman"/>
          <w:sz w:val="20"/>
          <w:szCs w:val="20"/>
        </w:rPr>
        <w:t> </w:t>
      </w:r>
      <w:r w:rsidRPr="00653170">
        <w:rPr>
          <w:rFonts w:ascii="Times New Roman" w:hAnsi="Times New Roman"/>
          <w:sz w:val="20"/>
          <w:szCs w:val="20"/>
        </w:rPr>
        <w:t>n</w:t>
      </w:r>
      <w:r w:rsidR="009F6816" w:rsidRPr="00653170">
        <w:rPr>
          <w:rFonts w:ascii="Times New Roman" w:hAnsi="Times New Roman"/>
          <w:sz w:val="20"/>
          <w:szCs w:val="20"/>
        </w:rPr>
        <w:t> </w:t>
      </w:r>
      <w:r w:rsidRPr="00653170">
        <w:rPr>
          <w:rFonts w:ascii="Times New Roman" w:hAnsi="Times New Roman"/>
          <w:sz w:val="20"/>
          <w:szCs w:val="20"/>
        </w:rPr>
        <w:t xml:space="preserve">] = </w:t>
      </w:r>
      <w:r w:rsidR="00CD3F93" w:rsidRPr="00653170">
        <w:rPr>
          <w:rFonts w:ascii="Times New Roman" w:hAnsi="Times New Roman"/>
          <w:sz w:val="20"/>
          <w:szCs w:val="20"/>
        </w:rPr>
        <w:t>( </w:t>
      </w:r>
      <w:r w:rsidRPr="00653170">
        <w:rPr>
          <w:rFonts w:ascii="Times New Roman" w:hAnsi="Times New Roman"/>
          <w:sz w:val="20"/>
          <w:szCs w:val="20"/>
        </w:rPr>
        <w:t>f</w:t>
      </w:r>
      <w:r w:rsidRPr="00653170">
        <w:rPr>
          <w:rFonts w:ascii="Times New Roman" w:hAnsi="Times New Roman"/>
          <w:sz w:val="20"/>
          <w:szCs w:val="20"/>
          <w:vertAlign w:val="subscript"/>
        </w:rPr>
        <w:t>L</w:t>
      </w:r>
      <w:r w:rsidRPr="00653170">
        <w:rPr>
          <w:rFonts w:ascii="Times New Roman" w:hAnsi="Times New Roman"/>
          <w:sz w:val="20"/>
          <w:szCs w:val="20"/>
        </w:rPr>
        <w:t>[ xPhase, 0 ]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1 ]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2 ]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3 ]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w:t>
      </w:r>
      <w:r w:rsidRPr="00653170">
        <w:rPr>
          <w:rFonts w:ascii="Times New Roman" w:hAnsi="Times New Roman"/>
          <w:noProof/>
          <w:sz w:val="20"/>
          <w:szCs w:val="20"/>
        </w:rPr>
        <w:t>refW</w:t>
      </w:r>
      <w:r w:rsidR="009F6816" w:rsidRPr="00653170">
        <w:rPr>
          <w:rFonts w:ascii="Times New Roman" w:hAnsi="Times New Roman"/>
          <w:noProof/>
          <w:sz w:val="20"/>
          <w:szCs w:val="20"/>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4 ]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31</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5 ]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2),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6 ]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3),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xPhase, 7 ] * </w:t>
      </w:r>
      <w:r w:rsidRPr="00653170">
        <w:rPr>
          <w:rFonts w:ascii="Times New Roman" w:hAnsi="Times New Roman"/>
          <w:noProof/>
          <w:sz w:val="20"/>
          <w:szCs w:val="20"/>
        </w:rPr>
        <w:t>rlPicSample</w:t>
      </w:r>
      <w:r w:rsidRPr="00653170">
        <w:rPr>
          <w:rFonts w:ascii="Times New Roman" w:hAnsi="Times New Roman"/>
          <w:noProof/>
          <w:sz w:val="20"/>
          <w:szCs w:val="20"/>
          <w:vertAlign w:val="subscript"/>
          <w:lang w:eastAsia="ko-KR"/>
        </w:rPr>
        <w:t>L</w:t>
      </w:r>
      <w:r w:rsidRPr="00653170">
        <w:rPr>
          <w:rFonts w:ascii="Times New Roman" w:hAnsi="Times New Roman"/>
          <w:sz w:val="20"/>
          <w:szCs w:val="20"/>
        </w:rPr>
        <w:t>[ </w:t>
      </w:r>
      <w:r w:rsidRPr="00653170">
        <w:rPr>
          <w:rFonts w:ascii="Times New Roman" w:hAnsi="Times New Roman"/>
          <w:noProof/>
          <w:sz w:val="20"/>
          <w:szCs w:val="20"/>
          <w:lang w:eastAsia="ko-KR"/>
        </w:rPr>
        <w:t>Clip3( 0, refW</w:t>
      </w:r>
      <w:r w:rsidR="009F6816"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1,</w:t>
      </w:r>
      <w:r w:rsidRPr="00653170">
        <w:rPr>
          <w:rFonts w:ascii="Times New Roman" w:hAnsi="Times New Roman"/>
          <w:noProof/>
          <w:sz w:val="20"/>
          <w:szCs w:val="20"/>
          <w:lang w:eastAsia="ko-KR"/>
        </w:rPr>
        <w:t> </w:t>
      </w:r>
      <w:r w:rsidRPr="00653170">
        <w:rPr>
          <w:rFonts w:ascii="Times New Roman" w:hAnsi="Times New Roman"/>
          <w:sz w:val="20"/>
          <w:szCs w:val="20"/>
        </w:rPr>
        <w:t>xRef +</w:t>
      </w:r>
      <w:r w:rsidRPr="00653170">
        <w:rPr>
          <w:rFonts w:ascii="Times New Roman" w:hAnsi="Times New Roman"/>
          <w:noProof/>
          <w:sz w:val="20"/>
          <w:szCs w:val="20"/>
          <w:lang w:eastAsia="ko-KR"/>
        </w:rPr>
        <w:t> </w:t>
      </w:r>
      <w:r w:rsidRPr="00653170">
        <w:rPr>
          <w:rFonts w:ascii="Times New Roman" w:hAnsi="Times New Roman"/>
          <w:sz w:val="20"/>
          <w:szCs w:val="20"/>
        </w:rPr>
        <w:t>4), yPosRL</w:t>
      </w:r>
      <w:r w:rsidRPr="00653170">
        <w:rPr>
          <w:rFonts w:ascii="Times New Roman" w:hAnsi="Times New Roman"/>
          <w:noProof/>
          <w:sz w:val="20"/>
          <w:szCs w:val="20"/>
          <w:lang w:eastAsia="ko-KR"/>
        </w:rPr>
        <w:t> </w:t>
      </w:r>
      <w:r w:rsidRPr="00653170">
        <w:rPr>
          <w:rFonts w:ascii="Times New Roman" w:hAnsi="Times New Roman"/>
          <w:sz w:val="20"/>
          <w:szCs w:val="20"/>
        </w:rPr>
        <w:t>]</w:t>
      </w:r>
      <w:r w:rsidR="00CD3F93" w:rsidRPr="00653170">
        <w:rPr>
          <w:rFonts w:ascii="Times New Roman" w:hAnsi="Times New Roman"/>
          <w:sz w:val="20"/>
          <w:szCs w:val="20"/>
        </w:rPr>
        <w:t> )</w:t>
      </w:r>
      <w:r w:rsidR="00CD3F93" w:rsidRPr="00653170">
        <w:rPr>
          <w:rFonts w:ascii="Times New Roman" w:eastAsia="SimSun" w:hAnsi="Times New Roman"/>
          <w:sz w:val="20"/>
          <w:szCs w:val="20"/>
          <w:lang w:val="en-US" w:eastAsia="zh-CN"/>
        </w:rPr>
        <w:t> &gt;&gt; shift1</w:t>
      </w:r>
    </w:p>
    <w:p w:rsidR="00EA1617" w:rsidRPr="00653170" w:rsidRDefault="00EA1617" w:rsidP="008557C3">
      <w:pPr>
        <w:numPr>
          <w:ilvl w:val="0"/>
          <w:numId w:val="36"/>
        </w:numPr>
        <w:tabs>
          <w:tab w:val="clear" w:pos="794"/>
          <w:tab w:val="clear" w:pos="1191"/>
          <w:tab w:val="clear" w:pos="1588"/>
          <w:tab w:val="clear" w:pos="1985"/>
        </w:tabs>
      </w:pPr>
      <w:r w:rsidRPr="00653170">
        <w:rPr>
          <w:noProof/>
          <w:lang w:eastAsia="ko-KR"/>
        </w:rPr>
        <w:t>The interpolated luma sample value intLumaSample</w:t>
      </w:r>
      <w:r w:rsidRPr="00653170">
        <w:t xml:space="preserve"> is derived as follows</w:t>
      </w:r>
      <w:r w:rsidR="009F6FAA" w:rsidRPr="00653170">
        <w:t>:</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 xml:space="preserve">intLumaSample </w:t>
      </w:r>
      <w:r w:rsidRPr="00653170">
        <w:rPr>
          <w:rFonts w:ascii="Times New Roman" w:hAnsi="Times New Roman"/>
          <w:sz w:val="20"/>
          <w:szCs w:val="20"/>
        </w:rPr>
        <w:t>= ( f</w:t>
      </w:r>
      <w:r w:rsidRPr="00653170">
        <w:rPr>
          <w:rFonts w:ascii="Times New Roman" w:hAnsi="Times New Roman"/>
          <w:sz w:val="20"/>
          <w:szCs w:val="20"/>
          <w:vertAlign w:val="subscript"/>
        </w:rPr>
        <w:t>L</w:t>
      </w:r>
      <w:r w:rsidRPr="00653170">
        <w:rPr>
          <w:rFonts w:ascii="Times New Roman" w:hAnsi="Times New Roman"/>
          <w:sz w:val="20"/>
          <w:szCs w:val="20"/>
        </w:rPr>
        <w:t>[ yPhase, 0 ] * tempArray [ 0 ]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1 ] * tempArray [ 1 ]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2 ] * tempArray [ 2 ]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3 ] * tempArray [ 3 ]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4 ] * tempArray [ 4 ]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32</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r w:rsidRPr="00653170">
        <w:rPr>
          <w:rFonts w:ascii="Times New Roman" w:hAnsi="Times New Roman"/>
          <w:noProof/>
          <w:sz w:val="20"/>
          <w:szCs w:val="20"/>
          <w:lang w:eastAsia="ko-KR"/>
        </w:rPr>
        <w:br/>
      </w:r>
      <w:r w:rsidRPr="00653170">
        <w:rPr>
          <w:rFonts w:ascii="Times New Roman" w:hAnsi="Times New Roman"/>
          <w:sz w:val="20"/>
          <w:szCs w:val="20"/>
        </w:rPr>
        <w:lastRenderedPageBreak/>
        <w:tab/>
        <w:t>f</w:t>
      </w:r>
      <w:r w:rsidRPr="00653170">
        <w:rPr>
          <w:rFonts w:ascii="Times New Roman" w:hAnsi="Times New Roman"/>
          <w:sz w:val="20"/>
          <w:szCs w:val="20"/>
          <w:vertAlign w:val="subscript"/>
        </w:rPr>
        <w:t>L</w:t>
      </w:r>
      <w:r w:rsidRPr="00653170">
        <w:rPr>
          <w:rFonts w:ascii="Times New Roman" w:hAnsi="Times New Roman"/>
          <w:sz w:val="20"/>
          <w:szCs w:val="20"/>
        </w:rPr>
        <w:t>[ yPhase, 5 ] * tempArray [ 5 ]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6 ] * tempArray [ 6 ]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sz w:val="20"/>
          <w:szCs w:val="20"/>
        </w:rPr>
        <w:tab/>
      </w:r>
      <w:r w:rsidRPr="00653170">
        <w:rPr>
          <w:rFonts w:ascii="Times New Roman" w:hAnsi="Times New Roman"/>
          <w:sz w:val="20"/>
          <w:szCs w:val="20"/>
        </w:rPr>
        <w:br/>
      </w:r>
      <w:r w:rsidRPr="00653170">
        <w:rPr>
          <w:rFonts w:ascii="Times New Roman" w:hAnsi="Times New Roman"/>
          <w:sz w:val="20"/>
          <w:szCs w:val="20"/>
        </w:rPr>
        <w:tab/>
        <w:t>f</w:t>
      </w:r>
      <w:r w:rsidRPr="00653170">
        <w:rPr>
          <w:rFonts w:ascii="Times New Roman" w:hAnsi="Times New Roman"/>
          <w:sz w:val="20"/>
          <w:szCs w:val="20"/>
          <w:vertAlign w:val="subscript"/>
        </w:rPr>
        <w:t>L</w:t>
      </w:r>
      <w:r w:rsidRPr="00653170">
        <w:rPr>
          <w:rFonts w:ascii="Times New Roman" w:hAnsi="Times New Roman"/>
          <w:sz w:val="20"/>
          <w:szCs w:val="20"/>
        </w:rPr>
        <w:t>[ yPhase, 7 ] * tempArray [ 7 ]</w:t>
      </w:r>
      <w:r w:rsidRPr="00653170">
        <w:rPr>
          <w:rFonts w:ascii="Times New Roman" w:hAnsi="Times New Roman"/>
          <w:noProof/>
          <w:sz w:val="20"/>
          <w:szCs w:val="20"/>
          <w:lang w:eastAsia="ko-KR"/>
        </w:rPr>
        <w:t> </w:t>
      </w:r>
      <w:r w:rsidRPr="00653170">
        <w:rPr>
          <w:rFonts w:ascii="Times New Roman" w:hAnsi="Times New Roman"/>
          <w:sz w:val="20"/>
          <w:szCs w:val="20"/>
        </w:rPr>
        <w:t>+</w:t>
      </w:r>
      <w:r w:rsidRPr="00653170">
        <w:rPr>
          <w:rFonts w:ascii="Times New Roman" w:hAnsi="Times New Roman"/>
          <w:noProof/>
          <w:sz w:val="20"/>
          <w:szCs w:val="20"/>
          <w:lang w:eastAsia="ko-KR"/>
        </w:rPr>
        <w:t> </w:t>
      </w:r>
      <w:r w:rsidR="002234C3" w:rsidRPr="00653170">
        <w:rPr>
          <w:rFonts w:ascii="Times New Roman" w:hAnsi="Times New Roman"/>
          <w:sz w:val="20"/>
          <w:szCs w:val="20"/>
        </w:rPr>
        <w:t>offset </w:t>
      </w:r>
      <w:r w:rsidRPr="00653170">
        <w:rPr>
          <w:rFonts w:ascii="Times New Roman" w:hAnsi="Times New Roman"/>
          <w:sz w:val="20"/>
          <w:szCs w:val="20"/>
        </w:rPr>
        <w:t>)</w:t>
      </w:r>
      <w:r w:rsidRPr="00653170">
        <w:rPr>
          <w:rFonts w:ascii="Times New Roman" w:hAnsi="Times New Roman"/>
          <w:noProof/>
          <w:sz w:val="20"/>
          <w:szCs w:val="20"/>
          <w:lang w:eastAsia="ko-KR"/>
        </w:rPr>
        <w:t> </w:t>
      </w:r>
      <w:r w:rsidRPr="00653170">
        <w:rPr>
          <w:rFonts w:ascii="Times New Roman" w:hAnsi="Times New Roman"/>
          <w:sz w:val="20"/>
          <w:szCs w:val="20"/>
        </w:rPr>
        <w:t>&gt;&gt;</w:t>
      </w:r>
      <w:r w:rsidRPr="00653170">
        <w:rPr>
          <w:rFonts w:ascii="Times New Roman" w:hAnsi="Times New Roman"/>
          <w:noProof/>
          <w:sz w:val="20"/>
          <w:szCs w:val="20"/>
          <w:lang w:eastAsia="ko-KR"/>
        </w:rPr>
        <w:t> </w:t>
      </w:r>
      <w:r w:rsidR="002234C3" w:rsidRPr="00653170">
        <w:rPr>
          <w:rFonts w:ascii="Times New Roman" w:hAnsi="Times New Roman"/>
          <w:sz w:val="20"/>
          <w:szCs w:val="20"/>
        </w:rPr>
        <w:t>shift2</w:t>
      </w:r>
    </w:p>
    <w:p w:rsidR="00EA1617" w:rsidRPr="0065317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653170">
        <w:rPr>
          <w:rFonts w:ascii="Times New Roman" w:hAnsi="Times New Roman"/>
          <w:noProof/>
          <w:sz w:val="20"/>
          <w:szCs w:val="20"/>
          <w:lang w:eastAsia="ko-KR"/>
        </w:rPr>
        <w:t>intLumaSample </w:t>
      </w:r>
      <w:r w:rsidRPr="00653170">
        <w:rPr>
          <w:rFonts w:ascii="Times New Roman" w:hAnsi="Times New Roman"/>
          <w:sz w:val="20"/>
          <w:szCs w:val="20"/>
        </w:rPr>
        <w:t>=</w:t>
      </w:r>
      <w:r w:rsidRPr="00653170">
        <w:rPr>
          <w:rFonts w:ascii="Times New Roman" w:hAnsi="Times New Roman"/>
          <w:noProof/>
          <w:sz w:val="20"/>
          <w:szCs w:val="20"/>
          <w:lang w:eastAsia="ko-KR"/>
        </w:rPr>
        <w:t> Clip3( 0, ( 1 &lt;&lt; </w:t>
      </w:r>
      <w:r w:rsidRPr="00653170">
        <w:rPr>
          <w:rFonts w:ascii="Times New Roman" w:hAnsi="Times New Roman"/>
          <w:sz w:val="20"/>
          <w:szCs w:val="20"/>
        </w:rPr>
        <w:t>BitDepth</w:t>
      </w:r>
      <w:r w:rsidRPr="00653170">
        <w:rPr>
          <w:rFonts w:ascii="Times New Roman" w:hAnsi="Times New Roman"/>
          <w:sz w:val="20"/>
          <w:szCs w:val="20"/>
          <w:vertAlign w:val="subscript"/>
        </w:rPr>
        <w:t>Y</w:t>
      </w:r>
      <w:r w:rsidRPr="00653170">
        <w:rPr>
          <w:rFonts w:ascii="Times New Roman" w:hAnsi="Times New Roman"/>
          <w:noProof/>
          <w:sz w:val="20"/>
          <w:szCs w:val="20"/>
          <w:lang w:eastAsia="ko-KR"/>
        </w:rPr>
        <w:t>) – 1 , intLumaSample )</w:t>
      </w:r>
      <w:r w:rsidRPr="00653170">
        <w:rPr>
          <w:rFonts w:ascii="Times New Roman" w:hAnsi="Times New Roman"/>
          <w:sz w:val="20"/>
          <w:szCs w:val="20"/>
        </w:rPr>
        <w:tab/>
      </w:r>
      <w:r w:rsidRPr="00653170">
        <w:rPr>
          <w:rFonts w:ascii="Times New Roman" w:hAnsi="Times New Roman"/>
          <w:noProof/>
          <w:sz w:val="20"/>
          <w:szCs w:val="20"/>
          <w:highlight w:val="yellow"/>
          <w:lang w:eastAsia="ko-KR"/>
        </w:rPr>
        <w:t>(</w:t>
      </w:r>
      <w:r w:rsidR="00E907A9" w:rsidRPr="00653170">
        <w:rPr>
          <w:rFonts w:ascii="Times New Roman" w:hAnsi="Times New Roman"/>
          <w:noProof/>
          <w:sz w:val="20"/>
          <w:szCs w:val="20"/>
          <w:highlight w:val="yellow"/>
          <w:lang w:eastAsia="ko-KR"/>
        </w:rPr>
        <w:t>H</w:t>
      </w:r>
      <w:r w:rsidRPr="00653170">
        <w:rPr>
          <w:rFonts w:ascii="Times New Roman" w:hAnsi="Times New Roman"/>
          <w:noProof/>
          <w:sz w:val="20"/>
          <w:szCs w:val="20"/>
          <w:highlight w:val="yellow"/>
          <w:lang w:eastAsia="ko-KR"/>
        </w:rPr>
        <w:noBreakHyphen/>
      </w:r>
      <w:r w:rsidR="0045146C" w:rsidRPr="00653170">
        <w:rPr>
          <w:rFonts w:ascii="Times New Roman" w:hAnsi="Times New Roman"/>
          <w:noProof/>
          <w:sz w:val="20"/>
          <w:szCs w:val="20"/>
          <w:highlight w:val="yellow"/>
        </w:rPr>
        <w:fldChar w:fldCharType="begin" w:fldLock="1"/>
      </w:r>
      <w:r w:rsidR="00841AE6" w:rsidRPr="00653170">
        <w:rPr>
          <w:rFonts w:ascii="Times New Roman" w:hAnsi="Times New Roman"/>
          <w:noProof/>
          <w:sz w:val="20"/>
          <w:szCs w:val="20"/>
          <w:highlight w:val="yellow"/>
        </w:rPr>
        <w:instrText xml:space="preserve"> SEQ Equation \* ARABIC </w:instrText>
      </w:r>
      <w:r w:rsidR="0045146C" w:rsidRPr="0065317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33</w:t>
      </w:r>
      <w:r w:rsidR="0045146C" w:rsidRPr="00653170">
        <w:rPr>
          <w:rFonts w:ascii="Times New Roman" w:hAnsi="Times New Roman"/>
          <w:noProof/>
          <w:sz w:val="20"/>
          <w:szCs w:val="20"/>
          <w:highlight w:val="yellow"/>
        </w:rPr>
        <w:fldChar w:fldCharType="end"/>
      </w:r>
      <w:r w:rsidRPr="00653170">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1960" w:name="_Ref347151884"/>
      <w:r w:rsidRPr="00C37BE1">
        <w:rPr>
          <w:noProof/>
          <w:lang w:eastAsia="ko-KR"/>
        </w:rPr>
        <w:t>Chroma</w:t>
      </w:r>
      <w:r w:rsidRPr="007C15BC">
        <w:rPr>
          <w:noProof/>
          <w:lang w:eastAsia="ko-KR"/>
        </w:rPr>
        <w:t xml:space="preserve"> sample interpolation process</w:t>
      </w:r>
      <w:bookmarkEnd w:id="1960"/>
    </w:p>
    <w:p w:rsidR="00EA1617"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040449">
      <w:pPr>
        <w:ind w:left="434" w:hanging="434"/>
        <w:rPr>
          <w:noProof/>
        </w:rPr>
      </w:pPr>
      <w:r w:rsidRPr="00943A5F">
        <w:rPr>
          <w:noProof/>
        </w:rPr>
        <w:t>–</w:t>
      </w:r>
      <w:r w:rsidRPr="00943A5F">
        <w:rPr>
          <w:noProof/>
        </w:rPr>
        <w:tab/>
      </w:r>
      <w:r w:rsidRPr="003F17AE">
        <w:rPr>
          <w:lang w:eastAsia="ko-KR"/>
        </w:rPr>
        <w:t xml:space="preserve">a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3867AF"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6A2CEB">
        <w:rPr>
          <w:rFonts w:ascii="Times New Roman" w:hAnsi="Times New Roman"/>
          <w:highlight w:val="yellow"/>
        </w:rPr>
        <w:t>Table </w:t>
      </w:r>
      <w:r w:rsidR="00E907A9">
        <w:rPr>
          <w:rFonts w:ascii="Times New Roman" w:hAnsi="Times New Roman"/>
          <w:highlight w:val="yellow"/>
        </w:rPr>
        <w:t>H</w:t>
      </w:r>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f</w:t>
      </w:r>
      <w:r w:rsidR="00EA1617" w:rsidRPr="00C3069B">
        <w:rPr>
          <w:rFonts w:ascii="Times New Roman" w:hAnsi="Times New Roman"/>
          <w:vertAlign w:val="subscript"/>
        </w:rPr>
        <w:t>C</w:t>
      </w:r>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1961" w:name="_Ref351656607"/>
      <w:r w:rsidRPr="00E10381">
        <w:t>Table </w:t>
      </w:r>
      <w:r w:rsidR="00EB0647">
        <w:t>H</w:t>
      </w:r>
      <w:r w:rsidRPr="00E10381">
        <w:noBreakHyphen/>
      </w:r>
      <w:r w:rsidR="0045146C" w:rsidRPr="00E10381">
        <w:fldChar w:fldCharType="begin" w:fldLock="1"/>
      </w:r>
      <w:r w:rsidRPr="00E10381">
        <w:instrText xml:space="preserve"> SEQ Table \* ARABIC </w:instrText>
      </w:r>
      <w:r w:rsidR="0045146C" w:rsidRPr="00E10381">
        <w:fldChar w:fldCharType="separate"/>
      </w:r>
      <w:r w:rsidRPr="00E10381">
        <w:t>2</w:t>
      </w:r>
      <w:r w:rsidR="0045146C" w:rsidRPr="00E10381">
        <w:fldChar w:fldCharType="end"/>
      </w:r>
      <w:bookmarkEnd w:id="1961"/>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175590" w:rsidRDefault="00EA1617" w:rsidP="00EA1617">
      <w:pPr>
        <w:rPr>
          <w:noProof/>
          <w:lang w:eastAsia="ko-KR"/>
        </w:rPr>
      </w:pPr>
      <w:r w:rsidRPr="00175590">
        <w:rPr>
          <w:noProof/>
        </w:rPr>
        <w:t xml:space="preserve">The value of the </w:t>
      </w:r>
      <w:r w:rsidRPr="00175590">
        <w:rPr>
          <w:noProof/>
          <w:lang w:eastAsia="ko-KR"/>
        </w:rPr>
        <w:t xml:space="preserve">interpolated chroma sample value </w:t>
      </w:r>
      <w:r w:rsidRPr="00175590">
        <w:rPr>
          <w:noProof/>
        </w:rPr>
        <w:t xml:space="preserve">intChromaSample </w:t>
      </w:r>
      <w:r w:rsidRPr="00175590">
        <w:rPr>
          <w:noProof/>
          <w:lang w:eastAsia="ko-KR"/>
        </w:rPr>
        <w:t xml:space="preserve">is derived by applying </w:t>
      </w:r>
      <w:r w:rsidRPr="00175590">
        <w:rPr>
          <w:noProof/>
        </w:rPr>
        <w:t>the following ordered steps:</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derivation process for reference layer sample location in resampling as specified in subclause </w:t>
      </w:r>
      <w:r w:rsidR="003867AF">
        <w:fldChar w:fldCharType="begin" w:fldLock="1"/>
      </w:r>
      <w:r w:rsidR="003867AF">
        <w:instrText xml:space="preserve"> REF _Ref364437331 \r \h  \* MERGEFORMAT </w:instrText>
      </w:r>
      <w:r w:rsidR="003867AF">
        <w:fldChar w:fldCharType="separate"/>
      </w:r>
      <w:r w:rsidR="004C44E5" w:rsidRPr="00175590">
        <w:rPr>
          <w:highlight w:val="yellow"/>
        </w:rPr>
        <w:t>H.6.2</w:t>
      </w:r>
      <w:r w:rsidR="003867AF">
        <w:fldChar w:fldCharType="end"/>
      </w:r>
      <w:r w:rsidR="0045146C" w:rsidRPr="00175590">
        <w:fldChar w:fldCharType="begin" w:fldLock="1"/>
      </w:r>
      <w:r w:rsidR="00AB6740" w:rsidRPr="00175590">
        <w:instrText xml:space="preserve"> REF _Ref347130519 \r \h  \* MERGEFORMAT </w:instrText>
      </w:r>
      <w:r w:rsidR="0045146C" w:rsidRPr="00175590">
        <w:fldChar w:fldCharType="end"/>
      </w:r>
      <w:r w:rsidRPr="00175590">
        <w:t xml:space="preserve"> is invoked with </w:t>
      </w:r>
      <w:r w:rsidRPr="00175590">
        <w:rPr>
          <w:noProof/>
        </w:rPr>
        <w:t>cIdx</w:t>
      </w:r>
      <w:r w:rsidRPr="00175590">
        <w:t xml:space="preserve"> and chroma sample location (</w:t>
      </w:r>
      <w:r w:rsidRPr="00175590">
        <w:rPr>
          <w:noProof/>
          <w:lang w:eastAsia="ko-KR"/>
        </w:rPr>
        <w:t> xP</w:t>
      </w:r>
      <w:r w:rsidRPr="00175590">
        <w:rPr>
          <w:noProof/>
          <w:vertAlign w:val="subscript"/>
          <w:lang w:eastAsia="ko-KR"/>
        </w:rPr>
        <w:t>C</w:t>
      </w:r>
      <w:r w:rsidRPr="00175590">
        <w:rPr>
          <w:noProof/>
          <w:lang w:eastAsia="ko-KR"/>
        </w:rPr>
        <w:t>, yP</w:t>
      </w:r>
      <w:r w:rsidRPr="00175590">
        <w:rPr>
          <w:noProof/>
          <w:vertAlign w:val="subscript"/>
          <w:lang w:eastAsia="ko-KR"/>
        </w:rPr>
        <w:t>C</w:t>
      </w:r>
      <w:r w:rsidRPr="00175590">
        <w:rPr>
          <w:noProof/>
          <w:lang w:eastAsia="ko-KR"/>
        </w:rPr>
        <w:t> </w:t>
      </w:r>
      <w:r w:rsidRPr="00175590">
        <w:t>) given as the inputs and ( xRef16, yRef16 ) in units of 1/16-th sample as output. </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xRef and xPhase are derived </w:t>
      </w:r>
      <w:r w:rsidR="009A352C" w:rsidRPr="00175590">
        <w:t>as follows:</w:t>
      </w:r>
    </w:p>
    <w:p w:rsidR="00AF61E9"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xRef     = ( xRef16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noProof/>
          <w:sz w:val="20"/>
          <w:szCs w:val="20"/>
          <w:highlight w:val="yellow"/>
        </w:rPr>
        <w:fldChar w:fldCharType="separate"/>
      </w:r>
      <w:r w:rsidR="00E05EB6">
        <w:rPr>
          <w:rFonts w:ascii="Times New Roman" w:hAnsi="Times New Roman"/>
          <w:noProof/>
          <w:sz w:val="20"/>
          <w:szCs w:val="20"/>
          <w:highlight w:val="yellow"/>
        </w:rPr>
        <w:t>34</w:t>
      </w:r>
      <w:r w:rsidR="0045146C" w:rsidRPr="00175590">
        <w:rPr>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sz w:val="20"/>
          <w:szCs w:val="20"/>
        </w:rPr>
      </w:pPr>
      <w:r w:rsidRPr="00175590">
        <w:rPr>
          <w:rFonts w:ascii="Times New Roman" w:hAnsi="Times New Roman"/>
          <w:sz w:val="20"/>
          <w:szCs w:val="20"/>
        </w:rPr>
        <w:t>xPhase = ( xRef16 )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35</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 xml:space="preserve">The variables yRef and yPhase are derived </w:t>
      </w:r>
      <w:r w:rsidR="009A352C" w:rsidRPr="00175590">
        <w:t>as follows:</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yRef     = ( yRef16 &gt;&gt; 4 )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36</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yPhase = ( yRef16 ) % 16</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37</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CE1BE4" w:rsidP="008557C3">
      <w:pPr>
        <w:numPr>
          <w:ilvl w:val="0"/>
          <w:numId w:val="35"/>
        </w:numPr>
        <w:tabs>
          <w:tab w:val="clear" w:pos="794"/>
          <w:tab w:val="clear" w:pos="1191"/>
          <w:tab w:val="clear" w:pos="1588"/>
          <w:tab w:val="clear" w:pos="1985"/>
        </w:tabs>
      </w:pPr>
      <w:r w:rsidRPr="00175590">
        <w:rPr>
          <w:noProof/>
          <w:lang w:eastAsia="ko-KR"/>
        </w:rPr>
        <w:t>The variables shift1, shift2 and offset are derived as follows:</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 xml:space="preserve">shift1 = </w:t>
      </w:r>
      <w:r w:rsidR="00175590" w:rsidRPr="00175590">
        <w:rPr>
          <w:rFonts w:ascii="Times New Roman" w:hAnsi="Times New Roman"/>
          <w:sz w:val="20"/>
          <w:szCs w:val="20"/>
        </w:rPr>
        <w:t>RefLayer</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 8</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38</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2F2BE9"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shift2 = 20 – BitDepth</w:t>
      </w:r>
      <w:r w:rsidRPr="00175590">
        <w:rPr>
          <w:rFonts w:ascii="Times New Roman" w:hAnsi="Times New Roman"/>
          <w:sz w:val="20"/>
          <w:szCs w:val="20"/>
          <w:vertAlign w:val="subscript"/>
        </w:rPr>
        <w:t>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39</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CE1BE4" w:rsidRPr="00175590" w:rsidRDefault="002F2BE9" w:rsidP="002F2BE9">
      <w:pPr>
        <w:pStyle w:val="AVCEquationlevel1CharCharCharChar"/>
        <w:spacing w:before="120" w:after="120"/>
        <w:ind w:left="1191"/>
        <w:rPr>
          <w:rFonts w:ascii="Times New Roman" w:hAnsi="Times New Roman"/>
          <w:noProof/>
          <w:sz w:val="20"/>
          <w:szCs w:val="20"/>
          <w:lang w:eastAsia="ko-KR"/>
        </w:rPr>
      </w:pPr>
      <w:r w:rsidRPr="00175590">
        <w:rPr>
          <w:rFonts w:ascii="Times New Roman" w:hAnsi="Times New Roman"/>
          <w:sz w:val="20"/>
          <w:szCs w:val="20"/>
        </w:rPr>
        <w:t>offset =1 &lt;&lt; ( shift2 – 1)</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40</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8557C3">
      <w:pPr>
        <w:numPr>
          <w:ilvl w:val="0"/>
          <w:numId w:val="35"/>
        </w:numPr>
        <w:tabs>
          <w:tab w:val="clear" w:pos="794"/>
          <w:tab w:val="clear" w:pos="1191"/>
          <w:tab w:val="clear" w:pos="1588"/>
          <w:tab w:val="clear" w:pos="1985"/>
        </w:tabs>
      </w:pPr>
      <w:r w:rsidRPr="00175590">
        <w:t>The sample value tempArray[ n ] with n = 0 </w:t>
      </w:r>
      <w:r w:rsidR="002F2BE9" w:rsidRPr="00175590">
        <w:t>…</w:t>
      </w:r>
      <w:r w:rsidRPr="00175590">
        <w:t> 3, is derived as follows</w:t>
      </w:r>
      <w:r w:rsidR="009F6816" w:rsidRPr="00175590">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sz w:val="20"/>
          <w:szCs w:val="20"/>
        </w:rPr>
        <w:t xml:space="preserve">yPosRL = </w:t>
      </w:r>
      <w:r w:rsidRPr="00175590">
        <w:rPr>
          <w:rFonts w:ascii="Times New Roman" w:hAnsi="Times New Roman"/>
          <w:noProof/>
          <w:sz w:val="20"/>
          <w:szCs w:val="20"/>
          <w:lang w:eastAsia="ko-KR"/>
        </w:rPr>
        <w:t>Clip3(</w:t>
      </w:r>
      <w:r w:rsidRPr="00175590">
        <w:rPr>
          <w:rFonts w:ascii="Times New Roman" w:hAnsi="Times New Roman"/>
          <w:sz w:val="20"/>
          <w:szCs w:val="20"/>
        </w:rPr>
        <w:t> </w:t>
      </w:r>
      <w:r w:rsidRPr="00175590">
        <w:rPr>
          <w:rFonts w:ascii="Times New Roman" w:hAnsi="Times New Roman"/>
          <w:noProof/>
          <w:sz w:val="20"/>
          <w:szCs w:val="20"/>
          <w:lang w:eastAsia="ko-KR"/>
        </w:rPr>
        <w:t>0</w:t>
      </w:r>
      <w:r w:rsidRPr="00175590">
        <w:rPr>
          <w:rFonts w:ascii="Times New Roman" w:hAnsi="Times New Roman"/>
          <w:sz w:val="20"/>
          <w:szCs w:val="20"/>
        </w:rPr>
        <w:t> </w:t>
      </w:r>
      <w:r w:rsidRPr="00175590">
        <w:rPr>
          <w:rFonts w:ascii="Times New Roman" w:hAnsi="Times New Roman"/>
          <w:noProof/>
          <w:sz w:val="20"/>
          <w:szCs w:val="20"/>
          <w:lang w:eastAsia="ko-KR"/>
        </w:rPr>
        <w:t>,</w:t>
      </w:r>
      <w:r w:rsidRPr="00175590">
        <w:rPr>
          <w:rFonts w:ascii="Times New Roman" w:hAnsi="Times New Roman"/>
          <w:sz w:val="20"/>
          <w:szCs w:val="20"/>
        </w:rPr>
        <w:t> </w:t>
      </w:r>
      <w:r w:rsidRPr="00175590">
        <w:rPr>
          <w:rFonts w:ascii="Times New Roman" w:hAnsi="Times New Roman"/>
          <w:noProof/>
          <w:sz w:val="20"/>
          <w:szCs w:val="20"/>
          <w:lang w:eastAsia="ko-KR"/>
        </w:rPr>
        <w:t>RefLayerPicHeightInSamplesC</w:t>
      </w:r>
      <w:r w:rsidRPr="00175590">
        <w:rPr>
          <w:rFonts w:ascii="Times New Roman" w:hAnsi="Times New Roman"/>
          <w:sz w:val="20"/>
          <w:szCs w:val="20"/>
        </w:rPr>
        <w:t> – 1, yRef + n – 1 )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41</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spacing w:before="120" w:after="120"/>
        <w:rPr>
          <w:rFonts w:ascii="Times New Roman" w:hAnsi="Times New Roman"/>
          <w:noProof/>
          <w:sz w:val="20"/>
          <w:szCs w:val="20"/>
          <w:lang w:eastAsia="ko-KR"/>
        </w:rPr>
      </w:pPr>
      <w:r w:rsidRPr="00175590">
        <w:rPr>
          <w:rFonts w:ascii="Times New Roman" w:hAnsi="Times New Roman"/>
          <w:noProof/>
          <w:sz w:val="20"/>
          <w:szCs w:val="20"/>
          <w:lang w:eastAsia="ko-KR"/>
        </w:rPr>
        <w:lastRenderedPageBreak/>
        <w:t>refWC</w:t>
      </w:r>
      <w:r w:rsidRPr="00175590">
        <w:rPr>
          <w:rFonts w:ascii="Times New Roman" w:eastAsia="SimSun" w:hAnsi="Times New Roman"/>
          <w:noProof/>
          <w:sz w:val="20"/>
          <w:szCs w:val="20"/>
          <w:lang w:val="en-US" w:eastAsia="zh-CN"/>
        </w:rPr>
        <w:t>  </w:t>
      </w:r>
      <w:r w:rsidRPr="00175590">
        <w:rPr>
          <w:rFonts w:ascii="Times New Roman" w:hAnsi="Times New Roman"/>
          <w:noProof/>
          <w:sz w:val="20"/>
          <w:szCs w:val="20"/>
          <w:lang w:eastAsia="ko-KR"/>
        </w:rPr>
        <w:t xml:space="preserve"> = RefLayerPicWidthInSamplesC</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42</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p>
    <w:p w:rsidR="00EA1617" w:rsidRPr="0017559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175590">
        <w:rPr>
          <w:rFonts w:ascii="Times New Roman" w:hAnsi="Times New Roman"/>
          <w:sz w:val="20"/>
          <w:szCs w:val="20"/>
        </w:rPr>
        <w:t>tempArray[</w:t>
      </w:r>
      <w:r w:rsidR="009549C1" w:rsidRPr="00175590">
        <w:rPr>
          <w:rFonts w:ascii="Times New Roman" w:hAnsi="Times New Roman"/>
          <w:sz w:val="20"/>
          <w:szCs w:val="20"/>
        </w:rPr>
        <w:t> </w:t>
      </w:r>
      <w:r w:rsidRPr="00175590">
        <w:rPr>
          <w:rFonts w:ascii="Times New Roman" w:hAnsi="Times New Roman"/>
          <w:sz w:val="20"/>
          <w:szCs w:val="20"/>
        </w:rPr>
        <w:t>n</w:t>
      </w:r>
      <w:r w:rsidR="009549C1" w:rsidRPr="00175590">
        <w:rPr>
          <w:rFonts w:ascii="Times New Roman" w:hAnsi="Times New Roman"/>
          <w:sz w:val="20"/>
          <w:szCs w:val="20"/>
        </w:rPr>
        <w:t> </w:t>
      </w:r>
      <w:r w:rsidRPr="00175590">
        <w:rPr>
          <w:rFonts w:ascii="Times New Roman" w:hAnsi="Times New Roman"/>
          <w:sz w:val="20"/>
          <w:szCs w:val="20"/>
        </w:rPr>
        <w:t>] = </w:t>
      </w:r>
      <w:r w:rsidR="002F2BE9" w:rsidRPr="00175590">
        <w:rPr>
          <w:rFonts w:ascii="Times New Roman" w:hAnsi="Times New Roman"/>
          <w:sz w:val="20"/>
          <w:szCs w:val="20"/>
        </w:rPr>
        <w:t>( </w:t>
      </w:r>
      <w:r w:rsidRPr="00175590">
        <w:rPr>
          <w:rFonts w:ascii="Times New Roman" w:hAnsi="Times New Roman"/>
          <w:sz w:val="20"/>
          <w:szCs w:val="20"/>
        </w:rPr>
        <w:t>f</w:t>
      </w:r>
      <w:r w:rsidRPr="00175590">
        <w:rPr>
          <w:rFonts w:ascii="Times New Roman" w:hAnsi="Times New Roman"/>
          <w:sz w:val="20"/>
          <w:szCs w:val="20"/>
          <w:vertAlign w:val="subscript"/>
        </w:rPr>
        <w:t>C</w:t>
      </w:r>
      <w:r w:rsidRPr="00175590">
        <w:rPr>
          <w:rFonts w:ascii="Times New Roman" w:hAnsi="Times New Roman"/>
          <w:sz w:val="20"/>
          <w:szCs w:val="20"/>
        </w:rPr>
        <w:t>[ xPhase, 0 ]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1 ]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sz w:val="20"/>
          <w:szCs w:val="20"/>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009549C1" w:rsidRPr="00175590">
        <w:rPr>
          <w:rFonts w:ascii="Times New Roman" w:hAnsi="Times New Roman"/>
          <w:noProof/>
          <w:sz w:val="20"/>
          <w:szCs w:val="20"/>
          <w:lang w:eastAsia="ko-KR"/>
        </w:rPr>
        <w:t> </w:t>
      </w:r>
      <w:r w:rsidRPr="00175590">
        <w:rPr>
          <w:rFonts w:ascii="Times New Roman" w:hAnsi="Times New Roman"/>
          <w:sz w:val="20"/>
          <w:szCs w:val="20"/>
        </w:rPr>
        <w:t>), yPosRL ] +</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2 ]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 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1</w:t>
      </w:r>
      <w:r w:rsidR="009549C1" w:rsidRPr="00175590">
        <w:rPr>
          <w:rFonts w:ascii="Times New Roman" w:hAnsi="Times New Roman"/>
          <w:sz w:val="20"/>
          <w:szCs w:val="20"/>
        </w:rPr>
        <w:t> </w:t>
      </w:r>
      <w:r w:rsidRPr="00175590">
        <w:rPr>
          <w:rFonts w:ascii="Times New Roman" w:hAnsi="Times New Roman"/>
          <w:sz w:val="20"/>
          <w:szCs w:val="20"/>
        </w:rPr>
        <w:t>),</w:t>
      </w:r>
      <w:r w:rsidR="009549C1" w:rsidRPr="00175590">
        <w:rPr>
          <w:rFonts w:ascii="Times New Roman" w:hAnsi="Times New Roman"/>
          <w:sz w:val="20"/>
          <w:szCs w:val="20"/>
        </w:rPr>
        <w:t> </w:t>
      </w:r>
      <w:r w:rsidRPr="00175590">
        <w:rPr>
          <w:rFonts w:ascii="Times New Roman" w:hAnsi="Times New Roman"/>
          <w:sz w:val="20"/>
          <w:szCs w:val="20"/>
        </w:rPr>
        <w:t>yPosRL ] +</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43</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xPhase, 3 ] * </w:t>
      </w:r>
      <w:r w:rsidRPr="00175590">
        <w:rPr>
          <w:rFonts w:ascii="Times New Roman" w:hAnsi="Times New Roman"/>
          <w:noProof/>
          <w:sz w:val="20"/>
          <w:szCs w:val="20"/>
          <w:lang w:eastAsia="ko-KR"/>
        </w:rPr>
        <w:t>rlPicSample</w:t>
      </w:r>
      <w:r w:rsidRPr="00175590">
        <w:rPr>
          <w:rFonts w:ascii="Times New Roman" w:hAnsi="Times New Roman"/>
          <w:noProof/>
          <w:sz w:val="20"/>
          <w:szCs w:val="20"/>
          <w:vertAlign w:val="subscript"/>
          <w:lang w:eastAsia="ko-KR"/>
        </w:rPr>
        <w:t>C</w:t>
      </w:r>
      <w:r w:rsidRPr="00175590">
        <w:rPr>
          <w:rFonts w:ascii="Times New Roman" w:hAnsi="Times New Roman"/>
          <w:sz w:val="20"/>
          <w:szCs w:val="20"/>
        </w:rPr>
        <w:t>[ </w:t>
      </w:r>
      <w:r w:rsidRPr="00175590">
        <w:rPr>
          <w:rFonts w:ascii="Times New Roman" w:hAnsi="Times New Roman"/>
          <w:noProof/>
          <w:sz w:val="20"/>
          <w:szCs w:val="20"/>
          <w:lang w:eastAsia="ko-KR"/>
        </w:rPr>
        <w:t>Clip3(</w:t>
      </w:r>
      <w:r w:rsidR="009549C1" w:rsidRPr="00175590">
        <w:rPr>
          <w:rFonts w:ascii="Times New Roman" w:hAnsi="Times New Roman"/>
          <w:noProof/>
          <w:sz w:val="20"/>
          <w:szCs w:val="20"/>
          <w:lang w:eastAsia="ko-KR"/>
        </w:rPr>
        <w:t> </w:t>
      </w:r>
      <w:r w:rsidRPr="00175590">
        <w:rPr>
          <w:rFonts w:ascii="Times New Roman" w:hAnsi="Times New Roman"/>
          <w:noProof/>
          <w:sz w:val="20"/>
          <w:szCs w:val="20"/>
          <w:lang w:eastAsia="ko-KR"/>
        </w:rPr>
        <w:t>0,</w:t>
      </w:r>
      <w:r w:rsidRPr="00175590">
        <w:rPr>
          <w:rFonts w:ascii="Times New Roman" w:hAnsi="Times New Roman"/>
          <w:noProof/>
          <w:sz w:val="20"/>
          <w:szCs w:val="20"/>
        </w:rPr>
        <w:t> </w:t>
      </w:r>
      <w:r w:rsidRPr="00175590">
        <w:rPr>
          <w:rFonts w:ascii="Times New Roman" w:hAnsi="Times New Roman"/>
          <w:noProof/>
          <w:sz w:val="20"/>
          <w:szCs w:val="20"/>
          <w:lang w:eastAsia="ko-KR"/>
        </w:rPr>
        <w:t>refWC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1,</w:t>
      </w:r>
      <w:r w:rsidRPr="00175590">
        <w:rPr>
          <w:rFonts w:ascii="Times New Roman" w:hAnsi="Times New Roman"/>
          <w:noProof/>
          <w:sz w:val="20"/>
          <w:szCs w:val="20"/>
          <w:lang w:eastAsia="ko-KR"/>
        </w:rPr>
        <w:t> </w:t>
      </w:r>
      <w:r w:rsidRPr="00175590">
        <w:rPr>
          <w:rFonts w:ascii="Times New Roman" w:hAnsi="Times New Roman"/>
          <w:sz w:val="20"/>
          <w:szCs w:val="20"/>
        </w:rPr>
        <w:t>xRef +</w:t>
      </w:r>
      <w:r w:rsidRPr="00175590">
        <w:rPr>
          <w:rFonts w:ascii="Times New Roman" w:hAnsi="Times New Roman"/>
          <w:noProof/>
          <w:sz w:val="20"/>
          <w:szCs w:val="20"/>
          <w:lang w:eastAsia="ko-KR"/>
        </w:rPr>
        <w:t> </w:t>
      </w:r>
      <w:r w:rsidRPr="00175590">
        <w:rPr>
          <w:rFonts w:ascii="Times New Roman" w:hAnsi="Times New Roman"/>
          <w:sz w:val="20"/>
          <w:szCs w:val="20"/>
        </w:rPr>
        <w:t>2</w:t>
      </w:r>
      <w:r w:rsidR="009549C1" w:rsidRPr="00175590">
        <w:rPr>
          <w:rFonts w:ascii="Times New Roman" w:hAnsi="Times New Roman"/>
          <w:sz w:val="20"/>
          <w:szCs w:val="20"/>
        </w:rPr>
        <w:t> </w:t>
      </w:r>
      <w:r w:rsidRPr="00175590">
        <w:rPr>
          <w:rFonts w:ascii="Times New Roman" w:hAnsi="Times New Roman"/>
          <w:sz w:val="20"/>
          <w:szCs w:val="20"/>
        </w:rPr>
        <w:t>), yPosRL ]</w:t>
      </w:r>
      <w:r w:rsidR="002F2BE9" w:rsidRPr="00175590">
        <w:rPr>
          <w:rFonts w:ascii="Times New Roman" w:hAnsi="Times New Roman"/>
          <w:sz w:val="20"/>
          <w:szCs w:val="20"/>
        </w:rPr>
        <w:t xml:space="preserve">  )</w:t>
      </w:r>
      <w:r w:rsidR="002F2BE9" w:rsidRPr="00175590">
        <w:rPr>
          <w:rFonts w:ascii="Times New Roman" w:eastAsia="SimSun" w:hAnsi="Times New Roman"/>
          <w:sz w:val="20"/>
          <w:szCs w:val="20"/>
          <w:lang w:val="en-US" w:eastAsia="zh-CN"/>
        </w:rPr>
        <w:t> &gt;&gt; shift1</w:t>
      </w:r>
    </w:p>
    <w:p w:rsidR="00EA1617" w:rsidRPr="00175590" w:rsidRDefault="00EA1617" w:rsidP="008557C3">
      <w:pPr>
        <w:numPr>
          <w:ilvl w:val="0"/>
          <w:numId w:val="35"/>
        </w:numPr>
        <w:tabs>
          <w:tab w:val="clear" w:pos="794"/>
          <w:tab w:val="clear" w:pos="1191"/>
          <w:tab w:val="clear" w:pos="1588"/>
          <w:tab w:val="clear" w:pos="1985"/>
        </w:tabs>
      </w:pPr>
      <w:r w:rsidRPr="00175590">
        <w:rPr>
          <w:noProof/>
          <w:lang w:eastAsia="ko-KR"/>
        </w:rPr>
        <w:t xml:space="preserve">The interpolated chroma sample value </w:t>
      </w:r>
      <w:r w:rsidRPr="00175590">
        <w:rPr>
          <w:noProof/>
        </w:rPr>
        <w:t>intChromaSample</w:t>
      </w:r>
      <w:r w:rsidRPr="00175590">
        <w:t xml:space="preserve"> is derived as follows</w:t>
      </w:r>
      <w:r w:rsidR="009A352C" w:rsidRPr="00175590">
        <w:t>:</w:t>
      </w:r>
    </w:p>
    <w:p w:rsidR="00EA1617" w:rsidRPr="0017559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175590">
        <w:rPr>
          <w:rFonts w:ascii="Times New Roman" w:hAnsi="Times New Roman"/>
          <w:noProof/>
          <w:sz w:val="20"/>
          <w:szCs w:val="20"/>
        </w:rPr>
        <w:t>intChromaSample</w:t>
      </w:r>
      <w:r w:rsidRPr="00175590">
        <w:rPr>
          <w:rFonts w:ascii="Times New Roman" w:hAnsi="Times New Roman"/>
          <w:sz w:val="20"/>
          <w:szCs w:val="20"/>
        </w:rPr>
        <w:t xml:space="preserve"> = (f</w:t>
      </w:r>
      <w:r w:rsidRPr="00175590">
        <w:rPr>
          <w:rFonts w:ascii="Times New Roman" w:hAnsi="Times New Roman"/>
          <w:sz w:val="20"/>
          <w:szCs w:val="20"/>
          <w:vertAlign w:val="subscript"/>
        </w:rPr>
        <w:t>C</w:t>
      </w:r>
      <w:r w:rsidRPr="00175590">
        <w:rPr>
          <w:rFonts w:ascii="Times New Roman" w:hAnsi="Times New Roman"/>
          <w:sz w:val="20"/>
          <w:szCs w:val="20"/>
        </w:rPr>
        <w:t>[ yPhase, 0 ] * tempArray [ 0 ]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1 ] * tempArray [ 1 ]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2 ] * tempArray [ 2 ]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sz w:val="20"/>
          <w:szCs w:val="20"/>
        </w:rPr>
        <w:tab/>
      </w:r>
      <w:r w:rsidRPr="00175590">
        <w:rPr>
          <w:rFonts w:ascii="Times New Roman" w:hAnsi="Times New Roman"/>
          <w:noProof/>
          <w:sz w:val="20"/>
          <w:szCs w:val="20"/>
          <w:highlight w:val="yellow"/>
          <w:lang w:eastAsia="ko-KR"/>
        </w:rPr>
        <w:t>(</w:t>
      </w:r>
      <w:r w:rsidR="00E907A9" w:rsidRPr="00175590">
        <w:rPr>
          <w:rFonts w:ascii="Times New Roman" w:eastAsia="SimSun" w:hAnsi="Times New Roman"/>
          <w:noProof/>
          <w:sz w:val="20"/>
          <w:szCs w:val="20"/>
          <w:highlight w:val="yellow"/>
          <w:lang w:eastAsia="zh-CN"/>
        </w:rPr>
        <w:t>H</w:t>
      </w:r>
      <w:r w:rsidRPr="00175590">
        <w:rPr>
          <w:rFonts w:ascii="Times New Roman" w:hAnsi="Times New Roman"/>
          <w:noProof/>
          <w:sz w:val="20"/>
          <w:szCs w:val="20"/>
          <w:highlight w:val="yellow"/>
          <w:lang w:eastAsia="ko-KR"/>
        </w:rPr>
        <w:noBreakHyphen/>
      </w:r>
      <w:r w:rsidR="0045146C" w:rsidRPr="00175590">
        <w:rPr>
          <w:rFonts w:ascii="Times New Roman" w:hAnsi="Times New Roman"/>
          <w:noProof/>
          <w:sz w:val="20"/>
          <w:szCs w:val="20"/>
          <w:highlight w:val="yellow"/>
        </w:rPr>
        <w:fldChar w:fldCharType="begin" w:fldLock="1"/>
      </w:r>
      <w:r w:rsidR="00841AE6" w:rsidRPr="00175590">
        <w:rPr>
          <w:rFonts w:ascii="Times New Roman" w:hAnsi="Times New Roman"/>
          <w:noProof/>
          <w:sz w:val="20"/>
          <w:szCs w:val="20"/>
          <w:highlight w:val="yellow"/>
        </w:rPr>
        <w:instrText xml:space="preserve"> SEQ Equation \* ARABIC </w:instrText>
      </w:r>
      <w:r w:rsidR="0045146C" w:rsidRPr="00175590">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44</w:t>
      </w:r>
      <w:r w:rsidR="0045146C" w:rsidRPr="00175590">
        <w:rPr>
          <w:rFonts w:ascii="Times New Roman" w:hAnsi="Times New Roman"/>
          <w:noProof/>
          <w:sz w:val="20"/>
          <w:szCs w:val="20"/>
          <w:highlight w:val="yellow"/>
        </w:rPr>
        <w:fldChar w:fldCharType="end"/>
      </w:r>
      <w:r w:rsidRPr="00175590">
        <w:rPr>
          <w:rFonts w:ascii="Times New Roman" w:hAnsi="Times New Roman"/>
          <w:noProof/>
          <w:sz w:val="20"/>
          <w:szCs w:val="20"/>
          <w:highlight w:val="yellow"/>
          <w:lang w:eastAsia="ko-KR"/>
        </w:rPr>
        <w:t>)</w:t>
      </w:r>
      <w:r w:rsidRPr="00175590">
        <w:rPr>
          <w:rFonts w:ascii="Times New Roman" w:hAnsi="Times New Roman"/>
          <w:sz w:val="20"/>
          <w:szCs w:val="20"/>
        </w:rPr>
        <w:br/>
      </w:r>
      <w:r w:rsidRPr="00175590">
        <w:rPr>
          <w:rFonts w:ascii="Times New Roman" w:hAnsi="Times New Roman"/>
          <w:sz w:val="20"/>
          <w:szCs w:val="20"/>
        </w:rPr>
        <w:tab/>
        <w:t>f</w:t>
      </w:r>
      <w:r w:rsidRPr="00175590">
        <w:rPr>
          <w:rFonts w:ascii="Times New Roman" w:hAnsi="Times New Roman"/>
          <w:sz w:val="20"/>
          <w:szCs w:val="20"/>
          <w:vertAlign w:val="subscript"/>
        </w:rPr>
        <w:t>C</w:t>
      </w:r>
      <w:r w:rsidRPr="00175590">
        <w:rPr>
          <w:rFonts w:ascii="Times New Roman" w:hAnsi="Times New Roman"/>
          <w:sz w:val="20"/>
          <w:szCs w:val="20"/>
        </w:rPr>
        <w:t>[ yPhase, 3 ] * tempArray [ 3 ]</w:t>
      </w:r>
      <w:r w:rsidRPr="00175590">
        <w:rPr>
          <w:rFonts w:ascii="Times New Roman" w:hAnsi="Times New Roman"/>
          <w:noProof/>
          <w:sz w:val="20"/>
          <w:szCs w:val="20"/>
          <w:lang w:eastAsia="ko-KR"/>
        </w:rPr>
        <w:t> </w:t>
      </w:r>
      <w:r w:rsidRPr="00175590">
        <w:rPr>
          <w:rFonts w:ascii="Times New Roman" w:hAnsi="Times New Roman"/>
          <w:sz w:val="20"/>
          <w:szCs w:val="20"/>
        </w:rPr>
        <w:t>+</w:t>
      </w:r>
      <w:r w:rsidRPr="00175590">
        <w:rPr>
          <w:rFonts w:ascii="Times New Roman" w:hAnsi="Times New Roman"/>
          <w:noProof/>
          <w:sz w:val="20"/>
          <w:szCs w:val="20"/>
          <w:lang w:eastAsia="ko-KR"/>
        </w:rPr>
        <w:t> </w:t>
      </w:r>
      <w:r w:rsidR="002F2BE9" w:rsidRPr="00175590">
        <w:rPr>
          <w:rFonts w:ascii="Times New Roman" w:hAnsi="Times New Roman"/>
          <w:sz w:val="20"/>
          <w:szCs w:val="20"/>
        </w:rPr>
        <w:t>offset </w:t>
      </w:r>
      <w:r w:rsidRPr="00175590">
        <w:rPr>
          <w:rFonts w:ascii="Times New Roman" w:hAnsi="Times New Roman"/>
          <w:sz w:val="20"/>
          <w:szCs w:val="20"/>
        </w:rPr>
        <w:t>)</w:t>
      </w:r>
      <w:r w:rsidRPr="00175590">
        <w:rPr>
          <w:rFonts w:ascii="Times New Roman" w:hAnsi="Times New Roman"/>
          <w:noProof/>
          <w:sz w:val="20"/>
          <w:szCs w:val="20"/>
          <w:lang w:eastAsia="ko-KR"/>
        </w:rPr>
        <w:t> </w:t>
      </w:r>
      <w:r w:rsidRPr="00175590">
        <w:rPr>
          <w:rFonts w:ascii="Times New Roman" w:hAnsi="Times New Roman"/>
          <w:sz w:val="20"/>
          <w:szCs w:val="20"/>
        </w:rPr>
        <w:t>&gt;&gt;</w:t>
      </w:r>
      <w:r w:rsidRPr="00175590">
        <w:rPr>
          <w:rFonts w:ascii="Times New Roman" w:hAnsi="Times New Roman"/>
          <w:noProof/>
          <w:sz w:val="20"/>
          <w:szCs w:val="20"/>
          <w:lang w:eastAsia="ko-KR"/>
        </w:rPr>
        <w:t> </w:t>
      </w:r>
      <w:r w:rsidR="002F2BE9" w:rsidRPr="00175590">
        <w:rPr>
          <w:rFonts w:ascii="Times New Roman" w:hAnsi="Times New Roman"/>
          <w:sz w:val="20"/>
          <w:szCs w:val="20"/>
        </w:rPr>
        <w:t>shift2</w:t>
      </w:r>
    </w:p>
    <w:p w:rsidR="00EA1617"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175590">
        <w:rPr>
          <w:rFonts w:ascii="Times New Roman" w:hAnsi="Times New Roman"/>
          <w:noProof/>
          <w:sz w:val="20"/>
          <w:szCs w:val="20"/>
        </w:rPr>
        <w:t>intChromaSample</w:t>
      </w:r>
      <w:r w:rsidRPr="00175590">
        <w:rPr>
          <w:rFonts w:ascii="Times New Roman" w:hAnsi="Times New Roman"/>
          <w:noProof/>
          <w:sz w:val="20"/>
          <w:szCs w:val="20"/>
          <w:lang w:eastAsia="ko-KR"/>
        </w:rPr>
        <w:t xml:space="preserve"> </w:t>
      </w:r>
      <w:r w:rsidRPr="00175590">
        <w:rPr>
          <w:rFonts w:ascii="Times New Roman" w:hAnsi="Times New Roman"/>
          <w:sz w:val="20"/>
          <w:szCs w:val="20"/>
        </w:rPr>
        <w:t>=</w:t>
      </w:r>
      <w:r w:rsidRPr="00175590">
        <w:rPr>
          <w:rFonts w:ascii="Times New Roman" w:hAnsi="Times New Roman"/>
          <w:noProof/>
          <w:sz w:val="20"/>
          <w:szCs w:val="20"/>
          <w:lang w:eastAsia="ko-KR"/>
        </w:rPr>
        <w:t xml:space="preserve"> Clip3( 0, ( 1 &lt;&lt; </w:t>
      </w:r>
      <w:r w:rsidRPr="00175590">
        <w:rPr>
          <w:rFonts w:ascii="Times New Roman" w:hAnsi="Times New Roman"/>
          <w:sz w:val="20"/>
          <w:szCs w:val="20"/>
        </w:rPr>
        <w:t>BitDepth</w:t>
      </w:r>
      <w:r w:rsidRPr="00175590">
        <w:rPr>
          <w:rFonts w:ascii="Times New Roman" w:hAnsi="Times New Roman"/>
          <w:sz w:val="20"/>
          <w:szCs w:val="20"/>
          <w:vertAlign w:val="subscript"/>
        </w:rPr>
        <w:t>C</w:t>
      </w:r>
      <w:r w:rsidRPr="00175590">
        <w:rPr>
          <w:rFonts w:ascii="Times New Roman" w:hAnsi="Times New Roman"/>
          <w:sz w:val="20"/>
          <w:szCs w:val="20"/>
        </w:rPr>
        <w:t> </w:t>
      </w:r>
      <w:r w:rsidRPr="00175590">
        <w:rPr>
          <w:rFonts w:ascii="Times New Roman" w:hAnsi="Times New Roman"/>
          <w:noProof/>
          <w:sz w:val="20"/>
          <w:szCs w:val="20"/>
          <w:lang w:eastAsia="ko-KR"/>
        </w:rPr>
        <w:t>) – 1 , </w:t>
      </w:r>
      <w:r w:rsidRPr="00175590">
        <w:rPr>
          <w:rFonts w:ascii="Times New Roman" w:hAnsi="Times New Roman"/>
          <w:noProof/>
          <w:sz w:val="20"/>
          <w:szCs w:val="20"/>
        </w:rPr>
        <w:t>intChromaSample</w:t>
      </w:r>
      <w:r w:rsidRPr="00175590">
        <w:rPr>
          <w:rFonts w:ascii="Times New Roman" w:hAnsi="Times New Roman"/>
          <w:noProof/>
          <w:sz w:val="20"/>
          <w:szCs w:val="20"/>
          <w:lang w:eastAsia="ko-KR"/>
        </w:rPr>
        <w:t> )</w:t>
      </w:r>
      <w:r w:rsidRPr="00175590">
        <w:rPr>
          <w:rFonts w:ascii="Times New Roman" w:hAnsi="Times New Roman"/>
          <w:sz w:val="20"/>
          <w:szCs w:val="20"/>
        </w:rPr>
        <w:tab/>
      </w:r>
      <w:r w:rsidRPr="00841AE6">
        <w:rPr>
          <w:rFonts w:ascii="Times New Roman" w:hAnsi="Times New Roman"/>
          <w:noProof/>
          <w:sz w:val="20"/>
          <w:szCs w:val="20"/>
          <w:highlight w:val="yellow"/>
          <w:lang w:eastAsia="ko-KR"/>
        </w:rPr>
        <w:t>(</w:t>
      </w:r>
      <w:r w:rsidR="00E907A9">
        <w:rPr>
          <w:rFonts w:ascii="Times New Roman" w:eastAsia="SimSun" w:hAnsi="Times New Roman"/>
          <w:noProof/>
          <w:sz w:val="20"/>
          <w:szCs w:val="20"/>
          <w:highlight w:val="yellow"/>
          <w:lang w:eastAsia="zh-CN"/>
        </w:rPr>
        <w:t>H</w:t>
      </w:r>
      <w:r w:rsidRPr="00841AE6">
        <w:rPr>
          <w:rFonts w:ascii="Times New Roman" w:hAnsi="Times New Roman"/>
          <w:noProof/>
          <w:sz w:val="20"/>
          <w:szCs w:val="20"/>
          <w:highlight w:val="yellow"/>
          <w:lang w:eastAsia="ko-KR"/>
        </w:rPr>
        <w:noBreakHyphen/>
      </w:r>
      <w:r w:rsidR="0045146C" w:rsidRPr="00841AE6">
        <w:rPr>
          <w:rFonts w:ascii="Times New Roman" w:hAnsi="Times New Roman"/>
          <w:noProof/>
          <w:sz w:val="20"/>
          <w:szCs w:val="20"/>
          <w:highlight w:val="yellow"/>
        </w:rPr>
        <w:fldChar w:fldCharType="begin" w:fldLock="1"/>
      </w:r>
      <w:r w:rsidR="00841AE6" w:rsidRPr="00841AE6">
        <w:rPr>
          <w:rFonts w:ascii="Times New Roman" w:hAnsi="Times New Roman"/>
          <w:noProof/>
          <w:sz w:val="20"/>
          <w:szCs w:val="20"/>
          <w:highlight w:val="yellow"/>
        </w:rPr>
        <w:instrText xml:space="preserve"> SEQ Equation \* ARABIC </w:instrText>
      </w:r>
      <w:r w:rsidR="0045146C" w:rsidRPr="00841AE6">
        <w:rPr>
          <w:rFonts w:ascii="Times New Roman" w:hAnsi="Times New Roman"/>
          <w:noProof/>
          <w:sz w:val="20"/>
          <w:szCs w:val="20"/>
          <w:highlight w:val="yellow"/>
        </w:rPr>
        <w:fldChar w:fldCharType="separate"/>
      </w:r>
      <w:r w:rsidR="00E05EB6">
        <w:rPr>
          <w:rFonts w:ascii="Times New Roman" w:hAnsi="Times New Roman"/>
          <w:noProof/>
          <w:sz w:val="20"/>
          <w:szCs w:val="20"/>
          <w:highlight w:val="yellow"/>
        </w:rPr>
        <w:t>45</w:t>
      </w:r>
      <w:r w:rsidR="0045146C"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bookmarkStart w:id="1962" w:name="_Ref364437164"/>
      <w:r w:rsidRPr="00665644">
        <w:t>Resampling process of picture motion field</w:t>
      </w:r>
      <w:bookmarkEnd w:id="1962"/>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 xml:space="preserve">) </w:t>
      </w:r>
      <w:r>
        <w:rPr>
          <w:noProof/>
        </w:rPr>
        <w:t xml:space="preserve">arrays </w:t>
      </w:r>
      <w:r w:rsidRPr="00943A5F">
        <w:rPr>
          <w:noProof/>
          <w:lang w:eastAsia="ko-KR"/>
        </w:rPr>
        <w:t>refIdxLX</w:t>
      </w:r>
      <w:r w:rsidR="005B2337">
        <w:rPr>
          <w:noProof/>
          <w:lang w:eastAsia="ko-KR"/>
        </w:rPr>
        <w:t xml:space="preserve">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mv</w:t>
      </w:r>
      <w:r w:rsidRPr="00943A5F">
        <w:rPr>
          <w:noProof/>
          <w:lang w:eastAsia="ko-KR"/>
        </w:rPr>
        <w:t>LX</w:t>
      </w:r>
      <w:r>
        <w:rPr>
          <w:noProof/>
        </w:rPr>
        <w:t xml:space="preserve"> specify the luma motion vectors of the resampled picture, with X = 0,1,</w:t>
      </w:r>
    </w:p>
    <w:p w:rsidR="00EA1617" w:rsidRDefault="00EA1617" w:rsidP="008557C3">
      <w:pPr>
        <w:numPr>
          <w:ilvl w:val="0"/>
          <w:numId w:val="12"/>
        </w:numPr>
        <w:rPr>
          <w:noProof/>
          <w:lang w:eastAsia="ko-KR"/>
        </w:rPr>
      </w:pPr>
      <w:r>
        <w:rPr>
          <w:noProof/>
          <w:lang w:eastAsia="ko-KR"/>
        </w:rPr>
        <w:t xml:space="preserve">two </w:t>
      </w:r>
      <w:r w:rsidRPr="00943A5F">
        <w:rPr>
          <w:noProof/>
        </w:rPr>
        <w:t>(</w:t>
      </w:r>
      <w:r>
        <w:rPr>
          <w:noProof/>
        </w:rPr>
        <w:t> PicWidth</w:t>
      </w:r>
      <w:r w:rsidR="001276F3">
        <w:rPr>
          <w:noProof/>
        </w:rPr>
        <w:t>InSamplesY</w:t>
      </w:r>
      <w:r>
        <w:rPr>
          <w:noProof/>
        </w:rPr>
        <w:t> </w:t>
      </w:r>
      <w:r w:rsidRPr="00943A5F">
        <w:rPr>
          <w:noProof/>
        </w:rPr>
        <w:t>)</w:t>
      </w:r>
      <w:r w:rsidR="00EC3E68">
        <w:rPr>
          <w:noProof/>
        </w:rPr>
        <w:t> </w:t>
      </w:r>
      <w:r w:rsidRPr="00943A5F">
        <w:rPr>
          <w:noProof/>
        </w:rPr>
        <w:t>x</w:t>
      </w:r>
      <w:r w:rsidR="00EC3E68">
        <w:rPr>
          <w:noProof/>
        </w:rPr>
        <w:t> </w:t>
      </w:r>
      <w:r w:rsidRPr="00943A5F">
        <w:rPr>
          <w:noProof/>
        </w:rPr>
        <w:t>(</w:t>
      </w:r>
      <w:r>
        <w:rPr>
          <w:noProof/>
        </w:rPr>
        <w:t> PicHeight</w:t>
      </w:r>
      <w:r w:rsidR="001276F3">
        <w:rPr>
          <w:noProof/>
        </w:rPr>
        <w:t>InSamplesY</w:t>
      </w:r>
      <w:r>
        <w:rPr>
          <w:noProof/>
        </w:rPr>
        <w:t>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5944DD" w:rsidRDefault="005944DD" w:rsidP="00EA1617">
      <w:pPr>
        <w:tabs>
          <w:tab w:val="left" w:pos="284"/>
        </w:tabs>
      </w:pP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PicHeight</w:t>
      </w:r>
      <w:r w:rsidR="001276F3">
        <w:rPr>
          <w:noProof/>
        </w:rPr>
        <w:t>InSamplesY</w:t>
      </w:r>
      <w:r w:rsidR="00EA1617">
        <w:rPr>
          <w:noProof/>
        </w:rPr>
        <w:t> + 15 ) &gt;&gt; 4) </w:t>
      </w:r>
      <w:r w:rsidR="0090546D">
        <w:rPr>
          <w:noProof/>
        </w:rPr>
        <w:t>–</w:t>
      </w:r>
      <w:r w:rsidR="00EA1617">
        <w:rPr>
          <w:noProof/>
        </w:rPr>
        <w:t> 1</w:t>
      </w:r>
      <w:r w:rsidR="0090546D">
        <w:rPr>
          <w:noProof/>
        </w:rPr>
        <w:t>:</w:t>
      </w:r>
    </w:p>
    <w:p w:rsidR="00EA1617" w:rsidRDefault="00EA1617" w:rsidP="0006035D">
      <w:pPr>
        <w:ind w:left="794"/>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predMode[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Pr="00943A5F">
        <w:rPr>
          <w:noProof/>
          <w:lang w:eastAsia="ko-KR"/>
        </w:rPr>
        <w:t>refIdxLX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Pr="00943A5F">
        <w:rPr>
          <w:noProof/>
          <w:lang w:eastAsia="ko-KR"/>
        </w:rPr>
        <w:t> </w:t>
      </w:r>
      <w:r>
        <w:rPr>
          <w:noProof/>
          <w:lang w:eastAsia="ko-KR"/>
        </w:rPr>
        <w:t>mv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and predFlagLX[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3867AF">
        <w:fldChar w:fldCharType="begin" w:fldLock="1"/>
      </w:r>
      <w:r w:rsidR="003867AF">
        <w:instrText xml:space="preserve"> REF _Ref348599073 \r \h  \* MERGEFORMAT </w:instrText>
      </w:r>
      <w:r w:rsidR="003867AF">
        <w:fldChar w:fldCharType="separate"/>
      </w:r>
      <w:r w:rsidR="00E907A9" w:rsidRPr="00E907A9">
        <w:rPr>
          <w:noProof/>
          <w:highlight w:val="yellow"/>
        </w:rPr>
        <w:t>H.8.1.4.2.1</w:t>
      </w:r>
      <w:r w:rsidR="003867AF">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p>
    <w:p w:rsidR="00EA1617" w:rsidRDefault="00EA1617" w:rsidP="00EA1617">
      <w:pPr>
        <w:pStyle w:val="Annex6"/>
      </w:pPr>
      <w:bookmarkStart w:id="1963" w:name="_Ref348599073"/>
      <w:r w:rsidRPr="00665644">
        <w:rPr>
          <w:noProof/>
        </w:rPr>
        <w:t xml:space="preserve">Derivation process </w:t>
      </w:r>
      <w:r>
        <w:rPr>
          <w:noProof/>
        </w:rPr>
        <w:t>for</w:t>
      </w:r>
      <w:r w:rsidRPr="00665644">
        <w:rPr>
          <w:noProof/>
        </w:rPr>
        <w:t xml:space="preserve"> inter layer motion</w:t>
      </w:r>
      <w:bookmarkEnd w:id="1963"/>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lastRenderedPageBreak/>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a derived prediction mode predMode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mvL</w:t>
      </w:r>
      <w:r w:rsidR="00EA1617">
        <w:rPr>
          <w:noProof/>
          <w:lang w:eastAsia="ko-KR"/>
        </w:rPr>
        <w:t>0 and mvL1</w:t>
      </w:r>
      <w:r w:rsidR="00EB617E" w:rsidRPr="00841AE6">
        <w:rPr>
          <w:noProof/>
          <w:lang w:eastAsia="ko-KR"/>
        </w:rPr>
        <w:t>[ xP ][ yP ]</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 derived reference indices refIdxL0 and refIdxL1</w:t>
      </w:r>
      <w:r w:rsidR="00EB617E" w:rsidRPr="00841AE6">
        <w:rPr>
          <w:noProof/>
          <w:lang w:eastAsia="ko-KR"/>
        </w:rPr>
        <w:t>[ xP ][ yP ]</w:t>
      </w:r>
      <w:r w:rsidR="00EA1617">
        <w:rPr>
          <w:noProof/>
          <w:lang w:eastAsia="ko-KR"/>
        </w:rPr>
        <w:t xml:space="preserve"> </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EA1617">
        <w:rPr>
          <w:noProof/>
          <w:lang w:eastAsia="ko-KR"/>
        </w:rPr>
        <w:t>predFlagL0 and predFlagL1</w:t>
      </w:r>
      <w:r w:rsidR="00EB617E" w:rsidRPr="00841AE6">
        <w:rPr>
          <w:noProof/>
          <w:lang w:eastAsia="ko-KR"/>
        </w:rPr>
        <w:t>[ xP ][ yP ]</w:t>
      </w:r>
      <w:r w:rsidR="00EA1617">
        <w:rPr>
          <w:noProof/>
          <w:lang w:eastAsia="ko-KR"/>
        </w:rPr>
        <w:t>.</w:t>
      </w:r>
    </w:p>
    <w:p w:rsidR="00EA1617" w:rsidRPr="00374B74" w:rsidRDefault="00EA1617" w:rsidP="00EA1617">
      <w:pPr>
        <w:rPr>
          <w:rFonts w:eastAsia="MS Mincho"/>
          <w:noProof/>
          <w:lang w:eastAsia="ja-JP"/>
        </w:rPr>
      </w:pPr>
      <w:r>
        <w:rPr>
          <w:noProof/>
          <w:lang w:eastAsia="ko-KR"/>
        </w:rPr>
        <w:t>predMode</w:t>
      </w:r>
      <w:r w:rsidR="00EB617E" w:rsidRPr="00841AE6">
        <w:rPr>
          <w:noProof/>
          <w:lang w:eastAsia="ko-KR"/>
        </w:rPr>
        <w:t>[ xP ][ yP ]</w:t>
      </w:r>
      <w:r>
        <w:rPr>
          <w:noProof/>
          <w:lang w:eastAsia="ko-KR"/>
        </w:rPr>
        <w:t xml:space="preserve">, </w:t>
      </w:r>
      <w:r w:rsidRPr="00943A5F">
        <w:rPr>
          <w:noProof/>
          <w:lang w:eastAsia="ko-KR"/>
        </w:rPr>
        <w:t>mvLX</w:t>
      </w:r>
      <w:r w:rsidR="00EB617E" w:rsidRPr="00841AE6">
        <w:rPr>
          <w:noProof/>
          <w:lang w:eastAsia="ko-KR"/>
        </w:rPr>
        <w:t>[ xP ][ yP ]</w:t>
      </w:r>
      <w:r>
        <w:rPr>
          <w:noProof/>
          <w:lang w:eastAsia="ko-KR"/>
        </w:rPr>
        <w:t>, refIdxLX</w:t>
      </w:r>
      <w:r w:rsidR="0014382E" w:rsidRPr="00841AE6">
        <w:rPr>
          <w:noProof/>
          <w:lang w:eastAsia="ko-KR"/>
        </w:rPr>
        <w:t>[ xP ][ yP ]</w:t>
      </w:r>
      <w:r>
        <w:rPr>
          <w:noProof/>
          <w:lang w:eastAsia="ko-KR"/>
        </w:rPr>
        <w:t>, and predFlagLX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Pr>
          <w:noProof/>
          <w:lang w:eastAsia="ko-KR"/>
        </w:rPr>
        <w:t xml:space="preserve"> are </w:t>
      </w:r>
      <w:r w:rsidRPr="00374B74">
        <w:rPr>
          <w:noProof/>
          <w:lang w:eastAsia="ko-KR"/>
        </w:rPr>
        <w:t>derived</w:t>
      </w:r>
      <w:r>
        <w:rPr>
          <w:noProof/>
          <w:lang w:eastAsia="ko-KR"/>
        </w:rPr>
        <w:t xml:space="preserve"> as follows</w:t>
      </w:r>
      <w:r w:rsidR="00576F05">
        <w:rPr>
          <w:noProof/>
          <w:lang w:eastAsia="ko-KR"/>
        </w:rPr>
        <w:t>:</w:t>
      </w:r>
    </w:p>
    <w:p w:rsidR="00EA1617" w:rsidRPr="00841AE6" w:rsidRDefault="00EA1617" w:rsidP="008557C3">
      <w:pPr>
        <w:numPr>
          <w:ilvl w:val="0"/>
          <w:numId w:val="39"/>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(xPCtr, yPCtr) of the luma prediction block is derived as follows</w:t>
      </w:r>
      <w:r w:rsidR="00576F05">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1964" w:name="OLE_LINK6"/>
      <w:bookmarkStart w:id="1965"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44</w:t>
      </w:r>
      <w:r w:rsidR="0045146C" w:rsidRPr="00841AE6">
        <w:rPr>
          <w:noProof/>
          <w:sz w:val="20"/>
          <w:szCs w:val="20"/>
          <w:highlight w:val="yellow"/>
        </w:rPr>
        <w:fldChar w:fldCharType="end"/>
      </w:r>
      <w:r w:rsidRPr="00841AE6">
        <w:rPr>
          <w:noProof/>
          <w:sz w:val="20"/>
          <w:szCs w:val="20"/>
          <w:highlight w:val="yellow"/>
          <w:lang w:eastAsia="ko-KR"/>
        </w:rPr>
        <w:t>)</w:t>
      </w:r>
      <w:bookmarkEnd w:id="1964"/>
      <w:bookmarkEnd w:id="1965"/>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45</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t xml:space="preserve">The derivation process for reference layer luma sample location specified in subclause </w:t>
      </w:r>
      <w:r w:rsidR="003867AF">
        <w:fldChar w:fldCharType="begin" w:fldLock="1"/>
      </w:r>
      <w:r w:rsidR="003867AF">
        <w:instrText xml:space="preserve"> REF _Ref364437398 \r \h  \* MERGEFORMAT </w:instrText>
      </w:r>
      <w:r w:rsidR="003867AF">
        <w:fldChar w:fldCharType="separate"/>
      </w:r>
      <w:r w:rsidR="004C44E5">
        <w:rPr>
          <w:highlight w:val="yellow"/>
        </w:rPr>
        <w:t>H.6.1</w:t>
      </w:r>
      <w:r w:rsidR="003867AF">
        <w:fldChar w:fldCharType="end"/>
      </w:r>
      <w:r w:rsidR="0045146C">
        <w:fldChar w:fldCharType="begin" w:fldLock="1"/>
      </w:r>
      <w:r w:rsidR="00AB6740">
        <w:instrText xml:space="preserve"> REF _Ref347130519 \r \h  \* MERGEFORMAT </w:instrText>
      </w:r>
      <w:r w:rsidR="0045146C">
        <w:fldChar w:fldCharType="end"/>
      </w:r>
      <w:r w:rsidRPr="00841AE6">
        <w:t xml:space="preserve"> is invoked with luma location (</w:t>
      </w:r>
      <w:r w:rsidRPr="00841AE6">
        <w:rPr>
          <w:noProof/>
          <w:lang w:eastAsia="ko-KR"/>
        </w:rPr>
        <w:t> xPCtr, yPCtr </w:t>
      </w:r>
      <w:r w:rsidRPr="00841AE6">
        <w:t>) given as the inputs and ( </w:t>
      </w:r>
      <w:r w:rsidRPr="00841AE6">
        <w:rPr>
          <w:noProof/>
          <w:lang w:eastAsia="ko-KR"/>
        </w:rPr>
        <w:t>xRef</w:t>
      </w:r>
      <w:r w:rsidRPr="00841AE6">
        <w:t>, </w:t>
      </w:r>
      <w:r w:rsidRPr="00841AE6">
        <w:rPr>
          <w:noProof/>
          <w:lang w:eastAsia="ko-KR"/>
        </w:rPr>
        <w:t>yRef </w:t>
      </w:r>
      <w:r w:rsidRPr="00841AE6">
        <w:t>) as output.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The collocated position (xRL, yRL) is derived as follows</w:t>
      </w:r>
      <w:r w:rsidR="00AF61E9">
        <w:rPr>
          <w:noProof/>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w:t>
      </w:r>
      <w:r w:rsidR="00CE0F62">
        <w:rPr>
          <w:noProof/>
          <w:sz w:val="20"/>
          <w:szCs w:val="20"/>
          <w:lang w:eastAsia="ko-KR"/>
        </w:rPr>
        <w:t>( </w:t>
      </w:r>
      <w:r w:rsidRPr="00841AE6">
        <w:rPr>
          <w:noProof/>
          <w:sz w:val="20"/>
          <w:szCs w:val="20"/>
          <w:lang w:eastAsia="ko-KR"/>
        </w:rPr>
        <w:t>xRef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46</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w:t>
      </w:r>
      <w:r w:rsidR="00CE0F62">
        <w:rPr>
          <w:noProof/>
          <w:sz w:val="20"/>
          <w:szCs w:val="20"/>
          <w:lang w:eastAsia="ko-KR"/>
        </w:rPr>
        <w:t>( </w:t>
      </w:r>
      <w:r w:rsidRPr="00841AE6">
        <w:rPr>
          <w:noProof/>
          <w:sz w:val="20"/>
          <w:szCs w:val="20"/>
          <w:lang w:eastAsia="ko-KR"/>
        </w:rPr>
        <w:t>yRef </w:t>
      </w:r>
      <w:r w:rsidR="00CE0F62">
        <w:rPr>
          <w:noProof/>
          <w:sz w:val="20"/>
          <w:szCs w:val="20"/>
          <w:lang w:eastAsia="ko-KR"/>
        </w:rPr>
        <w:t>+ 4 ) </w:t>
      </w:r>
      <w:r w:rsidRPr="00841AE6">
        <w:rPr>
          <w:noProof/>
          <w:sz w:val="20"/>
          <w:szCs w:val="20"/>
          <w:lang w:eastAsia="ko-KR"/>
        </w:rPr>
        <w:t>&gt;&gt;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47</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8557C3">
      <w:pPr>
        <w:numPr>
          <w:ilvl w:val="0"/>
          <w:numId w:val="39"/>
        </w:numPr>
        <w:tabs>
          <w:tab w:val="clear" w:pos="1191"/>
          <w:tab w:val="left" w:pos="9090"/>
        </w:tabs>
        <w:ind w:right="500"/>
        <w:rPr>
          <w:noProof/>
          <w:lang w:eastAsia="ko-KR"/>
        </w:rPr>
      </w:pPr>
      <w:r w:rsidRPr="00841AE6">
        <w:rPr>
          <w:noProof/>
          <w:lang w:eastAsia="ko-KR"/>
        </w:rPr>
        <w:t xml:space="preserve">The </w:t>
      </w:r>
      <w:r w:rsidR="006D79E7">
        <w:rPr>
          <w:noProof/>
          <w:lang w:eastAsia="ko-KR"/>
        </w:rPr>
        <w:t xml:space="preserve">prediction mode </w:t>
      </w:r>
      <w:r w:rsidR="003C0EB3" w:rsidRPr="00841AE6">
        <w:rPr>
          <w:noProof/>
          <w:lang w:eastAsia="ko-KR"/>
        </w:rPr>
        <w:t>predMode[ xP ][ yP ]</w:t>
      </w:r>
      <w:r w:rsidRPr="00841AE6">
        <w:rPr>
          <w:noProof/>
          <w:lang w:eastAsia="ko-KR"/>
        </w:rPr>
        <w:t xml:space="preserve"> is derived as follows</w:t>
      </w:r>
      <w:r w:rsidR="003C0EB3">
        <w:rPr>
          <w:noProof/>
          <w:lang w:eastAsia="ko-KR"/>
        </w:rPr>
        <w:t>:</w:t>
      </w:r>
      <w:r w:rsidRPr="00841AE6">
        <w:rPr>
          <w:noProof/>
          <w:lang w:eastAsia="ko-KR"/>
        </w:rPr>
        <w:t xml:space="preserve"> </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If ( xRL &lt; 0 ) or ( xRL &gt;= RefLayerPicWidth</w:t>
      </w:r>
      <w:r w:rsidR="001276F3">
        <w:rPr>
          <w:noProof/>
          <w:lang w:eastAsia="ko-KR"/>
        </w:rPr>
        <w:t>InSamplesY</w:t>
      </w:r>
      <w:r w:rsidRPr="00841AE6">
        <w:rPr>
          <w:noProof/>
          <w:lang w:eastAsia="ko-KR"/>
        </w:rPr>
        <w:t> ) or ( yRL &lt; 0 ) or ( yRL &gt;= RefLayerPicHeight</w:t>
      </w:r>
      <w:r w:rsidR="001276F3">
        <w:rPr>
          <w:noProof/>
          <w:lang w:eastAsia="ko-KR"/>
        </w:rPr>
        <w:t>InSamplesY</w:t>
      </w:r>
      <w:r w:rsidRPr="00841AE6">
        <w:rPr>
          <w:noProof/>
          <w:lang w:eastAsia="ko-KR"/>
        </w:rPr>
        <w:t xml:space="preserve"> ), predMode[ xP ][ yP ] is set </w:t>
      </w:r>
      <w:r w:rsidR="0014382E">
        <w:rPr>
          <w:noProof/>
          <w:lang w:eastAsia="ko-KR"/>
        </w:rPr>
        <w:t xml:space="preserve">equal </w:t>
      </w:r>
      <w:r w:rsidRPr="00841AE6">
        <w:rPr>
          <w:noProof/>
          <w:lang w:eastAsia="ko-KR"/>
        </w:rPr>
        <w:t>to MODE_INTRA.</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250EA6">
        <w:rPr>
          <w:noProof/>
          <w:lang w:eastAsia="ko-KR"/>
        </w:rPr>
        <w:t>the following applies:</w:t>
      </w:r>
    </w:p>
    <w:p w:rsidR="00EA1617"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w:t>
      </w:r>
      <w:r w:rsidR="0014382E">
        <w:rPr>
          <w:noProof/>
          <w:sz w:val="20"/>
          <w:szCs w:val="20"/>
          <w:lang w:eastAsia="ko-KR"/>
        </w:rPr>
        <w:t>rlP</w:t>
      </w:r>
      <w:r w:rsidRPr="00841AE6">
        <w:rPr>
          <w:noProof/>
          <w:sz w:val="20"/>
          <w:szCs w:val="20"/>
          <w:lang w:eastAsia="ko-KR"/>
        </w:rPr>
        <w:t>redMode[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48</w:t>
      </w:r>
      <w:r w:rsidR="0045146C" w:rsidRPr="00841AE6">
        <w:rPr>
          <w:noProof/>
          <w:sz w:val="20"/>
          <w:szCs w:val="20"/>
          <w:highlight w:val="yellow"/>
        </w:rPr>
        <w:fldChar w:fldCharType="end"/>
      </w:r>
      <w:r w:rsidRPr="00841AE6">
        <w:rPr>
          <w:noProof/>
          <w:sz w:val="20"/>
          <w:szCs w:val="20"/>
          <w:highlight w:val="yellow"/>
          <w:lang w:eastAsia="ko-KR"/>
        </w:rPr>
        <w:t>)</w:t>
      </w:r>
    </w:p>
    <w:p w:rsidR="003C0EB3" w:rsidRPr="00336931" w:rsidRDefault="0027016C" w:rsidP="008557C3">
      <w:pPr>
        <w:numPr>
          <w:ilvl w:val="0"/>
          <w:numId w:val="39"/>
        </w:numPr>
        <w:tabs>
          <w:tab w:val="clear" w:pos="1191"/>
          <w:tab w:val="left" w:pos="9090"/>
        </w:tabs>
        <w:ind w:right="500"/>
        <w:rPr>
          <w:noProof/>
          <w:lang w:eastAsia="ko-KR"/>
        </w:rPr>
      </w:pPr>
      <w:r w:rsidRPr="00336931">
        <w:rPr>
          <w:noProof/>
          <w:lang w:eastAsia="ko-KR"/>
        </w:rPr>
        <w:t>mvL0[ xP ][ yP ], mvL1[ xP ][ yP ], refIdxL0[ xP ][ yP ], refIdxL1[ xP ][ yP ], predFlagL0[ xP ][ yP ] and predFlagL1[ xP ][ yP ]</w:t>
      </w:r>
      <w:r w:rsidR="003C0EB3" w:rsidRPr="00336931">
        <w:rPr>
          <w:noProof/>
          <w:lang w:eastAsia="ko-KR"/>
        </w:rPr>
        <w:t xml:space="preserve"> </w:t>
      </w:r>
      <w:r w:rsidR="00716758">
        <w:rPr>
          <w:noProof/>
          <w:lang w:eastAsia="ko-KR"/>
        </w:rPr>
        <w:t>are</w:t>
      </w:r>
      <w:r w:rsidR="003C0EB3" w:rsidRPr="00336931">
        <w:rPr>
          <w:noProof/>
          <w:lang w:eastAsia="ko-KR"/>
        </w:rPr>
        <w:t xml:space="preserve"> derived as follows:</w:t>
      </w:r>
    </w:p>
    <w:p w:rsidR="006E0648"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If predMode[ xP ][ yP ] is equal to MODE_INTER, </w:t>
      </w:r>
      <w:r w:rsidR="006E0648">
        <w:rPr>
          <w:noProof/>
          <w:lang w:eastAsia="ko-KR"/>
        </w:rPr>
        <w:t>the following applies</w:t>
      </w:r>
    </w:p>
    <w:p w:rsidR="00EA1617" w:rsidRPr="00841AE6"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Pr>
          <w:noProof/>
          <w:lang w:eastAsia="ko-KR"/>
        </w:rPr>
        <w:t>F</w:t>
      </w:r>
      <w:r w:rsidRPr="00841AE6">
        <w:rPr>
          <w:noProof/>
          <w:lang w:eastAsia="ko-KR"/>
        </w:rPr>
        <w:t xml:space="preserve">or </w:t>
      </w:r>
      <w:r w:rsidR="00EA1617" w:rsidRPr="00841AE6">
        <w:rPr>
          <w:noProof/>
          <w:lang w:eastAsia="ko-KR"/>
        </w:rPr>
        <w:t>each X = 0, 1, the following applies</w:t>
      </w:r>
      <w:r w:rsidR="00BB15D1">
        <w:rPr>
          <w:noProof/>
          <w:lang w:eastAsia="ko-KR"/>
        </w:rPr>
        <w:t>:</w:t>
      </w:r>
    </w:p>
    <w:p w:rsidR="005B4151" w:rsidRDefault="00EB7CBD"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refIdxLX[ xP ][ yP ]</w:t>
      </w:r>
      <w:r>
        <w:rPr>
          <w:noProof/>
          <w:lang w:eastAsia="ko-KR"/>
        </w:rPr>
        <w:t xml:space="preserve"> and </w:t>
      </w:r>
      <w:r w:rsidRPr="00841AE6">
        <w:rPr>
          <w:noProof/>
          <w:lang w:eastAsia="ko-KR"/>
        </w:rPr>
        <w:t>predFlagLX[ xP ][ yP ]</w:t>
      </w:r>
      <w:r>
        <w:rPr>
          <w:noProof/>
          <w:lang w:eastAsia="ko-KR"/>
        </w:rPr>
        <w:t xml:space="preserve"> are </w:t>
      </w:r>
      <w:r w:rsidR="005B4151">
        <w:rPr>
          <w:noProof/>
          <w:lang w:eastAsia="ko-KR"/>
        </w:rPr>
        <w:t>derived as follows: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w:t>
      </w:r>
      <w:r w:rsidR="00C71104">
        <w:rPr>
          <w:noProof/>
          <w:sz w:val="20"/>
          <w:szCs w:val="20"/>
          <w:lang w:eastAsia="ko-KR"/>
        </w:rPr>
        <w:t>rlR</w:t>
      </w:r>
      <w:r w:rsidRPr="00841AE6">
        <w:rPr>
          <w:noProof/>
          <w:sz w:val="20"/>
          <w:szCs w:val="20"/>
          <w:lang w:eastAsia="ko-KR"/>
        </w:rPr>
        <w:t>efIdxLX[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49</w:t>
      </w:r>
      <w:r w:rsidR="0045146C"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w:t>
      </w:r>
      <w:r w:rsidR="00C71104">
        <w:rPr>
          <w:noProof/>
          <w:sz w:val="20"/>
          <w:szCs w:val="20"/>
          <w:lang w:eastAsia="ko-KR"/>
        </w:rPr>
        <w:t>rlP</w:t>
      </w:r>
      <w:r w:rsidRPr="00841AE6">
        <w:rPr>
          <w:noProof/>
          <w:sz w:val="20"/>
          <w:szCs w:val="20"/>
          <w:lang w:eastAsia="ko-KR"/>
        </w:rPr>
        <w:t>redFlagLX[ xRL ][ yRL ]</w:t>
      </w:r>
      <w:r w:rsidRPr="00841AE6">
        <w:rPr>
          <w:noProof/>
          <w:sz w:val="20"/>
          <w:szCs w:val="20"/>
          <w:lang w:eastAsia="ko-KR"/>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50</w:t>
      </w:r>
      <w:r w:rsidR="0045146C" w:rsidRPr="00841AE6">
        <w:rPr>
          <w:noProof/>
          <w:sz w:val="20"/>
          <w:szCs w:val="20"/>
          <w:highlight w:val="yellow"/>
        </w:rPr>
        <w:fldChar w:fldCharType="end"/>
      </w:r>
      <w:r w:rsidRPr="00841AE6">
        <w:rPr>
          <w:noProof/>
          <w:sz w:val="20"/>
          <w:szCs w:val="20"/>
          <w:highlight w:val="yellow"/>
          <w:lang w:eastAsia="ko-KR"/>
        </w:rPr>
        <w:t>)</w:t>
      </w:r>
    </w:p>
    <w:p w:rsidR="003D2D36" w:rsidRDefault="003D2D36" w:rsidP="008557C3">
      <w:pPr>
        <w:numPr>
          <w:ilvl w:val="4"/>
          <w:numId w:val="13"/>
        </w:numPr>
        <w:tabs>
          <w:tab w:val="clear" w:pos="794"/>
          <w:tab w:val="clear" w:pos="1191"/>
          <w:tab w:val="clear" w:pos="1588"/>
          <w:tab w:val="clear" w:pos="2000"/>
          <w:tab w:val="left" w:pos="1620"/>
          <w:tab w:val="left" w:pos="1985"/>
        </w:tabs>
        <w:rPr>
          <w:noProof/>
          <w:lang w:eastAsia="ko-KR"/>
        </w:rPr>
      </w:pPr>
      <w:bookmarkStart w:id="1966" w:name="OLE_LINK469"/>
      <w:bookmarkStart w:id="1967" w:name="OLE_LINK470"/>
      <w:bookmarkStart w:id="1968" w:name="OLE_LINK461"/>
      <w:bookmarkStart w:id="1969" w:name="OLE_LINK462"/>
      <w:bookmarkStart w:id="1970" w:name="OLE_LINK82"/>
      <w:bookmarkStart w:id="1971" w:name="OLE_LINK439"/>
      <w:bookmarkStart w:id="1972" w:name="OLE_LINK440"/>
      <w:r w:rsidRPr="00841AE6">
        <w:rPr>
          <w:noProof/>
          <w:lang w:eastAsia="ko-KR"/>
        </w:rPr>
        <w:t>mvLX[ xP ][ yP ][</w:t>
      </w:r>
      <w:r>
        <w:rPr>
          <w:noProof/>
          <w:lang w:eastAsia="ko-KR"/>
        </w:rPr>
        <w:t> </w:t>
      </w:r>
      <w:r w:rsidRPr="00841AE6">
        <w:rPr>
          <w:noProof/>
          <w:lang w:eastAsia="ko-KR"/>
        </w:rPr>
        <w:t>0</w:t>
      </w:r>
      <w:r>
        <w:rPr>
          <w:noProof/>
          <w:lang w:eastAsia="ko-KR"/>
        </w:rPr>
        <w:t>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ScaledRefLayerPicWidth</w:t>
      </w:r>
      <w:r w:rsidR="001276F3">
        <w:rPr>
          <w:noProof/>
          <w:lang w:eastAsia="ko-KR"/>
        </w:rPr>
        <w:t>InSamplesY</w:t>
      </w:r>
      <w:r>
        <w:rPr>
          <w:noProof/>
          <w:lang w:eastAsia="ko-KR"/>
        </w:rPr>
        <w:t xml:space="preserve"> is not equal to </w:t>
      </w:r>
      <w:r w:rsidRPr="00841AE6">
        <w:rPr>
          <w:noProof/>
          <w:lang w:eastAsia="ko-KR"/>
        </w:rPr>
        <w:t>RefLayerPicWidth</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EA1617" w:rsidRPr="00841AE6"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w:t>
      </w:r>
      <w:bookmarkEnd w:id="1966"/>
      <w:bookmarkEnd w:id="1967"/>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1968"/>
      <w:bookmarkEnd w:id="1969"/>
      <w:bookmarkEnd w:id="1970"/>
      <w:r w:rsidRPr="00841AE6">
        <w:rPr>
          <w:noProof/>
          <w:sz w:val="20"/>
          <w:szCs w:val="20"/>
          <w:lang w:eastAsia="ko-KR"/>
        </w:rPr>
        <w:t xml:space="preserve">= </w:t>
      </w:r>
      <w:bookmarkStart w:id="1973" w:name="OLE_LINK463"/>
      <w:bookmarkStart w:id="1974" w:name="OLE_LINK464"/>
      <w:bookmarkStart w:id="1975" w:name="OLE_LINK465"/>
      <w:bookmarkStart w:id="1976" w:name="OLE_LINK466"/>
      <w:bookmarkStart w:id="1977" w:name="OLE_LINK74"/>
      <w:bookmarkStart w:id="1978" w:name="OLE_LINK75"/>
      <w:r w:rsidRPr="00841AE6">
        <w:rPr>
          <w:noProof/>
          <w:sz w:val="20"/>
          <w:szCs w:val="20"/>
          <w:lang w:eastAsia="ko-KR"/>
        </w:rPr>
        <w:t>Clip3(</w:t>
      </w:r>
      <w:bookmarkEnd w:id="1973"/>
      <w:bookmarkEnd w:id="1974"/>
      <w:r w:rsidRPr="00841AE6">
        <w:rPr>
          <w:noProof/>
          <w:sz w:val="20"/>
          <w:szCs w:val="20"/>
          <w:lang w:eastAsia="ko-KR"/>
        </w:rPr>
        <w:t> −4096, 4095,</w:t>
      </w:r>
      <w:bookmarkEnd w:id="1975"/>
      <w:bookmarkEnd w:id="1976"/>
      <w:r w:rsidRPr="00841AE6">
        <w:rPr>
          <w:noProof/>
          <w:sz w:val="20"/>
          <w:szCs w:val="20"/>
          <w:lang w:eastAsia="ko-KR"/>
        </w:rPr>
        <w:t> ( ( ScaledRefLayerPicWidth</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w:t>
      </w:r>
      <w:bookmarkStart w:id="1979" w:name="OLE_LINK447"/>
      <w:bookmarkStart w:id="1980" w:name="OLE_LINK448"/>
      <w:r w:rsidRPr="00841AE6">
        <w:rPr>
          <w:noProof/>
          <w:sz w:val="20"/>
          <w:szCs w:val="20"/>
          <w:lang w:eastAsia="ko-KR"/>
        </w:rPr>
        <w:t>+ (</w:t>
      </w:r>
      <w:bookmarkStart w:id="1981" w:name="OLE_LINK72"/>
      <w:bookmarkStart w:id="1982" w:name="OLE_LINK73"/>
      <w:r w:rsidRPr="00841AE6">
        <w:rPr>
          <w:noProof/>
          <w:sz w:val="20"/>
          <w:szCs w:val="20"/>
          <w:lang w:eastAsia="ko-KR"/>
        </w:rPr>
        <w:t> </w:t>
      </w:r>
      <w:bookmarkEnd w:id="1981"/>
      <w:bookmarkEnd w:id="1982"/>
      <w:r w:rsidRPr="00841AE6">
        <w:rPr>
          <w:noProof/>
          <w:sz w:val="20"/>
          <w:szCs w:val="20"/>
          <w:lang w:eastAsia="ko-KR"/>
        </w:rPr>
        <w:t>RefLayerPicWidth</w:t>
      </w:r>
      <w:r w:rsidR="001276F3">
        <w:rPr>
          <w:noProof/>
          <w:sz w:val="20"/>
          <w:szCs w:val="20"/>
          <w:lang w:eastAsia="ko-KR"/>
        </w:rPr>
        <w:t>InSamplesY</w:t>
      </w:r>
      <w:r w:rsidRPr="00841AE6">
        <w:rPr>
          <w:noProof/>
          <w:sz w:val="20"/>
          <w:szCs w:val="20"/>
          <w:lang w:eastAsia="ko-KR"/>
        </w:rPr>
        <w:t xml:space="preserve"> &gt;&gt; 1 )</w:t>
      </w:r>
      <w:bookmarkEnd w:id="1979"/>
      <w:bookmarkEnd w:id="1980"/>
      <w:r w:rsidRPr="00841AE6">
        <w:rPr>
          <w:noProof/>
          <w:sz w:val="20"/>
          <w:szCs w:val="20"/>
          <w:lang w:eastAsia="ko-KR"/>
        </w:rPr>
        <w:t> ) / RefLayerPicWidth</w:t>
      </w:r>
      <w:r w:rsidR="001276F3">
        <w:rPr>
          <w:noProof/>
          <w:sz w:val="20"/>
          <w:szCs w:val="20"/>
          <w:lang w:eastAsia="ko-KR"/>
        </w:rPr>
        <w:t>InSamplesY</w:t>
      </w:r>
      <w:r w:rsidRPr="00841AE6">
        <w:rPr>
          <w:noProof/>
          <w:sz w:val="20"/>
          <w:szCs w:val="20"/>
          <w:lang w:eastAsia="ko-KR"/>
        </w:rPr>
        <w:t>)</w:t>
      </w:r>
      <w:bookmarkEnd w:id="1977"/>
      <w:bookmarkEnd w:id="1978"/>
      <w:r w:rsidRPr="00841AE6">
        <w:rPr>
          <w:rFonts w:hint="eastAsia"/>
          <w:noProof/>
          <w:sz w:val="20"/>
          <w:szCs w:val="20"/>
        </w:rPr>
        <w:tab/>
      </w:r>
      <w:r w:rsidRPr="00841AE6">
        <w:rPr>
          <w:noProof/>
          <w:sz w:val="20"/>
          <w:szCs w:val="20"/>
          <w:highlight w:val="yellow"/>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51</w:t>
      </w:r>
      <w:r w:rsidR="0045146C" w:rsidRPr="00841AE6">
        <w:rPr>
          <w:noProof/>
          <w:sz w:val="20"/>
          <w:szCs w:val="20"/>
          <w:highlight w:val="yellow"/>
        </w:rPr>
        <w:fldChar w:fldCharType="end"/>
      </w:r>
      <w:r w:rsidRPr="00841AE6">
        <w:rPr>
          <w:noProof/>
          <w:sz w:val="20"/>
          <w:szCs w:val="20"/>
          <w:highlight w:val="yellow"/>
          <w:lang w:eastAsia="ko-KR"/>
        </w:rPr>
        <w:t>)</w:t>
      </w:r>
      <w:bookmarkEnd w:id="1971"/>
      <w:bookmarkEnd w:id="1972"/>
    </w:p>
    <w:p w:rsidR="00EA1617"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][0] = Clip3( −32768, 32767, Sign(</w:t>
      </w:r>
      <w:bookmarkStart w:id="1983" w:name="OLE_LINK87"/>
      <w:bookmarkStart w:id="1984"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003A1E85">
        <w:rPr>
          <w:noProof/>
          <w:sz w:val="20"/>
          <w:szCs w:val="20"/>
          <w:lang w:eastAsia="ko-KR"/>
        </w:rPr>
        <w:t>rlM</w:t>
      </w:r>
      <w:r w:rsidRPr="00841AE6">
        <w:rPr>
          <w:noProof/>
          <w:sz w:val="20"/>
          <w:szCs w:val="20"/>
          <w:lang w:eastAsia="ko-KR"/>
        </w:rPr>
        <w:t>vLX[ xRL ][ yRL ][ 0 ]</w:t>
      </w:r>
      <w:bookmarkEnd w:id="1983"/>
      <w:bookmarkEnd w:id="1984"/>
      <w:r w:rsidRPr="00841AE6">
        <w:rPr>
          <w:noProof/>
          <w:sz w:val="20"/>
          <w:szCs w:val="20"/>
          <w:lang w:eastAsia="ko-KR"/>
        </w:rPr>
        <w:t> ) * ( ( Abs ( scaleFactorMV</w:t>
      </w:r>
      <w:r w:rsidRPr="00841AE6">
        <w:rPr>
          <w:noProof/>
          <w:sz w:val="20"/>
          <w:szCs w:val="20"/>
        </w:rPr>
        <w:t>X</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52</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53</w:t>
      </w:r>
      <w:r w:rsidR="0045146C" w:rsidRPr="00841AE6">
        <w:rPr>
          <w:noProof/>
          <w:sz w:val="20"/>
          <w:szCs w:val="20"/>
          <w:highlight w:val="yellow"/>
        </w:rPr>
        <w:fldChar w:fldCharType="end"/>
      </w:r>
      <w:r w:rsidRPr="00841AE6">
        <w:rPr>
          <w:noProof/>
          <w:sz w:val="20"/>
          <w:szCs w:val="20"/>
          <w:lang w:eastAsia="ko-KR"/>
        </w:rPr>
        <w:t>)</w:t>
      </w:r>
    </w:p>
    <w:p w:rsidR="00885B27" w:rsidRDefault="00885B27" w:rsidP="008557C3">
      <w:pPr>
        <w:numPr>
          <w:ilvl w:val="4"/>
          <w:numId w:val="13"/>
        </w:numPr>
        <w:tabs>
          <w:tab w:val="clear" w:pos="794"/>
          <w:tab w:val="clear" w:pos="1191"/>
          <w:tab w:val="clear" w:pos="1588"/>
          <w:tab w:val="clear" w:pos="2000"/>
          <w:tab w:val="left" w:pos="1620"/>
          <w:tab w:val="left" w:pos="1985"/>
        </w:tabs>
        <w:rPr>
          <w:noProof/>
          <w:lang w:eastAsia="ko-KR"/>
        </w:rPr>
      </w:pPr>
      <w:r w:rsidRPr="00841AE6">
        <w:rPr>
          <w:noProof/>
          <w:lang w:eastAsia="ko-KR"/>
        </w:rPr>
        <w:t>mvLX[ xP ][ yP ][</w:t>
      </w:r>
      <w:r>
        <w:rPr>
          <w:noProof/>
          <w:lang w:eastAsia="ko-KR"/>
        </w:rPr>
        <w:t> 1 </w:t>
      </w:r>
      <w:r w:rsidRPr="00841AE6">
        <w:rPr>
          <w:noProof/>
          <w:lang w:eastAsia="ko-KR"/>
        </w:rPr>
        <w:t>]</w:t>
      </w:r>
      <w:r>
        <w:rPr>
          <w:noProof/>
          <w:lang w:eastAsia="ko-KR"/>
        </w:rPr>
        <w:t xml:space="preserve"> is derived as follows:</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If </w:t>
      </w:r>
      <w:r w:rsidRPr="00841AE6">
        <w:rPr>
          <w:noProof/>
          <w:lang w:eastAsia="ko-KR"/>
        </w:rPr>
        <w:t>ScaledRefLayerPic</w:t>
      </w:r>
      <w:r>
        <w:rPr>
          <w:noProof/>
          <w:lang w:eastAsia="ko-KR"/>
        </w:rPr>
        <w:t>Height</w:t>
      </w:r>
      <w:r w:rsidR="001276F3">
        <w:rPr>
          <w:noProof/>
          <w:lang w:eastAsia="ko-KR"/>
        </w:rPr>
        <w:t>InSamplesY</w:t>
      </w:r>
      <w:r>
        <w:rPr>
          <w:noProof/>
          <w:lang w:eastAsia="ko-KR"/>
        </w:rPr>
        <w:t xml:space="preserve"> is not equal to </w:t>
      </w:r>
      <w:r w:rsidRPr="00841AE6">
        <w:rPr>
          <w:noProof/>
          <w:lang w:eastAsia="ko-KR"/>
        </w:rPr>
        <w:t>RefLayerPic</w:t>
      </w:r>
      <w:r>
        <w:rPr>
          <w:noProof/>
          <w:lang w:eastAsia="ko-KR"/>
        </w:rPr>
        <w:t>Height</w:t>
      </w:r>
      <w:r w:rsidR="001276F3">
        <w:rPr>
          <w:noProof/>
          <w:lang w:eastAsia="ko-KR"/>
        </w:rPr>
        <w:t>InSamplesY</w:t>
      </w:r>
      <w:r>
        <w:rPr>
          <w:noProof/>
          <w:lang w:eastAsia="ko-KR"/>
        </w:rPr>
        <w:t xml:space="preserve">, </w:t>
      </w:r>
      <w:r w:rsidR="003A1E85">
        <w:rPr>
          <w:noProof/>
          <w:lang w:eastAsia="ko-KR"/>
        </w:rPr>
        <w:t>the following applies</w:t>
      </w:r>
      <w:r>
        <w:rPr>
          <w:noProof/>
          <w:lang w:eastAsia="ko-KR"/>
        </w:rPr>
        <w:t>:</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Pr="00841AE6">
        <w:rPr>
          <w:noProof/>
          <w:sz w:val="20"/>
          <w:szCs w:val="20"/>
        </w:rPr>
        <w:t xml:space="preserve"> </w:t>
      </w:r>
      <w:r w:rsidRPr="00841AE6">
        <w:rPr>
          <w:noProof/>
          <w:sz w:val="20"/>
          <w:szCs w:val="20"/>
          <w:lang w:eastAsia="ko-KR"/>
        </w:rPr>
        <w:t>&lt;&lt; 8 ) + ( RefLayerPicHeight</w:t>
      </w:r>
      <w:r w:rsidR="001276F3">
        <w:rPr>
          <w:noProof/>
          <w:sz w:val="20"/>
          <w:szCs w:val="20"/>
          <w:lang w:eastAsia="ko-KR"/>
        </w:rPr>
        <w:t>InSamplesY</w:t>
      </w:r>
      <w:r w:rsidRPr="00841AE6">
        <w:rPr>
          <w:noProof/>
          <w:sz w:val="20"/>
          <w:szCs w:val="20"/>
          <w:lang w:eastAsia="ko-KR"/>
        </w:rPr>
        <w:t xml:space="preserve"> &gt;&gt; 1 ) ) / RefLayerPicHeight</w:t>
      </w:r>
      <w:r w:rsidR="001276F3">
        <w:rPr>
          <w:noProof/>
          <w:sz w:val="20"/>
          <w:szCs w:val="20"/>
          <w:lang w:eastAsia="ko-KR"/>
        </w:rPr>
        <w:t>InSamplesY</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54</w:t>
      </w:r>
      <w:r w:rsidR="0045146C" w:rsidRPr="00841AE6">
        <w:rPr>
          <w:noProof/>
          <w:sz w:val="20"/>
          <w:szCs w:val="20"/>
          <w:highlight w:val="yellow"/>
        </w:rPr>
        <w:fldChar w:fldCharType="end"/>
      </w:r>
      <w:r w:rsidRPr="00841AE6">
        <w:rPr>
          <w:noProof/>
          <w:sz w:val="20"/>
          <w:szCs w:val="20"/>
          <w:highlight w:val="yellow"/>
          <w:lang w:eastAsia="ko-KR"/>
        </w:rPr>
        <w:t>)</w:t>
      </w:r>
    </w:p>
    <w:p w:rsidR="00EA1617"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841AE6">
        <w:rPr>
          <w:noProof/>
          <w:sz w:val="20"/>
          <w:szCs w:val="20"/>
          <w:lang w:eastAsia="ko-KR"/>
        </w:rPr>
        <w:lastRenderedPageBreak/>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003A1E85">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 * ( ( Abs  ( scaleFactorMV</w:t>
      </w:r>
      <w:r w:rsidRPr="00841AE6">
        <w:rPr>
          <w:rFonts w:hint="eastAsia"/>
          <w:noProof/>
          <w:sz w:val="20"/>
          <w:szCs w:val="20"/>
        </w:rPr>
        <w:t>Y</w:t>
      </w:r>
      <w:r w:rsidRPr="00841AE6">
        <w:rPr>
          <w:noProof/>
          <w:sz w:val="20"/>
          <w:szCs w:val="20"/>
          <w:lang w:eastAsia="ko-KR"/>
        </w:rPr>
        <w:t> * </w:t>
      </w:r>
      <w:r w:rsidR="001441A8">
        <w:rPr>
          <w:noProof/>
          <w:sz w:val="20"/>
          <w:szCs w:val="20"/>
          <w:lang w:eastAsia="ko-KR"/>
        </w:rPr>
        <w:t>rlM</w:t>
      </w:r>
      <w:r w:rsidRPr="00841AE6">
        <w:rPr>
          <w:noProof/>
          <w:sz w:val="20"/>
          <w:szCs w:val="20"/>
          <w:lang w:eastAsia="ko-KR"/>
        </w:rPr>
        <w:t>vLX[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55</w:t>
      </w:r>
      <w:r w:rsidR="0045146C" w:rsidRPr="00841AE6">
        <w:rPr>
          <w:noProof/>
          <w:sz w:val="20"/>
          <w:szCs w:val="20"/>
          <w:highlight w:val="yellow"/>
        </w:rPr>
        <w:fldChar w:fldCharType="end"/>
      </w:r>
      <w:r w:rsidRPr="00841AE6">
        <w:rPr>
          <w:noProof/>
          <w:sz w:val="20"/>
          <w:szCs w:val="20"/>
          <w:lang w:eastAsia="ko-KR"/>
        </w:rPr>
        <w:t>)</w:t>
      </w:r>
    </w:p>
    <w:p w:rsidR="00AF41EB" w:rsidRDefault="00AF41EB" w:rsidP="008557C3">
      <w:pPr>
        <w:numPr>
          <w:ilvl w:val="4"/>
          <w:numId w:val="13"/>
        </w:numPr>
        <w:tabs>
          <w:tab w:val="clear" w:pos="794"/>
          <w:tab w:val="clear" w:pos="1191"/>
          <w:tab w:val="clear" w:pos="1588"/>
          <w:tab w:val="clear" w:pos="2000"/>
          <w:tab w:val="left" w:pos="1620"/>
          <w:tab w:val="left" w:pos="2430"/>
        </w:tabs>
        <w:ind w:left="2430"/>
        <w:rPr>
          <w:noProof/>
          <w:lang w:eastAsia="ko-KR"/>
        </w:rPr>
      </w:pPr>
      <w:r>
        <w:rPr>
          <w:noProof/>
          <w:lang w:eastAsia="ko-KR"/>
        </w:rPr>
        <w:t xml:space="preserve">Otherwise, </w:t>
      </w:r>
      <w:r w:rsidR="005B4151">
        <w:rPr>
          <w:noProof/>
          <w:lang w:eastAsia="ko-KR"/>
        </w:rPr>
        <w:t>the following applies:</w:t>
      </w:r>
    </w:p>
    <w:p w:rsidR="00AF41EB" w:rsidRPr="00841AE6"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Pr>
          <w:noProof/>
          <w:sz w:val="20"/>
          <w:szCs w:val="20"/>
          <w:lang w:eastAsia="ko-KR"/>
        </w:rPr>
        <w:t>mvLX[ xP ][ yP ][ 1 </w:t>
      </w:r>
      <w:r w:rsidRPr="00841AE6">
        <w:rPr>
          <w:noProof/>
          <w:sz w:val="20"/>
          <w:szCs w:val="20"/>
          <w:lang w:eastAsia="ko-KR"/>
        </w:rPr>
        <w:t xml:space="preserve">] = </w:t>
      </w:r>
      <w:r w:rsidR="003A1E85">
        <w:rPr>
          <w:noProof/>
          <w:sz w:val="20"/>
          <w:szCs w:val="20"/>
          <w:lang w:eastAsia="ko-KR"/>
        </w:rPr>
        <w:t>rlM</w:t>
      </w:r>
      <w:r>
        <w:rPr>
          <w:noProof/>
          <w:sz w:val="20"/>
          <w:szCs w:val="20"/>
          <w:lang w:eastAsia="ko-KR"/>
        </w:rPr>
        <w:t>vLX[ xRL ][ yRL ][ 1 ]</w:t>
      </w:r>
      <w:r w:rsidRPr="00AF41EB">
        <w:rPr>
          <w:noProof/>
          <w:sz w:val="20"/>
          <w:szCs w:val="20"/>
        </w:rPr>
        <w:t xml:space="preserve"> </w:t>
      </w:r>
      <w:r w:rsidRPr="00841AE6">
        <w:rPr>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45146C"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45146C" w:rsidRPr="00841AE6">
        <w:rPr>
          <w:noProof/>
          <w:sz w:val="20"/>
          <w:szCs w:val="20"/>
          <w:highlight w:val="yellow"/>
        </w:rPr>
        <w:fldChar w:fldCharType="separate"/>
      </w:r>
      <w:r w:rsidR="004C44E5">
        <w:rPr>
          <w:noProof/>
          <w:sz w:val="20"/>
          <w:szCs w:val="20"/>
          <w:highlight w:val="yellow"/>
        </w:rPr>
        <w:t>56</w:t>
      </w:r>
      <w:r w:rsidR="0045146C" w:rsidRPr="00841AE6">
        <w:rPr>
          <w:noProof/>
          <w:sz w:val="20"/>
          <w:szCs w:val="20"/>
          <w:highlight w:val="yellow"/>
        </w:rPr>
        <w:fldChar w:fldCharType="end"/>
      </w:r>
      <w:r w:rsidRPr="00841AE6">
        <w:rPr>
          <w:noProof/>
          <w:sz w:val="20"/>
          <w:szCs w:val="20"/>
          <w:lang w:eastAsia="ko-KR"/>
        </w:rPr>
        <w:t>)</w:t>
      </w:r>
    </w:p>
    <w:p w:rsidR="00EA1617" w:rsidRPr="00841AE6" w:rsidRDefault="00EA1617" w:rsidP="008557C3">
      <w:pPr>
        <w:numPr>
          <w:ilvl w:val="0"/>
          <w:numId w:val="13"/>
        </w:numPr>
        <w:tabs>
          <w:tab w:val="clear" w:pos="805"/>
          <w:tab w:val="clear" w:pos="1191"/>
          <w:tab w:val="clear" w:pos="1588"/>
        </w:tabs>
        <w:ind w:left="1170" w:hanging="360"/>
        <w:rPr>
          <w:noProof/>
          <w:lang w:eastAsia="ko-KR"/>
        </w:rPr>
      </w:pPr>
      <w:r w:rsidRPr="00841AE6">
        <w:rPr>
          <w:noProof/>
          <w:lang w:eastAsia="ko-KR"/>
        </w:rPr>
        <w:t xml:space="preserve">Otherwise </w:t>
      </w:r>
      <w:r w:rsidR="00BB15D1">
        <w:rPr>
          <w:noProof/>
          <w:lang w:eastAsia="ko-KR"/>
        </w:rPr>
        <w:t>(</w:t>
      </w:r>
      <w:r w:rsidRPr="00841AE6">
        <w:rPr>
          <w:noProof/>
          <w:lang w:eastAsia="ko-KR"/>
        </w:rPr>
        <w:t>predMode[ xP ][ yP ] is equal to MODE_INTRA</w:t>
      </w:r>
      <w:r w:rsidR="00BB15D1">
        <w:rPr>
          <w:noProof/>
          <w:lang w:eastAsia="ko-KR"/>
        </w:rPr>
        <w:t>), the following applies:</w:t>
      </w:r>
    </w:p>
    <w:p w:rsidR="00EA1617" w:rsidRDefault="00EA1617" w:rsidP="008557C3">
      <w:pPr>
        <w:numPr>
          <w:ilvl w:val="0"/>
          <w:numId w:val="13"/>
        </w:numPr>
        <w:tabs>
          <w:tab w:val="clear" w:pos="805"/>
          <w:tab w:val="clear" w:pos="1191"/>
          <w:tab w:val="clear" w:pos="1588"/>
          <w:tab w:val="clear" w:pos="1985"/>
          <w:tab w:val="left" w:pos="1710"/>
        </w:tabs>
        <w:ind w:left="1620" w:hanging="360"/>
        <w:rPr>
          <w:noProof/>
          <w:lang w:eastAsia="ko-KR"/>
        </w:rPr>
      </w:pPr>
      <w:r w:rsidRPr="00841AE6">
        <w:rPr>
          <w:noProof/>
          <w:lang w:eastAsia="ko-KR"/>
        </w:rPr>
        <w:t>both components of mvL0[ xP ][ yP ] and mvL1[ xP ][ yP ] are set to</w:t>
      </w:r>
      <w:r w:rsidR="003A1E85">
        <w:rPr>
          <w:noProof/>
          <w:lang w:eastAsia="ko-KR"/>
        </w:rPr>
        <w:t xml:space="preserve"> </w:t>
      </w:r>
      <w:r w:rsidRPr="00841AE6">
        <w:rPr>
          <w:noProof/>
          <w:lang w:eastAsia="ko-KR"/>
        </w:rPr>
        <w:t xml:space="preserve">0, refIdxL0[ xP ][ yP ] and refIdxL1[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8557C3">
      <w:pPr>
        <w:pStyle w:val="Annex3"/>
        <w:numPr>
          <w:ilvl w:val="2"/>
          <w:numId w:val="37"/>
        </w:numPr>
        <w:tabs>
          <w:tab w:val="clear" w:pos="1440"/>
        </w:tabs>
        <w:textAlignment w:val="auto"/>
        <w:rPr>
          <w:lang w:val="en-CA"/>
        </w:rPr>
      </w:pPr>
      <w:bookmarkStart w:id="1985" w:name="_Toc356148147"/>
      <w:bookmarkStart w:id="1986" w:name="_Toc348629464"/>
      <w:bookmarkStart w:id="1987" w:name="_Toc351367695"/>
      <w:bookmarkStart w:id="1988" w:name="_Toc373832794"/>
      <w:r w:rsidRPr="00920F0C">
        <w:rPr>
          <w:lang w:val="en-CA"/>
        </w:rPr>
        <w:t>NAL unit decoding process</w:t>
      </w:r>
      <w:bookmarkEnd w:id="1952"/>
      <w:bookmarkEnd w:id="1953"/>
      <w:bookmarkEnd w:id="1985"/>
      <w:bookmarkEnd w:id="1986"/>
      <w:bookmarkEnd w:id="1987"/>
      <w:bookmarkEnd w:id="1988"/>
    </w:p>
    <w:p w:rsidR="000D0D3F" w:rsidRDefault="000D0D3F" w:rsidP="000D0D3F">
      <w:pPr>
        <w:rPr>
          <w:lang w:val="en-CA"/>
        </w:rPr>
      </w:pPr>
      <w:bookmarkStart w:id="1989" w:name="_Ref351062409"/>
      <w:bookmarkStart w:id="1990" w:name="_Toc357439321"/>
      <w:bookmarkStart w:id="1991" w:name="_Toc356824347"/>
      <w:bookmarkStart w:id="1992" w:name="_Toc356148148"/>
      <w:bookmarkStart w:id="1993" w:name="_Toc348629466"/>
      <w:bookmarkStart w:id="1994" w:name="_Toc351367696"/>
      <w:bookmarkEnd w:id="1937"/>
      <w:bookmarkEnd w:id="1939"/>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8557C3">
      <w:pPr>
        <w:pStyle w:val="Annex3"/>
        <w:numPr>
          <w:ilvl w:val="2"/>
          <w:numId w:val="37"/>
        </w:numPr>
        <w:tabs>
          <w:tab w:val="clear" w:pos="1440"/>
        </w:tabs>
        <w:textAlignment w:val="auto"/>
        <w:rPr>
          <w:lang w:val="en-CA"/>
        </w:rPr>
      </w:pPr>
      <w:bookmarkStart w:id="1995" w:name="_Toc373832795"/>
      <w:r w:rsidRPr="00920F0C">
        <w:rPr>
          <w:lang w:val="en-CA"/>
        </w:rPr>
        <w:t>S</w:t>
      </w:r>
      <w:r w:rsidR="00944988" w:rsidRPr="00920F0C">
        <w:rPr>
          <w:lang w:val="en-CA"/>
        </w:rPr>
        <w:t>lice decoding processes</w:t>
      </w:r>
      <w:bookmarkEnd w:id="1989"/>
      <w:bookmarkEnd w:id="1990"/>
      <w:bookmarkEnd w:id="1991"/>
      <w:bookmarkEnd w:id="1992"/>
      <w:bookmarkEnd w:id="1993"/>
      <w:bookmarkEnd w:id="1994"/>
      <w:bookmarkEnd w:id="1995"/>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96" w:name="_Toc363646430"/>
      <w:bookmarkStart w:id="1997" w:name="_Toc373832796"/>
      <w:r w:rsidRPr="00983CFA">
        <w:rPr>
          <w:lang w:val="en-US"/>
        </w:rPr>
        <w:t>Decoding process for picture order count</w:t>
      </w:r>
      <w:bookmarkEnd w:id="1996"/>
      <w:bookmarkEnd w:id="1997"/>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_Ref363319686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F.8.3.1</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1998" w:name="_Toc350926544"/>
      <w:bookmarkStart w:id="1999" w:name="_Toc363646431"/>
      <w:bookmarkStart w:id="2000" w:name="_Toc373832797"/>
      <w:r w:rsidRPr="00983CFA">
        <w:rPr>
          <w:lang w:val="en-US"/>
        </w:rPr>
        <w:t>Decoding process for reference picture set</w:t>
      </w:r>
      <w:bookmarkEnd w:id="1998"/>
      <w:bookmarkEnd w:id="1999"/>
      <w:bookmarkEnd w:id="2000"/>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rPr>
        <w:fldChar w:fldCharType="begin"/>
      </w:r>
      <w:r w:rsidR="00736162" w:rsidRPr="00736162">
        <w:rPr>
          <w:highlight w:val="yellow"/>
          <w:lang w:val="en-US"/>
        </w:rPr>
        <w:instrText xml:space="preserve"> REF _Ref363319770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US"/>
        </w:rPr>
        <w:t>F.8.3.2</w:t>
      </w:r>
      <w:r w:rsidR="00736162" w:rsidRPr="00736162">
        <w:rPr>
          <w:highlight w:val="yellow"/>
        </w:rPr>
        <w:fldChar w:fldCharType="end"/>
      </w:r>
      <w:r w:rsidR="004C44E5">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01" w:name="_Toc363646432"/>
      <w:bookmarkStart w:id="2002" w:name="_Toc373832798"/>
      <w:r w:rsidRPr="00983CFA">
        <w:rPr>
          <w:lang w:val="en-US"/>
        </w:rPr>
        <w:t>Decoding process for generating unavailable reference pictures</w:t>
      </w:r>
      <w:bookmarkEnd w:id="2001"/>
      <w:bookmarkEnd w:id="2002"/>
    </w:p>
    <w:p w:rsidR="00D44B28" w:rsidRPr="00983CFA" w:rsidRDefault="00D44B28" w:rsidP="00D44B28">
      <w:pPr>
        <w:pStyle w:val="3N"/>
        <w:rPr>
          <w:lang w:val="en-US"/>
        </w:rPr>
      </w:pPr>
      <w:r w:rsidRPr="00983CFA">
        <w:rPr>
          <w:lang w:val="en-US"/>
        </w:rPr>
        <w:t xml:space="preserve">The specifications in subclause </w:t>
      </w:r>
      <w:r w:rsidR="00736162" w:rsidRPr="00736162">
        <w:rPr>
          <w:highlight w:val="yellow"/>
          <w:lang w:val="en-US"/>
        </w:rPr>
        <w:fldChar w:fldCharType="begin"/>
      </w:r>
      <w:r w:rsidR="00736162" w:rsidRPr="00736162">
        <w:rPr>
          <w:highlight w:val="yellow"/>
          <w:lang w:val="en-US"/>
        </w:rPr>
        <w:instrText xml:space="preserve"> REF _Ref373399028 \r \h </w:instrText>
      </w:r>
      <w:r w:rsidR="00736162">
        <w:rPr>
          <w:highlight w:val="yellow"/>
          <w:lang w:val="en-US"/>
        </w:rPr>
        <w:instrText xml:space="preserve"> \* MERGEFORMAT </w:instrText>
      </w:r>
      <w:r w:rsidR="00736162" w:rsidRPr="00736162">
        <w:rPr>
          <w:highlight w:val="yellow"/>
          <w:lang w:val="en-US"/>
        </w:rPr>
      </w:r>
      <w:r w:rsidR="00736162" w:rsidRPr="00736162">
        <w:rPr>
          <w:highlight w:val="yellow"/>
          <w:lang w:val="en-US"/>
        </w:rPr>
        <w:fldChar w:fldCharType="separate"/>
      </w:r>
      <w:r w:rsidR="00736162" w:rsidRPr="00736162">
        <w:rPr>
          <w:highlight w:val="yellow"/>
          <w:lang w:val="en-US"/>
        </w:rPr>
        <w:t>F.8.3.3</w:t>
      </w:r>
      <w:r w:rsidR="00736162" w:rsidRPr="00736162">
        <w:rPr>
          <w:highlight w:val="yellow"/>
          <w:lang w:val="en-US"/>
        </w:rPr>
        <w:fldChar w:fldCharType="end"/>
      </w:r>
      <w:r w:rsidR="00736162">
        <w:rPr>
          <w:lang w:val="en-US"/>
        </w:rPr>
        <w:t xml:space="preserve"> </w:t>
      </w:r>
      <w:r w:rsidRPr="00983CFA">
        <w:rPr>
          <w:lang w:val="en-US"/>
        </w:rPr>
        <w:t>apply.</w:t>
      </w:r>
    </w:p>
    <w:p w:rsidR="00D44B28" w:rsidRPr="00983CFA" w:rsidRDefault="00D44B28" w:rsidP="008557C3">
      <w:pPr>
        <w:pStyle w:val="3H2"/>
        <w:keepLines w:val="0"/>
        <w:numPr>
          <w:ilvl w:val="3"/>
          <w:numId w:val="37"/>
        </w:numPr>
        <w:tabs>
          <w:tab w:val="clear" w:pos="720"/>
          <w:tab w:val="num" w:pos="1134"/>
        </w:tabs>
        <w:ind w:left="1134" w:hanging="1134"/>
        <w:rPr>
          <w:lang w:val="en-US"/>
        </w:rPr>
      </w:pPr>
      <w:bookmarkStart w:id="2003" w:name="_Ref361089034"/>
      <w:bookmarkStart w:id="2004" w:name="_Toc363646433"/>
      <w:bookmarkStart w:id="2005" w:name="_Toc373832799"/>
      <w:r w:rsidRPr="00983CFA">
        <w:rPr>
          <w:lang w:val="en-US"/>
        </w:rPr>
        <w:t>Decoding process for reference picture lists construction</w:t>
      </w:r>
      <w:bookmarkEnd w:id="2003"/>
      <w:bookmarkEnd w:id="2004"/>
      <w:bookmarkEnd w:id="2005"/>
    </w:p>
    <w:p w:rsidR="00D44B28" w:rsidRPr="00983CFA" w:rsidRDefault="00D44B28" w:rsidP="00D44B28">
      <w:pPr>
        <w:keepNext/>
        <w:keepLines/>
        <w:rPr>
          <w:lang w:val="en-US"/>
        </w:rPr>
      </w:pPr>
      <w:bookmarkStart w:id="2006" w:name="_Toc360899811"/>
      <w:bookmarkStart w:id="2007" w:name="_Toc360900055"/>
      <w:bookmarkStart w:id="2008" w:name="_Toc361055005"/>
      <w:bookmarkStart w:id="2009" w:name="_Toc361058682"/>
      <w:bookmarkStart w:id="2010" w:name="_Toc361058839"/>
      <w:bookmarkStart w:id="2011" w:name="_Toc361058985"/>
      <w:bookmarkStart w:id="2012" w:name="_Toc361059130"/>
      <w:bookmarkStart w:id="2013" w:name="_Toc361059340"/>
      <w:bookmarkStart w:id="2014" w:name="_Toc361059486"/>
      <w:bookmarkStart w:id="2015" w:name="_Toc361059632"/>
      <w:bookmarkStart w:id="2016" w:name="_Toc361059778"/>
      <w:bookmarkStart w:id="2017" w:name="_Toc361063269"/>
      <w:bookmarkStart w:id="2018" w:name="_Toc361063417"/>
      <w:bookmarkStart w:id="2019" w:name="_Toc361063563"/>
      <w:bookmarkStart w:id="2020" w:name="_Toc361063713"/>
      <w:bookmarkStart w:id="2021" w:name="_Toc361063859"/>
      <w:bookmarkStart w:id="2022" w:name="_Toc361064005"/>
      <w:bookmarkStart w:id="2023" w:name="_Toc361064152"/>
      <w:bookmarkStart w:id="2024" w:name="_Toc361066251"/>
      <w:bookmarkStart w:id="2025" w:name="_Toc361066397"/>
      <w:bookmarkStart w:id="2026" w:name="_Toc361066544"/>
      <w:bookmarkStart w:id="2027" w:name="_Toc361066690"/>
      <w:bookmarkStart w:id="2028" w:name="_Toc361066835"/>
      <w:bookmarkStart w:id="2029" w:name="_Toc361154682"/>
      <w:bookmarkStart w:id="2030" w:name="_Toc360899817"/>
      <w:bookmarkStart w:id="2031" w:name="_Toc360900061"/>
      <w:bookmarkStart w:id="2032" w:name="_Toc361055011"/>
      <w:bookmarkStart w:id="2033" w:name="_Toc361058688"/>
      <w:bookmarkStart w:id="2034" w:name="_Toc361058845"/>
      <w:bookmarkStart w:id="2035" w:name="_Toc361058991"/>
      <w:bookmarkStart w:id="2036" w:name="_Toc361059136"/>
      <w:bookmarkStart w:id="2037" w:name="_Toc361059346"/>
      <w:bookmarkStart w:id="2038" w:name="_Toc361059492"/>
      <w:bookmarkStart w:id="2039" w:name="_Toc361059638"/>
      <w:bookmarkStart w:id="2040" w:name="_Toc361059784"/>
      <w:bookmarkStart w:id="2041" w:name="_Toc361063275"/>
      <w:bookmarkStart w:id="2042" w:name="_Toc361063423"/>
      <w:bookmarkStart w:id="2043" w:name="_Toc361063569"/>
      <w:bookmarkStart w:id="2044" w:name="_Toc361063719"/>
      <w:bookmarkStart w:id="2045" w:name="_Toc361063865"/>
      <w:bookmarkStart w:id="2046" w:name="_Toc361064011"/>
      <w:bookmarkStart w:id="2047" w:name="_Toc361064158"/>
      <w:bookmarkStart w:id="2048" w:name="_Toc361066257"/>
      <w:bookmarkStart w:id="2049" w:name="_Toc361066403"/>
      <w:bookmarkStart w:id="2050" w:name="_Toc361066550"/>
      <w:bookmarkStart w:id="2051" w:name="_Toc361066696"/>
      <w:bookmarkStart w:id="2052" w:name="_Toc361066841"/>
      <w:bookmarkStart w:id="2053" w:name="_Toc361154688"/>
      <w:bookmarkStart w:id="2054" w:name="_Toc360899818"/>
      <w:bookmarkStart w:id="2055" w:name="_Toc360900062"/>
      <w:bookmarkStart w:id="2056" w:name="_Toc361055012"/>
      <w:bookmarkStart w:id="2057" w:name="_Toc361058689"/>
      <w:bookmarkStart w:id="2058" w:name="_Toc361058846"/>
      <w:bookmarkStart w:id="2059" w:name="_Toc361058992"/>
      <w:bookmarkStart w:id="2060" w:name="_Toc361059137"/>
      <w:bookmarkStart w:id="2061" w:name="_Toc361059347"/>
      <w:bookmarkStart w:id="2062" w:name="_Toc361059493"/>
      <w:bookmarkStart w:id="2063" w:name="_Toc361059639"/>
      <w:bookmarkStart w:id="2064" w:name="_Toc361059785"/>
      <w:bookmarkStart w:id="2065" w:name="_Toc361063276"/>
      <w:bookmarkStart w:id="2066" w:name="_Toc361063424"/>
      <w:bookmarkStart w:id="2067" w:name="_Toc361063570"/>
      <w:bookmarkStart w:id="2068" w:name="_Toc361063720"/>
      <w:bookmarkStart w:id="2069" w:name="_Toc361063866"/>
      <w:bookmarkStart w:id="2070" w:name="_Toc361064012"/>
      <w:bookmarkStart w:id="2071" w:name="_Toc361064159"/>
      <w:bookmarkStart w:id="2072" w:name="_Toc361066258"/>
      <w:bookmarkStart w:id="2073" w:name="_Toc361066404"/>
      <w:bookmarkStart w:id="2074" w:name="_Toc361066551"/>
      <w:bookmarkStart w:id="2075" w:name="_Toc361066697"/>
      <w:bookmarkStart w:id="2076" w:name="_Toc361066842"/>
      <w:bookmarkStart w:id="2077" w:name="_Toc361154689"/>
      <w:bookmarkStart w:id="2078" w:name="_Toc360899821"/>
      <w:bookmarkStart w:id="2079" w:name="_Toc360900065"/>
      <w:bookmarkStart w:id="2080" w:name="_Toc361055015"/>
      <w:bookmarkStart w:id="2081" w:name="_Toc361058692"/>
      <w:bookmarkStart w:id="2082" w:name="_Toc361058849"/>
      <w:bookmarkStart w:id="2083" w:name="_Toc361058995"/>
      <w:bookmarkStart w:id="2084" w:name="_Toc361059140"/>
      <w:bookmarkStart w:id="2085" w:name="_Toc361059350"/>
      <w:bookmarkStart w:id="2086" w:name="_Toc361059496"/>
      <w:bookmarkStart w:id="2087" w:name="_Toc361059642"/>
      <w:bookmarkStart w:id="2088" w:name="_Toc361059788"/>
      <w:bookmarkStart w:id="2089" w:name="_Toc361063279"/>
      <w:bookmarkStart w:id="2090" w:name="_Toc361063427"/>
      <w:bookmarkStart w:id="2091" w:name="_Toc361063573"/>
      <w:bookmarkStart w:id="2092" w:name="_Toc361063723"/>
      <w:bookmarkStart w:id="2093" w:name="_Toc361063869"/>
      <w:bookmarkStart w:id="2094" w:name="_Toc361064015"/>
      <w:bookmarkStart w:id="2095" w:name="_Toc361064162"/>
      <w:bookmarkStart w:id="2096" w:name="_Toc361066261"/>
      <w:bookmarkStart w:id="2097" w:name="_Toc361066407"/>
      <w:bookmarkStart w:id="2098" w:name="_Toc361066554"/>
      <w:bookmarkStart w:id="2099" w:name="_Toc361066700"/>
      <w:bookmarkStart w:id="2100" w:name="_Toc361066845"/>
      <w:bookmarkStart w:id="2101" w:name="_Toc361154692"/>
      <w:bookmarkStart w:id="2102" w:name="_Toc360899823"/>
      <w:bookmarkStart w:id="2103" w:name="_Toc360900067"/>
      <w:bookmarkStart w:id="2104" w:name="_Toc361055017"/>
      <w:bookmarkStart w:id="2105" w:name="_Toc361058694"/>
      <w:bookmarkStart w:id="2106" w:name="_Toc361058851"/>
      <w:bookmarkStart w:id="2107" w:name="_Toc361058997"/>
      <w:bookmarkStart w:id="2108" w:name="_Toc361059142"/>
      <w:bookmarkStart w:id="2109" w:name="_Toc361059352"/>
      <w:bookmarkStart w:id="2110" w:name="_Toc361059498"/>
      <w:bookmarkStart w:id="2111" w:name="_Toc361059644"/>
      <w:bookmarkStart w:id="2112" w:name="_Toc361059790"/>
      <w:bookmarkStart w:id="2113" w:name="_Toc361063281"/>
      <w:bookmarkStart w:id="2114" w:name="_Toc361063429"/>
      <w:bookmarkStart w:id="2115" w:name="_Toc361063575"/>
      <w:bookmarkStart w:id="2116" w:name="_Toc361063725"/>
      <w:bookmarkStart w:id="2117" w:name="_Toc361063871"/>
      <w:bookmarkStart w:id="2118" w:name="_Toc361064017"/>
      <w:bookmarkStart w:id="2119" w:name="_Toc361064164"/>
      <w:bookmarkStart w:id="2120" w:name="_Toc361066263"/>
      <w:bookmarkStart w:id="2121" w:name="_Toc361066409"/>
      <w:bookmarkStart w:id="2122" w:name="_Toc361066556"/>
      <w:bookmarkStart w:id="2123" w:name="_Toc361066702"/>
      <w:bookmarkStart w:id="2124" w:name="_Toc361066847"/>
      <w:bookmarkStart w:id="2125" w:name="_Toc361154694"/>
      <w:bookmarkStart w:id="2126" w:name="_Toc360899825"/>
      <w:bookmarkStart w:id="2127" w:name="_Toc360900069"/>
      <w:bookmarkStart w:id="2128" w:name="_Toc361055019"/>
      <w:bookmarkStart w:id="2129" w:name="_Toc361058696"/>
      <w:bookmarkStart w:id="2130" w:name="_Toc361058853"/>
      <w:bookmarkStart w:id="2131" w:name="_Toc361058999"/>
      <w:bookmarkStart w:id="2132" w:name="_Toc361059144"/>
      <w:bookmarkStart w:id="2133" w:name="_Toc361059354"/>
      <w:bookmarkStart w:id="2134" w:name="_Toc361059500"/>
      <w:bookmarkStart w:id="2135" w:name="_Toc361059646"/>
      <w:bookmarkStart w:id="2136" w:name="_Toc361059792"/>
      <w:bookmarkStart w:id="2137" w:name="_Toc361063283"/>
      <w:bookmarkStart w:id="2138" w:name="_Toc361063431"/>
      <w:bookmarkStart w:id="2139" w:name="_Toc361063577"/>
      <w:bookmarkStart w:id="2140" w:name="_Toc361063727"/>
      <w:bookmarkStart w:id="2141" w:name="_Toc361063873"/>
      <w:bookmarkStart w:id="2142" w:name="_Toc361064019"/>
      <w:bookmarkStart w:id="2143" w:name="_Toc361064166"/>
      <w:bookmarkStart w:id="2144" w:name="_Toc361066265"/>
      <w:bookmarkStart w:id="2145" w:name="_Toc361066411"/>
      <w:bookmarkStart w:id="2146" w:name="_Toc361066558"/>
      <w:bookmarkStart w:id="2147" w:name="_Toc361066704"/>
      <w:bookmarkStart w:id="2148" w:name="_Toc361066849"/>
      <w:bookmarkStart w:id="2149" w:name="_Toc361154696"/>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r w:rsidRPr="00983CFA">
        <w:rPr>
          <w:lang w:val="en-US"/>
        </w:rPr>
        <w:t>This process is invoked at the beginning of the decoding process for each P or B slice.</w:t>
      </w:r>
    </w:p>
    <w:p w:rsidR="00D44B28" w:rsidRPr="00983CFA" w:rsidRDefault="00D44B28" w:rsidP="00D44B28">
      <w:pPr>
        <w:rPr>
          <w:lang w:val="en-US"/>
        </w:rPr>
      </w:pPr>
      <w:r w:rsidRPr="00983CFA">
        <w:rPr>
          <w:lang w:val="en-US"/>
        </w:rPr>
        <w:t>Reference pictures are addressed through reference indices as specified in subclause </w:t>
      </w:r>
      <w:r w:rsidRPr="004C44E5">
        <w:rPr>
          <w:highlight w:val="yellow"/>
          <w:lang w:val="en-US"/>
        </w:rPr>
        <w:t>8.5.3.3.2</w:t>
      </w:r>
      <w:r w:rsidRPr="00983CFA">
        <w:rPr>
          <w:lang w:val="en-US"/>
        </w:rPr>
        <w:t>.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Pr="00983CFA" w:rsidRDefault="00D44B28" w:rsidP="00D44B28">
      <w:pPr>
        <w:rPr>
          <w:lang w:val="en-US"/>
        </w:rPr>
      </w:pPr>
      <w:r w:rsidRPr="00983CFA">
        <w:rPr>
          <w:lang w:val="en-US"/>
        </w:rPr>
        <w:t>At the beginning of the decoding process for each slice, the reference picture lists RefPicList0 and, for B slices, RefPicList1 are derived as follows:</w:t>
      </w:r>
    </w:p>
    <w:p w:rsidR="00D44B28" w:rsidRPr="00983CFA" w:rsidRDefault="00D44B28" w:rsidP="00D44B28">
      <w:pPr>
        <w:numPr>
          <w:ilvl w:val="12"/>
          <w:numId w:val="0"/>
        </w:numPr>
        <w:tabs>
          <w:tab w:val="left" w:pos="-720"/>
        </w:tabs>
        <w:rPr>
          <w:lang w:val="en-US" w:eastAsia="ko-KR"/>
        </w:rPr>
      </w:pPr>
      <w:r w:rsidRPr="00983CFA">
        <w:rPr>
          <w:lang w:val="en-US"/>
        </w:rPr>
        <w:t>The variable NumRpsCurrTempList0 is set equal to Max( num_ref_idx_l0_active_minus1 + 1, NumPicTotalCurr ) and the list RefPicListTemp0 is constructed as follows:</w:t>
      </w:r>
    </w:p>
    <w:p w:rsidR="00D44B28" w:rsidRPr="00983CFA" w:rsidRDefault="00D44B28" w:rsidP="00D44B28">
      <w:pPr>
        <w:pStyle w:val="Equation"/>
        <w:tabs>
          <w:tab w:val="clear" w:pos="794"/>
          <w:tab w:val="clear" w:pos="1588"/>
          <w:tab w:val="left" w:pos="851"/>
          <w:tab w:val="left" w:pos="1134"/>
          <w:tab w:val="left" w:pos="1418"/>
        </w:tabs>
        <w:spacing w:after="0"/>
        <w:ind w:left="567"/>
        <w:rPr>
          <w:sz w:val="20"/>
          <w:lang w:val="en-US"/>
        </w:rPr>
      </w:pPr>
      <w:r w:rsidRPr="00983CFA">
        <w:rPr>
          <w:sz w:val="20"/>
          <w:lang w:val="en-US"/>
        </w:rPr>
        <w:t>rIdx = 0</w:t>
      </w:r>
      <w:r w:rsidRPr="00983CFA">
        <w:rPr>
          <w:sz w:val="20"/>
          <w:lang w:val="en-US"/>
        </w:rPr>
        <w:br/>
        <w:t>while( rIdx &lt; NumRpsCurrTempList0 ) {</w:t>
      </w:r>
      <w:r w:rsidRPr="00983CFA">
        <w:rPr>
          <w:sz w:val="20"/>
          <w:lang w:val="en-US"/>
        </w:rPr>
        <w:br/>
      </w:r>
      <w:r w:rsidRPr="00983CFA">
        <w:rPr>
          <w:sz w:val="20"/>
          <w:lang w:val="en-US"/>
        </w:rPr>
        <w:tab/>
        <w:t>for( i = 0; i &lt; NumPocStCurrBefore  &amp;&amp;  rIdx &lt; NumRpsCurrTempList0; rIdx++, i++ )</w:t>
      </w:r>
      <w:r w:rsidRPr="00983CFA">
        <w:rPr>
          <w:sz w:val="20"/>
          <w:lang w:val="en-US"/>
        </w:rPr>
        <w:br/>
      </w:r>
      <w:r w:rsidRPr="00983CFA">
        <w:rPr>
          <w:sz w:val="20"/>
          <w:lang w:val="en-US"/>
        </w:rPr>
        <w:tab/>
      </w:r>
      <w:r w:rsidRPr="00983CFA">
        <w:rPr>
          <w:sz w:val="20"/>
          <w:lang w:val="en-US"/>
        </w:rPr>
        <w:tab/>
        <w:t>RefPicListTemp0[ rIdx ] = RefPicSetStCurrBefore[ i ]</w:t>
      </w:r>
      <w:r w:rsidRPr="00983CFA">
        <w:rPr>
          <w:sz w:val="20"/>
          <w:lang w:val="en-US"/>
        </w:rPr>
        <w:br/>
      </w:r>
      <w:r w:rsidRPr="00983CFA">
        <w:rPr>
          <w:sz w:val="20"/>
          <w:lang w:val="en-US"/>
        </w:rPr>
        <w:tab/>
      </w:r>
      <w:r w:rsidRPr="00983CFA">
        <w:rPr>
          <w:sz w:val="20"/>
          <w:highlight w:val="cyan"/>
          <w:lang w:val="en-US"/>
        </w:rPr>
        <w:t>for( i = 0; i &lt;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RefPicListTemp0[ rIdx ] = RefPicSetInterLayer0[ i ]</w:t>
      </w:r>
      <w:r w:rsidRPr="00983CFA">
        <w:rPr>
          <w:sz w:val="20"/>
          <w:highlight w:val="cyan"/>
          <w:lang w:val="en-US"/>
        </w:rPr>
        <w:br/>
      </w:r>
      <w:r w:rsidRPr="00983CFA">
        <w:rPr>
          <w:sz w:val="20"/>
          <w:lang w:val="en-US"/>
        </w:rPr>
        <w:tab/>
        <w:t>for( i = 0;  i &lt; NumPocStCurrAfter  &amp;&amp;  rIdx &lt; NumRpsCurrTempList0;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sidRPr="00D44B28">
        <w:rPr>
          <w:noProof/>
          <w:sz w:val="20"/>
          <w:szCs w:val="20"/>
          <w:highlight w:val="yellow"/>
        </w:rPr>
        <w:t>57</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RefPicListTemp0[ rIdx ] = RefPicSetStCurrAfter[ i ]</w:t>
      </w:r>
      <w:r w:rsidRPr="00983CFA">
        <w:rPr>
          <w:sz w:val="20"/>
          <w:lang w:val="en-US"/>
        </w:rPr>
        <w:br/>
      </w:r>
      <w:r w:rsidRPr="00983CFA">
        <w:rPr>
          <w:sz w:val="20"/>
          <w:lang w:val="en-US"/>
        </w:rPr>
        <w:tab/>
        <w:t>for( i = 0; i &lt; NumPocLtCurr  &amp;&amp;  rIdx &lt; NumRpsCurrTempList0; rIdx++, i++ )</w:t>
      </w:r>
      <w:r w:rsidRPr="00983CFA">
        <w:rPr>
          <w:sz w:val="20"/>
          <w:lang w:val="en-US"/>
        </w:rPr>
        <w:br/>
      </w:r>
      <w:r w:rsidRPr="00983CFA">
        <w:rPr>
          <w:sz w:val="20"/>
          <w:lang w:val="en-US"/>
        </w:rPr>
        <w:tab/>
      </w:r>
      <w:r w:rsidRPr="00983CFA">
        <w:rPr>
          <w:sz w:val="20"/>
          <w:lang w:val="en-US"/>
        </w:rPr>
        <w:tab/>
        <w:t>RefPicListTemp0[ rIdx ] = RefPicSetLtCurr[ i ]</w:t>
      </w:r>
      <w:r w:rsidR="003E5561">
        <w:rPr>
          <w:sz w:val="20"/>
          <w:lang w:val="en-US"/>
        </w:rPr>
        <w:br/>
      </w:r>
      <w:r w:rsidR="003E5561" w:rsidRPr="00983CFA">
        <w:rPr>
          <w:sz w:val="20"/>
          <w:lang w:val="en-US"/>
        </w:rPr>
        <w:tab/>
      </w:r>
      <w:r w:rsidR="003E5561" w:rsidRPr="00983CFA">
        <w:rPr>
          <w:sz w:val="20"/>
          <w:highlight w:val="cyan"/>
          <w:lang w:val="en-US"/>
        </w:rPr>
        <w:t>for( i = 0; i &lt;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RefPicListTemp0[ rIdx ] = RefPicSetInterLayer1[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The list RefPicList0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num_ref_idx_l0_active_minus1;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58</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RefPicList0[ rIdx ] = ref_pic_list_modification_flag_l0 ? RefPicListTemp0[ list_entry_l0[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RefPicListTemp0[ rIdx ]</w:t>
      </w:r>
    </w:p>
    <w:p w:rsidR="00D44B28" w:rsidRPr="00983CFA" w:rsidRDefault="00D44B28" w:rsidP="00D44B28">
      <w:pPr>
        <w:numPr>
          <w:ilvl w:val="12"/>
          <w:numId w:val="0"/>
        </w:numPr>
        <w:tabs>
          <w:tab w:val="left" w:pos="-720"/>
        </w:tabs>
        <w:rPr>
          <w:lang w:val="en-US" w:eastAsia="ko-KR"/>
        </w:rPr>
      </w:pPr>
      <w:r w:rsidRPr="00983CFA">
        <w:rPr>
          <w:lang w:val="en-US"/>
        </w:rPr>
        <w:t>When the slice is a B slice, the variable NumRpsCurrTempList1 is set equal to Max( num_ref_idx_l1_active_minus1 + 1, NumPicTotalCurr ) and the list RefPicListTemp1 is constructed as follows:</w:t>
      </w:r>
    </w:p>
    <w:p w:rsidR="00D44B28" w:rsidRPr="00983CFA" w:rsidRDefault="00D44B28" w:rsidP="00D44B28">
      <w:pPr>
        <w:pStyle w:val="Equation"/>
        <w:tabs>
          <w:tab w:val="clear" w:pos="794"/>
          <w:tab w:val="clear" w:pos="1588"/>
          <w:tab w:val="left" w:pos="851"/>
          <w:tab w:val="left" w:pos="1134"/>
          <w:tab w:val="left" w:pos="1418"/>
        </w:tabs>
        <w:ind w:left="567"/>
        <w:rPr>
          <w:sz w:val="20"/>
          <w:lang w:val="en-US"/>
        </w:rPr>
      </w:pPr>
      <w:r w:rsidRPr="00983CFA">
        <w:rPr>
          <w:sz w:val="20"/>
          <w:lang w:val="en-US"/>
        </w:rPr>
        <w:lastRenderedPageBreak/>
        <w:t>rIdx = 0</w:t>
      </w:r>
      <w:r w:rsidRPr="00983CFA">
        <w:rPr>
          <w:sz w:val="20"/>
          <w:lang w:val="en-US"/>
        </w:rPr>
        <w:br/>
        <w:t>while( rIdx &lt; NumRpsCurrTempList1 ) {</w:t>
      </w:r>
      <w:r w:rsidRPr="00983CFA">
        <w:rPr>
          <w:sz w:val="20"/>
          <w:lang w:val="en-US"/>
        </w:rPr>
        <w:br/>
      </w:r>
      <w:r w:rsidRPr="00983CFA">
        <w:rPr>
          <w:sz w:val="20"/>
          <w:lang w:val="en-US"/>
        </w:rPr>
        <w:tab/>
        <w:t>for( i = 0; i &lt; NumPocStCurrAfter  &amp;&amp;  rIdx &lt; NumRpsCurrTempList1; rIdx++, i++ )</w:t>
      </w:r>
      <w:r w:rsidRPr="00983CFA">
        <w:rPr>
          <w:sz w:val="20"/>
          <w:lang w:val="en-US"/>
        </w:rPr>
        <w:br/>
      </w:r>
      <w:r w:rsidRPr="00983CFA">
        <w:rPr>
          <w:sz w:val="20"/>
          <w:lang w:val="en-US"/>
        </w:rPr>
        <w:tab/>
      </w:r>
      <w:r w:rsidRPr="00983CFA">
        <w:rPr>
          <w:sz w:val="20"/>
          <w:lang w:val="en-US"/>
        </w:rPr>
        <w:tab/>
        <w:t>RefPicListTemp1[ rIdx ] = RefPicSetStCurrAfter[ i ]</w:t>
      </w:r>
      <w:r w:rsidR="003E5561">
        <w:rPr>
          <w:sz w:val="20"/>
          <w:lang w:val="en-US"/>
        </w:rPr>
        <w:br/>
      </w:r>
      <w:r w:rsidR="003E5561" w:rsidRPr="00983CFA">
        <w:rPr>
          <w:sz w:val="20"/>
          <w:lang w:val="en-US"/>
        </w:rPr>
        <w:tab/>
      </w:r>
      <w:r w:rsidR="003E5561" w:rsidRPr="00983CFA">
        <w:rPr>
          <w:sz w:val="20"/>
          <w:highlight w:val="cyan"/>
          <w:lang w:val="en-US"/>
        </w:rPr>
        <w:t>for( i = 0; i&lt; NumActiveRefLayerPics1; rIdx++, i++ )</w:t>
      </w:r>
      <w:r w:rsidR="003E5561" w:rsidRPr="00983CFA">
        <w:rPr>
          <w:sz w:val="20"/>
          <w:highlight w:val="cyan"/>
          <w:lang w:val="en-US"/>
        </w:rPr>
        <w:br/>
      </w:r>
      <w:r w:rsidR="003E5561" w:rsidRPr="00983CFA">
        <w:rPr>
          <w:sz w:val="20"/>
          <w:lang w:val="en-US"/>
        </w:rPr>
        <w:tab/>
      </w:r>
      <w:r w:rsidR="003E5561" w:rsidRPr="00983CFA">
        <w:rPr>
          <w:sz w:val="20"/>
          <w:lang w:val="en-US"/>
        </w:rPr>
        <w:tab/>
      </w:r>
      <w:r w:rsidR="003E5561" w:rsidRPr="00983CFA">
        <w:rPr>
          <w:sz w:val="20"/>
          <w:highlight w:val="cyan"/>
          <w:lang w:val="en-US"/>
        </w:rPr>
        <w:t>RefPicListTemp1[ rIdx ] = RefPicSetInterLayer1[ i ]</w:t>
      </w:r>
      <w:r w:rsidRPr="00983CFA">
        <w:rPr>
          <w:sz w:val="20"/>
          <w:lang w:val="en-US"/>
        </w:rPr>
        <w:br/>
      </w:r>
      <w:r w:rsidRPr="00983CFA">
        <w:rPr>
          <w:sz w:val="20"/>
          <w:lang w:val="en-US"/>
        </w:rPr>
        <w:tab/>
        <w:t>for( i = 0;  i &lt; NumPocStCurrBefore  &amp;&amp;  rIdx &lt; NumRpsCurrTempList1; rIdx++, i++ )</w:t>
      </w:r>
      <w:r w:rsidRPr="00983CFA">
        <w:rPr>
          <w:sz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59</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lang w:val="en-US"/>
        </w:rPr>
        <w:tab/>
      </w:r>
      <w:r w:rsidRPr="00983CFA">
        <w:rPr>
          <w:sz w:val="20"/>
          <w:lang w:val="en-US"/>
        </w:rPr>
        <w:tab/>
        <w:t>RefPicListTemp1[ rIdx ] = RefPicSetStCurrBefore[ i ]</w:t>
      </w:r>
      <w:r w:rsidRPr="00983CFA">
        <w:rPr>
          <w:sz w:val="20"/>
          <w:lang w:val="en-US"/>
        </w:rPr>
        <w:br/>
      </w:r>
      <w:r w:rsidRPr="00983CFA">
        <w:rPr>
          <w:sz w:val="20"/>
          <w:lang w:val="en-US"/>
        </w:rPr>
        <w:tab/>
        <w:t>for( i = 0; i &lt; NumPocLtCurr  &amp;&amp;  rIdx &lt; NumRpsCurrTempList1; rIdx++, i++ )</w:t>
      </w:r>
      <w:r w:rsidRPr="00983CFA">
        <w:rPr>
          <w:sz w:val="20"/>
          <w:lang w:val="en-US"/>
        </w:rPr>
        <w:br/>
      </w:r>
      <w:r w:rsidRPr="00983CFA">
        <w:rPr>
          <w:sz w:val="20"/>
          <w:lang w:val="en-US"/>
        </w:rPr>
        <w:tab/>
      </w:r>
      <w:r w:rsidRPr="00983CFA">
        <w:rPr>
          <w:sz w:val="20"/>
          <w:lang w:val="en-US"/>
        </w:rPr>
        <w:tab/>
        <w:t>RefPicListTemp1[ rIdx ] = RefPicSetLtCurr[ i ]</w:t>
      </w:r>
      <w:r w:rsidRPr="00983CFA">
        <w:rPr>
          <w:sz w:val="20"/>
          <w:lang w:val="en-US"/>
        </w:rPr>
        <w:br/>
      </w:r>
      <w:r w:rsidRPr="00983CFA">
        <w:rPr>
          <w:sz w:val="20"/>
          <w:lang w:val="en-US"/>
        </w:rPr>
        <w:tab/>
      </w:r>
      <w:r w:rsidRPr="00983CFA">
        <w:rPr>
          <w:sz w:val="20"/>
          <w:highlight w:val="cyan"/>
          <w:lang w:val="en-US"/>
        </w:rPr>
        <w:t>for( i = 0; i&lt; NumActiveRefLayerPics0; rIdx++, i++ )</w:t>
      </w:r>
      <w:r w:rsidRPr="00983CFA">
        <w:rPr>
          <w:sz w:val="20"/>
          <w:highlight w:val="cyan"/>
          <w:lang w:val="en-US"/>
        </w:rPr>
        <w:br/>
      </w:r>
      <w:r w:rsidRPr="00983CFA">
        <w:rPr>
          <w:sz w:val="20"/>
          <w:lang w:val="en-US"/>
        </w:rPr>
        <w:tab/>
      </w:r>
      <w:r w:rsidRPr="00983CFA">
        <w:rPr>
          <w:sz w:val="20"/>
          <w:lang w:val="en-US"/>
        </w:rPr>
        <w:tab/>
      </w:r>
      <w:r w:rsidRPr="00983CFA">
        <w:rPr>
          <w:sz w:val="20"/>
          <w:highlight w:val="cyan"/>
          <w:lang w:val="en-US"/>
        </w:rPr>
        <w:t>RefPicListTemp1[ rIdx ] = RefPicSetInterLayer0[ i ]</w:t>
      </w:r>
      <w:r w:rsidRPr="00983CFA">
        <w:rPr>
          <w:sz w:val="20"/>
          <w:lang w:val="en-US"/>
        </w:rPr>
        <w:br/>
        <w:t>}</w:t>
      </w:r>
    </w:p>
    <w:p w:rsidR="00D44B28" w:rsidRPr="00983CFA" w:rsidRDefault="00D44B28" w:rsidP="00D44B28">
      <w:pPr>
        <w:keepNext/>
        <w:numPr>
          <w:ilvl w:val="12"/>
          <w:numId w:val="0"/>
        </w:numPr>
        <w:tabs>
          <w:tab w:val="left" w:pos="-720"/>
        </w:tabs>
        <w:rPr>
          <w:lang w:val="en-US" w:eastAsia="ko-KR"/>
        </w:rPr>
      </w:pPr>
      <w:r w:rsidRPr="00983CFA">
        <w:rPr>
          <w:lang w:val="en-US"/>
        </w:rPr>
        <w:t>When the slice is a B slice, the list RefPicList1 is constructed as follows:</w:t>
      </w:r>
    </w:p>
    <w:p w:rsidR="00D44B28" w:rsidRPr="00983CFA"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983CFA">
        <w:rPr>
          <w:sz w:val="20"/>
          <w:szCs w:val="20"/>
          <w:lang w:val="en-US"/>
        </w:rPr>
        <w:t>for( rIdx = 0; rIdx &lt;= num_ref_idx_l1_active_minus1; rIdx++)</w:t>
      </w:r>
      <w:r w:rsidRPr="00983CFA">
        <w:rPr>
          <w:sz w:val="20"/>
          <w:szCs w:val="20"/>
          <w:lang w:val="en-US"/>
        </w:rPr>
        <w:tab/>
      </w:r>
      <w:r w:rsidRPr="00983CFA">
        <w:rPr>
          <w:sz w:val="20"/>
          <w:szCs w:val="20"/>
          <w:lang w:val="en-US"/>
        </w:rPr>
        <w:tab/>
      </w:r>
      <w:r w:rsidRPr="00983CFA">
        <w:rPr>
          <w:sz w:val="20"/>
          <w:szCs w:val="20"/>
          <w:lang w:val="en-US"/>
        </w:rPr>
        <w:tab/>
      </w:r>
      <w:r w:rsidRPr="00D44B28">
        <w:rPr>
          <w:rFonts w:eastAsia="Batang"/>
          <w:bCs/>
          <w:sz w:val="20"/>
          <w:szCs w:val="20"/>
          <w:highlight w:val="yellow"/>
          <w:lang w:val="en-US" w:eastAsia="ko-KR"/>
        </w:rPr>
        <w:t>(H</w:t>
      </w:r>
      <w:r w:rsidRPr="00D44B28">
        <w:rPr>
          <w:sz w:val="20"/>
          <w:szCs w:val="20"/>
          <w:highlight w:val="yellow"/>
          <w:lang w:val="en-US"/>
        </w:rPr>
        <w:noBreakHyphen/>
      </w:r>
      <w:r w:rsidR="0045146C" w:rsidRPr="00D44B28">
        <w:rPr>
          <w:noProof/>
          <w:sz w:val="20"/>
          <w:szCs w:val="20"/>
          <w:highlight w:val="yellow"/>
        </w:rPr>
        <w:fldChar w:fldCharType="begin" w:fldLock="1"/>
      </w:r>
      <w:r w:rsidRPr="00D44B28">
        <w:rPr>
          <w:noProof/>
          <w:sz w:val="20"/>
          <w:szCs w:val="20"/>
          <w:highlight w:val="yellow"/>
        </w:rPr>
        <w:instrText xml:space="preserve"> SEQ Equation \* ARABIC </w:instrText>
      </w:r>
      <w:r w:rsidR="0045146C" w:rsidRPr="00D44B28">
        <w:rPr>
          <w:noProof/>
          <w:sz w:val="20"/>
          <w:szCs w:val="20"/>
          <w:highlight w:val="yellow"/>
        </w:rPr>
        <w:fldChar w:fldCharType="separate"/>
      </w:r>
      <w:r>
        <w:rPr>
          <w:noProof/>
          <w:sz w:val="20"/>
          <w:szCs w:val="20"/>
          <w:highlight w:val="yellow"/>
        </w:rPr>
        <w:t>60</w:t>
      </w:r>
      <w:r w:rsidR="0045146C" w:rsidRPr="00D44B28">
        <w:rPr>
          <w:noProof/>
          <w:sz w:val="20"/>
          <w:szCs w:val="20"/>
          <w:highlight w:val="yellow"/>
        </w:rPr>
        <w:fldChar w:fldCharType="end"/>
      </w:r>
      <w:r w:rsidRPr="00D44B28">
        <w:rPr>
          <w:sz w:val="20"/>
          <w:szCs w:val="20"/>
          <w:highlight w:val="yellow"/>
          <w:lang w:val="en-US"/>
        </w:rPr>
        <w:t>)</w:t>
      </w:r>
      <w:r w:rsidRPr="00983CFA">
        <w:rPr>
          <w:sz w:val="20"/>
          <w:szCs w:val="20"/>
          <w:lang w:val="en-US"/>
        </w:rPr>
        <w:br/>
      </w:r>
      <w:r w:rsidRPr="00983CFA">
        <w:rPr>
          <w:sz w:val="20"/>
          <w:szCs w:val="20"/>
          <w:lang w:val="en-US"/>
        </w:rPr>
        <w:tab/>
      </w:r>
      <w:r w:rsidRPr="00983CFA">
        <w:rPr>
          <w:sz w:val="20"/>
          <w:szCs w:val="20"/>
          <w:lang w:val="en-US"/>
        </w:rPr>
        <w:tab/>
        <w:t>RefPicList1[ rIdx ] = ref_pic_list_modification_flag_l1 ? RefPicListTemp1[ list_entry_l1[ rIdx ] ] :</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RefPicListTemp1[ rIdx ]</w:t>
      </w:r>
    </w:p>
    <w:p w:rsidR="00D44B28" w:rsidRDefault="007346BB" w:rsidP="00074EFE">
      <w:pPr>
        <w:pStyle w:val="3N"/>
        <w:ind w:left="403"/>
        <w:rPr>
          <w:sz w:val="18"/>
          <w:szCs w:val="18"/>
          <w:lang w:val="en-US"/>
        </w:rPr>
      </w:pPr>
      <w:r w:rsidRPr="00AF61E9">
        <w:rPr>
          <w:sz w:val="18"/>
          <w:szCs w:val="18"/>
          <w:lang w:val="en-US" w:eastAsia="zh-CN"/>
        </w:rPr>
        <w:t>NOTE</w:t>
      </w:r>
      <w:r w:rsidRPr="00AF61E9">
        <w:rPr>
          <w:sz w:val="18"/>
          <w:szCs w:val="18"/>
          <w:lang w:val="en-US"/>
        </w:rPr>
        <w:t> </w:t>
      </w:r>
      <w:r w:rsidRPr="00AF61E9">
        <w:rPr>
          <w:sz w:val="18"/>
          <w:szCs w:val="18"/>
          <w:lang w:val="en-US" w:eastAsia="zh-CN"/>
        </w:rPr>
        <w:t>– </w:t>
      </w:r>
      <w:r w:rsidR="00F9485E" w:rsidRPr="00AF61E9">
        <w:rPr>
          <w:sz w:val="18"/>
          <w:szCs w:val="18"/>
          <w:lang w:val="en-US" w:eastAsia="zh-CN"/>
        </w:rPr>
        <w:t xml:space="preserve">Because motion vectors from inter layer reference pictures are constrained to be zero motion only, </w:t>
      </w:r>
      <w:r w:rsidR="00F9485E" w:rsidRPr="00AF61E9">
        <w:rPr>
          <w:sz w:val="18"/>
          <w:szCs w:val="18"/>
          <w:lang w:val="en-US" w:eastAsia="de-DE"/>
        </w:rPr>
        <w:t>an SHVC</w:t>
      </w:r>
      <w:r w:rsidRPr="00AF61E9">
        <w:rPr>
          <w:sz w:val="18"/>
          <w:szCs w:val="18"/>
          <w:lang w:val="en-US" w:eastAsia="de-DE"/>
        </w:rPr>
        <w:t xml:space="preserve"> encoder should disable </w:t>
      </w:r>
      <w:r w:rsidR="00C2308A" w:rsidRPr="00AF61E9">
        <w:rPr>
          <w:sz w:val="18"/>
          <w:szCs w:val="18"/>
          <w:lang w:val="en-US" w:eastAsia="de-DE"/>
        </w:rPr>
        <w:t>temporal motion vector prediction</w:t>
      </w:r>
      <w:r w:rsidRPr="00AF61E9">
        <w:rPr>
          <w:sz w:val="18"/>
          <w:szCs w:val="18"/>
          <w:lang w:val="en-US" w:eastAsia="de-DE"/>
        </w:rPr>
        <w:t xml:space="preserve"> for the current </w:t>
      </w:r>
      <w:r w:rsidR="0050418B">
        <w:rPr>
          <w:sz w:val="18"/>
          <w:szCs w:val="18"/>
          <w:lang w:val="en-US" w:eastAsia="de-DE"/>
        </w:rPr>
        <w:t>picture</w:t>
      </w:r>
      <w:r w:rsidR="000721CD" w:rsidRPr="00AF61E9">
        <w:rPr>
          <w:sz w:val="18"/>
          <w:szCs w:val="18"/>
          <w:lang w:val="en-US" w:eastAsia="de-DE"/>
        </w:rPr>
        <w:t>,</w:t>
      </w:r>
      <w:r w:rsidRPr="00AF61E9">
        <w:rPr>
          <w:sz w:val="18"/>
          <w:szCs w:val="18"/>
          <w:lang w:val="en-US" w:eastAsia="de-DE"/>
        </w:rPr>
        <w:t xml:space="preserve"> </w:t>
      </w:r>
      <w:r w:rsidR="000721CD" w:rsidRPr="00AF61E9">
        <w:rPr>
          <w:sz w:val="18"/>
          <w:szCs w:val="18"/>
          <w:lang w:val="en-US" w:eastAsia="de-DE"/>
        </w:rPr>
        <w:t xml:space="preserve">by setting </w:t>
      </w:r>
      <w:r w:rsidR="000721CD" w:rsidRPr="00AF61E9">
        <w:rPr>
          <w:noProof/>
          <w:sz w:val="18"/>
          <w:szCs w:val="18"/>
        </w:rPr>
        <w:t xml:space="preserve">slice_temporal_mvp_enabled_flag to zero, </w:t>
      </w:r>
      <w:r w:rsidRPr="00AF61E9">
        <w:rPr>
          <w:sz w:val="18"/>
          <w:szCs w:val="18"/>
          <w:lang w:val="en-US" w:eastAsia="de-DE"/>
        </w:rPr>
        <w:t>when only inter-layer reference pictures exist in the reference picture lists</w:t>
      </w:r>
      <w:r w:rsidRPr="00AF61E9">
        <w:rPr>
          <w:noProof/>
          <w:sz w:val="18"/>
          <w:szCs w:val="18"/>
        </w:rPr>
        <w:t xml:space="preserve"> of </w:t>
      </w:r>
      <w:r w:rsidR="0050418B">
        <w:rPr>
          <w:noProof/>
          <w:sz w:val="18"/>
          <w:szCs w:val="18"/>
        </w:rPr>
        <w:t>all slices in the current picture</w:t>
      </w:r>
      <w:r w:rsidR="000721CD" w:rsidRPr="00AF61E9">
        <w:rPr>
          <w:noProof/>
          <w:sz w:val="18"/>
          <w:szCs w:val="18"/>
        </w:rPr>
        <w:t>. This avoids the need to send any additiona</w:t>
      </w:r>
      <w:r w:rsidR="00E818EB" w:rsidRPr="00AF61E9">
        <w:rPr>
          <w:noProof/>
          <w:sz w:val="18"/>
          <w:szCs w:val="18"/>
        </w:rPr>
        <w:t xml:space="preserve">l </w:t>
      </w:r>
      <w:r w:rsidR="000721CD" w:rsidRPr="00AF61E9">
        <w:rPr>
          <w:noProof/>
          <w:sz w:val="18"/>
          <w:szCs w:val="18"/>
        </w:rPr>
        <w:t xml:space="preserve">syntax elements such as collocated_from_l0_flag and collocated_ref_idx. </w:t>
      </w:r>
      <w:r w:rsidR="000B7E9E" w:rsidRPr="00AF61E9">
        <w:rPr>
          <w:sz w:val="18"/>
          <w:szCs w:val="18"/>
          <w:highlight w:val="yellow"/>
          <w:lang w:val="en-US"/>
        </w:rPr>
        <w:t>[Ed. (JC</w:t>
      </w:r>
      <w:r w:rsidR="00F9485E" w:rsidRPr="00AF61E9">
        <w:rPr>
          <w:sz w:val="18"/>
          <w:szCs w:val="18"/>
          <w:highlight w:val="yellow"/>
          <w:lang w:val="en-US"/>
        </w:rPr>
        <w:t xml:space="preserve"> &amp;&amp; YY</w:t>
      </w:r>
      <w:r w:rsidR="000B7E9E" w:rsidRPr="00AF61E9">
        <w:rPr>
          <w:sz w:val="18"/>
          <w:szCs w:val="18"/>
          <w:highlight w:val="yellow"/>
          <w:lang w:val="en-US"/>
        </w:rPr>
        <w:t xml:space="preserve">): </w:t>
      </w:r>
      <w:r w:rsidR="00F9485E" w:rsidRPr="00AF61E9">
        <w:rPr>
          <w:sz w:val="18"/>
          <w:szCs w:val="18"/>
          <w:highlight w:val="yellow"/>
          <w:lang w:val="en-US"/>
        </w:rPr>
        <w:t>Consider</w:t>
      </w:r>
      <w:r w:rsidR="000B7E9E" w:rsidRPr="00AF61E9">
        <w:rPr>
          <w:sz w:val="18"/>
          <w:szCs w:val="18"/>
          <w:highlight w:val="yellow"/>
          <w:lang w:val="en-US"/>
        </w:rPr>
        <w:t xml:space="preserve"> find</w:t>
      </w:r>
      <w:r w:rsidR="00F9485E" w:rsidRPr="00AF61E9">
        <w:rPr>
          <w:sz w:val="18"/>
          <w:szCs w:val="18"/>
          <w:highlight w:val="yellow"/>
          <w:lang w:val="en-US"/>
        </w:rPr>
        <w:t>ing</w:t>
      </w:r>
      <w:r w:rsidR="000B7E9E" w:rsidRPr="00AF61E9">
        <w:rPr>
          <w:sz w:val="18"/>
          <w:szCs w:val="18"/>
          <w:highlight w:val="yellow"/>
          <w:lang w:val="en-US"/>
        </w:rPr>
        <w:t xml:space="preserve"> a better </w:t>
      </w:r>
      <w:r w:rsidR="00F9485E" w:rsidRPr="00AF61E9">
        <w:rPr>
          <w:sz w:val="18"/>
          <w:szCs w:val="18"/>
          <w:highlight w:val="yellow"/>
          <w:lang w:val="en-US"/>
        </w:rPr>
        <w:t>location</w:t>
      </w:r>
      <w:r w:rsidR="000B7E9E" w:rsidRPr="00AF61E9">
        <w:rPr>
          <w:sz w:val="18"/>
          <w:szCs w:val="18"/>
          <w:highlight w:val="yellow"/>
          <w:lang w:val="en-US"/>
        </w:rPr>
        <w:t xml:space="preserve"> for this note</w:t>
      </w:r>
      <w:r w:rsidR="00E818EB" w:rsidRPr="00AF61E9">
        <w:rPr>
          <w:sz w:val="18"/>
          <w:szCs w:val="18"/>
          <w:highlight w:val="yellow"/>
          <w:lang w:val="en-US"/>
        </w:rPr>
        <w:t>, for example in the semantics part of slice_temporal_mvp_enabled_flag.</w:t>
      </w:r>
      <w:r w:rsidR="000B7E9E" w:rsidRPr="00AF61E9">
        <w:rPr>
          <w:sz w:val="18"/>
          <w:szCs w:val="18"/>
          <w:highlight w:val="yellow"/>
          <w:lang w:val="en-US"/>
        </w:rPr>
        <w:t>]</w:t>
      </w:r>
    </w:p>
    <w:p w:rsidR="00F360F6" w:rsidRPr="00983CFA" w:rsidRDefault="00F360F6" w:rsidP="00F360F6">
      <w:pPr>
        <w:pStyle w:val="3H2"/>
        <w:keepLines w:val="0"/>
        <w:numPr>
          <w:ilvl w:val="3"/>
          <w:numId w:val="37"/>
        </w:numPr>
        <w:tabs>
          <w:tab w:val="clear" w:pos="720"/>
          <w:tab w:val="num" w:pos="1134"/>
        </w:tabs>
        <w:ind w:left="1134" w:hanging="1134"/>
        <w:rPr>
          <w:lang w:val="en-US"/>
        </w:rPr>
      </w:pPr>
      <w:r w:rsidRPr="00943A5F">
        <w:rPr>
          <w:noProof/>
        </w:rPr>
        <w:t xml:space="preserve">Decoding process for </w:t>
      </w:r>
      <w:r>
        <w:rPr>
          <w:noProof/>
        </w:rPr>
        <w:t>collocated picture and no backward prediction flag</w:t>
      </w:r>
    </w:p>
    <w:p w:rsidR="00F360F6" w:rsidRPr="00F360F6" w:rsidRDefault="00F360F6" w:rsidP="00F360F6">
      <w:pPr>
        <w:pStyle w:val="3N"/>
        <w:rPr>
          <w:lang w:val="en-US"/>
        </w:rPr>
      </w:pPr>
      <w:r w:rsidRPr="00983CFA">
        <w:rPr>
          <w:lang w:val="en-US"/>
        </w:rPr>
        <w:t xml:space="preserve">The specifications in subclause </w:t>
      </w:r>
      <w:r w:rsidRPr="00FD7662">
        <w:rPr>
          <w:highlight w:val="yellow"/>
          <w:lang w:val="en-US"/>
        </w:rPr>
        <w:fldChar w:fldCharType="begin" w:fldLock="1"/>
      </w:r>
      <w:r w:rsidRPr="00FD7662">
        <w:rPr>
          <w:highlight w:val="yellow"/>
          <w:lang w:val="en-US"/>
        </w:rPr>
        <w:instrText xml:space="preserve"> REF _Ref373399097 \r \h </w:instrText>
      </w:r>
      <w:r w:rsidR="00FD7662">
        <w:rPr>
          <w:highlight w:val="yellow"/>
          <w:lang w:val="en-US"/>
        </w:rPr>
        <w:instrText xml:space="preserve"> \* MERGEFORMAT </w:instrText>
      </w:r>
      <w:r w:rsidRPr="00FD7662">
        <w:rPr>
          <w:highlight w:val="yellow"/>
          <w:lang w:val="en-US"/>
        </w:rPr>
      </w:r>
      <w:r w:rsidRPr="00FD7662">
        <w:rPr>
          <w:highlight w:val="yellow"/>
          <w:lang w:val="en-US"/>
        </w:rPr>
        <w:fldChar w:fldCharType="separate"/>
      </w:r>
      <w:r w:rsidRPr="00FD7662">
        <w:rPr>
          <w:highlight w:val="yellow"/>
          <w:lang w:val="en-US"/>
        </w:rPr>
        <w:t>F.8.3.5</w:t>
      </w:r>
      <w:r w:rsidRPr="00FD7662">
        <w:rPr>
          <w:highlight w:val="yellow"/>
          <w:lang w:val="en-US"/>
        </w:rPr>
        <w:fldChar w:fldCharType="end"/>
      </w:r>
      <w:r w:rsidRPr="00983CFA">
        <w:rPr>
          <w:lang w:val="en-US"/>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50" w:name="_Toc357439326"/>
      <w:bookmarkStart w:id="2151" w:name="_Toc356824352"/>
      <w:bookmarkStart w:id="2152" w:name="_Toc356148153"/>
      <w:bookmarkStart w:id="2153" w:name="_Toc348629471"/>
      <w:bookmarkStart w:id="2154" w:name="_Toc351367701"/>
      <w:bookmarkStart w:id="2155" w:name="_Ref364437014"/>
      <w:bookmarkStart w:id="2156" w:name="_Toc373832800"/>
      <w:r w:rsidRPr="00920F0C">
        <w:rPr>
          <w:lang w:val="en-CA"/>
        </w:rPr>
        <w:t>Decoding process for coding units coded in intra prediction mode</w:t>
      </w:r>
      <w:bookmarkEnd w:id="2150"/>
      <w:bookmarkEnd w:id="2151"/>
      <w:bookmarkEnd w:id="2152"/>
      <w:bookmarkEnd w:id="2153"/>
      <w:bookmarkEnd w:id="2154"/>
      <w:bookmarkEnd w:id="2155"/>
      <w:bookmarkEnd w:id="2156"/>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_Ref373399155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F.8.4</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57" w:name="_Toc357439327"/>
      <w:bookmarkStart w:id="2158" w:name="_Toc356824353"/>
      <w:bookmarkStart w:id="2159" w:name="_Toc356148154"/>
      <w:bookmarkStart w:id="2160" w:name="_Toc348629472"/>
      <w:bookmarkStart w:id="2161" w:name="_Toc351367702"/>
      <w:bookmarkStart w:id="2162" w:name="_Ref364437022"/>
      <w:bookmarkStart w:id="2163" w:name="_Toc373832801"/>
      <w:r w:rsidRPr="00920F0C">
        <w:rPr>
          <w:lang w:val="en-CA"/>
        </w:rPr>
        <w:t>Decoding process for coding units coded in inter prediction mode</w:t>
      </w:r>
      <w:bookmarkEnd w:id="2157"/>
      <w:bookmarkEnd w:id="2158"/>
      <w:bookmarkEnd w:id="2159"/>
      <w:bookmarkEnd w:id="2160"/>
      <w:bookmarkEnd w:id="2161"/>
      <w:bookmarkEnd w:id="2162"/>
      <w:bookmarkEnd w:id="2163"/>
    </w:p>
    <w:p w:rsidR="00262781" w:rsidRPr="00262781" w:rsidRDefault="00944988" w:rsidP="00262781">
      <w:pPr>
        <w:pStyle w:val="3N"/>
        <w:rPr>
          <w:lang w:val="en-US"/>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_Ref360894666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F.8.5</w:t>
      </w:r>
      <w:r w:rsidR="00736162" w:rsidRPr="00736162">
        <w:rPr>
          <w:highlight w:val="yellow"/>
          <w:lang w:val="en-CA"/>
        </w:rPr>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 </w:t>
      </w:r>
    </w:p>
    <w:p w:rsidR="001B493C" w:rsidRDefault="00DE6A44" w:rsidP="008557C3">
      <w:pPr>
        <w:pStyle w:val="ListParagraph"/>
        <w:numPr>
          <w:ilvl w:val="1"/>
          <w:numId w:val="12"/>
        </w:numPr>
        <w:tabs>
          <w:tab w:val="clear" w:pos="1191"/>
        </w:tabs>
        <w:rPr>
          <w:szCs w:val="22"/>
        </w:rPr>
      </w:pPr>
      <w:r w:rsidRPr="00AD310C">
        <w:rPr>
          <w:noProof/>
        </w:rPr>
        <w:t>The</w:t>
      </w:r>
      <w:r w:rsidRPr="00AD310C">
        <w:rPr>
          <w:szCs w:val="22"/>
        </w:rPr>
        <w:t xml:space="preserve"> slice segme</w:t>
      </w:r>
      <w:r w:rsidR="001B493C">
        <w:rPr>
          <w:szCs w:val="22"/>
        </w:rPr>
        <w:t>nt header syntax element slice_</w:t>
      </w:r>
      <w:r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1B493C" w:rsidP="008557C3">
      <w:pPr>
        <w:pStyle w:val="ListParagraph"/>
        <w:numPr>
          <w:ilvl w:val="1"/>
          <w:numId w:val="12"/>
        </w:numPr>
        <w:tabs>
          <w:tab w:val="clear" w:pos="1191"/>
        </w:tabs>
        <w:rPr>
          <w:szCs w:val="22"/>
        </w:rPr>
      </w:pPr>
      <w:r>
        <w:rPr>
          <w:szCs w:val="22"/>
        </w:rPr>
        <w:t>The slice segment header syntax element, num_ref_idx_lX</w:t>
      </w:r>
      <w:r w:rsidR="00DE6A44"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at least one of the slice segments of the reference layer picture is different from the slice segment header syntax element num_ref_idx_lX</w:t>
      </w:r>
      <w:r w:rsidRPr="00AD310C">
        <w:rPr>
          <w:szCs w:val="22"/>
        </w:rPr>
        <w:t>_active_minus1</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00DE6A44" w:rsidRPr="00AD310C">
        <w:rPr>
          <w:szCs w:val="22"/>
        </w:rPr>
        <w:t xml:space="preserve">. </w:t>
      </w:r>
    </w:p>
    <w:p w:rsidR="00DE6A44" w:rsidRPr="005C58C6" w:rsidRDefault="001B493C" w:rsidP="008557C3">
      <w:pPr>
        <w:pStyle w:val="ListParagraph"/>
        <w:numPr>
          <w:ilvl w:val="1"/>
          <w:numId w:val="12"/>
        </w:numPr>
        <w:rPr>
          <w:noProof/>
          <w:lang w:eastAsia="ko-KR"/>
        </w:rPr>
      </w:pPr>
      <w:r>
        <w:rPr>
          <w:szCs w:val="22"/>
        </w:rPr>
        <w:t>T</w:t>
      </w:r>
      <w:r w:rsidR="00DE6A44" w:rsidRPr="0064622F">
        <w:rPr>
          <w:szCs w:val="22"/>
        </w:rPr>
        <w:t xml:space="preserve">he </w:t>
      </w:r>
      <w:r>
        <w:rPr>
          <w:szCs w:val="22"/>
        </w:rPr>
        <w:t>reference picture list,</w:t>
      </w:r>
      <w:r w:rsidR="00DE6A44" w:rsidRPr="0064622F">
        <w:rPr>
          <w:szCs w:val="22"/>
        </w:rPr>
        <w:t xml:space="preserve"> RefPicList</w:t>
      </w:r>
      <w:r>
        <w:rPr>
          <w:szCs w:val="22"/>
        </w:rPr>
        <w:t>X</w:t>
      </w:r>
      <w:r w:rsidR="00DE6A44" w:rsidRPr="0064622F">
        <w:rPr>
          <w:szCs w:val="22"/>
        </w:rPr>
        <w:t>[ i ]</w:t>
      </w:r>
      <w:r>
        <w:rPr>
          <w:szCs w:val="22"/>
        </w:rPr>
        <w:t xml:space="preserve">, </w:t>
      </w:r>
      <w:r w:rsidRPr="008E7CD1">
        <w:rPr>
          <w:noProof/>
          <w:lang w:eastAsia="ko-KR"/>
        </w:rPr>
        <w:t>for X being replaced by either 0 or 1,</w:t>
      </w:r>
      <w:r w:rsidR="00DE6A44" w:rsidRPr="0064622F">
        <w:rPr>
          <w:szCs w:val="22"/>
        </w:rPr>
        <w:t xml:space="preserve"> </w:t>
      </w:r>
      <w:r>
        <w:rPr>
          <w:szCs w:val="22"/>
        </w:rPr>
        <w:t xml:space="preserve">of at least one of the slice segments of the reference layer picture is different from the reference picture list </w:t>
      </w:r>
      <w:r w:rsidRPr="0064622F">
        <w:rPr>
          <w:szCs w:val="22"/>
        </w:rPr>
        <w:t>RefPicList</w:t>
      </w:r>
      <w:r>
        <w:rPr>
          <w:szCs w:val="22"/>
        </w:rPr>
        <w:t>X</w:t>
      </w:r>
      <w:r w:rsidRPr="0064622F">
        <w:rPr>
          <w:szCs w:val="22"/>
        </w:rPr>
        <w:t>[ i ]</w:t>
      </w:r>
      <w:r>
        <w:rPr>
          <w:szCs w:val="22"/>
        </w:rPr>
        <w:t xml:space="preserve">, </w:t>
      </w:r>
      <w:r w:rsidRPr="008E7CD1">
        <w:rPr>
          <w:noProof/>
          <w:lang w:eastAsia="ko-KR"/>
        </w:rPr>
        <w:t>for X being replaced by either 0 or 1,</w:t>
      </w:r>
      <w:r w:rsidRPr="008E7CD1">
        <w:rPr>
          <w:noProof/>
          <w:lang w:eastAsia="ja-JP"/>
        </w:rPr>
        <w:t xml:space="preserve"> </w:t>
      </w:r>
      <w:r>
        <w:rPr>
          <w:szCs w:val="22"/>
        </w:rPr>
        <w:t>of another slice segment of the reference layer picture</w:t>
      </w:r>
      <w:r w:rsidRPr="00AD310C">
        <w:rPr>
          <w:szCs w:val="22"/>
        </w:rPr>
        <w:t>.</w:t>
      </w:r>
    </w:p>
    <w:p w:rsidR="00944988" w:rsidRPr="00920F0C" w:rsidRDefault="00944988" w:rsidP="008557C3">
      <w:pPr>
        <w:pStyle w:val="Annex3"/>
        <w:numPr>
          <w:ilvl w:val="2"/>
          <w:numId w:val="37"/>
        </w:numPr>
        <w:tabs>
          <w:tab w:val="clear" w:pos="1440"/>
        </w:tabs>
        <w:textAlignment w:val="auto"/>
        <w:rPr>
          <w:lang w:val="en-CA"/>
        </w:rPr>
      </w:pPr>
      <w:bookmarkStart w:id="2164" w:name="_Toc357439328"/>
      <w:bookmarkStart w:id="2165" w:name="_Toc356824354"/>
      <w:bookmarkStart w:id="2166" w:name="_Toc356148155"/>
      <w:bookmarkStart w:id="2167" w:name="_Toc348629473"/>
      <w:bookmarkStart w:id="2168" w:name="_Toc351367703"/>
      <w:bookmarkStart w:id="2169" w:name="_Ref364437029"/>
      <w:bookmarkStart w:id="2170" w:name="_Toc373832802"/>
      <w:r w:rsidRPr="00920F0C">
        <w:rPr>
          <w:lang w:val="en-CA"/>
        </w:rPr>
        <w:t>Scaling, transformation and array construction process prior to deblocking filter process</w:t>
      </w:r>
      <w:bookmarkEnd w:id="2164"/>
      <w:bookmarkEnd w:id="2165"/>
      <w:bookmarkEnd w:id="2166"/>
      <w:bookmarkEnd w:id="2167"/>
      <w:bookmarkEnd w:id="2168"/>
      <w:bookmarkEnd w:id="2169"/>
      <w:bookmarkEnd w:id="2170"/>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F.8.6</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3"/>
        <w:numPr>
          <w:ilvl w:val="2"/>
          <w:numId w:val="37"/>
        </w:numPr>
        <w:tabs>
          <w:tab w:val="clear" w:pos="1440"/>
        </w:tabs>
        <w:textAlignment w:val="auto"/>
        <w:rPr>
          <w:lang w:val="en-CA"/>
        </w:rPr>
      </w:pPr>
      <w:bookmarkStart w:id="2171" w:name="_Toc357439329"/>
      <w:bookmarkStart w:id="2172" w:name="_Toc356824355"/>
      <w:bookmarkStart w:id="2173" w:name="_Toc356148156"/>
      <w:bookmarkStart w:id="2174" w:name="_Toc348629474"/>
      <w:bookmarkStart w:id="2175" w:name="_Toc351367704"/>
      <w:bookmarkStart w:id="2176" w:name="_Ref364437036"/>
      <w:bookmarkStart w:id="2177" w:name="_Toc373832803"/>
      <w:r w:rsidRPr="00920F0C">
        <w:rPr>
          <w:lang w:val="en-CA"/>
        </w:rPr>
        <w:t>In-loop filter process</w:t>
      </w:r>
      <w:bookmarkEnd w:id="2171"/>
      <w:bookmarkEnd w:id="2172"/>
      <w:bookmarkEnd w:id="2173"/>
      <w:bookmarkEnd w:id="2174"/>
      <w:bookmarkEnd w:id="2175"/>
      <w:bookmarkEnd w:id="2176"/>
      <w:bookmarkEnd w:id="2177"/>
    </w:p>
    <w:p w:rsidR="00944988" w:rsidRPr="00920F0C" w:rsidRDefault="00944988" w:rsidP="00944988">
      <w:pPr>
        <w:pStyle w:val="3N"/>
        <w:rPr>
          <w:lang w:val="en-CA"/>
        </w:rPr>
      </w:pPr>
      <w:r w:rsidRPr="00920F0C">
        <w:rPr>
          <w:lang w:val="en-CA"/>
        </w:rPr>
        <w:t xml:space="preserve">The specifications in subclause </w:t>
      </w:r>
      <w:r w:rsidR="00736162" w:rsidRPr="00736162">
        <w:rPr>
          <w:highlight w:val="yellow"/>
          <w:lang w:val="en-CA"/>
        </w:rPr>
        <w:fldChar w:fldCharType="begin"/>
      </w:r>
      <w:r w:rsidR="00736162" w:rsidRPr="00736162">
        <w:rPr>
          <w:highlight w:val="yellow"/>
          <w:lang w:val="en-CA"/>
        </w:rPr>
        <w:instrText xml:space="preserve"> REF _Ref373399174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F.8.7</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78" w:name="_Toc357439330"/>
      <w:bookmarkStart w:id="2179" w:name="_Toc356824356"/>
      <w:bookmarkStart w:id="2180" w:name="_Toc356148157"/>
      <w:bookmarkStart w:id="2181" w:name="_Toc348629475"/>
      <w:bookmarkStart w:id="2182" w:name="_Toc351367705"/>
      <w:bookmarkStart w:id="2183" w:name="_Toc373832804"/>
      <w:r w:rsidRPr="00920F0C">
        <w:rPr>
          <w:lang w:val="en-CA"/>
        </w:rPr>
        <w:lastRenderedPageBreak/>
        <w:t>Parsing process</w:t>
      </w:r>
      <w:bookmarkEnd w:id="2178"/>
      <w:bookmarkEnd w:id="2179"/>
      <w:bookmarkEnd w:id="2180"/>
      <w:bookmarkEnd w:id="2181"/>
      <w:bookmarkEnd w:id="2182"/>
      <w:bookmarkEnd w:id="2183"/>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_Ref373399205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F.9</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84" w:name="_Toc357439331"/>
      <w:bookmarkStart w:id="2185" w:name="_Toc356824357"/>
      <w:bookmarkStart w:id="2186" w:name="_Toc356148158"/>
      <w:bookmarkStart w:id="2187" w:name="_Toc348629476"/>
      <w:bookmarkStart w:id="2188" w:name="_Toc351367706"/>
      <w:bookmarkStart w:id="2189" w:name="_Toc373832805"/>
      <w:r w:rsidRPr="00920F0C">
        <w:rPr>
          <w:lang w:val="en-CA"/>
        </w:rPr>
        <w:t>Specification of bitstream subsets</w:t>
      </w:r>
      <w:bookmarkEnd w:id="2184"/>
      <w:bookmarkEnd w:id="2185"/>
      <w:bookmarkEnd w:id="2186"/>
      <w:bookmarkEnd w:id="2187"/>
      <w:bookmarkEnd w:id="2188"/>
      <w:bookmarkEnd w:id="2189"/>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00736162" w:rsidRPr="00736162">
        <w:rPr>
          <w:highlight w:val="yellow"/>
          <w:lang w:val="en-CA"/>
        </w:rPr>
        <w:fldChar w:fldCharType="begin"/>
      </w:r>
      <w:r w:rsidR="00736162" w:rsidRPr="00736162">
        <w:rPr>
          <w:highlight w:val="yellow"/>
          <w:lang w:val="en-CA"/>
        </w:rPr>
        <w:instrText xml:space="preserve"> REF _Ref373399232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F.10</w:t>
      </w:r>
      <w:r w:rsidR="00736162" w:rsidRPr="00736162">
        <w:rPr>
          <w:highlight w:val="yellow"/>
          <w:lang w:val="en-CA"/>
        </w:rPr>
        <w:fldChar w:fldCharType="end"/>
      </w:r>
      <w:r w:rsidRPr="00920F0C">
        <w:rPr>
          <w:lang w:val="en-CA"/>
        </w:rPr>
        <w:t xml:space="preserve"> apply.</w:t>
      </w:r>
    </w:p>
    <w:p w:rsidR="00944988" w:rsidRPr="00920F0C" w:rsidRDefault="00944988" w:rsidP="008557C3">
      <w:pPr>
        <w:pStyle w:val="Annex2"/>
        <w:numPr>
          <w:ilvl w:val="1"/>
          <w:numId w:val="37"/>
        </w:numPr>
        <w:rPr>
          <w:lang w:val="en-CA"/>
        </w:rPr>
      </w:pPr>
      <w:bookmarkStart w:id="2190" w:name="_Ref348007252"/>
      <w:bookmarkStart w:id="2191" w:name="_Toc357439332"/>
      <w:bookmarkStart w:id="2192" w:name="_Toc356824358"/>
      <w:bookmarkStart w:id="2193" w:name="_Toc356148159"/>
      <w:bookmarkStart w:id="2194" w:name="_Toc348629477"/>
      <w:bookmarkStart w:id="2195" w:name="_Toc351367707"/>
      <w:bookmarkStart w:id="2196" w:name="_Toc373832806"/>
      <w:r w:rsidRPr="00920F0C">
        <w:rPr>
          <w:lang w:val="en-CA"/>
        </w:rPr>
        <w:t>Profile</w:t>
      </w:r>
      <w:r w:rsidR="007A4CD0" w:rsidRPr="00920F0C">
        <w:rPr>
          <w:lang w:val="en-CA"/>
        </w:rPr>
        <w:t>s, tiers,</w:t>
      </w:r>
      <w:r w:rsidRPr="00920F0C">
        <w:rPr>
          <w:lang w:val="en-CA"/>
        </w:rPr>
        <w:t xml:space="preserve"> and levels</w:t>
      </w:r>
      <w:bookmarkEnd w:id="2190"/>
      <w:bookmarkEnd w:id="2191"/>
      <w:bookmarkEnd w:id="2192"/>
      <w:bookmarkEnd w:id="2193"/>
      <w:bookmarkEnd w:id="2194"/>
      <w:bookmarkEnd w:id="2195"/>
      <w:bookmarkEnd w:id="2196"/>
    </w:p>
    <w:p w:rsidR="007A4CD0" w:rsidRPr="00920F0C" w:rsidRDefault="007A4CD0" w:rsidP="008557C3">
      <w:pPr>
        <w:pStyle w:val="Annex3"/>
        <w:numPr>
          <w:ilvl w:val="2"/>
          <w:numId w:val="37"/>
        </w:numPr>
        <w:tabs>
          <w:tab w:val="clear" w:pos="1440"/>
        </w:tabs>
        <w:textAlignment w:val="auto"/>
        <w:rPr>
          <w:lang w:val="en-CA"/>
        </w:rPr>
      </w:pPr>
      <w:bookmarkStart w:id="2197" w:name="_Toc357439333"/>
      <w:bookmarkStart w:id="2198" w:name="_Toc356824359"/>
      <w:bookmarkStart w:id="2199" w:name="_Toc356148160"/>
      <w:bookmarkStart w:id="2200" w:name="_Toc348629478"/>
      <w:bookmarkStart w:id="2201" w:name="_Toc351367708"/>
      <w:bookmarkStart w:id="2202" w:name="_Toc373832807"/>
      <w:r w:rsidRPr="00920F0C">
        <w:rPr>
          <w:lang w:val="en-CA"/>
        </w:rPr>
        <w:t>Profiles</w:t>
      </w:r>
      <w:bookmarkEnd w:id="2197"/>
      <w:bookmarkEnd w:id="2198"/>
      <w:bookmarkEnd w:id="2199"/>
      <w:bookmarkEnd w:id="2200"/>
      <w:bookmarkEnd w:id="2201"/>
      <w:bookmarkEnd w:id="2202"/>
    </w:p>
    <w:p w:rsidR="00944988" w:rsidRPr="008E14A4" w:rsidRDefault="00944988" w:rsidP="00920F0C">
      <w:pPr>
        <w:pStyle w:val="Annex4"/>
      </w:pPr>
      <w:bookmarkStart w:id="2203" w:name="_Toc357439334"/>
      <w:bookmarkStart w:id="2204" w:name="_Toc356824360"/>
      <w:bookmarkStart w:id="2205" w:name="_Toc356148161"/>
      <w:bookmarkStart w:id="2206" w:name="_Toc348629479"/>
      <w:bookmarkStart w:id="2207" w:name="_Toc351367709"/>
      <w:bookmarkStart w:id="2208" w:name="_Toc373832808"/>
      <w:r w:rsidRPr="001533A7">
        <w:t>General</w:t>
      </w:r>
      <w:bookmarkEnd w:id="2203"/>
      <w:bookmarkEnd w:id="2204"/>
      <w:bookmarkEnd w:id="2205"/>
      <w:bookmarkEnd w:id="2206"/>
      <w:bookmarkEnd w:id="2207"/>
      <w:bookmarkEnd w:id="2208"/>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2209" w:name="_Toc373832809"/>
      <w:bookmarkStart w:id="2210" w:name="_Toc356824362"/>
      <w:r>
        <w:t>Scalable</w:t>
      </w:r>
      <w:r w:rsidRPr="00D93C4B">
        <w:t xml:space="preserve"> Main profile</w:t>
      </w:r>
      <w:bookmarkStart w:id="2211" w:name="_Toc356148163"/>
      <w:bookmarkEnd w:id="2209"/>
    </w:p>
    <w:p w:rsidR="00A13D98" w:rsidRPr="00425420" w:rsidRDefault="00C449F3" w:rsidP="00920F0C">
      <w:pPr>
        <w:rPr>
          <w:lang w:val="en-CA"/>
        </w:rPr>
      </w:pPr>
      <w:r>
        <w:rPr>
          <w:lang w:val="en-CA"/>
        </w:rPr>
        <w:t xml:space="preserve">Bitstreams </w:t>
      </w:r>
      <w:r w:rsidR="00CA64F3">
        <w:rPr>
          <w:lang w:val="en-CA"/>
        </w:rPr>
        <w:t>cont</w:t>
      </w:r>
      <w:r w:rsidR="00CA64F3" w:rsidRPr="00425420">
        <w:rPr>
          <w:lang w:val="en-CA"/>
        </w:rPr>
        <w:t xml:space="preserve">aining </w:t>
      </w:r>
      <w:r w:rsidR="001C4396" w:rsidRPr="00425420">
        <w:rPr>
          <w:lang w:val="en-CA"/>
        </w:rPr>
        <w:t xml:space="preserve">output layer sets </w:t>
      </w:r>
      <w:r w:rsidRPr="00425420">
        <w:rPr>
          <w:lang w:val="en-CA"/>
        </w:rPr>
        <w:t xml:space="preserve">conforming to the </w:t>
      </w:r>
      <w:r w:rsidR="00A36103">
        <w:rPr>
          <w:lang w:val="en-CA"/>
        </w:rPr>
        <w:t>S</w:t>
      </w:r>
      <w:r w:rsidRPr="00425420">
        <w:rPr>
          <w:lang w:val="en-CA"/>
        </w:rPr>
        <w:t xml:space="preserve">calable </w:t>
      </w:r>
      <w:r w:rsidR="00A36103">
        <w:rPr>
          <w:lang w:val="en-CA"/>
        </w:rPr>
        <w:t>M</w:t>
      </w:r>
      <w:r w:rsidRPr="00425420">
        <w:rPr>
          <w:lang w:val="en-CA"/>
        </w:rPr>
        <w:t>ain profile shall obey</w:t>
      </w:r>
      <w:r w:rsidR="00A13D98" w:rsidRPr="00425420">
        <w:rPr>
          <w:lang w:val="en-CA"/>
        </w:rPr>
        <w:t xml:space="preserve"> the following </w:t>
      </w:r>
      <w:r w:rsidRPr="00425420">
        <w:rPr>
          <w:lang w:val="en-CA"/>
        </w:rPr>
        <w:t>constraints</w:t>
      </w:r>
      <w:r w:rsidR="001C4396" w:rsidRPr="00425420">
        <w:rPr>
          <w:lang w:val="en-CA"/>
        </w:rPr>
        <w:t xml:space="preserve">, with </w:t>
      </w:r>
      <w:r w:rsidR="001C4396" w:rsidRPr="00425420">
        <w:t>layerSetIdx being the layer set for an output layer set conforming to the Scalable Main profile</w:t>
      </w:r>
      <w:r w:rsidRPr="00425420">
        <w:rPr>
          <w:lang w:val="en-CA"/>
        </w:rPr>
        <w:t>:</w:t>
      </w:r>
    </w:p>
    <w:p w:rsidR="00CA64F3" w:rsidRDefault="000D0FD2" w:rsidP="00F63ADA">
      <w:pPr>
        <w:ind w:left="434" w:hanging="434"/>
      </w:pPr>
      <w:bookmarkStart w:id="2212" w:name="_Toc357439336"/>
      <w:r w:rsidRPr="00425420">
        <w:rPr>
          <w:noProof/>
        </w:rPr>
        <w:t>–</w:t>
      </w:r>
      <w:r w:rsidRPr="00425420">
        <w:rPr>
          <w:noProof/>
          <w:lang w:eastAsia="ko-KR"/>
        </w:rPr>
        <w:tab/>
      </w:r>
      <w:r w:rsidR="00DB65E7" w:rsidRPr="00425420">
        <w:rPr>
          <w:noProof/>
          <w:lang w:eastAsia="ko-KR"/>
        </w:rPr>
        <w:t xml:space="preserve">The base </w:t>
      </w:r>
      <w:r w:rsidR="00DB65E7">
        <w:rPr>
          <w:noProof/>
          <w:lang w:eastAsia="ko-KR"/>
        </w:rPr>
        <w:t>layer bi</w:t>
      </w:r>
      <w:r w:rsidR="0084512E">
        <w:rPr>
          <w:noProof/>
          <w:lang w:eastAsia="ko-KR"/>
        </w:rPr>
        <w:t>t</w:t>
      </w:r>
      <w:r w:rsidR="00DB65E7">
        <w:rPr>
          <w:noProof/>
          <w:lang w:eastAsia="ko-KR"/>
        </w:rPr>
        <w:t>stream</w:t>
      </w:r>
      <w:r w:rsidR="0084512E">
        <w:rPr>
          <w:noProof/>
          <w:lang w:eastAsia="ko-KR"/>
        </w:rPr>
        <w:t>, which is</w:t>
      </w:r>
      <w:r w:rsidR="00DB65E7">
        <w:rPr>
          <w:noProof/>
          <w:lang w:eastAsia="ko-KR"/>
        </w:rPr>
        <w:t xml:space="preserve"> </w:t>
      </w:r>
      <w:r w:rsidR="00DB65E7" w:rsidRPr="00355764">
        <w:t xml:space="preserve">derived by invoking the sub-bitstream extraction process as specified in subclause </w:t>
      </w:r>
      <w:r w:rsidR="0045146C">
        <w:fldChar w:fldCharType="begin" w:fldLock="1"/>
      </w:r>
      <w:r w:rsidR="0084512E">
        <w:instrText xml:space="preserve"> REF _Ref371165415 \r \h </w:instrText>
      </w:r>
      <w:r w:rsidR="0045146C">
        <w:fldChar w:fldCharType="separate"/>
      </w:r>
      <w:r w:rsidR="0084512E">
        <w:t>F.10</w:t>
      </w:r>
      <w:r w:rsidR="0045146C">
        <w:fldChar w:fldCharType="end"/>
      </w:r>
      <w:r w:rsidR="0084512E">
        <w:t xml:space="preserve"> </w:t>
      </w:r>
      <w:r w:rsidR="00DB65E7" w:rsidRPr="00355764">
        <w:t xml:space="preserve">with </w:t>
      </w:r>
      <w:r w:rsidR="0084512E" w:rsidRPr="00943A5F">
        <w:rPr>
          <w:noProof/>
        </w:rPr>
        <w:t xml:space="preserve">tIdTarget equal </w:t>
      </w:r>
      <w:r w:rsidR="00817246">
        <w:rPr>
          <w:noProof/>
        </w:rPr>
        <w:t>7</w:t>
      </w:r>
      <w:r w:rsidR="0084512E">
        <w:t xml:space="preserve"> </w:t>
      </w:r>
      <w:r w:rsidR="00817246">
        <w:rPr>
          <w:lang w:val="en-US"/>
        </w:rPr>
        <w:t>and with TargetDecLayerIdList containing</w:t>
      </w:r>
      <w:r w:rsidR="00817246" w:rsidRPr="007D25B0">
        <w:rPr>
          <w:lang w:val="en-US"/>
        </w:rPr>
        <w:t xml:space="preserve"> only one nuh_layer_id value that is equal to 0</w:t>
      </w:r>
      <w:r w:rsidR="0084512E">
        <w:t xml:space="preserve"> </w:t>
      </w:r>
      <w:r w:rsidR="00817246">
        <w:t xml:space="preserve">as </w:t>
      </w:r>
      <w:r w:rsidR="0084512E">
        <w:t>inputs,</w:t>
      </w:r>
      <w:r w:rsidR="00DB65E7" w:rsidRPr="00355764">
        <w:t xml:space="preserve"> </w:t>
      </w:r>
      <w:r w:rsidR="00CA64F3">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A.</w:t>
      </w:r>
      <w:r w:rsidR="00DB65E7">
        <w:rPr>
          <w:noProof/>
          <w:lang w:eastAsia="ko-KR"/>
        </w:rPr>
        <w:t>3</w:t>
      </w:r>
      <w:r w:rsidR="00DB65E7" w:rsidRPr="00DB65E7">
        <w:rPr>
          <w:noProof/>
          <w:lang w:eastAsia="ko-KR"/>
        </w:rPr>
        <w:t>.</w:t>
      </w:r>
      <w:r w:rsidR="00DB65E7">
        <w:rPr>
          <w:noProof/>
          <w:lang w:eastAsia="ko-KR"/>
        </w:rPr>
        <w:t>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should have </w:t>
      </w:r>
      <w:r w:rsidR="00CA64F3" w:rsidRPr="00027196">
        <w:rPr>
          <w:noProof/>
          <w:lang w:eastAsia="ko-KR"/>
        </w:rPr>
        <w:t>general_profile_idc equal to 1 or general_profile_compatibility_flag[ 1 ] equal to 1.</w:t>
      </w:r>
      <w:r w:rsidR="00CA64F3">
        <w:rPr>
          <w:noProof/>
          <w:lang w:eastAsia="ko-KR"/>
        </w:rPr>
        <w:t xml:space="preserve"> </w:t>
      </w:r>
      <w:r w:rsidR="00936773">
        <w:rPr>
          <w:noProof/>
          <w:lang w:eastAsia="ko-KR"/>
        </w:rPr>
        <w:t>[</w:t>
      </w:r>
      <w:r w:rsidR="00CA64F3">
        <w:rPr>
          <w:noProof/>
          <w:lang w:eastAsia="ko-KR"/>
        </w:rPr>
        <w:t>Ed. (JB): Should we add this “should” condition?  I copied the language from SVC.</w:t>
      </w:r>
      <w:r w:rsidR="00936773">
        <w:rPr>
          <w:noProof/>
          <w:lang w:eastAsia="ko-KR"/>
        </w:rPr>
        <w:t xml:space="preserve"> Shall this ‘should’ be a ‘shall’</w:t>
      </w:r>
      <w:r w:rsidR="00CA64F3">
        <w:rPr>
          <w:noProof/>
          <w:lang w:eastAsia="ko-KR"/>
        </w:rPr>
        <w:t>]</w:t>
      </w:r>
    </w:p>
    <w:p w:rsidR="00D12875" w:rsidRDefault="00B36100" w:rsidP="00B36100">
      <w:pPr>
        <w:ind w:left="434" w:hanging="434"/>
        <w:rPr>
          <w:lang w:val="en-US"/>
        </w:rPr>
      </w:pPr>
      <w:r w:rsidRPr="00943A5F">
        <w:rPr>
          <w:noProof/>
        </w:rPr>
        <w:t>–</w:t>
      </w:r>
      <w:r>
        <w:rPr>
          <w:noProof/>
          <w:lang w:eastAsia="ko-KR"/>
        </w:rPr>
        <w:tab/>
      </w:r>
      <w:r w:rsidR="00A36103">
        <w:rPr>
          <w:noProof/>
          <w:lang w:eastAsia="ko-KR"/>
        </w:rPr>
        <w:t xml:space="preserve">The sub-bitstream that is derived by invoking the sub-bitstream extraction process as specified </w:t>
      </w:r>
      <w:r w:rsidR="00A36103" w:rsidRPr="00355764">
        <w:t xml:space="preserve">in subclause </w:t>
      </w:r>
      <w:r w:rsidR="0045146C">
        <w:fldChar w:fldCharType="begin" w:fldLock="1"/>
      </w:r>
      <w:r w:rsidR="00A36103">
        <w:instrText xml:space="preserve"> REF _Ref371165415 \r \h </w:instrText>
      </w:r>
      <w:r w:rsidR="0045146C">
        <w:fldChar w:fldCharType="separate"/>
      </w:r>
      <w:r w:rsidR="00A36103">
        <w:t>F.10</w:t>
      </w:r>
      <w:r w:rsidR="0045146C">
        <w:fldChar w:fldCharType="end"/>
      </w:r>
      <w:r w:rsidR="00A36103">
        <w:t xml:space="preserve"> </w:t>
      </w:r>
      <w:r w:rsidR="00A36103" w:rsidRPr="00355764">
        <w:t xml:space="preserve">with </w:t>
      </w:r>
      <w:r w:rsidR="00A36103" w:rsidRPr="00943A5F">
        <w:rPr>
          <w:noProof/>
        </w:rPr>
        <w:t xml:space="preserve">tIdTarget equal </w:t>
      </w:r>
      <w:r w:rsidR="00A36103">
        <w:rPr>
          <w:noProof/>
        </w:rPr>
        <w:t>7</w:t>
      </w:r>
      <w:r w:rsidR="00A36103">
        <w:t xml:space="preserve"> </w:t>
      </w:r>
      <w:r w:rsidR="00A36103">
        <w:rPr>
          <w:lang w:val="en-US"/>
        </w:rPr>
        <w:t>and with TargetDecLayerIdList containing</w:t>
      </w:r>
      <w:r w:rsidR="00A36103" w:rsidRPr="007D25B0">
        <w:rPr>
          <w:lang w:val="en-US"/>
        </w:rPr>
        <w:t xml:space="preserve"> </w:t>
      </w:r>
      <w:r w:rsidR="00A36103">
        <w:rPr>
          <w:lang w:val="en-US"/>
        </w:rPr>
        <w:t>the</w:t>
      </w:r>
      <w:r w:rsidR="00A36103" w:rsidRPr="007D25B0">
        <w:rPr>
          <w:lang w:val="en-US"/>
        </w:rPr>
        <w:t xml:space="preserve"> nuh_layer_id value</w:t>
      </w:r>
      <w:r w:rsidR="00A36103">
        <w:rPr>
          <w:lang w:val="en-US"/>
        </w:rPr>
        <w:t>s</w:t>
      </w:r>
      <w:r w:rsidR="00A36103" w:rsidRPr="007D25B0">
        <w:rPr>
          <w:lang w:val="en-US"/>
        </w:rPr>
        <w:t xml:space="preserve"> </w:t>
      </w:r>
      <w:r w:rsidR="00A36103">
        <w:rPr>
          <w:lang w:val="en-US"/>
        </w:rPr>
        <w:t xml:space="preserve">of the layer set </w:t>
      </w:r>
      <w:r w:rsidR="00D12875">
        <w:rPr>
          <w:lang w:val="en-US"/>
        </w:rPr>
        <w:t>with the index layerSetIdx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and active layer SPSs for the sub-bitstream </w:t>
      </w:r>
      <w:r w:rsidR="00B36100">
        <w:rPr>
          <w:noProof/>
          <w:lang w:eastAsia="ko-KR"/>
        </w:rPr>
        <w:t>shall have chroma_format_idc equal to 1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for the sub-bitstream </w:t>
      </w:r>
      <w:r>
        <w:rPr>
          <w:noProof/>
          <w:lang w:eastAsia="ko-KR"/>
        </w:rPr>
        <w:t>shall have bit_depth_luma_minus8 equal to 0 only.</w:t>
      </w:r>
    </w:p>
    <w:p w:rsidR="00B36100" w:rsidRDefault="00B36100" w:rsidP="00D12875">
      <w:pPr>
        <w:ind w:left="837" w:hanging="434"/>
        <w:rPr>
          <w:noProof/>
          <w:lang w:eastAsia="ko-KR"/>
        </w:rPr>
      </w:pPr>
      <w:r w:rsidRPr="00943A5F">
        <w:rPr>
          <w:noProof/>
        </w:rPr>
        <w:t>–</w:t>
      </w:r>
      <w:r>
        <w:rPr>
          <w:noProof/>
          <w:lang w:eastAsia="ko-KR"/>
        </w:rPr>
        <w:tab/>
      </w:r>
      <w:r w:rsidR="00D12875">
        <w:rPr>
          <w:noProof/>
          <w:lang w:eastAsia="ko-KR"/>
        </w:rPr>
        <w:t xml:space="preserve">All active </w:t>
      </w:r>
      <w:r>
        <w:rPr>
          <w:noProof/>
          <w:lang w:eastAsia="ko-KR"/>
        </w:rPr>
        <w:t xml:space="preserve">SPSs </w:t>
      </w:r>
      <w:r w:rsidR="00D12875">
        <w:rPr>
          <w:noProof/>
          <w:lang w:eastAsia="ko-KR"/>
        </w:rPr>
        <w:t xml:space="preserve">and active layer SPSs </w:t>
      </w:r>
      <w:r>
        <w:rPr>
          <w:noProof/>
          <w:lang w:eastAsia="ko-KR"/>
        </w:rPr>
        <w:t>shall have bit_depth_chroma_minus8 equal to 0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or active layer SPS for the sub-bitstream </w:t>
      </w:r>
      <w:r>
        <w:rPr>
          <w:noProof/>
          <w:lang w:eastAsia="ko-KR"/>
        </w:rPr>
        <w:t>shall be in the range of 4 to 6, inclusive.</w:t>
      </w:r>
    </w:p>
    <w:p w:rsidR="00F63ADA" w:rsidRPr="00425420" w:rsidRDefault="00DB65E7" w:rsidP="00D12875">
      <w:pPr>
        <w:ind w:left="837" w:hanging="434"/>
        <w:rPr>
          <w:lang w:val="en-CA" w:eastAsia="zh-CN"/>
        </w:rPr>
      </w:pPr>
      <w:r w:rsidRPr="00943A5F">
        <w:rPr>
          <w:noProof/>
        </w:rPr>
        <w:t>–</w:t>
      </w:r>
      <w:r>
        <w:rPr>
          <w:noProof/>
          <w:lang w:eastAsia="ko-KR"/>
        </w:rPr>
        <w:tab/>
      </w:r>
      <w:r w:rsidR="00C449F3" w:rsidRPr="000D0FD2">
        <w:rPr>
          <w:noProof/>
        </w:rPr>
        <w:t>The</w:t>
      </w:r>
      <w:r w:rsidR="00C449F3" w:rsidRPr="00C9677C">
        <w:rPr>
          <w:lang w:val="en-CA" w:eastAsia="zh-CN"/>
        </w:rPr>
        <w:t xml:space="preserve"> picture resampling process </w:t>
      </w:r>
      <w:r w:rsidR="00B322CF">
        <w:rPr>
          <w:lang w:val="en-CA" w:eastAsia="zh-CN"/>
        </w:rPr>
        <w:t xml:space="preserve">of picture sample values </w:t>
      </w:r>
      <w:r w:rsidR="00C449F3" w:rsidRPr="00C9677C">
        <w:rPr>
          <w:lang w:val="en-CA" w:eastAsia="zh-CN"/>
        </w:rPr>
        <w:t xml:space="preserve">as specified in subclause </w:t>
      </w:r>
      <w:r w:rsidR="003867AF">
        <w:fldChar w:fldCharType="begin" w:fldLock="1"/>
      </w:r>
      <w:r w:rsidR="003867AF">
        <w:instrText xml:space="preserve"> REF _Ref348598889 \r \h  \* MERGEFORMAT </w:instrText>
      </w:r>
      <w:r w:rsidR="003867AF">
        <w:fldChar w:fldCharType="separate"/>
      </w:r>
      <w:r w:rsidR="004C44E5" w:rsidRPr="00B84836">
        <w:rPr>
          <w:highlight w:val="yellow"/>
        </w:rPr>
        <w:t>H.8.1.4.1</w:t>
      </w:r>
      <w:r w:rsidR="003867AF">
        <w:fldChar w:fldCharType="end"/>
      </w:r>
      <w:r w:rsidR="00C449F3" w:rsidRPr="00C9677C">
        <w:rPr>
          <w:lang w:val="en-CA" w:eastAsia="zh-CN"/>
        </w:rPr>
        <w:t xml:space="preserve"> shall not be invoked more than once for decod</w:t>
      </w:r>
      <w:r w:rsidR="00C449F3" w:rsidRPr="00425420">
        <w:rPr>
          <w:lang w:val="en-CA" w:eastAsia="zh-CN"/>
        </w:rPr>
        <w:t>ing of each particular picture</w:t>
      </w:r>
      <w:r w:rsidR="00753BC0" w:rsidRPr="00425420">
        <w:rPr>
          <w:lang w:val="en-CA" w:eastAsia="zh-CN"/>
        </w:rPr>
        <w:t xml:space="preserve"> and t</w:t>
      </w:r>
      <w:r w:rsidR="006F7718" w:rsidRPr="00425420">
        <w:rPr>
          <w:lang w:val="en-CA" w:eastAsia="zh-CN"/>
        </w:rPr>
        <w:t xml:space="preserve">he resampling process of picture motion field as specified in subclause </w:t>
      </w:r>
      <w:r w:rsidR="003867AF">
        <w:fldChar w:fldCharType="begin" w:fldLock="1"/>
      </w:r>
      <w:r w:rsidR="003867AF">
        <w:instrText xml:space="preserve"> REF _Ref364437164 \r \h  \* MERGEFORMAT </w:instrText>
      </w:r>
      <w:r w:rsidR="003867AF">
        <w:fldChar w:fldCharType="separate"/>
      </w:r>
      <w:r w:rsidR="004C44E5" w:rsidRPr="00425420">
        <w:rPr>
          <w:highlight w:val="yellow"/>
          <w:lang w:val="en-CA" w:eastAsia="zh-CN"/>
        </w:rPr>
        <w:t>H.8.1.4.2</w:t>
      </w:r>
      <w:r w:rsidR="003867AF">
        <w:fldChar w:fldCharType="end"/>
      </w:r>
      <w:r w:rsidR="006F7718" w:rsidRPr="00425420">
        <w:rPr>
          <w:lang w:val="en-CA" w:eastAsia="zh-CN"/>
        </w:rPr>
        <w:t xml:space="preserve"> shall not be invoked more than once for decoding of each particular picture</w:t>
      </w:r>
      <w:r w:rsidR="00D42A5F" w:rsidRPr="00425420">
        <w:rPr>
          <w:lang w:val="en-CA" w:eastAsia="zh-CN"/>
        </w:rPr>
        <w:t xml:space="preserve"> </w:t>
      </w:r>
      <w:r w:rsidR="00D42A5F" w:rsidRPr="00425420">
        <w:rPr>
          <w:noProof/>
          <w:lang w:eastAsia="ko-KR"/>
        </w:rPr>
        <w:t>with nuh_layer_id included in the layer set layerSetIdx</w:t>
      </w:r>
      <w:r w:rsidR="006F7718" w:rsidRPr="00425420">
        <w:rPr>
          <w:lang w:val="en-CA" w:eastAsia="zh-CN"/>
        </w:rPr>
        <w:t>.</w:t>
      </w:r>
      <w:r w:rsidR="00F63ADA" w:rsidRPr="0042542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 j ][ smIdx ] shall be equal to 0 for any smIdx value not equal to 2 and for any value of j for which layer_id_included_flag[ layerSetIdx ][ j ] is equal to 1.</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included in the layer set layerSetIdx</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Pr="00202268" w:rsidRDefault="00202268" w:rsidP="00D12875">
      <w:pPr>
        <w:ind w:left="837" w:hanging="434"/>
        <w:rPr>
          <w:lang w:val="en-US" w:eastAsia="ko-KR"/>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7A4CD0" w:rsidRPr="00920F0C" w:rsidRDefault="00A21EA9" w:rsidP="008557C3">
      <w:pPr>
        <w:pStyle w:val="Annex3"/>
        <w:numPr>
          <w:ilvl w:val="2"/>
          <w:numId w:val="37"/>
        </w:numPr>
        <w:tabs>
          <w:tab w:val="clear" w:pos="1440"/>
        </w:tabs>
        <w:textAlignment w:val="auto"/>
        <w:rPr>
          <w:lang w:val="en-CA"/>
        </w:rPr>
      </w:pPr>
      <w:bookmarkStart w:id="2213" w:name="_Toc348629482"/>
      <w:bookmarkStart w:id="2214" w:name="_Toc351367712"/>
      <w:bookmarkStart w:id="2215" w:name="_Toc373832810"/>
      <w:r w:rsidRPr="00920F0C">
        <w:rPr>
          <w:lang w:val="en-CA"/>
        </w:rPr>
        <w:t>Tiers and levels</w:t>
      </w:r>
      <w:bookmarkEnd w:id="2210"/>
      <w:bookmarkEnd w:id="2211"/>
      <w:bookmarkEnd w:id="2212"/>
      <w:bookmarkEnd w:id="2213"/>
      <w:bookmarkEnd w:id="2214"/>
      <w:bookmarkEnd w:id="2215"/>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8557C3">
      <w:pPr>
        <w:pStyle w:val="Annex2"/>
        <w:numPr>
          <w:ilvl w:val="1"/>
          <w:numId w:val="37"/>
        </w:numPr>
        <w:rPr>
          <w:lang w:val="en-CA"/>
        </w:rPr>
      </w:pPr>
      <w:bookmarkStart w:id="2216" w:name="_Toc357439337"/>
      <w:bookmarkStart w:id="2217" w:name="_Toc356824363"/>
      <w:bookmarkStart w:id="2218" w:name="_Toc356148164"/>
      <w:bookmarkStart w:id="2219" w:name="_Toc348629483"/>
      <w:bookmarkStart w:id="2220" w:name="_Toc351367713"/>
      <w:bookmarkStart w:id="2221" w:name="_Toc373832811"/>
      <w:r w:rsidRPr="00920F0C">
        <w:rPr>
          <w:lang w:val="en-CA"/>
        </w:rPr>
        <w:t>Byte stream format</w:t>
      </w:r>
      <w:bookmarkEnd w:id="2216"/>
      <w:bookmarkEnd w:id="2217"/>
      <w:bookmarkEnd w:id="2218"/>
      <w:bookmarkEnd w:id="2219"/>
      <w:bookmarkEnd w:id="2220"/>
      <w:bookmarkEnd w:id="2221"/>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36162" w:rsidRPr="00736162">
        <w:rPr>
          <w:highlight w:val="yellow"/>
          <w:lang w:val="en-CA"/>
        </w:rPr>
        <w:fldChar w:fldCharType="begin"/>
      </w:r>
      <w:r w:rsidR="00736162" w:rsidRPr="00736162">
        <w:rPr>
          <w:highlight w:val="yellow"/>
          <w:lang w:val="en-CA"/>
        </w:rPr>
        <w:instrText xml:space="preserve"> REF _Ref348357790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F.12</w:t>
      </w:r>
      <w:r w:rsidR="00736162" w:rsidRPr="00736162">
        <w:rPr>
          <w:highlight w:val="yellow"/>
          <w:lang w:val="en-CA"/>
        </w:rPr>
        <w:fldChar w:fldCharType="end"/>
      </w:r>
      <w:r w:rsidR="008917A6" w:rsidRPr="00920F0C">
        <w:rPr>
          <w:lang w:val="en-CA"/>
        </w:rPr>
        <w:t xml:space="preserve"> </w:t>
      </w:r>
      <w:r w:rsidR="00944988" w:rsidRPr="00920F0C">
        <w:rPr>
          <w:lang w:val="en-CA"/>
        </w:rPr>
        <w:t>apply.</w:t>
      </w:r>
    </w:p>
    <w:p w:rsidR="00944988" w:rsidRPr="00920F0C" w:rsidRDefault="00944988" w:rsidP="008557C3">
      <w:pPr>
        <w:pStyle w:val="Annex2"/>
        <w:numPr>
          <w:ilvl w:val="1"/>
          <w:numId w:val="37"/>
        </w:numPr>
        <w:rPr>
          <w:lang w:val="en-CA"/>
        </w:rPr>
      </w:pPr>
      <w:bookmarkStart w:id="2222" w:name="_Toc357439338"/>
      <w:bookmarkStart w:id="2223" w:name="_Toc356824364"/>
      <w:bookmarkStart w:id="2224" w:name="_Toc356148165"/>
      <w:bookmarkStart w:id="2225" w:name="_Toc348629484"/>
      <w:bookmarkStart w:id="2226" w:name="_Toc351367714"/>
      <w:bookmarkStart w:id="2227" w:name="_Toc373832812"/>
      <w:r w:rsidRPr="00920F0C">
        <w:rPr>
          <w:lang w:val="en-CA"/>
        </w:rPr>
        <w:lastRenderedPageBreak/>
        <w:t>Hypothetical reference decoder</w:t>
      </w:r>
      <w:bookmarkEnd w:id="2222"/>
      <w:bookmarkEnd w:id="2223"/>
      <w:bookmarkEnd w:id="2224"/>
      <w:bookmarkEnd w:id="2225"/>
      <w:bookmarkEnd w:id="2226"/>
      <w:bookmarkEnd w:id="2227"/>
    </w:p>
    <w:p w:rsidR="006D0CA7" w:rsidRPr="00920F0C" w:rsidRDefault="006D0CA7" w:rsidP="006D0CA7">
      <w:pPr>
        <w:pStyle w:val="3N"/>
        <w:rPr>
          <w:lang w:val="en-CA"/>
        </w:rPr>
      </w:pPr>
      <w:r w:rsidRPr="00920F0C">
        <w:rPr>
          <w:lang w:val="en-CA"/>
        </w:rPr>
        <w:t xml:space="preserve">The specifications in subclause </w:t>
      </w:r>
      <w:r w:rsidR="00736162" w:rsidRPr="00736162">
        <w:rPr>
          <w:highlight w:val="yellow"/>
        </w:rPr>
        <w:fldChar w:fldCharType="begin"/>
      </w:r>
      <w:r w:rsidR="00736162" w:rsidRPr="00736162">
        <w:rPr>
          <w:highlight w:val="yellow"/>
          <w:lang w:val="en-CA"/>
        </w:rPr>
        <w:instrText xml:space="preserve"> REF _Ref348357793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lang w:val="en-CA"/>
        </w:rPr>
        <w:t>F.13</w:t>
      </w:r>
      <w:r w:rsidR="00736162" w:rsidRPr="00736162">
        <w:rPr>
          <w:highlight w:val="yellow"/>
        </w:rPr>
        <w:fldChar w:fldCharType="end"/>
      </w:r>
      <w:r w:rsidRPr="00920F0C">
        <w:rPr>
          <w:lang w:val="en-CA"/>
        </w:rPr>
        <w:t xml:space="preserve"> and its subclauses apply.</w:t>
      </w:r>
    </w:p>
    <w:p w:rsidR="00944988" w:rsidRPr="00920F0C" w:rsidRDefault="00944988" w:rsidP="008557C3">
      <w:pPr>
        <w:pStyle w:val="Annex2"/>
        <w:numPr>
          <w:ilvl w:val="1"/>
          <w:numId w:val="37"/>
        </w:numPr>
        <w:rPr>
          <w:lang w:val="en-CA"/>
        </w:rPr>
      </w:pPr>
      <w:bookmarkStart w:id="2228" w:name="_Toc357439339"/>
      <w:bookmarkStart w:id="2229" w:name="_Toc356824365"/>
      <w:bookmarkStart w:id="2230" w:name="_Toc356148166"/>
      <w:bookmarkStart w:id="2231" w:name="_Toc348629485"/>
      <w:bookmarkStart w:id="2232" w:name="_Toc351367715"/>
      <w:bookmarkStart w:id="2233" w:name="_Toc373832813"/>
      <w:r w:rsidRPr="00920F0C">
        <w:rPr>
          <w:lang w:val="en-CA"/>
        </w:rPr>
        <w:t>SEI messages</w:t>
      </w:r>
      <w:bookmarkEnd w:id="2228"/>
      <w:bookmarkEnd w:id="2229"/>
      <w:bookmarkEnd w:id="2230"/>
      <w:bookmarkEnd w:id="2231"/>
      <w:bookmarkEnd w:id="2232"/>
      <w:bookmarkEnd w:id="2233"/>
    </w:p>
    <w:p w:rsidR="0045419A" w:rsidRPr="00920F0C" w:rsidRDefault="0045419A" w:rsidP="0045419A">
      <w:pPr>
        <w:pStyle w:val="3N"/>
        <w:rPr>
          <w:lang w:val="en-CA"/>
        </w:rPr>
      </w:pPr>
      <w:r w:rsidRPr="00920F0C">
        <w:rPr>
          <w:lang w:val="en-CA"/>
        </w:rPr>
        <w:t xml:space="preserve">The specifications in Annex D and subclause </w:t>
      </w:r>
      <w:r w:rsidR="00736162" w:rsidRPr="00736162">
        <w:rPr>
          <w:highlight w:val="yellow"/>
          <w:lang w:val="en-CA"/>
        </w:rPr>
        <w:fldChar w:fldCharType="begin"/>
      </w:r>
      <w:r w:rsidR="00736162" w:rsidRPr="00736162">
        <w:rPr>
          <w:highlight w:val="yellow"/>
          <w:lang w:val="en-CA"/>
        </w:rPr>
        <w:instrText xml:space="preserve"> REF _Ref348357799 \r \h </w:instrText>
      </w:r>
      <w:r w:rsidR="00736162">
        <w:rPr>
          <w:highlight w:val="yellow"/>
          <w:lang w:val="en-CA"/>
        </w:rPr>
        <w:instrText xml:space="preserve"> \* MERGEFORMAT </w:instrText>
      </w:r>
      <w:r w:rsidR="00736162" w:rsidRPr="00736162">
        <w:rPr>
          <w:highlight w:val="yellow"/>
          <w:lang w:val="en-CA"/>
        </w:rPr>
      </w:r>
      <w:r w:rsidR="00736162" w:rsidRPr="00736162">
        <w:rPr>
          <w:highlight w:val="yellow"/>
          <w:lang w:val="en-CA"/>
        </w:rPr>
        <w:fldChar w:fldCharType="separate"/>
      </w:r>
      <w:r w:rsidR="00736162" w:rsidRPr="00736162">
        <w:rPr>
          <w:highlight w:val="yellow"/>
          <w:lang w:val="en-CA"/>
        </w:rPr>
        <w:t>F.14</w:t>
      </w:r>
      <w:r w:rsidR="00736162" w:rsidRPr="00736162">
        <w:rPr>
          <w:highlight w:val="yellow"/>
          <w:lang w:val="en-CA"/>
        </w:rPr>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8557C3">
      <w:pPr>
        <w:pStyle w:val="Annex2"/>
        <w:numPr>
          <w:ilvl w:val="1"/>
          <w:numId w:val="37"/>
        </w:numPr>
        <w:rPr>
          <w:lang w:val="en-CA"/>
        </w:rPr>
      </w:pPr>
      <w:bookmarkStart w:id="2234" w:name="_Toc356148169"/>
      <w:bookmarkStart w:id="2235" w:name="_Toc357439344"/>
      <w:bookmarkStart w:id="2236" w:name="_Toc356824370"/>
      <w:bookmarkStart w:id="2237" w:name="_Toc356148173"/>
      <w:bookmarkStart w:id="2238" w:name="_Toc348629486"/>
      <w:bookmarkStart w:id="2239" w:name="_Toc351367716"/>
      <w:bookmarkStart w:id="2240" w:name="_Toc373832814"/>
      <w:bookmarkEnd w:id="2234"/>
      <w:r w:rsidRPr="00920F0C">
        <w:rPr>
          <w:lang w:val="en-CA"/>
        </w:rPr>
        <w:t>Video usability information</w:t>
      </w:r>
      <w:bookmarkEnd w:id="2235"/>
      <w:bookmarkEnd w:id="2236"/>
      <w:bookmarkEnd w:id="2237"/>
      <w:bookmarkEnd w:id="2238"/>
      <w:bookmarkEnd w:id="2239"/>
      <w:bookmarkEnd w:id="2240"/>
    </w:p>
    <w:p w:rsidR="00825811" w:rsidRPr="008E14A4" w:rsidRDefault="00825811" w:rsidP="00825811">
      <w:r w:rsidRPr="008E14A4">
        <w:t xml:space="preserve">The specifications in </w:t>
      </w:r>
      <w:r w:rsidRPr="0043228D">
        <w:t xml:space="preserve">Annex </w:t>
      </w:r>
      <w:r w:rsidR="00736162" w:rsidRPr="00736162">
        <w:rPr>
          <w:highlight w:val="yellow"/>
        </w:rPr>
        <w:fldChar w:fldCharType="begin"/>
      </w:r>
      <w:r w:rsidR="00736162" w:rsidRPr="00736162">
        <w:rPr>
          <w:highlight w:val="yellow"/>
        </w:rPr>
        <w:instrText xml:space="preserve"> REF _Ref373340820 \r \h </w:instrText>
      </w:r>
      <w:r w:rsidR="00736162">
        <w:rPr>
          <w:highlight w:val="yellow"/>
        </w:rPr>
        <w:instrText xml:space="preserve"> \* MERGEFORMAT </w:instrText>
      </w:r>
      <w:r w:rsidR="00736162" w:rsidRPr="00736162">
        <w:rPr>
          <w:highlight w:val="yellow"/>
        </w:rPr>
      </w:r>
      <w:r w:rsidR="00736162" w:rsidRPr="00736162">
        <w:rPr>
          <w:highlight w:val="yellow"/>
        </w:rPr>
        <w:fldChar w:fldCharType="separate"/>
      </w:r>
      <w:r w:rsidR="00736162" w:rsidRPr="00736162">
        <w:rPr>
          <w:highlight w:val="yellow"/>
        </w:rPr>
        <w:t>F.15</w:t>
      </w:r>
      <w:r w:rsidR="00736162" w:rsidRPr="00736162">
        <w:rPr>
          <w:highlight w:val="yellow"/>
        </w:rPr>
        <w:fldChar w:fldCharType="end"/>
      </w:r>
      <w:r w:rsidR="00736162">
        <w:t xml:space="preserve"> </w:t>
      </w:r>
      <w:r w:rsidRPr="008E14A4">
        <w:t>apply.</w:t>
      </w:r>
    </w:p>
    <w:p w:rsidR="008D66D2" w:rsidRPr="00032915" w:rsidRDefault="008D66D2" w:rsidP="00074F68"/>
    <w:sectPr w:rsidR="008D66D2" w:rsidRPr="00032915" w:rsidSect="001533A7">
      <w:headerReference w:type="even" r:id="rId31"/>
      <w:headerReference w:type="default" r:id="rId32"/>
      <w:footerReference w:type="even" r:id="rId33"/>
      <w:footerReference w:type="default" r:id="rId34"/>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875" w:rsidRDefault="00F10875">
      <w:r>
        <w:separator/>
      </w:r>
    </w:p>
  </w:endnote>
  <w:endnote w:type="continuationSeparator" w:id="0">
    <w:p w:rsidR="00F10875" w:rsidRDefault="00F10875">
      <w:r>
        <w:continuationSeparator/>
      </w:r>
    </w:p>
  </w:endnote>
  <w:endnote w:type="continuationNotice" w:id="1">
    <w:p w:rsidR="00F10875" w:rsidRDefault="00F1087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98" w:rsidRPr="00CB04EC" w:rsidRDefault="00535B98"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F10BBA">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98" w:rsidRPr="00C37EDE" w:rsidRDefault="00535B98"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F10BBA">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98" w:rsidRPr="00CB04EC" w:rsidRDefault="00535B98"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F10BBA">
      <w:rPr>
        <w:b/>
        <w:bCs/>
        <w:noProof/>
      </w:rPr>
      <w:t>102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98" w:rsidRPr="00CB04EC" w:rsidRDefault="00535B98"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F10BBA">
      <w:rPr>
        <w:bCs/>
        <w:noProof/>
        <w:lang w:val="fr-CH"/>
      </w:rPr>
      <w:t>103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875" w:rsidRDefault="00F10875">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F10875" w:rsidRDefault="00F10875"/>
  </w:footnote>
  <w:footnote w:type="continuationSeparator" w:id="0">
    <w:p w:rsidR="00F10875" w:rsidRDefault="00F10875">
      <w:r>
        <w:continuationSeparator/>
      </w:r>
    </w:p>
  </w:footnote>
  <w:footnote w:type="continuationNotice" w:id="1">
    <w:p w:rsidR="00F10875" w:rsidRDefault="00F10875">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98" w:rsidRDefault="00535B98"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98" w:rsidRDefault="00535B98"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98" w:rsidRPr="00256CBF" w:rsidRDefault="00535B98"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B98" w:rsidRPr="00563383" w:rsidRDefault="00535B98"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1">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8">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9">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3">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8">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9">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0">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1">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3">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8"/>
  </w:num>
  <w:num w:numId="5">
    <w:abstractNumId w:val="22"/>
  </w:num>
  <w:num w:numId="6">
    <w:abstractNumId w:val="41"/>
  </w:num>
  <w:num w:numId="7">
    <w:abstractNumId w:val="37"/>
  </w:num>
  <w:num w:numId="8">
    <w:abstractNumId w:val="11"/>
  </w:num>
  <w:num w:numId="9">
    <w:abstractNumId w:val="32"/>
  </w:num>
  <w:num w:numId="10">
    <w:abstractNumId w:val="13"/>
  </w:num>
  <w:num w:numId="11">
    <w:abstractNumId w:val="3"/>
  </w:num>
  <w:num w:numId="12">
    <w:abstractNumId w:val="33"/>
  </w:num>
  <w:num w:numId="13">
    <w:abstractNumId w:val="17"/>
  </w:num>
  <w:num w:numId="14">
    <w:abstractNumId w:val="21"/>
  </w:num>
  <w:num w:numId="15">
    <w:abstractNumId w:val="14"/>
  </w:num>
  <w:num w:numId="16">
    <w:abstractNumId w:val="43"/>
  </w:num>
  <w:num w:numId="17">
    <w:abstractNumId w:val="45"/>
  </w:num>
  <w:num w:numId="18">
    <w:abstractNumId w:val="42"/>
  </w:num>
  <w:num w:numId="19">
    <w:abstractNumId w:val="25"/>
  </w:num>
  <w:num w:numId="20">
    <w:abstractNumId w:val="29"/>
  </w:num>
  <w:num w:numId="21">
    <w:abstractNumId w:val="30"/>
  </w:num>
  <w:num w:numId="22">
    <w:abstractNumId w:val="8"/>
  </w:num>
  <w:num w:numId="23">
    <w:abstractNumId w:val="12"/>
  </w:num>
  <w:num w:numId="24">
    <w:abstractNumId w:val="26"/>
  </w:num>
  <w:num w:numId="25">
    <w:abstractNumId w:val="15"/>
  </w:num>
  <w:num w:numId="26">
    <w:abstractNumId w:val="16"/>
  </w:num>
  <w:num w:numId="27">
    <w:abstractNumId w:val="5"/>
  </w:num>
  <w:num w:numId="28">
    <w:abstractNumId w:val="44"/>
  </w:num>
  <w:num w:numId="29">
    <w:abstractNumId w:val="46"/>
  </w:num>
  <w:num w:numId="30">
    <w:abstractNumId w:val="23"/>
  </w:num>
  <w:num w:numId="31">
    <w:abstractNumId w:val="4"/>
  </w:num>
  <w:num w:numId="32">
    <w:abstractNumId w:val="7"/>
  </w:num>
  <w:num w:numId="33">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0"/>
  </w:num>
  <w:num w:numId="35">
    <w:abstractNumId w:val="10"/>
  </w:num>
  <w:num w:numId="36">
    <w:abstractNumId w:val="38"/>
  </w:num>
  <w:num w:numId="37">
    <w:abstractNumId w:val="40"/>
  </w:num>
  <w:num w:numId="38">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7"/>
  </w:num>
  <w:num w:numId="41">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35"/>
  </w:num>
  <w:num w:numId="45">
    <w:abstractNumId w:val="37"/>
  </w:num>
  <w:num w:numId="46">
    <w:abstractNumId w:val="4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34"/>
  </w:num>
  <w:num w:numId="51">
    <w:abstractNumId w:val="6"/>
  </w:num>
  <w:num w:numId="52">
    <w:abstractNumId w:val="37"/>
  </w:num>
  <w:num w:numId="53">
    <w:abstractNumId w:val="31"/>
  </w:num>
  <w:num w:numId="54">
    <w:abstractNumId w:val="24"/>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intFractionalCharacterWidth/>
  <w:hideSpellingErrors/>
  <w:hideGrammatical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682"/>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81F"/>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B98"/>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BA0"/>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22"/>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CC2"/>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D1B"/>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0B32"/>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9AD"/>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875"/>
    <w:rsid w:val="00F10915"/>
    <w:rsid w:val="00F10A8D"/>
    <w:rsid w:val="00F10BA4"/>
    <w:rsid w:val="00F10BBA"/>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yekuiw@qti.qualcomm.com"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image" Target="media/image4.e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3.e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2.xml"/><Relationship Id="rId27" Type="http://schemas.openxmlformats.org/officeDocument/2006/relationships/image" Target="media/image5.emf"/><Relationship Id="rId30" Type="http://schemas.openxmlformats.org/officeDocument/2006/relationships/oleObject" Target="embeddings/oleObject4.bin"/><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CF8F1-EA44-43A1-9500-57B1245C8677}">
  <ds:schemaRefs>
    <ds:schemaRef ds:uri="http://schemas.openxmlformats.org/officeDocument/2006/bibliography"/>
  </ds:schemaRefs>
</ds:datastoreItem>
</file>

<file path=customXml/itemProps2.xml><?xml version="1.0" encoding="utf-8"?>
<ds:datastoreItem xmlns:ds="http://schemas.openxmlformats.org/officeDocument/2006/customXml" ds:itemID="{8FC1EDA1-89F0-4E59-9DFD-C55434892C54}">
  <ds:schemaRefs>
    <ds:schemaRef ds:uri="http://schemas.openxmlformats.org/officeDocument/2006/bibliography"/>
  </ds:schemaRefs>
</ds:datastoreItem>
</file>

<file path=customXml/itemProps3.xml><?xml version="1.0" encoding="utf-8"?>
<ds:datastoreItem xmlns:ds="http://schemas.openxmlformats.org/officeDocument/2006/customXml" ds:itemID="{ED0100AE-4D77-4278-9DBD-E282D51F6C58}">
  <ds:schemaRefs>
    <ds:schemaRef ds:uri="http://schemas.openxmlformats.org/officeDocument/2006/bibliography"/>
  </ds:schemaRefs>
</ds:datastoreItem>
</file>

<file path=customXml/itemProps4.xml><?xml version="1.0" encoding="utf-8"?>
<ds:datastoreItem xmlns:ds="http://schemas.openxmlformats.org/officeDocument/2006/customXml" ds:itemID="{9BCFB0C0-86EA-413B-8D46-0378FCD35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109</Pages>
  <Words>55737</Words>
  <Characters>317704</Characters>
  <Application>Microsoft Office Word</Application>
  <DocSecurity>0</DocSecurity>
  <Lines>2647</Lines>
  <Paragraphs>745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372696</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Miska Hannuksela</cp:lastModifiedBy>
  <cp:revision>2</cp:revision>
  <cp:lastPrinted>2013-02-13T05:52:00Z</cp:lastPrinted>
  <dcterms:created xsi:type="dcterms:W3CDTF">2014-01-03T18:54:00Z</dcterms:created>
  <dcterms:modified xsi:type="dcterms:W3CDTF">2014-01-03T18:54:00Z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