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6136A0"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6136A0"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6136A0"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6136A0"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6136A0"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136A0">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136A0">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136A0">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6136A0">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87.5pt" o:ole="">
            <v:imagedata r:id="rId23" o:title=""/>
          </v:shape>
          <o:OLEObject Type="Embed" ProgID="Visio.Drawing.11" ShapeID="_x0000_i1025" DrawAspect="Content" ObjectID="_1451009275"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5pt;height:234.75pt" o:ole="">
            <v:imagedata r:id="rId25" o:title=""/>
          </v:shape>
          <o:OLEObject Type="Embed" ProgID="Visio.Drawing.11" ShapeID="_x0000_i1026" DrawAspect="Content" ObjectID="_1451009276"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5pt" o:ole="">
            <v:imagedata r:id="rId27" o:title=""/>
          </v:shape>
          <o:OLEObject Type="Embed" ProgID="Visio.Drawing.11" ShapeID="_x0000_i1027" DrawAspect="Content" ObjectID="_1451009277"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lastRenderedPageBreak/>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7" w:name="_Toc373499533"/>
      <w:bookmarkStart w:id="1458" w:name="_Toc373832710"/>
      <w:r w:rsidRPr="00983CFA">
        <w:rPr>
          <w:lang w:val="en-US"/>
        </w:rPr>
        <w:t>Abbreviations</w:t>
      </w:r>
      <w:bookmarkEnd w:id="1457"/>
      <w:bookmarkEnd w:id="145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73499534"/>
      <w:bookmarkStart w:id="1460" w:name="_Toc373832711"/>
      <w:r w:rsidRPr="00983CFA">
        <w:rPr>
          <w:lang w:val="en-US"/>
        </w:rPr>
        <w:t>Conventions</w:t>
      </w:r>
      <w:bookmarkEnd w:id="1459"/>
      <w:bookmarkEnd w:id="146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1" w:name="_Toc373499535"/>
      <w:bookmarkStart w:id="1462" w:name="_Toc373832712"/>
      <w:r w:rsidRPr="00983CFA">
        <w:rPr>
          <w:lang w:val="en-US"/>
        </w:rPr>
        <w:t>Source, coded, decoded and output data formats, scanning processes, and neighbouring relationships</w:t>
      </w:r>
      <w:bookmarkEnd w:id="1461"/>
      <w:bookmarkEnd w:id="146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3" w:name="_Toc303680801"/>
      <w:bookmarkStart w:id="1464" w:name="_Toc248045632"/>
      <w:bookmarkStart w:id="1465" w:name="_Toc226457165"/>
      <w:bookmarkStart w:id="1466" w:name="_Ref220337191"/>
      <w:bookmarkStart w:id="1467" w:name="_Ref217305740"/>
      <w:bookmarkStart w:id="1468" w:name="_Ref360894127"/>
      <w:bookmarkStart w:id="1469" w:name="_Toc373499536"/>
      <w:bookmarkStart w:id="1470" w:name="_Toc373832713"/>
      <w:bookmarkStart w:id="1471" w:name="_Ref373835719"/>
      <w:r w:rsidRPr="00983CFA">
        <w:rPr>
          <w:lang w:val="en-US"/>
        </w:rPr>
        <w:t>Syntax and semantics</w:t>
      </w:r>
      <w:bookmarkEnd w:id="1463"/>
      <w:bookmarkEnd w:id="1464"/>
      <w:bookmarkEnd w:id="1465"/>
      <w:bookmarkEnd w:id="1466"/>
      <w:bookmarkEnd w:id="1467"/>
      <w:bookmarkEnd w:id="1468"/>
      <w:bookmarkEnd w:id="1469"/>
      <w:bookmarkEnd w:id="1470"/>
      <w:bookmarkEnd w:id="147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72" w:name="_Toc303680802"/>
      <w:bookmarkStart w:id="1473" w:name="_Toc248045633"/>
      <w:bookmarkStart w:id="1474" w:name="_Toc226457166"/>
      <w:bookmarkStart w:id="1475" w:name="_Toc198881559"/>
      <w:bookmarkStart w:id="1476" w:name="_Toc190849807"/>
      <w:bookmarkStart w:id="1477" w:name="_Toc140808430"/>
      <w:bookmarkStart w:id="1478" w:name="_Ref348089982"/>
      <w:bookmarkStart w:id="1479" w:name="_Ref363159905"/>
      <w:bookmarkStart w:id="1480" w:name="_Toc373499537"/>
      <w:bookmarkStart w:id="1481" w:name="_Toc373832714"/>
      <w:r w:rsidRPr="00983CFA">
        <w:rPr>
          <w:lang w:val="en-US"/>
        </w:rPr>
        <w:t>Method of specifying syntax in tabular form</w:t>
      </w:r>
      <w:bookmarkEnd w:id="1472"/>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3"/>
      <w:bookmarkStart w:id="1483" w:name="_Toc248045634"/>
      <w:bookmarkStart w:id="1484" w:name="_Toc226457167"/>
      <w:bookmarkStart w:id="1485" w:name="_Toc198881560"/>
      <w:bookmarkStart w:id="1486" w:name="_Toc190849808"/>
      <w:bookmarkStart w:id="1487" w:name="_Toc140808431"/>
      <w:bookmarkStart w:id="1488" w:name="_Ref348089989"/>
      <w:bookmarkStart w:id="1489" w:name="_Ref363159910"/>
      <w:bookmarkStart w:id="1490" w:name="_Toc373499538"/>
      <w:bookmarkStart w:id="1491" w:name="_Toc373832715"/>
      <w:r w:rsidRPr="00983CFA">
        <w:rPr>
          <w:lang w:val="en-US"/>
        </w:rPr>
        <w:t>Specification of syntax functions, categories, and descriptors</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Ref363159917"/>
      <w:bookmarkStart w:id="1493" w:name="_Toc373499539"/>
      <w:bookmarkStart w:id="1494" w:name="_Toc373832716"/>
      <w:r w:rsidRPr="00983CFA">
        <w:rPr>
          <w:lang w:val="en-US"/>
        </w:rPr>
        <w:t>Syntax in tabular form</w:t>
      </w:r>
      <w:bookmarkEnd w:id="1492"/>
      <w:bookmarkEnd w:id="1493"/>
      <w:bookmarkEnd w:id="149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5" w:name="_Ref348090062"/>
      <w:bookmarkStart w:id="1496" w:name="_Toc373499540"/>
      <w:bookmarkStart w:id="1497" w:name="_Toc373832717"/>
      <w:r w:rsidRPr="00983CFA">
        <w:rPr>
          <w:lang w:val="en-US"/>
        </w:rPr>
        <w:t>NAL unit syntax</w:t>
      </w:r>
      <w:bookmarkEnd w:id="1495"/>
      <w:bookmarkEnd w:id="1496"/>
      <w:bookmarkEnd w:id="149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8" w:name="_Ref363159828"/>
      <w:bookmarkStart w:id="1499" w:name="_Toc373499541"/>
      <w:bookmarkStart w:id="1500" w:name="_Toc373832718"/>
      <w:r w:rsidRPr="00983CFA">
        <w:rPr>
          <w:lang w:val="en-US"/>
        </w:rPr>
        <w:lastRenderedPageBreak/>
        <w:t>Raw byte sequence payloads and RBSP trailing bits syntax</w:t>
      </w:r>
      <w:bookmarkEnd w:id="1498"/>
      <w:bookmarkEnd w:id="1499"/>
      <w:bookmarkEnd w:id="15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1" w:name="_Ref348090078"/>
      <w:r w:rsidRPr="00983CFA">
        <w:rPr>
          <w:lang w:val="en-US"/>
        </w:rPr>
        <w:t>Video parameter set RBSP</w:t>
      </w:r>
      <w:bookmarkEnd w:id="150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DA3B5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w:t>
            </w:r>
            <w:del w:id="1502" w:author="(v2)" w:date="2014-01-12T05:15:00Z">
              <w:r w:rsidRPr="00983CFA" w:rsidDel="00DA3B58">
                <w:rPr>
                  <w:rFonts w:eastAsia="Batang"/>
                  <w:b/>
                  <w:bCs/>
                  <w:lang w:val="en-US" w:eastAsia="ko-KR"/>
                </w:rPr>
                <w:delText>default</w:delText>
              </w:r>
            </w:del>
            <w:ins w:id="1503" w:author="(v2)" w:date="2014-01-12T05:15:00Z">
              <w:r w:rsidR="00DA3B58">
                <w:rPr>
                  <w:rFonts w:eastAsia="Batang"/>
                  <w:b/>
                  <w:bCs/>
                  <w:lang w:val="en-US" w:eastAsia="ko-KR"/>
                </w:rPr>
                <w:t>layer_sets</w:t>
              </w:r>
            </w:ins>
            <w:r w:rsidRPr="00983CFA">
              <w:rPr>
                <w:rFonts w:eastAsia="Batang"/>
                <w:b/>
                <w:bCs/>
                <w:lang w:val="en-US" w:eastAsia="ko-KR"/>
              </w:rPr>
              <w: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DA3B5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w:t>
            </w:r>
            <w:del w:id="1504" w:author="(v2)" w:date="2014-01-12T05:15:00Z">
              <w:r w:rsidRPr="00983CFA" w:rsidDel="00DA3B58">
                <w:rPr>
                  <w:rFonts w:eastAsia="Batang"/>
                  <w:bCs/>
                  <w:lang w:val="en-US" w:eastAsia="ko-KR"/>
                </w:rPr>
                <w:delText>default</w:delText>
              </w:r>
            </w:del>
            <w:ins w:id="1505" w:author="(v2)" w:date="2014-01-12T05:15:00Z">
              <w:r w:rsidR="00DA3B58">
                <w:rPr>
                  <w:rFonts w:eastAsia="Batang"/>
                  <w:bCs/>
                  <w:lang w:val="en-US" w:eastAsia="ko-KR"/>
                </w:rPr>
                <w:t>layer_sets</w:t>
              </w:r>
            </w:ins>
            <w:r w:rsidRPr="00983CFA">
              <w:rPr>
                <w:rFonts w:eastAsia="Batang"/>
                <w:bCs/>
                <w:lang w:val="en-US" w:eastAsia="ko-KR"/>
              </w:rPr>
              <w: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6136A0" w:rsidTr="000A29F0">
        <w:trPr>
          <w:trHeight w:val="289"/>
          <w:jc w:val="center"/>
          <w:del w:id="1506" w:author="(v2)" w:date="2014-01-12T04:42:00Z"/>
        </w:trPr>
        <w:tc>
          <w:tcPr>
            <w:tcW w:w="7920" w:type="dxa"/>
          </w:tcPr>
          <w:p w:rsidR="000B06B6" w:rsidRPr="00983CFA" w:rsidDel="006136A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07" w:author="(v2)" w:date="2014-01-12T04:42:00Z"/>
                <w:rFonts w:eastAsia="Batang"/>
                <w:bCs/>
                <w:lang w:val="en-US" w:eastAsia="ko-KR"/>
              </w:rPr>
            </w:pPr>
            <w:del w:id="1508" w:author="(v2)" w:date="2014-01-12T04:42:00Z">
              <w:r w:rsidRPr="00983CFA" w:rsidDel="006136A0">
                <w:rPr>
                  <w:rFonts w:eastAsia="Batang"/>
                  <w:bCs/>
                  <w:lang w:val="en-US" w:eastAsia="ko-KR"/>
                </w:rPr>
                <w:tab/>
                <w:delText>if( numOutputLayerSets &gt; 1 )</w:delText>
              </w:r>
            </w:del>
          </w:p>
        </w:tc>
        <w:tc>
          <w:tcPr>
            <w:tcW w:w="1152" w:type="dxa"/>
          </w:tcPr>
          <w:p w:rsidR="000B06B6" w:rsidRPr="00983CFA" w:rsidDel="006136A0" w:rsidRDefault="000B06B6" w:rsidP="000A29F0">
            <w:pPr>
              <w:keepNext/>
              <w:tabs>
                <w:tab w:val="clear" w:pos="794"/>
                <w:tab w:val="clear" w:pos="1191"/>
                <w:tab w:val="clear" w:pos="1588"/>
                <w:tab w:val="clear" w:pos="1985"/>
              </w:tabs>
              <w:spacing w:before="0" w:after="60"/>
              <w:rPr>
                <w:del w:id="1509" w:author="(v2)" w:date="2014-01-12T04:42:00Z"/>
                <w:rFonts w:eastAsia="MS Mincho"/>
                <w:bCs/>
                <w:lang w:val="en-US"/>
              </w:rPr>
            </w:pPr>
          </w:p>
        </w:tc>
      </w:tr>
      <w:tr w:rsidR="000B06B6" w:rsidRPr="00983CFA" w:rsidDel="006136A0" w:rsidTr="000A29F0">
        <w:trPr>
          <w:trHeight w:val="289"/>
          <w:jc w:val="center"/>
          <w:del w:id="1510" w:author="(v2)" w:date="2014-01-12T04:42:00Z"/>
        </w:trPr>
        <w:tc>
          <w:tcPr>
            <w:tcW w:w="7920" w:type="dxa"/>
          </w:tcPr>
          <w:p w:rsidR="000B06B6" w:rsidRPr="00983CFA" w:rsidDel="006136A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11" w:author="(v2)" w:date="2014-01-12T04:42:00Z"/>
                <w:rFonts w:eastAsia="Batang"/>
                <w:bCs/>
                <w:lang w:val="en-US" w:eastAsia="ko-KR"/>
              </w:rPr>
            </w:pPr>
            <w:del w:id="1512" w:author="(v2)" w:date="2014-01-12T04:42:00Z">
              <w:r w:rsidRPr="00983CFA" w:rsidDel="006136A0">
                <w:rPr>
                  <w:rFonts w:eastAsia="Batang"/>
                  <w:bCs/>
                  <w:lang w:val="en-US" w:eastAsia="ko-KR"/>
                </w:rPr>
                <w:tab/>
              </w:r>
              <w:r w:rsidRPr="00983CFA" w:rsidDel="006136A0">
                <w:rPr>
                  <w:rFonts w:eastAsia="Batang"/>
                  <w:bCs/>
                  <w:lang w:val="en-US" w:eastAsia="ko-KR"/>
                </w:rPr>
                <w:tab/>
              </w:r>
              <w:r w:rsidRPr="00983CFA" w:rsidDel="006136A0">
                <w:rPr>
                  <w:rFonts w:eastAsia="Batang"/>
                  <w:b/>
                  <w:bCs/>
                  <w:lang w:val="en-US" w:eastAsia="ko-KR"/>
                </w:rPr>
                <w:delText>default_one_target_output_layer_</w:delText>
              </w:r>
              <w:r w:rsidDel="006136A0">
                <w:rPr>
                  <w:rFonts w:eastAsia="Batang"/>
                  <w:b/>
                  <w:bCs/>
                  <w:lang w:val="en-US" w:eastAsia="ko-KR"/>
                </w:rPr>
                <w:delText>idc</w:delText>
              </w:r>
            </w:del>
          </w:p>
        </w:tc>
        <w:tc>
          <w:tcPr>
            <w:tcW w:w="1152" w:type="dxa"/>
          </w:tcPr>
          <w:p w:rsidR="000B06B6" w:rsidRPr="00983CFA" w:rsidDel="006136A0" w:rsidRDefault="000B06B6" w:rsidP="000A29F0">
            <w:pPr>
              <w:keepNext/>
              <w:tabs>
                <w:tab w:val="clear" w:pos="794"/>
                <w:tab w:val="clear" w:pos="1191"/>
                <w:tab w:val="clear" w:pos="1588"/>
                <w:tab w:val="clear" w:pos="1985"/>
              </w:tabs>
              <w:spacing w:before="0" w:after="60"/>
              <w:rPr>
                <w:del w:id="1513" w:author="(v2)" w:date="2014-01-12T04:42:00Z"/>
                <w:rFonts w:eastAsia="MS Mincho"/>
                <w:bCs/>
                <w:lang w:val="en-US"/>
              </w:rPr>
            </w:pPr>
            <w:del w:id="1514" w:author="(v2)" w:date="2014-01-12T04:42:00Z">
              <w:r w:rsidRPr="00983CFA" w:rsidDel="006136A0">
                <w:rPr>
                  <w:rFonts w:eastAsia="MS Mincho"/>
                  <w:bCs/>
                  <w:lang w:val="en-US"/>
                </w:rPr>
                <w:delText>u(</w:delText>
              </w:r>
              <w:r w:rsidDel="006136A0">
                <w:rPr>
                  <w:rFonts w:eastAsia="MS Mincho"/>
                  <w:bCs/>
                  <w:lang w:val="en-US"/>
                </w:rPr>
                <w:delText>2</w:delText>
              </w:r>
              <w:r w:rsidRPr="00983CFA" w:rsidDel="006136A0">
                <w:rPr>
                  <w:rFonts w:eastAsia="MS Mincho"/>
                  <w:bCs/>
                  <w:lang w:val="en-US"/>
                </w:rPr>
                <w:delText>)</w:delText>
              </w:r>
            </w:del>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DA3B58" w:rsidRPr="00983CFA" w:rsidTr="000A29F0">
        <w:trPr>
          <w:trHeight w:val="289"/>
          <w:jc w:val="center"/>
          <w:ins w:id="1515" w:author="(v2)" w:date="2014-01-12T05:14:00Z"/>
        </w:trPr>
        <w:tc>
          <w:tcPr>
            <w:tcW w:w="7920" w:type="dxa"/>
          </w:tcPr>
          <w:p w:rsidR="00DA3B58" w:rsidRPr="00983CFA" w:rsidRDefault="00DA3B58" w:rsidP="000A29F0">
            <w:pPr>
              <w:pStyle w:val="tablesyntax"/>
              <w:keepLines w:val="0"/>
              <w:rPr>
                <w:ins w:id="1516" w:author="(v2)" w:date="2014-01-12T05:14:00Z"/>
                <w:b/>
                <w:bCs/>
                <w:lang w:val="en-US"/>
              </w:rPr>
            </w:pPr>
            <w:ins w:id="1517" w:author="(v2)" w:date="2014-01-12T05:14:00Z">
              <w:r>
                <w:rPr>
                  <w:b/>
                  <w:bCs/>
                  <w:lang w:val="en-US"/>
                </w:rPr>
                <w:tab/>
              </w:r>
              <w:r>
                <w:rPr>
                  <w:b/>
                  <w:bCs/>
                  <w:lang w:val="en-US"/>
                </w:rPr>
                <w:tab/>
                <w:t>}</w:t>
              </w:r>
            </w:ins>
          </w:p>
        </w:tc>
        <w:tc>
          <w:tcPr>
            <w:tcW w:w="1152" w:type="dxa"/>
          </w:tcPr>
          <w:p w:rsidR="00DA3B58" w:rsidRPr="00983CFA" w:rsidRDefault="00DA3B58" w:rsidP="000A29F0">
            <w:pPr>
              <w:keepNext/>
              <w:tabs>
                <w:tab w:val="clear" w:pos="794"/>
                <w:tab w:val="clear" w:pos="1191"/>
                <w:tab w:val="clear" w:pos="1588"/>
                <w:tab w:val="clear" w:pos="1985"/>
              </w:tabs>
              <w:spacing w:before="0" w:after="60"/>
              <w:rPr>
                <w:ins w:id="1518" w:author="(v2)" w:date="2014-01-12T05:14:00Z"/>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del w:id="1519" w:author="(v2)" w:date="2014-01-12T05:14:00Z">
              <w:r w:rsidRPr="00983CFA" w:rsidDel="00DA3B58">
                <w:rPr>
                  <w:b/>
                  <w:bCs/>
                  <w:lang w:val="en-US"/>
                </w:rPr>
                <w:tab/>
              </w:r>
            </w:del>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del w:id="1520" w:author="(v2)" w:date="2014-01-12T05:14:00Z">
              <w:r w:rsidRPr="00983CFA" w:rsidDel="00DA3B58">
                <w:rPr>
                  <w:b/>
                  <w:bCs/>
                  <w:lang w:val="en-US"/>
                </w:rPr>
                <w:tab/>
              </w:r>
            </w:del>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Del="00DA3B58" w:rsidTr="000A29F0">
        <w:trPr>
          <w:trHeight w:val="289"/>
          <w:jc w:val="center"/>
          <w:del w:id="1521" w:author="(v2)" w:date="2014-01-12T05:14:00Z"/>
        </w:trPr>
        <w:tc>
          <w:tcPr>
            <w:tcW w:w="7920" w:type="dxa"/>
          </w:tcPr>
          <w:p w:rsidR="000B06B6" w:rsidRPr="00983CFA" w:rsidDel="00DA3B58"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22" w:author="(v2)" w:date="2014-01-12T05:14:00Z"/>
                <w:b/>
                <w:bCs/>
                <w:lang w:val="en-US"/>
              </w:rPr>
            </w:pPr>
            <w:del w:id="1523" w:author="(v2)" w:date="2014-01-12T05:14:00Z">
              <w:r w:rsidRPr="00983CFA" w:rsidDel="00DA3B58">
                <w:rPr>
                  <w:rFonts w:eastAsia="Batang"/>
                  <w:bCs/>
                  <w:lang w:val="en-US" w:eastAsia="ko-KR"/>
                </w:rPr>
                <w:tab/>
              </w:r>
              <w:r w:rsidRPr="00983CFA" w:rsidDel="00DA3B58">
                <w:rPr>
                  <w:rFonts w:eastAsia="Batang"/>
                  <w:bCs/>
                  <w:lang w:val="en-US" w:eastAsia="ko-KR"/>
                </w:rPr>
                <w:tab/>
                <w:delText>}</w:delText>
              </w:r>
            </w:del>
          </w:p>
        </w:tc>
        <w:tc>
          <w:tcPr>
            <w:tcW w:w="1152" w:type="dxa"/>
          </w:tcPr>
          <w:p w:rsidR="000B06B6" w:rsidRPr="00983CFA" w:rsidDel="00DA3B58" w:rsidRDefault="000B06B6" w:rsidP="000A29F0">
            <w:pPr>
              <w:keepNext/>
              <w:tabs>
                <w:tab w:val="clear" w:pos="794"/>
                <w:tab w:val="clear" w:pos="1191"/>
                <w:tab w:val="clear" w:pos="1588"/>
                <w:tab w:val="clear" w:pos="1985"/>
              </w:tabs>
              <w:spacing w:before="0" w:after="60"/>
              <w:rPr>
                <w:del w:id="1524" w:author="(v2)" w:date="2014-01-12T05:14:00Z"/>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25"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26"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27"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28" w:name="GoHere2"/>
            <w:bookmarkEnd w:id="1528"/>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25"/>
      <w:bookmarkEnd w:id="1526"/>
      <w:bookmarkEnd w:id="1527"/>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29"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30"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30"/>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1" w:name="_Ref351058034"/>
      <w:bookmarkStart w:id="1532" w:name="_Ref363160723"/>
      <w:r w:rsidRPr="00983CFA">
        <w:rPr>
          <w:lang w:val="en-US"/>
        </w:rPr>
        <w:lastRenderedPageBreak/>
        <w:t>Picture parameter set RBSP syntax</w:t>
      </w:r>
      <w:bookmarkEnd w:id="1529"/>
      <w:bookmarkEnd w:id="1531"/>
      <w:bookmarkEnd w:id="153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33"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34"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33"/>
      <w:bookmarkEnd w:id="1534"/>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5" w:name="_Ref348090122"/>
      <w:r w:rsidRPr="00983CFA">
        <w:rPr>
          <w:lang w:val="en-US"/>
        </w:rPr>
        <w:t>Access unit delimiter RBSP syntax</w:t>
      </w:r>
      <w:bookmarkEnd w:id="1535"/>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6" w:name="_Ref348090133"/>
      <w:r w:rsidRPr="00983CFA">
        <w:rPr>
          <w:lang w:val="en-US"/>
        </w:rPr>
        <w:t>End of sequence RBSP syntax</w:t>
      </w:r>
      <w:bookmarkEnd w:id="1536"/>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7" w:name="_Ref348090150"/>
      <w:r w:rsidRPr="00983CFA">
        <w:rPr>
          <w:lang w:val="en-US"/>
        </w:rPr>
        <w:t>End of bitstream RBSP syntax</w:t>
      </w:r>
      <w:bookmarkEnd w:id="1537"/>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8" w:name="_Ref348090167"/>
      <w:r w:rsidRPr="00983CFA">
        <w:rPr>
          <w:lang w:val="en-US"/>
        </w:rPr>
        <w:t>Filler data RBSP syntax</w:t>
      </w:r>
      <w:bookmarkEnd w:id="1538"/>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9" w:name="_Ref348090173"/>
      <w:r w:rsidRPr="00983CFA">
        <w:rPr>
          <w:lang w:val="en-US"/>
        </w:rPr>
        <w:t>Slice segment layer RBSP syntax</w:t>
      </w:r>
      <w:bookmarkEnd w:id="1539"/>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0" w:name="_Ref331449326"/>
      <w:r w:rsidRPr="00983CFA">
        <w:rPr>
          <w:lang w:val="en-US"/>
        </w:rPr>
        <w:t>RBSP slice segment trailing bits syntax</w:t>
      </w:r>
      <w:bookmarkEnd w:id="1540"/>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1" w:name="_Ref348090194"/>
      <w:r w:rsidRPr="00983CFA">
        <w:rPr>
          <w:lang w:val="en-US"/>
        </w:rPr>
        <w:t>RBSP trailing bits syntax</w:t>
      </w:r>
      <w:bookmarkEnd w:id="1541"/>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2" w:name="_Ref348090200"/>
      <w:r w:rsidRPr="00983CFA">
        <w:rPr>
          <w:lang w:val="en-US"/>
        </w:rPr>
        <w:t>Byte alignment syntax</w:t>
      </w:r>
      <w:bookmarkEnd w:id="1542"/>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3" w:name="_Ref348090209"/>
      <w:bookmarkStart w:id="1544" w:name="_Toc373499542"/>
      <w:bookmarkStart w:id="1545" w:name="_Toc373832719"/>
      <w:r w:rsidRPr="00983CFA">
        <w:rPr>
          <w:lang w:val="en-US"/>
        </w:rPr>
        <w:lastRenderedPageBreak/>
        <w:t>Profile, tier and level syntax</w:t>
      </w:r>
      <w:bookmarkEnd w:id="1543"/>
      <w:bookmarkEnd w:id="1544"/>
      <w:bookmarkEnd w:id="1545"/>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46"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Toc373499543"/>
      <w:bookmarkStart w:id="1548" w:name="_Toc373832720"/>
      <w:r w:rsidRPr="00983CFA">
        <w:rPr>
          <w:lang w:val="en-US"/>
        </w:rPr>
        <w:t>Scaling list data syntax</w:t>
      </w:r>
      <w:bookmarkEnd w:id="1546"/>
      <w:bookmarkEnd w:id="1547"/>
      <w:bookmarkEnd w:id="1548"/>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9" w:name="_Ref348090212"/>
      <w:bookmarkStart w:id="1550" w:name="_Toc373499544"/>
      <w:bookmarkStart w:id="1551" w:name="_Toc373832721"/>
      <w:r w:rsidRPr="00983CFA">
        <w:rPr>
          <w:lang w:val="en-US"/>
        </w:rPr>
        <w:t>Supplemental enhancement information message syntax</w:t>
      </w:r>
      <w:bookmarkEnd w:id="1549"/>
      <w:bookmarkEnd w:id="1550"/>
      <w:bookmarkEnd w:id="1551"/>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2" w:name="_Ref348090214"/>
      <w:bookmarkStart w:id="1553" w:name="_Toc373499545"/>
      <w:bookmarkStart w:id="1554" w:name="_Toc373832722"/>
      <w:r w:rsidRPr="00983CFA">
        <w:rPr>
          <w:lang w:val="en-US"/>
        </w:rPr>
        <w:lastRenderedPageBreak/>
        <w:t>Slice segment header syntax</w:t>
      </w:r>
      <w:bookmarkEnd w:id="1552"/>
      <w:bookmarkEnd w:id="1553"/>
      <w:bookmarkEnd w:id="1554"/>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5" w:name="_Ref360884196"/>
      <w:r w:rsidRPr="00983CFA">
        <w:rPr>
          <w:lang w:val="en-US"/>
        </w:rPr>
        <w:t>General slice segment header syntax</w:t>
      </w:r>
      <w:bookmarkEnd w:id="1555"/>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6" w:name="_Ref351058069"/>
      <w:bookmarkStart w:id="1557" w:name="_Toc373499546"/>
      <w:bookmarkStart w:id="1558" w:name="_Toc373832723"/>
      <w:bookmarkStart w:id="1559" w:name="_Ref348090232"/>
      <w:r w:rsidRPr="00983CFA">
        <w:rPr>
          <w:lang w:val="en-US"/>
        </w:rPr>
        <w:t>Short-term reference picture set syntax</w:t>
      </w:r>
      <w:bookmarkEnd w:id="1556"/>
      <w:bookmarkEnd w:id="1557"/>
      <w:bookmarkEnd w:id="1558"/>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60" w:name="_Ref351058099"/>
      <w:bookmarkStart w:id="1561" w:name="_Toc373499547"/>
      <w:bookmarkStart w:id="1562" w:name="_Toc373832724"/>
      <w:r w:rsidRPr="00983CFA">
        <w:rPr>
          <w:lang w:val="en-US"/>
        </w:rPr>
        <w:lastRenderedPageBreak/>
        <w:t>Slice segment data syntax</w:t>
      </w:r>
      <w:bookmarkEnd w:id="1559"/>
      <w:bookmarkEnd w:id="1560"/>
      <w:bookmarkEnd w:id="1561"/>
      <w:bookmarkEnd w:id="156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63" w:name="_Toc373499548"/>
      <w:bookmarkStart w:id="1564" w:name="_Toc373832725"/>
      <w:r w:rsidRPr="00983CFA">
        <w:rPr>
          <w:lang w:val="en-US"/>
        </w:rPr>
        <w:t>Semantics</w:t>
      </w:r>
      <w:bookmarkEnd w:id="1563"/>
      <w:bookmarkEnd w:id="156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65" w:name="_Ref351058589"/>
      <w:bookmarkStart w:id="1566" w:name="_Toc373499549"/>
      <w:bookmarkStart w:id="1567" w:name="_Toc373832726"/>
      <w:bookmarkStart w:id="1568" w:name="_Ref348090008"/>
      <w:bookmarkStart w:id="1569" w:name="_Ref348090335"/>
      <w:r w:rsidRPr="00983CFA">
        <w:rPr>
          <w:lang w:val="en-US"/>
        </w:rPr>
        <w:t>General</w:t>
      </w:r>
      <w:bookmarkEnd w:id="1565"/>
      <w:bookmarkEnd w:id="1566"/>
      <w:bookmarkEnd w:id="1567"/>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0" w:name="_Ref351058186"/>
      <w:bookmarkStart w:id="1571" w:name="_Toc373499550"/>
      <w:bookmarkStart w:id="1572" w:name="_Toc373832727"/>
      <w:r w:rsidRPr="00983CFA">
        <w:rPr>
          <w:lang w:val="en-US"/>
        </w:rPr>
        <w:t>NAL unit semantics</w:t>
      </w:r>
      <w:bookmarkEnd w:id="1568"/>
      <w:bookmarkEnd w:id="1569"/>
      <w:bookmarkEnd w:id="1570"/>
      <w:bookmarkEnd w:id="1571"/>
      <w:bookmarkEnd w:id="157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3" w:name="_Ref363159861"/>
      <w:bookmarkStart w:id="1574" w:name="_Toc373499551"/>
      <w:bookmarkStart w:id="1575" w:name="_Toc373832728"/>
      <w:r w:rsidRPr="00983CFA">
        <w:rPr>
          <w:lang w:val="en-US"/>
        </w:rPr>
        <w:t>Raw byte sequence payloads, trailing bits, and byte alignment semantics</w:t>
      </w:r>
      <w:bookmarkEnd w:id="1573"/>
      <w:bookmarkEnd w:id="1574"/>
      <w:bookmarkEnd w:id="1575"/>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6" w:name="_Ref348090354"/>
      <w:r w:rsidRPr="00983CFA">
        <w:rPr>
          <w:lang w:val="en-US"/>
        </w:rPr>
        <w:t>Video parameter set RBSP semantics</w:t>
      </w:r>
      <w:bookmarkEnd w:id="1576"/>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577"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77"/>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25pt;height:29.25pt" o:ole="">
            <v:imagedata r:id="rId29" o:title=""/>
          </v:shape>
          <o:OLEObject Type="Embed" ProgID="Equation.3" ShapeID="_x0000_i1028" DrawAspect="Content" ObjectID="_1451009278" r:id="rId30"/>
        </w:object>
      </w:r>
      <w:r w:rsidRPr="00983CFA">
        <w:rPr>
          <w:rFonts w:eastAsia="Batang"/>
          <w:bCs/>
          <w:sz w:val="20"/>
          <w:szCs w:val="20"/>
          <w:lang w:val="en-US" w:eastAsia="ko-KR"/>
        </w:rPr>
        <w:tab/>
        <w:t>(</w:t>
      </w:r>
      <w:bookmarkStart w:id="1578" w:name="F"/>
      <w:r w:rsidRPr="00983CFA">
        <w:rPr>
          <w:rFonts w:eastAsia="Batang"/>
          <w:bCs/>
          <w:sz w:val="20"/>
          <w:szCs w:val="20"/>
          <w:lang w:val="en-US" w:eastAsia="ko-KR"/>
        </w:rPr>
        <w:t>F</w:t>
      </w:r>
      <w:bookmarkEnd w:id="1578"/>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79" w:name="_Ref366745143"/>
      <w:bookmarkStart w:id="1580"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79"/>
      <w:r>
        <w:fldChar w:fldCharType="begin" w:fldLock="1"/>
      </w:r>
      <w:r>
        <w:instrText xml:space="preserve"> SEQ Table \* ARABIC \s 1 </w:instrText>
      </w:r>
      <w:r>
        <w:fldChar w:fldCharType="separate"/>
      </w:r>
      <w:r>
        <w:t>2</w:t>
      </w:r>
      <w:r>
        <w:fldChar w:fldCharType="end"/>
      </w:r>
      <w:bookmarkEnd w:id="1580"/>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r w:rsidRPr="00983CFA">
        <w:rPr>
          <w:rFonts w:eastAsia="Batang"/>
          <w:b/>
          <w:bCs/>
          <w:lang w:val="en-US" w:eastAsia="ko-KR"/>
        </w:rPr>
        <w:t>more_output_layer_sets_than_</w:t>
      </w:r>
      <w:del w:id="1581" w:author="(v2)" w:date="2014-01-12T05:16:00Z">
        <w:r w:rsidRPr="00983CFA" w:rsidDel="00DA3B58">
          <w:rPr>
            <w:rFonts w:eastAsia="Batang"/>
            <w:b/>
            <w:bCs/>
            <w:lang w:val="en-US" w:eastAsia="ko-KR"/>
          </w:rPr>
          <w:delText>default</w:delText>
        </w:r>
      </w:del>
      <w:ins w:id="1582" w:author="(v2)" w:date="2014-01-12T05:16:00Z">
        <w:r w:rsidR="00DA3B58">
          <w:rPr>
            <w:rFonts w:eastAsia="Batang"/>
            <w:b/>
            <w:bCs/>
            <w:lang w:val="en-US" w:eastAsia="ko-KR"/>
          </w:rPr>
          <w:t>layer_sets</w:t>
        </w:r>
      </w:ins>
      <w:r w:rsidRPr="00983CFA">
        <w:rPr>
          <w:rFonts w:eastAsia="Batang"/>
          <w:b/>
          <w:bCs/>
          <w:lang w:val="en-US" w:eastAsia="ko-KR"/>
        </w:rPr>
        <w:t>_flag</w:t>
      </w:r>
      <w:r w:rsidRPr="00983CFA">
        <w:rPr>
          <w:rFonts w:eastAsia="Batang"/>
          <w:bCs/>
          <w:lang w:val="en-US" w:eastAsia="ko-KR"/>
        </w:rPr>
        <w:t xml:space="preserve"> equal to 1 specifies that the number of output layer sets specified by the VPS is greater than vps_number_layer_sets_minus1 + 1. more_output_layer_sets_than_</w:t>
      </w:r>
      <w:del w:id="1583" w:author="(v2)" w:date="2014-01-12T05:16:00Z">
        <w:r w:rsidRPr="00983CFA" w:rsidDel="00DA3B58">
          <w:rPr>
            <w:rFonts w:eastAsia="Batang"/>
            <w:bCs/>
            <w:lang w:val="en-US" w:eastAsia="ko-KR"/>
          </w:rPr>
          <w:delText>default</w:delText>
        </w:r>
      </w:del>
      <w:ins w:id="1584" w:author="(v2)" w:date="2014-01-12T05:16:00Z">
        <w:r w:rsidR="00DA3B58">
          <w:rPr>
            <w:rFonts w:eastAsia="Batang"/>
            <w:bCs/>
            <w:lang w:val="en-US" w:eastAsia="ko-KR"/>
          </w:rPr>
          <w:t>layer_sets</w:t>
        </w:r>
      </w:ins>
      <w:r w:rsidRPr="00983CFA">
        <w:rPr>
          <w:rFonts w:eastAsia="Batang"/>
          <w:bCs/>
          <w:lang w:val="en-US" w:eastAsia="ko-KR"/>
        </w:rPr>
        <w:t>_flag equal to 0 specifies that the number of output layer sets specified by the VPS is equal to vps_number_layer_sets_minus1 + 1.</w:t>
      </w:r>
    </w:p>
    <w:p w:rsidR="000B06B6" w:rsidRPr="00983CFA" w:rsidDel="007D1A70" w:rsidRDefault="000B06B6" w:rsidP="000B06B6">
      <w:pPr>
        <w:pStyle w:val="3N"/>
        <w:rPr>
          <w:del w:id="1585" w:author="(v2)" w:date="2014-01-12T05:11:00Z"/>
          <w:szCs w:val="22"/>
          <w:highlight w:val="yellow"/>
          <w:lang w:val="en-US"/>
        </w:rPr>
      </w:pPr>
      <w:del w:id="1586" w:author="(v2)" w:date="2014-01-12T05:11:00Z">
        <w:r w:rsidRPr="00983CFA" w:rsidDel="007D1A70">
          <w:rPr>
            <w:szCs w:val="22"/>
            <w:highlight w:val="yellow"/>
            <w:lang w:val="en-US"/>
          </w:rPr>
          <w:delText xml:space="preserve">[Ed. (MH): The value of </w:delText>
        </w:r>
        <w:bookmarkStart w:id="1587" w:name="_GoBack"/>
        <w:r w:rsidRPr="00983CFA" w:rsidDel="007D1A70">
          <w:rPr>
            <w:szCs w:val="22"/>
            <w:highlight w:val="yellow"/>
            <w:lang w:val="en-US"/>
          </w:rPr>
          <w:delText>more_output_layer</w:delText>
        </w:r>
        <w:bookmarkEnd w:id="1587"/>
        <w:r w:rsidRPr="00983CFA" w:rsidDel="007D1A70">
          <w:rPr>
            <w:szCs w:val="22"/>
            <w:highlight w:val="yellow"/>
            <w:lang w:val="en-US"/>
          </w:rPr>
          <w:delText>_sets_than_default_flag may be restricted to be equal to 0 by an SHVC profile, such that the number of output layer sets is equal to the number of layer sets.]</w:delText>
        </w:r>
      </w:del>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w:t>
      </w:r>
      <w:del w:id="1588" w:author="(v2)" w:date="2014-01-12T04:53:00Z">
        <w:r w:rsidRPr="00983CFA" w:rsidDel="00517E3A">
          <w:rPr>
            <w:bCs/>
            <w:lang w:val="en-US"/>
          </w:rPr>
          <w:delText xml:space="preserve">1 </w:delText>
        </w:r>
      </w:del>
      <w:ins w:id="1589" w:author="(v2)" w:date="2014-01-12T04:53:00Z">
        <w:r w:rsidR="00517E3A">
          <w:rPr>
            <w:rFonts w:eastAsia="Batang"/>
            <w:bCs/>
            <w:lang w:val="en-US" w:eastAsia="ko-KR"/>
          </w:rPr>
          <w:t xml:space="preserve">vps_number_layer_sets_minus1 plus 2 </w:t>
        </w:r>
      </w:ins>
      <w:r w:rsidRPr="00983CFA">
        <w:rPr>
          <w:lang w:val="en-US"/>
        </w:rPr>
        <w:t>specifies the number of output layer sets</w:t>
      </w:r>
      <w:del w:id="1590" w:author="(v2)" w:date="2014-01-12T04:54:00Z">
        <w:r w:rsidRPr="00983CFA" w:rsidDel="00517E3A">
          <w:rPr>
            <w:lang w:val="en-US"/>
          </w:rPr>
          <w:delText xml:space="preserve"> in addition to </w:delText>
        </w:r>
        <w:r w:rsidRPr="00983CFA" w:rsidDel="00517E3A">
          <w:rPr>
            <w:bCs/>
            <w:lang w:val="en-US"/>
          </w:rPr>
          <w:delText>the default output layer sets specified by the VPS</w:delText>
        </w:r>
      </w:del>
      <w:r w:rsidRPr="00983CFA">
        <w:rPr>
          <w:bCs/>
          <w:lang w:val="en-US"/>
        </w:rPr>
        <w:t>.</w:t>
      </w:r>
      <w:r w:rsidRPr="00983CFA">
        <w:rPr>
          <w:lang w:val="en-US"/>
        </w:rPr>
        <w:t xml:space="preserve"> </w:t>
      </w:r>
      <w:del w:id="1591" w:author="(v2)" w:date="2014-01-12T04:52:00Z">
        <w:r w:rsidRPr="00983CFA" w:rsidDel="00517E3A">
          <w:rPr>
            <w:lang w:val="en-US"/>
          </w:rPr>
          <w:delText xml:space="preserve">The default output layer sets refer to the first </w:delText>
        </w:r>
        <w:r w:rsidRPr="00983CFA" w:rsidDel="00517E3A">
          <w:rPr>
            <w:bCs/>
            <w:lang w:val="en-US"/>
          </w:rPr>
          <w:delText>vps_number_layer_sets_minus1 + 1 output layer sets specified by the VPS. For the default output layer sets, either only the highest layer is a target output layer or all layers are target output layers.</w:delText>
        </w:r>
      </w:del>
    </w:p>
    <w:p w:rsidR="000B06B6" w:rsidRPr="00983CFA" w:rsidDel="006136A0" w:rsidRDefault="000B06B6" w:rsidP="000B06B6">
      <w:pPr>
        <w:rPr>
          <w:del w:id="1592" w:author="(v2)" w:date="2014-01-12T04:43:00Z"/>
          <w:rFonts w:eastAsia="Batang"/>
          <w:lang w:val="en-US" w:eastAsia="ko-KR"/>
        </w:rPr>
      </w:pPr>
      <w:del w:id="1593" w:author="(v2)" w:date="2014-01-12T04:43:00Z">
        <w:r w:rsidRPr="00983CFA" w:rsidDel="006136A0">
          <w:rPr>
            <w:rFonts w:eastAsia="Batang"/>
            <w:b/>
            <w:bCs/>
            <w:lang w:val="en-US" w:eastAsia="ko-KR"/>
          </w:rPr>
          <w:delText>default_one_target_output_layer_</w:delText>
        </w:r>
        <w:r w:rsidDel="006136A0">
          <w:rPr>
            <w:rFonts w:eastAsia="Batang"/>
            <w:b/>
            <w:bCs/>
            <w:lang w:val="en-US" w:eastAsia="ko-KR"/>
          </w:rPr>
          <w:delText>idc</w:delText>
        </w:r>
        <w:r w:rsidRPr="00983CFA" w:rsidDel="006136A0">
          <w:rPr>
            <w:rFonts w:eastAsia="Batang"/>
            <w:lang w:val="en-US" w:eastAsia="ko-KR"/>
          </w:rPr>
          <w:delText xml:space="preserve"> equal to 1 specifies that only the layer</w:delText>
        </w:r>
        <w:r w:rsidDel="006136A0">
          <w:rPr>
            <w:rFonts w:eastAsia="Batang"/>
            <w:lang w:val="en-US" w:eastAsia="ko-KR"/>
          </w:rPr>
          <w:delText xml:space="preserve"> with the highest value of nuh_layer_id such that nuh_layer_id equal to</w:delText>
        </w:r>
        <w:r w:rsidRPr="00983CFA" w:rsidDel="006136A0">
          <w:rPr>
            <w:rFonts w:eastAsia="Batang"/>
            <w:lang w:val="en-US" w:eastAsia="ko-KR"/>
          </w:rPr>
          <w:delText xml:space="preserve"> </w:delText>
        </w:r>
        <w:r w:rsidDel="006136A0">
          <w:rPr>
            <w:rFonts w:eastAsia="Batang"/>
            <w:lang w:val="en-US" w:eastAsia="ko-KR"/>
          </w:rPr>
          <w:delText xml:space="preserve">nuhLayerIdA and AuxId[ nuhLayerIdA ] equal to 0 </w:delText>
        </w:r>
        <w:r w:rsidRPr="00983CFA" w:rsidDel="006136A0">
          <w:rPr>
            <w:rFonts w:eastAsia="Batang"/>
            <w:lang w:val="en-US" w:eastAsia="ko-KR"/>
          </w:rPr>
          <w:delText>in each of the default output layer sets is a target output layer. default_one_target_output_layer_</w:delText>
        </w:r>
        <w:r w:rsidDel="006136A0">
          <w:rPr>
            <w:rFonts w:eastAsia="Batang"/>
            <w:lang w:val="en-US" w:eastAsia="ko-KR"/>
          </w:rPr>
          <w:delText>idc</w:delText>
        </w:r>
        <w:r w:rsidRPr="00983CFA" w:rsidDel="006136A0">
          <w:rPr>
            <w:rFonts w:eastAsia="Batang"/>
            <w:lang w:val="en-US" w:eastAsia="ko-KR"/>
          </w:rPr>
          <w:delText xml:space="preserve"> equal to 0 specifies that all layers in each of the default output layer sets are target output layers.</w:delText>
        </w:r>
        <w:r w:rsidDel="006136A0">
          <w:rPr>
            <w:rFonts w:eastAsia="Batang"/>
            <w:lang w:val="en-US" w:eastAsia="ko-KR"/>
          </w:rPr>
          <w:delText xml:space="preserve"> </w:delText>
        </w:r>
        <w:r w:rsidRPr="00800EEA" w:rsidDel="006136A0">
          <w:rPr>
            <w:rFonts w:eastAsia="Batang"/>
            <w:lang w:val="en-US" w:eastAsia="ko-KR"/>
          </w:rPr>
          <w:delText>default_one_target_output_layer_idc</w:delText>
        </w:r>
        <w:r w:rsidDel="006136A0">
          <w:rPr>
            <w:rFonts w:eastAsia="Batang"/>
            <w:lang w:val="en-US" w:eastAsia="ko-KR"/>
          </w:rPr>
          <w:delText xml:space="preserve"> </w:delText>
        </w:r>
        <w:r w:rsidRPr="00943A5F" w:rsidDel="006136A0">
          <w:rPr>
            <w:bCs/>
            <w:szCs w:val="22"/>
          </w:rPr>
          <w:delText xml:space="preserve">shall be equal to 0 </w:delText>
        </w:r>
        <w:r w:rsidDel="006136A0">
          <w:rPr>
            <w:bCs/>
            <w:szCs w:val="22"/>
          </w:rPr>
          <w:delText xml:space="preserve">or 1 </w:delText>
        </w:r>
        <w:r w:rsidRPr="00943A5F" w:rsidDel="006136A0">
          <w:rPr>
            <w:bCs/>
            <w:szCs w:val="22"/>
          </w:rPr>
          <w:delText xml:space="preserve">in bitstreams conforming to this </w:delText>
        </w:r>
        <w:r w:rsidRPr="00EB2A56" w:rsidDel="006136A0">
          <w:rPr>
            <w:bCs/>
            <w:szCs w:val="22"/>
          </w:rPr>
          <w:delText xml:space="preserve">version of this </w:delText>
        </w:r>
        <w:r w:rsidDel="006136A0">
          <w:rPr>
            <w:bCs/>
            <w:szCs w:val="22"/>
          </w:rPr>
          <w:delText>Specification</w:delText>
        </w:r>
        <w:r w:rsidRPr="00943A5F" w:rsidDel="006136A0">
          <w:rPr>
            <w:bCs/>
            <w:szCs w:val="22"/>
          </w:rPr>
          <w:delText xml:space="preserve">. Other values for </w:delText>
        </w:r>
        <w:r w:rsidRPr="00800EEA" w:rsidDel="006136A0">
          <w:rPr>
            <w:bCs/>
            <w:szCs w:val="22"/>
          </w:rPr>
          <w:delText>default_one_target_output_layer_idc</w:delText>
        </w:r>
        <w:r w:rsidRPr="00943A5F" w:rsidDel="006136A0">
          <w:rPr>
            <w:bCs/>
            <w:szCs w:val="22"/>
          </w:rPr>
          <w:delText xml:space="preserve"> are reserved for future use by ITU-T</w:delText>
        </w:r>
        <w:r w:rsidDel="006136A0">
          <w:rPr>
            <w:bCs/>
            <w:szCs w:val="22"/>
          </w:rPr>
          <w:delText> </w:delText>
        </w:r>
        <w:r w:rsidRPr="00943A5F" w:rsidDel="006136A0">
          <w:rPr>
            <w:bCs/>
            <w:szCs w:val="22"/>
          </w:rPr>
          <w:delText>|</w:delText>
        </w:r>
        <w:r w:rsidDel="006136A0">
          <w:rPr>
            <w:bCs/>
            <w:szCs w:val="22"/>
          </w:rPr>
          <w:delText> </w:delText>
        </w:r>
        <w:r w:rsidRPr="00943A5F" w:rsidDel="006136A0">
          <w:rPr>
            <w:bCs/>
            <w:szCs w:val="22"/>
          </w:rPr>
          <w:delText>ISO/IEC.</w:delText>
        </w:r>
        <w:r w:rsidDel="006136A0">
          <w:rPr>
            <w:bCs/>
            <w:szCs w:val="22"/>
          </w:rPr>
          <w:delText xml:space="preserve"> </w:delText>
        </w:r>
        <w:r w:rsidRPr="00800EEA" w:rsidDel="006136A0">
          <w:rPr>
            <w:bCs/>
            <w:szCs w:val="22"/>
            <w:highlight w:val="yellow"/>
          </w:rPr>
          <w:delText xml:space="preserve">[ Ed. GT: </w:delText>
        </w:r>
        <w:r w:rsidDel="006136A0">
          <w:rPr>
            <w:bCs/>
            <w:szCs w:val="22"/>
            <w:highlight w:val="yellow"/>
          </w:rPr>
          <w:delText>Should there be a default behaviour when reserved values appear?</w:delText>
        </w:r>
        <w:r w:rsidRPr="00800EEA" w:rsidDel="006136A0">
          <w:rPr>
            <w:bCs/>
            <w:szCs w:val="22"/>
            <w:highlight w:val="yellow"/>
          </w:rPr>
          <w:delText xml:space="preserve"> ]</w:delText>
        </w:r>
      </w:del>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xml:space="preserve"> ] </w:t>
      </w:r>
      <w:r w:rsidRPr="00983CFA">
        <w:rPr>
          <w:lang w:val="en-US"/>
        </w:rPr>
        <w:lastRenderedPageBreak/>
        <w:t>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594"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595"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96"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lastRenderedPageBreak/>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594"/>
      <w:bookmarkEnd w:id="1595"/>
      <w:bookmarkEnd w:id="1596"/>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lastRenderedPageBreak/>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597"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597"/>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98" w:name="_Ref363161717"/>
      <w:bookmarkStart w:id="1599" w:name="_Ref348090366"/>
      <w:r w:rsidRPr="00983CFA">
        <w:rPr>
          <w:lang w:val="en-US"/>
        </w:rPr>
        <w:t xml:space="preserve">Sequence parameter set </w:t>
      </w:r>
      <w:r>
        <w:rPr>
          <w:lang w:val="en-US"/>
        </w:rPr>
        <w:t xml:space="preserve">multilayer </w:t>
      </w:r>
      <w:r w:rsidRPr="00983CFA">
        <w:rPr>
          <w:lang w:val="en-US"/>
        </w:rPr>
        <w:t>extension semantics</w:t>
      </w:r>
      <w:bookmarkEnd w:id="1598"/>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0" w:name="_Ref363161326"/>
      <w:r w:rsidRPr="00983CFA">
        <w:rPr>
          <w:lang w:val="en-US"/>
        </w:rPr>
        <w:t>Picture parameter set RBSP semantics</w:t>
      </w:r>
      <w:bookmarkEnd w:id="1599"/>
      <w:bookmarkEnd w:id="1600"/>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601"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2" w:name="_Ref363161328"/>
      <w:r w:rsidRPr="00983CFA">
        <w:rPr>
          <w:lang w:val="en-US"/>
        </w:rPr>
        <w:t>Supplemental enhancement information RBSP semantics</w:t>
      </w:r>
      <w:bookmarkEnd w:id="1601"/>
      <w:bookmarkEnd w:id="1602"/>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3" w:name="_Ref348090372"/>
      <w:r w:rsidRPr="00983CFA">
        <w:rPr>
          <w:lang w:val="en-US"/>
        </w:rPr>
        <w:t>Access unit delimiter RBSP semantics</w:t>
      </w:r>
      <w:bookmarkEnd w:id="1603"/>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4" w:name="_Ref348090373"/>
      <w:r w:rsidRPr="00983CFA">
        <w:rPr>
          <w:lang w:val="en-US"/>
        </w:rPr>
        <w:t>End of sequence RBSP semantics</w:t>
      </w:r>
      <w:bookmarkEnd w:id="1604"/>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5" w:name="_Ref348090375"/>
      <w:r w:rsidRPr="00983CFA">
        <w:rPr>
          <w:lang w:val="en-US"/>
        </w:rPr>
        <w:t>End of bitstream RBSP semantics</w:t>
      </w:r>
      <w:bookmarkEnd w:id="1605"/>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6" w:name="_Ref348090378"/>
      <w:r w:rsidRPr="00983CFA">
        <w:rPr>
          <w:lang w:val="en-US"/>
        </w:rPr>
        <w:t>Filler data RBSP semantics</w:t>
      </w:r>
      <w:bookmarkEnd w:id="1606"/>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7" w:name="_Ref348090379"/>
      <w:r w:rsidRPr="00983CFA">
        <w:rPr>
          <w:lang w:val="en-US"/>
        </w:rPr>
        <w:t>Slice segment layer RBSP semantics</w:t>
      </w:r>
      <w:bookmarkEnd w:id="1607"/>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8" w:name="_Ref348090382"/>
      <w:r w:rsidRPr="00983CFA">
        <w:rPr>
          <w:lang w:val="en-US"/>
        </w:rPr>
        <w:t>RBSP slice segment trailing bits semantics</w:t>
      </w:r>
      <w:bookmarkEnd w:id="1608"/>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09" w:name="_Ref348090386"/>
      <w:r w:rsidRPr="00983CFA">
        <w:rPr>
          <w:lang w:val="en-US"/>
        </w:rPr>
        <w:t>RBSP trailing bits semantics</w:t>
      </w:r>
      <w:bookmarkEnd w:id="1609"/>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0" w:name="_Ref348090388"/>
      <w:r w:rsidRPr="00983CFA">
        <w:rPr>
          <w:lang w:val="en-US"/>
        </w:rPr>
        <w:t>Byte alignment semantics</w:t>
      </w:r>
      <w:bookmarkEnd w:id="1610"/>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48090389"/>
      <w:bookmarkStart w:id="1612" w:name="_Toc373499552"/>
      <w:bookmarkStart w:id="1613" w:name="_Toc373832729"/>
      <w:r w:rsidRPr="00983CFA">
        <w:rPr>
          <w:lang w:val="en-US"/>
        </w:rPr>
        <w:lastRenderedPageBreak/>
        <w:t>Profile, tier and level semantics</w:t>
      </w:r>
      <w:bookmarkEnd w:id="1611"/>
      <w:bookmarkEnd w:id="1612"/>
      <w:bookmarkEnd w:id="1613"/>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48090392"/>
      <w:bookmarkStart w:id="1615" w:name="_Toc373499553"/>
      <w:bookmarkStart w:id="1616" w:name="_Toc373832730"/>
      <w:r w:rsidRPr="00983CFA">
        <w:rPr>
          <w:lang w:val="en-US"/>
        </w:rPr>
        <w:t>Scaling list data semantics</w:t>
      </w:r>
      <w:bookmarkEnd w:id="1614"/>
      <w:bookmarkEnd w:id="1615"/>
      <w:bookmarkEnd w:id="1616"/>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7" w:name="_Ref348090398"/>
      <w:bookmarkStart w:id="1618" w:name="_Toc373499554"/>
      <w:bookmarkStart w:id="1619" w:name="_Toc373832731"/>
      <w:r w:rsidRPr="00983CFA">
        <w:rPr>
          <w:lang w:val="en-US"/>
        </w:rPr>
        <w:t>Supplemental enhancement information message semantics</w:t>
      </w:r>
      <w:bookmarkEnd w:id="1617"/>
      <w:bookmarkEnd w:id="1618"/>
      <w:bookmarkEnd w:id="1619"/>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0" w:name="_Ref348090400"/>
      <w:bookmarkStart w:id="1621" w:name="_Toc373499555"/>
      <w:bookmarkStart w:id="1622" w:name="_Toc373832732"/>
      <w:r w:rsidRPr="00983CFA">
        <w:rPr>
          <w:lang w:val="en-US"/>
        </w:rPr>
        <w:t>Slice segment header semantics</w:t>
      </w:r>
      <w:bookmarkEnd w:id="1620"/>
      <w:bookmarkEnd w:id="1621"/>
      <w:bookmarkEnd w:id="162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3" w:name="_Ref348090412"/>
      <w:r w:rsidRPr="00983CFA">
        <w:rPr>
          <w:lang w:val="en-US"/>
        </w:rPr>
        <w:t>General slice segment header semantics</w:t>
      </w:r>
      <w:bookmarkEnd w:id="1623"/>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4" w:name="_Ref348090415"/>
      <w:r w:rsidRPr="00983CFA">
        <w:rPr>
          <w:lang w:val="en-US"/>
        </w:rPr>
        <w:t>Reference picture list modification semantics</w:t>
      </w:r>
      <w:bookmarkEnd w:id="1624"/>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5" w:name="_Ref348090417"/>
      <w:r w:rsidRPr="00983CFA">
        <w:rPr>
          <w:lang w:val="en-US"/>
        </w:rPr>
        <w:t>Weighted prediction parameters semantics</w:t>
      </w:r>
      <w:bookmarkEnd w:id="1625"/>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6" w:name="_Toc350926526"/>
      <w:bookmarkStart w:id="1627" w:name="_Toc347485186"/>
      <w:bookmarkStart w:id="1628" w:name="_Ref351058442"/>
      <w:bookmarkStart w:id="1629" w:name="_Ref363159871"/>
      <w:bookmarkStart w:id="1630" w:name="_Toc373499556"/>
      <w:bookmarkStart w:id="1631" w:name="_Toc373832733"/>
      <w:bookmarkStart w:id="1632" w:name="_Ref348090407"/>
      <w:r w:rsidRPr="00983CFA">
        <w:rPr>
          <w:lang w:val="en-US"/>
        </w:rPr>
        <w:t>Short-term reference picture set semantics</w:t>
      </w:r>
      <w:bookmarkEnd w:id="1626"/>
      <w:bookmarkEnd w:id="1627"/>
      <w:bookmarkEnd w:id="1628"/>
      <w:bookmarkEnd w:id="1629"/>
      <w:bookmarkEnd w:id="1630"/>
      <w:bookmarkEnd w:id="1631"/>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3" w:name="_Ref351058473"/>
      <w:bookmarkStart w:id="1634" w:name="_Toc373499557"/>
      <w:bookmarkStart w:id="1635" w:name="_Toc373832734"/>
      <w:r w:rsidRPr="00983CFA">
        <w:rPr>
          <w:lang w:val="en-US"/>
        </w:rPr>
        <w:t>Slice segment data semantics</w:t>
      </w:r>
      <w:bookmarkEnd w:id="1632"/>
      <w:bookmarkEnd w:id="1633"/>
      <w:bookmarkEnd w:id="1634"/>
      <w:bookmarkEnd w:id="163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36" w:name="_Toc373499558"/>
      <w:bookmarkStart w:id="1637" w:name="_Toc373832735"/>
      <w:r w:rsidRPr="00983CFA">
        <w:rPr>
          <w:lang w:val="en-US"/>
        </w:rPr>
        <w:t>Decoding process</w:t>
      </w:r>
      <w:bookmarkEnd w:id="1636"/>
      <w:bookmarkEnd w:id="163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8" w:name="_Ref331522910"/>
      <w:bookmarkStart w:id="1639" w:name="_Ref360894978"/>
      <w:bookmarkStart w:id="1640" w:name="_Toc373499559"/>
      <w:bookmarkStart w:id="1641" w:name="_Toc373832736"/>
      <w:r w:rsidRPr="00983CFA">
        <w:rPr>
          <w:lang w:val="en-US"/>
        </w:rPr>
        <w:t>General</w:t>
      </w:r>
      <w:bookmarkEnd w:id="1638"/>
      <w:r w:rsidRPr="00983CFA">
        <w:rPr>
          <w:lang w:val="en-US"/>
        </w:rPr>
        <w:t xml:space="preserve"> decoding process</w:t>
      </w:r>
      <w:bookmarkEnd w:id="1639"/>
      <w:bookmarkEnd w:id="1640"/>
      <w:bookmarkEnd w:id="1641"/>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2" w:name="_Toc373499560"/>
      <w:bookmarkStart w:id="1643"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42"/>
      <w:bookmarkEnd w:id="1643"/>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4" w:name="_Toc373499561"/>
      <w:bookmarkStart w:id="1645" w:name="_Toc373832738"/>
      <w:bookmarkStart w:id="1646"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44"/>
      <w:bookmarkEnd w:id="1645"/>
    </w:p>
    <w:bookmarkEnd w:id="1646"/>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7" w:name="_Ref343098647"/>
      <w:bookmarkStart w:id="1648" w:name="_Toc373499562"/>
      <w:bookmarkStart w:id="1649" w:name="_Toc373832739"/>
      <w:r w:rsidRPr="00983CFA">
        <w:rPr>
          <w:lang w:val="en-US"/>
        </w:rPr>
        <w:lastRenderedPageBreak/>
        <w:t>Decoding process for starting the decoding of a coded picture</w:t>
      </w:r>
      <w:bookmarkEnd w:id="1647"/>
      <w:r w:rsidRPr="00983CFA">
        <w:rPr>
          <w:lang w:val="en-US"/>
        </w:rPr>
        <w:t xml:space="preserve"> with nuh_layer_id greater than 0</w:t>
      </w:r>
      <w:bookmarkEnd w:id="1648"/>
      <w:bookmarkEnd w:id="1649"/>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0" w:name="_Ref346382028"/>
      <w:bookmarkStart w:id="1651" w:name="_Toc373499563"/>
      <w:bookmarkStart w:id="1652" w:name="_Toc373832740"/>
      <w:r w:rsidRPr="00983CFA">
        <w:rPr>
          <w:lang w:val="en-US"/>
        </w:rPr>
        <w:t>Decoding process for ending the decoding of a coded picture</w:t>
      </w:r>
      <w:bookmarkEnd w:id="1650"/>
      <w:r w:rsidRPr="00983CFA">
        <w:rPr>
          <w:lang w:val="en-US"/>
        </w:rPr>
        <w:t xml:space="preserve"> with nuh_layer_id greater than 0</w:t>
      </w:r>
      <w:bookmarkEnd w:id="1651"/>
      <w:bookmarkEnd w:id="1652"/>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3" w:name="_Ref343168794"/>
      <w:r w:rsidRPr="00983CFA">
        <w:rPr>
          <w:lang w:val="en-US"/>
        </w:rPr>
        <w:t>Marking process for sub-layer non-reference pictures not needed for inter-layer prediction</w:t>
      </w:r>
      <w:bookmarkEnd w:id="1653"/>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4" w:name="_Ref363260402"/>
      <w:bookmarkStart w:id="1655" w:name="_Toc373499564"/>
      <w:bookmarkStart w:id="1656" w:name="_Toc373832741"/>
      <w:r w:rsidRPr="00983CFA">
        <w:rPr>
          <w:lang w:val="en-US"/>
        </w:rPr>
        <w:t>Generation of unavailable reference pictures for pictures first in decoding order within a layer</w:t>
      </w:r>
      <w:bookmarkEnd w:id="1654"/>
      <w:bookmarkEnd w:id="1655"/>
      <w:bookmarkEnd w:id="1656"/>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7" w:name="_Ref373393356"/>
      <w:bookmarkStart w:id="1658" w:name="_Toc373499565"/>
      <w:bookmarkStart w:id="1659" w:name="_Toc373832742"/>
      <w:r w:rsidRPr="00983CFA">
        <w:rPr>
          <w:lang w:val="en-US"/>
        </w:rPr>
        <w:t>NAL unit decoding process</w:t>
      </w:r>
      <w:bookmarkEnd w:id="1657"/>
      <w:bookmarkEnd w:id="1658"/>
      <w:bookmarkEnd w:id="1659"/>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0" w:name="_Ref363319757"/>
      <w:bookmarkStart w:id="1661" w:name="_Toc373499566"/>
      <w:bookmarkStart w:id="1662" w:name="_Toc373832743"/>
      <w:r w:rsidRPr="00983CFA">
        <w:rPr>
          <w:lang w:val="en-US"/>
        </w:rPr>
        <w:t>Slice decoding processes</w:t>
      </w:r>
      <w:bookmarkEnd w:id="1660"/>
      <w:bookmarkEnd w:id="1661"/>
      <w:bookmarkEnd w:id="1662"/>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3" w:name="_Ref363319686"/>
      <w:bookmarkStart w:id="1664" w:name="_Toc373499567"/>
      <w:bookmarkStart w:id="1665" w:name="_Toc373832744"/>
      <w:r w:rsidRPr="00983CFA">
        <w:rPr>
          <w:lang w:val="en-US"/>
        </w:rPr>
        <w:t>Decoding process for picture order count</w:t>
      </w:r>
      <w:bookmarkEnd w:id="1663"/>
      <w:bookmarkEnd w:id="1664"/>
      <w:bookmarkEnd w:id="1665"/>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6" w:name="_Ref363319770"/>
      <w:bookmarkStart w:id="1667" w:name="_Toc373499568"/>
      <w:bookmarkStart w:id="1668" w:name="_Toc373832745"/>
      <w:r w:rsidRPr="00983CFA">
        <w:rPr>
          <w:lang w:val="en-US"/>
        </w:rPr>
        <w:t>Decoding process for reference picture set</w:t>
      </w:r>
      <w:bookmarkEnd w:id="1666"/>
      <w:bookmarkEnd w:id="1667"/>
      <w:bookmarkEnd w:id="1668"/>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669" w:name="_Toc373499569"/>
      <w:bookmarkStart w:id="1670" w:name="_Toc373499604"/>
      <w:bookmarkStart w:id="1671" w:name="_Toc373499614"/>
      <w:bookmarkStart w:id="1672" w:name="_Toc373499616"/>
      <w:bookmarkStart w:id="1673" w:name="_Toc373499629"/>
      <w:bookmarkStart w:id="1674" w:name="_Toc373499633"/>
      <w:bookmarkStart w:id="1675" w:name="_Toc373499637"/>
      <w:bookmarkStart w:id="1676" w:name="_Ref373399028"/>
      <w:bookmarkStart w:id="1677" w:name="_Toc373499638"/>
      <w:bookmarkStart w:id="1678" w:name="_Toc373832746"/>
      <w:bookmarkStart w:id="1679" w:name="_Ref316823342"/>
      <w:bookmarkStart w:id="1680" w:name="_Toc364083218"/>
      <w:bookmarkStart w:id="1681" w:name="_Ref373317388"/>
      <w:bookmarkEnd w:id="1669"/>
      <w:bookmarkEnd w:id="1670"/>
      <w:bookmarkEnd w:id="1671"/>
      <w:bookmarkEnd w:id="1672"/>
      <w:bookmarkEnd w:id="1673"/>
      <w:bookmarkEnd w:id="1674"/>
      <w:bookmarkEnd w:id="1675"/>
      <w:r w:rsidRPr="00943A5F">
        <w:rPr>
          <w:noProof/>
        </w:rPr>
        <w:t>Decoding process for generating unavailable reference pictures</w:t>
      </w:r>
      <w:bookmarkEnd w:id="1676"/>
      <w:bookmarkEnd w:id="1677"/>
      <w:bookmarkEnd w:id="1678"/>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682" w:name="_Toc373499639"/>
      <w:bookmarkStart w:id="1683" w:name="_Toc373832747"/>
      <w:r w:rsidRPr="00943A5F">
        <w:rPr>
          <w:noProof/>
        </w:rPr>
        <w:t>Decoding process for reference picture lists construction</w:t>
      </w:r>
      <w:bookmarkEnd w:id="1682"/>
      <w:bookmarkEnd w:id="1683"/>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684" w:name="_Ref373399097"/>
      <w:bookmarkStart w:id="1685" w:name="_Toc373499640"/>
      <w:bookmarkStart w:id="1686" w:name="_Toc373832748"/>
      <w:r w:rsidRPr="00943A5F">
        <w:rPr>
          <w:noProof/>
        </w:rPr>
        <w:t xml:space="preserve">Decoding process for </w:t>
      </w:r>
      <w:r>
        <w:rPr>
          <w:noProof/>
        </w:rPr>
        <w:t>collocated picture and no backward prediction flag</w:t>
      </w:r>
      <w:bookmarkEnd w:id="1684"/>
      <w:bookmarkEnd w:id="1685"/>
      <w:bookmarkEnd w:id="1686"/>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7" w:name="_Ref373399155"/>
      <w:bookmarkStart w:id="1688" w:name="_Toc373499641"/>
      <w:bookmarkStart w:id="1689" w:name="_Toc373832749"/>
      <w:bookmarkEnd w:id="1679"/>
      <w:bookmarkEnd w:id="1680"/>
      <w:bookmarkEnd w:id="1681"/>
      <w:r w:rsidRPr="00983CFA">
        <w:rPr>
          <w:lang w:val="en-US"/>
        </w:rPr>
        <w:t>Decoding process for coding units coded in intra prediction mode</w:t>
      </w:r>
      <w:bookmarkEnd w:id="1687"/>
      <w:bookmarkEnd w:id="1688"/>
      <w:bookmarkEnd w:id="1689"/>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0" w:name="_Ref360894666"/>
      <w:bookmarkStart w:id="1691" w:name="_Toc373499642"/>
      <w:bookmarkStart w:id="1692" w:name="_Toc373832750"/>
      <w:r w:rsidRPr="00983CFA">
        <w:rPr>
          <w:lang w:val="en-US"/>
        </w:rPr>
        <w:t>Decoding process for coding units coded in inter prediction mode</w:t>
      </w:r>
      <w:bookmarkEnd w:id="1690"/>
      <w:bookmarkEnd w:id="1691"/>
      <w:bookmarkEnd w:id="1692"/>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3" w:name="_Ref373399172"/>
      <w:bookmarkStart w:id="1694" w:name="_Toc373499643"/>
      <w:bookmarkStart w:id="1695" w:name="_Toc373832751"/>
      <w:r w:rsidRPr="00983CFA">
        <w:rPr>
          <w:lang w:val="en-US"/>
        </w:rPr>
        <w:t>Scaling, transformation and array construction process prior to deblocking filter process</w:t>
      </w:r>
      <w:bookmarkEnd w:id="1693"/>
      <w:bookmarkEnd w:id="1694"/>
      <w:bookmarkEnd w:id="1695"/>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6" w:name="_Ref373399174"/>
      <w:bookmarkStart w:id="1697" w:name="_Toc373499644"/>
      <w:bookmarkStart w:id="1698" w:name="_Toc373832752"/>
      <w:r w:rsidRPr="00983CFA">
        <w:rPr>
          <w:lang w:val="en-US"/>
        </w:rPr>
        <w:lastRenderedPageBreak/>
        <w:t>In-loop filter process</w:t>
      </w:r>
      <w:bookmarkEnd w:id="1696"/>
      <w:bookmarkEnd w:id="1697"/>
      <w:bookmarkEnd w:id="1698"/>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9" w:name="_Ref373399205"/>
      <w:bookmarkStart w:id="1700" w:name="_Toc373499645"/>
      <w:bookmarkStart w:id="1701" w:name="_Toc373832753"/>
      <w:r w:rsidRPr="00983CFA">
        <w:rPr>
          <w:lang w:val="en-US"/>
        </w:rPr>
        <w:t>Parsing process</w:t>
      </w:r>
      <w:bookmarkEnd w:id="1699"/>
      <w:bookmarkEnd w:id="1700"/>
      <w:bookmarkEnd w:id="1701"/>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02" w:name="_Ref373399232"/>
      <w:bookmarkStart w:id="1703" w:name="_Toc373499646"/>
      <w:bookmarkStart w:id="1704" w:name="_Toc373832754"/>
      <w:r w:rsidRPr="00983CFA">
        <w:rPr>
          <w:lang w:val="en-US"/>
        </w:rPr>
        <w:t>Specification of bitstream subsets</w:t>
      </w:r>
      <w:bookmarkEnd w:id="1702"/>
      <w:bookmarkEnd w:id="1703"/>
      <w:bookmarkEnd w:id="1704"/>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05" w:name="_Toc373499647"/>
      <w:bookmarkStart w:id="1706" w:name="_Toc373832755"/>
      <w:r w:rsidRPr="00983CFA">
        <w:rPr>
          <w:lang w:val="en-US"/>
        </w:rPr>
        <w:t>(Void)</w:t>
      </w:r>
      <w:bookmarkEnd w:id="1705"/>
      <w:bookmarkEnd w:id="1706"/>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07" w:name="_Ref348357790"/>
      <w:bookmarkStart w:id="1708" w:name="_Toc373499648"/>
      <w:bookmarkStart w:id="1709" w:name="_Toc373832756"/>
      <w:r w:rsidRPr="00983CFA">
        <w:rPr>
          <w:lang w:val="en-US"/>
        </w:rPr>
        <w:t>Byte stream format</w:t>
      </w:r>
      <w:bookmarkEnd w:id="1707"/>
      <w:bookmarkEnd w:id="1708"/>
      <w:bookmarkEnd w:id="1709"/>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0" w:name="_Ref348357793"/>
      <w:bookmarkStart w:id="1711" w:name="_Toc373499649"/>
      <w:bookmarkStart w:id="1712" w:name="_Toc373832757"/>
      <w:r w:rsidRPr="00983CFA">
        <w:rPr>
          <w:lang w:val="en-US"/>
        </w:rPr>
        <w:t>Hypothetical reference decoder</w:t>
      </w:r>
      <w:bookmarkEnd w:id="1710"/>
      <w:bookmarkEnd w:id="1711"/>
      <w:bookmarkEnd w:id="1712"/>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3" w:name="_Ref348357799"/>
      <w:bookmarkStart w:id="1714" w:name="_Toc373499650"/>
      <w:bookmarkStart w:id="1715" w:name="_Toc373832758"/>
      <w:r w:rsidRPr="00983CFA">
        <w:rPr>
          <w:lang w:val="en-US"/>
        </w:rPr>
        <w:t>SEI messages</w:t>
      </w:r>
      <w:bookmarkEnd w:id="1713"/>
      <w:bookmarkEnd w:id="1714"/>
      <w:bookmarkEnd w:id="1715"/>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6" w:name="_Toc190849834"/>
      <w:bookmarkStart w:id="1717" w:name="_Toc198881594"/>
      <w:bookmarkStart w:id="1718" w:name="_Ref210021484"/>
      <w:bookmarkStart w:id="1719" w:name="_Toc221286691"/>
      <w:bookmarkStart w:id="1720" w:name="_Toc373499651"/>
      <w:bookmarkStart w:id="1721" w:name="_Toc373832759"/>
      <w:r w:rsidRPr="00983CFA">
        <w:rPr>
          <w:lang w:val="en-US"/>
        </w:rPr>
        <w:t>SEI message syntax</w:t>
      </w:r>
      <w:bookmarkEnd w:id="1716"/>
      <w:bookmarkEnd w:id="1717"/>
      <w:bookmarkEnd w:id="1718"/>
      <w:bookmarkEnd w:id="1719"/>
      <w:bookmarkEnd w:id="1720"/>
      <w:bookmarkEnd w:id="172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2" w:name="_Toc226457147"/>
      <w:bookmarkStart w:id="1723" w:name="_Toc248045614"/>
      <w:bookmarkStart w:id="1724" w:name="_Toc288343354"/>
      <w:bookmarkStart w:id="1725" w:name="_Toc373499652"/>
      <w:bookmarkStart w:id="1726" w:name="_Toc373832760"/>
      <w:r w:rsidRPr="00983CFA">
        <w:rPr>
          <w:lang w:val="en-US"/>
        </w:rPr>
        <w:t xml:space="preserve">Layers </w:t>
      </w:r>
      <w:r>
        <w:rPr>
          <w:lang w:val="en-US"/>
        </w:rPr>
        <w:t xml:space="preserve">not </w:t>
      </w:r>
      <w:r w:rsidRPr="00983CFA">
        <w:rPr>
          <w:lang w:val="en-US"/>
        </w:rPr>
        <w:t xml:space="preserve">present SEI message </w:t>
      </w:r>
      <w:bookmarkEnd w:id="1722"/>
      <w:bookmarkEnd w:id="1723"/>
      <w:bookmarkEnd w:id="1724"/>
      <w:r w:rsidRPr="00983CFA">
        <w:rPr>
          <w:lang w:val="en-US"/>
        </w:rPr>
        <w:t>syntax</w:t>
      </w:r>
      <w:bookmarkEnd w:id="1725"/>
      <w:bookmarkEnd w:id="1726"/>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7" w:name="_Toc373499653"/>
      <w:bookmarkStart w:id="1728" w:name="_Toc373832761"/>
      <w:r w:rsidRPr="00983CFA">
        <w:rPr>
          <w:lang w:val="en-US"/>
        </w:rPr>
        <w:lastRenderedPageBreak/>
        <w:t>Inter-layer constrained tile sets SEI message syntax</w:t>
      </w:r>
      <w:bookmarkEnd w:id="1727"/>
      <w:bookmarkEnd w:id="172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9" w:name="_Toc373499654"/>
      <w:bookmarkStart w:id="1730" w:name="_Toc373832762"/>
      <w:r>
        <w:rPr>
          <w:lang w:val="en-US"/>
        </w:rPr>
        <w:t>Bitstream partition nesting</w:t>
      </w:r>
      <w:r w:rsidRPr="00983CFA">
        <w:rPr>
          <w:lang w:val="en-US"/>
        </w:rPr>
        <w:t xml:space="preserve"> SEI message syntax</w:t>
      </w:r>
      <w:bookmarkEnd w:id="1729"/>
      <w:bookmarkEnd w:id="1730"/>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1" w:name="_Toc373499655"/>
      <w:bookmarkStart w:id="1732" w:name="_Toc373832763"/>
      <w:r>
        <w:rPr>
          <w:lang w:val="en-US"/>
        </w:rPr>
        <w:lastRenderedPageBreak/>
        <w:t>Bitstream partition initial arrival time</w:t>
      </w:r>
      <w:r w:rsidRPr="00983CFA">
        <w:rPr>
          <w:lang w:val="en-US"/>
        </w:rPr>
        <w:t xml:space="preserve"> SEI message syntax</w:t>
      </w:r>
      <w:bookmarkEnd w:id="1731"/>
      <w:bookmarkEnd w:id="173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3" w:name="_Toc373499656"/>
      <w:bookmarkStart w:id="1734" w:name="_Toc373832764"/>
      <w:r>
        <w:rPr>
          <w:lang w:val="en-US"/>
        </w:rPr>
        <w:t>Bitstream partition HRD parameters</w:t>
      </w:r>
      <w:r w:rsidRPr="00983CFA">
        <w:rPr>
          <w:lang w:val="en-US"/>
        </w:rPr>
        <w:t xml:space="preserve"> SEI message syntax</w:t>
      </w:r>
      <w:bookmarkEnd w:id="1733"/>
      <w:bookmarkEnd w:id="173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5" w:name="_Toc373499657"/>
      <w:bookmarkStart w:id="1736" w:name="_Toc373832765"/>
      <w:r w:rsidRPr="00983CFA">
        <w:rPr>
          <w:lang w:val="en-US"/>
        </w:rPr>
        <w:lastRenderedPageBreak/>
        <w:t>SEI message semantics</w:t>
      </w:r>
      <w:bookmarkEnd w:id="1735"/>
      <w:bookmarkEnd w:id="1736"/>
    </w:p>
    <w:p w:rsidR="000B06B6" w:rsidRPr="00983CFA" w:rsidRDefault="000B06B6" w:rsidP="000B06B6">
      <w:pPr>
        <w:pStyle w:val="Caption"/>
      </w:pPr>
      <w:bookmarkStart w:id="1737"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37"/>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738"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9" w:name="_Toc373499658"/>
      <w:bookmarkStart w:id="1740" w:name="_Toc373832766"/>
      <w:r w:rsidRPr="00983CFA">
        <w:rPr>
          <w:lang w:val="en-US"/>
        </w:rPr>
        <w:t>Layers not present SEI message semantics</w:t>
      </w:r>
      <w:bookmarkEnd w:id="1739"/>
      <w:bookmarkEnd w:id="1740"/>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1" w:name="_Toc373499659"/>
      <w:bookmarkStart w:id="1742" w:name="_Toc373832767"/>
      <w:bookmarkStart w:id="1743" w:name="_Ref355956448"/>
      <w:r w:rsidRPr="00983CFA">
        <w:rPr>
          <w:lang w:val="en-US"/>
        </w:rPr>
        <w:t>Inter-layer constrained tile sets SEI message semantics</w:t>
      </w:r>
      <w:bookmarkEnd w:id="1741"/>
      <w:bookmarkEnd w:id="1742"/>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4" w:name="_Toc373499660"/>
      <w:bookmarkStart w:id="1745" w:name="_Toc373832768"/>
      <w:bookmarkStart w:id="1746" w:name="_Ref363585405"/>
      <w:r>
        <w:rPr>
          <w:lang w:val="en-US"/>
        </w:rPr>
        <w:t>Bitstream partition nesting</w:t>
      </w:r>
      <w:r w:rsidRPr="00983CFA">
        <w:rPr>
          <w:lang w:val="en-US"/>
        </w:rPr>
        <w:t xml:space="preserve"> SEI message semantics</w:t>
      </w:r>
      <w:bookmarkEnd w:id="1744"/>
      <w:bookmarkEnd w:id="1745"/>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7" w:name="_Toc373499661"/>
      <w:bookmarkStart w:id="1748" w:name="_Toc373832769"/>
      <w:r>
        <w:rPr>
          <w:lang w:val="en-US"/>
        </w:rPr>
        <w:lastRenderedPageBreak/>
        <w:t>Bitstream partition initial arrival time</w:t>
      </w:r>
      <w:r w:rsidRPr="00983CFA">
        <w:rPr>
          <w:lang w:val="en-US"/>
        </w:rPr>
        <w:t xml:space="preserve"> SEI message semantics</w:t>
      </w:r>
      <w:bookmarkEnd w:id="1747"/>
      <w:bookmarkEnd w:id="1748"/>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9" w:name="_Toc373499662"/>
      <w:bookmarkStart w:id="1750" w:name="_Toc373832770"/>
      <w:r>
        <w:rPr>
          <w:lang w:val="en-US"/>
        </w:rPr>
        <w:t>Bitstream partition HRD parameters</w:t>
      </w:r>
      <w:r w:rsidRPr="00983CFA">
        <w:rPr>
          <w:lang w:val="en-US"/>
        </w:rPr>
        <w:t xml:space="preserve"> SEI message semantics</w:t>
      </w:r>
      <w:bookmarkEnd w:id="1749"/>
      <w:bookmarkEnd w:id="1750"/>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51" w:name="_Ref373340820"/>
      <w:bookmarkStart w:id="1752" w:name="_Toc373499663"/>
      <w:bookmarkStart w:id="1753" w:name="_Toc373832771"/>
      <w:r w:rsidRPr="00D75CF0">
        <w:rPr>
          <w:lang w:val="en-US"/>
        </w:rPr>
        <w:t>Video usability information</w:t>
      </w:r>
      <w:bookmarkEnd w:id="1746"/>
      <w:bookmarkEnd w:id="1751"/>
      <w:bookmarkEnd w:id="1752"/>
      <w:bookmarkEnd w:id="1753"/>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4" w:name="_Toc373499664"/>
      <w:bookmarkStart w:id="1755" w:name="_Toc373832772"/>
      <w:r w:rsidRPr="00D75CF0">
        <w:rPr>
          <w:lang w:val="en-US"/>
        </w:rPr>
        <w:t>General</w:t>
      </w:r>
      <w:bookmarkEnd w:id="1754"/>
      <w:bookmarkEnd w:id="175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6" w:name="_Toc373499665"/>
      <w:bookmarkStart w:id="1757" w:name="_Toc373832773"/>
      <w:r w:rsidRPr="00D75CF0">
        <w:rPr>
          <w:lang w:val="en-US"/>
        </w:rPr>
        <w:t>VUI syntax</w:t>
      </w:r>
      <w:bookmarkEnd w:id="1756"/>
      <w:bookmarkEnd w:id="175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58" w:name="_Toc373499666"/>
      <w:bookmarkStart w:id="1759" w:name="_Toc373832774"/>
      <w:r w:rsidRPr="00D75CF0">
        <w:lastRenderedPageBreak/>
        <w:t>VUI semantics</w:t>
      </w:r>
      <w:bookmarkEnd w:id="1758"/>
      <w:bookmarkEnd w:id="1759"/>
    </w:p>
    <w:p w:rsidR="000B06B6" w:rsidRPr="00D75CF0" w:rsidRDefault="000B06B6" w:rsidP="008557C3">
      <w:pPr>
        <w:pStyle w:val="3H2"/>
        <w:keepLines w:val="0"/>
        <w:numPr>
          <w:ilvl w:val="3"/>
          <w:numId w:val="37"/>
        </w:numPr>
        <w:tabs>
          <w:tab w:val="clear" w:pos="720"/>
          <w:tab w:val="num" w:pos="1134"/>
        </w:tabs>
        <w:ind w:left="1134" w:hanging="1134"/>
      </w:pPr>
      <w:bookmarkStart w:id="1760" w:name="_Toc373499667"/>
      <w:bookmarkStart w:id="1761" w:name="_Toc373832775"/>
      <w:r w:rsidRPr="00D75CF0">
        <w:t>VUI parameters semantics</w:t>
      </w:r>
      <w:bookmarkEnd w:id="1760"/>
      <w:bookmarkEnd w:id="176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762" w:name="_Toc373499668"/>
      <w:bookmarkStart w:id="1763" w:name="_Toc373832776"/>
      <w:r w:rsidRPr="00D75CF0">
        <w:t>HRD parameters semantics</w:t>
      </w:r>
      <w:bookmarkEnd w:id="1762"/>
      <w:bookmarkEnd w:id="176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764" w:name="_Toc373499669"/>
      <w:bookmarkStart w:id="1765" w:name="_Toc373832777"/>
      <w:r w:rsidRPr="00D75CF0">
        <w:t>Sub-layer HRD parameters semantics</w:t>
      </w:r>
      <w:bookmarkEnd w:id="1764"/>
      <w:bookmarkEnd w:id="1765"/>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38"/>
      <w:bookmarkEnd w:id="1743"/>
    </w:p>
    <w:p w:rsidR="0056407A" w:rsidRPr="00941625" w:rsidRDefault="00944988" w:rsidP="008557C3">
      <w:pPr>
        <w:pStyle w:val="Annex1"/>
        <w:keepNext/>
        <w:keepLines/>
        <w:numPr>
          <w:ilvl w:val="0"/>
          <w:numId w:val="38"/>
        </w:numPr>
        <w:spacing w:before="480"/>
        <w:outlineLvl w:val="0"/>
        <w:rPr>
          <w:b w:val="0"/>
          <w:sz w:val="24"/>
          <w:szCs w:val="24"/>
        </w:rPr>
      </w:pPr>
      <w:bookmarkStart w:id="1766" w:name="_Ref348033633"/>
      <w:r w:rsidRPr="00867980">
        <w:rPr>
          <w:lang w:val="en-CA"/>
        </w:rPr>
        <w:br w:type="page"/>
      </w:r>
      <w:bookmarkStart w:id="1767" w:name="_Toc356824313"/>
      <w:bookmarkStart w:id="1768" w:name="_Toc356148114"/>
      <w:bookmarkStart w:id="1769" w:name="_Toc373832778"/>
      <w:bookmarkEnd w:id="176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767"/>
      <w:bookmarkEnd w:id="1768"/>
      <w:r w:rsidR="00941625">
        <w:rPr>
          <w:b w:val="0"/>
          <w:sz w:val="24"/>
          <w:szCs w:val="24"/>
          <w:lang w:val="en-CA"/>
        </w:rPr>
        <w:t>extension</w:t>
      </w:r>
      <w:bookmarkEnd w:id="176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770" w:name="_Toc357439288"/>
      <w:bookmarkStart w:id="1771" w:name="_Toc356824314"/>
      <w:bookmarkStart w:id="1772" w:name="_Toc356148115"/>
      <w:bookmarkStart w:id="1773" w:name="_Toc348629434"/>
      <w:bookmarkStart w:id="1774" w:name="_Toc351367661"/>
      <w:bookmarkStart w:id="1775" w:name="_Toc373832779"/>
      <w:r w:rsidRPr="00867980">
        <w:rPr>
          <w:lang w:val="en-CA"/>
        </w:rPr>
        <w:t>Scope</w:t>
      </w:r>
      <w:bookmarkEnd w:id="1770"/>
      <w:bookmarkEnd w:id="1771"/>
      <w:bookmarkEnd w:id="1772"/>
      <w:bookmarkEnd w:id="1773"/>
      <w:bookmarkEnd w:id="1774"/>
      <w:bookmarkEnd w:id="177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776" w:name="_Toc357439289"/>
      <w:bookmarkStart w:id="1777" w:name="_Toc356824315"/>
      <w:bookmarkStart w:id="1778" w:name="_Toc356148116"/>
      <w:bookmarkStart w:id="1779" w:name="_Toc348629435"/>
      <w:bookmarkStart w:id="1780" w:name="_Toc351367662"/>
      <w:bookmarkStart w:id="1781" w:name="_Toc373832780"/>
      <w:r w:rsidRPr="00867980">
        <w:rPr>
          <w:lang w:val="en-CA"/>
        </w:rPr>
        <w:t>Normative references</w:t>
      </w:r>
      <w:bookmarkEnd w:id="1776"/>
      <w:bookmarkEnd w:id="1777"/>
      <w:bookmarkEnd w:id="1778"/>
      <w:bookmarkEnd w:id="1779"/>
      <w:bookmarkEnd w:id="1780"/>
      <w:bookmarkEnd w:id="178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782" w:name="_Toc357439290"/>
      <w:bookmarkStart w:id="1783" w:name="_Toc356824316"/>
      <w:bookmarkStart w:id="1784" w:name="_Toc356148117"/>
      <w:bookmarkStart w:id="1785" w:name="_Toc348629436"/>
      <w:bookmarkStart w:id="1786" w:name="_Toc351367663"/>
      <w:bookmarkStart w:id="1787" w:name="_Toc373832781"/>
      <w:r w:rsidRPr="00867980">
        <w:rPr>
          <w:lang w:val="en-CA"/>
        </w:rPr>
        <w:t>Definitions</w:t>
      </w:r>
      <w:bookmarkEnd w:id="1782"/>
      <w:bookmarkEnd w:id="1783"/>
      <w:bookmarkEnd w:id="1784"/>
      <w:bookmarkEnd w:id="1785"/>
      <w:bookmarkEnd w:id="1786"/>
      <w:bookmarkEnd w:id="1787"/>
    </w:p>
    <w:p w:rsidR="001A5CE9" w:rsidRDefault="001A5CE9" w:rsidP="001A5CE9">
      <w:pPr>
        <w:pStyle w:val="3N"/>
        <w:rPr>
          <w:lang w:val="en-CA"/>
        </w:rPr>
      </w:pPr>
      <w:bookmarkStart w:id="1788" w:name="_Toc357439291"/>
      <w:bookmarkStart w:id="1789" w:name="_Toc356824317"/>
      <w:bookmarkStart w:id="1790" w:name="_Toc356148118"/>
      <w:bookmarkStart w:id="1791" w:name="_Toc348629437"/>
      <w:bookmarkStart w:id="1792"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793" w:name="_Toc373832782"/>
      <w:r w:rsidRPr="00867980">
        <w:rPr>
          <w:lang w:val="en-CA"/>
        </w:rPr>
        <w:t>Abbreviations</w:t>
      </w:r>
      <w:bookmarkEnd w:id="1788"/>
      <w:bookmarkEnd w:id="1789"/>
      <w:bookmarkEnd w:id="1790"/>
      <w:bookmarkEnd w:id="1791"/>
      <w:bookmarkEnd w:id="1792"/>
      <w:bookmarkEnd w:id="179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794" w:name="_Toc357439292"/>
      <w:bookmarkStart w:id="1795" w:name="_Toc356824318"/>
      <w:bookmarkStart w:id="1796" w:name="_Toc356148119"/>
      <w:bookmarkStart w:id="1797" w:name="_Toc348629438"/>
      <w:bookmarkStart w:id="1798" w:name="_Toc351367665"/>
      <w:bookmarkStart w:id="1799" w:name="_Toc373832783"/>
      <w:r w:rsidRPr="00867980">
        <w:rPr>
          <w:lang w:val="en-CA"/>
        </w:rPr>
        <w:t>Conventions</w:t>
      </w:r>
      <w:bookmarkEnd w:id="1794"/>
      <w:bookmarkEnd w:id="1795"/>
      <w:bookmarkEnd w:id="1796"/>
      <w:bookmarkEnd w:id="1797"/>
      <w:bookmarkEnd w:id="1798"/>
      <w:bookmarkEnd w:id="179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00" w:name="_Toc357439293"/>
      <w:bookmarkStart w:id="1801" w:name="_Toc356824319"/>
      <w:bookmarkStart w:id="1802" w:name="_Toc356148120"/>
      <w:bookmarkStart w:id="1803" w:name="_Toc348629439"/>
      <w:bookmarkStart w:id="1804" w:name="_Toc351367666"/>
      <w:bookmarkStart w:id="1805" w:name="_Toc373832784"/>
      <w:r w:rsidRPr="00867980">
        <w:rPr>
          <w:lang w:val="en-CA"/>
        </w:rPr>
        <w:t>Source, coded, decoded and output data formats, scanning processes, and neighbouring relationships</w:t>
      </w:r>
      <w:bookmarkEnd w:id="1800"/>
      <w:bookmarkEnd w:id="1801"/>
      <w:bookmarkEnd w:id="1802"/>
      <w:bookmarkEnd w:id="1803"/>
      <w:bookmarkEnd w:id="1804"/>
      <w:bookmarkEnd w:id="1805"/>
    </w:p>
    <w:p w:rsidR="009B5E7F" w:rsidRPr="00021B77" w:rsidRDefault="009B5E7F" w:rsidP="008557C3">
      <w:pPr>
        <w:pStyle w:val="Annex3"/>
        <w:numPr>
          <w:ilvl w:val="2"/>
          <w:numId w:val="37"/>
        </w:numPr>
        <w:tabs>
          <w:tab w:val="clear" w:pos="1440"/>
        </w:tabs>
        <w:textAlignment w:val="auto"/>
      </w:pPr>
      <w:bookmarkStart w:id="1806" w:name="_Ref364437398"/>
      <w:bookmarkStart w:id="1807" w:name="_Toc373832785"/>
      <w:r w:rsidRPr="00021B77">
        <w:t>Derivation process for referenc</w:t>
      </w:r>
      <w:r>
        <w:t>e layer sample location</w:t>
      </w:r>
      <w:bookmarkEnd w:id="1806"/>
      <w:bookmarkEnd w:id="1807"/>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08" w:name="_Toc357439294"/>
      <w:bookmarkStart w:id="1809"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810" w:name="_Toc351667785"/>
      <w:bookmarkStart w:id="1811" w:name="_Ref351668463"/>
      <w:bookmarkStart w:id="1812" w:name="_Ref351668475"/>
      <w:bookmarkStart w:id="1813" w:name="_Ref364437312"/>
      <w:bookmarkStart w:id="1814" w:name="_Ref364437331"/>
      <w:bookmarkStart w:id="1815" w:name="_Toc373832786"/>
      <w:r w:rsidRPr="00021B77">
        <w:t>Derivation process for reference layer sample location used in resampling</w:t>
      </w:r>
      <w:bookmarkEnd w:id="1810"/>
      <w:bookmarkEnd w:id="1811"/>
      <w:bookmarkEnd w:id="1812"/>
      <w:bookmarkEnd w:id="1813"/>
      <w:bookmarkEnd w:id="1814"/>
      <w:bookmarkEnd w:id="1815"/>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816" w:name="_Toc356148121"/>
      <w:bookmarkStart w:id="1817" w:name="_Toc348629440"/>
      <w:bookmarkStart w:id="1818" w:name="_Toc351367667"/>
      <w:bookmarkStart w:id="1819" w:name="_Toc373832787"/>
      <w:r w:rsidRPr="00867980">
        <w:rPr>
          <w:sz w:val="20"/>
          <w:lang w:val="en-CA"/>
        </w:rPr>
        <w:t>Syntax and semantics</w:t>
      </w:r>
      <w:bookmarkEnd w:id="1808"/>
      <w:bookmarkEnd w:id="1809"/>
      <w:bookmarkEnd w:id="1816"/>
      <w:bookmarkEnd w:id="1817"/>
      <w:bookmarkEnd w:id="1818"/>
      <w:bookmarkEnd w:id="181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820" w:name="_Toc351057968"/>
      <w:bookmarkStart w:id="1821" w:name="_Toc351335564"/>
      <w:bookmarkStart w:id="1822" w:name="_Toc351057980"/>
      <w:bookmarkStart w:id="1823" w:name="_Toc351335576"/>
      <w:bookmarkStart w:id="1824" w:name="_Toc357439316"/>
      <w:bookmarkStart w:id="1825" w:name="_Toc356824342"/>
      <w:bookmarkStart w:id="1826" w:name="_Toc356148143"/>
      <w:bookmarkStart w:id="1827" w:name="_Toc348629460"/>
      <w:bookmarkStart w:id="1828" w:name="_Toc351367691"/>
      <w:bookmarkStart w:id="1829" w:name="_Toc373832788"/>
      <w:bookmarkEnd w:id="1820"/>
      <w:bookmarkEnd w:id="1821"/>
      <w:bookmarkEnd w:id="1822"/>
      <w:bookmarkEnd w:id="1823"/>
      <w:r w:rsidRPr="00CA7539">
        <w:rPr>
          <w:lang w:val="en-CA"/>
        </w:rPr>
        <w:t>Decoding process</w:t>
      </w:r>
      <w:r w:rsidR="00665193" w:rsidRPr="00CA7539">
        <w:rPr>
          <w:lang w:val="en-CA"/>
        </w:rPr>
        <w:t>es</w:t>
      </w:r>
      <w:bookmarkEnd w:id="1824"/>
      <w:bookmarkEnd w:id="1825"/>
      <w:bookmarkEnd w:id="1826"/>
      <w:bookmarkEnd w:id="1827"/>
      <w:bookmarkEnd w:id="1828"/>
      <w:bookmarkEnd w:id="1829"/>
    </w:p>
    <w:p w:rsidR="009B75C0" w:rsidRDefault="00A77488" w:rsidP="008557C3">
      <w:pPr>
        <w:pStyle w:val="Annex3"/>
        <w:numPr>
          <w:ilvl w:val="2"/>
          <w:numId w:val="37"/>
        </w:numPr>
        <w:tabs>
          <w:tab w:val="clear" w:pos="1440"/>
        </w:tabs>
        <w:textAlignment w:val="auto"/>
        <w:rPr>
          <w:noProof/>
        </w:rPr>
      </w:pPr>
      <w:bookmarkStart w:id="1830" w:name="_Toc347485200"/>
      <w:bookmarkStart w:id="1831" w:name="_Toc348629495"/>
      <w:bookmarkStart w:id="1832" w:name="_Toc348630649"/>
      <w:bookmarkStart w:id="1833" w:name="_Toc348631607"/>
      <w:bookmarkStart w:id="1834" w:name="_Toc348631886"/>
      <w:bookmarkStart w:id="1835" w:name="_Toc348632154"/>
      <w:bookmarkStart w:id="1836" w:name="_Toc348632894"/>
      <w:bookmarkStart w:id="1837" w:name="_Toc348633151"/>
      <w:bookmarkStart w:id="1838" w:name="_Toc351667809"/>
      <w:bookmarkStart w:id="1839" w:name="_Toc373832789"/>
      <w:bookmarkStart w:id="1840" w:name="_Ref346393708"/>
      <w:bookmarkStart w:id="1841" w:name="_Ref351062399"/>
      <w:bookmarkStart w:id="1842" w:name="_Toc357439317"/>
      <w:bookmarkStart w:id="1843" w:name="_Toc356824343"/>
      <w:bookmarkStart w:id="1844" w:name="_Toc356148144"/>
      <w:bookmarkStart w:id="1845" w:name="_Toc348629461"/>
      <w:bookmarkStart w:id="1846" w:name="_Toc351367692"/>
      <w:r w:rsidRPr="006314FB">
        <w:rPr>
          <w:noProof/>
        </w:rPr>
        <w:t>General</w:t>
      </w:r>
      <w:r w:rsidR="009B75C0" w:rsidRPr="00943A5F">
        <w:rPr>
          <w:noProof/>
        </w:rPr>
        <w:t xml:space="preserve"> decoding process</w:t>
      </w:r>
      <w:bookmarkEnd w:id="1830"/>
      <w:bookmarkEnd w:id="1831"/>
      <w:bookmarkEnd w:id="1832"/>
      <w:bookmarkEnd w:id="1833"/>
      <w:bookmarkEnd w:id="1834"/>
      <w:bookmarkEnd w:id="1835"/>
      <w:bookmarkEnd w:id="1836"/>
      <w:bookmarkEnd w:id="1837"/>
      <w:bookmarkEnd w:id="1838"/>
      <w:bookmarkEnd w:id="1839"/>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847" w:name="_Ref373775286"/>
      <w:bookmarkStart w:id="1848" w:name="_Toc373832790"/>
      <w:r w:rsidRPr="008E14A4">
        <w:t>D</w:t>
      </w:r>
      <w:r w:rsidR="00665193" w:rsidRPr="008E14A4">
        <w:t>ecoding</w:t>
      </w:r>
      <w:r w:rsidR="00944988" w:rsidRPr="008E14A4">
        <w:t xml:space="preserve"> process</w:t>
      </w:r>
      <w:bookmarkEnd w:id="1840"/>
      <w:r w:rsidRPr="008E14A4">
        <w:t xml:space="preserve"> for a coded picture with nuh_layer_id greater than 0</w:t>
      </w:r>
      <w:bookmarkEnd w:id="1841"/>
      <w:bookmarkEnd w:id="1842"/>
      <w:bookmarkEnd w:id="1843"/>
      <w:bookmarkEnd w:id="1844"/>
      <w:bookmarkEnd w:id="1845"/>
      <w:bookmarkEnd w:id="1846"/>
      <w:bookmarkEnd w:id="1847"/>
      <w:bookmarkEnd w:id="184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849" w:name="_Toc351335582"/>
      <w:bookmarkStart w:id="1850" w:name="_Ref346526853"/>
      <w:bookmarkStart w:id="1851" w:name="_Toc357439318"/>
      <w:bookmarkStart w:id="1852" w:name="_Toc356824344"/>
      <w:bookmarkStart w:id="1853" w:name="_Toc356148145"/>
      <w:bookmarkStart w:id="1854" w:name="_Toc348629462"/>
      <w:bookmarkStart w:id="1855" w:name="_Toc351367693"/>
      <w:bookmarkStart w:id="1856" w:name="_Toc373832791"/>
      <w:bookmarkStart w:id="1857" w:name="_Ref346440968"/>
      <w:bookmarkEnd w:id="1849"/>
      <w:r w:rsidRPr="008E14A4">
        <w:t>Decoding process for inter-layer reference picture set</w:t>
      </w:r>
      <w:bookmarkEnd w:id="1850"/>
      <w:bookmarkEnd w:id="1851"/>
      <w:bookmarkEnd w:id="1852"/>
      <w:bookmarkEnd w:id="1853"/>
      <w:bookmarkEnd w:id="1854"/>
      <w:bookmarkEnd w:id="1855"/>
      <w:bookmarkEnd w:id="185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858" w:name="_Ref346872782"/>
      <w:bookmarkStart w:id="185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860" w:name="_Ref355956155"/>
      <w:bookmarkStart w:id="1861" w:name="_Toc357439319"/>
      <w:bookmarkStart w:id="1862" w:name="_Toc356824345"/>
      <w:bookmarkStart w:id="1863" w:name="_Toc356148146"/>
      <w:bookmarkStart w:id="1864" w:name="_Toc348629463"/>
      <w:bookmarkStart w:id="1865" w:name="_Toc351367694"/>
      <w:bookmarkStart w:id="1866" w:name="_Toc373832792"/>
      <w:r w:rsidRPr="001533A7">
        <w:t>Marking</w:t>
      </w:r>
      <w:r w:rsidR="00153FC4" w:rsidRPr="001533A7">
        <w:t xml:space="preserve"> process for ending the decoding of a coded picture with nuh_layer_id greater than 0</w:t>
      </w:r>
      <w:bookmarkEnd w:id="1858"/>
      <w:bookmarkEnd w:id="1860"/>
      <w:bookmarkEnd w:id="1861"/>
      <w:bookmarkEnd w:id="1862"/>
      <w:bookmarkEnd w:id="1863"/>
      <w:bookmarkEnd w:id="1864"/>
      <w:bookmarkEnd w:id="1865"/>
      <w:bookmarkEnd w:id="186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867" w:name="_Ref371062231"/>
      <w:bookmarkStart w:id="1868" w:name="_Ref371062289"/>
      <w:bookmarkStart w:id="1869" w:name="_Ref371062302"/>
      <w:bookmarkStart w:id="1870" w:name="_Ref371072921"/>
      <w:bookmarkStart w:id="1871" w:name="_Toc373832793"/>
      <w:bookmarkStart w:id="1872" w:name="_Toc357439320"/>
      <w:bookmarkStart w:id="1873" w:name="_Toc356824346"/>
      <w:r w:rsidRPr="00665644">
        <w:t xml:space="preserve">Resampling process for </w:t>
      </w:r>
      <w:r>
        <w:t xml:space="preserve">inter layer </w:t>
      </w:r>
      <w:r w:rsidRPr="00665644">
        <w:t>reference pictures</w:t>
      </w:r>
      <w:bookmarkEnd w:id="1867"/>
      <w:bookmarkEnd w:id="1868"/>
      <w:bookmarkEnd w:id="1869"/>
      <w:bookmarkEnd w:id="1870"/>
      <w:bookmarkEnd w:id="1871"/>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874" w:name="_Ref348598889"/>
      <w:r w:rsidRPr="00665644">
        <w:t>Resampling process of picture sample values</w:t>
      </w:r>
      <w:bookmarkEnd w:id="1874"/>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875" w:name="_Ref348598872"/>
      <w:r>
        <w:t>Resampling process of l</w:t>
      </w:r>
      <w:r w:rsidRPr="00665644">
        <w:t>uma sample</w:t>
      </w:r>
      <w:r>
        <w:t xml:space="preserve"> values</w:t>
      </w:r>
      <w:bookmarkEnd w:id="187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876" w:name="_Ref348037885"/>
      <w:r>
        <w:t>R</w:t>
      </w:r>
      <w:r w:rsidRPr="00665644">
        <w:t>esampling process</w:t>
      </w:r>
      <w:r>
        <w:t xml:space="preserve"> of chroma sample values</w:t>
      </w:r>
      <w:bookmarkEnd w:id="1876"/>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877" w:name="_Ref347127882"/>
      <w:r>
        <w:rPr>
          <w:noProof/>
          <w:lang w:eastAsia="ko-KR"/>
        </w:rPr>
        <w:t>Luma</w:t>
      </w:r>
      <w:r w:rsidRPr="00665644">
        <w:rPr>
          <w:noProof/>
          <w:lang w:eastAsia="ko-KR"/>
        </w:rPr>
        <w:t xml:space="preserve"> sample </w:t>
      </w:r>
      <w:r>
        <w:rPr>
          <w:noProof/>
          <w:lang w:eastAsia="ko-KR"/>
        </w:rPr>
        <w:t>interpolation process</w:t>
      </w:r>
      <w:bookmarkEnd w:id="1877"/>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878" w:name="_Ref351654170"/>
      <w:bookmarkStart w:id="1879" w:name="_Ref351655790"/>
      <w:r w:rsidRPr="003243B0">
        <w:lastRenderedPageBreak/>
        <w:t>Table </w:t>
      </w:r>
      <w:r w:rsidR="00E907A9">
        <w:t>H</w:t>
      </w:r>
      <w:r w:rsidRPr="003243B0">
        <w:noBreakHyphen/>
      </w:r>
      <w:bookmarkEnd w:id="1878"/>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879"/>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880" w:name="_Ref347151884"/>
      <w:r w:rsidRPr="00C37BE1">
        <w:rPr>
          <w:noProof/>
          <w:lang w:eastAsia="ko-KR"/>
        </w:rPr>
        <w:t>Chroma</w:t>
      </w:r>
      <w:r w:rsidRPr="007C15BC">
        <w:rPr>
          <w:noProof/>
          <w:lang w:eastAsia="ko-KR"/>
        </w:rPr>
        <w:t xml:space="preserve"> sample interpolation process</w:t>
      </w:r>
      <w:bookmarkEnd w:id="1880"/>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881"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88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882" w:name="_Ref364437164"/>
      <w:r w:rsidRPr="00665644">
        <w:t>Resampling process of picture motion field</w:t>
      </w:r>
      <w:bookmarkEnd w:id="188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883" w:name="_Ref348599073"/>
      <w:r w:rsidRPr="00665644">
        <w:rPr>
          <w:noProof/>
        </w:rPr>
        <w:t xml:space="preserve">Derivation process </w:t>
      </w:r>
      <w:r>
        <w:rPr>
          <w:noProof/>
        </w:rPr>
        <w:t>for</w:t>
      </w:r>
      <w:r w:rsidRPr="00665644">
        <w:rPr>
          <w:noProof/>
        </w:rPr>
        <w:t xml:space="preserve"> inter layer motion</w:t>
      </w:r>
      <w:bookmarkEnd w:id="188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884" w:name="OLE_LINK6"/>
      <w:bookmarkStart w:id="1885"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884"/>
      <w:bookmarkEnd w:id="1885"/>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886" w:name="OLE_LINK469"/>
      <w:bookmarkStart w:id="1887" w:name="OLE_LINK470"/>
      <w:bookmarkStart w:id="1888" w:name="OLE_LINK461"/>
      <w:bookmarkStart w:id="1889" w:name="OLE_LINK462"/>
      <w:bookmarkStart w:id="1890" w:name="OLE_LINK82"/>
      <w:bookmarkStart w:id="1891" w:name="OLE_LINK439"/>
      <w:bookmarkStart w:id="1892"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886"/>
      <w:bookmarkEnd w:id="1887"/>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888"/>
      <w:bookmarkEnd w:id="1889"/>
      <w:bookmarkEnd w:id="1890"/>
      <w:r w:rsidRPr="00841AE6">
        <w:rPr>
          <w:noProof/>
          <w:sz w:val="20"/>
          <w:szCs w:val="20"/>
          <w:lang w:eastAsia="ko-KR"/>
        </w:rPr>
        <w:t xml:space="preserve">= </w:t>
      </w:r>
      <w:bookmarkStart w:id="1893" w:name="OLE_LINK463"/>
      <w:bookmarkStart w:id="1894" w:name="OLE_LINK464"/>
      <w:bookmarkStart w:id="1895" w:name="OLE_LINK465"/>
      <w:bookmarkStart w:id="1896" w:name="OLE_LINK466"/>
      <w:bookmarkStart w:id="1897" w:name="OLE_LINK74"/>
      <w:bookmarkStart w:id="1898" w:name="OLE_LINK75"/>
      <w:r w:rsidRPr="00841AE6">
        <w:rPr>
          <w:noProof/>
          <w:sz w:val="20"/>
          <w:szCs w:val="20"/>
          <w:lang w:eastAsia="ko-KR"/>
        </w:rPr>
        <w:t>Clip3(</w:t>
      </w:r>
      <w:bookmarkEnd w:id="1893"/>
      <w:bookmarkEnd w:id="1894"/>
      <w:r w:rsidRPr="00841AE6">
        <w:rPr>
          <w:noProof/>
          <w:sz w:val="20"/>
          <w:szCs w:val="20"/>
          <w:lang w:eastAsia="ko-KR"/>
        </w:rPr>
        <w:t> −4096, 4095,</w:t>
      </w:r>
      <w:bookmarkEnd w:id="1895"/>
      <w:bookmarkEnd w:id="1896"/>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899" w:name="OLE_LINK447"/>
      <w:bookmarkStart w:id="1900" w:name="OLE_LINK448"/>
      <w:r w:rsidRPr="00841AE6">
        <w:rPr>
          <w:noProof/>
          <w:sz w:val="20"/>
          <w:szCs w:val="20"/>
          <w:lang w:eastAsia="ko-KR"/>
        </w:rPr>
        <w:t>+ (</w:t>
      </w:r>
      <w:bookmarkStart w:id="1901" w:name="OLE_LINK72"/>
      <w:bookmarkStart w:id="1902" w:name="OLE_LINK73"/>
      <w:r w:rsidRPr="00841AE6">
        <w:rPr>
          <w:noProof/>
          <w:sz w:val="20"/>
          <w:szCs w:val="20"/>
          <w:lang w:eastAsia="ko-KR"/>
        </w:rPr>
        <w:t> </w:t>
      </w:r>
      <w:bookmarkEnd w:id="1901"/>
      <w:bookmarkEnd w:id="1902"/>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899"/>
      <w:bookmarkEnd w:id="1900"/>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897"/>
      <w:bookmarkEnd w:id="1898"/>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891"/>
      <w:bookmarkEnd w:id="1892"/>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03" w:name="OLE_LINK87"/>
      <w:bookmarkStart w:id="1904"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03"/>
      <w:bookmarkEnd w:id="1904"/>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05" w:name="_Toc356148147"/>
      <w:bookmarkStart w:id="1906" w:name="_Toc348629464"/>
      <w:bookmarkStart w:id="1907" w:name="_Toc351367695"/>
      <w:bookmarkStart w:id="1908" w:name="_Toc373832794"/>
      <w:r w:rsidRPr="00920F0C">
        <w:rPr>
          <w:lang w:val="en-CA"/>
        </w:rPr>
        <w:t>NAL unit decoding process</w:t>
      </w:r>
      <w:bookmarkEnd w:id="1872"/>
      <w:bookmarkEnd w:id="1873"/>
      <w:bookmarkEnd w:id="1905"/>
      <w:bookmarkEnd w:id="1906"/>
      <w:bookmarkEnd w:id="1907"/>
      <w:bookmarkEnd w:id="1908"/>
    </w:p>
    <w:p w:rsidR="000D0D3F" w:rsidRDefault="000D0D3F" w:rsidP="000D0D3F">
      <w:pPr>
        <w:rPr>
          <w:lang w:val="en-CA"/>
        </w:rPr>
      </w:pPr>
      <w:bookmarkStart w:id="1909" w:name="_Ref351062409"/>
      <w:bookmarkStart w:id="1910" w:name="_Toc357439321"/>
      <w:bookmarkStart w:id="1911" w:name="_Toc356824347"/>
      <w:bookmarkStart w:id="1912" w:name="_Toc356148148"/>
      <w:bookmarkStart w:id="1913" w:name="_Toc348629466"/>
      <w:bookmarkStart w:id="1914" w:name="_Toc351367696"/>
      <w:bookmarkEnd w:id="1857"/>
      <w:bookmarkEnd w:id="1859"/>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1915" w:name="_Toc373832795"/>
      <w:r w:rsidRPr="00920F0C">
        <w:rPr>
          <w:lang w:val="en-CA"/>
        </w:rPr>
        <w:t>S</w:t>
      </w:r>
      <w:r w:rsidR="00944988" w:rsidRPr="00920F0C">
        <w:rPr>
          <w:lang w:val="en-CA"/>
        </w:rPr>
        <w:t>lice decoding processes</w:t>
      </w:r>
      <w:bookmarkEnd w:id="1909"/>
      <w:bookmarkEnd w:id="1910"/>
      <w:bookmarkEnd w:id="1911"/>
      <w:bookmarkEnd w:id="1912"/>
      <w:bookmarkEnd w:id="1913"/>
      <w:bookmarkEnd w:id="1914"/>
      <w:bookmarkEnd w:id="1915"/>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16" w:name="_Toc363646430"/>
      <w:bookmarkStart w:id="1917" w:name="_Toc373832796"/>
      <w:r w:rsidRPr="00983CFA">
        <w:rPr>
          <w:lang w:val="en-US"/>
        </w:rPr>
        <w:t>Decoding process for picture order count</w:t>
      </w:r>
      <w:bookmarkEnd w:id="1916"/>
      <w:bookmarkEnd w:id="1917"/>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18" w:name="_Toc350926544"/>
      <w:bookmarkStart w:id="1919" w:name="_Toc363646431"/>
      <w:bookmarkStart w:id="1920" w:name="_Toc373832797"/>
      <w:r w:rsidRPr="00983CFA">
        <w:rPr>
          <w:lang w:val="en-US"/>
        </w:rPr>
        <w:t>Decoding process for reference picture set</w:t>
      </w:r>
      <w:bookmarkEnd w:id="1918"/>
      <w:bookmarkEnd w:id="1919"/>
      <w:bookmarkEnd w:id="1920"/>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21" w:name="_Toc363646432"/>
      <w:bookmarkStart w:id="1922" w:name="_Toc373832798"/>
      <w:r w:rsidRPr="00983CFA">
        <w:rPr>
          <w:lang w:val="en-US"/>
        </w:rPr>
        <w:t>Decoding process for generating unavailable reference pictures</w:t>
      </w:r>
      <w:bookmarkEnd w:id="1921"/>
      <w:bookmarkEnd w:id="1922"/>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23" w:name="_Ref361089034"/>
      <w:bookmarkStart w:id="1924" w:name="_Toc363646433"/>
      <w:bookmarkStart w:id="1925" w:name="_Toc373832799"/>
      <w:r w:rsidRPr="00983CFA">
        <w:rPr>
          <w:lang w:val="en-US"/>
        </w:rPr>
        <w:t>Decoding process for reference picture lists construction</w:t>
      </w:r>
      <w:bookmarkEnd w:id="1923"/>
      <w:bookmarkEnd w:id="1924"/>
      <w:bookmarkEnd w:id="1925"/>
    </w:p>
    <w:p w:rsidR="00D44B28" w:rsidRPr="00983CFA" w:rsidRDefault="00D44B28" w:rsidP="00D44B28">
      <w:pPr>
        <w:keepNext/>
        <w:keepLines/>
        <w:rPr>
          <w:lang w:val="en-US"/>
        </w:rPr>
      </w:pPr>
      <w:bookmarkStart w:id="1926" w:name="_Toc360899811"/>
      <w:bookmarkStart w:id="1927" w:name="_Toc360900055"/>
      <w:bookmarkStart w:id="1928" w:name="_Toc361055005"/>
      <w:bookmarkStart w:id="1929" w:name="_Toc361058682"/>
      <w:bookmarkStart w:id="1930" w:name="_Toc361058839"/>
      <w:bookmarkStart w:id="1931" w:name="_Toc361058985"/>
      <w:bookmarkStart w:id="1932" w:name="_Toc361059130"/>
      <w:bookmarkStart w:id="1933" w:name="_Toc361059340"/>
      <w:bookmarkStart w:id="1934" w:name="_Toc361059486"/>
      <w:bookmarkStart w:id="1935" w:name="_Toc361059632"/>
      <w:bookmarkStart w:id="1936" w:name="_Toc361059778"/>
      <w:bookmarkStart w:id="1937" w:name="_Toc361063269"/>
      <w:bookmarkStart w:id="1938" w:name="_Toc361063417"/>
      <w:bookmarkStart w:id="1939" w:name="_Toc361063563"/>
      <w:bookmarkStart w:id="1940" w:name="_Toc361063713"/>
      <w:bookmarkStart w:id="1941" w:name="_Toc361063859"/>
      <w:bookmarkStart w:id="1942" w:name="_Toc361064005"/>
      <w:bookmarkStart w:id="1943" w:name="_Toc361064152"/>
      <w:bookmarkStart w:id="1944" w:name="_Toc361066251"/>
      <w:bookmarkStart w:id="1945" w:name="_Toc361066397"/>
      <w:bookmarkStart w:id="1946" w:name="_Toc361066544"/>
      <w:bookmarkStart w:id="1947" w:name="_Toc361066690"/>
      <w:bookmarkStart w:id="1948" w:name="_Toc361066835"/>
      <w:bookmarkStart w:id="1949" w:name="_Toc361154682"/>
      <w:bookmarkStart w:id="1950" w:name="_Toc360899817"/>
      <w:bookmarkStart w:id="1951" w:name="_Toc360900061"/>
      <w:bookmarkStart w:id="1952" w:name="_Toc361055011"/>
      <w:bookmarkStart w:id="1953" w:name="_Toc361058688"/>
      <w:bookmarkStart w:id="1954" w:name="_Toc361058845"/>
      <w:bookmarkStart w:id="1955" w:name="_Toc361058991"/>
      <w:bookmarkStart w:id="1956" w:name="_Toc361059136"/>
      <w:bookmarkStart w:id="1957" w:name="_Toc361059346"/>
      <w:bookmarkStart w:id="1958" w:name="_Toc361059492"/>
      <w:bookmarkStart w:id="1959" w:name="_Toc361059638"/>
      <w:bookmarkStart w:id="1960" w:name="_Toc361059784"/>
      <w:bookmarkStart w:id="1961" w:name="_Toc361063275"/>
      <w:bookmarkStart w:id="1962" w:name="_Toc361063423"/>
      <w:bookmarkStart w:id="1963" w:name="_Toc361063569"/>
      <w:bookmarkStart w:id="1964" w:name="_Toc361063719"/>
      <w:bookmarkStart w:id="1965" w:name="_Toc361063865"/>
      <w:bookmarkStart w:id="1966" w:name="_Toc361064011"/>
      <w:bookmarkStart w:id="1967" w:name="_Toc361064158"/>
      <w:bookmarkStart w:id="1968" w:name="_Toc361066257"/>
      <w:bookmarkStart w:id="1969" w:name="_Toc361066403"/>
      <w:bookmarkStart w:id="1970" w:name="_Toc361066550"/>
      <w:bookmarkStart w:id="1971" w:name="_Toc361066696"/>
      <w:bookmarkStart w:id="1972" w:name="_Toc361066841"/>
      <w:bookmarkStart w:id="1973" w:name="_Toc361154688"/>
      <w:bookmarkStart w:id="1974" w:name="_Toc360899818"/>
      <w:bookmarkStart w:id="1975" w:name="_Toc360900062"/>
      <w:bookmarkStart w:id="1976" w:name="_Toc361055012"/>
      <w:bookmarkStart w:id="1977" w:name="_Toc361058689"/>
      <w:bookmarkStart w:id="1978" w:name="_Toc361058846"/>
      <w:bookmarkStart w:id="1979" w:name="_Toc361058992"/>
      <w:bookmarkStart w:id="1980" w:name="_Toc361059137"/>
      <w:bookmarkStart w:id="1981" w:name="_Toc361059347"/>
      <w:bookmarkStart w:id="1982" w:name="_Toc361059493"/>
      <w:bookmarkStart w:id="1983" w:name="_Toc361059639"/>
      <w:bookmarkStart w:id="1984" w:name="_Toc361059785"/>
      <w:bookmarkStart w:id="1985" w:name="_Toc361063276"/>
      <w:bookmarkStart w:id="1986" w:name="_Toc361063424"/>
      <w:bookmarkStart w:id="1987" w:name="_Toc361063570"/>
      <w:bookmarkStart w:id="1988" w:name="_Toc361063720"/>
      <w:bookmarkStart w:id="1989" w:name="_Toc361063866"/>
      <w:bookmarkStart w:id="1990" w:name="_Toc361064012"/>
      <w:bookmarkStart w:id="1991" w:name="_Toc361064159"/>
      <w:bookmarkStart w:id="1992" w:name="_Toc361066258"/>
      <w:bookmarkStart w:id="1993" w:name="_Toc361066404"/>
      <w:bookmarkStart w:id="1994" w:name="_Toc361066551"/>
      <w:bookmarkStart w:id="1995" w:name="_Toc361066697"/>
      <w:bookmarkStart w:id="1996" w:name="_Toc361066842"/>
      <w:bookmarkStart w:id="1997" w:name="_Toc361154689"/>
      <w:bookmarkStart w:id="1998" w:name="_Toc360899821"/>
      <w:bookmarkStart w:id="1999" w:name="_Toc360900065"/>
      <w:bookmarkStart w:id="2000" w:name="_Toc361055015"/>
      <w:bookmarkStart w:id="2001" w:name="_Toc361058692"/>
      <w:bookmarkStart w:id="2002" w:name="_Toc361058849"/>
      <w:bookmarkStart w:id="2003" w:name="_Toc361058995"/>
      <w:bookmarkStart w:id="2004" w:name="_Toc361059140"/>
      <w:bookmarkStart w:id="2005" w:name="_Toc361059350"/>
      <w:bookmarkStart w:id="2006" w:name="_Toc361059496"/>
      <w:bookmarkStart w:id="2007" w:name="_Toc361059642"/>
      <w:bookmarkStart w:id="2008" w:name="_Toc361059788"/>
      <w:bookmarkStart w:id="2009" w:name="_Toc361063279"/>
      <w:bookmarkStart w:id="2010" w:name="_Toc361063427"/>
      <w:bookmarkStart w:id="2011" w:name="_Toc361063573"/>
      <w:bookmarkStart w:id="2012" w:name="_Toc361063723"/>
      <w:bookmarkStart w:id="2013" w:name="_Toc361063869"/>
      <w:bookmarkStart w:id="2014" w:name="_Toc361064015"/>
      <w:bookmarkStart w:id="2015" w:name="_Toc361064162"/>
      <w:bookmarkStart w:id="2016" w:name="_Toc361066261"/>
      <w:bookmarkStart w:id="2017" w:name="_Toc361066407"/>
      <w:bookmarkStart w:id="2018" w:name="_Toc361066554"/>
      <w:bookmarkStart w:id="2019" w:name="_Toc361066700"/>
      <w:bookmarkStart w:id="2020" w:name="_Toc361066845"/>
      <w:bookmarkStart w:id="2021" w:name="_Toc361154692"/>
      <w:bookmarkStart w:id="2022" w:name="_Toc360899823"/>
      <w:bookmarkStart w:id="2023" w:name="_Toc360900067"/>
      <w:bookmarkStart w:id="2024" w:name="_Toc361055017"/>
      <w:bookmarkStart w:id="2025" w:name="_Toc361058694"/>
      <w:bookmarkStart w:id="2026" w:name="_Toc361058851"/>
      <w:bookmarkStart w:id="2027" w:name="_Toc361058997"/>
      <w:bookmarkStart w:id="2028" w:name="_Toc361059142"/>
      <w:bookmarkStart w:id="2029" w:name="_Toc361059352"/>
      <w:bookmarkStart w:id="2030" w:name="_Toc361059498"/>
      <w:bookmarkStart w:id="2031" w:name="_Toc361059644"/>
      <w:bookmarkStart w:id="2032" w:name="_Toc361059790"/>
      <w:bookmarkStart w:id="2033" w:name="_Toc361063281"/>
      <w:bookmarkStart w:id="2034" w:name="_Toc361063429"/>
      <w:bookmarkStart w:id="2035" w:name="_Toc361063575"/>
      <w:bookmarkStart w:id="2036" w:name="_Toc361063725"/>
      <w:bookmarkStart w:id="2037" w:name="_Toc361063871"/>
      <w:bookmarkStart w:id="2038" w:name="_Toc361064017"/>
      <w:bookmarkStart w:id="2039" w:name="_Toc361064164"/>
      <w:bookmarkStart w:id="2040" w:name="_Toc361066263"/>
      <w:bookmarkStart w:id="2041" w:name="_Toc361066409"/>
      <w:bookmarkStart w:id="2042" w:name="_Toc361066556"/>
      <w:bookmarkStart w:id="2043" w:name="_Toc361066702"/>
      <w:bookmarkStart w:id="2044" w:name="_Toc361066847"/>
      <w:bookmarkStart w:id="2045" w:name="_Toc361154694"/>
      <w:bookmarkStart w:id="2046" w:name="_Toc360899825"/>
      <w:bookmarkStart w:id="2047" w:name="_Toc360900069"/>
      <w:bookmarkStart w:id="2048" w:name="_Toc361055019"/>
      <w:bookmarkStart w:id="2049" w:name="_Toc361058696"/>
      <w:bookmarkStart w:id="2050" w:name="_Toc361058853"/>
      <w:bookmarkStart w:id="2051" w:name="_Toc361058999"/>
      <w:bookmarkStart w:id="2052" w:name="_Toc361059144"/>
      <w:bookmarkStart w:id="2053" w:name="_Toc361059354"/>
      <w:bookmarkStart w:id="2054" w:name="_Toc361059500"/>
      <w:bookmarkStart w:id="2055" w:name="_Toc361059646"/>
      <w:bookmarkStart w:id="2056" w:name="_Toc361059792"/>
      <w:bookmarkStart w:id="2057" w:name="_Toc361063283"/>
      <w:bookmarkStart w:id="2058" w:name="_Toc361063431"/>
      <w:bookmarkStart w:id="2059" w:name="_Toc361063577"/>
      <w:bookmarkStart w:id="2060" w:name="_Toc361063727"/>
      <w:bookmarkStart w:id="2061" w:name="_Toc361063873"/>
      <w:bookmarkStart w:id="2062" w:name="_Toc361064019"/>
      <w:bookmarkStart w:id="2063" w:name="_Toc361064166"/>
      <w:bookmarkStart w:id="2064" w:name="_Toc361066265"/>
      <w:bookmarkStart w:id="2065" w:name="_Toc361066411"/>
      <w:bookmarkStart w:id="2066" w:name="_Toc361066558"/>
      <w:bookmarkStart w:id="2067" w:name="_Toc361066704"/>
      <w:bookmarkStart w:id="2068" w:name="_Toc361066849"/>
      <w:bookmarkStart w:id="2069" w:name="_Toc361154696"/>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70" w:name="_Toc357439326"/>
      <w:bookmarkStart w:id="2071" w:name="_Toc356824352"/>
      <w:bookmarkStart w:id="2072" w:name="_Toc356148153"/>
      <w:bookmarkStart w:id="2073" w:name="_Toc348629471"/>
      <w:bookmarkStart w:id="2074" w:name="_Toc351367701"/>
      <w:bookmarkStart w:id="2075" w:name="_Ref364437014"/>
      <w:bookmarkStart w:id="2076" w:name="_Toc373832800"/>
      <w:r w:rsidRPr="00920F0C">
        <w:rPr>
          <w:lang w:val="en-CA"/>
        </w:rPr>
        <w:t>Decoding process for coding units coded in intra prediction mode</w:t>
      </w:r>
      <w:bookmarkEnd w:id="2070"/>
      <w:bookmarkEnd w:id="2071"/>
      <w:bookmarkEnd w:id="2072"/>
      <w:bookmarkEnd w:id="2073"/>
      <w:bookmarkEnd w:id="2074"/>
      <w:bookmarkEnd w:id="2075"/>
      <w:bookmarkEnd w:id="2076"/>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77" w:name="_Toc357439327"/>
      <w:bookmarkStart w:id="2078" w:name="_Toc356824353"/>
      <w:bookmarkStart w:id="2079" w:name="_Toc356148154"/>
      <w:bookmarkStart w:id="2080" w:name="_Toc348629472"/>
      <w:bookmarkStart w:id="2081" w:name="_Toc351367702"/>
      <w:bookmarkStart w:id="2082" w:name="_Ref364437022"/>
      <w:bookmarkStart w:id="2083" w:name="_Toc373832801"/>
      <w:r w:rsidRPr="00920F0C">
        <w:rPr>
          <w:lang w:val="en-CA"/>
        </w:rPr>
        <w:t>Decoding process for coding units coded in inter prediction mode</w:t>
      </w:r>
      <w:bookmarkEnd w:id="2077"/>
      <w:bookmarkEnd w:id="2078"/>
      <w:bookmarkEnd w:id="2079"/>
      <w:bookmarkEnd w:id="2080"/>
      <w:bookmarkEnd w:id="2081"/>
      <w:bookmarkEnd w:id="2082"/>
      <w:bookmarkEnd w:id="2083"/>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084" w:name="_Toc357439328"/>
      <w:bookmarkStart w:id="2085" w:name="_Toc356824354"/>
      <w:bookmarkStart w:id="2086" w:name="_Toc356148155"/>
      <w:bookmarkStart w:id="2087" w:name="_Toc348629473"/>
      <w:bookmarkStart w:id="2088" w:name="_Toc351367703"/>
      <w:bookmarkStart w:id="2089" w:name="_Ref364437029"/>
      <w:bookmarkStart w:id="2090" w:name="_Toc373832802"/>
      <w:r w:rsidRPr="00920F0C">
        <w:rPr>
          <w:lang w:val="en-CA"/>
        </w:rPr>
        <w:t>Scaling, transformation and array construction process prior to deblocking filter process</w:t>
      </w:r>
      <w:bookmarkEnd w:id="2084"/>
      <w:bookmarkEnd w:id="2085"/>
      <w:bookmarkEnd w:id="2086"/>
      <w:bookmarkEnd w:id="2087"/>
      <w:bookmarkEnd w:id="2088"/>
      <w:bookmarkEnd w:id="2089"/>
      <w:bookmarkEnd w:id="209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091" w:name="_Toc357439329"/>
      <w:bookmarkStart w:id="2092" w:name="_Toc356824355"/>
      <w:bookmarkStart w:id="2093" w:name="_Toc356148156"/>
      <w:bookmarkStart w:id="2094" w:name="_Toc348629474"/>
      <w:bookmarkStart w:id="2095" w:name="_Toc351367704"/>
      <w:bookmarkStart w:id="2096" w:name="_Ref364437036"/>
      <w:bookmarkStart w:id="2097" w:name="_Toc373832803"/>
      <w:r w:rsidRPr="00920F0C">
        <w:rPr>
          <w:lang w:val="en-CA"/>
        </w:rPr>
        <w:t>In-loop filter process</w:t>
      </w:r>
      <w:bookmarkEnd w:id="2091"/>
      <w:bookmarkEnd w:id="2092"/>
      <w:bookmarkEnd w:id="2093"/>
      <w:bookmarkEnd w:id="2094"/>
      <w:bookmarkEnd w:id="2095"/>
      <w:bookmarkEnd w:id="2096"/>
      <w:bookmarkEnd w:id="2097"/>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098" w:name="_Toc357439330"/>
      <w:bookmarkStart w:id="2099" w:name="_Toc356824356"/>
      <w:bookmarkStart w:id="2100" w:name="_Toc356148157"/>
      <w:bookmarkStart w:id="2101" w:name="_Toc348629475"/>
      <w:bookmarkStart w:id="2102" w:name="_Toc351367705"/>
      <w:bookmarkStart w:id="2103" w:name="_Toc373832804"/>
      <w:r w:rsidRPr="00920F0C">
        <w:rPr>
          <w:lang w:val="en-CA"/>
        </w:rPr>
        <w:lastRenderedPageBreak/>
        <w:t>Parsing process</w:t>
      </w:r>
      <w:bookmarkEnd w:id="2098"/>
      <w:bookmarkEnd w:id="2099"/>
      <w:bookmarkEnd w:id="2100"/>
      <w:bookmarkEnd w:id="2101"/>
      <w:bookmarkEnd w:id="2102"/>
      <w:bookmarkEnd w:id="2103"/>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04" w:name="_Toc357439331"/>
      <w:bookmarkStart w:id="2105" w:name="_Toc356824357"/>
      <w:bookmarkStart w:id="2106" w:name="_Toc356148158"/>
      <w:bookmarkStart w:id="2107" w:name="_Toc348629476"/>
      <w:bookmarkStart w:id="2108" w:name="_Toc351367706"/>
      <w:bookmarkStart w:id="2109" w:name="_Toc373832805"/>
      <w:r w:rsidRPr="00920F0C">
        <w:rPr>
          <w:lang w:val="en-CA"/>
        </w:rPr>
        <w:t>Specification of bitstream subsets</w:t>
      </w:r>
      <w:bookmarkEnd w:id="2104"/>
      <w:bookmarkEnd w:id="2105"/>
      <w:bookmarkEnd w:id="2106"/>
      <w:bookmarkEnd w:id="2107"/>
      <w:bookmarkEnd w:id="2108"/>
      <w:bookmarkEnd w:id="2109"/>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10" w:name="_Ref348007252"/>
      <w:bookmarkStart w:id="2111" w:name="_Toc357439332"/>
      <w:bookmarkStart w:id="2112" w:name="_Toc356824358"/>
      <w:bookmarkStart w:id="2113" w:name="_Toc356148159"/>
      <w:bookmarkStart w:id="2114" w:name="_Toc348629477"/>
      <w:bookmarkStart w:id="2115" w:name="_Toc351367707"/>
      <w:bookmarkStart w:id="2116" w:name="_Toc373832806"/>
      <w:r w:rsidRPr="00920F0C">
        <w:rPr>
          <w:lang w:val="en-CA"/>
        </w:rPr>
        <w:t>Profile</w:t>
      </w:r>
      <w:r w:rsidR="007A4CD0" w:rsidRPr="00920F0C">
        <w:rPr>
          <w:lang w:val="en-CA"/>
        </w:rPr>
        <w:t>s, tiers,</w:t>
      </w:r>
      <w:r w:rsidRPr="00920F0C">
        <w:rPr>
          <w:lang w:val="en-CA"/>
        </w:rPr>
        <w:t xml:space="preserve"> and levels</w:t>
      </w:r>
      <w:bookmarkEnd w:id="2110"/>
      <w:bookmarkEnd w:id="2111"/>
      <w:bookmarkEnd w:id="2112"/>
      <w:bookmarkEnd w:id="2113"/>
      <w:bookmarkEnd w:id="2114"/>
      <w:bookmarkEnd w:id="2115"/>
      <w:bookmarkEnd w:id="2116"/>
    </w:p>
    <w:p w:rsidR="007A4CD0" w:rsidRPr="00920F0C" w:rsidRDefault="007A4CD0" w:rsidP="008557C3">
      <w:pPr>
        <w:pStyle w:val="Annex3"/>
        <w:numPr>
          <w:ilvl w:val="2"/>
          <w:numId w:val="37"/>
        </w:numPr>
        <w:tabs>
          <w:tab w:val="clear" w:pos="1440"/>
        </w:tabs>
        <w:textAlignment w:val="auto"/>
        <w:rPr>
          <w:lang w:val="en-CA"/>
        </w:rPr>
      </w:pPr>
      <w:bookmarkStart w:id="2117" w:name="_Toc357439333"/>
      <w:bookmarkStart w:id="2118" w:name="_Toc356824359"/>
      <w:bookmarkStart w:id="2119" w:name="_Toc356148160"/>
      <w:bookmarkStart w:id="2120" w:name="_Toc348629478"/>
      <w:bookmarkStart w:id="2121" w:name="_Toc351367708"/>
      <w:bookmarkStart w:id="2122" w:name="_Toc373832807"/>
      <w:r w:rsidRPr="00920F0C">
        <w:rPr>
          <w:lang w:val="en-CA"/>
        </w:rPr>
        <w:t>Profiles</w:t>
      </w:r>
      <w:bookmarkEnd w:id="2117"/>
      <w:bookmarkEnd w:id="2118"/>
      <w:bookmarkEnd w:id="2119"/>
      <w:bookmarkEnd w:id="2120"/>
      <w:bookmarkEnd w:id="2121"/>
      <w:bookmarkEnd w:id="2122"/>
    </w:p>
    <w:p w:rsidR="00944988" w:rsidRPr="008E14A4" w:rsidRDefault="00944988" w:rsidP="00920F0C">
      <w:pPr>
        <w:pStyle w:val="Annex4"/>
      </w:pPr>
      <w:bookmarkStart w:id="2123" w:name="_Toc357439334"/>
      <w:bookmarkStart w:id="2124" w:name="_Toc356824360"/>
      <w:bookmarkStart w:id="2125" w:name="_Toc356148161"/>
      <w:bookmarkStart w:id="2126" w:name="_Toc348629479"/>
      <w:bookmarkStart w:id="2127" w:name="_Toc351367709"/>
      <w:bookmarkStart w:id="2128" w:name="_Toc373832808"/>
      <w:r w:rsidRPr="001533A7">
        <w:t>General</w:t>
      </w:r>
      <w:bookmarkEnd w:id="2123"/>
      <w:bookmarkEnd w:id="2124"/>
      <w:bookmarkEnd w:id="2125"/>
      <w:bookmarkEnd w:id="2126"/>
      <w:bookmarkEnd w:id="2127"/>
      <w:bookmarkEnd w:id="2128"/>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129" w:name="_Toc373832809"/>
      <w:bookmarkStart w:id="2130" w:name="_Toc356824362"/>
      <w:r>
        <w:t>Scalable</w:t>
      </w:r>
      <w:r w:rsidRPr="00D93C4B">
        <w:t xml:space="preserve"> Main profile</w:t>
      </w:r>
      <w:bookmarkStart w:id="2131" w:name="_Toc356148163"/>
      <w:bookmarkEnd w:id="2129"/>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132"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133" w:name="_Toc348629482"/>
      <w:bookmarkStart w:id="2134" w:name="_Toc351367712"/>
      <w:bookmarkStart w:id="2135" w:name="_Toc373832810"/>
      <w:r w:rsidRPr="00920F0C">
        <w:rPr>
          <w:lang w:val="en-CA"/>
        </w:rPr>
        <w:t>Tiers and levels</w:t>
      </w:r>
      <w:bookmarkEnd w:id="2130"/>
      <w:bookmarkEnd w:id="2131"/>
      <w:bookmarkEnd w:id="2132"/>
      <w:bookmarkEnd w:id="2133"/>
      <w:bookmarkEnd w:id="2134"/>
      <w:bookmarkEnd w:id="2135"/>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136" w:name="_Toc357439337"/>
      <w:bookmarkStart w:id="2137" w:name="_Toc356824363"/>
      <w:bookmarkStart w:id="2138" w:name="_Toc356148164"/>
      <w:bookmarkStart w:id="2139" w:name="_Toc348629483"/>
      <w:bookmarkStart w:id="2140" w:name="_Toc351367713"/>
      <w:bookmarkStart w:id="2141" w:name="_Toc373832811"/>
      <w:r w:rsidRPr="00920F0C">
        <w:rPr>
          <w:lang w:val="en-CA"/>
        </w:rPr>
        <w:t>Byte stream format</w:t>
      </w:r>
      <w:bookmarkEnd w:id="2136"/>
      <w:bookmarkEnd w:id="2137"/>
      <w:bookmarkEnd w:id="2138"/>
      <w:bookmarkEnd w:id="2139"/>
      <w:bookmarkEnd w:id="2140"/>
      <w:bookmarkEnd w:id="2141"/>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142" w:name="_Toc357439338"/>
      <w:bookmarkStart w:id="2143" w:name="_Toc356824364"/>
      <w:bookmarkStart w:id="2144" w:name="_Toc356148165"/>
      <w:bookmarkStart w:id="2145" w:name="_Toc348629484"/>
      <w:bookmarkStart w:id="2146" w:name="_Toc351367714"/>
      <w:bookmarkStart w:id="2147" w:name="_Toc373832812"/>
      <w:r w:rsidRPr="00920F0C">
        <w:rPr>
          <w:lang w:val="en-CA"/>
        </w:rPr>
        <w:lastRenderedPageBreak/>
        <w:t>Hypothetical reference decoder</w:t>
      </w:r>
      <w:bookmarkEnd w:id="2142"/>
      <w:bookmarkEnd w:id="2143"/>
      <w:bookmarkEnd w:id="2144"/>
      <w:bookmarkEnd w:id="2145"/>
      <w:bookmarkEnd w:id="2146"/>
      <w:bookmarkEnd w:id="2147"/>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148" w:name="_Toc357439339"/>
      <w:bookmarkStart w:id="2149" w:name="_Toc356824365"/>
      <w:bookmarkStart w:id="2150" w:name="_Toc356148166"/>
      <w:bookmarkStart w:id="2151" w:name="_Toc348629485"/>
      <w:bookmarkStart w:id="2152" w:name="_Toc351367715"/>
      <w:bookmarkStart w:id="2153" w:name="_Toc373832813"/>
      <w:r w:rsidRPr="00920F0C">
        <w:rPr>
          <w:lang w:val="en-CA"/>
        </w:rPr>
        <w:t>SEI messages</w:t>
      </w:r>
      <w:bookmarkEnd w:id="2148"/>
      <w:bookmarkEnd w:id="2149"/>
      <w:bookmarkEnd w:id="2150"/>
      <w:bookmarkEnd w:id="2151"/>
      <w:bookmarkEnd w:id="2152"/>
      <w:bookmarkEnd w:id="2153"/>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154" w:name="_Toc356148169"/>
      <w:bookmarkStart w:id="2155" w:name="_Toc357439344"/>
      <w:bookmarkStart w:id="2156" w:name="_Toc356824370"/>
      <w:bookmarkStart w:id="2157" w:name="_Toc356148173"/>
      <w:bookmarkStart w:id="2158" w:name="_Toc348629486"/>
      <w:bookmarkStart w:id="2159" w:name="_Toc351367716"/>
      <w:bookmarkStart w:id="2160" w:name="_Toc373832814"/>
      <w:bookmarkEnd w:id="2154"/>
      <w:r w:rsidRPr="00920F0C">
        <w:rPr>
          <w:lang w:val="en-CA"/>
        </w:rPr>
        <w:t>Video usability information</w:t>
      </w:r>
      <w:bookmarkEnd w:id="2155"/>
      <w:bookmarkEnd w:id="2156"/>
      <w:bookmarkEnd w:id="2157"/>
      <w:bookmarkEnd w:id="2158"/>
      <w:bookmarkEnd w:id="2159"/>
      <w:bookmarkEnd w:id="2160"/>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1D3" w:rsidRDefault="007201D3">
      <w:r>
        <w:separator/>
      </w:r>
    </w:p>
  </w:endnote>
  <w:endnote w:type="continuationSeparator" w:id="0">
    <w:p w:rsidR="007201D3" w:rsidRDefault="007201D3">
      <w:r>
        <w:continuationSeparator/>
      </w:r>
    </w:p>
  </w:endnote>
  <w:endnote w:type="continuationNotice" w:id="1">
    <w:p w:rsidR="007201D3" w:rsidRDefault="007201D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CB04EC" w:rsidRDefault="006136A0"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A3B58">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C37EDE" w:rsidRDefault="006136A0"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DA3B58">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CB04EC" w:rsidRDefault="006136A0"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DA3B58">
      <w:rPr>
        <w:b/>
        <w:bCs/>
        <w:noProof/>
      </w:rPr>
      <w:t>60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CB04EC" w:rsidRDefault="006136A0"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A3B58">
      <w:rPr>
        <w:bCs/>
        <w:noProof/>
        <w:lang w:val="fr-CH"/>
      </w:rPr>
      <w:t>59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1D3" w:rsidRDefault="007201D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7201D3" w:rsidRDefault="007201D3"/>
  </w:footnote>
  <w:footnote w:type="continuationSeparator" w:id="0">
    <w:p w:rsidR="007201D3" w:rsidRDefault="007201D3">
      <w:r>
        <w:continuationSeparator/>
      </w:r>
    </w:p>
  </w:footnote>
  <w:footnote w:type="continuationNotice" w:id="1">
    <w:p w:rsidR="007201D3" w:rsidRDefault="007201D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Default="006136A0"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Default="006136A0"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256CBF" w:rsidRDefault="006136A0"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A0" w:rsidRPr="00563383" w:rsidRDefault="006136A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17E3A"/>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A0"/>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1D3"/>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A7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B58"/>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3249E-6348-4DAE-B521-ED336180E2E7}">
  <ds:schemaRefs>
    <ds:schemaRef ds:uri="http://schemas.openxmlformats.org/officeDocument/2006/bibliography"/>
  </ds:schemaRefs>
</ds:datastoreItem>
</file>

<file path=customXml/itemProps2.xml><?xml version="1.0" encoding="utf-8"?>
<ds:datastoreItem xmlns:ds="http://schemas.openxmlformats.org/officeDocument/2006/customXml" ds:itemID="{12F43B77-334B-4B6C-B9CE-9FF7806A682D}">
  <ds:schemaRefs>
    <ds:schemaRef ds:uri="http://schemas.openxmlformats.org/officeDocument/2006/bibliography"/>
  </ds:schemaRefs>
</ds:datastoreItem>
</file>

<file path=customXml/itemProps3.xml><?xml version="1.0" encoding="utf-8"?>
<ds:datastoreItem xmlns:ds="http://schemas.openxmlformats.org/officeDocument/2006/customXml" ds:itemID="{6E7B9797-4226-4F7A-AB0E-C100D9A63EE6}">
  <ds:schemaRefs>
    <ds:schemaRef ds:uri="http://schemas.openxmlformats.org/officeDocument/2006/bibliography"/>
  </ds:schemaRefs>
</ds:datastoreItem>
</file>

<file path=customXml/itemProps4.xml><?xml version="1.0" encoding="utf-8"?>
<ds:datastoreItem xmlns:ds="http://schemas.openxmlformats.org/officeDocument/2006/customXml" ds:itemID="{C405EC1D-455E-4799-8551-935681E9B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106</Pages>
  <Words>53856</Words>
  <Characters>306982</Characters>
  <Application>Microsoft Office Word</Application>
  <DocSecurity>0</DocSecurity>
  <Lines>2558</Lines>
  <Paragraphs>720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360118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2014-01-12T03:19:00Z</dcterms:created>
  <dcterms:modified xsi:type="dcterms:W3CDTF">2014-01-12T03:19:00Z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