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4AEC16" w14:textId="77777777" w:rsidR="00D02449" w:rsidRPr="00943A5F" w:rsidRDefault="00D02449" w:rsidP="00D02449">
      <w:pPr>
        <w:pStyle w:val="Annex1"/>
        <w:numPr>
          <w:ilvl w:val="0"/>
          <w:numId w:val="4"/>
        </w:numPr>
        <w:tabs>
          <w:tab w:val="clear" w:pos="4690"/>
        </w:tabs>
      </w:pPr>
      <w:bookmarkStart w:id="0" w:name="_Toc248045502"/>
      <w:bookmarkStart w:id="1" w:name="_Toc287363887"/>
      <w:bookmarkStart w:id="2" w:name="_Toc311220035"/>
      <w:bookmarkStart w:id="3" w:name="_Ref317176194"/>
      <w:bookmarkStart w:id="4" w:name="_Toc317198933"/>
      <w:bookmarkStart w:id="5" w:name="_Ref329772983"/>
      <w:bookmarkStart w:id="6" w:name="_Ref329772992"/>
      <w:bookmarkStart w:id="7" w:name="_Ref330980194"/>
      <w:bookmarkStart w:id="8" w:name="_Toc363691574"/>
      <w:r w:rsidRPr="00943A5F">
        <w:t>Annex E</w:t>
      </w:r>
      <w:r w:rsidRPr="00943A5F">
        <w:br/>
      </w:r>
      <w:r w:rsidRPr="00943A5F">
        <w:br/>
        <w:t>Video usability information</w:t>
      </w:r>
      <w:bookmarkEnd w:id="0"/>
      <w:bookmarkEnd w:id="1"/>
      <w:bookmarkEnd w:id="2"/>
      <w:bookmarkEnd w:id="3"/>
      <w:bookmarkEnd w:id="4"/>
      <w:bookmarkEnd w:id="5"/>
      <w:bookmarkEnd w:id="6"/>
      <w:bookmarkEnd w:id="7"/>
      <w:bookmarkEnd w:id="8"/>
      <w:r w:rsidRPr="00943A5F">
        <w:br/>
      </w:r>
    </w:p>
    <w:p w14:paraId="6D500EDC" w14:textId="77777777" w:rsidR="00D02449" w:rsidRPr="00943A5F" w:rsidRDefault="00D02449" w:rsidP="00D02449">
      <w:pPr>
        <w:pStyle w:val="AnnexRef"/>
      </w:pPr>
      <w:r w:rsidRPr="00943A5F">
        <w:t>(This annex forms an integral part of this Recommendation | International Standard)</w:t>
      </w:r>
    </w:p>
    <w:p w14:paraId="33570C54" w14:textId="77777777" w:rsidR="00D02449" w:rsidRPr="00943A5F" w:rsidRDefault="00D02449" w:rsidP="00D02449">
      <w:pPr>
        <w:pStyle w:val="Annex2"/>
        <w:numPr>
          <w:ilvl w:val="1"/>
          <w:numId w:val="5"/>
        </w:numPr>
        <w:ind w:left="0" w:firstLine="0"/>
      </w:pPr>
      <w:bookmarkStart w:id="9" w:name="_Toc363691575"/>
      <w:r>
        <w:t>General</w:t>
      </w:r>
      <w:bookmarkEnd w:id="9"/>
    </w:p>
    <w:p w14:paraId="2D80B67A" w14:textId="77777777" w:rsidR="00D02449" w:rsidRPr="00943A5F" w:rsidRDefault="00D02449" w:rsidP="00D02449">
      <w:r w:rsidRPr="00943A5F">
        <w:t xml:space="preserve">This annex specifies syntax and semantics of the VUI parameters of the </w:t>
      </w:r>
      <w:r>
        <w:t>SPS</w:t>
      </w:r>
      <w:r w:rsidRPr="00943A5F">
        <w:t>s.</w:t>
      </w:r>
    </w:p>
    <w:p w14:paraId="3DE5367E" w14:textId="77777777" w:rsidR="00D02449" w:rsidRPr="00943A5F" w:rsidRDefault="00D02449" w:rsidP="00D02449">
      <w:r w:rsidRPr="00943A5F">
        <w:t xml:space="preserve">VUI parameters are not required for constructing the luma or chroma samples by the decoding process. Conforming decoders are not required to process this information for output order conformance to this </w:t>
      </w:r>
      <w:r>
        <w:t>Specification</w:t>
      </w:r>
      <w:r w:rsidRPr="00943A5F">
        <w:t xml:space="preserve"> (see Annex C for the specification of output order conformance). Some VUI parameters are required to check bitstream conformance and for output timing decoder conformance.</w:t>
      </w:r>
    </w:p>
    <w:p w14:paraId="1D686740" w14:textId="77777777" w:rsidR="00D02449" w:rsidRPr="00943A5F" w:rsidRDefault="00D02449" w:rsidP="00D02449">
      <w:r w:rsidRPr="00943A5F">
        <w:t>In Annex </w:t>
      </w:r>
      <w:r w:rsidRPr="00943A5F">
        <w:fldChar w:fldCharType="begin" w:fldLock="1"/>
      </w:r>
      <w:r w:rsidRPr="00943A5F">
        <w:instrText xml:space="preserve"> REF _Ref205194226 \r \h  \* MERGEFORMAT </w:instrText>
      </w:r>
      <w:r w:rsidRPr="00943A5F">
        <w:fldChar w:fldCharType="separate"/>
      </w:r>
      <w:r>
        <w:t>E</w:t>
      </w:r>
      <w:r w:rsidRPr="00943A5F">
        <w:fldChar w:fldCharType="end"/>
      </w:r>
      <w:r w:rsidRPr="00943A5F">
        <w:t xml:space="preserve">, specification for presence of VUI parameters is also satisfied when those parameters (or some subset of them) are conveyed to decoders (or to the HRD) by other means not </w:t>
      </w:r>
      <w:r>
        <w:t>specified in this</w:t>
      </w:r>
      <w:r w:rsidRPr="00943A5F">
        <w:t xml:space="preserve"> </w:t>
      </w:r>
      <w:r>
        <w:t>Specification</w:t>
      </w:r>
      <w:r w:rsidRPr="00943A5F">
        <w:t>. When present in the bitstream, VUI parameters shall follow the syntax and semantics specified in this annex. When the content of VUI parameters is conveyed for the application by some means other than presence within the bitstream, the representation of the content of the VUI parameters is not required to use the same syntax specified in this annex. For the purpose of counting bits, only the appropriate bits that are actually present in the bitstream are counted.</w:t>
      </w:r>
    </w:p>
    <w:p w14:paraId="494DD62B" w14:textId="77777777" w:rsidR="00D02449" w:rsidRPr="00943A5F" w:rsidRDefault="00D02449" w:rsidP="00D02449">
      <w:pPr>
        <w:pStyle w:val="Annex2"/>
        <w:numPr>
          <w:ilvl w:val="1"/>
          <w:numId w:val="6"/>
        </w:numPr>
        <w:ind w:left="0" w:firstLine="0"/>
      </w:pPr>
      <w:bookmarkStart w:id="10" w:name="_Ref19432721"/>
      <w:bookmarkStart w:id="11" w:name="_Toc20134574"/>
      <w:bookmarkStart w:id="12" w:name="_Toc77680673"/>
      <w:bookmarkStart w:id="13" w:name="_Toc118289276"/>
      <w:bookmarkStart w:id="14" w:name="_Toc226456884"/>
      <w:bookmarkStart w:id="15" w:name="_Toc248045503"/>
      <w:bookmarkStart w:id="16" w:name="_Toc287363888"/>
      <w:bookmarkStart w:id="17" w:name="_Toc311220036"/>
      <w:bookmarkStart w:id="18" w:name="_Toc317198934"/>
      <w:bookmarkStart w:id="19" w:name="_Toc363691576"/>
      <w:r w:rsidRPr="00943A5F">
        <w:lastRenderedPageBreak/>
        <w:t>VUI syntax</w:t>
      </w:r>
      <w:bookmarkEnd w:id="10"/>
      <w:bookmarkEnd w:id="11"/>
      <w:bookmarkEnd w:id="12"/>
      <w:bookmarkEnd w:id="13"/>
      <w:bookmarkEnd w:id="14"/>
      <w:bookmarkEnd w:id="15"/>
      <w:bookmarkEnd w:id="16"/>
      <w:bookmarkEnd w:id="17"/>
      <w:bookmarkEnd w:id="18"/>
      <w:bookmarkEnd w:id="19"/>
    </w:p>
    <w:p w14:paraId="4A1E1A3E" w14:textId="77777777" w:rsidR="00D02449" w:rsidRPr="00943A5F" w:rsidRDefault="00D02449" w:rsidP="00D02449">
      <w:pPr>
        <w:pStyle w:val="Annex3"/>
        <w:numPr>
          <w:ilvl w:val="2"/>
          <w:numId w:val="5"/>
        </w:numPr>
        <w:tabs>
          <w:tab w:val="clear" w:pos="2160"/>
        </w:tabs>
      </w:pPr>
      <w:bookmarkStart w:id="20" w:name="_Toc20134575"/>
      <w:bookmarkStart w:id="21" w:name="_Ref23740064"/>
      <w:bookmarkStart w:id="22" w:name="_Toc77680674"/>
      <w:bookmarkStart w:id="23" w:name="_Toc118289277"/>
      <w:bookmarkStart w:id="24" w:name="_Toc226456885"/>
      <w:bookmarkStart w:id="25" w:name="_Toc248045504"/>
      <w:bookmarkStart w:id="26" w:name="_Toc287363889"/>
      <w:bookmarkStart w:id="27" w:name="_Toc311220037"/>
      <w:bookmarkStart w:id="28" w:name="_Ref317176267"/>
      <w:bookmarkStart w:id="29" w:name="_Toc317198935"/>
      <w:bookmarkStart w:id="30" w:name="_Toc363691577"/>
      <w:r w:rsidRPr="00943A5F">
        <w:t>VUI parameters syntax</w:t>
      </w:r>
      <w:bookmarkEnd w:id="20"/>
      <w:bookmarkEnd w:id="21"/>
      <w:bookmarkEnd w:id="22"/>
      <w:bookmarkEnd w:id="23"/>
      <w:bookmarkEnd w:id="24"/>
      <w:bookmarkEnd w:id="25"/>
      <w:bookmarkEnd w:id="26"/>
      <w:bookmarkEnd w:id="27"/>
      <w:bookmarkEnd w:id="28"/>
      <w:bookmarkEnd w:id="29"/>
      <w:bookmarkEnd w:id="30"/>
    </w:p>
    <w:p w14:paraId="7FE1A891" w14:textId="77777777" w:rsidR="00D02449" w:rsidRPr="00943A5F" w:rsidRDefault="00D02449" w:rsidP="00D02449">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D02449" w:rsidRPr="00943A5F" w14:paraId="7F27D48E" w14:textId="77777777" w:rsidTr="00C56BB6">
        <w:trPr>
          <w:cantSplit/>
          <w:jc w:val="center"/>
        </w:trPr>
        <w:tc>
          <w:tcPr>
            <w:tcW w:w="7920" w:type="dxa"/>
          </w:tcPr>
          <w:p w14:paraId="0F0CC009" w14:textId="77777777" w:rsidR="00D02449" w:rsidRPr="00943A5F" w:rsidRDefault="00D02449" w:rsidP="00C56BB6">
            <w:pPr>
              <w:pStyle w:val="tablesyntax"/>
              <w:rPr>
                <w:rFonts w:ascii="Times New Roman" w:hAnsi="Times New Roman"/>
              </w:rPr>
            </w:pPr>
            <w:r w:rsidRPr="00943A5F">
              <w:rPr>
                <w:rFonts w:ascii="Times New Roman" w:hAnsi="Times New Roman"/>
              </w:rPr>
              <w:t>vui_parameters( ) {</w:t>
            </w:r>
          </w:p>
        </w:tc>
        <w:tc>
          <w:tcPr>
            <w:tcW w:w="1157" w:type="dxa"/>
          </w:tcPr>
          <w:p w14:paraId="772FC865" w14:textId="77777777" w:rsidR="00D02449" w:rsidRPr="00943A5F" w:rsidRDefault="00D02449" w:rsidP="00C56BB6">
            <w:pPr>
              <w:pStyle w:val="tableheading"/>
              <w:overflowPunct/>
              <w:autoSpaceDE/>
              <w:autoSpaceDN/>
              <w:adjustRightInd/>
              <w:jc w:val="left"/>
              <w:textAlignment w:val="auto"/>
              <w:rPr>
                <w:b w:val="0"/>
              </w:rPr>
            </w:pPr>
            <w:r w:rsidRPr="00943A5F">
              <w:t>Descriptor</w:t>
            </w:r>
          </w:p>
        </w:tc>
      </w:tr>
      <w:tr w:rsidR="00D02449" w:rsidRPr="00943A5F" w14:paraId="08AD641B" w14:textId="77777777" w:rsidTr="00C56BB6">
        <w:trPr>
          <w:cantSplit/>
          <w:jc w:val="center"/>
        </w:trPr>
        <w:tc>
          <w:tcPr>
            <w:tcW w:w="7920" w:type="dxa"/>
          </w:tcPr>
          <w:p w14:paraId="3612542E" w14:textId="77777777" w:rsidR="00D02449" w:rsidRPr="00943A5F" w:rsidRDefault="00D02449" w:rsidP="00C56BB6">
            <w:pPr>
              <w:pStyle w:val="tablesyntax"/>
              <w:rPr>
                <w:rFonts w:ascii="Times New Roman" w:hAnsi="Times New Roman"/>
              </w:rPr>
            </w:pPr>
            <w:r w:rsidRPr="00943A5F">
              <w:rPr>
                <w:rFonts w:ascii="Times New Roman" w:hAnsi="Times New Roman"/>
                <w:b/>
              </w:rPr>
              <w:tab/>
              <w:t>aspect_ratio_info_present_flag</w:t>
            </w:r>
          </w:p>
        </w:tc>
        <w:tc>
          <w:tcPr>
            <w:tcW w:w="1157" w:type="dxa"/>
          </w:tcPr>
          <w:p w14:paraId="783447A4"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392B67D6" w14:textId="77777777" w:rsidTr="00C56BB6">
        <w:trPr>
          <w:cantSplit/>
          <w:jc w:val="center"/>
        </w:trPr>
        <w:tc>
          <w:tcPr>
            <w:tcW w:w="7920" w:type="dxa"/>
          </w:tcPr>
          <w:p w14:paraId="7EE6074B" w14:textId="77777777" w:rsidR="00D02449" w:rsidRPr="00943A5F" w:rsidRDefault="00D02449" w:rsidP="00C56BB6">
            <w:pPr>
              <w:pStyle w:val="tablesyntax"/>
              <w:rPr>
                <w:rFonts w:ascii="Times New Roman" w:hAnsi="Times New Roman"/>
                <w:b/>
              </w:rPr>
            </w:pPr>
            <w:r w:rsidRPr="00943A5F">
              <w:rPr>
                <w:rFonts w:ascii="Times New Roman" w:hAnsi="Times New Roman"/>
                <w:b/>
              </w:rPr>
              <w:tab/>
            </w:r>
            <w:r w:rsidRPr="00943A5F">
              <w:rPr>
                <w:rFonts w:ascii="Times New Roman" w:hAnsi="Times New Roman"/>
              </w:rPr>
              <w:t>if( aspect_ratio_info_present_flag ) {</w:t>
            </w:r>
          </w:p>
        </w:tc>
        <w:tc>
          <w:tcPr>
            <w:tcW w:w="1157" w:type="dxa"/>
          </w:tcPr>
          <w:p w14:paraId="59B2BDE2"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39D23AF6" w14:textId="77777777" w:rsidTr="00C56BB6">
        <w:trPr>
          <w:cantSplit/>
          <w:jc w:val="center"/>
        </w:trPr>
        <w:tc>
          <w:tcPr>
            <w:tcW w:w="7920" w:type="dxa"/>
          </w:tcPr>
          <w:p w14:paraId="513B4353" w14:textId="77777777" w:rsidR="00D02449" w:rsidRPr="00943A5F" w:rsidRDefault="00D02449" w:rsidP="00C56BB6">
            <w:pPr>
              <w:pStyle w:val="tablesyntax"/>
              <w:rPr>
                <w:rFonts w:ascii="Times New Roman" w:hAnsi="Times New Roman"/>
                <w:b/>
              </w:rPr>
            </w:pPr>
            <w:r w:rsidRPr="00943A5F">
              <w:rPr>
                <w:rFonts w:ascii="Times New Roman" w:hAnsi="Times New Roman"/>
                <w:b/>
              </w:rPr>
              <w:tab/>
            </w:r>
            <w:r w:rsidRPr="00943A5F">
              <w:rPr>
                <w:rFonts w:ascii="Times New Roman" w:hAnsi="Times New Roman"/>
                <w:b/>
              </w:rPr>
              <w:tab/>
              <w:t>aspect_ratio_idc</w:t>
            </w:r>
          </w:p>
        </w:tc>
        <w:tc>
          <w:tcPr>
            <w:tcW w:w="1157" w:type="dxa"/>
          </w:tcPr>
          <w:p w14:paraId="6992A509" w14:textId="77777777" w:rsidR="00D02449" w:rsidRPr="00943A5F" w:rsidRDefault="00D02449" w:rsidP="00C56BB6">
            <w:pPr>
              <w:pStyle w:val="tableheading"/>
              <w:overflowPunct/>
              <w:autoSpaceDE/>
              <w:autoSpaceDN/>
              <w:adjustRightInd/>
              <w:jc w:val="left"/>
              <w:textAlignment w:val="auto"/>
              <w:rPr>
                <w:b w:val="0"/>
              </w:rPr>
            </w:pPr>
            <w:r w:rsidRPr="00943A5F">
              <w:rPr>
                <w:b w:val="0"/>
              </w:rPr>
              <w:t>u(8)</w:t>
            </w:r>
          </w:p>
        </w:tc>
      </w:tr>
      <w:tr w:rsidR="00D02449" w:rsidRPr="00943A5F" w14:paraId="247D5DFE" w14:textId="77777777" w:rsidTr="00C56BB6">
        <w:trPr>
          <w:cantSplit/>
          <w:jc w:val="center"/>
        </w:trPr>
        <w:tc>
          <w:tcPr>
            <w:tcW w:w="7920" w:type="dxa"/>
          </w:tcPr>
          <w:p w14:paraId="512CD066" w14:textId="77777777" w:rsidR="00D02449" w:rsidRPr="00943A5F" w:rsidRDefault="00D02449" w:rsidP="00C56BB6">
            <w:pPr>
              <w:pStyle w:val="tablesyntax"/>
              <w:rPr>
                <w:rFonts w:ascii="Times New Roman" w:hAnsi="Times New Roman"/>
                <w:b/>
              </w:rPr>
            </w:pPr>
            <w:r w:rsidRPr="00943A5F">
              <w:rPr>
                <w:rFonts w:ascii="Times New Roman" w:hAnsi="Times New Roman"/>
                <w:b/>
              </w:rPr>
              <w:tab/>
            </w:r>
            <w:r w:rsidRPr="00943A5F">
              <w:rPr>
                <w:rFonts w:ascii="Times New Roman" w:hAnsi="Times New Roman"/>
                <w:b/>
              </w:rPr>
              <w:tab/>
            </w:r>
            <w:r w:rsidRPr="00943A5F">
              <w:rPr>
                <w:rFonts w:ascii="Times New Roman" w:hAnsi="Times New Roman"/>
              </w:rPr>
              <w:t>if( aspect_ratio_idc  =</w:t>
            </w:r>
            <w:r>
              <w:rPr>
                <w:rFonts w:ascii="Times New Roman" w:hAnsi="Times New Roman"/>
              </w:rPr>
              <w:t> </w:t>
            </w:r>
            <w:r w:rsidRPr="00943A5F">
              <w:rPr>
                <w:rFonts w:ascii="Times New Roman" w:hAnsi="Times New Roman"/>
              </w:rPr>
              <w:t xml:space="preserve">=  </w:t>
            </w:r>
            <w:r>
              <w:rPr>
                <w:rFonts w:ascii="Times New Roman" w:hAnsi="Times New Roman"/>
              </w:rPr>
              <w:t>EXTENDED_SAR</w:t>
            </w:r>
            <w:r w:rsidRPr="00943A5F">
              <w:rPr>
                <w:rFonts w:ascii="Times New Roman" w:hAnsi="Times New Roman"/>
              </w:rPr>
              <w:t xml:space="preserve"> ) {</w:t>
            </w:r>
          </w:p>
        </w:tc>
        <w:tc>
          <w:tcPr>
            <w:tcW w:w="1157" w:type="dxa"/>
          </w:tcPr>
          <w:p w14:paraId="3F43BB83"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44F43E2A" w14:textId="77777777" w:rsidTr="00C56BB6">
        <w:trPr>
          <w:cantSplit/>
          <w:jc w:val="center"/>
        </w:trPr>
        <w:tc>
          <w:tcPr>
            <w:tcW w:w="7920" w:type="dxa"/>
          </w:tcPr>
          <w:p w14:paraId="788BA519" w14:textId="77777777" w:rsidR="00D02449" w:rsidRPr="00943A5F" w:rsidRDefault="00D02449" w:rsidP="00C56BB6">
            <w:pPr>
              <w:pStyle w:val="tablesyntax"/>
              <w:rPr>
                <w:rFonts w:ascii="Times New Roman" w:hAnsi="Times New Roman"/>
                <w:b/>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t>sar_width</w:t>
            </w:r>
          </w:p>
        </w:tc>
        <w:tc>
          <w:tcPr>
            <w:tcW w:w="1157" w:type="dxa"/>
          </w:tcPr>
          <w:p w14:paraId="2049A965" w14:textId="77777777" w:rsidR="00D02449" w:rsidRPr="00943A5F" w:rsidRDefault="00D02449" w:rsidP="00C56BB6">
            <w:pPr>
              <w:pStyle w:val="tableheading"/>
              <w:overflowPunct/>
              <w:autoSpaceDE/>
              <w:autoSpaceDN/>
              <w:adjustRightInd/>
              <w:jc w:val="left"/>
              <w:textAlignment w:val="auto"/>
              <w:rPr>
                <w:b w:val="0"/>
              </w:rPr>
            </w:pPr>
            <w:r w:rsidRPr="00943A5F">
              <w:rPr>
                <w:b w:val="0"/>
              </w:rPr>
              <w:t>u(16)</w:t>
            </w:r>
          </w:p>
        </w:tc>
      </w:tr>
      <w:tr w:rsidR="00D02449" w:rsidRPr="00943A5F" w14:paraId="4989838D" w14:textId="77777777" w:rsidTr="00C56BB6">
        <w:trPr>
          <w:cantSplit/>
          <w:jc w:val="center"/>
        </w:trPr>
        <w:tc>
          <w:tcPr>
            <w:tcW w:w="7920" w:type="dxa"/>
          </w:tcPr>
          <w:p w14:paraId="6901AD1E"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t>sar_height</w:t>
            </w:r>
          </w:p>
        </w:tc>
        <w:tc>
          <w:tcPr>
            <w:tcW w:w="1157" w:type="dxa"/>
          </w:tcPr>
          <w:p w14:paraId="005B4C44" w14:textId="77777777" w:rsidR="00D02449" w:rsidRPr="00943A5F" w:rsidRDefault="00D02449" w:rsidP="00C56BB6">
            <w:pPr>
              <w:pStyle w:val="tableheading"/>
              <w:overflowPunct/>
              <w:autoSpaceDE/>
              <w:autoSpaceDN/>
              <w:adjustRightInd/>
              <w:jc w:val="left"/>
              <w:textAlignment w:val="auto"/>
              <w:rPr>
                <w:b w:val="0"/>
              </w:rPr>
            </w:pPr>
            <w:r w:rsidRPr="00943A5F">
              <w:rPr>
                <w:b w:val="0"/>
              </w:rPr>
              <w:t>u(16)</w:t>
            </w:r>
          </w:p>
        </w:tc>
      </w:tr>
      <w:tr w:rsidR="00D02449" w:rsidRPr="00943A5F" w14:paraId="167CACCC" w14:textId="77777777" w:rsidTr="00C56BB6">
        <w:trPr>
          <w:cantSplit/>
          <w:jc w:val="center"/>
        </w:trPr>
        <w:tc>
          <w:tcPr>
            <w:tcW w:w="7920" w:type="dxa"/>
          </w:tcPr>
          <w:p w14:paraId="3B889091" w14:textId="77777777" w:rsidR="00D02449" w:rsidRPr="00943A5F" w:rsidRDefault="00D02449" w:rsidP="00C56BB6">
            <w:pPr>
              <w:pStyle w:val="tablesyntax"/>
              <w:rPr>
                <w:rFonts w:ascii="Times New Roman" w:hAnsi="Times New Roman"/>
                <w:b/>
                <w:bCs/>
              </w:rPr>
            </w:pPr>
            <w:r w:rsidRPr="00943A5F">
              <w:rPr>
                <w:rFonts w:ascii="Times New Roman" w:hAnsi="Times New Roman"/>
              </w:rPr>
              <w:tab/>
            </w:r>
            <w:r w:rsidRPr="00943A5F">
              <w:rPr>
                <w:rFonts w:ascii="Times New Roman" w:hAnsi="Times New Roman"/>
              </w:rPr>
              <w:tab/>
              <w:t>}</w:t>
            </w:r>
          </w:p>
        </w:tc>
        <w:tc>
          <w:tcPr>
            <w:tcW w:w="1157" w:type="dxa"/>
          </w:tcPr>
          <w:p w14:paraId="011ED276"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6F4C76B8" w14:textId="77777777" w:rsidTr="00C56BB6">
        <w:trPr>
          <w:cantSplit/>
          <w:jc w:val="center"/>
        </w:trPr>
        <w:tc>
          <w:tcPr>
            <w:tcW w:w="7920" w:type="dxa"/>
          </w:tcPr>
          <w:p w14:paraId="47FDBCDE" w14:textId="77777777" w:rsidR="00D02449" w:rsidRPr="00943A5F" w:rsidRDefault="00D02449" w:rsidP="00C56BB6">
            <w:pPr>
              <w:pStyle w:val="tablesyntax"/>
              <w:rPr>
                <w:rFonts w:ascii="Times New Roman" w:hAnsi="Times New Roman"/>
              </w:rPr>
            </w:pPr>
            <w:r w:rsidRPr="00943A5F">
              <w:rPr>
                <w:rFonts w:ascii="Times New Roman" w:hAnsi="Times New Roman"/>
              </w:rPr>
              <w:tab/>
              <w:t>}</w:t>
            </w:r>
          </w:p>
        </w:tc>
        <w:tc>
          <w:tcPr>
            <w:tcW w:w="1157" w:type="dxa"/>
          </w:tcPr>
          <w:p w14:paraId="6C435CD0"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4DE2DCA9" w14:textId="77777777" w:rsidTr="00C56BB6">
        <w:trPr>
          <w:cantSplit/>
          <w:jc w:val="center"/>
        </w:trPr>
        <w:tc>
          <w:tcPr>
            <w:tcW w:w="7920" w:type="dxa"/>
          </w:tcPr>
          <w:p w14:paraId="6373650E" w14:textId="77777777" w:rsidR="00D02449" w:rsidRPr="00943A5F" w:rsidRDefault="00D02449" w:rsidP="00C56BB6">
            <w:pPr>
              <w:pStyle w:val="tablesyntax"/>
              <w:rPr>
                <w:rFonts w:ascii="Times New Roman" w:hAnsi="Times New Roman"/>
              </w:rPr>
            </w:pPr>
            <w:r w:rsidRPr="00943A5F">
              <w:rPr>
                <w:rFonts w:ascii="Times New Roman" w:hAnsi="Times New Roman"/>
              </w:rPr>
              <w:tab/>
            </w:r>
            <w:r w:rsidRPr="00943A5F">
              <w:rPr>
                <w:rFonts w:ascii="Times New Roman" w:hAnsi="Times New Roman"/>
                <w:b/>
              </w:rPr>
              <w:t>overscan_info_present_flag</w:t>
            </w:r>
          </w:p>
        </w:tc>
        <w:tc>
          <w:tcPr>
            <w:tcW w:w="1157" w:type="dxa"/>
          </w:tcPr>
          <w:p w14:paraId="5CF8BFCC"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5F1F7373" w14:textId="77777777" w:rsidTr="00C56BB6">
        <w:trPr>
          <w:cantSplit/>
          <w:jc w:val="center"/>
        </w:trPr>
        <w:tc>
          <w:tcPr>
            <w:tcW w:w="7920" w:type="dxa"/>
          </w:tcPr>
          <w:p w14:paraId="13381A49" w14:textId="77777777" w:rsidR="00D02449" w:rsidRPr="00943A5F" w:rsidRDefault="00D02449" w:rsidP="00C56BB6">
            <w:pPr>
              <w:pStyle w:val="tablesyntax"/>
              <w:rPr>
                <w:rFonts w:ascii="Times New Roman" w:hAnsi="Times New Roman"/>
              </w:rPr>
            </w:pPr>
            <w:r w:rsidRPr="00943A5F">
              <w:rPr>
                <w:rFonts w:ascii="Times New Roman" w:hAnsi="Times New Roman"/>
              </w:rPr>
              <w:tab/>
              <w:t>if( overscan_info_present_flag )</w:t>
            </w:r>
          </w:p>
        </w:tc>
        <w:tc>
          <w:tcPr>
            <w:tcW w:w="1157" w:type="dxa"/>
          </w:tcPr>
          <w:p w14:paraId="6A5522A8"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33330A3E" w14:textId="77777777" w:rsidTr="00C56BB6">
        <w:trPr>
          <w:cantSplit/>
          <w:jc w:val="center"/>
        </w:trPr>
        <w:tc>
          <w:tcPr>
            <w:tcW w:w="7920" w:type="dxa"/>
          </w:tcPr>
          <w:p w14:paraId="549CFC9C" w14:textId="77777777" w:rsidR="00D02449" w:rsidRPr="00943A5F" w:rsidRDefault="00D02449" w:rsidP="00C56BB6">
            <w:pPr>
              <w:pStyle w:val="tablesyntax"/>
              <w:rPr>
                <w:rFonts w:ascii="Times New Roman" w:hAnsi="Times New Roman"/>
              </w:rPr>
            </w:pPr>
            <w:r w:rsidRPr="00943A5F">
              <w:rPr>
                <w:rFonts w:ascii="Times New Roman" w:hAnsi="Times New Roman"/>
              </w:rPr>
              <w:tab/>
            </w:r>
            <w:r w:rsidRPr="00943A5F">
              <w:rPr>
                <w:rFonts w:ascii="Times New Roman" w:hAnsi="Times New Roman"/>
              </w:rPr>
              <w:tab/>
            </w:r>
            <w:r w:rsidRPr="00943A5F">
              <w:rPr>
                <w:rFonts w:ascii="Times New Roman" w:hAnsi="Times New Roman"/>
                <w:b/>
                <w:bCs/>
              </w:rPr>
              <w:t>overscan_appropriate_flag</w:t>
            </w:r>
          </w:p>
        </w:tc>
        <w:tc>
          <w:tcPr>
            <w:tcW w:w="1157" w:type="dxa"/>
          </w:tcPr>
          <w:p w14:paraId="2593D3DA"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388DD454" w14:textId="77777777" w:rsidTr="00C56BB6">
        <w:trPr>
          <w:cantSplit/>
          <w:jc w:val="center"/>
        </w:trPr>
        <w:tc>
          <w:tcPr>
            <w:tcW w:w="7920" w:type="dxa"/>
          </w:tcPr>
          <w:p w14:paraId="481CC144" w14:textId="77777777" w:rsidR="00D02449" w:rsidRPr="00943A5F" w:rsidRDefault="00D02449" w:rsidP="00C56BB6">
            <w:pPr>
              <w:pStyle w:val="tablesyntax"/>
              <w:rPr>
                <w:rFonts w:ascii="Times New Roman" w:hAnsi="Times New Roman"/>
              </w:rPr>
            </w:pPr>
            <w:r w:rsidRPr="00943A5F">
              <w:rPr>
                <w:rFonts w:ascii="Times New Roman" w:hAnsi="Times New Roman"/>
                <w:b/>
                <w:bCs/>
              </w:rPr>
              <w:tab/>
              <w:t>video_signal_type_present_flag</w:t>
            </w:r>
          </w:p>
        </w:tc>
        <w:tc>
          <w:tcPr>
            <w:tcW w:w="1157" w:type="dxa"/>
          </w:tcPr>
          <w:p w14:paraId="122F3841"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76B81F76" w14:textId="77777777" w:rsidTr="00C56BB6">
        <w:trPr>
          <w:cantSplit/>
          <w:jc w:val="center"/>
        </w:trPr>
        <w:tc>
          <w:tcPr>
            <w:tcW w:w="7920" w:type="dxa"/>
          </w:tcPr>
          <w:p w14:paraId="341775A1" w14:textId="77777777" w:rsidR="00D02449" w:rsidRPr="00943A5F" w:rsidRDefault="00D02449" w:rsidP="00C56BB6">
            <w:pPr>
              <w:pStyle w:val="tablesyntax"/>
              <w:rPr>
                <w:rFonts w:ascii="Times New Roman" w:hAnsi="Times New Roman"/>
                <w:b/>
                <w:bCs/>
              </w:rPr>
            </w:pPr>
            <w:r w:rsidRPr="00943A5F">
              <w:rPr>
                <w:rFonts w:ascii="Times New Roman" w:hAnsi="Times New Roman"/>
              </w:rPr>
              <w:tab/>
              <w:t>if( video_signal_type_present_flag ) {</w:t>
            </w:r>
          </w:p>
        </w:tc>
        <w:tc>
          <w:tcPr>
            <w:tcW w:w="1157" w:type="dxa"/>
          </w:tcPr>
          <w:p w14:paraId="03087689"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539C6AF5" w14:textId="77777777" w:rsidTr="00C56BB6">
        <w:trPr>
          <w:cantSplit/>
          <w:jc w:val="center"/>
        </w:trPr>
        <w:tc>
          <w:tcPr>
            <w:tcW w:w="7920" w:type="dxa"/>
          </w:tcPr>
          <w:p w14:paraId="109BECD4" w14:textId="77777777" w:rsidR="00D02449" w:rsidRPr="00943A5F" w:rsidRDefault="00D02449" w:rsidP="00C56BB6">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rPr>
              <w:t>video_format</w:t>
            </w:r>
          </w:p>
        </w:tc>
        <w:tc>
          <w:tcPr>
            <w:tcW w:w="1157" w:type="dxa"/>
          </w:tcPr>
          <w:p w14:paraId="48D94E44" w14:textId="77777777" w:rsidR="00D02449" w:rsidRPr="00943A5F" w:rsidRDefault="00D02449" w:rsidP="00C56BB6">
            <w:pPr>
              <w:pStyle w:val="tableheading"/>
              <w:overflowPunct/>
              <w:autoSpaceDE/>
              <w:autoSpaceDN/>
              <w:adjustRightInd/>
              <w:jc w:val="left"/>
              <w:textAlignment w:val="auto"/>
              <w:rPr>
                <w:b w:val="0"/>
              </w:rPr>
            </w:pPr>
            <w:r w:rsidRPr="00943A5F">
              <w:rPr>
                <w:b w:val="0"/>
              </w:rPr>
              <w:t>u(3)</w:t>
            </w:r>
          </w:p>
        </w:tc>
      </w:tr>
      <w:tr w:rsidR="00D02449" w:rsidRPr="00943A5F" w14:paraId="04A84281" w14:textId="77777777" w:rsidTr="00C56BB6">
        <w:trPr>
          <w:cantSplit/>
          <w:jc w:val="center"/>
        </w:trPr>
        <w:tc>
          <w:tcPr>
            <w:tcW w:w="7920" w:type="dxa"/>
          </w:tcPr>
          <w:p w14:paraId="32C01431" w14:textId="77777777" w:rsidR="00D02449" w:rsidRPr="00943A5F" w:rsidRDefault="00D02449" w:rsidP="00C56BB6">
            <w:pPr>
              <w:pStyle w:val="tablesyntax"/>
              <w:rPr>
                <w:rFonts w:ascii="Times New Roman" w:hAnsi="Times New Roman"/>
                <w:b/>
                <w:bCs/>
              </w:rPr>
            </w:pPr>
            <w:r w:rsidRPr="00943A5F">
              <w:rPr>
                <w:rFonts w:ascii="Times New Roman" w:hAnsi="Times New Roman"/>
              </w:rPr>
              <w:tab/>
            </w:r>
            <w:r w:rsidRPr="00943A5F">
              <w:rPr>
                <w:rFonts w:ascii="Times New Roman" w:hAnsi="Times New Roman"/>
              </w:rPr>
              <w:tab/>
            </w:r>
            <w:r w:rsidRPr="00943A5F">
              <w:rPr>
                <w:rFonts w:ascii="Times New Roman" w:hAnsi="Times New Roman"/>
                <w:b/>
                <w:bCs/>
              </w:rPr>
              <w:t>video_full_range_flag</w:t>
            </w:r>
          </w:p>
        </w:tc>
        <w:tc>
          <w:tcPr>
            <w:tcW w:w="1157" w:type="dxa"/>
          </w:tcPr>
          <w:p w14:paraId="0DD377D1"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2504BB4B" w14:textId="77777777" w:rsidTr="00C56BB6">
        <w:trPr>
          <w:cantSplit/>
          <w:jc w:val="center"/>
        </w:trPr>
        <w:tc>
          <w:tcPr>
            <w:tcW w:w="7920" w:type="dxa"/>
          </w:tcPr>
          <w:p w14:paraId="460BFD78" w14:textId="77777777" w:rsidR="00D02449" w:rsidRPr="00943A5F" w:rsidRDefault="00D02449" w:rsidP="00C56BB6">
            <w:pPr>
              <w:pStyle w:val="tablesyntax"/>
              <w:rPr>
                <w:rFonts w:ascii="Times New Roman" w:hAnsi="Times New Roman"/>
              </w:rPr>
            </w:pPr>
            <w:r w:rsidRPr="00943A5F">
              <w:rPr>
                <w:rFonts w:ascii="Times New Roman" w:hAnsi="Times New Roman"/>
              </w:rPr>
              <w:tab/>
            </w:r>
            <w:r w:rsidRPr="00943A5F">
              <w:rPr>
                <w:rFonts w:ascii="Times New Roman" w:hAnsi="Times New Roman"/>
              </w:rPr>
              <w:tab/>
            </w:r>
            <w:r w:rsidRPr="00943A5F">
              <w:rPr>
                <w:rFonts w:ascii="Times New Roman" w:hAnsi="Times New Roman"/>
                <w:b/>
              </w:rPr>
              <w:t>colour_description_present_flag</w:t>
            </w:r>
          </w:p>
        </w:tc>
        <w:tc>
          <w:tcPr>
            <w:tcW w:w="1157" w:type="dxa"/>
          </w:tcPr>
          <w:p w14:paraId="5507BDAF"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545D06A1" w14:textId="77777777" w:rsidTr="00C56BB6">
        <w:trPr>
          <w:cantSplit/>
          <w:jc w:val="center"/>
        </w:trPr>
        <w:tc>
          <w:tcPr>
            <w:tcW w:w="7920" w:type="dxa"/>
          </w:tcPr>
          <w:p w14:paraId="4191E21F" w14:textId="77777777" w:rsidR="00D02449" w:rsidRPr="00943A5F" w:rsidRDefault="00D02449" w:rsidP="00C56BB6">
            <w:pPr>
              <w:pStyle w:val="tablesyntax"/>
              <w:rPr>
                <w:rFonts w:ascii="Times New Roman" w:hAnsi="Times New Roman"/>
              </w:rPr>
            </w:pPr>
            <w:r w:rsidRPr="00943A5F">
              <w:rPr>
                <w:rFonts w:ascii="Times New Roman" w:hAnsi="Times New Roman"/>
              </w:rPr>
              <w:tab/>
            </w:r>
            <w:r w:rsidRPr="00943A5F">
              <w:rPr>
                <w:rFonts w:ascii="Times New Roman" w:hAnsi="Times New Roman"/>
              </w:rPr>
              <w:tab/>
              <w:t>if( colour_description_present_flag ) {</w:t>
            </w:r>
          </w:p>
        </w:tc>
        <w:tc>
          <w:tcPr>
            <w:tcW w:w="1157" w:type="dxa"/>
          </w:tcPr>
          <w:p w14:paraId="149C89BE"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473A4C48" w14:textId="77777777" w:rsidTr="00C56BB6">
        <w:trPr>
          <w:cantSplit/>
          <w:jc w:val="center"/>
        </w:trPr>
        <w:tc>
          <w:tcPr>
            <w:tcW w:w="7920" w:type="dxa"/>
          </w:tcPr>
          <w:p w14:paraId="0FD428B5" w14:textId="77777777" w:rsidR="00D02449" w:rsidRPr="00943A5F" w:rsidRDefault="00D02449" w:rsidP="00C56BB6">
            <w:pPr>
              <w:pStyle w:val="tablesyntax"/>
              <w:rPr>
                <w:rFonts w:ascii="Times New Roman" w:hAnsi="Times New Roman"/>
              </w:rPr>
            </w:pPr>
            <w:r w:rsidRPr="00943A5F">
              <w:rPr>
                <w:rFonts w:ascii="Times New Roman" w:eastAsia="?l?r ??’c" w:hAnsi="Times New Roman"/>
                <w:lang w:eastAsia="ja-JP"/>
              </w:rPr>
              <w:tab/>
            </w:r>
            <w:r w:rsidRPr="00943A5F">
              <w:rPr>
                <w:rFonts w:ascii="Times New Roman" w:hAnsi="Times New Roman"/>
              </w:rPr>
              <w:tab/>
            </w:r>
            <w:r w:rsidRPr="00943A5F">
              <w:rPr>
                <w:rFonts w:ascii="Times New Roman" w:hAnsi="Times New Roman"/>
              </w:rPr>
              <w:tab/>
            </w:r>
            <w:r w:rsidRPr="00943A5F">
              <w:rPr>
                <w:rFonts w:ascii="Times New Roman" w:hAnsi="Times New Roman"/>
                <w:b/>
              </w:rPr>
              <w:t>colour_primaries</w:t>
            </w:r>
          </w:p>
        </w:tc>
        <w:tc>
          <w:tcPr>
            <w:tcW w:w="1157" w:type="dxa"/>
          </w:tcPr>
          <w:p w14:paraId="592A4F8A" w14:textId="77777777" w:rsidR="00D02449" w:rsidRPr="00943A5F" w:rsidRDefault="00D02449" w:rsidP="00C56BB6">
            <w:pPr>
              <w:pStyle w:val="tableheading"/>
              <w:overflowPunct/>
              <w:autoSpaceDE/>
              <w:autoSpaceDN/>
              <w:adjustRightInd/>
              <w:jc w:val="left"/>
              <w:textAlignment w:val="auto"/>
              <w:rPr>
                <w:b w:val="0"/>
              </w:rPr>
            </w:pPr>
            <w:r w:rsidRPr="00943A5F">
              <w:rPr>
                <w:b w:val="0"/>
              </w:rPr>
              <w:t>u(8)</w:t>
            </w:r>
          </w:p>
        </w:tc>
      </w:tr>
      <w:tr w:rsidR="00D02449" w:rsidRPr="00943A5F" w14:paraId="797A494D" w14:textId="77777777" w:rsidTr="00C56BB6">
        <w:trPr>
          <w:cantSplit/>
          <w:jc w:val="center"/>
        </w:trPr>
        <w:tc>
          <w:tcPr>
            <w:tcW w:w="7920" w:type="dxa"/>
          </w:tcPr>
          <w:p w14:paraId="228D3642" w14:textId="77777777" w:rsidR="00D02449" w:rsidRPr="00943A5F" w:rsidRDefault="00D02449" w:rsidP="00C56BB6">
            <w:pPr>
              <w:pStyle w:val="tablesyntax"/>
              <w:rPr>
                <w:rFonts w:ascii="Times New Roman" w:eastAsia="?l?r ??’c" w:hAnsi="Times New Roman"/>
                <w:lang w:eastAsia="ja-JP"/>
              </w:rPr>
            </w:pPr>
            <w:r w:rsidRPr="00943A5F">
              <w:rPr>
                <w:rFonts w:ascii="Times New Roman" w:eastAsia="?l?r ??’c" w:hAnsi="Times New Roman"/>
                <w:lang w:eastAsia="ja-JP"/>
              </w:rPr>
              <w:tab/>
            </w:r>
            <w:r w:rsidRPr="00943A5F">
              <w:rPr>
                <w:rFonts w:ascii="Times New Roman" w:hAnsi="Times New Roman"/>
              </w:rPr>
              <w:tab/>
            </w:r>
            <w:r w:rsidRPr="00943A5F">
              <w:rPr>
                <w:rFonts w:ascii="Times New Roman" w:hAnsi="Times New Roman"/>
              </w:rPr>
              <w:tab/>
            </w:r>
            <w:r w:rsidRPr="00943A5F">
              <w:rPr>
                <w:rFonts w:ascii="Times New Roman" w:hAnsi="Times New Roman"/>
                <w:b/>
              </w:rPr>
              <w:t>transfer_characteristics</w:t>
            </w:r>
          </w:p>
        </w:tc>
        <w:tc>
          <w:tcPr>
            <w:tcW w:w="1157" w:type="dxa"/>
          </w:tcPr>
          <w:p w14:paraId="1E673C20" w14:textId="77777777" w:rsidR="00D02449" w:rsidRPr="00943A5F" w:rsidRDefault="00D02449" w:rsidP="00C56BB6">
            <w:pPr>
              <w:pStyle w:val="tableheading"/>
              <w:overflowPunct/>
              <w:autoSpaceDE/>
              <w:autoSpaceDN/>
              <w:adjustRightInd/>
              <w:jc w:val="left"/>
              <w:textAlignment w:val="auto"/>
              <w:rPr>
                <w:b w:val="0"/>
              </w:rPr>
            </w:pPr>
            <w:r w:rsidRPr="00943A5F">
              <w:rPr>
                <w:b w:val="0"/>
              </w:rPr>
              <w:t>u(8)</w:t>
            </w:r>
          </w:p>
        </w:tc>
      </w:tr>
      <w:tr w:rsidR="00D02449" w:rsidRPr="00943A5F" w14:paraId="0F893DFC" w14:textId="77777777" w:rsidTr="00C56BB6">
        <w:trPr>
          <w:cantSplit/>
          <w:jc w:val="center"/>
        </w:trPr>
        <w:tc>
          <w:tcPr>
            <w:tcW w:w="7920" w:type="dxa"/>
          </w:tcPr>
          <w:p w14:paraId="635AF938" w14:textId="77777777" w:rsidR="00D02449" w:rsidRPr="00943A5F" w:rsidRDefault="00D02449" w:rsidP="00C56BB6">
            <w:pPr>
              <w:pStyle w:val="tablesyntax"/>
              <w:rPr>
                <w:rFonts w:ascii="Times New Roman" w:eastAsia="?l?r ??’c" w:hAnsi="Times New Roman"/>
                <w:lang w:eastAsia="ja-JP"/>
              </w:rPr>
            </w:pPr>
            <w:r w:rsidRPr="00943A5F">
              <w:rPr>
                <w:rFonts w:ascii="Times New Roman" w:eastAsia="?l?r ??’c" w:hAnsi="Times New Roman"/>
                <w:b/>
                <w:lang w:eastAsia="ja-JP"/>
              </w:rPr>
              <w:tab/>
            </w:r>
            <w:r w:rsidRPr="00943A5F">
              <w:rPr>
                <w:rFonts w:ascii="Times New Roman" w:hAnsi="Times New Roman"/>
                <w:b/>
              </w:rPr>
              <w:tab/>
            </w:r>
            <w:r w:rsidRPr="00943A5F">
              <w:rPr>
                <w:rFonts w:ascii="Times New Roman" w:hAnsi="Times New Roman"/>
                <w:b/>
              </w:rPr>
              <w:tab/>
              <w:t>matrix</w:t>
            </w:r>
            <w:r>
              <w:rPr>
                <w:rFonts w:ascii="Times New Roman" w:hAnsi="Times New Roman"/>
                <w:b/>
              </w:rPr>
              <w:t>_coeff</w:t>
            </w:r>
            <w:r w:rsidRPr="00943A5F">
              <w:rPr>
                <w:rFonts w:ascii="Times New Roman" w:hAnsi="Times New Roman"/>
                <w:b/>
              </w:rPr>
              <w:t>s</w:t>
            </w:r>
          </w:p>
        </w:tc>
        <w:tc>
          <w:tcPr>
            <w:tcW w:w="1157" w:type="dxa"/>
          </w:tcPr>
          <w:p w14:paraId="3417C910" w14:textId="77777777" w:rsidR="00D02449" w:rsidRPr="00943A5F" w:rsidRDefault="00D02449" w:rsidP="00C56BB6">
            <w:pPr>
              <w:pStyle w:val="tableheading"/>
              <w:overflowPunct/>
              <w:autoSpaceDE/>
              <w:autoSpaceDN/>
              <w:adjustRightInd/>
              <w:jc w:val="left"/>
              <w:textAlignment w:val="auto"/>
              <w:rPr>
                <w:b w:val="0"/>
              </w:rPr>
            </w:pPr>
            <w:r w:rsidRPr="00943A5F">
              <w:rPr>
                <w:b w:val="0"/>
              </w:rPr>
              <w:t>u(8)</w:t>
            </w:r>
          </w:p>
        </w:tc>
      </w:tr>
      <w:tr w:rsidR="00D02449" w:rsidRPr="00943A5F" w14:paraId="259B28D1" w14:textId="77777777" w:rsidTr="00C56BB6">
        <w:trPr>
          <w:cantSplit/>
          <w:jc w:val="center"/>
        </w:trPr>
        <w:tc>
          <w:tcPr>
            <w:tcW w:w="7920" w:type="dxa"/>
          </w:tcPr>
          <w:p w14:paraId="1F1BB7DA" w14:textId="77777777" w:rsidR="00D02449" w:rsidRPr="00943A5F" w:rsidRDefault="00D02449" w:rsidP="00C56BB6">
            <w:pPr>
              <w:pStyle w:val="tablesyntax"/>
              <w:rPr>
                <w:rFonts w:ascii="Times New Roman" w:eastAsia="?l?r ??’c" w:hAnsi="Times New Roman"/>
                <w:b/>
                <w:lang w:eastAsia="ja-JP"/>
              </w:rPr>
            </w:pPr>
            <w:r w:rsidRPr="00943A5F">
              <w:rPr>
                <w:rFonts w:ascii="Times New Roman" w:hAnsi="Times New Roman"/>
                <w:b/>
              </w:rPr>
              <w:tab/>
            </w:r>
            <w:r w:rsidRPr="00943A5F">
              <w:rPr>
                <w:rFonts w:ascii="Times New Roman" w:hAnsi="Times New Roman"/>
                <w:b/>
              </w:rPr>
              <w:tab/>
            </w:r>
            <w:r w:rsidRPr="00943A5F">
              <w:rPr>
                <w:rFonts w:ascii="Times New Roman" w:hAnsi="Times New Roman"/>
              </w:rPr>
              <w:t>}</w:t>
            </w:r>
          </w:p>
        </w:tc>
        <w:tc>
          <w:tcPr>
            <w:tcW w:w="1157" w:type="dxa"/>
          </w:tcPr>
          <w:p w14:paraId="0568EEBB"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2C8E9ECF" w14:textId="77777777" w:rsidTr="00C56BB6">
        <w:trPr>
          <w:cantSplit/>
          <w:jc w:val="center"/>
        </w:trPr>
        <w:tc>
          <w:tcPr>
            <w:tcW w:w="7920" w:type="dxa"/>
          </w:tcPr>
          <w:p w14:paraId="4C79AC32" w14:textId="77777777" w:rsidR="00D02449" w:rsidRPr="00943A5F" w:rsidRDefault="00D02449" w:rsidP="00C56BB6">
            <w:pPr>
              <w:pStyle w:val="tablesyntax"/>
              <w:rPr>
                <w:rFonts w:ascii="Times New Roman" w:hAnsi="Times New Roman"/>
                <w:b/>
              </w:rPr>
            </w:pPr>
            <w:r w:rsidRPr="00943A5F">
              <w:rPr>
                <w:rFonts w:ascii="Times New Roman" w:hAnsi="Times New Roman"/>
                <w:b/>
              </w:rPr>
              <w:tab/>
            </w:r>
            <w:r w:rsidRPr="00943A5F">
              <w:rPr>
                <w:rFonts w:ascii="Times New Roman" w:hAnsi="Times New Roman"/>
              </w:rPr>
              <w:t>}</w:t>
            </w:r>
          </w:p>
        </w:tc>
        <w:tc>
          <w:tcPr>
            <w:tcW w:w="1157" w:type="dxa"/>
          </w:tcPr>
          <w:p w14:paraId="72CFE4EF"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6CEAEC0E" w14:textId="77777777" w:rsidTr="00C56BB6">
        <w:trPr>
          <w:cantSplit/>
          <w:jc w:val="center"/>
        </w:trPr>
        <w:tc>
          <w:tcPr>
            <w:tcW w:w="7920" w:type="dxa"/>
          </w:tcPr>
          <w:p w14:paraId="766F39F2" w14:textId="77777777" w:rsidR="00D02449" w:rsidRPr="00943A5F" w:rsidRDefault="00D02449" w:rsidP="00C56BB6">
            <w:pPr>
              <w:pStyle w:val="tablesyntax"/>
              <w:rPr>
                <w:rFonts w:ascii="Times New Roman" w:hAnsi="Times New Roman"/>
                <w:b/>
              </w:rPr>
            </w:pPr>
            <w:r w:rsidRPr="00943A5F">
              <w:rPr>
                <w:rFonts w:ascii="Times New Roman" w:hAnsi="Times New Roman"/>
                <w:b/>
              </w:rPr>
              <w:tab/>
              <w:t>chroma_loc_info_present_flag</w:t>
            </w:r>
          </w:p>
        </w:tc>
        <w:tc>
          <w:tcPr>
            <w:tcW w:w="1157" w:type="dxa"/>
          </w:tcPr>
          <w:p w14:paraId="240EF572"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5B5DE941" w14:textId="77777777" w:rsidTr="00C56BB6">
        <w:trPr>
          <w:cantSplit/>
          <w:jc w:val="center"/>
        </w:trPr>
        <w:tc>
          <w:tcPr>
            <w:tcW w:w="7920" w:type="dxa"/>
          </w:tcPr>
          <w:p w14:paraId="0B6EC688" w14:textId="77777777" w:rsidR="00D02449" w:rsidRPr="00943A5F" w:rsidRDefault="00D02449" w:rsidP="00C56BB6">
            <w:pPr>
              <w:pStyle w:val="tablesyntax"/>
              <w:rPr>
                <w:rFonts w:ascii="Times New Roman" w:hAnsi="Times New Roman"/>
                <w:b/>
              </w:rPr>
            </w:pPr>
            <w:r w:rsidRPr="00943A5F">
              <w:rPr>
                <w:rFonts w:ascii="Times New Roman" w:hAnsi="Times New Roman"/>
                <w:b/>
                <w:bCs/>
              </w:rPr>
              <w:tab/>
            </w:r>
            <w:r w:rsidRPr="00943A5F">
              <w:rPr>
                <w:rFonts w:ascii="Times New Roman" w:hAnsi="Times New Roman"/>
              </w:rPr>
              <w:t>if( chroma_loc_info_present_flag ) {</w:t>
            </w:r>
          </w:p>
        </w:tc>
        <w:tc>
          <w:tcPr>
            <w:tcW w:w="1157" w:type="dxa"/>
          </w:tcPr>
          <w:p w14:paraId="33C3032F"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7075F4AE" w14:textId="77777777" w:rsidTr="00C56BB6">
        <w:trPr>
          <w:cantSplit/>
          <w:jc w:val="center"/>
        </w:trPr>
        <w:tc>
          <w:tcPr>
            <w:tcW w:w="7920" w:type="dxa"/>
          </w:tcPr>
          <w:p w14:paraId="3CCA51E2"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chroma_sample_loc_type_top_field</w:t>
            </w:r>
          </w:p>
        </w:tc>
        <w:tc>
          <w:tcPr>
            <w:tcW w:w="1157" w:type="dxa"/>
          </w:tcPr>
          <w:p w14:paraId="38B41AD3" w14:textId="77777777" w:rsidR="00D02449" w:rsidRPr="00943A5F" w:rsidRDefault="00D02449" w:rsidP="00C56BB6">
            <w:pPr>
              <w:pStyle w:val="tableheading"/>
              <w:overflowPunct/>
              <w:autoSpaceDE/>
              <w:autoSpaceDN/>
              <w:adjustRightInd/>
              <w:jc w:val="left"/>
              <w:textAlignment w:val="auto"/>
              <w:rPr>
                <w:b w:val="0"/>
              </w:rPr>
            </w:pPr>
            <w:r w:rsidRPr="00943A5F">
              <w:rPr>
                <w:b w:val="0"/>
              </w:rPr>
              <w:t>ue(v)</w:t>
            </w:r>
          </w:p>
        </w:tc>
      </w:tr>
      <w:tr w:rsidR="00D02449" w:rsidRPr="00943A5F" w14:paraId="16179B75" w14:textId="77777777" w:rsidTr="00C56BB6">
        <w:trPr>
          <w:cantSplit/>
          <w:jc w:val="center"/>
        </w:trPr>
        <w:tc>
          <w:tcPr>
            <w:tcW w:w="7920" w:type="dxa"/>
          </w:tcPr>
          <w:p w14:paraId="7838A3DB"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chroma_sample_loc_type_bottom_field</w:t>
            </w:r>
          </w:p>
        </w:tc>
        <w:tc>
          <w:tcPr>
            <w:tcW w:w="1157" w:type="dxa"/>
          </w:tcPr>
          <w:p w14:paraId="2FF2F116" w14:textId="77777777" w:rsidR="00D02449" w:rsidRPr="00943A5F" w:rsidRDefault="00D02449" w:rsidP="00C56BB6">
            <w:pPr>
              <w:pStyle w:val="tableheading"/>
              <w:overflowPunct/>
              <w:autoSpaceDE/>
              <w:autoSpaceDN/>
              <w:adjustRightInd/>
              <w:jc w:val="left"/>
              <w:textAlignment w:val="auto"/>
              <w:rPr>
                <w:b w:val="0"/>
              </w:rPr>
            </w:pPr>
            <w:r w:rsidRPr="00943A5F">
              <w:rPr>
                <w:b w:val="0"/>
              </w:rPr>
              <w:t>ue(v)</w:t>
            </w:r>
          </w:p>
        </w:tc>
      </w:tr>
      <w:tr w:rsidR="00D02449" w:rsidRPr="00943A5F" w14:paraId="24E76280" w14:textId="77777777" w:rsidTr="00C56BB6">
        <w:trPr>
          <w:cantSplit/>
          <w:jc w:val="center"/>
        </w:trPr>
        <w:tc>
          <w:tcPr>
            <w:tcW w:w="7920" w:type="dxa"/>
          </w:tcPr>
          <w:p w14:paraId="22B38F67"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rPr>
              <w:t>}</w:t>
            </w:r>
          </w:p>
        </w:tc>
        <w:tc>
          <w:tcPr>
            <w:tcW w:w="1157" w:type="dxa"/>
          </w:tcPr>
          <w:p w14:paraId="5D912939"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38CF5EDB" w14:textId="77777777" w:rsidTr="00C56BB6">
        <w:trPr>
          <w:cantSplit/>
          <w:jc w:val="center"/>
        </w:trPr>
        <w:tc>
          <w:tcPr>
            <w:tcW w:w="7920" w:type="dxa"/>
          </w:tcPr>
          <w:p w14:paraId="5BBA8677"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t>neutral_chroma_indication_flag</w:t>
            </w:r>
          </w:p>
        </w:tc>
        <w:tc>
          <w:tcPr>
            <w:tcW w:w="1157" w:type="dxa"/>
          </w:tcPr>
          <w:p w14:paraId="1DC56564"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11E4EA5B" w14:textId="77777777" w:rsidTr="00C56BB6">
        <w:trPr>
          <w:cantSplit/>
          <w:jc w:val="center"/>
        </w:trPr>
        <w:tc>
          <w:tcPr>
            <w:tcW w:w="7920" w:type="dxa"/>
          </w:tcPr>
          <w:p w14:paraId="0676D3E0"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t>field_seq_flag</w:t>
            </w:r>
          </w:p>
        </w:tc>
        <w:tc>
          <w:tcPr>
            <w:tcW w:w="1157" w:type="dxa"/>
          </w:tcPr>
          <w:p w14:paraId="17AAE376"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29A55859" w14:textId="77777777" w:rsidTr="00C56BB6">
        <w:trPr>
          <w:cantSplit/>
          <w:jc w:val="center"/>
        </w:trPr>
        <w:tc>
          <w:tcPr>
            <w:tcW w:w="7920" w:type="dxa"/>
          </w:tcPr>
          <w:p w14:paraId="15FF5949" w14:textId="77777777" w:rsidR="00D02449" w:rsidRPr="00943A5F" w:rsidRDefault="00D02449" w:rsidP="00C56BB6">
            <w:pPr>
              <w:pStyle w:val="tablesyntax"/>
              <w:rPr>
                <w:rFonts w:ascii="Times New Roman" w:hAnsi="Times New Roman"/>
                <w:b/>
                <w:bCs/>
              </w:rPr>
            </w:pPr>
            <w:r>
              <w:rPr>
                <w:rFonts w:ascii="Times New Roman" w:hAnsi="Times New Roman"/>
                <w:b/>
                <w:bCs/>
              </w:rPr>
              <w:tab/>
              <w:t>frame_field_info_present_flag</w:t>
            </w:r>
          </w:p>
        </w:tc>
        <w:tc>
          <w:tcPr>
            <w:tcW w:w="1157" w:type="dxa"/>
          </w:tcPr>
          <w:p w14:paraId="00111027" w14:textId="77777777" w:rsidR="00D02449" w:rsidRPr="00943A5F" w:rsidRDefault="00D02449" w:rsidP="00C56BB6">
            <w:pPr>
              <w:pStyle w:val="tableheading"/>
              <w:overflowPunct/>
              <w:autoSpaceDE/>
              <w:autoSpaceDN/>
              <w:adjustRightInd/>
              <w:jc w:val="left"/>
              <w:textAlignment w:val="auto"/>
              <w:rPr>
                <w:b w:val="0"/>
              </w:rPr>
            </w:pPr>
            <w:r>
              <w:rPr>
                <w:b w:val="0"/>
              </w:rPr>
              <w:t>u(1)</w:t>
            </w:r>
          </w:p>
        </w:tc>
      </w:tr>
      <w:tr w:rsidR="00D02449" w:rsidRPr="00943A5F" w14:paraId="0BED4D5E" w14:textId="77777777" w:rsidTr="00C56BB6">
        <w:trPr>
          <w:cantSplit/>
          <w:jc w:val="center"/>
        </w:trPr>
        <w:tc>
          <w:tcPr>
            <w:tcW w:w="7920" w:type="dxa"/>
          </w:tcPr>
          <w:p w14:paraId="473B204E" w14:textId="77777777" w:rsidR="00D02449" w:rsidRPr="00943A5F" w:rsidRDefault="00D02449" w:rsidP="00C56BB6">
            <w:pPr>
              <w:pStyle w:val="tablesyntax"/>
              <w:rPr>
                <w:rFonts w:ascii="Times New Roman" w:hAnsi="Times New Roman"/>
                <w:b/>
                <w:bCs/>
              </w:rPr>
            </w:pPr>
            <w:r>
              <w:rPr>
                <w:rFonts w:ascii="Times New Roman" w:hAnsi="Times New Roman"/>
                <w:b/>
                <w:bCs/>
              </w:rPr>
              <w:tab/>
            </w:r>
            <w:r w:rsidRPr="001540E2">
              <w:rPr>
                <w:rFonts w:ascii="Times New Roman" w:hAnsi="Times New Roman"/>
                <w:b/>
                <w:bCs/>
              </w:rPr>
              <w:t>default_display_window_flag</w:t>
            </w:r>
          </w:p>
        </w:tc>
        <w:tc>
          <w:tcPr>
            <w:tcW w:w="1157" w:type="dxa"/>
          </w:tcPr>
          <w:p w14:paraId="42532CDF"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3EF021B8" w14:textId="77777777" w:rsidTr="00C56BB6">
        <w:trPr>
          <w:cantSplit/>
          <w:jc w:val="center"/>
        </w:trPr>
        <w:tc>
          <w:tcPr>
            <w:tcW w:w="7920" w:type="dxa"/>
          </w:tcPr>
          <w:p w14:paraId="29BDC745" w14:textId="77777777" w:rsidR="00D02449" w:rsidRPr="003B40A8" w:rsidRDefault="00D02449" w:rsidP="00C56BB6">
            <w:pPr>
              <w:pStyle w:val="tablesyntax"/>
              <w:rPr>
                <w:rFonts w:ascii="Times New Roman" w:hAnsi="Times New Roman"/>
                <w:bCs/>
              </w:rPr>
            </w:pPr>
            <w:r w:rsidRPr="00461114">
              <w:rPr>
                <w:rFonts w:ascii="Times New Roman" w:hAnsi="Times New Roman"/>
                <w:bCs/>
              </w:rPr>
              <w:tab/>
              <w:t>if( default_display_window_flag ) {</w:t>
            </w:r>
          </w:p>
        </w:tc>
        <w:tc>
          <w:tcPr>
            <w:tcW w:w="1157" w:type="dxa"/>
          </w:tcPr>
          <w:p w14:paraId="70927DC7"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3CC14138" w14:textId="77777777" w:rsidTr="00C56BB6">
        <w:trPr>
          <w:cantSplit/>
          <w:jc w:val="center"/>
        </w:trPr>
        <w:tc>
          <w:tcPr>
            <w:tcW w:w="7920" w:type="dxa"/>
          </w:tcPr>
          <w:p w14:paraId="1D4A7560" w14:textId="77777777" w:rsidR="00D02449" w:rsidRPr="00943A5F" w:rsidRDefault="00D02449" w:rsidP="00C56BB6">
            <w:pPr>
              <w:pStyle w:val="tablesyntax"/>
              <w:rPr>
                <w:rFonts w:ascii="Times New Roman" w:hAnsi="Times New Roman"/>
                <w:b/>
                <w:bCs/>
              </w:rPr>
            </w:pPr>
            <w:r>
              <w:rPr>
                <w:rFonts w:ascii="Times New Roman" w:hAnsi="Times New Roman"/>
                <w:b/>
                <w:bCs/>
              </w:rPr>
              <w:tab/>
            </w:r>
            <w:r>
              <w:rPr>
                <w:rFonts w:ascii="Times New Roman" w:hAnsi="Times New Roman"/>
                <w:b/>
                <w:bCs/>
              </w:rPr>
              <w:tab/>
            </w:r>
            <w:r w:rsidRPr="001540E2">
              <w:rPr>
                <w:rFonts w:ascii="Times New Roman" w:hAnsi="Times New Roman"/>
                <w:b/>
                <w:bCs/>
              </w:rPr>
              <w:t>def_disp_win_left_offset</w:t>
            </w:r>
          </w:p>
        </w:tc>
        <w:tc>
          <w:tcPr>
            <w:tcW w:w="1157" w:type="dxa"/>
          </w:tcPr>
          <w:p w14:paraId="4C859C12" w14:textId="77777777" w:rsidR="00D02449" w:rsidRPr="00943A5F" w:rsidRDefault="00D02449" w:rsidP="00C56BB6">
            <w:pPr>
              <w:pStyle w:val="tableheading"/>
              <w:overflowPunct/>
              <w:autoSpaceDE/>
              <w:autoSpaceDN/>
              <w:adjustRightInd/>
              <w:jc w:val="left"/>
              <w:textAlignment w:val="auto"/>
              <w:rPr>
                <w:b w:val="0"/>
              </w:rPr>
            </w:pPr>
            <w:r>
              <w:rPr>
                <w:b w:val="0"/>
              </w:rPr>
              <w:t>ue(v)</w:t>
            </w:r>
          </w:p>
        </w:tc>
      </w:tr>
      <w:tr w:rsidR="00D02449" w:rsidRPr="00943A5F" w14:paraId="031F156D" w14:textId="77777777" w:rsidTr="00C56BB6">
        <w:trPr>
          <w:cantSplit/>
          <w:jc w:val="center"/>
        </w:trPr>
        <w:tc>
          <w:tcPr>
            <w:tcW w:w="7920" w:type="dxa"/>
          </w:tcPr>
          <w:p w14:paraId="5CEFE3A6" w14:textId="77777777" w:rsidR="00D02449" w:rsidRPr="00943A5F" w:rsidRDefault="00D02449" w:rsidP="00C56BB6">
            <w:pPr>
              <w:pStyle w:val="tablesyntax"/>
              <w:rPr>
                <w:rFonts w:ascii="Times New Roman" w:hAnsi="Times New Roman"/>
                <w:b/>
                <w:bCs/>
              </w:rPr>
            </w:pPr>
            <w:r>
              <w:rPr>
                <w:rFonts w:ascii="Times New Roman" w:hAnsi="Times New Roman"/>
                <w:b/>
                <w:bCs/>
              </w:rPr>
              <w:tab/>
            </w:r>
            <w:r>
              <w:rPr>
                <w:rFonts w:ascii="Times New Roman" w:hAnsi="Times New Roman"/>
                <w:b/>
                <w:bCs/>
              </w:rPr>
              <w:tab/>
              <w:t>def_disp_win_right</w:t>
            </w:r>
            <w:r w:rsidRPr="001540E2">
              <w:rPr>
                <w:rFonts w:ascii="Times New Roman" w:hAnsi="Times New Roman"/>
                <w:b/>
                <w:bCs/>
              </w:rPr>
              <w:t>_offset</w:t>
            </w:r>
          </w:p>
        </w:tc>
        <w:tc>
          <w:tcPr>
            <w:tcW w:w="1157" w:type="dxa"/>
          </w:tcPr>
          <w:p w14:paraId="79FD3D21" w14:textId="77777777" w:rsidR="00D02449" w:rsidRPr="00943A5F" w:rsidRDefault="00D02449" w:rsidP="00C56BB6">
            <w:pPr>
              <w:pStyle w:val="tableheading"/>
              <w:overflowPunct/>
              <w:autoSpaceDE/>
              <w:autoSpaceDN/>
              <w:adjustRightInd/>
              <w:jc w:val="left"/>
              <w:textAlignment w:val="auto"/>
              <w:rPr>
                <w:b w:val="0"/>
              </w:rPr>
            </w:pPr>
            <w:r>
              <w:rPr>
                <w:b w:val="0"/>
              </w:rPr>
              <w:t>ue(v)</w:t>
            </w:r>
          </w:p>
        </w:tc>
      </w:tr>
      <w:tr w:rsidR="00D02449" w:rsidRPr="00943A5F" w14:paraId="4702D6BA" w14:textId="77777777" w:rsidTr="00C56BB6">
        <w:trPr>
          <w:cantSplit/>
          <w:jc w:val="center"/>
        </w:trPr>
        <w:tc>
          <w:tcPr>
            <w:tcW w:w="7920" w:type="dxa"/>
          </w:tcPr>
          <w:p w14:paraId="5A85A294" w14:textId="77777777" w:rsidR="00D02449" w:rsidRPr="00943A5F" w:rsidRDefault="00D02449" w:rsidP="00C56BB6">
            <w:pPr>
              <w:pStyle w:val="tablesyntax"/>
              <w:rPr>
                <w:rFonts w:ascii="Times New Roman" w:hAnsi="Times New Roman"/>
                <w:b/>
                <w:bCs/>
              </w:rPr>
            </w:pPr>
            <w:r>
              <w:rPr>
                <w:rFonts w:ascii="Times New Roman" w:hAnsi="Times New Roman"/>
                <w:b/>
                <w:bCs/>
              </w:rPr>
              <w:tab/>
            </w:r>
            <w:r>
              <w:rPr>
                <w:rFonts w:ascii="Times New Roman" w:hAnsi="Times New Roman"/>
                <w:b/>
                <w:bCs/>
              </w:rPr>
              <w:tab/>
              <w:t>def_disp_win_top</w:t>
            </w:r>
            <w:r w:rsidRPr="001540E2">
              <w:rPr>
                <w:rFonts w:ascii="Times New Roman" w:hAnsi="Times New Roman"/>
                <w:b/>
                <w:bCs/>
              </w:rPr>
              <w:t>_offset</w:t>
            </w:r>
          </w:p>
        </w:tc>
        <w:tc>
          <w:tcPr>
            <w:tcW w:w="1157" w:type="dxa"/>
          </w:tcPr>
          <w:p w14:paraId="53BAF982" w14:textId="77777777" w:rsidR="00D02449" w:rsidRPr="00943A5F" w:rsidRDefault="00D02449" w:rsidP="00C56BB6">
            <w:pPr>
              <w:pStyle w:val="tableheading"/>
              <w:overflowPunct/>
              <w:autoSpaceDE/>
              <w:autoSpaceDN/>
              <w:adjustRightInd/>
              <w:jc w:val="left"/>
              <w:textAlignment w:val="auto"/>
              <w:rPr>
                <w:b w:val="0"/>
              </w:rPr>
            </w:pPr>
            <w:r>
              <w:rPr>
                <w:b w:val="0"/>
              </w:rPr>
              <w:t>ue(v)</w:t>
            </w:r>
          </w:p>
        </w:tc>
      </w:tr>
      <w:tr w:rsidR="00D02449" w:rsidRPr="00943A5F" w14:paraId="6C7C6833" w14:textId="77777777" w:rsidTr="00C56BB6">
        <w:trPr>
          <w:cantSplit/>
          <w:jc w:val="center"/>
        </w:trPr>
        <w:tc>
          <w:tcPr>
            <w:tcW w:w="7920" w:type="dxa"/>
          </w:tcPr>
          <w:p w14:paraId="52F489FE" w14:textId="77777777" w:rsidR="00D02449" w:rsidRPr="00943A5F" w:rsidRDefault="00D02449" w:rsidP="00C56BB6">
            <w:pPr>
              <w:pStyle w:val="tablesyntax"/>
              <w:rPr>
                <w:rFonts w:ascii="Times New Roman" w:hAnsi="Times New Roman"/>
                <w:b/>
                <w:bCs/>
              </w:rPr>
            </w:pPr>
            <w:r>
              <w:rPr>
                <w:rFonts w:ascii="Times New Roman" w:hAnsi="Times New Roman"/>
                <w:b/>
                <w:bCs/>
              </w:rPr>
              <w:tab/>
            </w:r>
            <w:r>
              <w:rPr>
                <w:rFonts w:ascii="Times New Roman" w:hAnsi="Times New Roman"/>
                <w:b/>
                <w:bCs/>
              </w:rPr>
              <w:tab/>
              <w:t>def_disp_win_bottom</w:t>
            </w:r>
            <w:r w:rsidRPr="001540E2">
              <w:rPr>
                <w:rFonts w:ascii="Times New Roman" w:hAnsi="Times New Roman"/>
                <w:b/>
                <w:bCs/>
              </w:rPr>
              <w:t>_offset</w:t>
            </w:r>
          </w:p>
        </w:tc>
        <w:tc>
          <w:tcPr>
            <w:tcW w:w="1157" w:type="dxa"/>
          </w:tcPr>
          <w:p w14:paraId="0A5EA8BF" w14:textId="77777777" w:rsidR="00D02449" w:rsidRPr="00943A5F" w:rsidRDefault="00D02449" w:rsidP="00C56BB6">
            <w:pPr>
              <w:pStyle w:val="tableheading"/>
              <w:overflowPunct/>
              <w:autoSpaceDE/>
              <w:autoSpaceDN/>
              <w:adjustRightInd/>
              <w:jc w:val="left"/>
              <w:textAlignment w:val="auto"/>
              <w:rPr>
                <w:b w:val="0"/>
              </w:rPr>
            </w:pPr>
            <w:r>
              <w:rPr>
                <w:b w:val="0"/>
              </w:rPr>
              <w:t>ue(v)</w:t>
            </w:r>
          </w:p>
        </w:tc>
      </w:tr>
      <w:tr w:rsidR="00D02449" w:rsidRPr="00943A5F" w14:paraId="26CE6E16" w14:textId="77777777" w:rsidTr="00C56BB6">
        <w:trPr>
          <w:cantSplit/>
          <w:jc w:val="center"/>
        </w:trPr>
        <w:tc>
          <w:tcPr>
            <w:tcW w:w="7920" w:type="dxa"/>
          </w:tcPr>
          <w:p w14:paraId="7BB64AEF" w14:textId="77777777" w:rsidR="00D02449" w:rsidRPr="003B40A8" w:rsidRDefault="00D02449" w:rsidP="00C56BB6">
            <w:pPr>
              <w:pStyle w:val="tablesyntax"/>
              <w:rPr>
                <w:rFonts w:ascii="Times New Roman" w:hAnsi="Times New Roman"/>
                <w:bCs/>
              </w:rPr>
            </w:pPr>
            <w:r>
              <w:rPr>
                <w:rFonts w:ascii="Times New Roman" w:hAnsi="Times New Roman"/>
                <w:bCs/>
              </w:rPr>
              <w:tab/>
              <w:t>}</w:t>
            </w:r>
          </w:p>
        </w:tc>
        <w:tc>
          <w:tcPr>
            <w:tcW w:w="1157" w:type="dxa"/>
          </w:tcPr>
          <w:p w14:paraId="1B65ADEF"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36566386" w14:textId="77777777" w:rsidTr="00C56BB6">
        <w:trPr>
          <w:cantSplit/>
          <w:jc w:val="center"/>
        </w:trPr>
        <w:tc>
          <w:tcPr>
            <w:tcW w:w="7920" w:type="dxa"/>
          </w:tcPr>
          <w:p w14:paraId="586207AD" w14:textId="77777777" w:rsidR="00D02449" w:rsidRPr="00943A5F" w:rsidRDefault="00D02449" w:rsidP="00C56BB6">
            <w:pPr>
              <w:pStyle w:val="tablesyntax"/>
              <w:rPr>
                <w:rFonts w:ascii="Times New Roman" w:hAnsi="Times New Roman"/>
              </w:rPr>
            </w:pPr>
            <w:r w:rsidRPr="00943A5F">
              <w:rPr>
                <w:rFonts w:ascii="Times New Roman" w:hAnsi="Times New Roman"/>
                <w:b/>
                <w:bCs/>
              </w:rPr>
              <w:tab/>
            </w:r>
            <w:r>
              <w:rPr>
                <w:rFonts w:ascii="Times New Roman" w:hAnsi="Times New Roman"/>
                <w:b/>
                <w:bCs/>
              </w:rPr>
              <w:t>vui_</w:t>
            </w:r>
            <w:r w:rsidRPr="00943A5F">
              <w:rPr>
                <w:rFonts w:ascii="Times New Roman" w:hAnsi="Times New Roman"/>
                <w:b/>
                <w:bCs/>
              </w:rPr>
              <w:t>timing_info_present_flag</w:t>
            </w:r>
          </w:p>
        </w:tc>
        <w:tc>
          <w:tcPr>
            <w:tcW w:w="1157" w:type="dxa"/>
          </w:tcPr>
          <w:p w14:paraId="43CD4ED7"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28F1D75D" w14:textId="77777777" w:rsidTr="00C56BB6">
        <w:trPr>
          <w:cantSplit/>
          <w:jc w:val="center"/>
        </w:trPr>
        <w:tc>
          <w:tcPr>
            <w:tcW w:w="7920" w:type="dxa"/>
          </w:tcPr>
          <w:p w14:paraId="2B34E838" w14:textId="77777777" w:rsidR="00D02449" w:rsidRPr="00943A5F" w:rsidRDefault="00D02449" w:rsidP="00C56BB6">
            <w:pPr>
              <w:pStyle w:val="tablesyntax"/>
              <w:rPr>
                <w:rFonts w:ascii="Times New Roman" w:hAnsi="Times New Roman"/>
              </w:rPr>
            </w:pPr>
            <w:r w:rsidRPr="00943A5F">
              <w:rPr>
                <w:rFonts w:ascii="Times New Roman" w:hAnsi="Times New Roman"/>
                <w:b/>
                <w:bCs/>
              </w:rPr>
              <w:tab/>
            </w:r>
            <w:r w:rsidRPr="00943A5F">
              <w:rPr>
                <w:rFonts w:ascii="Times New Roman" w:hAnsi="Times New Roman"/>
              </w:rPr>
              <w:t xml:space="preserve">if( </w:t>
            </w:r>
            <w:r>
              <w:rPr>
                <w:rFonts w:ascii="Times New Roman" w:hAnsi="Times New Roman"/>
              </w:rPr>
              <w:t>vui_</w:t>
            </w:r>
            <w:r w:rsidRPr="00943A5F">
              <w:rPr>
                <w:rFonts w:ascii="Times New Roman" w:hAnsi="Times New Roman"/>
              </w:rPr>
              <w:t>timing_info_present_flag ) {</w:t>
            </w:r>
          </w:p>
        </w:tc>
        <w:tc>
          <w:tcPr>
            <w:tcW w:w="1157" w:type="dxa"/>
          </w:tcPr>
          <w:p w14:paraId="27BD6C56"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29A985C4" w14:textId="77777777" w:rsidTr="00C56BB6">
        <w:trPr>
          <w:cantSplit/>
          <w:jc w:val="center"/>
        </w:trPr>
        <w:tc>
          <w:tcPr>
            <w:tcW w:w="7920" w:type="dxa"/>
          </w:tcPr>
          <w:p w14:paraId="60DFE67F" w14:textId="77777777" w:rsidR="00D02449" w:rsidRPr="00943A5F" w:rsidRDefault="00D02449" w:rsidP="00C56BB6">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r>
            <w:r>
              <w:rPr>
                <w:rFonts w:ascii="Times New Roman" w:hAnsi="Times New Roman"/>
                <w:b/>
                <w:bCs/>
              </w:rPr>
              <w:t>vui_</w:t>
            </w:r>
            <w:r w:rsidRPr="00943A5F">
              <w:rPr>
                <w:rFonts w:ascii="Times New Roman" w:hAnsi="Times New Roman"/>
                <w:b/>
                <w:bCs/>
              </w:rPr>
              <w:t>num_units_in_tick</w:t>
            </w:r>
          </w:p>
        </w:tc>
        <w:tc>
          <w:tcPr>
            <w:tcW w:w="1157" w:type="dxa"/>
          </w:tcPr>
          <w:p w14:paraId="089A7C91" w14:textId="77777777" w:rsidR="00D02449" w:rsidRPr="00943A5F" w:rsidRDefault="00D02449" w:rsidP="00C56BB6">
            <w:pPr>
              <w:pStyle w:val="tableheading"/>
              <w:overflowPunct/>
              <w:autoSpaceDE/>
              <w:autoSpaceDN/>
              <w:adjustRightInd/>
              <w:jc w:val="left"/>
              <w:textAlignment w:val="auto"/>
              <w:rPr>
                <w:b w:val="0"/>
              </w:rPr>
            </w:pPr>
            <w:r w:rsidRPr="00943A5F">
              <w:rPr>
                <w:b w:val="0"/>
              </w:rPr>
              <w:t>u(32)</w:t>
            </w:r>
          </w:p>
        </w:tc>
      </w:tr>
      <w:tr w:rsidR="00D02449" w:rsidRPr="00943A5F" w14:paraId="0F44A5CB" w14:textId="77777777" w:rsidTr="00C56BB6">
        <w:trPr>
          <w:cantSplit/>
          <w:jc w:val="center"/>
        </w:trPr>
        <w:tc>
          <w:tcPr>
            <w:tcW w:w="7920" w:type="dxa"/>
          </w:tcPr>
          <w:p w14:paraId="677D87CB" w14:textId="77777777" w:rsidR="00D02449" w:rsidRPr="00943A5F" w:rsidRDefault="00D02449" w:rsidP="00C56BB6">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r>
            <w:r>
              <w:rPr>
                <w:rFonts w:ascii="Times New Roman" w:hAnsi="Times New Roman"/>
                <w:b/>
                <w:bCs/>
              </w:rPr>
              <w:t>vui_</w:t>
            </w:r>
            <w:r w:rsidRPr="00943A5F">
              <w:rPr>
                <w:rFonts w:ascii="Times New Roman" w:hAnsi="Times New Roman"/>
                <w:b/>
                <w:bCs/>
              </w:rPr>
              <w:t>time_scale</w:t>
            </w:r>
          </w:p>
        </w:tc>
        <w:tc>
          <w:tcPr>
            <w:tcW w:w="1157" w:type="dxa"/>
          </w:tcPr>
          <w:p w14:paraId="55CF5D8C" w14:textId="77777777" w:rsidR="00D02449" w:rsidRPr="00943A5F" w:rsidRDefault="00D02449" w:rsidP="00C56BB6">
            <w:pPr>
              <w:pStyle w:val="tableheading"/>
              <w:overflowPunct/>
              <w:autoSpaceDE/>
              <w:autoSpaceDN/>
              <w:adjustRightInd/>
              <w:jc w:val="left"/>
              <w:textAlignment w:val="auto"/>
              <w:rPr>
                <w:b w:val="0"/>
              </w:rPr>
            </w:pPr>
            <w:r w:rsidRPr="00943A5F">
              <w:rPr>
                <w:b w:val="0"/>
              </w:rPr>
              <w:t>u(32)</w:t>
            </w:r>
          </w:p>
        </w:tc>
      </w:tr>
      <w:tr w:rsidR="00D02449" w:rsidRPr="00943A5F" w14:paraId="0072FE00" w14:textId="77777777" w:rsidTr="00C56BB6">
        <w:trPr>
          <w:cantSplit/>
          <w:jc w:val="center"/>
        </w:trPr>
        <w:tc>
          <w:tcPr>
            <w:tcW w:w="7920" w:type="dxa"/>
          </w:tcPr>
          <w:p w14:paraId="57991FBB" w14:textId="77777777" w:rsidR="00D02449" w:rsidRPr="00943A5F" w:rsidRDefault="00D02449" w:rsidP="00C56BB6">
            <w:pPr>
              <w:pStyle w:val="tablesyntax"/>
              <w:rPr>
                <w:rFonts w:ascii="Times New Roman" w:hAnsi="Times New Roman"/>
                <w:b/>
                <w:bCs/>
              </w:rPr>
            </w:pPr>
            <w:r>
              <w:rPr>
                <w:rFonts w:ascii="Times New Roman" w:hAnsi="Times New Roman"/>
                <w:bCs/>
              </w:rPr>
              <w:tab/>
            </w:r>
            <w:r w:rsidRPr="003C137F">
              <w:rPr>
                <w:rFonts w:ascii="Times New Roman" w:hAnsi="Times New Roman"/>
                <w:bCs/>
              </w:rPr>
              <w:tab/>
            </w:r>
            <w:r>
              <w:rPr>
                <w:rFonts w:ascii="Times New Roman" w:hAnsi="Times New Roman"/>
                <w:b/>
                <w:bCs/>
              </w:rPr>
              <w:t>vui</w:t>
            </w:r>
            <w:r w:rsidRPr="00987C45">
              <w:rPr>
                <w:rFonts w:ascii="Times New Roman" w:hAnsi="Times New Roman"/>
                <w:b/>
                <w:bCs/>
              </w:rPr>
              <w:t>_</w:t>
            </w:r>
            <w:r w:rsidRPr="006A68D0">
              <w:rPr>
                <w:rFonts w:ascii="Times New Roman" w:hAnsi="Times New Roman"/>
                <w:b/>
                <w:bCs/>
              </w:rPr>
              <w:t>poc_proportional_to_timing_flag</w:t>
            </w:r>
          </w:p>
        </w:tc>
        <w:tc>
          <w:tcPr>
            <w:tcW w:w="1157" w:type="dxa"/>
          </w:tcPr>
          <w:p w14:paraId="2863319C" w14:textId="77777777" w:rsidR="00D02449" w:rsidRPr="00943A5F" w:rsidRDefault="00D02449" w:rsidP="00C56BB6">
            <w:pPr>
              <w:pStyle w:val="tableheading"/>
              <w:overflowPunct/>
              <w:autoSpaceDE/>
              <w:autoSpaceDN/>
              <w:adjustRightInd/>
              <w:jc w:val="left"/>
              <w:textAlignment w:val="auto"/>
              <w:rPr>
                <w:b w:val="0"/>
              </w:rPr>
            </w:pPr>
            <w:r>
              <w:rPr>
                <w:b w:val="0"/>
              </w:rPr>
              <w:t>u(1)</w:t>
            </w:r>
          </w:p>
        </w:tc>
      </w:tr>
      <w:tr w:rsidR="00D02449" w:rsidRPr="00943A5F" w14:paraId="6867FADF" w14:textId="77777777" w:rsidTr="00C56BB6">
        <w:trPr>
          <w:cantSplit/>
          <w:jc w:val="center"/>
        </w:trPr>
        <w:tc>
          <w:tcPr>
            <w:tcW w:w="7920" w:type="dxa"/>
          </w:tcPr>
          <w:p w14:paraId="5686EEAF" w14:textId="77777777" w:rsidR="00D02449" w:rsidRPr="00AD0B8F" w:rsidRDefault="00D02449" w:rsidP="00C56BB6">
            <w:pPr>
              <w:pStyle w:val="tablesyntax"/>
              <w:rPr>
                <w:rFonts w:ascii="Times New Roman" w:hAnsi="Times New Roman"/>
                <w:bCs/>
              </w:rPr>
            </w:pPr>
            <w:r>
              <w:rPr>
                <w:rFonts w:ascii="Times New Roman" w:hAnsi="Times New Roman"/>
                <w:bCs/>
              </w:rPr>
              <w:tab/>
            </w:r>
            <w:r w:rsidRPr="00AD0B8F">
              <w:rPr>
                <w:rFonts w:ascii="Times New Roman" w:hAnsi="Times New Roman"/>
                <w:bCs/>
              </w:rPr>
              <w:tab/>
              <w:t xml:space="preserve">if( </w:t>
            </w:r>
            <w:r>
              <w:rPr>
                <w:rFonts w:ascii="Times New Roman" w:hAnsi="Times New Roman"/>
                <w:bCs/>
              </w:rPr>
              <w:t>vui_</w:t>
            </w:r>
            <w:r w:rsidRPr="00AD0B8F">
              <w:rPr>
                <w:rFonts w:ascii="Times New Roman" w:hAnsi="Times New Roman"/>
                <w:bCs/>
              </w:rPr>
              <w:t>poc_proportional_to_timing_flag )</w:t>
            </w:r>
          </w:p>
        </w:tc>
        <w:tc>
          <w:tcPr>
            <w:tcW w:w="1157" w:type="dxa"/>
          </w:tcPr>
          <w:p w14:paraId="117FA19F"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6188CF72" w14:textId="77777777" w:rsidTr="00C56BB6">
        <w:trPr>
          <w:cantSplit/>
          <w:jc w:val="center"/>
        </w:trPr>
        <w:tc>
          <w:tcPr>
            <w:tcW w:w="7920" w:type="dxa"/>
          </w:tcPr>
          <w:p w14:paraId="781019FF" w14:textId="77777777" w:rsidR="00D02449" w:rsidRPr="006A68D0" w:rsidRDefault="00D02449" w:rsidP="00C56BB6">
            <w:pPr>
              <w:pStyle w:val="tablesyntax"/>
              <w:rPr>
                <w:rFonts w:ascii="Times New Roman" w:hAnsi="Times New Roman"/>
                <w:b/>
                <w:bCs/>
              </w:rPr>
            </w:pPr>
            <w:r w:rsidRPr="006A68D0">
              <w:rPr>
                <w:rFonts w:ascii="Times New Roman" w:hAnsi="Times New Roman"/>
                <w:bCs/>
              </w:rPr>
              <w:tab/>
            </w:r>
            <w:r>
              <w:rPr>
                <w:rFonts w:ascii="Times New Roman" w:hAnsi="Times New Roman"/>
                <w:bCs/>
              </w:rPr>
              <w:tab/>
            </w:r>
            <w:r w:rsidRPr="006A68D0">
              <w:rPr>
                <w:rFonts w:ascii="Times New Roman" w:hAnsi="Times New Roman"/>
                <w:bCs/>
              </w:rPr>
              <w:tab/>
            </w:r>
            <w:r>
              <w:rPr>
                <w:rFonts w:ascii="Times New Roman" w:hAnsi="Times New Roman"/>
                <w:b/>
                <w:bCs/>
              </w:rPr>
              <w:t>vui</w:t>
            </w:r>
            <w:r w:rsidRPr="00987C45">
              <w:rPr>
                <w:rFonts w:ascii="Times New Roman" w:hAnsi="Times New Roman"/>
                <w:b/>
                <w:bCs/>
              </w:rPr>
              <w:t>_</w:t>
            </w:r>
            <w:r w:rsidRPr="003C137F">
              <w:rPr>
                <w:rFonts w:ascii="Times New Roman" w:hAnsi="Times New Roman"/>
                <w:b/>
                <w:bCs/>
              </w:rPr>
              <w:t>num_ticks_poc_diff_one_minus1</w:t>
            </w:r>
          </w:p>
        </w:tc>
        <w:tc>
          <w:tcPr>
            <w:tcW w:w="1157" w:type="dxa"/>
          </w:tcPr>
          <w:p w14:paraId="1CC23570" w14:textId="77777777" w:rsidR="00D02449" w:rsidRPr="00943A5F" w:rsidRDefault="00D02449" w:rsidP="00C56BB6">
            <w:pPr>
              <w:pStyle w:val="tableheading"/>
              <w:overflowPunct/>
              <w:autoSpaceDE/>
              <w:autoSpaceDN/>
              <w:adjustRightInd/>
              <w:jc w:val="left"/>
              <w:textAlignment w:val="auto"/>
              <w:rPr>
                <w:b w:val="0"/>
              </w:rPr>
            </w:pPr>
            <w:r>
              <w:rPr>
                <w:b w:val="0"/>
              </w:rPr>
              <w:t>ue(v)</w:t>
            </w:r>
          </w:p>
        </w:tc>
      </w:tr>
      <w:tr w:rsidR="00D02449" w:rsidRPr="00943A5F" w14:paraId="17FC2EE6" w14:textId="77777777" w:rsidTr="00C56BB6">
        <w:trPr>
          <w:cantSplit/>
          <w:jc w:val="center"/>
        </w:trPr>
        <w:tc>
          <w:tcPr>
            <w:tcW w:w="7920" w:type="dxa"/>
          </w:tcPr>
          <w:p w14:paraId="588B265F" w14:textId="77777777" w:rsidR="00D02449" w:rsidRPr="00943A5F" w:rsidRDefault="00D02449" w:rsidP="00C56BB6">
            <w:pPr>
              <w:pStyle w:val="tablesyntax"/>
              <w:rPr>
                <w:rFonts w:ascii="Times New Roman" w:hAnsi="Times New Roman"/>
                <w:b/>
                <w:bCs/>
              </w:rPr>
            </w:pPr>
            <w:r>
              <w:rPr>
                <w:rFonts w:ascii="Times New Roman" w:hAnsi="Times New Roman"/>
                <w:b/>
                <w:bCs/>
              </w:rPr>
              <w:tab/>
            </w:r>
            <w:r w:rsidRPr="00943A5F">
              <w:rPr>
                <w:rFonts w:ascii="Times New Roman" w:hAnsi="Times New Roman"/>
                <w:b/>
                <w:bCs/>
              </w:rPr>
              <w:tab/>
            </w:r>
            <w:r>
              <w:rPr>
                <w:rFonts w:ascii="Times New Roman" w:hAnsi="Times New Roman"/>
                <w:b/>
                <w:bCs/>
              </w:rPr>
              <w:t>vui_</w:t>
            </w:r>
            <w:r w:rsidRPr="00943A5F">
              <w:rPr>
                <w:rFonts w:ascii="Times New Roman" w:hAnsi="Times New Roman"/>
                <w:b/>
                <w:bCs/>
              </w:rPr>
              <w:t>hrd_parameters_present_flag</w:t>
            </w:r>
          </w:p>
        </w:tc>
        <w:tc>
          <w:tcPr>
            <w:tcW w:w="1157" w:type="dxa"/>
          </w:tcPr>
          <w:p w14:paraId="6D4C022B"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5A78C709" w14:textId="77777777" w:rsidTr="00C56BB6">
        <w:trPr>
          <w:cantSplit/>
          <w:jc w:val="center"/>
        </w:trPr>
        <w:tc>
          <w:tcPr>
            <w:tcW w:w="7920" w:type="dxa"/>
          </w:tcPr>
          <w:p w14:paraId="409FEA06" w14:textId="77777777" w:rsidR="00D02449" w:rsidRPr="00943A5F" w:rsidRDefault="00D02449" w:rsidP="00C56BB6">
            <w:pPr>
              <w:pStyle w:val="tablesyntax"/>
              <w:rPr>
                <w:rFonts w:ascii="Times New Roman" w:hAnsi="Times New Roman"/>
                <w:b/>
                <w:bCs/>
              </w:rPr>
            </w:pPr>
            <w:r>
              <w:rPr>
                <w:rFonts w:ascii="Times New Roman" w:hAnsi="Times New Roman"/>
                <w:bCs/>
              </w:rPr>
              <w:tab/>
            </w:r>
            <w:r w:rsidRPr="00943A5F">
              <w:rPr>
                <w:rFonts w:ascii="Times New Roman" w:hAnsi="Times New Roman"/>
                <w:bCs/>
              </w:rPr>
              <w:tab/>
              <w:t xml:space="preserve">if( </w:t>
            </w:r>
            <w:r>
              <w:rPr>
                <w:rFonts w:ascii="Times New Roman" w:hAnsi="Times New Roman"/>
                <w:bCs/>
              </w:rPr>
              <w:t>vui_</w:t>
            </w:r>
            <w:r w:rsidRPr="00943A5F">
              <w:rPr>
                <w:rFonts w:ascii="Times New Roman" w:hAnsi="Times New Roman"/>
                <w:bCs/>
              </w:rPr>
              <w:t>hrd_parameters_present_flag )</w:t>
            </w:r>
          </w:p>
        </w:tc>
        <w:tc>
          <w:tcPr>
            <w:tcW w:w="1157" w:type="dxa"/>
          </w:tcPr>
          <w:p w14:paraId="51E1B20F"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06008630" w14:textId="77777777" w:rsidTr="00C56BB6">
        <w:trPr>
          <w:cantSplit/>
          <w:jc w:val="center"/>
        </w:trPr>
        <w:tc>
          <w:tcPr>
            <w:tcW w:w="7920" w:type="dxa"/>
          </w:tcPr>
          <w:p w14:paraId="66787916" w14:textId="77777777" w:rsidR="00D02449" w:rsidRPr="00943A5F" w:rsidRDefault="00D02449" w:rsidP="00C56BB6">
            <w:pPr>
              <w:pStyle w:val="tablesyntax"/>
              <w:rPr>
                <w:rFonts w:ascii="Times New Roman" w:hAnsi="Times New Roman"/>
                <w:b/>
                <w:bCs/>
              </w:rPr>
            </w:pPr>
            <w:r>
              <w:rPr>
                <w:rFonts w:ascii="Times New Roman" w:hAnsi="Times New Roman"/>
                <w:b/>
                <w:bCs/>
              </w:rPr>
              <w:tab/>
            </w:r>
            <w:r w:rsidRPr="00943A5F">
              <w:rPr>
                <w:rFonts w:ascii="Times New Roman" w:hAnsi="Times New Roman"/>
                <w:b/>
                <w:bCs/>
              </w:rPr>
              <w:tab/>
            </w:r>
            <w:r w:rsidRPr="00943A5F">
              <w:rPr>
                <w:rFonts w:ascii="Times New Roman" w:hAnsi="Times New Roman"/>
                <w:b/>
                <w:bCs/>
              </w:rPr>
              <w:tab/>
            </w:r>
            <w:r w:rsidRPr="00943A5F">
              <w:rPr>
                <w:rFonts w:ascii="Times New Roman" w:hAnsi="Times New Roman"/>
              </w:rPr>
              <w:t>hrd_parameters( 1, sps_max_sub_layers_minus1 )</w:t>
            </w:r>
          </w:p>
        </w:tc>
        <w:tc>
          <w:tcPr>
            <w:tcW w:w="1157" w:type="dxa"/>
          </w:tcPr>
          <w:p w14:paraId="36CA3282" w14:textId="77777777" w:rsidR="00D02449" w:rsidRPr="00943A5F" w:rsidRDefault="00D02449" w:rsidP="00C56BB6">
            <w:pPr>
              <w:pStyle w:val="tableheading"/>
              <w:overflowPunct/>
              <w:autoSpaceDE/>
              <w:autoSpaceDN/>
              <w:adjustRightInd/>
              <w:jc w:val="left"/>
              <w:textAlignment w:val="auto"/>
              <w:rPr>
                <w:b w:val="0"/>
              </w:rPr>
            </w:pPr>
          </w:p>
        </w:tc>
      </w:tr>
      <w:tr w:rsidR="00D02449" w:rsidRPr="00D47BA3" w14:paraId="17C9C233" w14:textId="77777777" w:rsidTr="00C56BB6">
        <w:trPr>
          <w:cantSplit/>
          <w:jc w:val="center"/>
        </w:trPr>
        <w:tc>
          <w:tcPr>
            <w:tcW w:w="7920" w:type="dxa"/>
          </w:tcPr>
          <w:p w14:paraId="5D28948F" w14:textId="77777777" w:rsidR="00D02449" w:rsidRPr="00297CFF" w:rsidRDefault="00D02449" w:rsidP="00C56BB6">
            <w:pPr>
              <w:pStyle w:val="tablesyntax"/>
              <w:rPr>
                <w:rFonts w:ascii="Times New Roman" w:hAnsi="Times New Roman"/>
                <w:bCs/>
              </w:rPr>
            </w:pPr>
            <w:r w:rsidRPr="00297CFF">
              <w:rPr>
                <w:rFonts w:ascii="Times New Roman" w:hAnsi="Times New Roman"/>
                <w:bCs/>
              </w:rPr>
              <w:tab/>
              <w:t>}</w:t>
            </w:r>
          </w:p>
        </w:tc>
        <w:tc>
          <w:tcPr>
            <w:tcW w:w="1157" w:type="dxa"/>
          </w:tcPr>
          <w:p w14:paraId="78D829D5" w14:textId="77777777" w:rsidR="00D02449" w:rsidRPr="00297CFF" w:rsidRDefault="00D02449" w:rsidP="00C56BB6">
            <w:pPr>
              <w:pStyle w:val="tableheading"/>
              <w:overflowPunct/>
              <w:autoSpaceDE/>
              <w:autoSpaceDN/>
              <w:adjustRightInd/>
              <w:jc w:val="left"/>
              <w:textAlignment w:val="auto"/>
              <w:rPr>
                <w:b w:val="0"/>
              </w:rPr>
            </w:pPr>
          </w:p>
        </w:tc>
      </w:tr>
      <w:tr w:rsidR="00D02449" w:rsidRPr="00943A5F" w14:paraId="53EBF978" w14:textId="77777777" w:rsidTr="00C56BB6">
        <w:trPr>
          <w:cantSplit/>
          <w:jc w:val="center"/>
        </w:trPr>
        <w:tc>
          <w:tcPr>
            <w:tcW w:w="7920" w:type="dxa"/>
          </w:tcPr>
          <w:p w14:paraId="322BCEB5" w14:textId="77777777" w:rsidR="00D02449" w:rsidRPr="00943A5F" w:rsidRDefault="00D02449" w:rsidP="00C56BB6">
            <w:pPr>
              <w:pStyle w:val="tablesyntax"/>
              <w:rPr>
                <w:rFonts w:ascii="Times New Roman" w:hAnsi="Times New Roman"/>
              </w:rPr>
            </w:pPr>
            <w:r w:rsidRPr="00943A5F">
              <w:rPr>
                <w:rFonts w:ascii="Times New Roman" w:hAnsi="Times New Roman"/>
                <w:b/>
                <w:bCs/>
              </w:rPr>
              <w:tab/>
              <w:t>bitstream_restriction_flag</w:t>
            </w:r>
          </w:p>
        </w:tc>
        <w:tc>
          <w:tcPr>
            <w:tcW w:w="1157" w:type="dxa"/>
          </w:tcPr>
          <w:p w14:paraId="55A5C7B9"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B31037" w14:paraId="0A409C0D" w14:textId="77777777" w:rsidTr="00C56BB6">
        <w:trPr>
          <w:cantSplit/>
          <w:jc w:val="center"/>
        </w:trPr>
        <w:tc>
          <w:tcPr>
            <w:tcW w:w="7920" w:type="dxa"/>
          </w:tcPr>
          <w:p w14:paraId="1ECE54B3"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rPr>
              <w:t>if( bitstream_restriction_flag ) {</w:t>
            </w:r>
          </w:p>
        </w:tc>
        <w:tc>
          <w:tcPr>
            <w:tcW w:w="1157" w:type="dxa"/>
          </w:tcPr>
          <w:p w14:paraId="6C942447" w14:textId="77777777" w:rsidR="00D02449" w:rsidRPr="00592EC1" w:rsidRDefault="00D02449" w:rsidP="00C56BB6">
            <w:pPr>
              <w:pStyle w:val="tableheading"/>
              <w:overflowPunct/>
              <w:autoSpaceDE/>
              <w:autoSpaceDN/>
              <w:adjustRightInd/>
              <w:jc w:val="left"/>
              <w:textAlignment w:val="auto"/>
              <w:rPr>
                <w:b w:val="0"/>
              </w:rPr>
            </w:pPr>
          </w:p>
        </w:tc>
      </w:tr>
      <w:tr w:rsidR="00D02449" w:rsidRPr="00692AB9" w14:paraId="42B903E1" w14:textId="77777777" w:rsidTr="00C56BB6">
        <w:trPr>
          <w:cantSplit/>
          <w:jc w:val="center"/>
        </w:trPr>
        <w:tc>
          <w:tcPr>
            <w:tcW w:w="7920" w:type="dxa"/>
          </w:tcPr>
          <w:p w14:paraId="6BAF53B2"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tiles_fixed_structure_flag</w:t>
            </w:r>
          </w:p>
        </w:tc>
        <w:tc>
          <w:tcPr>
            <w:tcW w:w="1157" w:type="dxa"/>
          </w:tcPr>
          <w:p w14:paraId="402ABD9D" w14:textId="77777777" w:rsidR="00D02449" w:rsidRPr="00592EC1" w:rsidRDefault="00D02449" w:rsidP="00C56BB6">
            <w:pPr>
              <w:pStyle w:val="tableheading"/>
              <w:overflowPunct/>
              <w:autoSpaceDE/>
              <w:autoSpaceDN/>
              <w:adjustRightInd/>
              <w:jc w:val="left"/>
              <w:rPr>
                <w:b w:val="0"/>
              </w:rPr>
            </w:pPr>
            <w:r w:rsidRPr="00592EC1">
              <w:rPr>
                <w:b w:val="0"/>
              </w:rPr>
              <w:t>u(1)</w:t>
            </w:r>
          </w:p>
        </w:tc>
      </w:tr>
      <w:tr w:rsidR="00D02449" w:rsidRPr="00692AB9" w14:paraId="4F485CC1" w14:textId="77777777" w:rsidTr="00C56BB6">
        <w:trPr>
          <w:cantSplit/>
          <w:jc w:val="center"/>
        </w:trPr>
        <w:tc>
          <w:tcPr>
            <w:tcW w:w="7920" w:type="dxa"/>
          </w:tcPr>
          <w:p w14:paraId="4ED6B264"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motion_vectors_over_pic_boundaries_flag</w:t>
            </w:r>
          </w:p>
        </w:tc>
        <w:tc>
          <w:tcPr>
            <w:tcW w:w="1157" w:type="dxa"/>
          </w:tcPr>
          <w:p w14:paraId="1D869680" w14:textId="77777777" w:rsidR="00D02449" w:rsidRPr="00592EC1" w:rsidRDefault="00D02449" w:rsidP="00C56BB6">
            <w:pPr>
              <w:pStyle w:val="tableheading"/>
              <w:overflowPunct/>
              <w:autoSpaceDE/>
              <w:autoSpaceDN/>
              <w:adjustRightInd/>
              <w:jc w:val="left"/>
              <w:textAlignment w:val="auto"/>
              <w:rPr>
                <w:b w:val="0"/>
              </w:rPr>
            </w:pPr>
            <w:r w:rsidRPr="00592EC1">
              <w:rPr>
                <w:b w:val="0"/>
              </w:rPr>
              <w:t>u(1)</w:t>
            </w:r>
          </w:p>
        </w:tc>
      </w:tr>
      <w:tr w:rsidR="00D02449" w:rsidRPr="00B31037" w14:paraId="32CEF2C4" w14:textId="77777777" w:rsidTr="00C56BB6">
        <w:trPr>
          <w:cantSplit/>
          <w:jc w:val="center"/>
        </w:trPr>
        <w:tc>
          <w:tcPr>
            <w:tcW w:w="7920" w:type="dxa"/>
          </w:tcPr>
          <w:p w14:paraId="261B310E" w14:textId="77777777" w:rsidR="00D02449" w:rsidRPr="00943A5F" w:rsidRDefault="00D02449" w:rsidP="00C56BB6">
            <w:pPr>
              <w:pStyle w:val="tablesyntax"/>
              <w:rPr>
                <w:rFonts w:ascii="Times New Roman" w:hAnsi="Times New Roman"/>
                <w:b/>
                <w:bCs/>
              </w:rPr>
            </w:pPr>
            <w:r>
              <w:rPr>
                <w:rFonts w:ascii="Times New Roman" w:hAnsi="Times New Roman"/>
              </w:rPr>
              <w:tab/>
            </w:r>
            <w:r w:rsidRPr="0056241E">
              <w:rPr>
                <w:rFonts w:ascii="Times New Roman" w:hAnsi="Times New Roman"/>
              </w:rPr>
              <w:tab/>
            </w:r>
            <w:r w:rsidRPr="0056241E">
              <w:rPr>
                <w:rFonts w:ascii="Times New Roman" w:hAnsi="Times New Roman"/>
                <w:b/>
              </w:rPr>
              <w:t>restricted_ref_pic_lists_flag</w:t>
            </w:r>
          </w:p>
        </w:tc>
        <w:tc>
          <w:tcPr>
            <w:tcW w:w="1157" w:type="dxa"/>
          </w:tcPr>
          <w:p w14:paraId="7C35B0DC" w14:textId="77777777" w:rsidR="00D02449" w:rsidRPr="00592EC1" w:rsidRDefault="00D02449" w:rsidP="00C56BB6">
            <w:pPr>
              <w:pStyle w:val="tableheading"/>
              <w:overflowPunct/>
              <w:autoSpaceDE/>
              <w:autoSpaceDN/>
              <w:adjustRightInd/>
              <w:jc w:val="left"/>
              <w:textAlignment w:val="auto"/>
              <w:rPr>
                <w:b w:val="0"/>
              </w:rPr>
            </w:pPr>
            <w:r w:rsidRPr="00592EC1">
              <w:rPr>
                <w:b w:val="0"/>
              </w:rPr>
              <w:t>u(1)</w:t>
            </w:r>
          </w:p>
        </w:tc>
      </w:tr>
      <w:tr w:rsidR="00D02449" w:rsidRPr="00592EC1" w14:paraId="0E8BAAE9" w14:textId="77777777" w:rsidTr="00C56BB6">
        <w:trPr>
          <w:cantSplit/>
          <w:jc w:val="center"/>
        </w:trPr>
        <w:tc>
          <w:tcPr>
            <w:tcW w:w="7920" w:type="dxa"/>
          </w:tcPr>
          <w:p w14:paraId="48441302" w14:textId="77777777" w:rsidR="00D02449" w:rsidRPr="00692AB9" w:rsidRDefault="00D02449" w:rsidP="00C56BB6">
            <w:pPr>
              <w:pStyle w:val="tablesyntax"/>
              <w:rPr>
                <w:rFonts w:ascii="Times New Roman" w:hAnsi="Times New Roman"/>
                <w:bCs/>
              </w:rPr>
            </w:pPr>
            <w:r w:rsidRPr="00C57F31">
              <w:rPr>
                <w:rFonts w:ascii="Times New Roman" w:hAnsi="Times New Roman"/>
                <w:bCs/>
              </w:rPr>
              <w:tab/>
            </w:r>
            <w:r w:rsidRPr="00C57F31">
              <w:rPr>
                <w:rFonts w:ascii="Times New Roman" w:hAnsi="Times New Roman"/>
                <w:bCs/>
              </w:rPr>
              <w:tab/>
            </w:r>
            <w:r w:rsidRPr="00C57F31">
              <w:rPr>
                <w:rFonts w:ascii="Times New Roman" w:hAnsi="Times New Roman"/>
                <w:b/>
                <w:bCs/>
              </w:rPr>
              <w:t>min_spatial_segmentation_idc</w:t>
            </w:r>
          </w:p>
        </w:tc>
        <w:tc>
          <w:tcPr>
            <w:tcW w:w="1157" w:type="dxa"/>
          </w:tcPr>
          <w:p w14:paraId="769A0A57" w14:textId="77777777" w:rsidR="00D02449" w:rsidRPr="00592EC1" w:rsidRDefault="00D02449" w:rsidP="00C56BB6">
            <w:pPr>
              <w:pStyle w:val="tableheading"/>
              <w:overflowPunct/>
              <w:autoSpaceDE/>
              <w:autoSpaceDN/>
              <w:adjustRightInd/>
              <w:jc w:val="left"/>
              <w:textAlignment w:val="auto"/>
              <w:rPr>
                <w:b w:val="0"/>
              </w:rPr>
            </w:pPr>
            <w:r>
              <w:rPr>
                <w:b w:val="0"/>
              </w:rPr>
              <w:t>ue(v)</w:t>
            </w:r>
          </w:p>
        </w:tc>
      </w:tr>
      <w:tr w:rsidR="00D02449" w:rsidRPr="00592EC1" w14:paraId="5370F61A" w14:textId="77777777" w:rsidTr="00C56BB6">
        <w:trPr>
          <w:cantSplit/>
          <w:jc w:val="center"/>
        </w:trPr>
        <w:tc>
          <w:tcPr>
            <w:tcW w:w="7920" w:type="dxa"/>
          </w:tcPr>
          <w:p w14:paraId="1F287780"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max_bytes_per_pic_denom</w:t>
            </w:r>
          </w:p>
        </w:tc>
        <w:tc>
          <w:tcPr>
            <w:tcW w:w="1157" w:type="dxa"/>
          </w:tcPr>
          <w:p w14:paraId="6E7D2E95" w14:textId="77777777" w:rsidR="00D02449" w:rsidRPr="00592EC1" w:rsidRDefault="00D02449" w:rsidP="00C56BB6">
            <w:pPr>
              <w:pStyle w:val="tableheading"/>
              <w:overflowPunct/>
              <w:autoSpaceDE/>
              <w:autoSpaceDN/>
              <w:adjustRightInd/>
              <w:jc w:val="left"/>
              <w:textAlignment w:val="auto"/>
              <w:rPr>
                <w:b w:val="0"/>
              </w:rPr>
            </w:pPr>
            <w:r w:rsidRPr="00592EC1">
              <w:rPr>
                <w:b w:val="0"/>
              </w:rPr>
              <w:t>ue(v)</w:t>
            </w:r>
          </w:p>
        </w:tc>
      </w:tr>
      <w:tr w:rsidR="00D02449" w:rsidRPr="00692AB9" w14:paraId="3B4DAA68" w14:textId="77777777" w:rsidTr="00C56BB6">
        <w:trPr>
          <w:cantSplit/>
          <w:jc w:val="center"/>
        </w:trPr>
        <w:tc>
          <w:tcPr>
            <w:tcW w:w="7920" w:type="dxa"/>
          </w:tcPr>
          <w:p w14:paraId="2F9E138C"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max_bits_per_</w:t>
            </w:r>
            <w:r>
              <w:rPr>
                <w:rFonts w:ascii="Times New Roman" w:hAnsi="Times New Roman"/>
                <w:b/>
                <w:bCs/>
              </w:rPr>
              <w:t>min_cu</w:t>
            </w:r>
            <w:r w:rsidRPr="00943A5F">
              <w:rPr>
                <w:rFonts w:ascii="Times New Roman" w:hAnsi="Times New Roman"/>
                <w:b/>
                <w:bCs/>
              </w:rPr>
              <w:t>_denom</w:t>
            </w:r>
          </w:p>
        </w:tc>
        <w:tc>
          <w:tcPr>
            <w:tcW w:w="1157" w:type="dxa"/>
          </w:tcPr>
          <w:p w14:paraId="5E609C01" w14:textId="77777777" w:rsidR="00D02449" w:rsidRPr="00592EC1" w:rsidRDefault="00D02449" w:rsidP="00C56BB6">
            <w:pPr>
              <w:pStyle w:val="tableheading"/>
              <w:overflowPunct/>
              <w:autoSpaceDE/>
              <w:autoSpaceDN/>
              <w:adjustRightInd/>
              <w:jc w:val="left"/>
              <w:textAlignment w:val="auto"/>
              <w:rPr>
                <w:b w:val="0"/>
              </w:rPr>
            </w:pPr>
            <w:r w:rsidRPr="00592EC1">
              <w:rPr>
                <w:b w:val="0"/>
              </w:rPr>
              <w:t>ue(v)</w:t>
            </w:r>
          </w:p>
        </w:tc>
      </w:tr>
      <w:tr w:rsidR="00D02449" w:rsidRPr="00592EC1" w14:paraId="3CEEB3C0" w14:textId="77777777" w:rsidTr="00C56BB6">
        <w:trPr>
          <w:cantSplit/>
          <w:jc w:val="center"/>
        </w:trPr>
        <w:tc>
          <w:tcPr>
            <w:tcW w:w="7920" w:type="dxa"/>
          </w:tcPr>
          <w:p w14:paraId="2D8F1BAB"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log2_max_mv_length_horizontal</w:t>
            </w:r>
          </w:p>
        </w:tc>
        <w:tc>
          <w:tcPr>
            <w:tcW w:w="1157" w:type="dxa"/>
          </w:tcPr>
          <w:p w14:paraId="66253853" w14:textId="77777777" w:rsidR="00D02449" w:rsidRPr="00592EC1" w:rsidRDefault="00D02449" w:rsidP="00C56BB6">
            <w:pPr>
              <w:pStyle w:val="tableheading"/>
              <w:overflowPunct/>
              <w:autoSpaceDE/>
              <w:autoSpaceDN/>
              <w:adjustRightInd/>
              <w:jc w:val="left"/>
              <w:textAlignment w:val="auto"/>
              <w:rPr>
                <w:b w:val="0"/>
              </w:rPr>
            </w:pPr>
            <w:r w:rsidRPr="00592EC1">
              <w:rPr>
                <w:b w:val="0"/>
              </w:rPr>
              <w:t>ue(v)</w:t>
            </w:r>
          </w:p>
        </w:tc>
      </w:tr>
      <w:tr w:rsidR="00D02449" w:rsidRPr="00692AB9" w14:paraId="6F65159D" w14:textId="77777777" w:rsidTr="00C56BB6">
        <w:trPr>
          <w:cantSplit/>
          <w:jc w:val="center"/>
        </w:trPr>
        <w:tc>
          <w:tcPr>
            <w:tcW w:w="7920" w:type="dxa"/>
          </w:tcPr>
          <w:p w14:paraId="2C72A04C"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log2_max_mv_length_vertical</w:t>
            </w:r>
          </w:p>
        </w:tc>
        <w:tc>
          <w:tcPr>
            <w:tcW w:w="1157" w:type="dxa"/>
          </w:tcPr>
          <w:p w14:paraId="447C4B64" w14:textId="77777777" w:rsidR="00D02449" w:rsidRPr="00592EC1" w:rsidRDefault="00D02449" w:rsidP="00C56BB6">
            <w:pPr>
              <w:pStyle w:val="tableheading"/>
              <w:overflowPunct/>
              <w:autoSpaceDE/>
              <w:autoSpaceDN/>
              <w:adjustRightInd/>
              <w:jc w:val="left"/>
              <w:textAlignment w:val="auto"/>
              <w:rPr>
                <w:b w:val="0"/>
              </w:rPr>
            </w:pPr>
            <w:r w:rsidRPr="00592EC1">
              <w:rPr>
                <w:b w:val="0"/>
              </w:rPr>
              <w:t>ue(v)</w:t>
            </w:r>
          </w:p>
        </w:tc>
      </w:tr>
      <w:tr w:rsidR="00D02449" w:rsidRPr="00B31037" w14:paraId="05EB1EA9" w14:textId="77777777" w:rsidTr="00C56BB6">
        <w:trPr>
          <w:cantSplit/>
          <w:jc w:val="center"/>
        </w:trPr>
        <w:tc>
          <w:tcPr>
            <w:tcW w:w="7920" w:type="dxa"/>
          </w:tcPr>
          <w:p w14:paraId="13FB2385"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rPr>
              <w:t>}</w:t>
            </w:r>
          </w:p>
        </w:tc>
        <w:tc>
          <w:tcPr>
            <w:tcW w:w="1157" w:type="dxa"/>
          </w:tcPr>
          <w:p w14:paraId="248E65FB" w14:textId="77777777" w:rsidR="00D02449" w:rsidRPr="00592EC1" w:rsidRDefault="00D02449" w:rsidP="00C56BB6">
            <w:pPr>
              <w:pStyle w:val="tableheading"/>
              <w:overflowPunct/>
              <w:autoSpaceDE/>
              <w:autoSpaceDN/>
              <w:adjustRightInd/>
              <w:jc w:val="left"/>
              <w:textAlignment w:val="auto"/>
              <w:rPr>
                <w:b w:val="0"/>
              </w:rPr>
            </w:pPr>
          </w:p>
        </w:tc>
      </w:tr>
      <w:tr w:rsidR="00D02449" w:rsidRPr="00692AB9" w14:paraId="53B88A5F" w14:textId="77777777" w:rsidTr="00C56BB6">
        <w:trPr>
          <w:cantSplit/>
          <w:jc w:val="center"/>
        </w:trPr>
        <w:tc>
          <w:tcPr>
            <w:tcW w:w="7920" w:type="dxa"/>
          </w:tcPr>
          <w:p w14:paraId="2803F005" w14:textId="77777777" w:rsidR="00D02449" w:rsidRPr="00943A5F" w:rsidRDefault="00D02449" w:rsidP="00C56BB6">
            <w:pPr>
              <w:pStyle w:val="tablesyntax"/>
              <w:rPr>
                <w:rFonts w:ascii="Times New Roman" w:hAnsi="Times New Roman"/>
                <w:b/>
                <w:bCs/>
              </w:rPr>
            </w:pPr>
            <w:r w:rsidRPr="00943A5F">
              <w:rPr>
                <w:rFonts w:ascii="Times New Roman" w:hAnsi="Times New Roman"/>
              </w:rPr>
              <w:t>}</w:t>
            </w:r>
          </w:p>
        </w:tc>
        <w:tc>
          <w:tcPr>
            <w:tcW w:w="1157" w:type="dxa"/>
          </w:tcPr>
          <w:p w14:paraId="3A1BB341" w14:textId="77777777" w:rsidR="00D02449" w:rsidRPr="00592EC1" w:rsidRDefault="00D02449" w:rsidP="00C56BB6">
            <w:pPr>
              <w:pStyle w:val="tableheading"/>
              <w:overflowPunct/>
              <w:autoSpaceDE/>
              <w:autoSpaceDN/>
              <w:adjustRightInd/>
              <w:jc w:val="left"/>
              <w:textAlignment w:val="auto"/>
              <w:rPr>
                <w:b w:val="0"/>
              </w:rPr>
            </w:pPr>
          </w:p>
        </w:tc>
      </w:tr>
    </w:tbl>
    <w:p w14:paraId="69A13C78" w14:textId="77777777" w:rsidR="00D02449" w:rsidRPr="00943A5F" w:rsidRDefault="00D02449" w:rsidP="00D02449"/>
    <w:p w14:paraId="6999BF41" w14:textId="77777777" w:rsidR="00D02449" w:rsidRPr="00943A5F" w:rsidRDefault="00D02449" w:rsidP="00D02449">
      <w:pPr>
        <w:pStyle w:val="Annex3"/>
        <w:numPr>
          <w:ilvl w:val="2"/>
          <w:numId w:val="5"/>
        </w:numPr>
        <w:tabs>
          <w:tab w:val="clear" w:pos="2160"/>
        </w:tabs>
      </w:pPr>
      <w:bookmarkStart w:id="31" w:name="_Ref317174532"/>
      <w:bookmarkStart w:id="32" w:name="_Ref317176271"/>
      <w:bookmarkStart w:id="33" w:name="_Toc317198936"/>
      <w:bookmarkStart w:id="34" w:name="_Toc363691578"/>
      <w:r w:rsidRPr="00943A5F">
        <w:t>HRD parameters syntax</w:t>
      </w:r>
      <w:bookmarkEnd w:id="31"/>
      <w:bookmarkEnd w:id="32"/>
      <w:bookmarkEnd w:id="33"/>
      <w:bookmarkEnd w:id="34"/>
    </w:p>
    <w:p w14:paraId="4A4AFD86" w14:textId="77777777" w:rsidR="00D02449" w:rsidRPr="00943A5F" w:rsidRDefault="00D02449" w:rsidP="00D02449">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D02449" w:rsidRPr="00943A5F" w14:paraId="4223982E" w14:textId="77777777" w:rsidTr="00C56BB6">
        <w:trPr>
          <w:cantSplit/>
          <w:jc w:val="center"/>
        </w:trPr>
        <w:tc>
          <w:tcPr>
            <w:tcW w:w="7920" w:type="dxa"/>
          </w:tcPr>
          <w:p w14:paraId="39ECE083" w14:textId="77777777" w:rsidR="00D02449" w:rsidRPr="00943A5F" w:rsidRDefault="00D02449" w:rsidP="00C56BB6">
            <w:pPr>
              <w:pStyle w:val="tablesyntax"/>
              <w:rPr>
                <w:rFonts w:ascii="Times New Roman" w:hAnsi="Times New Roman"/>
              </w:rPr>
            </w:pPr>
            <w:r w:rsidRPr="00943A5F">
              <w:rPr>
                <w:rFonts w:ascii="Times New Roman" w:hAnsi="Times New Roman"/>
              </w:rPr>
              <w:t xml:space="preserve">hrd_parameters( commonInfPresentFlag, </w:t>
            </w:r>
            <w:r>
              <w:rPr>
                <w:rFonts w:ascii="Times New Roman" w:hAnsi="Times New Roman"/>
              </w:rPr>
              <w:t>m</w:t>
            </w:r>
            <w:r w:rsidRPr="00943A5F">
              <w:rPr>
                <w:rFonts w:ascii="Times New Roman" w:hAnsi="Times New Roman"/>
              </w:rPr>
              <w:t>axNumSubLayersMinus1 ) {</w:t>
            </w:r>
          </w:p>
        </w:tc>
        <w:tc>
          <w:tcPr>
            <w:tcW w:w="1157" w:type="dxa"/>
          </w:tcPr>
          <w:p w14:paraId="4F6DCB78" w14:textId="77777777" w:rsidR="00D02449" w:rsidRPr="00943A5F" w:rsidRDefault="00D02449" w:rsidP="00C56BB6">
            <w:pPr>
              <w:pStyle w:val="tableheading"/>
              <w:overflowPunct/>
              <w:autoSpaceDE/>
              <w:autoSpaceDN/>
              <w:adjustRightInd/>
              <w:jc w:val="left"/>
              <w:textAlignment w:val="auto"/>
              <w:rPr>
                <w:b w:val="0"/>
              </w:rPr>
            </w:pPr>
            <w:r w:rsidRPr="00943A5F">
              <w:t>Descriptor</w:t>
            </w:r>
          </w:p>
        </w:tc>
      </w:tr>
      <w:tr w:rsidR="00D02449" w:rsidRPr="00943A5F" w14:paraId="1D3A83E9" w14:textId="77777777" w:rsidTr="00C56BB6">
        <w:trPr>
          <w:cantSplit/>
          <w:jc w:val="center"/>
        </w:trPr>
        <w:tc>
          <w:tcPr>
            <w:tcW w:w="7920" w:type="dxa"/>
          </w:tcPr>
          <w:p w14:paraId="6A91F187" w14:textId="77777777" w:rsidR="00D02449" w:rsidRPr="00943A5F" w:rsidRDefault="00D02449" w:rsidP="00C56BB6">
            <w:pPr>
              <w:pStyle w:val="tablesyntax"/>
              <w:rPr>
                <w:rFonts w:ascii="Times New Roman" w:hAnsi="Times New Roman"/>
              </w:rPr>
            </w:pPr>
            <w:r w:rsidRPr="00943A5F">
              <w:rPr>
                <w:rFonts w:ascii="Times New Roman" w:hAnsi="Times New Roman"/>
              </w:rPr>
              <w:tab/>
              <w:t>if( commonInfPresentFlag ) {</w:t>
            </w:r>
          </w:p>
        </w:tc>
        <w:tc>
          <w:tcPr>
            <w:tcW w:w="1157" w:type="dxa"/>
          </w:tcPr>
          <w:p w14:paraId="7BEBB98E"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022C1298" w14:textId="77777777" w:rsidTr="00C56BB6">
        <w:trPr>
          <w:cantSplit/>
          <w:jc w:val="center"/>
        </w:trPr>
        <w:tc>
          <w:tcPr>
            <w:tcW w:w="7920" w:type="dxa"/>
          </w:tcPr>
          <w:p w14:paraId="68E336EB"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t>nal_hrd_parameters_present_flag</w:t>
            </w:r>
          </w:p>
        </w:tc>
        <w:tc>
          <w:tcPr>
            <w:tcW w:w="1157" w:type="dxa"/>
          </w:tcPr>
          <w:p w14:paraId="6FBEB4D4"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04A5AD6E" w14:textId="77777777" w:rsidTr="00C56BB6">
        <w:trPr>
          <w:cantSplit/>
          <w:jc w:val="center"/>
        </w:trPr>
        <w:tc>
          <w:tcPr>
            <w:tcW w:w="7920" w:type="dxa"/>
          </w:tcPr>
          <w:p w14:paraId="6FD20225" w14:textId="77777777" w:rsidR="00D02449" w:rsidRPr="00943A5F" w:rsidRDefault="00D02449" w:rsidP="00C56BB6">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t>vcl_hrd_parameters_present_flag</w:t>
            </w:r>
          </w:p>
        </w:tc>
        <w:tc>
          <w:tcPr>
            <w:tcW w:w="1157" w:type="dxa"/>
          </w:tcPr>
          <w:p w14:paraId="66A936BC"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5B74A16D" w14:textId="77777777" w:rsidTr="00C56BB6">
        <w:trPr>
          <w:cantSplit/>
          <w:jc w:val="center"/>
        </w:trPr>
        <w:tc>
          <w:tcPr>
            <w:tcW w:w="7920" w:type="dxa"/>
          </w:tcPr>
          <w:p w14:paraId="62FB1459"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rPr>
              <w:t xml:space="preserve">if( nal_hrd_parameters_present_flag </w:t>
            </w:r>
            <w:r>
              <w:rPr>
                <w:rFonts w:ascii="Times New Roman" w:hAnsi="Times New Roman"/>
              </w:rPr>
              <w:t xml:space="preserve"> </w:t>
            </w:r>
            <w:r w:rsidRPr="00943A5F">
              <w:rPr>
                <w:rFonts w:ascii="Times New Roman" w:hAnsi="Times New Roman"/>
              </w:rPr>
              <w:t>| |</w:t>
            </w:r>
            <w:r>
              <w:rPr>
                <w:rFonts w:ascii="Times New Roman" w:hAnsi="Times New Roman"/>
              </w:rPr>
              <w:t xml:space="preserve"> </w:t>
            </w:r>
            <w:r w:rsidRPr="00943A5F">
              <w:rPr>
                <w:rFonts w:ascii="Times New Roman" w:hAnsi="Times New Roman"/>
              </w:rPr>
              <w:t xml:space="preserve"> vcl_hrd_parameters_present_flag ){</w:t>
            </w:r>
          </w:p>
        </w:tc>
        <w:tc>
          <w:tcPr>
            <w:tcW w:w="1157" w:type="dxa"/>
          </w:tcPr>
          <w:p w14:paraId="55488DCC"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7D9892D0" w14:textId="77777777" w:rsidTr="00C56BB6">
        <w:trPr>
          <w:cantSplit/>
          <w:jc w:val="center"/>
        </w:trPr>
        <w:tc>
          <w:tcPr>
            <w:tcW w:w="7920" w:type="dxa"/>
          </w:tcPr>
          <w:p w14:paraId="2461B608"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r>
            <w:r>
              <w:rPr>
                <w:rFonts w:ascii="Times New Roman" w:hAnsi="Times New Roman"/>
                <w:b/>
                <w:bCs/>
              </w:rPr>
              <w:t>sub_pic_hrd_params_present_flag</w:t>
            </w:r>
          </w:p>
        </w:tc>
        <w:tc>
          <w:tcPr>
            <w:tcW w:w="1157" w:type="dxa"/>
          </w:tcPr>
          <w:p w14:paraId="539105CE"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1DAC4CB8" w14:textId="77777777" w:rsidTr="00C56BB6">
        <w:trPr>
          <w:cantSplit/>
          <w:jc w:val="center"/>
        </w:trPr>
        <w:tc>
          <w:tcPr>
            <w:tcW w:w="7920" w:type="dxa"/>
          </w:tcPr>
          <w:p w14:paraId="614533BD" w14:textId="77777777" w:rsidR="00D02449" w:rsidRPr="00943A5F" w:rsidRDefault="00D02449" w:rsidP="00C56BB6">
            <w:pPr>
              <w:pStyle w:val="tablesyntax"/>
              <w:rPr>
                <w:rFonts w:ascii="Times New Roman" w:hAnsi="Times New Roman"/>
                <w:b/>
                <w:bCs/>
              </w:rPr>
            </w:pPr>
            <w:r w:rsidRPr="00943A5F">
              <w:rPr>
                <w:rFonts w:ascii="Times New Roman" w:hAnsi="Times New Roman"/>
                <w:bCs/>
              </w:rPr>
              <w:tab/>
            </w:r>
            <w:r w:rsidRPr="00943A5F">
              <w:rPr>
                <w:rFonts w:ascii="Times New Roman" w:hAnsi="Times New Roman"/>
                <w:bCs/>
              </w:rPr>
              <w:tab/>
            </w:r>
            <w:r w:rsidRPr="00943A5F">
              <w:rPr>
                <w:rFonts w:ascii="Times New Roman" w:hAnsi="Times New Roman"/>
                <w:bCs/>
              </w:rPr>
              <w:tab/>
              <w:t xml:space="preserve">if( </w:t>
            </w:r>
            <w:r>
              <w:rPr>
                <w:rFonts w:ascii="Times New Roman" w:hAnsi="Times New Roman"/>
                <w:bCs/>
              </w:rPr>
              <w:t>sub_pic_hrd_params_present_flag</w:t>
            </w:r>
            <w:r w:rsidRPr="00943A5F">
              <w:rPr>
                <w:rFonts w:ascii="Times New Roman" w:hAnsi="Times New Roman"/>
                <w:bCs/>
              </w:rPr>
              <w:t xml:space="preserve"> ) {</w:t>
            </w:r>
          </w:p>
        </w:tc>
        <w:tc>
          <w:tcPr>
            <w:tcW w:w="1157" w:type="dxa"/>
          </w:tcPr>
          <w:p w14:paraId="36DED55E"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6A599CFB" w14:textId="77777777" w:rsidTr="00C56BB6">
        <w:trPr>
          <w:cantSplit/>
          <w:jc w:val="center"/>
        </w:trPr>
        <w:tc>
          <w:tcPr>
            <w:tcW w:w="7920" w:type="dxa"/>
          </w:tcPr>
          <w:p w14:paraId="7607F2F3"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t>tick_divisor_minus2</w:t>
            </w:r>
          </w:p>
        </w:tc>
        <w:tc>
          <w:tcPr>
            <w:tcW w:w="1157" w:type="dxa"/>
          </w:tcPr>
          <w:p w14:paraId="2A0058C1" w14:textId="77777777" w:rsidR="00D02449" w:rsidRPr="00943A5F" w:rsidRDefault="00D02449" w:rsidP="00C56BB6">
            <w:pPr>
              <w:pStyle w:val="tableheading"/>
              <w:overflowPunct/>
              <w:autoSpaceDE/>
              <w:autoSpaceDN/>
              <w:adjustRightInd/>
              <w:jc w:val="left"/>
              <w:textAlignment w:val="auto"/>
              <w:rPr>
                <w:b w:val="0"/>
              </w:rPr>
            </w:pPr>
            <w:r w:rsidRPr="00943A5F">
              <w:rPr>
                <w:b w:val="0"/>
              </w:rPr>
              <w:t>u(8)</w:t>
            </w:r>
          </w:p>
        </w:tc>
      </w:tr>
      <w:tr w:rsidR="00D02449" w:rsidRPr="00943A5F" w14:paraId="5B46B826" w14:textId="77777777" w:rsidTr="00C56BB6">
        <w:trPr>
          <w:cantSplit/>
          <w:jc w:val="center"/>
        </w:trPr>
        <w:tc>
          <w:tcPr>
            <w:tcW w:w="7920" w:type="dxa"/>
          </w:tcPr>
          <w:p w14:paraId="0AE84438"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r>
            <w:r w:rsidRPr="00943A5F">
              <w:rPr>
                <w:rFonts w:ascii="Times New Roman" w:eastAsia="MS Mincho" w:hAnsi="Times New Roman"/>
                <w:b/>
                <w:lang w:eastAsia="ja-JP"/>
              </w:rPr>
              <w:t>du_cpb_removal_delay</w:t>
            </w:r>
            <w:r>
              <w:rPr>
                <w:rFonts w:ascii="Times New Roman" w:eastAsia="MS Mincho" w:hAnsi="Times New Roman"/>
                <w:b/>
                <w:lang w:eastAsia="ja-JP"/>
              </w:rPr>
              <w:t>_increment</w:t>
            </w:r>
            <w:r w:rsidRPr="00943A5F">
              <w:rPr>
                <w:rFonts w:ascii="Times New Roman" w:eastAsia="MS Mincho" w:hAnsi="Times New Roman"/>
                <w:b/>
                <w:lang w:eastAsia="ja-JP"/>
              </w:rPr>
              <w:t>_length_minus1</w:t>
            </w:r>
          </w:p>
        </w:tc>
        <w:tc>
          <w:tcPr>
            <w:tcW w:w="1157" w:type="dxa"/>
          </w:tcPr>
          <w:p w14:paraId="0B8DD590" w14:textId="77777777" w:rsidR="00D02449" w:rsidRPr="00943A5F" w:rsidRDefault="00D02449" w:rsidP="00C56BB6">
            <w:pPr>
              <w:pStyle w:val="tableheading"/>
              <w:overflowPunct/>
              <w:autoSpaceDE/>
              <w:autoSpaceDN/>
              <w:adjustRightInd/>
              <w:jc w:val="left"/>
              <w:textAlignment w:val="auto"/>
              <w:rPr>
                <w:b w:val="0"/>
              </w:rPr>
            </w:pPr>
            <w:r w:rsidRPr="00943A5F">
              <w:rPr>
                <w:b w:val="0"/>
              </w:rPr>
              <w:t>u(5)</w:t>
            </w:r>
          </w:p>
        </w:tc>
      </w:tr>
      <w:tr w:rsidR="00D02449" w:rsidRPr="00943A5F" w14:paraId="0D06911E" w14:textId="77777777" w:rsidTr="00C56BB6">
        <w:trPr>
          <w:cantSplit/>
          <w:jc w:val="center"/>
        </w:trPr>
        <w:tc>
          <w:tcPr>
            <w:tcW w:w="7920" w:type="dxa"/>
          </w:tcPr>
          <w:p w14:paraId="4313648B" w14:textId="77777777" w:rsidR="00D02449" w:rsidRPr="00943A5F" w:rsidRDefault="00D02449" w:rsidP="00C56BB6">
            <w:pPr>
              <w:pStyle w:val="tablesyntax"/>
              <w:rPr>
                <w:rFonts w:ascii="Times New Roman" w:hAnsi="Times New Roman"/>
                <w:b/>
                <w:bCs/>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t>sub_pic_</w:t>
            </w:r>
            <w:r>
              <w:rPr>
                <w:b/>
                <w:bCs/>
              </w:rPr>
              <w:t>cpb_params_in_pic_</w:t>
            </w:r>
            <w:r>
              <w:rPr>
                <w:rFonts w:ascii="Times New Roman" w:hAnsi="Times New Roman"/>
                <w:b/>
                <w:bCs/>
              </w:rPr>
              <w:t>timing_sei_flag</w:t>
            </w:r>
          </w:p>
        </w:tc>
        <w:tc>
          <w:tcPr>
            <w:tcW w:w="1157" w:type="dxa"/>
          </w:tcPr>
          <w:p w14:paraId="5A05010F" w14:textId="77777777" w:rsidR="00D02449" w:rsidRPr="00943A5F" w:rsidRDefault="00D02449" w:rsidP="00C56BB6">
            <w:pPr>
              <w:pStyle w:val="tableheading"/>
              <w:overflowPunct/>
              <w:autoSpaceDE/>
              <w:autoSpaceDN/>
              <w:adjustRightInd/>
              <w:jc w:val="left"/>
              <w:textAlignment w:val="auto"/>
              <w:rPr>
                <w:b w:val="0"/>
              </w:rPr>
            </w:pPr>
            <w:r>
              <w:rPr>
                <w:b w:val="0"/>
              </w:rPr>
              <w:t>u(1)</w:t>
            </w:r>
          </w:p>
        </w:tc>
      </w:tr>
      <w:tr w:rsidR="00D02449" w14:paraId="376D83A3" w14:textId="77777777" w:rsidTr="00C56BB6">
        <w:trPr>
          <w:cantSplit/>
          <w:jc w:val="center"/>
        </w:trPr>
        <w:tc>
          <w:tcPr>
            <w:tcW w:w="7920" w:type="dxa"/>
          </w:tcPr>
          <w:p w14:paraId="4FF9D841" w14:textId="77777777" w:rsidR="00D02449" w:rsidRDefault="00D02449" w:rsidP="00C56BB6">
            <w:pPr>
              <w:pStyle w:val="tablesyntax"/>
              <w:rPr>
                <w:rFonts w:ascii="Times New Roman" w:hAnsi="Times New Roman"/>
                <w:b/>
                <w:bCs/>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Pr="00943A5F">
              <w:rPr>
                <w:rFonts w:ascii="Times New Roman" w:hAnsi="Times New Roman"/>
                <w:b/>
                <w:bCs/>
              </w:rPr>
              <w:t>dpb_output_delay_</w:t>
            </w:r>
            <w:r>
              <w:rPr>
                <w:rFonts w:ascii="Times New Roman" w:hAnsi="Times New Roman"/>
                <w:b/>
                <w:bCs/>
              </w:rPr>
              <w:t>du_</w:t>
            </w:r>
            <w:r w:rsidRPr="00943A5F">
              <w:rPr>
                <w:rFonts w:ascii="Times New Roman" w:hAnsi="Times New Roman"/>
                <w:b/>
                <w:bCs/>
              </w:rPr>
              <w:t>length_minus1</w:t>
            </w:r>
          </w:p>
        </w:tc>
        <w:tc>
          <w:tcPr>
            <w:tcW w:w="1157" w:type="dxa"/>
          </w:tcPr>
          <w:p w14:paraId="3EEA23D5" w14:textId="77777777" w:rsidR="00D02449" w:rsidRDefault="00D02449" w:rsidP="00C56BB6">
            <w:pPr>
              <w:pStyle w:val="tableheading"/>
              <w:overflowPunct/>
              <w:autoSpaceDE/>
              <w:autoSpaceDN/>
              <w:adjustRightInd/>
              <w:jc w:val="left"/>
              <w:textAlignment w:val="auto"/>
              <w:rPr>
                <w:b w:val="0"/>
              </w:rPr>
            </w:pPr>
            <w:r>
              <w:rPr>
                <w:b w:val="0"/>
              </w:rPr>
              <w:t>u(5)</w:t>
            </w:r>
          </w:p>
        </w:tc>
      </w:tr>
      <w:tr w:rsidR="00D02449" w:rsidRPr="00943A5F" w14:paraId="3D076CC5" w14:textId="77777777" w:rsidTr="00C56BB6">
        <w:trPr>
          <w:cantSplit/>
          <w:jc w:val="center"/>
        </w:trPr>
        <w:tc>
          <w:tcPr>
            <w:tcW w:w="7920" w:type="dxa"/>
          </w:tcPr>
          <w:p w14:paraId="7F5FD535" w14:textId="77777777" w:rsidR="00D02449" w:rsidRPr="00943A5F" w:rsidRDefault="00D02449" w:rsidP="00C56BB6">
            <w:pPr>
              <w:pStyle w:val="tablesyntax"/>
              <w:rPr>
                <w:rFonts w:ascii="Times New Roman" w:hAnsi="Times New Roman"/>
                <w:b/>
                <w:bCs/>
              </w:rPr>
            </w:pPr>
            <w:r w:rsidRPr="00943A5F">
              <w:rPr>
                <w:rFonts w:ascii="Times New Roman" w:hAnsi="Times New Roman"/>
                <w:bCs/>
              </w:rPr>
              <w:tab/>
            </w:r>
            <w:r w:rsidRPr="00943A5F">
              <w:rPr>
                <w:rFonts w:ascii="Times New Roman" w:hAnsi="Times New Roman"/>
                <w:bCs/>
              </w:rPr>
              <w:tab/>
            </w:r>
            <w:r w:rsidRPr="00943A5F">
              <w:rPr>
                <w:rFonts w:ascii="Times New Roman" w:hAnsi="Times New Roman"/>
                <w:bCs/>
              </w:rPr>
              <w:tab/>
              <w:t>}</w:t>
            </w:r>
          </w:p>
        </w:tc>
        <w:tc>
          <w:tcPr>
            <w:tcW w:w="1157" w:type="dxa"/>
          </w:tcPr>
          <w:p w14:paraId="1A836005"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4C8FF901" w14:textId="77777777" w:rsidTr="00C56BB6">
        <w:trPr>
          <w:cantSplit/>
          <w:jc w:val="center"/>
        </w:trPr>
        <w:tc>
          <w:tcPr>
            <w:tcW w:w="7920" w:type="dxa"/>
          </w:tcPr>
          <w:p w14:paraId="60E489F2" w14:textId="77777777" w:rsidR="00D02449" w:rsidRPr="00943A5F" w:rsidRDefault="00D02449" w:rsidP="00C56BB6">
            <w:pPr>
              <w:pStyle w:val="tablesyntax"/>
              <w:rPr>
                <w:rFonts w:ascii="Times New Roman" w:hAnsi="Times New Roman"/>
                <w:bCs/>
              </w:rPr>
            </w:pPr>
            <w:r w:rsidRPr="00943A5F">
              <w:rPr>
                <w:rFonts w:ascii="Times New Roman" w:hAnsi="Times New Roman"/>
              </w:rPr>
              <w:tab/>
            </w:r>
            <w:r w:rsidRPr="00943A5F">
              <w:rPr>
                <w:rFonts w:ascii="Times New Roman" w:hAnsi="Times New Roman"/>
              </w:rPr>
              <w:tab/>
            </w:r>
            <w:r w:rsidRPr="00943A5F">
              <w:rPr>
                <w:rFonts w:ascii="Times New Roman" w:hAnsi="Times New Roman"/>
              </w:rPr>
              <w:tab/>
            </w:r>
            <w:r w:rsidRPr="00943A5F">
              <w:rPr>
                <w:rFonts w:ascii="Times New Roman" w:hAnsi="Times New Roman"/>
                <w:b/>
                <w:bCs/>
              </w:rPr>
              <w:t>bit_rate_scale</w:t>
            </w:r>
          </w:p>
        </w:tc>
        <w:tc>
          <w:tcPr>
            <w:tcW w:w="1157" w:type="dxa"/>
          </w:tcPr>
          <w:p w14:paraId="3A8CF496" w14:textId="77777777" w:rsidR="00D02449" w:rsidRPr="00943A5F" w:rsidRDefault="00D02449" w:rsidP="00C56BB6">
            <w:pPr>
              <w:pStyle w:val="tableheading"/>
              <w:overflowPunct/>
              <w:autoSpaceDE/>
              <w:autoSpaceDN/>
              <w:adjustRightInd/>
              <w:jc w:val="left"/>
              <w:textAlignment w:val="auto"/>
              <w:rPr>
                <w:b w:val="0"/>
              </w:rPr>
            </w:pPr>
            <w:r w:rsidRPr="00943A5F">
              <w:rPr>
                <w:b w:val="0"/>
              </w:rPr>
              <w:t>u(4)</w:t>
            </w:r>
          </w:p>
        </w:tc>
      </w:tr>
      <w:tr w:rsidR="00D02449" w:rsidRPr="00943A5F" w14:paraId="16BD4F17" w14:textId="77777777" w:rsidTr="00C56BB6">
        <w:trPr>
          <w:cantSplit/>
          <w:jc w:val="center"/>
        </w:trPr>
        <w:tc>
          <w:tcPr>
            <w:tcW w:w="7920" w:type="dxa"/>
          </w:tcPr>
          <w:p w14:paraId="4A508563" w14:textId="77777777" w:rsidR="00D02449" w:rsidRPr="00943A5F" w:rsidRDefault="00D02449" w:rsidP="00C56BB6">
            <w:pPr>
              <w:pStyle w:val="tablesyntax"/>
              <w:rPr>
                <w:rFonts w:ascii="Times New Roman" w:hAnsi="Times New Roman"/>
              </w:rPr>
            </w:pPr>
            <w:r w:rsidRPr="00943A5F">
              <w:rPr>
                <w:rFonts w:ascii="Times New Roman" w:hAnsi="Times New Roman"/>
              </w:rPr>
              <w:tab/>
            </w:r>
            <w:r w:rsidRPr="00943A5F">
              <w:rPr>
                <w:rFonts w:ascii="Times New Roman" w:hAnsi="Times New Roman"/>
              </w:rPr>
              <w:tab/>
            </w:r>
            <w:r w:rsidRPr="00943A5F">
              <w:rPr>
                <w:rFonts w:ascii="Times New Roman" w:hAnsi="Times New Roman"/>
              </w:rPr>
              <w:tab/>
            </w:r>
            <w:r w:rsidRPr="00943A5F">
              <w:rPr>
                <w:rFonts w:ascii="Times New Roman" w:hAnsi="Times New Roman"/>
                <w:b/>
                <w:bCs/>
              </w:rPr>
              <w:t>cpb_size_scale</w:t>
            </w:r>
          </w:p>
        </w:tc>
        <w:tc>
          <w:tcPr>
            <w:tcW w:w="1157" w:type="dxa"/>
          </w:tcPr>
          <w:p w14:paraId="0E1A01A2" w14:textId="77777777" w:rsidR="00D02449" w:rsidRPr="00943A5F" w:rsidRDefault="00D02449" w:rsidP="00C56BB6">
            <w:pPr>
              <w:pStyle w:val="tableheading"/>
              <w:overflowPunct/>
              <w:autoSpaceDE/>
              <w:autoSpaceDN/>
              <w:adjustRightInd/>
              <w:jc w:val="left"/>
              <w:textAlignment w:val="auto"/>
              <w:rPr>
                <w:b w:val="0"/>
              </w:rPr>
            </w:pPr>
            <w:r w:rsidRPr="00943A5F">
              <w:rPr>
                <w:b w:val="0"/>
              </w:rPr>
              <w:t>u(4)</w:t>
            </w:r>
          </w:p>
        </w:tc>
      </w:tr>
      <w:tr w:rsidR="00D02449" w:rsidRPr="00943A5F" w14:paraId="338B1A03" w14:textId="77777777" w:rsidTr="00C56BB6">
        <w:trPr>
          <w:cantSplit/>
          <w:jc w:val="center"/>
        </w:trPr>
        <w:tc>
          <w:tcPr>
            <w:tcW w:w="7920" w:type="dxa"/>
          </w:tcPr>
          <w:p w14:paraId="778FD169" w14:textId="77777777" w:rsidR="00D02449" w:rsidRPr="00943A5F" w:rsidRDefault="00D02449" w:rsidP="00C56BB6">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Pr="00D80854">
              <w:rPr>
                <w:rFonts w:ascii="Times New Roman" w:hAnsi="Times New Roman"/>
              </w:rPr>
              <w:t xml:space="preserve">if( </w:t>
            </w:r>
            <w:r>
              <w:rPr>
                <w:rFonts w:ascii="Times New Roman" w:hAnsi="Times New Roman"/>
              </w:rPr>
              <w:t>sub_pic_hrd_params_present_flag</w:t>
            </w:r>
            <w:r w:rsidRPr="00D80854">
              <w:rPr>
                <w:rFonts w:ascii="Times New Roman" w:hAnsi="Times New Roman"/>
              </w:rPr>
              <w:t xml:space="preserve"> )</w:t>
            </w:r>
          </w:p>
        </w:tc>
        <w:tc>
          <w:tcPr>
            <w:tcW w:w="1157" w:type="dxa"/>
          </w:tcPr>
          <w:p w14:paraId="6361A1DA"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2A4A8EBD" w14:textId="77777777" w:rsidTr="00C56BB6">
        <w:trPr>
          <w:cantSplit/>
          <w:jc w:val="center"/>
        </w:trPr>
        <w:tc>
          <w:tcPr>
            <w:tcW w:w="7920" w:type="dxa"/>
          </w:tcPr>
          <w:p w14:paraId="7A71BB8E" w14:textId="77777777" w:rsidR="00D02449" w:rsidRDefault="00D02449" w:rsidP="00C56BB6">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492A9F">
              <w:rPr>
                <w:rFonts w:ascii="Times New Roman" w:hAnsi="Times New Roman"/>
                <w:b/>
              </w:rPr>
              <w:t>cpb_size_du_scale</w:t>
            </w:r>
          </w:p>
        </w:tc>
        <w:tc>
          <w:tcPr>
            <w:tcW w:w="1157" w:type="dxa"/>
          </w:tcPr>
          <w:p w14:paraId="783527F3" w14:textId="77777777" w:rsidR="00D02449" w:rsidRPr="00943A5F" w:rsidRDefault="00D02449" w:rsidP="00C56BB6">
            <w:pPr>
              <w:pStyle w:val="tableheading"/>
              <w:overflowPunct/>
              <w:autoSpaceDE/>
              <w:autoSpaceDN/>
              <w:adjustRightInd/>
              <w:jc w:val="left"/>
              <w:textAlignment w:val="auto"/>
              <w:rPr>
                <w:b w:val="0"/>
              </w:rPr>
            </w:pPr>
            <w:r>
              <w:rPr>
                <w:b w:val="0"/>
              </w:rPr>
              <w:t>u(4)</w:t>
            </w:r>
          </w:p>
        </w:tc>
      </w:tr>
      <w:tr w:rsidR="00D02449" w:rsidRPr="00943A5F" w14:paraId="2C3D76A5" w14:textId="77777777" w:rsidTr="00C56BB6">
        <w:trPr>
          <w:cantSplit/>
          <w:jc w:val="center"/>
        </w:trPr>
        <w:tc>
          <w:tcPr>
            <w:tcW w:w="7920" w:type="dxa"/>
          </w:tcPr>
          <w:p w14:paraId="0952AD13" w14:textId="77777777" w:rsidR="00D02449" w:rsidRPr="00943A5F" w:rsidRDefault="00D02449" w:rsidP="00C56BB6">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t>initial_cpb_removal_delay_length_minus1</w:t>
            </w:r>
          </w:p>
        </w:tc>
        <w:tc>
          <w:tcPr>
            <w:tcW w:w="1157" w:type="dxa"/>
          </w:tcPr>
          <w:p w14:paraId="43C65F29" w14:textId="77777777" w:rsidR="00D02449" w:rsidRPr="00943A5F" w:rsidRDefault="00D02449" w:rsidP="00C56BB6">
            <w:pPr>
              <w:pStyle w:val="tableheading"/>
              <w:overflowPunct/>
              <w:autoSpaceDE/>
              <w:autoSpaceDN/>
              <w:adjustRightInd/>
              <w:jc w:val="left"/>
              <w:textAlignment w:val="auto"/>
              <w:rPr>
                <w:b w:val="0"/>
              </w:rPr>
            </w:pPr>
            <w:r w:rsidRPr="00943A5F">
              <w:rPr>
                <w:b w:val="0"/>
              </w:rPr>
              <w:t>u(5)</w:t>
            </w:r>
          </w:p>
        </w:tc>
      </w:tr>
      <w:tr w:rsidR="00D02449" w:rsidRPr="00943A5F" w14:paraId="16914644" w14:textId="77777777" w:rsidTr="00C56BB6">
        <w:trPr>
          <w:cantSplit/>
          <w:jc w:val="center"/>
        </w:trPr>
        <w:tc>
          <w:tcPr>
            <w:tcW w:w="7920" w:type="dxa"/>
          </w:tcPr>
          <w:p w14:paraId="4CFD6E1C"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r>
            <w:r>
              <w:rPr>
                <w:rFonts w:ascii="Times New Roman" w:hAnsi="Times New Roman"/>
                <w:b/>
                <w:bCs/>
              </w:rPr>
              <w:t>au_</w:t>
            </w:r>
            <w:r w:rsidRPr="00943A5F">
              <w:rPr>
                <w:rFonts w:ascii="Times New Roman" w:hAnsi="Times New Roman"/>
                <w:b/>
                <w:bCs/>
              </w:rPr>
              <w:t>cpb_removal_delay_length_minus1</w:t>
            </w:r>
          </w:p>
        </w:tc>
        <w:tc>
          <w:tcPr>
            <w:tcW w:w="1157" w:type="dxa"/>
          </w:tcPr>
          <w:p w14:paraId="3175FDAB" w14:textId="77777777" w:rsidR="00D02449" w:rsidRPr="00943A5F" w:rsidRDefault="00D02449" w:rsidP="00C56BB6">
            <w:pPr>
              <w:pStyle w:val="tableheading"/>
              <w:overflowPunct/>
              <w:autoSpaceDE/>
              <w:autoSpaceDN/>
              <w:adjustRightInd/>
              <w:jc w:val="left"/>
              <w:textAlignment w:val="auto"/>
              <w:rPr>
                <w:b w:val="0"/>
              </w:rPr>
            </w:pPr>
            <w:r w:rsidRPr="00943A5F">
              <w:rPr>
                <w:b w:val="0"/>
              </w:rPr>
              <w:t>u(5)</w:t>
            </w:r>
          </w:p>
        </w:tc>
      </w:tr>
      <w:tr w:rsidR="00D02449" w:rsidRPr="00943A5F" w14:paraId="05EA5CC0" w14:textId="77777777" w:rsidTr="00C56BB6">
        <w:trPr>
          <w:cantSplit/>
          <w:jc w:val="center"/>
        </w:trPr>
        <w:tc>
          <w:tcPr>
            <w:tcW w:w="7920" w:type="dxa"/>
          </w:tcPr>
          <w:p w14:paraId="5E415A92" w14:textId="77777777" w:rsidR="00D02449" w:rsidRPr="00943A5F" w:rsidRDefault="00D02449" w:rsidP="00C56BB6">
            <w:pPr>
              <w:pStyle w:val="tablesyntax"/>
              <w:rPr>
                <w:rFonts w:ascii="Times New Roman" w:hAnsi="Times New Roman"/>
                <w:b/>
                <w:bCs/>
              </w:rPr>
            </w:pPr>
            <w:r w:rsidRPr="00943A5F">
              <w:rPr>
                <w:rFonts w:ascii="Times New Roman" w:hAnsi="Times New Roman"/>
                <w:b/>
                <w:bCs/>
              </w:rPr>
              <w:tab/>
            </w:r>
            <w:r w:rsidRPr="00943A5F">
              <w:rPr>
                <w:rFonts w:ascii="Times New Roman" w:hAnsi="Times New Roman"/>
                <w:b/>
                <w:bCs/>
              </w:rPr>
              <w:tab/>
            </w:r>
            <w:r w:rsidRPr="00943A5F">
              <w:rPr>
                <w:rFonts w:ascii="Times New Roman" w:hAnsi="Times New Roman"/>
                <w:b/>
                <w:bCs/>
              </w:rPr>
              <w:tab/>
              <w:t>dpb_output_delay_length_minus1</w:t>
            </w:r>
          </w:p>
        </w:tc>
        <w:tc>
          <w:tcPr>
            <w:tcW w:w="1157" w:type="dxa"/>
          </w:tcPr>
          <w:p w14:paraId="0C3C71E7" w14:textId="77777777" w:rsidR="00D02449" w:rsidRPr="00943A5F" w:rsidRDefault="00D02449" w:rsidP="00C56BB6">
            <w:pPr>
              <w:pStyle w:val="tableheading"/>
              <w:overflowPunct/>
              <w:autoSpaceDE/>
              <w:autoSpaceDN/>
              <w:adjustRightInd/>
              <w:jc w:val="left"/>
              <w:textAlignment w:val="auto"/>
              <w:rPr>
                <w:b w:val="0"/>
              </w:rPr>
            </w:pPr>
            <w:r w:rsidRPr="00943A5F">
              <w:rPr>
                <w:b w:val="0"/>
              </w:rPr>
              <w:t>u(5)</w:t>
            </w:r>
          </w:p>
        </w:tc>
      </w:tr>
      <w:tr w:rsidR="00D02449" w:rsidRPr="00943A5F" w14:paraId="4E30171D" w14:textId="77777777" w:rsidTr="00C56BB6">
        <w:trPr>
          <w:cantSplit/>
          <w:jc w:val="center"/>
        </w:trPr>
        <w:tc>
          <w:tcPr>
            <w:tcW w:w="7920" w:type="dxa"/>
          </w:tcPr>
          <w:p w14:paraId="0AF4DD36" w14:textId="77777777" w:rsidR="00D02449" w:rsidRPr="00943A5F" w:rsidRDefault="00D02449" w:rsidP="00C56BB6">
            <w:pPr>
              <w:pStyle w:val="tablesyntax"/>
              <w:rPr>
                <w:rFonts w:ascii="Times New Roman" w:hAnsi="Times New Roman"/>
                <w:b/>
                <w:bCs/>
              </w:rPr>
            </w:pPr>
            <w:r w:rsidRPr="00943A5F">
              <w:rPr>
                <w:rFonts w:ascii="Times New Roman" w:hAnsi="Times New Roman"/>
                <w:bCs/>
              </w:rPr>
              <w:tab/>
            </w:r>
            <w:r w:rsidRPr="00943A5F">
              <w:rPr>
                <w:rFonts w:ascii="Times New Roman" w:hAnsi="Times New Roman"/>
                <w:bCs/>
              </w:rPr>
              <w:tab/>
              <w:t>}</w:t>
            </w:r>
          </w:p>
        </w:tc>
        <w:tc>
          <w:tcPr>
            <w:tcW w:w="1157" w:type="dxa"/>
          </w:tcPr>
          <w:p w14:paraId="6ED72194"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7BA5A07D" w14:textId="77777777" w:rsidTr="00C56BB6">
        <w:trPr>
          <w:cantSplit/>
          <w:jc w:val="center"/>
        </w:trPr>
        <w:tc>
          <w:tcPr>
            <w:tcW w:w="7920" w:type="dxa"/>
          </w:tcPr>
          <w:p w14:paraId="25F38030" w14:textId="77777777" w:rsidR="00D02449" w:rsidRPr="00943A5F" w:rsidRDefault="00D02449" w:rsidP="00C56BB6">
            <w:pPr>
              <w:pStyle w:val="tablesyntax"/>
              <w:rPr>
                <w:rFonts w:ascii="Times New Roman" w:hAnsi="Times New Roman"/>
                <w:bCs/>
              </w:rPr>
            </w:pPr>
            <w:r w:rsidRPr="00943A5F">
              <w:rPr>
                <w:rFonts w:ascii="Times New Roman" w:hAnsi="Times New Roman"/>
                <w:bCs/>
              </w:rPr>
              <w:tab/>
              <w:t>}</w:t>
            </w:r>
          </w:p>
        </w:tc>
        <w:tc>
          <w:tcPr>
            <w:tcW w:w="1157" w:type="dxa"/>
          </w:tcPr>
          <w:p w14:paraId="09898450"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0C9A5759" w14:textId="77777777" w:rsidTr="00C56BB6">
        <w:trPr>
          <w:cantSplit/>
          <w:jc w:val="center"/>
        </w:trPr>
        <w:tc>
          <w:tcPr>
            <w:tcW w:w="7920" w:type="dxa"/>
          </w:tcPr>
          <w:p w14:paraId="1C0ADACA" w14:textId="77777777" w:rsidR="00D02449" w:rsidRPr="00943A5F" w:rsidRDefault="00D02449" w:rsidP="00C56BB6">
            <w:pPr>
              <w:pStyle w:val="tablesyntax"/>
              <w:rPr>
                <w:rFonts w:ascii="Times New Roman" w:hAnsi="Times New Roman"/>
                <w:bCs/>
              </w:rPr>
            </w:pPr>
            <w:r w:rsidRPr="00943A5F">
              <w:rPr>
                <w:rFonts w:ascii="Times New Roman" w:hAnsi="Times New Roman"/>
              </w:rPr>
              <w:tab/>
              <w:t xml:space="preserve">for( i = 0; i  &lt;= </w:t>
            </w:r>
            <w:r>
              <w:rPr>
                <w:rFonts w:ascii="Times New Roman" w:hAnsi="Times New Roman"/>
              </w:rPr>
              <w:t xml:space="preserve"> m</w:t>
            </w:r>
            <w:r w:rsidRPr="00943A5F">
              <w:rPr>
                <w:rFonts w:ascii="Times New Roman" w:hAnsi="Times New Roman"/>
              </w:rPr>
              <w:t>axNumSubLayersMinus1; i++ ) {</w:t>
            </w:r>
          </w:p>
        </w:tc>
        <w:tc>
          <w:tcPr>
            <w:tcW w:w="1157" w:type="dxa"/>
          </w:tcPr>
          <w:p w14:paraId="67784921"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5201B161" w14:textId="77777777" w:rsidTr="00C56BB6">
        <w:trPr>
          <w:cantSplit/>
          <w:jc w:val="center"/>
        </w:trPr>
        <w:tc>
          <w:tcPr>
            <w:tcW w:w="7920" w:type="dxa"/>
          </w:tcPr>
          <w:p w14:paraId="1815BB70" w14:textId="77777777" w:rsidR="00D02449" w:rsidRPr="00943A5F" w:rsidRDefault="00D02449" w:rsidP="00C56BB6">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t>fixed_pic_rate_</w:t>
            </w:r>
            <w:r>
              <w:rPr>
                <w:rFonts w:ascii="Times New Roman" w:hAnsi="Times New Roman"/>
                <w:b/>
                <w:bCs/>
              </w:rPr>
              <w:t>general_</w:t>
            </w:r>
            <w:r w:rsidRPr="00943A5F">
              <w:rPr>
                <w:rFonts w:ascii="Times New Roman" w:hAnsi="Times New Roman"/>
                <w:b/>
                <w:bCs/>
              </w:rPr>
              <w:t>flag</w:t>
            </w:r>
            <w:r w:rsidRPr="00943A5F">
              <w:rPr>
                <w:rFonts w:ascii="Times New Roman" w:hAnsi="Times New Roman"/>
                <w:bCs/>
              </w:rPr>
              <w:t>[ i ]</w:t>
            </w:r>
          </w:p>
        </w:tc>
        <w:tc>
          <w:tcPr>
            <w:tcW w:w="1157" w:type="dxa"/>
          </w:tcPr>
          <w:p w14:paraId="14C483D1"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0AC27A64" w14:textId="77777777" w:rsidTr="00C56BB6">
        <w:trPr>
          <w:cantSplit/>
          <w:jc w:val="center"/>
        </w:trPr>
        <w:tc>
          <w:tcPr>
            <w:tcW w:w="7920" w:type="dxa"/>
          </w:tcPr>
          <w:p w14:paraId="25FEC8E1" w14:textId="77777777" w:rsidR="00D02449" w:rsidRPr="00943A5F" w:rsidRDefault="00D02449" w:rsidP="00C56BB6">
            <w:pPr>
              <w:pStyle w:val="tablesyntax"/>
              <w:rPr>
                <w:rFonts w:ascii="Times New Roman" w:hAnsi="Times New Roman"/>
                <w:b/>
                <w:bCs/>
              </w:rPr>
            </w:pPr>
            <w:r w:rsidRPr="00943A5F">
              <w:rPr>
                <w:rFonts w:ascii="Times New Roman" w:hAnsi="Times New Roman"/>
                <w:bCs/>
              </w:rPr>
              <w:tab/>
            </w:r>
            <w:r w:rsidRPr="00943A5F">
              <w:rPr>
                <w:rFonts w:ascii="Times New Roman" w:hAnsi="Times New Roman"/>
                <w:bCs/>
              </w:rPr>
              <w:tab/>
              <w:t xml:space="preserve">if( </w:t>
            </w:r>
            <w:r>
              <w:rPr>
                <w:rFonts w:ascii="Times New Roman" w:hAnsi="Times New Roman"/>
                <w:bCs/>
              </w:rPr>
              <w:t>!</w:t>
            </w:r>
            <w:r w:rsidRPr="00943A5F">
              <w:rPr>
                <w:rFonts w:ascii="Times New Roman" w:hAnsi="Times New Roman"/>
                <w:bCs/>
              </w:rPr>
              <w:t>fixed_pic_rate_</w:t>
            </w:r>
            <w:r>
              <w:rPr>
                <w:rFonts w:ascii="Times New Roman" w:hAnsi="Times New Roman"/>
                <w:bCs/>
              </w:rPr>
              <w:t>general_</w:t>
            </w:r>
            <w:r w:rsidRPr="00943A5F">
              <w:rPr>
                <w:rFonts w:ascii="Times New Roman" w:hAnsi="Times New Roman"/>
                <w:bCs/>
              </w:rPr>
              <w:t>flag[ i ] )</w:t>
            </w:r>
          </w:p>
        </w:tc>
        <w:tc>
          <w:tcPr>
            <w:tcW w:w="1157" w:type="dxa"/>
          </w:tcPr>
          <w:p w14:paraId="3A6D3622"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7144298D" w14:textId="77777777" w:rsidTr="00C56BB6">
        <w:trPr>
          <w:cantSplit/>
          <w:jc w:val="center"/>
        </w:trPr>
        <w:tc>
          <w:tcPr>
            <w:tcW w:w="7920" w:type="dxa"/>
          </w:tcPr>
          <w:p w14:paraId="61DDFF1B" w14:textId="77777777" w:rsidR="00D02449" w:rsidRPr="00943A5F" w:rsidRDefault="00D02449" w:rsidP="00C56BB6">
            <w:pPr>
              <w:pStyle w:val="tablesyntax"/>
              <w:rPr>
                <w:rFonts w:ascii="Times New Roman" w:hAnsi="Times New Roman"/>
                <w:bCs/>
              </w:rPr>
            </w:pPr>
            <w:r>
              <w:rPr>
                <w:rFonts w:ascii="Times New Roman" w:hAnsi="Times New Roman"/>
                <w:bCs/>
              </w:rPr>
              <w:tab/>
            </w:r>
            <w:r>
              <w:rPr>
                <w:rFonts w:ascii="Times New Roman" w:hAnsi="Times New Roman"/>
                <w:bCs/>
              </w:rPr>
              <w:tab/>
            </w:r>
            <w:r>
              <w:rPr>
                <w:rFonts w:ascii="Times New Roman" w:hAnsi="Times New Roman"/>
                <w:bCs/>
              </w:rPr>
              <w:tab/>
            </w:r>
            <w:r w:rsidRPr="00492A9F">
              <w:rPr>
                <w:rFonts w:ascii="Times New Roman" w:hAnsi="Times New Roman"/>
                <w:b/>
                <w:bCs/>
              </w:rPr>
              <w:t>fixed_pic_rate_</w:t>
            </w:r>
            <w:r>
              <w:rPr>
                <w:rFonts w:ascii="Times New Roman" w:hAnsi="Times New Roman"/>
                <w:b/>
                <w:bCs/>
              </w:rPr>
              <w:t>within_</w:t>
            </w:r>
            <w:r w:rsidRPr="00492A9F">
              <w:rPr>
                <w:rFonts w:ascii="Times New Roman" w:hAnsi="Times New Roman"/>
                <w:b/>
                <w:bCs/>
              </w:rPr>
              <w:t>cvs_flag</w:t>
            </w:r>
            <w:r w:rsidRPr="00943A5F">
              <w:rPr>
                <w:rFonts w:ascii="Times New Roman" w:hAnsi="Times New Roman"/>
                <w:bCs/>
              </w:rPr>
              <w:t>[ i ]</w:t>
            </w:r>
          </w:p>
        </w:tc>
        <w:tc>
          <w:tcPr>
            <w:tcW w:w="1157" w:type="dxa"/>
          </w:tcPr>
          <w:p w14:paraId="1C90922A" w14:textId="77777777" w:rsidR="00D02449" w:rsidRPr="00943A5F" w:rsidRDefault="00D02449" w:rsidP="00C56BB6">
            <w:pPr>
              <w:pStyle w:val="tableheading"/>
              <w:overflowPunct/>
              <w:autoSpaceDE/>
              <w:autoSpaceDN/>
              <w:adjustRightInd/>
              <w:jc w:val="left"/>
              <w:textAlignment w:val="auto"/>
              <w:rPr>
                <w:b w:val="0"/>
              </w:rPr>
            </w:pPr>
            <w:r>
              <w:rPr>
                <w:b w:val="0"/>
              </w:rPr>
              <w:t>u(1)</w:t>
            </w:r>
          </w:p>
        </w:tc>
      </w:tr>
      <w:tr w:rsidR="00D02449" w:rsidRPr="00943A5F" w14:paraId="5AD98015" w14:textId="77777777" w:rsidTr="00C56BB6">
        <w:trPr>
          <w:cantSplit/>
          <w:jc w:val="center"/>
        </w:trPr>
        <w:tc>
          <w:tcPr>
            <w:tcW w:w="7920" w:type="dxa"/>
          </w:tcPr>
          <w:p w14:paraId="5EFAED53" w14:textId="77777777" w:rsidR="00D02449" w:rsidRDefault="00D02449" w:rsidP="00C56BB6">
            <w:pPr>
              <w:pStyle w:val="tablesyntax"/>
              <w:rPr>
                <w:rFonts w:ascii="Times New Roman" w:hAnsi="Times New Roman"/>
                <w:bCs/>
              </w:rPr>
            </w:pPr>
            <w:r w:rsidRPr="00943A5F">
              <w:rPr>
                <w:rFonts w:ascii="Times New Roman" w:hAnsi="Times New Roman"/>
                <w:bCs/>
              </w:rPr>
              <w:tab/>
            </w:r>
            <w:r w:rsidRPr="00943A5F">
              <w:rPr>
                <w:rFonts w:ascii="Times New Roman" w:hAnsi="Times New Roman"/>
                <w:bCs/>
              </w:rPr>
              <w:tab/>
              <w:t>if( fixed_pic_rate_</w:t>
            </w:r>
            <w:r>
              <w:rPr>
                <w:rFonts w:ascii="Times New Roman" w:hAnsi="Times New Roman"/>
                <w:bCs/>
              </w:rPr>
              <w:t>within_cvs_</w:t>
            </w:r>
            <w:r w:rsidRPr="00943A5F">
              <w:rPr>
                <w:rFonts w:ascii="Times New Roman" w:hAnsi="Times New Roman"/>
                <w:bCs/>
              </w:rPr>
              <w:t>flag[ i ] )</w:t>
            </w:r>
          </w:p>
        </w:tc>
        <w:tc>
          <w:tcPr>
            <w:tcW w:w="1157" w:type="dxa"/>
          </w:tcPr>
          <w:p w14:paraId="5B6F6098"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71BD6641" w14:textId="77777777" w:rsidTr="00C56BB6">
        <w:trPr>
          <w:cantSplit/>
          <w:jc w:val="center"/>
        </w:trPr>
        <w:tc>
          <w:tcPr>
            <w:tcW w:w="7920" w:type="dxa"/>
          </w:tcPr>
          <w:p w14:paraId="65138FCD" w14:textId="77777777" w:rsidR="00D02449" w:rsidRPr="00943A5F" w:rsidRDefault="00D02449" w:rsidP="00C56BB6">
            <w:pPr>
              <w:pStyle w:val="tablesyntax"/>
              <w:rPr>
                <w:rFonts w:ascii="Times New Roman" w:hAnsi="Times New Roman"/>
                <w:bCs/>
              </w:rPr>
            </w:pPr>
            <w:r w:rsidRPr="00943A5F">
              <w:rPr>
                <w:rFonts w:ascii="Times New Roman" w:hAnsi="Times New Roman"/>
                <w:bCs/>
              </w:rPr>
              <w:tab/>
            </w:r>
            <w:r w:rsidRPr="00943A5F">
              <w:rPr>
                <w:rFonts w:ascii="Times New Roman" w:hAnsi="Times New Roman"/>
                <w:bCs/>
              </w:rPr>
              <w:tab/>
            </w:r>
            <w:r w:rsidRPr="00943A5F">
              <w:rPr>
                <w:rFonts w:ascii="Times New Roman" w:hAnsi="Times New Roman"/>
                <w:bCs/>
              </w:rPr>
              <w:tab/>
            </w:r>
            <w:r>
              <w:rPr>
                <w:rFonts w:ascii="Times New Roman" w:hAnsi="Times New Roman"/>
                <w:b/>
                <w:bCs/>
              </w:rPr>
              <w:t>elemental</w:t>
            </w:r>
            <w:r w:rsidRPr="00943A5F">
              <w:rPr>
                <w:rFonts w:ascii="Times New Roman" w:hAnsi="Times New Roman"/>
                <w:b/>
                <w:bCs/>
              </w:rPr>
              <w:t>_duration_in_tc_minus1</w:t>
            </w:r>
            <w:r w:rsidRPr="00943A5F">
              <w:rPr>
                <w:rFonts w:ascii="Times New Roman" w:hAnsi="Times New Roman"/>
                <w:bCs/>
              </w:rPr>
              <w:t>[ i ]</w:t>
            </w:r>
          </w:p>
        </w:tc>
        <w:tc>
          <w:tcPr>
            <w:tcW w:w="1157" w:type="dxa"/>
          </w:tcPr>
          <w:p w14:paraId="3A809413" w14:textId="77777777" w:rsidR="00D02449" w:rsidRPr="00943A5F" w:rsidRDefault="00D02449" w:rsidP="00C56BB6">
            <w:pPr>
              <w:pStyle w:val="tableheading"/>
              <w:overflowPunct/>
              <w:autoSpaceDE/>
              <w:autoSpaceDN/>
              <w:adjustRightInd/>
              <w:jc w:val="left"/>
              <w:textAlignment w:val="auto"/>
              <w:rPr>
                <w:b w:val="0"/>
              </w:rPr>
            </w:pPr>
            <w:r w:rsidRPr="00943A5F">
              <w:rPr>
                <w:b w:val="0"/>
              </w:rPr>
              <w:t>ue(v)</w:t>
            </w:r>
          </w:p>
        </w:tc>
      </w:tr>
      <w:tr w:rsidR="00D02449" w:rsidRPr="00943A5F" w14:paraId="04AFD073" w14:textId="77777777" w:rsidTr="00C56BB6">
        <w:trPr>
          <w:cantSplit/>
          <w:jc w:val="center"/>
        </w:trPr>
        <w:tc>
          <w:tcPr>
            <w:tcW w:w="7920" w:type="dxa"/>
          </w:tcPr>
          <w:p w14:paraId="0A08C527" w14:textId="77777777" w:rsidR="00D02449" w:rsidRPr="00943A5F" w:rsidRDefault="00D02449" w:rsidP="00C56BB6">
            <w:pPr>
              <w:pStyle w:val="tablesyntax"/>
              <w:rPr>
                <w:rFonts w:ascii="Times New Roman" w:hAnsi="Times New Roman"/>
                <w:bCs/>
              </w:rPr>
            </w:pPr>
            <w:r>
              <w:rPr>
                <w:rFonts w:ascii="Times New Roman" w:hAnsi="Times New Roman"/>
                <w:bCs/>
              </w:rPr>
              <w:tab/>
            </w:r>
            <w:r>
              <w:rPr>
                <w:rFonts w:ascii="Times New Roman" w:hAnsi="Times New Roman"/>
                <w:bCs/>
              </w:rPr>
              <w:tab/>
              <w:t>else</w:t>
            </w:r>
          </w:p>
        </w:tc>
        <w:tc>
          <w:tcPr>
            <w:tcW w:w="1157" w:type="dxa"/>
          </w:tcPr>
          <w:p w14:paraId="0D800E43"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17F08D8F" w14:textId="77777777" w:rsidTr="00C56BB6">
        <w:trPr>
          <w:cantSplit/>
          <w:jc w:val="center"/>
        </w:trPr>
        <w:tc>
          <w:tcPr>
            <w:tcW w:w="7920" w:type="dxa"/>
          </w:tcPr>
          <w:p w14:paraId="67DC706A" w14:textId="77777777" w:rsidR="00D02449" w:rsidRPr="00943A5F" w:rsidRDefault="00D02449" w:rsidP="00C56BB6">
            <w:pPr>
              <w:pStyle w:val="tablesyntax"/>
              <w:rPr>
                <w:rFonts w:ascii="Times New Roman" w:hAnsi="Times New Roman"/>
                <w:bCs/>
              </w:rPr>
            </w:pPr>
            <w:r w:rsidRPr="00943A5F">
              <w:rPr>
                <w:rFonts w:ascii="Times New Roman" w:hAnsi="Times New Roman"/>
                <w:b/>
                <w:bCs/>
              </w:rPr>
              <w:tab/>
            </w:r>
            <w:r w:rsidRPr="00943A5F">
              <w:rPr>
                <w:rFonts w:ascii="Times New Roman" w:hAnsi="Times New Roman"/>
                <w:b/>
                <w:bCs/>
              </w:rPr>
              <w:tab/>
            </w:r>
            <w:r>
              <w:rPr>
                <w:rFonts w:ascii="Times New Roman" w:hAnsi="Times New Roman"/>
                <w:b/>
                <w:bCs/>
              </w:rPr>
              <w:tab/>
            </w:r>
            <w:r w:rsidRPr="00943A5F">
              <w:rPr>
                <w:rFonts w:ascii="Times New Roman" w:hAnsi="Times New Roman"/>
                <w:b/>
                <w:bCs/>
              </w:rPr>
              <w:t>low_delay_hrd_flag</w:t>
            </w:r>
            <w:r w:rsidRPr="00943A5F">
              <w:rPr>
                <w:rFonts w:ascii="Times New Roman" w:hAnsi="Times New Roman"/>
                <w:bCs/>
              </w:rPr>
              <w:t>[ i ]</w:t>
            </w:r>
          </w:p>
        </w:tc>
        <w:tc>
          <w:tcPr>
            <w:tcW w:w="1157" w:type="dxa"/>
          </w:tcPr>
          <w:p w14:paraId="0ED18BE5"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7207C0B4" w14:textId="77777777" w:rsidTr="00C56BB6">
        <w:trPr>
          <w:cantSplit/>
          <w:jc w:val="center"/>
        </w:trPr>
        <w:tc>
          <w:tcPr>
            <w:tcW w:w="7920" w:type="dxa"/>
          </w:tcPr>
          <w:p w14:paraId="027377BA" w14:textId="77777777" w:rsidR="00D02449" w:rsidRPr="00A67553" w:rsidRDefault="00D02449" w:rsidP="00C56BB6">
            <w:pPr>
              <w:pStyle w:val="tablesyntax"/>
              <w:rPr>
                <w:rFonts w:ascii="Times New Roman" w:hAnsi="Times New Roman"/>
                <w:bCs/>
              </w:rPr>
            </w:pPr>
            <w:r>
              <w:rPr>
                <w:rFonts w:ascii="Times New Roman" w:hAnsi="Times New Roman"/>
                <w:bCs/>
              </w:rPr>
              <w:tab/>
            </w:r>
            <w:r>
              <w:rPr>
                <w:rFonts w:ascii="Times New Roman" w:hAnsi="Times New Roman"/>
                <w:bCs/>
              </w:rPr>
              <w:tab/>
              <w:t>if( !low_delay_hrd_flag[ i </w:t>
            </w:r>
            <w:r w:rsidRPr="009C6078">
              <w:rPr>
                <w:rFonts w:ascii="Times New Roman" w:hAnsi="Times New Roman"/>
                <w:bCs/>
              </w:rPr>
              <w:t>] )</w:t>
            </w:r>
          </w:p>
        </w:tc>
        <w:tc>
          <w:tcPr>
            <w:tcW w:w="1157" w:type="dxa"/>
          </w:tcPr>
          <w:p w14:paraId="22C4C6B5"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4E4BA482" w14:textId="77777777" w:rsidTr="00C56BB6">
        <w:trPr>
          <w:cantSplit/>
          <w:jc w:val="center"/>
        </w:trPr>
        <w:tc>
          <w:tcPr>
            <w:tcW w:w="7920" w:type="dxa"/>
          </w:tcPr>
          <w:p w14:paraId="2E78BE04" w14:textId="77777777" w:rsidR="00D02449" w:rsidRPr="00943A5F" w:rsidRDefault="00D02449" w:rsidP="00C56BB6">
            <w:pPr>
              <w:pStyle w:val="tablesyntax"/>
              <w:rPr>
                <w:b/>
                <w:bCs/>
              </w:rPr>
            </w:pPr>
            <w:r w:rsidRPr="00943A5F">
              <w:rPr>
                <w:rFonts w:ascii="Times New Roman" w:hAnsi="Times New Roman"/>
              </w:rPr>
              <w:tab/>
            </w:r>
            <w:r w:rsidRPr="00943A5F">
              <w:rPr>
                <w:rFonts w:ascii="Times New Roman" w:hAnsi="Times New Roman"/>
              </w:rPr>
              <w:tab/>
            </w:r>
            <w:r>
              <w:rPr>
                <w:rFonts w:ascii="Times New Roman" w:hAnsi="Times New Roman"/>
              </w:rPr>
              <w:tab/>
            </w:r>
            <w:r w:rsidRPr="00943A5F">
              <w:rPr>
                <w:rFonts w:ascii="Times New Roman" w:hAnsi="Times New Roman"/>
                <w:b/>
                <w:bCs/>
              </w:rPr>
              <w:t>cpb_cnt_minus1</w:t>
            </w:r>
            <w:r w:rsidRPr="00943A5F">
              <w:rPr>
                <w:rFonts w:ascii="Times New Roman" w:hAnsi="Times New Roman"/>
                <w:bCs/>
              </w:rPr>
              <w:t>[ i ]</w:t>
            </w:r>
          </w:p>
        </w:tc>
        <w:tc>
          <w:tcPr>
            <w:tcW w:w="1157" w:type="dxa"/>
          </w:tcPr>
          <w:p w14:paraId="691E6668" w14:textId="77777777" w:rsidR="00D02449" w:rsidRPr="00943A5F" w:rsidRDefault="00D02449" w:rsidP="00C56BB6">
            <w:pPr>
              <w:pStyle w:val="tableheading"/>
              <w:overflowPunct/>
              <w:autoSpaceDE/>
              <w:autoSpaceDN/>
              <w:adjustRightInd/>
              <w:jc w:val="left"/>
              <w:textAlignment w:val="auto"/>
              <w:rPr>
                <w:b w:val="0"/>
              </w:rPr>
            </w:pPr>
            <w:r w:rsidRPr="00943A5F">
              <w:rPr>
                <w:b w:val="0"/>
              </w:rPr>
              <w:t>ue(v)</w:t>
            </w:r>
          </w:p>
        </w:tc>
      </w:tr>
      <w:tr w:rsidR="00D02449" w:rsidRPr="00943A5F" w14:paraId="058E80F2" w14:textId="77777777" w:rsidTr="00C56BB6">
        <w:trPr>
          <w:cantSplit/>
          <w:jc w:val="center"/>
        </w:trPr>
        <w:tc>
          <w:tcPr>
            <w:tcW w:w="7920" w:type="dxa"/>
          </w:tcPr>
          <w:p w14:paraId="46F2EB50" w14:textId="77777777" w:rsidR="00D02449" w:rsidRPr="00943A5F" w:rsidRDefault="00D02449" w:rsidP="00C56BB6">
            <w:pPr>
              <w:pStyle w:val="tablesyntax"/>
              <w:rPr>
                <w:rFonts w:ascii="Times New Roman" w:hAnsi="Times New Roman"/>
              </w:rPr>
            </w:pPr>
            <w:r w:rsidRPr="00943A5F">
              <w:rPr>
                <w:rFonts w:ascii="Times New Roman" w:hAnsi="Times New Roman"/>
              </w:rPr>
              <w:tab/>
            </w:r>
            <w:r w:rsidRPr="00943A5F">
              <w:rPr>
                <w:rFonts w:ascii="Times New Roman" w:hAnsi="Times New Roman"/>
              </w:rPr>
              <w:tab/>
              <w:t>if( nal_hrd_parameters_present_flag )</w:t>
            </w:r>
          </w:p>
        </w:tc>
        <w:tc>
          <w:tcPr>
            <w:tcW w:w="1157" w:type="dxa"/>
          </w:tcPr>
          <w:p w14:paraId="703A3EF7"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143676D4" w14:textId="77777777" w:rsidTr="00C56BB6">
        <w:trPr>
          <w:cantSplit/>
          <w:jc w:val="center"/>
        </w:trPr>
        <w:tc>
          <w:tcPr>
            <w:tcW w:w="7920" w:type="dxa"/>
          </w:tcPr>
          <w:p w14:paraId="46F57717" w14:textId="77777777" w:rsidR="00D02449" w:rsidRPr="00943A5F" w:rsidRDefault="00D02449" w:rsidP="00C56BB6">
            <w:pPr>
              <w:pStyle w:val="tablesyntax"/>
              <w:rPr>
                <w:rFonts w:ascii="Times New Roman" w:hAnsi="Times New Roman"/>
              </w:rPr>
            </w:pPr>
            <w:r w:rsidRPr="00943A5F">
              <w:rPr>
                <w:rFonts w:ascii="Times New Roman" w:hAnsi="Times New Roman"/>
              </w:rPr>
              <w:tab/>
            </w:r>
            <w:r w:rsidRPr="00943A5F">
              <w:rPr>
                <w:rFonts w:ascii="Times New Roman" w:hAnsi="Times New Roman"/>
              </w:rPr>
              <w:tab/>
            </w:r>
            <w:r w:rsidRPr="00943A5F">
              <w:rPr>
                <w:rFonts w:ascii="Times New Roman" w:hAnsi="Times New Roman"/>
              </w:rPr>
              <w:tab/>
              <w:t>sub_layer_hrd_parameters( i )</w:t>
            </w:r>
          </w:p>
        </w:tc>
        <w:tc>
          <w:tcPr>
            <w:tcW w:w="1157" w:type="dxa"/>
          </w:tcPr>
          <w:p w14:paraId="51E68984"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3AA7E0F5" w14:textId="77777777" w:rsidTr="00C56BB6">
        <w:trPr>
          <w:cantSplit/>
          <w:jc w:val="center"/>
        </w:trPr>
        <w:tc>
          <w:tcPr>
            <w:tcW w:w="7920" w:type="dxa"/>
          </w:tcPr>
          <w:p w14:paraId="08796FBF" w14:textId="77777777" w:rsidR="00D02449" w:rsidRPr="00943A5F" w:rsidRDefault="00D02449" w:rsidP="00C56BB6">
            <w:pPr>
              <w:pStyle w:val="tablesyntax"/>
              <w:rPr>
                <w:rFonts w:ascii="Times New Roman" w:hAnsi="Times New Roman"/>
              </w:rPr>
            </w:pPr>
            <w:r w:rsidRPr="00943A5F">
              <w:rPr>
                <w:rFonts w:ascii="Times New Roman" w:hAnsi="Times New Roman"/>
              </w:rPr>
              <w:tab/>
            </w:r>
            <w:r w:rsidRPr="00943A5F">
              <w:rPr>
                <w:rFonts w:ascii="Times New Roman" w:hAnsi="Times New Roman"/>
              </w:rPr>
              <w:tab/>
              <w:t>if( vcl_hrd_parameters_present_flag )</w:t>
            </w:r>
          </w:p>
        </w:tc>
        <w:tc>
          <w:tcPr>
            <w:tcW w:w="1157" w:type="dxa"/>
          </w:tcPr>
          <w:p w14:paraId="35C0A5DD"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6777A31F" w14:textId="77777777" w:rsidTr="00C56BB6">
        <w:trPr>
          <w:cantSplit/>
          <w:jc w:val="center"/>
        </w:trPr>
        <w:tc>
          <w:tcPr>
            <w:tcW w:w="7920" w:type="dxa"/>
          </w:tcPr>
          <w:p w14:paraId="556DF064" w14:textId="77777777" w:rsidR="00D02449" w:rsidRPr="00943A5F" w:rsidRDefault="00D02449" w:rsidP="00C56BB6">
            <w:pPr>
              <w:pStyle w:val="tablesyntax"/>
              <w:rPr>
                <w:rFonts w:ascii="Times New Roman" w:hAnsi="Times New Roman"/>
              </w:rPr>
            </w:pPr>
            <w:r w:rsidRPr="00943A5F">
              <w:rPr>
                <w:rFonts w:ascii="Times New Roman" w:hAnsi="Times New Roman"/>
              </w:rPr>
              <w:tab/>
            </w:r>
            <w:r w:rsidRPr="00943A5F">
              <w:rPr>
                <w:rFonts w:ascii="Times New Roman" w:hAnsi="Times New Roman"/>
              </w:rPr>
              <w:tab/>
            </w:r>
            <w:r w:rsidRPr="00943A5F">
              <w:rPr>
                <w:rFonts w:ascii="Times New Roman" w:hAnsi="Times New Roman"/>
              </w:rPr>
              <w:tab/>
              <w:t>sub_layer_hrd_parameters( i )</w:t>
            </w:r>
          </w:p>
        </w:tc>
        <w:tc>
          <w:tcPr>
            <w:tcW w:w="1157" w:type="dxa"/>
          </w:tcPr>
          <w:p w14:paraId="75AC20EA"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77B36592" w14:textId="77777777" w:rsidTr="00C56BB6">
        <w:trPr>
          <w:cantSplit/>
          <w:jc w:val="center"/>
        </w:trPr>
        <w:tc>
          <w:tcPr>
            <w:tcW w:w="7920" w:type="dxa"/>
          </w:tcPr>
          <w:p w14:paraId="73B9CEAD" w14:textId="77777777" w:rsidR="00D02449" w:rsidRPr="00943A5F" w:rsidRDefault="00D02449" w:rsidP="00C56BB6">
            <w:pPr>
              <w:pStyle w:val="tablesyntax"/>
              <w:rPr>
                <w:rFonts w:ascii="Times New Roman" w:hAnsi="Times New Roman"/>
              </w:rPr>
            </w:pPr>
            <w:r w:rsidRPr="00943A5F">
              <w:rPr>
                <w:rFonts w:ascii="Times New Roman" w:hAnsi="Times New Roman"/>
              </w:rPr>
              <w:tab/>
              <w:t>}</w:t>
            </w:r>
          </w:p>
        </w:tc>
        <w:tc>
          <w:tcPr>
            <w:tcW w:w="1157" w:type="dxa"/>
          </w:tcPr>
          <w:p w14:paraId="3A3AAAB3"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0B54BC8A" w14:textId="77777777" w:rsidTr="00C56BB6">
        <w:trPr>
          <w:cantSplit/>
          <w:jc w:val="center"/>
        </w:trPr>
        <w:tc>
          <w:tcPr>
            <w:tcW w:w="7920" w:type="dxa"/>
          </w:tcPr>
          <w:p w14:paraId="384C9C5C" w14:textId="77777777" w:rsidR="00D02449" w:rsidRPr="00943A5F" w:rsidRDefault="00D02449" w:rsidP="00C56BB6">
            <w:pPr>
              <w:pStyle w:val="tablesyntax"/>
              <w:rPr>
                <w:rFonts w:ascii="Times New Roman" w:hAnsi="Times New Roman"/>
              </w:rPr>
            </w:pPr>
            <w:r w:rsidRPr="00943A5F">
              <w:rPr>
                <w:rFonts w:ascii="Times New Roman" w:hAnsi="Times New Roman"/>
                <w:bCs/>
              </w:rPr>
              <w:t>}</w:t>
            </w:r>
          </w:p>
        </w:tc>
        <w:tc>
          <w:tcPr>
            <w:tcW w:w="1157" w:type="dxa"/>
          </w:tcPr>
          <w:p w14:paraId="6E1734E2" w14:textId="77777777" w:rsidR="00D02449" w:rsidRPr="00943A5F" w:rsidRDefault="00D02449" w:rsidP="00C56BB6">
            <w:pPr>
              <w:pStyle w:val="tableheading"/>
              <w:overflowPunct/>
              <w:autoSpaceDE/>
              <w:autoSpaceDN/>
              <w:adjustRightInd/>
              <w:jc w:val="left"/>
              <w:textAlignment w:val="auto"/>
              <w:rPr>
                <w:b w:val="0"/>
              </w:rPr>
            </w:pPr>
          </w:p>
        </w:tc>
      </w:tr>
    </w:tbl>
    <w:p w14:paraId="4CD1A61E" w14:textId="77777777" w:rsidR="00D02449" w:rsidRPr="00943A5F" w:rsidRDefault="00D02449" w:rsidP="00D02449"/>
    <w:p w14:paraId="21DE9847" w14:textId="77777777" w:rsidR="00D02449" w:rsidRPr="00943A5F" w:rsidRDefault="00D02449" w:rsidP="00D02449">
      <w:pPr>
        <w:pStyle w:val="Annex3"/>
        <w:numPr>
          <w:ilvl w:val="2"/>
          <w:numId w:val="5"/>
        </w:numPr>
        <w:tabs>
          <w:tab w:val="clear" w:pos="2160"/>
        </w:tabs>
      </w:pPr>
      <w:bookmarkStart w:id="35" w:name="_Toc363691579"/>
      <w:r w:rsidRPr="00943A5F">
        <w:t>Sub-layer HRD parameters syntax</w:t>
      </w:r>
      <w:bookmarkEnd w:id="35"/>
    </w:p>
    <w:p w14:paraId="7384AB4A" w14:textId="77777777" w:rsidR="00D02449" w:rsidRPr="00943A5F" w:rsidRDefault="00D02449" w:rsidP="00D02449">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D02449" w:rsidRPr="00943A5F" w14:paraId="4B0E1BC8" w14:textId="77777777" w:rsidTr="00C56BB6">
        <w:trPr>
          <w:cantSplit/>
          <w:jc w:val="center"/>
        </w:trPr>
        <w:tc>
          <w:tcPr>
            <w:tcW w:w="7920" w:type="dxa"/>
          </w:tcPr>
          <w:p w14:paraId="43AC2B5F" w14:textId="77777777" w:rsidR="00D02449" w:rsidRPr="00943A5F" w:rsidRDefault="00D02449" w:rsidP="00C56BB6">
            <w:pPr>
              <w:pStyle w:val="tablesyntax"/>
              <w:rPr>
                <w:rFonts w:ascii="Times New Roman" w:hAnsi="Times New Roman"/>
              </w:rPr>
            </w:pPr>
            <w:r w:rsidRPr="00943A5F">
              <w:rPr>
                <w:rFonts w:ascii="Times New Roman" w:hAnsi="Times New Roman"/>
              </w:rPr>
              <w:t>sub_layer_hrd_parameters( </w:t>
            </w:r>
            <w:r>
              <w:t>subLayer</w:t>
            </w:r>
            <w:r w:rsidRPr="00943A5F">
              <w:rPr>
                <w:rFonts w:ascii="Times New Roman" w:hAnsi="Times New Roman"/>
              </w:rPr>
              <w:t>Id ) {</w:t>
            </w:r>
          </w:p>
        </w:tc>
        <w:tc>
          <w:tcPr>
            <w:tcW w:w="1157" w:type="dxa"/>
          </w:tcPr>
          <w:p w14:paraId="3F08AE28" w14:textId="77777777" w:rsidR="00D02449" w:rsidRPr="00943A5F" w:rsidRDefault="00D02449" w:rsidP="00C56BB6">
            <w:pPr>
              <w:pStyle w:val="tableheading"/>
              <w:overflowPunct/>
              <w:autoSpaceDE/>
              <w:autoSpaceDN/>
              <w:adjustRightInd/>
              <w:jc w:val="left"/>
              <w:textAlignment w:val="auto"/>
              <w:rPr>
                <w:b w:val="0"/>
              </w:rPr>
            </w:pPr>
            <w:r w:rsidRPr="00943A5F">
              <w:t>Descriptor</w:t>
            </w:r>
          </w:p>
        </w:tc>
      </w:tr>
      <w:tr w:rsidR="00D02449" w:rsidRPr="00943A5F" w14:paraId="6356CFC0" w14:textId="77777777" w:rsidTr="00C56BB6">
        <w:trPr>
          <w:cantSplit/>
          <w:jc w:val="center"/>
        </w:trPr>
        <w:tc>
          <w:tcPr>
            <w:tcW w:w="7920" w:type="dxa"/>
          </w:tcPr>
          <w:p w14:paraId="774CAD08" w14:textId="77777777" w:rsidR="00D02449" w:rsidRPr="00943A5F" w:rsidRDefault="00D02449" w:rsidP="00C56BB6">
            <w:pPr>
              <w:pStyle w:val="tablesyntax"/>
              <w:rPr>
                <w:rFonts w:ascii="Times New Roman" w:hAnsi="Times New Roman"/>
              </w:rPr>
            </w:pPr>
            <w:r w:rsidRPr="00943A5F">
              <w:rPr>
                <w:rFonts w:ascii="Times New Roman" w:hAnsi="Times New Roman"/>
              </w:rPr>
              <w:tab/>
              <w:t xml:space="preserve">for( </w:t>
            </w:r>
            <w:r>
              <w:rPr>
                <w:rFonts w:ascii="Times New Roman" w:hAnsi="Times New Roman"/>
              </w:rPr>
              <w:t>i</w:t>
            </w:r>
            <w:r w:rsidRPr="00943A5F">
              <w:rPr>
                <w:rFonts w:ascii="Times New Roman" w:hAnsi="Times New Roman"/>
              </w:rPr>
              <w:t xml:space="preserve"> = 0; </w:t>
            </w:r>
            <w:r>
              <w:rPr>
                <w:rFonts w:ascii="Times New Roman" w:hAnsi="Times New Roman"/>
              </w:rPr>
              <w:t>i</w:t>
            </w:r>
            <w:r w:rsidRPr="00943A5F">
              <w:rPr>
                <w:rFonts w:ascii="Times New Roman" w:hAnsi="Times New Roman"/>
              </w:rPr>
              <w:t xml:space="preserve"> </w:t>
            </w:r>
            <w:r>
              <w:rPr>
                <w:rFonts w:ascii="Times New Roman" w:hAnsi="Times New Roman"/>
              </w:rPr>
              <w:t xml:space="preserve"> </w:t>
            </w:r>
            <w:r w:rsidRPr="00943A5F">
              <w:rPr>
                <w:rFonts w:ascii="Times New Roman" w:hAnsi="Times New Roman"/>
              </w:rPr>
              <w:t>&lt;=</w:t>
            </w:r>
            <w:r>
              <w:rPr>
                <w:rFonts w:ascii="Times New Roman" w:hAnsi="Times New Roman"/>
              </w:rPr>
              <w:t xml:space="preserve"> </w:t>
            </w:r>
            <w:r w:rsidRPr="00943A5F">
              <w:rPr>
                <w:rFonts w:ascii="Times New Roman" w:hAnsi="Times New Roman"/>
              </w:rPr>
              <w:t xml:space="preserve"> </w:t>
            </w:r>
            <w:r w:rsidRPr="00AF27D7">
              <w:rPr>
                <w:rFonts w:ascii="Times New Roman" w:hAnsi="Times New Roman"/>
              </w:rPr>
              <w:t>CpbCnt</w:t>
            </w:r>
            <w:r w:rsidRPr="00943A5F">
              <w:rPr>
                <w:rFonts w:ascii="Times New Roman" w:hAnsi="Times New Roman"/>
              </w:rPr>
              <w:t>;</w:t>
            </w:r>
            <w:r>
              <w:rPr>
                <w:rFonts w:ascii="Times New Roman" w:hAnsi="Times New Roman"/>
              </w:rPr>
              <w:t xml:space="preserve"> i</w:t>
            </w:r>
            <w:r w:rsidRPr="00943A5F">
              <w:rPr>
                <w:rFonts w:ascii="Times New Roman" w:hAnsi="Times New Roman"/>
              </w:rPr>
              <w:t>++ ) {</w:t>
            </w:r>
          </w:p>
        </w:tc>
        <w:tc>
          <w:tcPr>
            <w:tcW w:w="1157" w:type="dxa"/>
          </w:tcPr>
          <w:p w14:paraId="539702E4"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26BCFB2C" w14:textId="77777777" w:rsidTr="00C56BB6">
        <w:trPr>
          <w:cantSplit/>
          <w:jc w:val="center"/>
        </w:trPr>
        <w:tc>
          <w:tcPr>
            <w:tcW w:w="7920" w:type="dxa"/>
          </w:tcPr>
          <w:p w14:paraId="146CDA4F" w14:textId="77777777" w:rsidR="00D02449" w:rsidRPr="00943A5F" w:rsidRDefault="00D02449" w:rsidP="00C56BB6">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t>bit_rate_value_minus1[</w:t>
            </w:r>
            <w:r>
              <w:rPr>
                <w:rFonts w:ascii="Times New Roman" w:hAnsi="Times New Roman"/>
              </w:rPr>
              <w:t> i</w:t>
            </w:r>
            <w:r w:rsidRPr="00943A5F">
              <w:rPr>
                <w:rFonts w:ascii="Times New Roman" w:hAnsi="Times New Roman"/>
              </w:rPr>
              <w:t> ]</w:t>
            </w:r>
          </w:p>
        </w:tc>
        <w:tc>
          <w:tcPr>
            <w:tcW w:w="1157" w:type="dxa"/>
          </w:tcPr>
          <w:p w14:paraId="2EFFCF35" w14:textId="77777777" w:rsidR="00D02449" w:rsidRPr="00943A5F" w:rsidRDefault="00D02449" w:rsidP="00C56BB6">
            <w:pPr>
              <w:pStyle w:val="tableheading"/>
              <w:overflowPunct/>
              <w:autoSpaceDE/>
              <w:autoSpaceDN/>
              <w:adjustRightInd/>
              <w:jc w:val="left"/>
              <w:textAlignment w:val="auto"/>
              <w:rPr>
                <w:b w:val="0"/>
              </w:rPr>
            </w:pPr>
            <w:r w:rsidRPr="00943A5F">
              <w:rPr>
                <w:b w:val="0"/>
              </w:rPr>
              <w:t>ue(v)</w:t>
            </w:r>
          </w:p>
        </w:tc>
      </w:tr>
      <w:tr w:rsidR="00D02449" w:rsidRPr="00943A5F" w14:paraId="4B88BA29" w14:textId="77777777" w:rsidTr="00C56BB6">
        <w:trPr>
          <w:cantSplit/>
          <w:jc w:val="center"/>
        </w:trPr>
        <w:tc>
          <w:tcPr>
            <w:tcW w:w="7920" w:type="dxa"/>
          </w:tcPr>
          <w:p w14:paraId="3AFC956F" w14:textId="77777777" w:rsidR="00D02449" w:rsidRPr="00943A5F" w:rsidRDefault="00D02449" w:rsidP="00C56BB6">
            <w:pPr>
              <w:pStyle w:val="tablesyntax"/>
              <w:rPr>
                <w:rFonts w:ascii="Times New Roman" w:hAnsi="Times New Roman"/>
              </w:rPr>
            </w:pPr>
            <w:r w:rsidRPr="00943A5F">
              <w:rPr>
                <w:rFonts w:ascii="Times New Roman" w:hAnsi="Times New Roman"/>
                <w:b/>
                <w:bCs/>
              </w:rPr>
              <w:tab/>
            </w:r>
            <w:r w:rsidRPr="00943A5F">
              <w:rPr>
                <w:rFonts w:ascii="Times New Roman" w:hAnsi="Times New Roman"/>
                <w:b/>
                <w:bCs/>
              </w:rPr>
              <w:tab/>
              <w:t>cpb_size_value_minus1[</w:t>
            </w:r>
            <w:r>
              <w:rPr>
                <w:rFonts w:ascii="Times New Roman" w:hAnsi="Times New Roman"/>
              </w:rPr>
              <w:t> i</w:t>
            </w:r>
            <w:r w:rsidRPr="00943A5F">
              <w:rPr>
                <w:rFonts w:ascii="Times New Roman" w:hAnsi="Times New Roman"/>
              </w:rPr>
              <w:t> ]</w:t>
            </w:r>
          </w:p>
        </w:tc>
        <w:tc>
          <w:tcPr>
            <w:tcW w:w="1157" w:type="dxa"/>
          </w:tcPr>
          <w:p w14:paraId="06FDA3FC" w14:textId="77777777" w:rsidR="00D02449" w:rsidRPr="00943A5F" w:rsidRDefault="00D02449" w:rsidP="00C56BB6">
            <w:pPr>
              <w:pStyle w:val="tableheading"/>
              <w:overflowPunct/>
              <w:autoSpaceDE/>
              <w:autoSpaceDN/>
              <w:adjustRightInd/>
              <w:jc w:val="left"/>
              <w:textAlignment w:val="auto"/>
              <w:rPr>
                <w:b w:val="0"/>
              </w:rPr>
            </w:pPr>
            <w:r w:rsidRPr="00943A5F">
              <w:rPr>
                <w:b w:val="0"/>
              </w:rPr>
              <w:t>ue(v)</w:t>
            </w:r>
          </w:p>
        </w:tc>
      </w:tr>
      <w:tr w:rsidR="00D02449" w:rsidRPr="00943A5F" w14:paraId="650A1290" w14:textId="77777777" w:rsidTr="00C56BB6">
        <w:trPr>
          <w:cantSplit/>
          <w:jc w:val="center"/>
        </w:trPr>
        <w:tc>
          <w:tcPr>
            <w:tcW w:w="7920" w:type="dxa"/>
          </w:tcPr>
          <w:p w14:paraId="575A98E6" w14:textId="77777777" w:rsidR="00D02449" w:rsidRPr="00D80854" w:rsidRDefault="00D02449" w:rsidP="00C56BB6">
            <w:pPr>
              <w:pStyle w:val="tablesyntax"/>
              <w:rPr>
                <w:rFonts w:ascii="Times New Roman" w:hAnsi="Times New Roman"/>
                <w:bCs/>
              </w:rPr>
            </w:pPr>
            <w:r>
              <w:rPr>
                <w:rFonts w:ascii="Times New Roman" w:hAnsi="Times New Roman"/>
                <w:bCs/>
              </w:rPr>
              <w:tab/>
            </w:r>
            <w:r>
              <w:rPr>
                <w:rFonts w:ascii="Times New Roman" w:hAnsi="Times New Roman"/>
                <w:bCs/>
              </w:rPr>
              <w:tab/>
            </w:r>
            <w:r w:rsidRPr="00D80854">
              <w:rPr>
                <w:rFonts w:ascii="Times New Roman" w:hAnsi="Times New Roman"/>
                <w:bCs/>
              </w:rPr>
              <w:t xml:space="preserve">if( </w:t>
            </w:r>
            <w:r>
              <w:rPr>
                <w:rFonts w:ascii="Times New Roman" w:hAnsi="Times New Roman"/>
                <w:bCs/>
              </w:rPr>
              <w:t>sub_pic_hrd_params_present_flag</w:t>
            </w:r>
            <w:r w:rsidRPr="00D80854">
              <w:rPr>
                <w:rFonts w:ascii="Times New Roman" w:hAnsi="Times New Roman"/>
                <w:bCs/>
              </w:rPr>
              <w:t xml:space="preserve"> )</w:t>
            </w:r>
            <w:r>
              <w:rPr>
                <w:rFonts w:ascii="Times New Roman" w:hAnsi="Times New Roman"/>
                <w:bCs/>
              </w:rPr>
              <w:t xml:space="preserve"> {</w:t>
            </w:r>
          </w:p>
        </w:tc>
        <w:tc>
          <w:tcPr>
            <w:tcW w:w="1157" w:type="dxa"/>
          </w:tcPr>
          <w:p w14:paraId="49A89FDF"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2DD07FDB" w14:textId="77777777" w:rsidTr="00C56BB6">
        <w:trPr>
          <w:cantSplit/>
          <w:jc w:val="center"/>
        </w:trPr>
        <w:tc>
          <w:tcPr>
            <w:tcW w:w="7920" w:type="dxa"/>
          </w:tcPr>
          <w:p w14:paraId="4E77155F" w14:textId="77777777" w:rsidR="00D02449" w:rsidRPr="00D80854" w:rsidRDefault="00D02449" w:rsidP="00C56BB6">
            <w:pPr>
              <w:pStyle w:val="tablesyntax"/>
              <w:rPr>
                <w:rFonts w:ascii="Times New Roman" w:hAnsi="Times New Roman"/>
                <w:bCs/>
              </w:rPr>
            </w:pPr>
            <w:r>
              <w:rPr>
                <w:rFonts w:ascii="Times New Roman" w:hAnsi="Times New Roman"/>
                <w:bCs/>
              </w:rPr>
              <w:tab/>
            </w:r>
            <w:r>
              <w:rPr>
                <w:rFonts w:ascii="Times New Roman" w:hAnsi="Times New Roman"/>
                <w:bCs/>
              </w:rPr>
              <w:tab/>
            </w:r>
            <w:r>
              <w:rPr>
                <w:rFonts w:ascii="Times New Roman" w:hAnsi="Times New Roman"/>
                <w:bCs/>
              </w:rPr>
              <w:tab/>
            </w:r>
            <w:r w:rsidRPr="00492A9F">
              <w:rPr>
                <w:rFonts w:ascii="Times New Roman" w:hAnsi="Times New Roman"/>
                <w:b/>
                <w:bCs/>
              </w:rPr>
              <w:t>cpb_size_du_value_minus1</w:t>
            </w:r>
            <w:r>
              <w:rPr>
                <w:rFonts w:ascii="Times New Roman" w:hAnsi="Times New Roman"/>
                <w:bCs/>
              </w:rPr>
              <w:t>[ i </w:t>
            </w:r>
            <w:r w:rsidRPr="00D80854">
              <w:rPr>
                <w:rFonts w:ascii="Times New Roman" w:hAnsi="Times New Roman"/>
                <w:bCs/>
              </w:rPr>
              <w:t>]</w:t>
            </w:r>
          </w:p>
        </w:tc>
        <w:tc>
          <w:tcPr>
            <w:tcW w:w="1157" w:type="dxa"/>
          </w:tcPr>
          <w:p w14:paraId="497BCF67" w14:textId="77777777" w:rsidR="00D02449" w:rsidRPr="00943A5F" w:rsidRDefault="00D02449" w:rsidP="00C56BB6">
            <w:pPr>
              <w:pStyle w:val="tableheading"/>
              <w:overflowPunct/>
              <w:autoSpaceDE/>
              <w:autoSpaceDN/>
              <w:adjustRightInd/>
              <w:jc w:val="left"/>
              <w:textAlignment w:val="auto"/>
              <w:rPr>
                <w:b w:val="0"/>
              </w:rPr>
            </w:pPr>
            <w:r>
              <w:rPr>
                <w:b w:val="0"/>
              </w:rPr>
              <w:t>ue(v)</w:t>
            </w:r>
          </w:p>
        </w:tc>
      </w:tr>
      <w:tr w:rsidR="00D02449" w14:paraId="3D08429F" w14:textId="77777777" w:rsidTr="00C56BB6">
        <w:trPr>
          <w:cantSplit/>
          <w:jc w:val="center"/>
        </w:trPr>
        <w:tc>
          <w:tcPr>
            <w:tcW w:w="7920" w:type="dxa"/>
          </w:tcPr>
          <w:p w14:paraId="32C5BB71" w14:textId="77777777" w:rsidR="00D02449" w:rsidRPr="0056607E" w:rsidRDefault="00D02449" w:rsidP="00C56BB6">
            <w:pPr>
              <w:pStyle w:val="tablesyntax"/>
              <w:rPr>
                <w:rFonts w:ascii="Times New Roman" w:hAnsi="Times New Roman"/>
                <w:bCs/>
              </w:rPr>
            </w:pPr>
            <w:r>
              <w:rPr>
                <w:rFonts w:ascii="Times New Roman" w:hAnsi="Times New Roman"/>
                <w:bCs/>
              </w:rPr>
              <w:tab/>
            </w:r>
            <w:r>
              <w:rPr>
                <w:rFonts w:ascii="Times New Roman" w:hAnsi="Times New Roman"/>
                <w:bCs/>
              </w:rPr>
              <w:tab/>
            </w:r>
            <w:r>
              <w:rPr>
                <w:rFonts w:ascii="Times New Roman" w:hAnsi="Times New Roman"/>
                <w:bCs/>
              </w:rPr>
              <w:tab/>
            </w:r>
            <w:r w:rsidRPr="00AE51F8">
              <w:rPr>
                <w:b/>
                <w:bCs/>
              </w:rPr>
              <w:t>bit_rate_du_value_minus1</w:t>
            </w:r>
            <w:r w:rsidRPr="00AE51F8">
              <w:rPr>
                <w:bCs/>
              </w:rPr>
              <w:t>[ i ]</w:t>
            </w:r>
          </w:p>
        </w:tc>
        <w:tc>
          <w:tcPr>
            <w:tcW w:w="1157" w:type="dxa"/>
          </w:tcPr>
          <w:p w14:paraId="66B4B172" w14:textId="77777777" w:rsidR="00D02449" w:rsidRDefault="00D02449" w:rsidP="00C56BB6">
            <w:pPr>
              <w:pStyle w:val="tableheading"/>
              <w:overflowPunct/>
              <w:autoSpaceDE/>
              <w:autoSpaceDN/>
              <w:adjustRightInd/>
              <w:jc w:val="left"/>
              <w:textAlignment w:val="auto"/>
              <w:rPr>
                <w:b w:val="0"/>
              </w:rPr>
            </w:pPr>
            <w:r w:rsidRPr="0056607E">
              <w:rPr>
                <w:b w:val="0"/>
              </w:rPr>
              <w:t>ue(v)</w:t>
            </w:r>
          </w:p>
        </w:tc>
      </w:tr>
      <w:tr w:rsidR="00D02449" w14:paraId="4452D21B" w14:textId="77777777" w:rsidTr="00C56BB6">
        <w:trPr>
          <w:cantSplit/>
          <w:jc w:val="center"/>
        </w:trPr>
        <w:tc>
          <w:tcPr>
            <w:tcW w:w="7920" w:type="dxa"/>
          </w:tcPr>
          <w:p w14:paraId="00F0B04C" w14:textId="77777777" w:rsidR="00D02449" w:rsidRDefault="00D02449" w:rsidP="00C56BB6">
            <w:pPr>
              <w:pStyle w:val="tablesyntax"/>
              <w:rPr>
                <w:rFonts w:ascii="Times New Roman" w:hAnsi="Times New Roman"/>
                <w:bCs/>
              </w:rPr>
            </w:pPr>
            <w:r>
              <w:rPr>
                <w:rFonts w:ascii="Times New Roman" w:hAnsi="Times New Roman"/>
                <w:bCs/>
              </w:rPr>
              <w:tab/>
            </w:r>
            <w:r>
              <w:rPr>
                <w:rFonts w:ascii="Times New Roman" w:hAnsi="Times New Roman"/>
                <w:bCs/>
              </w:rPr>
              <w:tab/>
              <w:t>}</w:t>
            </w:r>
          </w:p>
        </w:tc>
        <w:tc>
          <w:tcPr>
            <w:tcW w:w="1157" w:type="dxa"/>
          </w:tcPr>
          <w:p w14:paraId="2CA8019E" w14:textId="77777777" w:rsidR="00D02449" w:rsidRPr="0056607E" w:rsidRDefault="00D02449" w:rsidP="00C56BB6">
            <w:pPr>
              <w:pStyle w:val="tableheading"/>
              <w:overflowPunct/>
              <w:autoSpaceDE/>
              <w:autoSpaceDN/>
              <w:adjustRightInd/>
              <w:jc w:val="left"/>
              <w:textAlignment w:val="auto"/>
              <w:rPr>
                <w:b w:val="0"/>
              </w:rPr>
            </w:pPr>
          </w:p>
        </w:tc>
      </w:tr>
      <w:tr w:rsidR="00D02449" w:rsidRPr="00943A5F" w14:paraId="69759600" w14:textId="77777777" w:rsidTr="00C56BB6">
        <w:trPr>
          <w:cantSplit/>
          <w:jc w:val="center"/>
        </w:trPr>
        <w:tc>
          <w:tcPr>
            <w:tcW w:w="7920" w:type="dxa"/>
          </w:tcPr>
          <w:p w14:paraId="385334A2" w14:textId="77777777" w:rsidR="00D02449" w:rsidRPr="00943A5F" w:rsidRDefault="00D02449" w:rsidP="00C56BB6">
            <w:pPr>
              <w:pStyle w:val="tablesyntax"/>
              <w:rPr>
                <w:rFonts w:ascii="Times New Roman" w:hAnsi="Times New Roman"/>
              </w:rPr>
            </w:pPr>
            <w:r w:rsidRPr="00943A5F">
              <w:rPr>
                <w:rFonts w:ascii="Times New Roman" w:hAnsi="Times New Roman"/>
              </w:rPr>
              <w:tab/>
            </w:r>
            <w:r w:rsidRPr="00943A5F">
              <w:rPr>
                <w:rFonts w:ascii="Times New Roman" w:hAnsi="Times New Roman"/>
              </w:rPr>
              <w:tab/>
            </w:r>
            <w:r w:rsidRPr="00943A5F">
              <w:rPr>
                <w:rFonts w:ascii="Times New Roman" w:hAnsi="Times New Roman"/>
                <w:b/>
                <w:bCs/>
              </w:rPr>
              <w:t>cbr_flag[</w:t>
            </w:r>
            <w:r>
              <w:rPr>
                <w:rFonts w:ascii="Times New Roman" w:hAnsi="Times New Roman"/>
              </w:rPr>
              <w:t> i</w:t>
            </w:r>
            <w:r w:rsidRPr="00943A5F">
              <w:rPr>
                <w:rFonts w:ascii="Times New Roman" w:hAnsi="Times New Roman"/>
              </w:rPr>
              <w:t> ]</w:t>
            </w:r>
          </w:p>
        </w:tc>
        <w:tc>
          <w:tcPr>
            <w:tcW w:w="1157" w:type="dxa"/>
          </w:tcPr>
          <w:p w14:paraId="6B16EC56" w14:textId="77777777" w:rsidR="00D02449" w:rsidRPr="00943A5F" w:rsidRDefault="00D02449" w:rsidP="00C56BB6">
            <w:pPr>
              <w:pStyle w:val="tableheading"/>
              <w:overflowPunct/>
              <w:autoSpaceDE/>
              <w:autoSpaceDN/>
              <w:adjustRightInd/>
              <w:jc w:val="left"/>
              <w:textAlignment w:val="auto"/>
              <w:rPr>
                <w:b w:val="0"/>
              </w:rPr>
            </w:pPr>
            <w:r w:rsidRPr="00943A5F">
              <w:rPr>
                <w:b w:val="0"/>
              </w:rPr>
              <w:t>u(1)</w:t>
            </w:r>
          </w:p>
        </w:tc>
      </w:tr>
      <w:tr w:rsidR="00D02449" w:rsidRPr="00943A5F" w14:paraId="5BB7592B" w14:textId="77777777" w:rsidTr="00C56BB6">
        <w:trPr>
          <w:cantSplit/>
          <w:jc w:val="center"/>
        </w:trPr>
        <w:tc>
          <w:tcPr>
            <w:tcW w:w="7920" w:type="dxa"/>
          </w:tcPr>
          <w:p w14:paraId="5F087A74" w14:textId="77777777" w:rsidR="00D02449" w:rsidRPr="00943A5F" w:rsidRDefault="00D02449" w:rsidP="00C56BB6">
            <w:pPr>
              <w:pStyle w:val="tablesyntax"/>
              <w:rPr>
                <w:rFonts w:ascii="Times New Roman" w:hAnsi="Times New Roman"/>
              </w:rPr>
            </w:pPr>
            <w:r w:rsidRPr="00943A5F">
              <w:rPr>
                <w:rFonts w:ascii="Times New Roman" w:hAnsi="Times New Roman"/>
                <w:b/>
                <w:bCs/>
              </w:rPr>
              <w:tab/>
            </w:r>
            <w:r w:rsidRPr="00943A5F">
              <w:rPr>
                <w:rFonts w:ascii="Times New Roman" w:hAnsi="Times New Roman"/>
              </w:rPr>
              <w:t>}</w:t>
            </w:r>
          </w:p>
        </w:tc>
        <w:tc>
          <w:tcPr>
            <w:tcW w:w="1157" w:type="dxa"/>
          </w:tcPr>
          <w:p w14:paraId="634EA907" w14:textId="77777777" w:rsidR="00D02449" w:rsidRPr="00943A5F" w:rsidRDefault="00D02449" w:rsidP="00C56BB6">
            <w:pPr>
              <w:pStyle w:val="tableheading"/>
              <w:overflowPunct/>
              <w:autoSpaceDE/>
              <w:autoSpaceDN/>
              <w:adjustRightInd/>
              <w:jc w:val="left"/>
              <w:textAlignment w:val="auto"/>
              <w:rPr>
                <w:b w:val="0"/>
              </w:rPr>
            </w:pPr>
          </w:p>
        </w:tc>
      </w:tr>
      <w:tr w:rsidR="00D02449" w:rsidRPr="00943A5F" w14:paraId="6C45E9D2" w14:textId="77777777" w:rsidTr="00C56BB6">
        <w:trPr>
          <w:cantSplit/>
          <w:jc w:val="center"/>
        </w:trPr>
        <w:tc>
          <w:tcPr>
            <w:tcW w:w="7920" w:type="dxa"/>
          </w:tcPr>
          <w:p w14:paraId="23E4A87B" w14:textId="77777777" w:rsidR="00D02449" w:rsidRPr="00943A5F" w:rsidRDefault="00D02449" w:rsidP="00C56BB6">
            <w:pPr>
              <w:pStyle w:val="tablesyntax"/>
              <w:rPr>
                <w:rFonts w:ascii="Times New Roman" w:hAnsi="Times New Roman"/>
                <w:b/>
                <w:bCs/>
              </w:rPr>
            </w:pPr>
            <w:r w:rsidRPr="00943A5F">
              <w:rPr>
                <w:rFonts w:ascii="Times New Roman" w:hAnsi="Times New Roman"/>
              </w:rPr>
              <w:t>}</w:t>
            </w:r>
          </w:p>
        </w:tc>
        <w:tc>
          <w:tcPr>
            <w:tcW w:w="1157" w:type="dxa"/>
          </w:tcPr>
          <w:p w14:paraId="162032B4" w14:textId="77777777" w:rsidR="00D02449" w:rsidRPr="00943A5F" w:rsidRDefault="00D02449" w:rsidP="00C56BB6">
            <w:pPr>
              <w:pStyle w:val="tableheading"/>
              <w:overflowPunct/>
              <w:autoSpaceDE/>
              <w:autoSpaceDN/>
              <w:adjustRightInd/>
              <w:jc w:val="left"/>
              <w:textAlignment w:val="auto"/>
              <w:rPr>
                <w:b w:val="0"/>
              </w:rPr>
            </w:pPr>
          </w:p>
        </w:tc>
      </w:tr>
    </w:tbl>
    <w:p w14:paraId="5128139A" w14:textId="77777777" w:rsidR="00D02449" w:rsidRPr="00943A5F" w:rsidRDefault="00D02449" w:rsidP="00D02449"/>
    <w:p w14:paraId="0984CD98" w14:textId="77777777" w:rsidR="00D02449" w:rsidRPr="00943A5F" w:rsidRDefault="00D02449" w:rsidP="00D02449">
      <w:pPr>
        <w:pStyle w:val="Annex2"/>
        <w:numPr>
          <w:ilvl w:val="1"/>
          <w:numId w:val="5"/>
        </w:numPr>
        <w:ind w:left="0" w:firstLine="0"/>
      </w:pPr>
      <w:bookmarkStart w:id="36" w:name="_Toc29960185"/>
      <w:bookmarkStart w:id="37" w:name="_Toc29972050"/>
      <w:bookmarkStart w:id="38" w:name="_Toc29960222"/>
      <w:bookmarkStart w:id="39" w:name="_Toc29972087"/>
      <w:bookmarkStart w:id="40" w:name="_Ref19432726"/>
      <w:bookmarkStart w:id="41" w:name="_Toc20134578"/>
      <w:bookmarkStart w:id="42" w:name="_Toc77680676"/>
      <w:bookmarkStart w:id="43" w:name="_Toc118289279"/>
      <w:bookmarkStart w:id="44" w:name="_Toc226456887"/>
      <w:bookmarkStart w:id="45" w:name="_Toc248045506"/>
      <w:bookmarkStart w:id="46" w:name="_Toc287363890"/>
      <w:bookmarkStart w:id="47" w:name="_Toc311220038"/>
      <w:bookmarkStart w:id="48" w:name="_Toc317198937"/>
      <w:bookmarkStart w:id="49" w:name="_Toc363691580"/>
      <w:bookmarkEnd w:id="36"/>
      <w:bookmarkEnd w:id="37"/>
      <w:bookmarkEnd w:id="38"/>
      <w:bookmarkEnd w:id="39"/>
      <w:r w:rsidRPr="00943A5F">
        <w:t>VUI semantics</w:t>
      </w:r>
      <w:bookmarkEnd w:id="40"/>
      <w:bookmarkEnd w:id="41"/>
      <w:bookmarkEnd w:id="42"/>
      <w:bookmarkEnd w:id="43"/>
      <w:bookmarkEnd w:id="44"/>
      <w:bookmarkEnd w:id="45"/>
      <w:bookmarkEnd w:id="46"/>
      <w:bookmarkEnd w:id="47"/>
      <w:bookmarkEnd w:id="48"/>
      <w:bookmarkEnd w:id="49"/>
    </w:p>
    <w:p w14:paraId="46D0011B" w14:textId="77777777" w:rsidR="00D02449" w:rsidRPr="00943A5F" w:rsidRDefault="00D02449" w:rsidP="00D02449">
      <w:pPr>
        <w:pStyle w:val="Annex3"/>
        <w:numPr>
          <w:ilvl w:val="2"/>
          <w:numId w:val="5"/>
        </w:numPr>
        <w:tabs>
          <w:tab w:val="clear" w:pos="2160"/>
        </w:tabs>
      </w:pPr>
      <w:bookmarkStart w:id="50" w:name="_Ref317176275"/>
      <w:bookmarkStart w:id="51" w:name="_Toc317198938"/>
      <w:bookmarkStart w:id="52" w:name="_Toc363691581"/>
      <w:r w:rsidRPr="00943A5F">
        <w:t>VUI parameters semantics</w:t>
      </w:r>
      <w:bookmarkEnd w:id="50"/>
      <w:bookmarkEnd w:id="51"/>
      <w:bookmarkEnd w:id="52"/>
    </w:p>
    <w:p w14:paraId="34C74E30" w14:textId="77777777" w:rsidR="00D02449" w:rsidRPr="00943A5F" w:rsidRDefault="00D02449" w:rsidP="00D02449">
      <w:r w:rsidRPr="00943A5F">
        <w:rPr>
          <w:b/>
        </w:rPr>
        <w:t>aspect_ratio_info_present_flag</w:t>
      </w:r>
      <w:r w:rsidRPr="00943A5F">
        <w:t xml:space="preserve"> equal to 1 specifies that aspect_ratio_idc is present. aspect_ratio_info_present_flag equal to 0 specifies that aspect_ratio_idc is not present.</w:t>
      </w:r>
    </w:p>
    <w:p w14:paraId="5D0F580F" w14:textId="77777777" w:rsidR="00D02449" w:rsidRPr="00943A5F" w:rsidRDefault="00D02449" w:rsidP="00D02449">
      <w:r w:rsidRPr="00943A5F">
        <w:rPr>
          <w:b/>
        </w:rPr>
        <w:t>aspect_ratio_idc</w:t>
      </w:r>
      <w:r w:rsidRPr="00943A5F">
        <w:t xml:space="preserve"> specifies the value of the sample aspect ratio of the luma samples.</w:t>
      </w:r>
      <w:r>
        <w:t xml:space="preserve"> </w:t>
      </w:r>
      <w:r>
        <w:fldChar w:fldCharType="begin" w:fldLock="1"/>
      </w:r>
      <w:r>
        <w:instrText xml:space="preserve"> REF _Ref349227844 \h </w:instrText>
      </w:r>
      <w:r>
        <w:fldChar w:fldCharType="separate"/>
      </w:r>
      <w:r w:rsidRPr="00943A5F">
        <w:t>Table E</w:t>
      </w:r>
      <w:r w:rsidRPr="00943A5F">
        <w:noBreakHyphen/>
      </w:r>
      <w:r>
        <w:t>1</w:t>
      </w:r>
      <w:r>
        <w:fldChar w:fldCharType="end"/>
      </w:r>
      <w:r>
        <w:t xml:space="preserve"> </w:t>
      </w:r>
      <w:r w:rsidRPr="00943A5F">
        <w:t xml:space="preserve">shows the meaning of the code. When aspect_ratio_idc indicates </w:t>
      </w:r>
      <w:r>
        <w:t>EXTENDED_SAR</w:t>
      </w:r>
      <w:r w:rsidRPr="00943A5F">
        <w:t>, the sample aspect ratio is represented by sar_width : sar_height. When the aspect_ratio_idc syntax element is not present, aspect_ratio_idc value is inferred to be equal to 0.</w:t>
      </w:r>
      <w:r>
        <w:t xml:space="preserve"> Values of aspect_ratio_idc in the range of 17 to 254, inclusive, are reserved for future use by ITU-T | ISO/IEC and shall not be present in bitstreams conforming to this version of this Specification. Decoders shall interpret values of aspect_ratio_idc in the range of 17 to 254, inclusive, as equivalent to the value 0.</w:t>
      </w:r>
    </w:p>
    <w:p w14:paraId="30B22260" w14:textId="77777777" w:rsidR="00D02449" w:rsidRPr="00943A5F" w:rsidRDefault="00D02449" w:rsidP="00D02449">
      <w:pPr>
        <w:pStyle w:val="Caption"/>
        <w:rPr>
          <w:lang w:val="en-GB"/>
        </w:rPr>
      </w:pPr>
      <w:bookmarkStart w:id="53" w:name="_Ref317015650"/>
      <w:bookmarkStart w:id="54" w:name="_Ref349227844"/>
      <w:bookmarkStart w:id="55" w:name="_Toc363691707"/>
      <w:r w:rsidRPr="00943A5F">
        <w:rPr>
          <w:lang w:val="en-GB"/>
        </w:rPr>
        <w:t>Table E</w:t>
      </w:r>
      <w:r w:rsidRPr="00943A5F">
        <w:rPr>
          <w:lang w:val="en-GB"/>
        </w:rPr>
        <w:noBreakHyphen/>
      </w:r>
      <w:bookmarkEnd w:id="53"/>
      <w:r w:rsidRPr="00943A5F">
        <w:rPr>
          <w:lang w:val="en-GB"/>
        </w:rPr>
        <w:fldChar w:fldCharType="begin" w:fldLock="1"/>
      </w:r>
      <w:r w:rsidRPr="00943A5F">
        <w:rPr>
          <w:lang w:val="en-GB"/>
        </w:rPr>
        <w:instrText xml:space="preserve"> SEQ Table \* ARABIC \r 1 </w:instrText>
      </w:r>
      <w:r w:rsidRPr="00943A5F">
        <w:rPr>
          <w:lang w:val="en-GB"/>
        </w:rPr>
        <w:fldChar w:fldCharType="separate"/>
      </w:r>
      <w:r>
        <w:rPr>
          <w:lang w:val="en-GB"/>
        </w:rPr>
        <w:t>1</w:t>
      </w:r>
      <w:r w:rsidRPr="00943A5F">
        <w:rPr>
          <w:lang w:val="en-GB"/>
        </w:rPr>
        <w:fldChar w:fldCharType="end"/>
      </w:r>
      <w:bookmarkEnd w:id="54"/>
      <w:r w:rsidRPr="00943A5F">
        <w:rPr>
          <w:lang w:val="en-GB"/>
        </w:rPr>
        <w:t xml:space="preserve"> – </w:t>
      </w:r>
      <w:r>
        <w:rPr>
          <w:lang w:val="en-GB"/>
        </w:rPr>
        <w:t>Interpretation</w:t>
      </w:r>
      <w:r w:rsidRPr="00943A5F">
        <w:rPr>
          <w:lang w:val="en-GB"/>
        </w:rPr>
        <w:t xml:space="preserve"> of sample aspect ratio indicator</w:t>
      </w:r>
      <w:bookmarkEnd w:id="55"/>
    </w:p>
    <w:tbl>
      <w:tblPr>
        <w:tblW w:w="0" w:type="auto"/>
        <w:jc w:val="center"/>
        <w:tblInd w:w="6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619"/>
        <w:gridCol w:w="1772"/>
        <w:gridCol w:w="5911"/>
      </w:tblGrid>
      <w:tr w:rsidR="00D02449" w:rsidRPr="00943A5F" w14:paraId="2C29023F" w14:textId="77777777" w:rsidTr="00C56BB6">
        <w:trPr>
          <w:cantSplit/>
          <w:jc w:val="center"/>
        </w:trPr>
        <w:tc>
          <w:tcPr>
            <w:tcW w:w="1619" w:type="dxa"/>
          </w:tcPr>
          <w:p w14:paraId="3CDD7812" w14:textId="77777777" w:rsidR="00D02449" w:rsidRPr="00943A5F" w:rsidRDefault="00D02449" w:rsidP="00C56BB6">
            <w:pPr>
              <w:keepNext/>
              <w:numPr>
                <w:ilvl w:val="12"/>
                <w:numId w:val="0"/>
              </w:numPr>
              <w:spacing w:before="72" w:after="72"/>
              <w:jc w:val="center"/>
              <w:rPr>
                <w:b/>
                <w:bCs/>
              </w:rPr>
            </w:pPr>
            <w:r w:rsidRPr="00943A5F">
              <w:rPr>
                <w:b/>
                <w:bCs/>
              </w:rPr>
              <w:t>aspect_ratio_idc</w:t>
            </w:r>
          </w:p>
        </w:tc>
        <w:tc>
          <w:tcPr>
            <w:tcW w:w="1461" w:type="dxa"/>
          </w:tcPr>
          <w:p w14:paraId="1754110D" w14:textId="77777777" w:rsidR="00D02449" w:rsidRPr="00943A5F" w:rsidRDefault="00D02449" w:rsidP="00C56BB6">
            <w:pPr>
              <w:keepNext/>
              <w:numPr>
                <w:ilvl w:val="12"/>
                <w:numId w:val="0"/>
              </w:numPr>
              <w:spacing w:before="72" w:after="72"/>
              <w:jc w:val="center"/>
              <w:rPr>
                <w:b/>
                <w:bCs/>
              </w:rPr>
            </w:pPr>
            <w:r w:rsidRPr="00943A5F">
              <w:rPr>
                <w:b/>
                <w:bCs/>
              </w:rPr>
              <w:t>Sample aspect ratio</w:t>
            </w:r>
          </w:p>
        </w:tc>
        <w:tc>
          <w:tcPr>
            <w:tcW w:w="6222" w:type="dxa"/>
          </w:tcPr>
          <w:p w14:paraId="0F1ED048" w14:textId="77777777" w:rsidR="00D02449" w:rsidRPr="00943A5F" w:rsidRDefault="00D02449" w:rsidP="00C56BB6">
            <w:pPr>
              <w:keepNext/>
              <w:numPr>
                <w:ilvl w:val="12"/>
                <w:numId w:val="0"/>
              </w:numPr>
              <w:spacing w:before="72" w:after="72"/>
              <w:jc w:val="center"/>
              <w:rPr>
                <w:b/>
                <w:bCs/>
              </w:rPr>
            </w:pPr>
            <w:r w:rsidRPr="00943A5F">
              <w:rPr>
                <w:b/>
                <w:bCs/>
              </w:rPr>
              <w:t>(informative)</w:t>
            </w:r>
            <w:r w:rsidRPr="00943A5F">
              <w:rPr>
                <w:b/>
                <w:bCs/>
              </w:rPr>
              <w:br/>
              <w:t>Examples of use</w:t>
            </w:r>
          </w:p>
        </w:tc>
      </w:tr>
      <w:tr w:rsidR="00D02449" w:rsidRPr="00943A5F" w14:paraId="7814BDDD" w14:textId="77777777" w:rsidTr="00C56BB6">
        <w:trPr>
          <w:cantSplit/>
          <w:jc w:val="center"/>
        </w:trPr>
        <w:tc>
          <w:tcPr>
            <w:tcW w:w="1619" w:type="dxa"/>
          </w:tcPr>
          <w:p w14:paraId="3C47E52E" w14:textId="77777777" w:rsidR="00D02449" w:rsidRPr="00943A5F" w:rsidRDefault="00D02449" w:rsidP="00C56BB6">
            <w:pPr>
              <w:keepNext/>
              <w:numPr>
                <w:ilvl w:val="12"/>
                <w:numId w:val="0"/>
              </w:numPr>
              <w:spacing w:before="20" w:after="20"/>
              <w:jc w:val="center"/>
            </w:pPr>
            <w:r w:rsidRPr="00943A5F">
              <w:t>0</w:t>
            </w:r>
          </w:p>
        </w:tc>
        <w:tc>
          <w:tcPr>
            <w:tcW w:w="1461" w:type="dxa"/>
          </w:tcPr>
          <w:p w14:paraId="2D2FFBB1" w14:textId="77777777" w:rsidR="00D02449" w:rsidRPr="00943A5F" w:rsidRDefault="00D02449" w:rsidP="00C56BB6">
            <w:pPr>
              <w:keepNext/>
              <w:numPr>
                <w:ilvl w:val="12"/>
                <w:numId w:val="0"/>
              </w:numPr>
              <w:spacing w:before="20" w:after="20"/>
              <w:jc w:val="center"/>
            </w:pPr>
            <w:r w:rsidRPr="00943A5F">
              <w:t>Unspecified</w:t>
            </w:r>
            <w:r w:rsidRPr="00943A5F">
              <w:br/>
            </w:r>
          </w:p>
        </w:tc>
        <w:tc>
          <w:tcPr>
            <w:tcW w:w="6222" w:type="dxa"/>
          </w:tcPr>
          <w:p w14:paraId="24D770F2" w14:textId="77777777" w:rsidR="00D02449" w:rsidRPr="00943A5F" w:rsidRDefault="00D02449" w:rsidP="00C56BB6">
            <w:pPr>
              <w:keepNext/>
              <w:numPr>
                <w:ilvl w:val="12"/>
                <w:numId w:val="0"/>
              </w:numPr>
              <w:spacing w:before="20" w:after="20"/>
              <w:jc w:val="center"/>
            </w:pPr>
          </w:p>
        </w:tc>
      </w:tr>
      <w:tr w:rsidR="00D02449" w:rsidRPr="00943A5F" w14:paraId="181369F9" w14:textId="77777777" w:rsidTr="00C56BB6">
        <w:trPr>
          <w:cantSplit/>
          <w:jc w:val="center"/>
        </w:trPr>
        <w:tc>
          <w:tcPr>
            <w:tcW w:w="1619" w:type="dxa"/>
          </w:tcPr>
          <w:p w14:paraId="4EC4D234" w14:textId="77777777" w:rsidR="00D02449" w:rsidRPr="00943A5F" w:rsidRDefault="00D02449" w:rsidP="00C56BB6">
            <w:pPr>
              <w:keepNext/>
              <w:numPr>
                <w:ilvl w:val="12"/>
                <w:numId w:val="0"/>
              </w:numPr>
              <w:spacing w:before="20" w:after="20"/>
              <w:jc w:val="center"/>
            </w:pPr>
            <w:r w:rsidRPr="00943A5F">
              <w:t>1</w:t>
            </w:r>
          </w:p>
        </w:tc>
        <w:tc>
          <w:tcPr>
            <w:tcW w:w="1461" w:type="dxa"/>
          </w:tcPr>
          <w:p w14:paraId="6FC0E5BC" w14:textId="77777777" w:rsidR="00D02449" w:rsidRPr="00943A5F" w:rsidRDefault="00D02449" w:rsidP="00C56BB6">
            <w:pPr>
              <w:keepNext/>
              <w:numPr>
                <w:ilvl w:val="12"/>
                <w:numId w:val="0"/>
              </w:numPr>
              <w:spacing w:before="20" w:after="20"/>
              <w:jc w:val="center"/>
            </w:pPr>
            <w:r w:rsidRPr="00943A5F">
              <w:t>1:1</w:t>
            </w:r>
            <w:r w:rsidRPr="00943A5F">
              <w:br/>
              <w:t>("square")</w:t>
            </w:r>
          </w:p>
        </w:tc>
        <w:tc>
          <w:tcPr>
            <w:tcW w:w="6222" w:type="dxa"/>
          </w:tcPr>
          <w:p w14:paraId="563A5D20" w14:textId="77777777" w:rsidR="00D02449" w:rsidRPr="00943A5F" w:rsidRDefault="00D02449" w:rsidP="00C56BB6">
            <w:pPr>
              <w:keepNext/>
              <w:numPr>
                <w:ilvl w:val="12"/>
                <w:numId w:val="0"/>
              </w:numPr>
              <w:spacing w:before="20" w:after="20"/>
              <w:jc w:val="left"/>
            </w:pPr>
            <w:r w:rsidRPr="00943A5F">
              <w:t>7680x4320 16:9 frame without horizontal overscan</w:t>
            </w:r>
            <w:r w:rsidRPr="00943A5F">
              <w:br/>
              <w:t>3840x2160 16:9 frame without horizontal overscan</w:t>
            </w:r>
            <w:r w:rsidRPr="00943A5F">
              <w:br/>
              <w:t>1280x720 16:9 frame without horizontal overscan</w:t>
            </w:r>
            <w:r w:rsidRPr="00943A5F">
              <w:br/>
              <w:t>1920x1080 16:9 frame without horizontal overscan (cropped from</w:t>
            </w:r>
            <w:r>
              <w:br/>
            </w:r>
            <w:r>
              <w:tab/>
            </w:r>
            <w:r>
              <w:tab/>
            </w:r>
            <w:r>
              <w:tab/>
            </w:r>
            <w:r w:rsidRPr="00943A5F">
              <w:t>1920x1088)</w:t>
            </w:r>
            <w:r w:rsidRPr="00943A5F">
              <w:br/>
              <w:t>640x480 4:3 frame without horizontal overscan</w:t>
            </w:r>
          </w:p>
        </w:tc>
      </w:tr>
      <w:tr w:rsidR="00D02449" w:rsidRPr="00943A5F" w14:paraId="3E50E4B6" w14:textId="77777777" w:rsidTr="00C56BB6">
        <w:trPr>
          <w:cantSplit/>
          <w:jc w:val="center"/>
        </w:trPr>
        <w:tc>
          <w:tcPr>
            <w:tcW w:w="1619" w:type="dxa"/>
          </w:tcPr>
          <w:p w14:paraId="3BD524AA" w14:textId="77777777" w:rsidR="00D02449" w:rsidRPr="00943A5F" w:rsidRDefault="00D02449" w:rsidP="00C56BB6">
            <w:pPr>
              <w:keepNext/>
              <w:numPr>
                <w:ilvl w:val="12"/>
                <w:numId w:val="0"/>
              </w:numPr>
              <w:spacing w:before="20" w:after="20"/>
              <w:jc w:val="center"/>
            </w:pPr>
            <w:r w:rsidRPr="00943A5F">
              <w:t>2</w:t>
            </w:r>
          </w:p>
        </w:tc>
        <w:tc>
          <w:tcPr>
            <w:tcW w:w="1461" w:type="dxa"/>
          </w:tcPr>
          <w:p w14:paraId="7AEC51DD" w14:textId="77777777" w:rsidR="00D02449" w:rsidRPr="00943A5F" w:rsidRDefault="00D02449" w:rsidP="00C56BB6">
            <w:pPr>
              <w:keepNext/>
              <w:numPr>
                <w:ilvl w:val="12"/>
                <w:numId w:val="0"/>
              </w:numPr>
              <w:spacing w:before="20" w:after="20"/>
              <w:jc w:val="center"/>
            </w:pPr>
            <w:r w:rsidRPr="00943A5F">
              <w:t>12:11</w:t>
            </w:r>
          </w:p>
        </w:tc>
        <w:tc>
          <w:tcPr>
            <w:tcW w:w="6222" w:type="dxa"/>
          </w:tcPr>
          <w:p w14:paraId="570D8FC2" w14:textId="77777777" w:rsidR="00D02449" w:rsidRPr="00943A5F" w:rsidRDefault="00D02449" w:rsidP="00C56BB6">
            <w:pPr>
              <w:keepNext/>
              <w:numPr>
                <w:ilvl w:val="12"/>
                <w:numId w:val="0"/>
              </w:numPr>
              <w:spacing w:before="20" w:after="20"/>
              <w:jc w:val="left"/>
            </w:pPr>
            <w:r w:rsidRPr="00943A5F">
              <w:t>720x576 4:3 frame with horizontal overscan</w:t>
            </w:r>
            <w:r w:rsidRPr="00943A5F">
              <w:br/>
              <w:t>352x288 4:3 frame without horizontal overscan</w:t>
            </w:r>
          </w:p>
        </w:tc>
      </w:tr>
      <w:tr w:rsidR="00D02449" w:rsidRPr="00943A5F" w14:paraId="1210C966" w14:textId="77777777" w:rsidTr="00C56BB6">
        <w:trPr>
          <w:cantSplit/>
          <w:jc w:val="center"/>
        </w:trPr>
        <w:tc>
          <w:tcPr>
            <w:tcW w:w="1619" w:type="dxa"/>
          </w:tcPr>
          <w:p w14:paraId="4062EEC9" w14:textId="77777777" w:rsidR="00D02449" w:rsidRPr="00943A5F" w:rsidRDefault="00D02449" w:rsidP="00C56BB6">
            <w:pPr>
              <w:keepNext/>
              <w:numPr>
                <w:ilvl w:val="12"/>
                <w:numId w:val="0"/>
              </w:numPr>
              <w:spacing w:before="20" w:after="20"/>
              <w:jc w:val="center"/>
            </w:pPr>
            <w:r w:rsidRPr="00943A5F">
              <w:t>3</w:t>
            </w:r>
          </w:p>
        </w:tc>
        <w:tc>
          <w:tcPr>
            <w:tcW w:w="1461" w:type="dxa"/>
          </w:tcPr>
          <w:p w14:paraId="2E6F789A" w14:textId="77777777" w:rsidR="00D02449" w:rsidRPr="00943A5F" w:rsidRDefault="00D02449" w:rsidP="00C56BB6">
            <w:pPr>
              <w:keepNext/>
              <w:numPr>
                <w:ilvl w:val="12"/>
                <w:numId w:val="0"/>
              </w:numPr>
              <w:spacing w:before="20" w:after="20"/>
              <w:jc w:val="center"/>
            </w:pPr>
            <w:r w:rsidRPr="00943A5F">
              <w:t>10:11</w:t>
            </w:r>
          </w:p>
        </w:tc>
        <w:tc>
          <w:tcPr>
            <w:tcW w:w="6222" w:type="dxa"/>
          </w:tcPr>
          <w:p w14:paraId="05726EC9" w14:textId="77777777" w:rsidR="00D02449" w:rsidRPr="00943A5F" w:rsidRDefault="00D02449" w:rsidP="00C56BB6">
            <w:pPr>
              <w:keepNext/>
              <w:numPr>
                <w:ilvl w:val="12"/>
                <w:numId w:val="0"/>
              </w:numPr>
              <w:spacing w:before="20" w:after="20"/>
              <w:jc w:val="left"/>
            </w:pPr>
            <w:r w:rsidRPr="00943A5F">
              <w:t>720x480 4:3 frame with horizontal overscan</w:t>
            </w:r>
            <w:r w:rsidRPr="00943A5F">
              <w:br/>
              <w:t>352x240 4:3 frame without horizontal overscan</w:t>
            </w:r>
          </w:p>
        </w:tc>
      </w:tr>
      <w:tr w:rsidR="00D02449" w:rsidRPr="00943A5F" w14:paraId="279D2FD0" w14:textId="77777777" w:rsidTr="00C56BB6">
        <w:trPr>
          <w:cantSplit/>
          <w:jc w:val="center"/>
        </w:trPr>
        <w:tc>
          <w:tcPr>
            <w:tcW w:w="1619" w:type="dxa"/>
          </w:tcPr>
          <w:p w14:paraId="290B0042" w14:textId="77777777" w:rsidR="00D02449" w:rsidRPr="00943A5F" w:rsidRDefault="00D02449" w:rsidP="00C56BB6">
            <w:pPr>
              <w:keepNext/>
              <w:numPr>
                <w:ilvl w:val="12"/>
                <w:numId w:val="0"/>
              </w:numPr>
              <w:spacing w:before="20" w:after="20"/>
              <w:jc w:val="center"/>
            </w:pPr>
            <w:r w:rsidRPr="00943A5F">
              <w:t>4</w:t>
            </w:r>
          </w:p>
        </w:tc>
        <w:tc>
          <w:tcPr>
            <w:tcW w:w="1461" w:type="dxa"/>
          </w:tcPr>
          <w:p w14:paraId="2615B247" w14:textId="77777777" w:rsidR="00D02449" w:rsidRPr="00943A5F" w:rsidRDefault="00D02449" w:rsidP="00C56BB6">
            <w:pPr>
              <w:keepNext/>
              <w:numPr>
                <w:ilvl w:val="12"/>
                <w:numId w:val="0"/>
              </w:numPr>
              <w:spacing w:before="20" w:after="20"/>
              <w:jc w:val="center"/>
            </w:pPr>
            <w:r w:rsidRPr="00943A5F">
              <w:t>16:11</w:t>
            </w:r>
          </w:p>
        </w:tc>
        <w:tc>
          <w:tcPr>
            <w:tcW w:w="6222" w:type="dxa"/>
          </w:tcPr>
          <w:p w14:paraId="29652084" w14:textId="77777777" w:rsidR="00D02449" w:rsidRPr="00943A5F" w:rsidRDefault="00D02449" w:rsidP="00C56BB6">
            <w:pPr>
              <w:keepNext/>
              <w:numPr>
                <w:ilvl w:val="12"/>
                <w:numId w:val="0"/>
              </w:numPr>
              <w:spacing w:before="20" w:after="20"/>
              <w:jc w:val="left"/>
            </w:pPr>
            <w:r w:rsidRPr="00943A5F">
              <w:t>720x576 16:9 frame with horizontal overscan</w:t>
            </w:r>
            <w:r w:rsidRPr="00943A5F">
              <w:br/>
              <w:t>528x576 4:3 frame without horizontal overscan</w:t>
            </w:r>
          </w:p>
        </w:tc>
      </w:tr>
      <w:tr w:rsidR="00D02449" w:rsidRPr="00943A5F" w14:paraId="2D45C9DF" w14:textId="77777777" w:rsidTr="00C56BB6">
        <w:trPr>
          <w:cantSplit/>
          <w:jc w:val="center"/>
        </w:trPr>
        <w:tc>
          <w:tcPr>
            <w:tcW w:w="1619" w:type="dxa"/>
          </w:tcPr>
          <w:p w14:paraId="543FF975" w14:textId="77777777" w:rsidR="00D02449" w:rsidRPr="00943A5F" w:rsidRDefault="00D02449" w:rsidP="00C56BB6">
            <w:pPr>
              <w:keepNext/>
              <w:numPr>
                <w:ilvl w:val="12"/>
                <w:numId w:val="0"/>
              </w:numPr>
              <w:spacing w:before="20" w:after="20"/>
              <w:jc w:val="center"/>
            </w:pPr>
            <w:r w:rsidRPr="00943A5F">
              <w:t>5</w:t>
            </w:r>
          </w:p>
        </w:tc>
        <w:tc>
          <w:tcPr>
            <w:tcW w:w="1461" w:type="dxa"/>
          </w:tcPr>
          <w:p w14:paraId="3551CE81" w14:textId="77777777" w:rsidR="00D02449" w:rsidRPr="00943A5F" w:rsidRDefault="00D02449" w:rsidP="00C56BB6">
            <w:pPr>
              <w:keepNext/>
              <w:numPr>
                <w:ilvl w:val="12"/>
                <w:numId w:val="0"/>
              </w:numPr>
              <w:spacing w:before="20" w:after="20"/>
              <w:jc w:val="center"/>
            </w:pPr>
            <w:r w:rsidRPr="00943A5F">
              <w:t>40:33</w:t>
            </w:r>
          </w:p>
        </w:tc>
        <w:tc>
          <w:tcPr>
            <w:tcW w:w="6222" w:type="dxa"/>
          </w:tcPr>
          <w:p w14:paraId="1E6BEBE7" w14:textId="77777777" w:rsidR="00D02449" w:rsidRPr="00943A5F" w:rsidRDefault="00D02449" w:rsidP="00C56BB6">
            <w:pPr>
              <w:keepNext/>
              <w:numPr>
                <w:ilvl w:val="12"/>
                <w:numId w:val="0"/>
              </w:numPr>
              <w:spacing w:before="20" w:after="20"/>
              <w:jc w:val="left"/>
            </w:pPr>
            <w:r w:rsidRPr="00943A5F">
              <w:t>720x480 16:9 frame with horizontal overscan</w:t>
            </w:r>
            <w:r w:rsidRPr="00943A5F">
              <w:br/>
              <w:t>528x480 4:3 frame without horizontal overscan</w:t>
            </w:r>
          </w:p>
        </w:tc>
      </w:tr>
      <w:tr w:rsidR="00D02449" w:rsidRPr="00943A5F" w14:paraId="24EFFD9E" w14:textId="77777777" w:rsidTr="00C56BB6">
        <w:trPr>
          <w:cantSplit/>
          <w:jc w:val="center"/>
        </w:trPr>
        <w:tc>
          <w:tcPr>
            <w:tcW w:w="1619" w:type="dxa"/>
          </w:tcPr>
          <w:p w14:paraId="695E3864" w14:textId="77777777" w:rsidR="00D02449" w:rsidRPr="00943A5F" w:rsidRDefault="00D02449" w:rsidP="00C56BB6">
            <w:pPr>
              <w:keepNext/>
              <w:numPr>
                <w:ilvl w:val="12"/>
                <w:numId w:val="0"/>
              </w:numPr>
              <w:spacing w:before="20" w:after="20"/>
              <w:jc w:val="center"/>
            </w:pPr>
            <w:r w:rsidRPr="00943A5F">
              <w:t>6</w:t>
            </w:r>
          </w:p>
        </w:tc>
        <w:tc>
          <w:tcPr>
            <w:tcW w:w="1461" w:type="dxa"/>
          </w:tcPr>
          <w:p w14:paraId="5EA64000" w14:textId="77777777" w:rsidR="00D02449" w:rsidRPr="00943A5F" w:rsidRDefault="00D02449" w:rsidP="00C56BB6">
            <w:pPr>
              <w:keepNext/>
              <w:numPr>
                <w:ilvl w:val="12"/>
                <w:numId w:val="0"/>
              </w:numPr>
              <w:spacing w:before="20" w:after="20"/>
              <w:jc w:val="center"/>
            </w:pPr>
            <w:r w:rsidRPr="00943A5F">
              <w:t>24:11</w:t>
            </w:r>
          </w:p>
        </w:tc>
        <w:tc>
          <w:tcPr>
            <w:tcW w:w="6222" w:type="dxa"/>
          </w:tcPr>
          <w:p w14:paraId="2AF21A84" w14:textId="77777777" w:rsidR="00D02449" w:rsidRPr="00943A5F" w:rsidRDefault="00D02449" w:rsidP="00C56BB6">
            <w:pPr>
              <w:keepNext/>
              <w:numPr>
                <w:ilvl w:val="12"/>
                <w:numId w:val="0"/>
              </w:numPr>
              <w:spacing w:before="20" w:after="20"/>
              <w:jc w:val="left"/>
            </w:pPr>
            <w:r w:rsidRPr="00943A5F">
              <w:t>352x576 4:3 frame without horizontal overscan</w:t>
            </w:r>
            <w:r w:rsidRPr="00943A5F">
              <w:br/>
              <w:t>480x576 16:9 frame with horizontal overscan</w:t>
            </w:r>
          </w:p>
        </w:tc>
      </w:tr>
      <w:tr w:rsidR="00D02449" w:rsidRPr="00943A5F" w14:paraId="1D321F35" w14:textId="77777777" w:rsidTr="00C56BB6">
        <w:trPr>
          <w:cantSplit/>
          <w:jc w:val="center"/>
        </w:trPr>
        <w:tc>
          <w:tcPr>
            <w:tcW w:w="1619" w:type="dxa"/>
          </w:tcPr>
          <w:p w14:paraId="25E14AB3" w14:textId="77777777" w:rsidR="00D02449" w:rsidRPr="00943A5F" w:rsidRDefault="00D02449" w:rsidP="00C56BB6">
            <w:pPr>
              <w:keepNext/>
              <w:numPr>
                <w:ilvl w:val="12"/>
                <w:numId w:val="0"/>
              </w:numPr>
              <w:spacing w:before="20" w:after="20"/>
              <w:jc w:val="center"/>
            </w:pPr>
            <w:r w:rsidRPr="00943A5F">
              <w:t>7</w:t>
            </w:r>
          </w:p>
        </w:tc>
        <w:tc>
          <w:tcPr>
            <w:tcW w:w="1461" w:type="dxa"/>
          </w:tcPr>
          <w:p w14:paraId="4EFB86A0" w14:textId="77777777" w:rsidR="00D02449" w:rsidRPr="00943A5F" w:rsidRDefault="00D02449" w:rsidP="00C56BB6">
            <w:pPr>
              <w:keepNext/>
              <w:numPr>
                <w:ilvl w:val="12"/>
                <w:numId w:val="0"/>
              </w:numPr>
              <w:spacing w:before="20" w:after="20"/>
              <w:jc w:val="center"/>
            </w:pPr>
            <w:r w:rsidRPr="00943A5F">
              <w:t>20:11</w:t>
            </w:r>
          </w:p>
        </w:tc>
        <w:tc>
          <w:tcPr>
            <w:tcW w:w="6222" w:type="dxa"/>
          </w:tcPr>
          <w:p w14:paraId="22687A8C" w14:textId="77777777" w:rsidR="00D02449" w:rsidRPr="00943A5F" w:rsidRDefault="00D02449" w:rsidP="00C56BB6">
            <w:pPr>
              <w:keepNext/>
              <w:numPr>
                <w:ilvl w:val="12"/>
                <w:numId w:val="0"/>
              </w:numPr>
              <w:spacing w:before="20" w:after="20"/>
              <w:jc w:val="left"/>
            </w:pPr>
            <w:r w:rsidRPr="00943A5F">
              <w:t>352x480 4:3 frame without horizontal overscan</w:t>
            </w:r>
            <w:r w:rsidRPr="00943A5F">
              <w:br/>
              <w:t>480x480 16:9 frame with horizontal overscan</w:t>
            </w:r>
          </w:p>
        </w:tc>
      </w:tr>
      <w:tr w:rsidR="00D02449" w:rsidRPr="00943A5F" w14:paraId="04E3CAF0" w14:textId="77777777" w:rsidTr="00C56BB6">
        <w:trPr>
          <w:cantSplit/>
          <w:jc w:val="center"/>
        </w:trPr>
        <w:tc>
          <w:tcPr>
            <w:tcW w:w="1619" w:type="dxa"/>
          </w:tcPr>
          <w:p w14:paraId="26E3FFA2" w14:textId="77777777" w:rsidR="00D02449" w:rsidRPr="00943A5F" w:rsidRDefault="00D02449" w:rsidP="00C56BB6">
            <w:pPr>
              <w:keepNext/>
              <w:numPr>
                <w:ilvl w:val="12"/>
                <w:numId w:val="0"/>
              </w:numPr>
              <w:spacing w:before="20" w:after="20"/>
              <w:jc w:val="center"/>
            </w:pPr>
            <w:r w:rsidRPr="00943A5F">
              <w:t>8</w:t>
            </w:r>
          </w:p>
        </w:tc>
        <w:tc>
          <w:tcPr>
            <w:tcW w:w="1461" w:type="dxa"/>
          </w:tcPr>
          <w:p w14:paraId="13D2B95A" w14:textId="77777777" w:rsidR="00D02449" w:rsidRPr="00943A5F" w:rsidRDefault="00D02449" w:rsidP="00C56BB6">
            <w:pPr>
              <w:keepNext/>
              <w:numPr>
                <w:ilvl w:val="12"/>
                <w:numId w:val="0"/>
              </w:numPr>
              <w:spacing w:before="20" w:after="20"/>
              <w:jc w:val="center"/>
            </w:pPr>
            <w:r w:rsidRPr="00943A5F">
              <w:t>32:11</w:t>
            </w:r>
          </w:p>
        </w:tc>
        <w:tc>
          <w:tcPr>
            <w:tcW w:w="6222" w:type="dxa"/>
          </w:tcPr>
          <w:p w14:paraId="161D80D3" w14:textId="77777777" w:rsidR="00D02449" w:rsidRPr="00943A5F" w:rsidRDefault="00D02449" w:rsidP="00C56BB6">
            <w:pPr>
              <w:keepNext/>
              <w:numPr>
                <w:ilvl w:val="12"/>
                <w:numId w:val="0"/>
              </w:numPr>
              <w:spacing w:before="20" w:after="20"/>
              <w:jc w:val="left"/>
            </w:pPr>
            <w:r w:rsidRPr="00943A5F">
              <w:t>352x576 16:9 frame without horizontal overscan</w:t>
            </w:r>
          </w:p>
        </w:tc>
      </w:tr>
      <w:tr w:rsidR="00D02449" w:rsidRPr="00943A5F" w14:paraId="382D5F37" w14:textId="77777777" w:rsidTr="00C56BB6">
        <w:trPr>
          <w:cantSplit/>
          <w:jc w:val="center"/>
        </w:trPr>
        <w:tc>
          <w:tcPr>
            <w:tcW w:w="1619" w:type="dxa"/>
          </w:tcPr>
          <w:p w14:paraId="31ED1A14" w14:textId="77777777" w:rsidR="00D02449" w:rsidRPr="00943A5F" w:rsidRDefault="00D02449" w:rsidP="00C56BB6">
            <w:pPr>
              <w:keepNext/>
              <w:numPr>
                <w:ilvl w:val="12"/>
                <w:numId w:val="0"/>
              </w:numPr>
              <w:spacing w:before="20" w:after="20"/>
              <w:jc w:val="center"/>
            </w:pPr>
            <w:r w:rsidRPr="00943A5F">
              <w:t>9</w:t>
            </w:r>
          </w:p>
        </w:tc>
        <w:tc>
          <w:tcPr>
            <w:tcW w:w="1461" w:type="dxa"/>
          </w:tcPr>
          <w:p w14:paraId="700E3047" w14:textId="77777777" w:rsidR="00D02449" w:rsidRPr="00943A5F" w:rsidRDefault="00D02449" w:rsidP="00C56BB6">
            <w:pPr>
              <w:keepNext/>
              <w:numPr>
                <w:ilvl w:val="12"/>
                <w:numId w:val="0"/>
              </w:numPr>
              <w:spacing w:before="20" w:after="20"/>
              <w:jc w:val="center"/>
            </w:pPr>
            <w:r w:rsidRPr="00943A5F">
              <w:t>80:33</w:t>
            </w:r>
          </w:p>
        </w:tc>
        <w:tc>
          <w:tcPr>
            <w:tcW w:w="6222" w:type="dxa"/>
          </w:tcPr>
          <w:p w14:paraId="6B5F0AC7" w14:textId="77777777" w:rsidR="00D02449" w:rsidRPr="00943A5F" w:rsidRDefault="00D02449" w:rsidP="00C56BB6">
            <w:pPr>
              <w:keepNext/>
              <w:numPr>
                <w:ilvl w:val="12"/>
                <w:numId w:val="0"/>
              </w:numPr>
              <w:spacing w:before="20" w:after="20"/>
              <w:jc w:val="left"/>
            </w:pPr>
            <w:r w:rsidRPr="00943A5F">
              <w:t>352x480 16:9 frame without horizontal overscan</w:t>
            </w:r>
          </w:p>
        </w:tc>
      </w:tr>
      <w:tr w:rsidR="00D02449" w:rsidRPr="00943A5F" w14:paraId="278CE6CB" w14:textId="77777777" w:rsidTr="00C56BB6">
        <w:trPr>
          <w:cantSplit/>
          <w:jc w:val="center"/>
        </w:trPr>
        <w:tc>
          <w:tcPr>
            <w:tcW w:w="1619" w:type="dxa"/>
          </w:tcPr>
          <w:p w14:paraId="3FAAA29D" w14:textId="77777777" w:rsidR="00D02449" w:rsidRPr="00943A5F" w:rsidRDefault="00D02449" w:rsidP="00C56BB6">
            <w:pPr>
              <w:keepNext/>
              <w:numPr>
                <w:ilvl w:val="12"/>
                <w:numId w:val="0"/>
              </w:numPr>
              <w:spacing w:before="20" w:after="20"/>
              <w:jc w:val="center"/>
            </w:pPr>
            <w:r w:rsidRPr="00943A5F">
              <w:t>10</w:t>
            </w:r>
          </w:p>
        </w:tc>
        <w:tc>
          <w:tcPr>
            <w:tcW w:w="1461" w:type="dxa"/>
          </w:tcPr>
          <w:p w14:paraId="102D2E84" w14:textId="77777777" w:rsidR="00D02449" w:rsidRPr="00943A5F" w:rsidRDefault="00D02449" w:rsidP="00C56BB6">
            <w:pPr>
              <w:keepNext/>
              <w:numPr>
                <w:ilvl w:val="12"/>
                <w:numId w:val="0"/>
              </w:numPr>
              <w:spacing w:before="20" w:after="20"/>
              <w:jc w:val="center"/>
            </w:pPr>
            <w:r w:rsidRPr="00943A5F">
              <w:t>18:11</w:t>
            </w:r>
          </w:p>
        </w:tc>
        <w:tc>
          <w:tcPr>
            <w:tcW w:w="6222" w:type="dxa"/>
          </w:tcPr>
          <w:p w14:paraId="305E2A63" w14:textId="77777777" w:rsidR="00D02449" w:rsidRPr="00943A5F" w:rsidRDefault="00D02449" w:rsidP="00C56BB6">
            <w:pPr>
              <w:keepNext/>
              <w:numPr>
                <w:ilvl w:val="12"/>
                <w:numId w:val="0"/>
              </w:numPr>
              <w:spacing w:before="20" w:after="20"/>
              <w:jc w:val="left"/>
            </w:pPr>
            <w:r w:rsidRPr="00943A5F">
              <w:t>480x576 4:3 frame with horizontal overscan</w:t>
            </w:r>
          </w:p>
        </w:tc>
      </w:tr>
      <w:tr w:rsidR="00D02449" w:rsidRPr="00943A5F" w14:paraId="4213EEA3" w14:textId="77777777" w:rsidTr="00C56BB6">
        <w:trPr>
          <w:cantSplit/>
          <w:jc w:val="center"/>
        </w:trPr>
        <w:tc>
          <w:tcPr>
            <w:tcW w:w="1619" w:type="dxa"/>
          </w:tcPr>
          <w:p w14:paraId="637EB084" w14:textId="77777777" w:rsidR="00D02449" w:rsidRPr="00943A5F" w:rsidRDefault="00D02449" w:rsidP="00C56BB6">
            <w:pPr>
              <w:keepNext/>
              <w:numPr>
                <w:ilvl w:val="12"/>
                <w:numId w:val="0"/>
              </w:numPr>
              <w:spacing w:before="20" w:after="20"/>
              <w:jc w:val="center"/>
            </w:pPr>
            <w:r w:rsidRPr="00943A5F">
              <w:t>11</w:t>
            </w:r>
          </w:p>
        </w:tc>
        <w:tc>
          <w:tcPr>
            <w:tcW w:w="1461" w:type="dxa"/>
          </w:tcPr>
          <w:p w14:paraId="0E46AFB1" w14:textId="77777777" w:rsidR="00D02449" w:rsidRPr="00943A5F" w:rsidRDefault="00D02449" w:rsidP="00C56BB6">
            <w:pPr>
              <w:keepNext/>
              <w:numPr>
                <w:ilvl w:val="12"/>
                <w:numId w:val="0"/>
              </w:numPr>
              <w:spacing w:before="20" w:after="20"/>
              <w:jc w:val="center"/>
            </w:pPr>
            <w:r w:rsidRPr="00943A5F">
              <w:t>15:11</w:t>
            </w:r>
          </w:p>
        </w:tc>
        <w:tc>
          <w:tcPr>
            <w:tcW w:w="6222" w:type="dxa"/>
          </w:tcPr>
          <w:p w14:paraId="48CED6D1" w14:textId="77777777" w:rsidR="00D02449" w:rsidRPr="00943A5F" w:rsidRDefault="00D02449" w:rsidP="00C56BB6">
            <w:pPr>
              <w:keepNext/>
              <w:numPr>
                <w:ilvl w:val="12"/>
                <w:numId w:val="0"/>
              </w:numPr>
              <w:spacing w:before="20" w:after="20"/>
              <w:jc w:val="left"/>
            </w:pPr>
            <w:r w:rsidRPr="00943A5F">
              <w:t>480x480 4:3 frame with horizontal overscan</w:t>
            </w:r>
          </w:p>
        </w:tc>
      </w:tr>
      <w:tr w:rsidR="00D02449" w:rsidRPr="00943A5F" w14:paraId="3EFAB2B3" w14:textId="77777777" w:rsidTr="00C56BB6">
        <w:trPr>
          <w:cantSplit/>
          <w:jc w:val="center"/>
        </w:trPr>
        <w:tc>
          <w:tcPr>
            <w:tcW w:w="1619" w:type="dxa"/>
          </w:tcPr>
          <w:p w14:paraId="11B6AD79" w14:textId="77777777" w:rsidR="00D02449" w:rsidRPr="00943A5F" w:rsidRDefault="00D02449" w:rsidP="00C56BB6">
            <w:pPr>
              <w:keepNext/>
              <w:numPr>
                <w:ilvl w:val="12"/>
                <w:numId w:val="0"/>
              </w:numPr>
              <w:spacing w:before="20" w:after="20"/>
              <w:jc w:val="center"/>
            </w:pPr>
            <w:r w:rsidRPr="00943A5F">
              <w:t>12</w:t>
            </w:r>
          </w:p>
        </w:tc>
        <w:tc>
          <w:tcPr>
            <w:tcW w:w="1461" w:type="dxa"/>
          </w:tcPr>
          <w:p w14:paraId="2829AEA9" w14:textId="77777777" w:rsidR="00D02449" w:rsidRPr="00943A5F" w:rsidRDefault="00D02449" w:rsidP="00C56BB6">
            <w:pPr>
              <w:keepNext/>
              <w:numPr>
                <w:ilvl w:val="12"/>
                <w:numId w:val="0"/>
              </w:numPr>
              <w:spacing w:before="20" w:after="20"/>
              <w:jc w:val="center"/>
            </w:pPr>
            <w:r w:rsidRPr="00943A5F">
              <w:t>64:33</w:t>
            </w:r>
          </w:p>
        </w:tc>
        <w:tc>
          <w:tcPr>
            <w:tcW w:w="6222" w:type="dxa"/>
          </w:tcPr>
          <w:p w14:paraId="621E499B" w14:textId="77777777" w:rsidR="00D02449" w:rsidRPr="00943A5F" w:rsidRDefault="00D02449" w:rsidP="00C56BB6">
            <w:pPr>
              <w:keepNext/>
              <w:numPr>
                <w:ilvl w:val="12"/>
                <w:numId w:val="0"/>
              </w:numPr>
              <w:spacing w:before="20" w:after="20"/>
              <w:jc w:val="left"/>
            </w:pPr>
            <w:r w:rsidRPr="00943A5F">
              <w:t>528x576 16:9 frame without horizontal overscan</w:t>
            </w:r>
          </w:p>
        </w:tc>
      </w:tr>
      <w:tr w:rsidR="00D02449" w:rsidRPr="00943A5F" w14:paraId="7A88818C" w14:textId="77777777" w:rsidTr="00C56BB6">
        <w:trPr>
          <w:cantSplit/>
          <w:jc w:val="center"/>
        </w:trPr>
        <w:tc>
          <w:tcPr>
            <w:tcW w:w="1619" w:type="dxa"/>
          </w:tcPr>
          <w:p w14:paraId="32A64C61" w14:textId="77777777" w:rsidR="00D02449" w:rsidRPr="00943A5F" w:rsidRDefault="00D02449" w:rsidP="00C56BB6">
            <w:pPr>
              <w:keepNext/>
              <w:numPr>
                <w:ilvl w:val="12"/>
                <w:numId w:val="0"/>
              </w:numPr>
              <w:spacing w:before="20" w:after="20"/>
              <w:jc w:val="center"/>
            </w:pPr>
            <w:r w:rsidRPr="00943A5F">
              <w:t>13</w:t>
            </w:r>
          </w:p>
        </w:tc>
        <w:tc>
          <w:tcPr>
            <w:tcW w:w="1461" w:type="dxa"/>
          </w:tcPr>
          <w:p w14:paraId="30CCE66D" w14:textId="77777777" w:rsidR="00D02449" w:rsidRPr="00943A5F" w:rsidRDefault="00D02449" w:rsidP="00C56BB6">
            <w:pPr>
              <w:keepNext/>
              <w:numPr>
                <w:ilvl w:val="12"/>
                <w:numId w:val="0"/>
              </w:numPr>
              <w:spacing w:before="20" w:after="20"/>
              <w:jc w:val="center"/>
            </w:pPr>
            <w:r w:rsidRPr="00943A5F">
              <w:t>160:99</w:t>
            </w:r>
          </w:p>
        </w:tc>
        <w:tc>
          <w:tcPr>
            <w:tcW w:w="6222" w:type="dxa"/>
          </w:tcPr>
          <w:p w14:paraId="3FB0BE7C" w14:textId="77777777" w:rsidR="00D02449" w:rsidRPr="00943A5F" w:rsidRDefault="00D02449" w:rsidP="00C56BB6">
            <w:pPr>
              <w:keepNext/>
              <w:numPr>
                <w:ilvl w:val="12"/>
                <w:numId w:val="0"/>
              </w:numPr>
              <w:spacing w:before="20" w:after="20"/>
              <w:jc w:val="left"/>
            </w:pPr>
            <w:r w:rsidRPr="00943A5F">
              <w:t>528x480 16:9 frame without horizontal overscan</w:t>
            </w:r>
          </w:p>
        </w:tc>
      </w:tr>
      <w:tr w:rsidR="00D02449" w:rsidRPr="00943A5F" w14:paraId="3517A846" w14:textId="77777777" w:rsidTr="00C56BB6">
        <w:trPr>
          <w:cantSplit/>
          <w:jc w:val="center"/>
        </w:trPr>
        <w:tc>
          <w:tcPr>
            <w:tcW w:w="1619" w:type="dxa"/>
          </w:tcPr>
          <w:p w14:paraId="61DEC447" w14:textId="77777777" w:rsidR="00D02449" w:rsidRPr="00943A5F" w:rsidRDefault="00D02449" w:rsidP="00C56BB6">
            <w:pPr>
              <w:keepNext/>
              <w:numPr>
                <w:ilvl w:val="12"/>
                <w:numId w:val="0"/>
              </w:numPr>
              <w:spacing w:before="20" w:after="20"/>
              <w:jc w:val="center"/>
            </w:pPr>
            <w:r w:rsidRPr="00943A5F">
              <w:t>14</w:t>
            </w:r>
          </w:p>
        </w:tc>
        <w:tc>
          <w:tcPr>
            <w:tcW w:w="1461" w:type="dxa"/>
          </w:tcPr>
          <w:p w14:paraId="3A1CD1B4" w14:textId="77777777" w:rsidR="00D02449" w:rsidRPr="00943A5F" w:rsidRDefault="00D02449" w:rsidP="00C56BB6">
            <w:pPr>
              <w:keepNext/>
              <w:numPr>
                <w:ilvl w:val="12"/>
                <w:numId w:val="0"/>
              </w:numPr>
              <w:spacing w:before="20" w:after="20"/>
              <w:jc w:val="center"/>
            </w:pPr>
            <w:r w:rsidRPr="00943A5F">
              <w:t>4:3</w:t>
            </w:r>
          </w:p>
        </w:tc>
        <w:tc>
          <w:tcPr>
            <w:tcW w:w="6222" w:type="dxa"/>
          </w:tcPr>
          <w:p w14:paraId="7EA5AE2B" w14:textId="77777777" w:rsidR="00D02449" w:rsidRPr="00943A5F" w:rsidRDefault="00D02449" w:rsidP="00C56BB6">
            <w:pPr>
              <w:keepNext/>
              <w:numPr>
                <w:ilvl w:val="12"/>
                <w:numId w:val="0"/>
              </w:numPr>
              <w:spacing w:before="20" w:after="20"/>
              <w:jc w:val="left"/>
            </w:pPr>
            <w:r w:rsidRPr="00943A5F">
              <w:t>1440x1080 16:9 frame without horizontal overscan</w:t>
            </w:r>
          </w:p>
        </w:tc>
      </w:tr>
      <w:tr w:rsidR="00D02449" w:rsidRPr="00943A5F" w14:paraId="541B9360" w14:textId="77777777" w:rsidTr="00C56BB6">
        <w:trPr>
          <w:cantSplit/>
          <w:jc w:val="center"/>
        </w:trPr>
        <w:tc>
          <w:tcPr>
            <w:tcW w:w="1619" w:type="dxa"/>
          </w:tcPr>
          <w:p w14:paraId="679F5A9F" w14:textId="77777777" w:rsidR="00D02449" w:rsidRPr="00943A5F" w:rsidRDefault="00D02449" w:rsidP="00C56BB6">
            <w:pPr>
              <w:keepNext/>
              <w:numPr>
                <w:ilvl w:val="12"/>
                <w:numId w:val="0"/>
              </w:numPr>
              <w:spacing w:before="20" w:after="20"/>
              <w:jc w:val="center"/>
            </w:pPr>
            <w:r w:rsidRPr="00943A5F">
              <w:t>15</w:t>
            </w:r>
          </w:p>
        </w:tc>
        <w:tc>
          <w:tcPr>
            <w:tcW w:w="1461" w:type="dxa"/>
          </w:tcPr>
          <w:p w14:paraId="676473C1" w14:textId="77777777" w:rsidR="00D02449" w:rsidRPr="00943A5F" w:rsidRDefault="00D02449" w:rsidP="00C56BB6">
            <w:pPr>
              <w:keepNext/>
              <w:numPr>
                <w:ilvl w:val="12"/>
                <w:numId w:val="0"/>
              </w:numPr>
              <w:spacing w:before="20" w:after="20"/>
              <w:jc w:val="center"/>
            </w:pPr>
            <w:r w:rsidRPr="00943A5F">
              <w:t>3:2</w:t>
            </w:r>
          </w:p>
        </w:tc>
        <w:tc>
          <w:tcPr>
            <w:tcW w:w="6222" w:type="dxa"/>
          </w:tcPr>
          <w:p w14:paraId="13B9A5D5" w14:textId="77777777" w:rsidR="00D02449" w:rsidRPr="00943A5F" w:rsidRDefault="00D02449" w:rsidP="00C56BB6">
            <w:pPr>
              <w:keepNext/>
              <w:numPr>
                <w:ilvl w:val="12"/>
                <w:numId w:val="0"/>
              </w:numPr>
              <w:spacing w:before="20" w:after="20"/>
              <w:jc w:val="left"/>
            </w:pPr>
            <w:r w:rsidRPr="00943A5F">
              <w:t>1280x1080 16:9 frame without horizontal overscan</w:t>
            </w:r>
          </w:p>
        </w:tc>
      </w:tr>
      <w:tr w:rsidR="00D02449" w:rsidRPr="00943A5F" w14:paraId="0A1D67D6" w14:textId="77777777" w:rsidTr="00C56BB6">
        <w:trPr>
          <w:cantSplit/>
          <w:jc w:val="center"/>
        </w:trPr>
        <w:tc>
          <w:tcPr>
            <w:tcW w:w="1619" w:type="dxa"/>
          </w:tcPr>
          <w:p w14:paraId="40F1B027" w14:textId="77777777" w:rsidR="00D02449" w:rsidRPr="00943A5F" w:rsidRDefault="00D02449" w:rsidP="00C56BB6">
            <w:pPr>
              <w:keepNext/>
              <w:numPr>
                <w:ilvl w:val="12"/>
                <w:numId w:val="0"/>
              </w:numPr>
              <w:spacing w:before="20" w:after="20"/>
              <w:jc w:val="center"/>
            </w:pPr>
            <w:r w:rsidRPr="00943A5F">
              <w:t>16</w:t>
            </w:r>
          </w:p>
        </w:tc>
        <w:tc>
          <w:tcPr>
            <w:tcW w:w="1461" w:type="dxa"/>
          </w:tcPr>
          <w:p w14:paraId="12FF9FB0" w14:textId="77777777" w:rsidR="00D02449" w:rsidRPr="00943A5F" w:rsidRDefault="00D02449" w:rsidP="00C56BB6">
            <w:pPr>
              <w:keepNext/>
              <w:numPr>
                <w:ilvl w:val="12"/>
                <w:numId w:val="0"/>
              </w:numPr>
              <w:spacing w:before="20" w:after="20"/>
              <w:jc w:val="center"/>
            </w:pPr>
            <w:r w:rsidRPr="00943A5F">
              <w:t>2:1</w:t>
            </w:r>
          </w:p>
        </w:tc>
        <w:tc>
          <w:tcPr>
            <w:tcW w:w="6222" w:type="dxa"/>
          </w:tcPr>
          <w:p w14:paraId="739DDC68" w14:textId="77777777" w:rsidR="00D02449" w:rsidRPr="00943A5F" w:rsidRDefault="00D02449" w:rsidP="00C56BB6">
            <w:pPr>
              <w:keepNext/>
              <w:numPr>
                <w:ilvl w:val="12"/>
                <w:numId w:val="0"/>
              </w:numPr>
              <w:spacing w:before="20" w:after="20"/>
              <w:jc w:val="left"/>
            </w:pPr>
            <w:r w:rsidRPr="00943A5F">
              <w:t>960x1080 16:9 frame without horizontal overscan</w:t>
            </w:r>
          </w:p>
        </w:tc>
      </w:tr>
      <w:tr w:rsidR="00D02449" w:rsidRPr="00943A5F" w14:paraId="1C8AD610" w14:textId="77777777" w:rsidTr="00C56BB6">
        <w:trPr>
          <w:cantSplit/>
          <w:jc w:val="center"/>
        </w:trPr>
        <w:tc>
          <w:tcPr>
            <w:tcW w:w="1619" w:type="dxa"/>
          </w:tcPr>
          <w:p w14:paraId="25253F81" w14:textId="77777777" w:rsidR="00D02449" w:rsidRPr="00943A5F" w:rsidRDefault="00D02449" w:rsidP="00C56BB6">
            <w:pPr>
              <w:keepNext/>
              <w:numPr>
                <w:ilvl w:val="12"/>
                <w:numId w:val="0"/>
              </w:numPr>
              <w:spacing w:before="20" w:after="20"/>
              <w:jc w:val="center"/>
            </w:pPr>
            <w:r w:rsidRPr="00943A5F">
              <w:t>17..254</w:t>
            </w:r>
          </w:p>
        </w:tc>
        <w:tc>
          <w:tcPr>
            <w:tcW w:w="1461" w:type="dxa"/>
          </w:tcPr>
          <w:p w14:paraId="21020BA3" w14:textId="77777777" w:rsidR="00D02449" w:rsidRPr="00943A5F" w:rsidRDefault="00D02449" w:rsidP="00C56BB6">
            <w:pPr>
              <w:keepNext/>
              <w:numPr>
                <w:ilvl w:val="12"/>
                <w:numId w:val="0"/>
              </w:numPr>
              <w:spacing w:before="20" w:after="20"/>
              <w:jc w:val="center"/>
            </w:pPr>
            <w:r w:rsidRPr="00943A5F">
              <w:t>Reserved</w:t>
            </w:r>
          </w:p>
        </w:tc>
        <w:tc>
          <w:tcPr>
            <w:tcW w:w="6222" w:type="dxa"/>
          </w:tcPr>
          <w:p w14:paraId="66852289" w14:textId="77777777" w:rsidR="00D02449" w:rsidRPr="00943A5F" w:rsidRDefault="00D02449" w:rsidP="00C56BB6">
            <w:pPr>
              <w:keepNext/>
              <w:numPr>
                <w:ilvl w:val="12"/>
                <w:numId w:val="0"/>
              </w:numPr>
              <w:spacing w:before="20" w:after="20"/>
              <w:jc w:val="left"/>
            </w:pPr>
          </w:p>
        </w:tc>
      </w:tr>
      <w:tr w:rsidR="00D02449" w:rsidRPr="00943A5F" w14:paraId="445C3650" w14:textId="77777777" w:rsidTr="00C56BB6">
        <w:trPr>
          <w:cantSplit/>
          <w:jc w:val="center"/>
        </w:trPr>
        <w:tc>
          <w:tcPr>
            <w:tcW w:w="1619" w:type="dxa"/>
          </w:tcPr>
          <w:p w14:paraId="1542D3B2" w14:textId="77777777" w:rsidR="00D02449" w:rsidRPr="00943A5F" w:rsidRDefault="00D02449" w:rsidP="00C56BB6">
            <w:pPr>
              <w:numPr>
                <w:ilvl w:val="12"/>
                <w:numId w:val="0"/>
              </w:numPr>
              <w:spacing w:before="20" w:after="20"/>
              <w:jc w:val="center"/>
            </w:pPr>
            <w:r w:rsidRPr="00943A5F">
              <w:t>255</w:t>
            </w:r>
          </w:p>
        </w:tc>
        <w:tc>
          <w:tcPr>
            <w:tcW w:w="1461" w:type="dxa"/>
          </w:tcPr>
          <w:p w14:paraId="3FC009C3" w14:textId="77777777" w:rsidR="00D02449" w:rsidRPr="00943A5F" w:rsidRDefault="00D02449" w:rsidP="00C56BB6">
            <w:pPr>
              <w:keepNext/>
              <w:numPr>
                <w:ilvl w:val="12"/>
                <w:numId w:val="0"/>
              </w:numPr>
              <w:spacing w:before="20" w:after="20"/>
              <w:jc w:val="center"/>
            </w:pPr>
            <w:r>
              <w:t>EXTENDED_SAR</w:t>
            </w:r>
          </w:p>
        </w:tc>
        <w:tc>
          <w:tcPr>
            <w:tcW w:w="6222" w:type="dxa"/>
          </w:tcPr>
          <w:p w14:paraId="45435D39" w14:textId="77777777" w:rsidR="00D02449" w:rsidRPr="00943A5F" w:rsidRDefault="00D02449" w:rsidP="00C56BB6">
            <w:pPr>
              <w:keepNext/>
              <w:numPr>
                <w:ilvl w:val="12"/>
                <w:numId w:val="0"/>
              </w:numPr>
              <w:spacing w:before="20" w:after="20"/>
              <w:jc w:val="left"/>
            </w:pPr>
          </w:p>
        </w:tc>
      </w:tr>
    </w:tbl>
    <w:p w14:paraId="209C7667" w14:textId="77777777" w:rsidR="00D02449" w:rsidRPr="00943A5F" w:rsidRDefault="00D02449" w:rsidP="00D02449"/>
    <w:p w14:paraId="2D771101" w14:textId="77777777" w:rsidR="00D02449" w:rsidRPr="00943A5F" w:rsidRDefault="00D02449" w:rsidP="00D02449">
      <w:pPr>
        <w:pStyle w:val="Note1"/>
      </w:pPr>
      <w:r w:rsidRPr="00943A5F">
        <w:t>NOTE </w:t>
      </w:r>
      <w:r w:rsidR="00C77764">
        <w:fldChar w:fldCharType="begin" w:fldLock="1"/>
      </w:r>
      <w:r w:rsidR="00C77764">
        <w:instrText xml:space="preserve"> SEQ NoteCounter \r 1 \* MERGEFORMAT </w:instrText>
      </w:r>
      <w:r w:rsidR="00C77764">
        <w:fldChar w:fldCharType="separate"/>
      </w:r>
      <w:r>
        <w:t>1</w:t>
      </w:r>
      <w:r w:rsidR="00C77764">
        <w:fldChar w:fldCharType="end"/>
      </w:r>
      <w:r w:rsidRPr="00943A5F">
        <w:t xml:space="preserve"> – For the examples in </w:t>
      </w:r>
      <w:r>
        <w:fldChar w:fldCharType="begin" w:fldLock="1"/>
      </w:r>
      <w:r>
        <w:instrText xml:space="preserve"> REF _Ref349227844 \h </w:instrText>
      </w:r>
      <w:r>
        <w:fldChar w:fldCharType="separate"/>
      </w:r>
      <w:r w:rsidRPr="00943A5F">
        <w:t>Table E</w:t>
      </w:r>
      <w:r w:rsidRPr="00943A5F">
        <w:noBreakHyphen/>
      </w:r>
      <w:r>
        <w:t>1</w:t>
      </w:r>
      <w:r>
        <w:fldChar w:fldCharType="end"/>
      </w:r>
      <w:r w:rsidRPr="00943A5F">
        <w:t>, the term "without horizontal overscan" refers to display processes in which the display area matches the area of the cropped decoded pictures and the term "with horizontal overscan" refers to display processes in which some parts near the left and/or right border of the cropped decoded pictures are not visible in the display area. As an example, the entry "720x576 4:3 frame with horizontal overscan" for aspect_ratio_idc equal to 2 refers to having an area of 704x576 luma samples (which has an aspect ratio of 4:3) of the cropped decoded frame (720x576 luma samples) that is visible in the display area.</w:t>
      </w:r>
    </w:p>
    <w:p w14:paraId="4BD4270F" w14:textId="77777777" w:rsidR="00D02449" w:rsidRPr="00943A5F" w:rsidRDefault="00D02449" w:rsidP="00D02449">
      <w:pPr>
        <w:pStyle w:val="Note1"/>
      </w:pPr>
      <w:r w:rsidRPr="00943A5F">
        <w:t>NOTE </w:t>
      </w:r>
      <w:r w:rsidR="00C77764">
        <w:fldChar w:fldCharType="begin" w:fldLock="1"/>
      </w:r>
      <w:r w:rsidR="00C77764">
        <w:instrText xml:space="preserve"> SEQ NoteCounter \* MERGEFORM</w:instrText>
      </w:r>
      <w:r w:rsidR="00C77764">
        <w:instrText xml:space="preserve">AT </w:instrText>
      </w:r>
      <w:r w:rsidR="00C77764">
        <w:fldChar w:fldCharType="separate"/>
      </w:r>
      <w:r>
        <w:t>2</w:t>
      </w:r>
      <w:r w:rsidR="00C77764">
        <w:fldChar w:fldCharType="end"/>
      </w:r>
      <w:r w:rsidRPr="00943A5F">
        <w:t> – </w:t>
      </w:r>
      <w:r>
        <w:t xml:space="preserve">For the examples in </w:t>
      </w:r>
      <w:r>
        <w:fldChar w:fldCharType="begin" w:fldLock="1"/>
      </w:r>
      <w:r>
        <w:instrText xml:space="preserve"> REF _Ref349227844 \h </w:instrText>
      </w:r>
      <w:r>
        <w:fldChar w:fldCharType="separate"/>
      </w:r>
      <w:r w:rsidRPr="00943A5F">
        <w:t>Table E</w:t>
      </w:r>
      <w:r w:rsidRPr="00943A5F">
        <w:noBreakHyphen/>
      </w:r>
      <w:r>
        <w:t>1</w:t>
      </w:r>
      <w:r>
        <w:fldChar w:fldCharType="end"/>
      </w:r>
      <w:r>
        <w:t>, the frame spatial resolutions shown as examples of use would be the dimensions of the conformance cropping window when field_seq_flag is equal to 0, and would have twice the height of the dimensions of the conformance cropping window when field_seq_flag is equal to 1</w:t>
      </w:r>
      <w:r w:rsidRPr="00943A5F">
        <w:t>.</w:t>
      </w:r>
    </w:p>
    <w:p w14:paraId="24EB402B" w14:textId="77777777" w:rsidR="00D02449" w:rsidRPr="00943A5F" w:rsidRDefault="00D02449" w:rsidP="00D02449">
      <w:r w:rsidRPr="00943A5F">
        <w:rPr>
          <w:b/>
        </w:rPr>
        <w:t>sar_width</w:t>
      </w:r>
      <w:r w:rsidRPr="00943A5F">
        <w:t xml:space="preserve"> indicates the horizontal size of the sample aspect ratio (in arbitrary units).</w:t>
      </w:r>
    </w:p>
    <w:p w14:paraId="700983AA" w14:textId="77777777" w:rsidR="00D02449" w:rsidRPr="00943A5F" w:rsidRDefault="00D02449" w:rsidP="00D02449">
      <w:r w:rsidRPr="00943A5F">
        <w:rPr>
          <w:b/>
        </w:rPr>
        <w:t>sar_height</w:t>
      </w:r>
      <w:r w:rsidRPr="00943A5F">
        <w:t xml:space="preserve"> indicates the vertical size of the sample aspect ratio (in the same arbitrary units as sar_width).</w:t>
      </w:r>
    </w:p>
    <w:p w14:paraId="380D0CFD" w14:textId="77777777" w:rsidR="00D02449" w:rsidRPr="00943A5F" w:rsidRDefault="00D02449" w:rsidP="00D02449">
      <w:r w:rsidRPr="00943A5F">
        <w:t xml:space="preserve">sar_width and sar_height shall be relatively prime or equal to 0. When aspect_ratio_idc is equal to 0 or sar_width is equal to 0 or sar_height is equal to 0, the sample aspect ratio </w:t>
      </w:r>
      <w:r>
        <w:t>is</w:t>
      </w:r>
      <w:r w:rsidRPr="00943A5F">
        <w:t xml:space="preserve"> un</w:t>
      </w:r>
      <w:r>
        <w:t>specified in this</w:t>
      </w:r>
      <w:r w:rsidRPr="00943A5F">
        <w:t xml:space="preserve"> </w:t>
      </w:r>
      <w:r>
        <w:t>Specification</w:t>
      </w:r>
      <w:r w:rsidRPr="00943A5F">
        <w:t>.</w:t>
      </w:r>
    </w:p>
    <w:p w14:paraId="67B8260B" w14:textId="77777777" w:rsidR="00D02449" w:rsidRPr="00943A5F" w:rsidRDefault="00D02449" w:rsidP="00D02449">
      <w:r w:rsidRPr="00943A5F">
        <w:rPr>
          <w:b/>
        </w:rPr>
        <w:t>overscan_info_present_flag</w:t>
      </w:r>
      <w:r w:rsidRPr="00943A5F">
        <w:t xml:space="preserve"> equal to 1 specifies that the overscan_appropriate_flag is present. When overscan_info_present_flag is equal to 0 or is not present, the preferred display method for the video signal is unspecified.</w:t>
      </w:r>
    </w:p>
    <w:p w14:paraId="1E984F90" w14:textId="77777777" w:rsidR="00D02449" w:rsidRPr="00943A5F" w:rsidRDefault="00D02449" w:rsidP="00D02449">
      <w:r w:rsidRPr="00943A5F">
        <w:rPr>
          <w:b/>
        </w:rPr>
        <w:t>overscan_appropriate_flag</w:t>
      </w:r>
      <w:r w:rsidRPr="00943A5F">
        <w:t xml:space="preserve"> equal to 1 indicates that the cropped decoded pictures output are suitable for display using overscan. overscan_appropriate_flag equal to 0 indicates that the cropped decoded pictures output contain visually important information in the entire region out to the edges of the </w:t>
      </w:r>
      <w:r>
        <w:t>conformance cropping window</w:t>
      </w:r>
      <w:r w:rsidRPr="00943A5F">
        <w:t xml:space="preserve"> of the picture, such that the cropped decoded pictures output should not be displayed using overscan. Instead, they should be displayed using either an exact match between the display area and the </w:t>
      </w:r>
      <w:r>
        <w:t>conformance cropping window</w:t>
      </w:r>
      <w:r w:rsidRPr="00943A5F">
        <w:t>, or using underscan. As used in this paragraph, the term "overscan" refers to display processes in which some parts near the borders of the cropped decoded pictures are not visible in the display area. The term "underscan" describes display processes in which the entire cropped decoded pictures are visible in the display area, but they do not cover the entire display area. For display processes that neither use overscan nor underscan, the display area exactly matches the area of the cropped decoded pictures.</w:t>
      </w:r>
    </w:p>
    <w:p w14:paraId="5430F970" w14:textId="77777777" w:rsidR="00D02449" w:rsidRPr="00943A5F" w:rsidRDefault="00D02449" w:rsidP="00D02449">
      <w:pPr>
        <w:pStyle w:val="Note1"/>
      </w:pPr>
      <w:r w:rsidRPr="00943A5F">
        <w:t>NOTE </w:t>
      </w:r>
      <w:r w:rsidR="00C77764">
        <w:fldChar w:fldCharType="begin" w:fldLock="1"/>
      </w:r>
      <w:r w:rsidR="00C77764">
        <w:instrText xml:space="preserve"> SEQ NoteCounter \* MERGEFORMAT </w:instrText>
      </w:r>
      <w:r w:rsidR="00C77764">
        <w:fldChar w:fldCharType="separate"/>
      </w:r>
      <w:r>
        <w:t>3</w:t>
      </w:r>
      <w:r w:rsidR="00C77764">
        <w:fldChar w:fldCharType="end"/>
      </w:r>
      <w:r w:rsidRPr="00943A5F">
        <w:t> – For example, overscan_appropriate_flag equal to 1 might be used for entertainment television programming, or for a live view of people in a videoconference, and overscan_appropriate_flag equal to 0 might be used for computer screen capture or security camera content.</w:t>
      </w:r>
    </w:p>
    <w:p w14:paraId="75DE2B61" w14:textId="77777777" w:rsidR="00D02449" w:rsidRPr="00943A5F" w:rsidRDefault="00D02449" w:rsidP="00D02449">
      <w:r w:rsidRPr="00943A5F">
        <w:rPr>
          <w:b/>
        </w:rPr>
        <w:t>video_signal_type_present_flag</w:t>
      </w:r>
      <w:r w:rsidRPr="00943A5F">
        <w:t xml:space="preserve"> equal to 1 specifies that video_format, video_full_range_flag and colour_description_present_flag are present. video_signal_type_present_flag equal to 0, specify that video_format, video_full_range_flag and colour_description_present_flag are not present.</w:t>
      </w:r>
    </w:p>
    <w:p w14:paraId="67332571" w14:textId="77777777" w:rsidR="00D02449" w:rsidRDefault="00D02449" w:rsidP="00D02449">
      <w:r w:rsidRPr="00943A5F">
        <w:rPr>
          <w:b/>
        </w:rPr>
        <w:t>video_format</w:t>
      </w:r>
      <w:r w:rsidRPr="00943A5F">
        <w:t xml:space="preserve"> indicates the representation of the pictures as specified in </w:t>
      </w:r>
      <w:r w:rsidRPr="00F01535">
        <w:fldChar w:fldCharType="begin" w:fldLock="1"/>
      </w:r>
      <w:r w:rsidRPr="00F01535">
        <w:instrText xml:space="preserve"> </w:instrText>
      </w:r>
      <w:r w:rsidRPr="00C916E9">
        <w:instrText xml:space="preserve">REF _Ref22964549 \h  \* MERGEFORMAT </w:instrText>
      </w:r>
      <w:r w:rsidRPr="00F01535">
        <w:fldChar w:fldCharType="separate"/>
      </w:r>
      <w:r w:rsidRPr="00D25B1E">
        <w:rPr>
          <w:rFonts w:eastAsia="Times New Roman"/>
          <w:bCs/>
        </w:rPr>
        <w:t>Table E</w:t>
      </w:r>
      <w:r w:rsidRPr="00D25B1E">
        <w:rPr>
          <w:rFonts w:eastAsia="Times New Roman"/>
          <w:bCs/>
        </w:rPr>
        <w:noBreakHyphen/>
        <w:t>2</w:t>
      </w:r>
      <w:r w:rsidRPr="00F01535">
        <w:fldChar w:fldCharType="end"/>
      </w:r>
      <w:r w:rsidRPr="00F01535">
        <w:t>,</w:t>
      </w:r>
      <w:r w:rsidRPr="00943A5F">
        <w:t xml:space="preserve"> before being coded in accordance with this </w:t>
      </w:r>
      <w:r>
        <w:t>Specification</w:t>
      </w:r>
      <w:r w:rsidRPr="00943A5F">
        <w:t>. When the video_format syntax element is not present, video_format value is inferred to be equal to 5.</w:t>
      </w:r>
      <w:r>
        <w:t xml:space="preserve"> The values 6 and 7 for video_format are reserved for future use by ITU-T | ISO/IEC and shall not be present in bitstreams conforming to this version of this Specification. Decoders shall interpret the values 6 and 7 for video_format as equivalent to the value 5.</w:t>
      </w:r>
    </w:p>
    <w:p w14:paraId="30304DF9" w14:textId="77777777" w:rsidR="00D02449" w:rsidRPr="00F01535" w:rsidRDefault="00D02449" w:rsidP="00D02449">
      <w:pPr>
        <w:pStyle w:val="Caption"/>
        <w:rPr>
          <w:rFonts w:eastAsia="Times New Roman"/>
        </w:rPr>
      </w:pPr>
      <w:bookmarkStart w:id="56" w:name="_Ref22964549"/>
      <w:bookmarkStart w:id="57" w:name="_Toc22793079"/>
      <w:bookmarkStart w:id="58" w:name="_Toc77680827"/>
      <w:bookmarkStart w:id="59" w:name="_Toc118289282"/>
      <w:bookmarkStart w:id="60" w:name="_Toc246350779"/>
      <w:bookmarkStart w:id="61" w:name="_Toc259024428"/>
      <w:bookmarkStart w:id="62" w:name="_Toc363691708"/>
      <w:r w:rsidRPr="00F01535">
        <w:rPr>
          <w:rFonts w:eastAsia="Times New Roman"/>
        </w:rPr>
        <w:t>Table E</w:t>
      </w:r>
      <w:r w:rsidRPr="00F01535">
        <w:rPr>
          <w:rFonts w:eastAsia="Times New Roman"/>
        </w:rPr>
        <w:noBreakHyphen/>
      </w:r>
      <w:r w:rsidRPr="00943A5F">
        <w:rPr>
          <w:lang w:val="en-GB"/>
        </w:rPr>
        <w:fldChar w:fldCharType="begin" w:fldLock="1"/>
      </w:r>
      <w:r w:rsidRPr="00943A5F">
        <w:rPr>
          <w:lang w:val="en-GB"/>
        </w:rPr>
        <w:instrText xml:space="preserve"> SEQ Table \* ARABIC </w:instrText>
      </w:r>
      <w:r w:rsidRPr="00943A5F">
        <w:rPr>
          <w:lang w:val="en-GB"/>
        </w:rPr>
        <w:fldChar w:fldCharType="separate"/>
      </w:r>
      <w:r>
        <w:rPr>
          <w:lang w:val="en-GB"/>
        </w:rPr>
        <w:t>2</w:t>
      </w:r>
      <w:r w:rsidRPr="00943A5F">
        <w:rPr>
          <w:lang w:val="en-GB"/>
        </w:rPr>
        <w:fldChar w:fldCharType="end"/>
      </w:r>
      <w:bookmarkEnd w:id="56"/>
      <w:r w:rsidRPr="00F01535">
        <w:rPr>
          <w:rFonts w:eastAsia="Times New Roman"/>
        </w:rPr>
        <w:t xml:space="preserve"> – Meaning of video_format</w:t>
      </w:r>
      <w:bookmarkEnd w:id="57"/>
      <w:bookmarkEnd w:id="58"/>
      <w:bookmarkEnd w:id="59"/>
      <w:bookmarkEnd w:id="60"/>
      <w:bookmarkEnd w:id="61"/>
      <w:bookmarkEnd w:id="62"/>
    </w:p>
    <w:tbl>
      <w:tblPr>
        <w:tblW w:w="0" w:type="auto"/>
        <w:jc w:val="center"/>
        <w:tblLayout w:type="fixed"/>
        <w:tblCellMar>
          <w:left w:w="80" w:type="dxa"/>
          <w:right w:w="80" w:type="dxa"/>
        </w:tblCellMar>
        <w:tblLook w:val="0000" w:firstRow="0" w:lastRow="0" w:firstColumn="0" w:lastColumn="0" w:noHBand="0" w:noVBand="0"/>
      </w:tblPr>
      <w:tblGrid>
        <w:gridCol w:w="1440"/>
        <w:gridCol w:w="2520"/>
      </w:tblGrid>
      <w:tr w:rsidR="00D02449" w:rsidRPr="00F01535" w14:paraId="4F287365" w14:textId="77777777" w:rsidTr="00C56BB6">
        <w:trPr>
          <w:cantSplit/>
          <w:jc w:val="center"/>
        </w:trPr>
        <w:tc>
          <w:tcPr>
            <w:tcW w:w="1440" w:type="dxa"/>
            <w:tcBorders>
              <w:top w:val="single" w:sz="6" w:space="0" w:color="auto"/>
              <w:left w:val="single" w:sz="6" w:space="0" w:color="auto"/>
              <w:bottom w:val="single" w:sz="8" w:space="0" w:color="auto"/>
              <w:right w:val="single" w:sz="6" w:space="0" w:color="auto"/>
            </w:tcBorders>
          </w:tcPr>
          <w:p w14:paraId="482C0ED7" w14:textId="77777777" w:rsidR="00D02449" w:rsidRPr="00F01535" w:rsidRDefault="00D02449" w:rsidP="00C56BB6">
            <w:pPr>
              <w:keepNext/>
              <w:keepLines/>
              <w:numPr>
                <w:ilvl w:val="12"/>
                <w:numId w:val="0"/>
              </w:numPr>
              <w:tabs>
                <w:tab w:val="clear" w:pos="794"/>
                <w:tab w:val="clear" w:pos="1191"/>
                <w:tab w:val="clear" w:pos="1588"/>
                <w:tab w:val="clear" w:pos="1985"/>
              </w:tabs>
              <w:spacing w:before="72" w:after="72"/>
              <w:rPr>
                <w:rFonts w:eastAsia="Times New Roman"/>
                <w:b/>
                <w:bCs/>
              </w:rPr>
            </w:pPr>
            <w:r w:rsidRPr="00F01535">
              <w:rPr>
                <w:rFonts w:eastAsia="Times New Roman"/>
                <w:b/>
                <w:bCs/>
              </w:rPr>
              <w:t>video_format</w:t>
            </w:r>
          </w:p>
        </w:tc>
        <w:tc>
          <w:tcPr>
            <w:tcW w:w="2520" w:type="dxa"/>
            <w:tcBorders>
              <w:top w:val="single" w:sz="6" w:space="0" w:color="auto"/>
              <w:left w:val="single" w:sz="6" w:space="0" w:color="auto"/>
              <w:bottom w:val="single" w:sz="8" w:space="0" w:color="auto"/>
              <w:right w:val="single" w:sz="6" w:space="0" w:color="auto"/>
            </w:tcBorders>
          </w:tcPr>
          <w:p w14:paraId="5D422F96" w14:textId="77777777" w:rsidR="00D02449" w:rsidRPr="00F01535" w:rsidRDefault="00D02449" w:rsidP="00C56BB6">
            <w:pPr>
              <w:keepNext/>
              <w:keepLines/>
              <w:numPr>
                <w:ilvl w:val="12"/>
                <w:numId w:val="0"/>
              </w:numPr>
              <w:tabs>
                <w:tab w:val="clear" w:pos="794"/>
                <w:tab w:val="clear" w:pos="1191"/>
                <w:tab w:val="clear" w:pos="1588"/>
                <w:tab w:val="clear" w:pos="1985"/>
              </w:tabs>
              <w:spacing w:before="72" w:after="72"/>
              <w:rPr>
                <w:rFonts w:eastAsia="Times New Roman"/>
                <w:b/>
                <w:bCs/>
              </w:rPr>
            </w:pPr>
            <w:r w:rsidRPr="00F01535">
              <w:rPr>
                <w:rFonts w:eastAsia="Times New Roman"/>
                <w:b/>
                <w:bCs/>
              </w:rPr>
              <w:t>Meaning</w:t>
            </w:r>
          </w:p>
        </w:tc>
      </w:tr>
      <w:tr w:rsidR="00D02449" w:rsidRPr="00F01535" w14:paraId="2CBF18E8" w14:textId="77777777" w:rsidTr="00C56BB6">
        <w:trPr>
          <w:cantSplit/>
          <w:jc w:val="center"/>
        </w:trPr>
        <w:tc>
          <w:tcPr>
            <w:tcW w:w="1440" w:type="dxa"/>
            <w:tcBorders>
              <w:left w:val="single" w:sz="6" w:space="0" w:color="auto"/>
              <w:bottom w:val="single" w:sz="6" w:space="0" w:color="auto"/>
              <w:right w:val="single" w:sz="6" w:space="0" w:color="auto"/>
            </w:tcBorders>
          </w:tcPr>
          <w:p w14:paraId="5DDFC4BA"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sidRPr="00F01535">
              <w:rPr>
                <w:rFonts w:eastAsia="Times New Roman"/>
              </w:rPr>
              <w:t>0</w:t>
            </w:r>
          </w:p>
        </w:tc>
        <w:tc>
          <w:tcPr>
            <w:tcW w:w="2520" w:type="dxa"/>
            <w:tcBorders>
              <w:left w:val="single" w:sz="6" w:space="0" w:color="auto"/>
              <w:bottom w:val="single" w:sz="6" w:space="0" w:color="auto"/>
              <w:right w:val="single" w:sz="6" w:space="0" w:color="auto"/>
            </w:tcBorders>
          </w:tcPr>
          <w:p w14:paraId="6C8B0802"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rPr>
                <w:rFonts w:eastAsia="Times New Roman"/>
              </w:rPr>
            </w:pPr>
            <w:r w:rsidRPr="00F01535">
              <w:rPr>
                <w:rFonts w:eastAsia="Times New Roman"/>
              </w:rPr>
              <w:t>Component</w:t>
            </w:r>
          </w:p>
        </w:tc>
      </w:tr>
      <w:tr w:rsidR="00D02449" w:rsidRPr="00F01535" w14:paraId="7C36724D" w14:textId="77777777" w:rsidTr="00C56BB6">
        <w:trPr>
          <w:cantSplit/>
          <w:jc w:val="center"/>
        </w:trPr>
        <w:tc>
          <w:tcPr>
            <w:tcW w:w="1440" w:type="dxa"/>
            <w:tcBorders>
              <w:top w:val="single" w:sz="6" w:space="0" w:color="auto"/>
              <w:left w:val="single" w:sz="6" w:space="0" w:color="auto"/>
              <w:bottom w:val="single" w:sz="6" w:space="0" w:color="auto"/>
              <w:right w:val="single" w:sz="6" w:space="0" w:color="auto"/>
            </w:tcBorders>
          </w:tcPr>
          <w:p w14:paraId="3A2B5094"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sidRPr="00F01535">
              <w:rPr>
                <w:rFonts w:eastAsia="Times New Roman"/>
              </w:rPr>
              <w:t>1</w:t>
            </w:r>
          </w:p>
        </w:tc>
        <w:tc>
          <w:tcPr>
            <w:tcW w:w="2520" w:type="dxa"/>
            <w:tcBorders>
              <w:top w:val="single" w:sz="6" w:space="0" w:color="auto"/>
              <w:left w:val="single" w:sz="6" w:space="0" w:color="auto"/>
              <w:bottom w:val="single" w:sz="6" w:space="0" w:color="auto"/>
              <w:right w:val="single" w:sz="6" w:space="0" w:color="auto"/>
            </w:tcBorders>
          </w:tcPr>
          <w:p w14:paraId="2ABEFE81"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rPr>
                <w:rFonts w:eastAsia="Times New Roman"/>
              </w:rPr>
            </w:pPr>
            <w:r w:rsidRPr="00F01535">
              <w:rPr>
                <w:rFonts w:eastAsia="Times New Roman"/>
              </w:rPr>
              <w:t>PAL</w:t>
            </w:r>
          </w:p>
        </w:tc>
      </w:tr>
      <w:tr w:rsidR="00D02449" w:rsidRPr="00F01535" w14:paraId="0541DC5F" w14:textId="77777777" w:rsidTr="00C56BB6">
        <w:trPr>
          <w:cantSplit/>
          <w:jc w:val="center"/>
        </w:trPr>
        <w:tc>
          <w:tcPr>
            <w:tcW w:w="1440" w:type="dxa"/>
            <w:tcBorders>
              <w:top w:val="single" w:sz="6" w:space="0" w:color="auto"/>
              <w:left w:val="single" w:sz="6" w:space="0" w:color="auto"/>
              <w:bottom w:val="single" w:sz="6" w:space="0" w:color="auto"/>
              <w:right w:val="single" w:sz="6" w:space="0" w:color="auto"/>
            </w:tcBorders>
          </w:tcPr>
          <w:p w14:paraId="4FCBF333"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sidRPr="00F01535">
              <w:rPr>
                <w:rFonts w:eastAsia="Times New Roman"/>
              </w:rPr>
              <w:t>2</w:t>
            </w:r>
          </w:p>
        </w:tc>
        <w:tc>
          <w:tcPr>
            <w:tcW w:w="2520" w:type="dxa"/>
            <w:tcBorders>
              <w:top w:val="single" w:sz="6" w:space="0" w:color="auto"/>
              <w:left w:val="single" w:sz="6" w:space="0" w:color="auto"/>
              <w:bottom w:val="single" w:sz="6" w:space="0" w:color="auto"/>
              <w:right w:val="single" w:sz="6" w:space="0" w:color="auto"/>
            </w:tcBorders>
          </w:tcPr>
          <w:p w14:paraId="5E3DD5D9"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rPr>
                <w:rFonts w:eastAsia="Times New Roman"/>
              </w:rPr>
            </w:pPr>
            <w:r w:rsidRPr="00F01535">
              <w:rPr>
                <w:rFonts w:eastAsia="Times New Roman"/>
              </w:rPr>
              <w:t>NTSC</w:t>
            </w:r>
          </w:p>
        </w:tc>
      </w:tr>
      <w:tr w:rsidR="00D02449" w:rsidRPr="00F01535" w14:paraId="4824579E" w14:textId="77777777" w:rsidTr="00C56BB6">
        <w:trPr>
          <w:cantSplit/>
          <w:jc w:val="center"/>
        </w:trPr>
        <w:tc>
          <w:tcPr>
            <w:tcW w:w="1440" w:type="dxa"/>
            <w:tcBorders>
              <w:top w:val="single" w:sz="6" w:space="0" w:color="auto"/>
              <w:left w:val="single" w:sz="6" w:space="0" w:color="auto"/>
              <w:bottom w:val="single" w:sz="6" w:space="0" w:color="auto"/>
              <w:right w:val="single" w:sz="6" w:space="0" w:color="auto"/>
            </w:tcBorders>
          </w:tcPr>
          <w:p w14:paraId="4AAFE9A0"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sidRPr="00F01535">
              <w:rPr>
                <w:rFonts w:eastAsia="Times New Roman"/>
              </w:rPr>
              <w:t>3</w:t>
            </w:r>
          </w:p>
        </w:tc>
        <w:tc>
          <w:tcPr>
            <w:tcW w:w="2520" w:type="dxa"/>
            <w:tcBorders>
              <w:top w:val="single" w:sz="6" w:space="0" w:color="auto"/>
              <w:left w:val="single" w:sz="6" w:space="0" w:color="auto"/>
              <w:bottom w:val="single" w:sz="6" w:space="0" w:color="auto"/>
              <w:right w:val="single" w:sz="6" w:space="0" w:color="auto"/>
            </w:tcBorders>
          </w:tcPr>
          <w:p w14:paraId="59A2730B"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rPr>
                <w:rFonts w:eastAsia="Times New Roman"/>
              </w:rPr>
            </w:pPr>
            <w:r w:rsidRPr="00F01535">
              <w:rPr>
                <w:rFonts w:eastAsia="Times New Roman"/>
              </w:rPr>
              <w:t>SECAM</w:t>
            </w:r>
          </w:p>
        </w:tc>
      </w:tr>
      <w:tr w:rsidR="00D02449" w:rsidRPr="00F01535" w14:paraId="6361FB33" w14:textId="77777777" w:rsidTr="00C56BB6">
        <w:trPr>
          <w:cantSplit/>
          <w:jc w:val="center"/>
        </w:trPr>
        <w:tc>
          <w:tcPr>
            <w:tcW w:w="1440" w:type="dxa"/>
            <w:tcBorders>
              <w:top w:val="single" w:sz="6" w:space="0" w:color="auto"/>
              <w:left w:val="single" w:sz="6" w:space="0" w:color="auto"/>
              <w:bottom w:val="single" w:sz="6" w:space="0" w:color="auto"/>
              <w:right w:val="single" w:sz="6" w:space="0" w:color="auto"/>
            </w:tcBorders>
          </w:tcPr>
          <w:p w14:paraId="35423472"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sidRPr="00F01535">
              <w:rPr>
                <w:rFonts w:eastAsia="Times New Roman"/>
              </w:rPr>
              <w:t>4</w:t>
            </w:r>
          </w:p>
        </w:tc>
        <w:tc>
          <w:tcPr>
            <w:tcW w:w="2520" w:type="dxa"/>
            <w:tcBorders>
              <w:top w:val="single" w:sz="6" w:space="0" w:color="auto"/>
              <w:left w:val="single" w:sz="6" w:space="0" w:color="auto"/>
              <w:bottom w:val="single" w:sz="6" w:space="0" w:color="auto"/>
              <w:right w:val="single" w:sz="6" w:space="0" w:color="auto"/>
            </w:tcBorders>
          </w:tcPr>
          <w:p w14:paraId="47E2D068"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rPr>
                <w:rFonts w:eastAsia="Times New Roman"/>
              </w:rPr>
            </w:pPr>
            <w:r w:rsidRPr="00F01535">
              <w:rPr>
                <w:rFonts w:eastAsia="Times New Roman"/>
              </w:rPr>
              <w:t>MAC</w:t>
            </w:r>
          </w:p>
        </w:tc>
      </w:tr>
      <w:tr w:rsidR="00D02449" w:rsidRPr="00F01535" w14:paraId="3841F5BE" w14:textId="77777777" w:rsidTr="00C56BB6">
        <w:trPr>
          <w:cantSplit/>
          <w:jc w:val="center"/>
        </w:trPr>
        <w:tc>
          <w:tcPr>
            <w:tcW w:w="1440" w:type="dxa"/>
            <w:tcBorders>
              <w:top w:val="single" w:sz="6" w:space="0" w:color="auto"/>
              <w:left w:val="single" w:sz="6" w:space="0" w:color="auto"/>
              <w:bottom w:val="single" w:sz="6" w:space="0" w:color="auto"/>
              <w:right w:val="single" w:sz="6" w:space="0" w:color="auto"/>
            </w:tcBorders>
          </w:tcPr>
          <w:p w14:paraId="40EEB010"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sidRPr="00F01535">
              <w:rPr>
                <w:rFonts w:eastAsia="Times New Roman"/>
              </w:rPr>
              <w:t>5</w:t>
            </w:r>
          </w:p>
        </w:tc>
        <w:tc>
          <w:tcPr>
            <w:tcW w:w="2520" w:type="dxa"/>
            <w:tcBorders>
              <w:top w:val="single" w:sz="6" w:space="0" w:color="auto"/>
              <w:left w:val="single" w:sz="6" w:space="0" w:color="auto"/>
              <w:bottom w:val="single" w:sz="6" w:space="0" w:color="auto"/>
              <w:right w:val="single" w:sz="6" w:space="0" w:color="auto"/>
            </w:tcBorders>
          </w:tcPr>
          <w:p w14:paraId="1FE53C2B"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rPr>
                <w:rFonts w:eastAsia="Times New Roman"/>
              </w:rPr>
            </w:pPr>
            <w:r w:rsidRPr="00F01535">
              <w:rPr>
                <w:rFonts w:eastAsia="Times New Roman"/>
              </w:rPr>
              <w:t>Unspecified video format</w:t>
            </w:r>
          </w:p>
        </w:tc>
      </w:tr>
    </w:tbl>
    <w:p w14:paraId="557D55BC" w14:textId="77777777" w:rsidR="00D02449" w:rsidRPr="00F01535" w:rsidRDefault="00D02449" w:rsidP="00D02449">
      <w:pPr>
        <w:rPr>
          <w:rFonts w:eastAsia="?l?r ??’c"/>
          <w:lang w:eastAsia="ja-JP"/>
        </w:rPr>
      </w:pPr>
    </w:p>
    <w:p w14:paraId="444EF3B9" w14:textId="77777777" w:rsidR="00D02449" w:rsidRPr="00BD5F06" w:rsidRDefault="00D02449" w:rsidP="00D02449">
      <w:r w:rsidRPr="00BD5F06">
        <w:rPr>
          <w:b/>
          <w:bCs/>
        </w:rPr>
        <w:t>video_full_range_flag</w:t>
      </w:r>
      <w:r w:rsidRPr="00BD5F06">
        <w:t xml:space="preserve"> indicates the black level and range of the luma and chroma signals as derived from E′</w:t>
      </w:r>
      <w:r w:rsidRPr="00BD5F06">
        <w:rPr>
          <w:vertAlign w:val="subscript"/>
        </w:rPr>
        <w:t>Y</w:t>
      </w:r>
      <w:r w:rsidRPr="00BD5F06">
        <w:t>, E′</w:t>
      </w:r>
      <w:r w:rsidRPr="00BD5F06">
        <w:rPr>
          <w:vertAlign w:val="subscript"/>
        </w:rPr>
        <w:t>PB</w:t>
      </w:r>
      <w:r w:rsidRPr="00BD5F06">
        <w:t>, and E′</w:t>
      </w:r>
      <w:r w:rsidRPr="00BD5F06">
        <w:rPr>
          <w:vertAlign w:val="subscript"/>
        </w:rPr>
        <w:t>PR</w:t>
      </w:r>
      <w:r w:rsidRPr="00BD5F06">
        <w:t xml:space="preserve"> or E′</w:t>
      </w:r>
      <w:r w:rsidRPr="00BD5F06">
        <w:rPr>
          <w:vertAlign w:val="subscript"/>
        </w:rPr>
        <w:t>R</w:t>
      </w:r>
      <w:r w:rsidRPr="00BD5F06">
        <w:t>, E′</w:t>
      </w:r>
      <w:r w:rsidRPr="00BD5F06">
        <w:rPr>
          <w:vertAlign w:val="subscript"/>
        </w:rPr>
        <w:t>G</w:t>
      </w:r>
      <w:r w:rsidRPr="00BD5F06">
        <w:t>, and E′</w:t>
      </w:r>
      <w:r w:rsidRPr="00BD5F06">
        <w:rPr>
          <w:vertAlign w:val="subscript"/>
        </w:rPr>
        <w:t>B</w:t>
      </w:r>
      <w:r w:rsidRPr="00BD5F06">
        <w:t xml:space="preserve"> real-valued component signals.</w:t>
      </w:r>
    </w:p>
    <w:p w14:paraId="23E8E5A9" w14:textId="77777777" w:rsidR="00D02449" w:rsidRPr="00BD5F06" w:rsidRDefault="00D02449" w:rsidP="00D02449">
      <w:pPr>
        <w:rPr>
          <w:b/>
          <w:bCs/>
        </w:rPr>
      </w:pPr>
      <w:r w:rsidRPr="00BD5F06">
        <w:t xml:space="preserve">When the video_full_range_flag syntax element is not present, the value of video_full_range_flag </w:t>
      </w:r>
      <w:r>
        <w:t>is</w:t>
      </w:r>
      <w:r w:rsidRPr="00BD5F06">
        <w:t xml:space="preserve"> inferred to be equal to</w:t>
      </w:r>
      <w:r>
        <w:t xml:space="preserve"> </w:t>
      </w:r>
      <w:r w:rsidRPr="00BD5F06">
        <w:t>0.</w:t>
      </w:r>
    </w:p>
    <w:p w14:paraId="38BF5BFD" w14:textId="77777777" w:rsidR="00D02449" w:rsidRPr="00BD5F06" w:rsidRDefault="00D02449" w:rsidP="00D02449">
      <w:r w:rsidRPr="00BD5F06">
        <w:rPr>
          <w:b/>
          <w:bCs/>
        </w:rPr>
        <w:t>colour_description_present_flag</w:t>
      </w:r>
      <w:r w:rsidRPr="00BD5F06">
        <w:t xml:space="preserve"> equal to</w:t>
      </w:r>
      <w:r>
        <w:t xml:space="preserve"> </w:t>
      </w:r>
      <w:r w:rsidRPr="00BD5F06">
        <w:t>1 specifies that colour_primaries, transfer_characteristics and matrix</w:t>
      </w:r>
      <w:r>
        <w:t>_coeff</w:t>
      </w:r>
      <w:r w:rsidRPr="00BD5F06">
        <w:t>s are present. colour_description_present_flag equal to</w:t>
      </w:r>
      <w:r>
        <w:t xml:space="preserve"> </w:t>
      </w:r>
      <w:r w:rsidRPr="00BD5F06">
        <w:t>0 specifies that colour_primaries, transfer_characteristics and matrix</w:t>
      </w:r>
      <w:r>
        <w:t>_coeff</w:t>
      </w:r>
      <w:r w:rsidRPr="00BD5F06">
        <w:t>s are not present.</w:t>
      </w:r>
    </w:p>
    <w:p w14:paraId="2038B95A" w14:textId="77777777" w:rsidR="00D02449" w:rsidRPr="00BD5F06" w:rsidRDefault="00D02449" w:rsidP="00D02449">
      <w:r w:rsidRPr="00BD5F06">
        <w:rPr>
          <w:b/>
        </w:rPr>
        <w:t>colour_primaries</w:t>
      </w:r>
      <w:r w:rsidRPr="00BD5F06">
        <w:t xml:space="preserve"> indicates the chromaticity coordinates of the source primaries as specified in </w:t>
      </w:r>
      <w:r>
        <w:fldChar w:fldCharType="begin" w:fldLock="1"/>
      </w:r>
      <w:r>
        <w:instrText xml:space="preserve"> REF _Ref349227987 \h </w:instrText>
      </w:r>
      <w:r>
        <w:fldChar w:fldCharType="separate"/>
      </w:r>
      <w:r w:rsidRPr="00943A5F">
        <w:t>Table E</w:t>
      </w:r>
      <w:r w:rsidRPr="00943A5F">
        <w:noBreakHyphen/>
      </w:r>
      <w:r>
        <w:t>3</w:t>
      </w:r>
      <w:r>
        <w:fldChar w:fldCharType="end"/>
      </w:r>
      <w:r w:rsidRPr="00BD5F06">
        <w:t xml:space="preserve"> in terms of the CIE 1931 definition of x and y as </w:t>
      </w:r>
      <w:r>
        <w:t>specified in</w:t>
      </w:r>
      <w:r w:rsidRPr="00BD5F06">
        <w:t xml:space="preserve"> ISO 11664-1.</w:t>
      </w:r>
    </w:p>
    <w:p w14:paraId="3B2B6D44" w14:textId="77777777" w:rsidR="00D02449" w:rsidRPr="00943A5F" w:rsidRDefault="00D02449" w:rsidP="00D02449">
      <w:r w:rsidRPr="00BD5F06">
        <w:t xml:space="preserve">When the colour_primaries syntax element is not present, the value of colour_primaries </w:t>
      </w:r>
      <w:r>
        <w:t>is</w:t>
      </w:r>
      <w:r w:rsidRPr="00BD5F06">
        <w:t xml:space="preserve"> inferred to be equal to 2 (the chromaticity is unspecified or is determined by the application).</w:t>
      </w:r>
      <w:r>
        <w:t xml:space="preserve"> Values of colour_primaries that are identified as reserved in </w:t>
      </w:r>
      <w:r>
        <w:fldChar w:fldCharType="begin" w:fldLock="1"/>
      </w:r>
      <w:r>
        <w:instrText xml:space="preserve"> REF _Ref349227987 \h </w:instrText>
      </w:r>
      <w:r>
        <w:fldChar w:fldCharType="separate"/>
      </w:r>
      <w:r w:rsidRPr="00943A5F">
        <w:t>Table E</w:t>
      </w:r>
      <w:r w:rsidRPr="00943A5F">
        <w:noBreakHyphen/>
      </w:r>
      <w:r>
        <w:t>3</w:t>
      </w:r>
      <w:r>
        <w:fldChar w:fldCharType="end"/>
      </w:r>
      <w:r>
        <w:t xml:space="preserve"> are reserved for future use by ITU-T | ISO/IEC and shall not be present in bitstreams conforming to this version of this Specification. Decoders shall interpret reserved values of colour_primaries as equivalent to the value 2.</w:t>
      </w:r>
    </w:p>
    <w:p w14:paraId="0C0B8CB1" w14:textId="77777777" w:rsidR="00D02449" w:rsidRPr="00943A5F" w:rsidRDefault="00D02449" w:rsidP="00D02449">
      <w:pPr>
        <w:pStyle w:val="Caption"/>
        <w:rPr>
          <w:lang w:val="en-GB"/>
        </w:rPr>
      </w:pPr>
      <w:bookmarkStart w:id="63" w:name="_Ref317018130"/>
      <w:bookmarkStart w:id="64" w:name="_Ref349227987"/>
      <w:bookmarkStart w:id="65" w:name="_Toc363691709"/>
      <w:r w:rsidRPr="00943A5F">
        <w:rPr>
          <w:lang w:val="en-GB"/>
        </w:rPr>
        <w:t>Table E</w:t>
      </w:r>
      <w:r w:rsidRPr="00943A5F">
        <w:rPr>
          <w:lang w:val="en-GB"/>
        </w:rPr>
        <w:noBreakHyphen/>
      </w:r>
      <w:bookmarkEnd w:id="63"/>
      <w:r w:rsidRPr="00943A5F">
        <w:rPr>
          <w:lang w:val="en-GB"/>
        </w:rPr>
        <w:fldChar w:fldCharType="begin" w:fldLock="1"/>
      </w:r>
      <w:r w:rsidRPr="00943A5F">
        <w:rPr>
          <w:lang w:val="en-GB"/>
        </w:rPr>
        <w:instrText xml:space="preserve"> SEQ Table \* ARABIC </w:instrText>
      </w:r>
      <w:r w:rsidRPr="00943A5F">
        <w:rPr>
          <w:lang w:val="en-GB"/>
        </w:rPr>
        <w:fldChar w:fldCharType="separate"/>
      </w:r>
      <w:r>
        <w:rPr>
          <w:lang w:val="en-GB"/>
        </w:rPr>
        <w:t>3</w:t>
      </w:r>
      <w:r w:rsidRPr="00943A5F">
        <w:rPr>
          <w:lang w:val="en-GB"/>
        </w:rPr>
        <w:fldChar w:fldCharType="end"/>
      </w:r>
      <w:bookmarkEnd w:id="64"/>
      <w:r w:rsidRPr="00943A5F">
        <w:rPr>
          <w:lang w:val="en-GB"/>
        </w:rPr>
        <w:t xml:space="preserve"> – Colour primaries</w:t>
      </w:r>
      <w:bookmarkEnd w:id="65"/>
    </w:p>
    <w:tbl>
      <w:tblPr>
        <w:tblW w:w="9384" w:type="dxa"/>
        <w:jc w:val="center"/>
        <w:tblInd w:w="582" w:type="dxa"/>
        <w:tblLayout w:type="fixed"/>
        <w:tblCellMar>
          <w:left w:w="80" w:type="dxa"/>
          <w:right w:w="80" w:type="dxa"/>
        </w:tblCellMar>
        <w:tblLook w:val="0000" w:firstRow="0" w:lastRow="0" w:firstColumn="0" w:lastColumn="0" w:noHBand="0" w:noVBand="0"/>
      </w:tblPr>
      <w:tblGrid>
        <w:gridCol w:w="858"/>
        <w:gridCol w:w="4295"/>
        <w:gridCol w:w="4231"/>
      </w:tblGrid>
      <w:tr w:rsidR="00D02449" w:rsidRPr="00943A5F" w14:paraId="7DE128A2" w14:textId="77777777" w:rsidTr="00C56BB6">
        <w:trPr>
          <w:cantSplit/>
          <w:jc w:val="center"/>
        </w:trPr>
        <w:tc>
          <w:tcPr>
            <w:tcW w:w="858" w:type="dxa"/>
            <w:tcBorders>
              <w:top w:val="single" w:sz="6" w:space="0" w:color="auto"/>
              <w:left w:val="single" w:sz="6" w:space="0" w:color="auto"/>
              <w:bottom w:val="single" w:sz="8" w:space="0" w:color="auto"/>
              <w:right w:val="single" w:sz="6" w:space="0" w:color="auto"/>
            </w:tcBorders>
          </w:tcPr>
          <w:p w14:paraId="3221249D" w14:textId="77777777" w:rsidR="00D02449" w:rsidRPr="00943A5F" w:rsidRDefault="00D02449" w:rsidP="00C56BB6">
            <w:pPr>
              <w:pStyle w:val="tableheading"/>
              <w:numPr>
                <w:ilvl w:val="12"/>
                <w:numId w:val="0"/>
              </w:numPr>
              <w:spacing w:before="72" w:after="72"/>
              <w:jc w:val="center"/>
            </w:pPr>
            <w:r w:rsidRPr="00943A5F">
              <w:t>Value</w:t>
            </w:r>
          </w:p>
        </w:tc>
        <w:tc>
          <w:tcPr>
            <w:tcW w:w="4295" w:type="dxa"/>
            <w:tcBorders>
              <w:top w:val="single" w:sz="6" w:space="0" w:color="auto"/>
              <w:left w:val="single" w:sz="6" w:space="0" w:color="auto"/>
              <w:bottom w:val="single" w:sz="8" w:space="0" w:color="auto"/>
              <w:right w:val="single" w:sz="6" w:space="0" w:color="auto"/>
            </w:tcBorders>
          </w:tcPr>
          <w:p w14:paraId="3C866B5C" w14:textId="77777777" w:rsidR="00D02449" w:rsidRPr="00943A5F" w:rsidRDefault="00D02449" w:rsidP="00C56BB6">
            <w:pPr>
              <w:pStyle w:val="tableheading"/>
              <w:numPr>
                <w:ilvl w:val="12"/>
                <w:numId w:val="0"/>
              </w:numPr>
              <w:spacing w:before="72" w:after="72"/>
            </w:pPr>
            <w:r w:rsidRPr="00943A5F">
              <w:t>Primaries</w:t>
            </w:r>
          </w:p>
        </w:tc>
        <w:tc>
          <w:tcPr>
            <w:tcW w:w="4231" w:type="dxa"/>
            <w:tcBorders>
              <w:top w:val="single" w:sz="6" w:space="0" w:color="auto"/>
              <w:left w:val="single" w:sz="6" w:space="0" w:color="auto"/>
              <w:bottom w:val="single" w:sz="8" w:space="0" w:color="auto"/>
              <w:right w:val="single" w:sz="6" w:space="0" w:color="auto"/>
            </w:tcBorders>
          </w:tcPr>
          <w:p w14:paraId="0BD1777A" w14:textId="77777777" w:rsidR="00D02449" w:rsidRPr="00943A5F" w:rsidRDefault="00D02449" w:rsidP="00C56BB6">
            <w:pPr>
              <w:pStyle w:val="tableheading"/>
              <w:numPr>
                <w:ilvl w:val="12"/>
                <w:numId w:val="0"/>
              </w:numPr>
              <w:spacing w:before="72" w:after="72"/>
            </w:pPr>
            <w:r w:rsidRPr="00943A5F">
              <w:t>Informative Remark</w:t>
            </w:r>
          </w:p>
        </w:tc>
      </w:tr>
      <w:tr w:rsidR="00D02449" w:rsidRPr="00943A5F" w14:paraId="6B458865" w14:textId="77777777" w:rsidTr="00C56BB6">
        <w:trPr>
          <w:cantSplit/>
          <w:jc w:val="center"/>
        </w:trPr>
        <w:tc>
          <w:tcPr>
            <w:tcW w:w="858" w:type="dxa"/>
            <w:tcBorders>
              <w:left w:val="single" w:sz="6" w:space="0" w:color="auto"/>
              <w:bottom w:val="single" w:sz="6" w:space="0" w:color="auto"/>
              <w:right w:val="single" w:sz="6" w:space="0" w:color="auto"/>
            </w:tcBorders>
          </w:tcPr>
          <w:p w14:paraId="41E0BA39" w14:textId="77777777" w:rsidR="00D02449" w:rsidRPr="00943A5F" w:rsidRDefault="00D02449" w:rsidP="00C56BB6">
            <w:pPr>
              <w:pStyle w:val="tablecell"/>
              <w:numPr>
                <w:ilvl w:val="12"/>
                <w:numId w:val="0"/>
              </w:numPr>
              <w:spacing w:before="20" w:after="20"/>
              <w:jc w:val="center"/>
            </w:pPr>
            <w:r w:rsidRPr="00943A5F">
              <w:t>0</w:t>
            </w:r>
          </w:p>
        </w:tc>
        <w:tc>
          <w:tcPr>
            <w:tcW w:w="4295" w:type="dxa"/>
            <w:tcBorders>
              <w:left w:val="single" w:sz="6" w:space="0" w:color="auto"/>
              <w:bottom w:val="single" w:sz="6" w:space="0" w:color="auto"/>
              <w:right w:val="single" w:sz="6" w:space="0" w:color="auto"/>
            </w:tcBorders>
          </w:tcPr>
          <w:p w14:paraId="655501C9" w14:textId="77777777" w:rsidR="00D02449" w:rsidRPr="00943A5F" w:rsidRDefault="00D02449" w:rsidP="00C56BB6">
            <w:pPr>
              <w:pStyle w:val="tablecell"/>
              <w:numPr>
                <w:ilvl w:val="12"/>
                <w:numId w:val="0"/>
              </w:numPr>
              <w:spacing w:before="20" w:after="20"/>
            </w:pPr>
            <w:r w:rsidRPr="00943A5F">
              <w:t>Reserved</w:t>
            </w:r>
          </w:p>
        </w:tc>
        <w:tc>
          <w:tcPr>
            <w:tcW w:w="4231" w:type="dxa"/>
            <w:tcBorders>
              <w:left w:val="single" w:sz="6" w:space="0" w:color="auto"/>
              <w:bottom w:val="single" w:sz="6" w:space="0" w:color="auto"/>
              <w:right w:val="single" w:sz="6" w:space="0" w:color="auto"/>
            </w:tcBorders>
          </w:tcPr>
          <w:p w14:paraId="09325723" w14:textId="77777777" w:rsidR="00D02449" w:rsidRPr="00943A5F" w:rsidRDefault="00D02449" w:rsidP="00C56BB6">
            <w:pPr>
              <w:pStyle w:val="tablecell"/>
              <w:numPr>
                <w:ilvl w:val="12"/>
                <w:numId w:val="0"/>
              </w:numPr>
              <w:spacing w:before="20" w:after="20"/>
            </w:pPr>
            <w:r w:rsidRPr="00943A5F">
              <w:t>For future use by ITU</w:t>
            </w:r>
            <w:r w:rsidRPr="00943A5F">
              <w:noBreakHyphen/>
              <w:t>T | ISO/IEC</w:t>
            </w:r>
          </w:p>
        </w:tc>
      </w:tr>
      <w:tr w:rsidR="00D02449" w:rsidRPr="00943A5F" w14:paraId="5909C25A" w14:textId="77777777" w:rsidTr="00C56BB6">
        <w:trPr>
          <w:cantSplit/>
          <w:jc w:val="center"/>
        </w:trPr>
        <w:tc>
          <w:tcPr>
            <w:tcW w:w="858" w:type="dxa"/>
            <w:tcBorders>
              <w:top w:val="single" w:sz="6" w:space="0" w:color="auto"/>
              <w:left w:val="single" w:sz="6" w:space="0" w:color="auto"/>
              <w:bottom w:val="single" w:sz="6" w:space="0" w:color="auto"/>
              <w:right w:val="single" w:sz="6" w:space="0" w:color="auto"/>
            </w:tcBorders>
          </w:tcPr>
          <w:p w14:paraId="658E6ABF" w14:textId="77777777" w:rsidR="00D02449" w:rsidRPr="00943A5F" w:rsidRDefault="00D02449" w:rsidP="00C56BB6">
            <w:pPr>
              <w:pStyle w:val="tablecell"/>
              <w:numPr>
                <w:ilvl w:val="12"/>
                <w:numId w:val="0"/>
              </w:numPr>
              <w:spacing w:before="20" w:after="20"/>
              <w:jc w:val="center"/>
            </w:pPr>
            <w:r w:rsidRPr="00943A5F">
              <w:t>1</w:t>
            </w:r>
          </w:p>
        </w:tc>
        <w:tc>
          <w:tcPr>
            <w:tcW w:w="4295" w:type="dxa"/>
            <w:tcBorders>
              <w:top w:val="single" w:sz="6" w:space="0" w:color="auto"/>
              <w:left w:val="single" w:sz="6" w:space="0" w:color="auto"/>
              <w:bottom w:val="single" w:sz="6" w:space="0" w:color="auto"/>
              <w:right w:val="single" w:sz="6" w:space="0" w:color="auto"/>
            </w:tcBorders>
          </w:tcPr>
          <w:p w14:paraId="23A21C7F"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1D2BF853"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green</w:t>
            </w:r>
            <w:r w:rsidRPr="00943A5F">
              <w:tab/>
              <w:t>0.300</w:t>
            </w:r>
            <w:r w:rsidRPr="00943A5F">
              <w:tab/>
              <w:t>0.600</w:t>
            </w:r>
          </w:p>
          <w:p w14:paraId="3AE246DE"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blue</w:t>
            </w:r>
            <w:r w:rsidRPr="00943A5F">
              <w:tab/>
              <w:t>0.150</w:t>
            </w:r>
            <w:r w:rsidRPr="00943A5F">
              <w:tab/>
              <w:t>0.060</w:t>
            </w:r>
          </w:p>
          <w:p w14:paraId="15C58DC4"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red</w:t>
            </w:r>
            <w:r w:rsidRPr="00943A5F">
              <w:tab/>
              <w:t>0.640</w:t>
            </w:r>
            <w:r w:rsidRPr="00943A5F">
              <w:tab/>
              <w:t>0.330</w:t>
            </w:r>
          </w:p>
          <w:p w14:paraId="56DC46E2"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white D65</w:t>
            </w:r>
            <w:r w:rsidRPr="00943A5F">
              <w:tab/>
              <w:t>0.3127</w:t>
            </w:r>
            <w:r w:rsidRPr="00943A5F">
              <w:tab/>
              <w:t>0.3290</w:t>
            </w:r>
          </w:p>
        </w:tc>
        <w:tc>
          <w:tcPr>
            <w:tcW w:w="4231" w:type="dxa"/>
            <w:tcBorders>
              <w:top w:val="single" w:sz="6" w:space="0" w:color="auto"/>
              <w:left w:val="single" w:sz="6" w:space="0" w:color="auto"/>
              <w:bottom w:val="single" w:sz="6" w:space="0" w:color="auto"/>
              <w:right w:val="single" w:sz="6" w:space="0" w:color="auto"/>
            </w:tcBorders>
          </w:tcPr>
          <w:p w14:paraId="5B982C29" w14:textId="77777777" w:rsidR="00D02449" w:rsidRPr="00943A5F" w:rsidRDefault="00D02449" w:rsidP="00C56BB6">
            <w:pPr>
              <w:pStyle w:val="tablecell"/>
              <w:rPr>
                <w:lang w:eastAsia="ja-JP"/>
              </w:rPr>
            </w:pPr>
            <w:r w:rsidRPr="00943A5F">
              <w:t>Rec. ITU</w:t>
            </w:r>
            <w:r w:rsidRPr="00943A5F">
              <w:noBreakHyphen/>
              <w:t>R BT.709-5</w:t>
            </w:r>
          </w:p>
          <w:p w14:paraId="77E2F57C" w14:textId="77777777" w:rsidR="00D02449" w:rsidRPr="00943A5F" w:rsidRDefault="00D02449" w:rsidP="00C56BB6">
            <w:pPr>
              <w:pStyle w:val="tablecell"/>
              <w:jc w:val="left"/>
              <w:rPr>
                <w:lang w:eastAsia="ja-JP"/>
              </w:rPr>
            </w:pPr>
            <w:r w:rsidRPr="00943A5F">
              <w:rPr>
                <w:lang w:eastAsia="ja-JP"/>
              </w:rPr>
              <w:t>Rec. ITU-R BT.1361 conventional colour gamut system and extended colour gamut system</w:t>
            </w:r>
          </w:p>
          <w:p w14:paraId="58F09905" w14:textId="77777777" w:rsidR="00D02449" w:rsidRDefault="00D02449" w:rsidP="00C56BB6">
            <w:pPr>
              <w:pStyle w:val="tablecell"/>
              <w:rPr>
                <w:lang w:eastAsia="ja-JP"/>
              </w:rPr>
            </w:pPr>
            <w:r>
              <w:rPr>
                <w:lang w:eastAsia="ja-JP"/>
              </w:rPr>
              <w:t>IEC 61966-2-1 (sRGB or sYCC)</w:t>
            </w:r>
          </w:p>
          <w:p w14:paraId="212B4224" w14:textId="77777777" w:rsidR="00D02449" w:rsidRPr="00943A5F" w:rsidRDefault="00D02449" w:rsidP="00C56BB6">
            <w:pPr>
              <w:pStyle w:val="tablecell"/>
              <w:rPr>
                <w:lang w:eastAsia="ja-JP"/>
              </w:rPr>
            </w:pPr>
            <w:r w:rsidRPr="00943A5F">
              <w:rPr>
                <w:lang w:eastAsia="ja-JP"/>
              </w:rPr>
              <w:t>IEC 61966-2-4</w:t>
            </w:r>
          </w:p>
          <w:p w14:paraId="13951315" w14:textId="77777777" w:rsidR="00D02449" w:rsidRPr="00943A5F" w:rsidRDefault="00D02449" w:rsidP="00C56BB6">
            <w:pPr>
              <w:pStyle w:val="tablecell"/>
              <w:jc w:val="left"/>
            </w:pPr>
            <w:r w:rsidRPr="00943A5F">
              <w:t>Society of Motion Picture and Television Engineers RP 177 (1993) Annex B</w:t>
            </w:r>
          </w:p>
        </w:tc>
      </w:tr>
      <w:tr w:rsidR="00D02449" w:rsidRPr="00943A5F" w14:paraId="1D4E3ED0" w14:textId="77777777" w:rsidTr="00C56BB6">
        <w:trPr>
          <w:cantSplit/>
          <w:jc w:val="center"/>
        </w:trPr>
        <w:tc>
          <w:tcPr>
            <w:tcW w:w="858" w:type="dxa"/>
            <w:tcBorders>
              <w:top w:val="single" w:sz="6" w:space="0" w:color="auto"/>
              <w:left w:val="single" w:sz="6" w:space="0" w:color="auto"/>
              <w:bottom w:val="single" w:sz="6" w:space="0" w:color="auto"/>
              <w:right w:val="single" w:sz="6" w:space="0" w:color="auto"/>
            </w:tcBorders>
          </w:tcPr>
          <w:p w14:paraId="6671D999" w14:textId="77777777" w:rsidR="00D02449" w:rsidRPr="00943A5F" w:rsidRDefault="00D02449" w:rsidP="00C56BB6">
            <w:pPr>
              <w:pStyle w:val="tablecell"/>
              <w:numPr>
                <w:ilvl w:val="12"/>
                <w:numId w:val="0"/>
              </w:numPr>
              <w:spacing w:before="20" w:after="20"/>
              <w:jc w:val="center"/>
            </w:pPr>
            <w:r w:rsidRPr="00943A5F">
              <w:t>2</w:t>
            </w:r>
          </w:p>
        </w:tc>
        <w:tc>
          <w:tcPr>
            <w:tcW w:w="4295" w:type="dxa"/>
            <w:tcBorders>
              <w:top w:val="single" w:sz="6" w:space="0" w:color="auto"/>
              <w:left w:val="single" w:sz="6" w:space="0" w:color="auto"/>
              <w:bottom w:val="single" w:sz="6" w:space="0" w:color="auto"/>
              <w:right w:val="single" w:sz="6" w:space="0" w:color="auto"/>
            </w:tcBorders>
          </w:tcPr>
          <w:p w14:paraId="38B5B9CB"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Unspecified</w:t>
            </w:r>
          </w:p>
        </w:tc>
        <w:tc>
          <w:tcPr>
            <w:tcW w:w="4231" w:type="dxa"/>
            <w:tcBorders>
              <w:top w:val="single" w:sz="6" w:space="0" w:color="auto"/>
              <w:left w:val="single" w:sz="6" w:space="0" w:color="auto"/>
              <w:bottom w:val="single" w:sz="6" w:space="0" w:color="auto"/>
              <w:right w:val="single" w:sz="6" w:space="0" w:color="auto"/>
            </w:tcBorders>
          </w:tcPr>
          <w:p w14:paraId="2EA57A36"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Image characteristics are unknown or are determined by the application.</w:t>
            </w:r>
          </w:p>
        </w:tc>
      </w:tr>
      <w:tr w:rsidR="00D02449" w:rsidRPr="00943A5F" w14:paraId="10894B58" w14:textId="77777777" w:rsidTr="00C56BB6">
        <w:trPr>
          <w:cantSplit/>
          <w:jc w:val="center"/>
        </w:trPr>
        <w:tc>
          <w:tcPr>
            <w:tcW w:w="858" w:type="dxa"/>
            <w:tcBorders>
              <w:top w:val="single" w:sz="6" w:space="0" w:color="auto"/>
              <w:left w:val="single" w:sz="6" w:space="0" w:color="auto"/>
              <w:bottom w:val="single" w:sz="6" w:space="0" w:color="auto"/>
              <w:right w:val="single" w:sz="6" w:space="0" w:color="auto"/>
            </w:tcBorders>
          </w:tcPr>
          <w:p w14:paraId="5DCC7931" w14:textId="77777777" w:rsidR="00D02449" w:rsidRPr="00943A5F" w:rsidRDefault="00D02449" w:rsidP="00C56BB6">
            <w:pPr>
              <w:pStyle w:val="tablecell"/>
              <w:numPr>
                <w:ilvl w:val="12"/>
                <w:numId w:val="0"/>
              </w:numPr>
              <w:spacing w:before="20" w:after="20"/>
              <w:jc w:val="center"/>
            </w:pPr>
            <w:r w:rsidRPr="00943A5F">
              <w:t>3</w:t>
            </w:r>
          </w:p>
        </w:tc>
        <w:tc>
          <w:tcPr>
            <w:tcW w:w="4295" w:type="dxa"/>
            <w:tcBorders>
              <w:top w:val="single" w:sz="6" w:space="0" w:color="auto"/>
              <w:left w:val="single" w:sz="6" w:space="0" w:color="auto"/>
              <w:bottom w:val="single" w:sz="6" w:space="0" w:color="auto"/>
              <w:right w:val="single" w:sz="6" w:space="0" w:color="auto"/>
            </w:tcBorders>
          </w:tcPr>
          <w:p w14:paraId="08523F85"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Reserved</w:t>
            </w:r>
          </w:p>
        </w:tc>
        <w:tc>
          <w:tcPr>
            <w:tcW w:w="4231" w:type="dxa"/>
            <w:tcBorders>
              <w:top w:val="single" w:sz="6" w:space="0" w:color="auto"/>
              <w:left w:val="single" w:sz="6" w:space="0" w:color="auto"/>
              <w:bottom w:val="single" w:sz="6" w:space="0" w:color="auto"/>
              <w:right w:val="single" w:sz="6" w:space="0" w:color="auto"/>
            </w:tcBorders>
          </w:tcPr>
          <w:p w14:paraId="565B8850"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For future use by ITU</w:t>
            </w:r>
            <w:r w:rsidRPr="00943A5F">
              <w:noBreakHyphen/>
              <w:t>T | ISO/IEC</w:t>
            </w:r>
          </w:p>
        </w:tc>
      </w:tr>
      <w:tr w:rsidR="00D02449" w:rsidRPr="00943A5F" w14:paraId="1C26C087" w14:textId="77777777" w:rsidTr="00C56BB6">
        <w:trPr>
          <w:cantSplit/>
          <w:jc w:val="center"/>
        </w:trPr>
        <w:tc>
          <w:tcPr>
            <w:tcW w:w="858" w:type="dxa"/>
            <w:tcBorders>
              <w:top w:val="single" w:sz="6" w:space="0" w:color="auto"/>
              <w:left w:val="single" w:sz="6" w:space="0" w:color="auto"/>
              <w:bottom w:val="single" w:sz="6" w:space="0" w:color="auto"/>
              <w:right w:val="single" w:sz="6" w:space="0" w:color="auto"/>
            </w:tcBorders>
          </w:tcPr>
          <w:p w14:paraId="7E1C201E" w14:textId="77777777" w:rsidR="00D02449" w:rsidRPr="00943A5F" w:rsidRDefault="00D02449" w:rsidP="00C56BB6">
            <w:pPr>
              <w:pStyle w:val="tablecell"/>
              <w:numPr>
                <w:ilvl w:val="12"/>
                <w:numId w:val="0"/>
              </w:numPr>
              <w:spacing w:before="20" w:after="20"/>
              <w:jc w:val="center"/>
            </w:pPr>
            <w:r w:rsidRPr="00943A5F">
              <w:t>4</w:t>
            </w:r>
          </w:p>
        </w:tc>
        <w:tc>
          <w:tcPr>
            <w:tcW w:w="4295" w:type="dxa"/>
            <w:tcBorders>
              <w:top w:val="single" w:sz="6" w:space="0" w:color="auto"/>
              <w:left w:val="single" w:sz="6" w:space="0" w:color="auto"/>
              <w:bottom w:val="single" w:sz="6" w:space="0" w:color="auto"/>
              <w:right w:val="single" w:sz="6" w:space="0" w:color="auto"/>
            </w:tcBorders>
          </w:tcPr>
          <w:p w14:paraId="18092519"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31E0EFD9"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green</w:t>
            </w:r>
            <w:r w:rsidRPr="00943A5F">
              <w:tab/>
              <w:t>0.21</w:t>
            </w:r>
            <w:r w:rsidRPr="00943A5F">
              <w:tab/>
              <w:t>0.71</w:t>
            </w:r>
          </w:p>
          <w:p w14:paraId="1D5E216A"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blue</w:t>
            </w:r>
            <w:r w:rsidRPr="00943A5F">
              <w:tab/>
              <w:t>0.14</w:t>
            </w:r>
            <w:r w:rsidRPr="00943A5F">
              <w:tab/>
              <w:t>0.08</w:t>
            </w:r>
          </w:p>
          <w:p w14:paraId="3F34A138"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red</w:t>
            </w:r>
            <w:r w:rsidRPr="00943A5F">
              <w:tab/>
              <w:t>0.67</w:t>
            </w:r>
            <w:r w:rsidRPr="00943A5F">
              <w:tab/>
              <w:t>0.33</w:t>
            </w:r>
          </w:p>
          <w:p w14:paraId="6119C6A5"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white C</w:t>
            </w:r>
            <w:r w:rsidRPr="00943A5F">
              <w:tab/>
              <w:t>0.310</w:t>
            </w:r>
            <w:r w:rsidRPr="00943A5F">
              <w:tab/>
              <w:t>0.316</w:t>
            </w:r>
          </w:p>
        </w:tc>
        <w:tc>
          <w:tcPr>
            <w:tcW w:w="4231" w:type="dxa"/>
            <w:tcBorders>
              <w:top w:val="single" w:sz="6" w:space="0" w:color="auto"/>
              <w:left w:val="single" w:sz="6" w:space="0" w:color="auto"/>
              <w:bottom w:val="single" w:sz="6" w:space="0" w:color="auto"/>
              <w:right w:val="single" w:sz="6" w:space="0" w:color="auto"/>
            </w:tcBorders>
          </w:tcPr>
          <w:p w14:paraId="34E697F6"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Rec. ITU</w:t>
            </w:r>
            <w:r w:rsidRPr="00943A5F">
              <w:noBreakHyphen/>
              <w:t>R BT.470</w:t>
            </w:r>
            <w:r w:rsidRPr="00943A5F">
              <w:noBreakHyphen/>
              <w:t>6 System M (historical)</w:t>
            </w:r>
          </w:p>
          <w:p w14:paraId="0D60810D"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United States National Television System Committee 1953 Recommendation for transmission standards for colour television</w:t>
            </w:r>
          </w:p>
          <w:p w14:paraId="4A438A8B"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United States Federal Communications Commission Title 47 Code of Federal Regulations (2003) 73.682 (a) (20)</w:t>
            </w:r>
          </w:p>
        </w:tc>
      </w:tr>
      <w:tr w:rsidR="00D02449" w:rsidRPr="00943A5F" w14:paraId="1AB52BD7" w14:textId="77777777" w:rsidTr="00C56BB6">
        <w:trPr>
          <w:cantSplit/>
          <w:jc w:val="center"/>
        </w:trPr>
        <w:tc>
          <w:tcPr>
            <w:tcW w:w="858" w:type="dxa"/>
            <w:tcBorders>
              <w:top w:val="single" w:sz="6" w:space="0" w:color="auto"/>
              <w:left w:val="single" w:sz="6" w:space="0" w:color="auto"/>
              <w:bottom w:val="single" w:sz="6" w:space="0" w:color="auto"/>
              <w:right w:val="single" w:sz="6" w:space="0" w:color="auto"/>
            </w:tcBorders>
          </w:tcPr>
          <w:p w14:paraId="15B4C034" w14:textId="77777777" w:rsidR="00D02449" w:rsidRPr="00943A5F" w:rsidRDefault="00D02449" w:rsidP="00C56BB6">
            <w:pPr>
              <w:pStyle w:val="tablecell"/>
              <w:numPr>
                <w:ilvl w:val="12"/>
                <w:numId w:val="0"/>
              </w:numPr>
              <w:spacing w:before="20" w:after="20"/>
              <w:jc w:val="center"/>
            </w:pPr>
            <w:r w:rsidRPr="00943A5F">
              <w:t>5</w:t>
            </w:r>
          </w:p>
        </w:tc>
        <w:tc>
          <w:tcPr>
            <w:tcW w:w="4295" w:type="dxa"/>
            <w:tcBorders>
              <w:top w:val="single" w:sz="6" w:space="0" w:color="auto"/>
              <w:left w:val="single" w:sz="6" w:space="0" w:color="auto"/>
              <w:bottom w:val="single" w:sz="6" w:space="0" w:color="auto"/>
              <w:right w:val="single" w:sz="6" w:space="0" w:color="auto"/>
            </w:tcBorders>
          </w:tcPr>
          <w:p w14:paraId="523E5777"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3CAE627F"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green</w:t>
            </w:r>
            <w:r w:rsidRPr="00943A5F">
              <w:tab/>
              <w:t>0.29</w:t>
            </w:r>
            <w:r w:rsidRPr="00943A5F">
              <w:tab/>
              <w:t>0.60</w:t>
            </w:r>
          </w:p>
          <w:p w14:paraId="09057C0E"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blue</w:t>
            </w:r>
            <w:r w:rsidRPr="00943A5F">
              <w:tab/>
              <w:t>0.15</w:t>
            </w:r>
            <w:r w:rsidRPr="00943A5F">
              <w:tab/>
              <w:t>0.06</w:t>
            </w:r>
          </w:p>
          <w:p w14:paraId="3274D75D"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red</w:t>
            </w:r>
            <w:r w:rsidRPr="00943A5F">
              <w:tab/>
              <w:t>0.64</w:t>
            </w:r>
            <w:r w:rsidRPr="00943A5F">
              <w:tab/>
              <w:t>0.33</w:t>
            </w:r>
          </w:p>
          <w:p w14:paraId="4776E00E"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white D65</w:t>
            </w:r>
            <w:r w:rsidRPr="00943A5F">
              <w:tab/>
              <w:t>0.3127</w:t>
            </w:r>
            <w:r w:rsidRPr="00943A5F">
              <w:tab/>
              <w:t>0.3290</w:t>
            </w:r>
          </w:p>
        </w:tc>
        <w:tc>
          <w:tcPr>
            <w:tcW w:w="4231" w:type="dxa"/>
            <w:tcBorders>
              <w:top w:val="single" w:sz="6" w:space="0" w:color="auto"/>
              <w:left w:val="single" w:sz="6" w:space="0" w:color="auto"/>
              <w:bottom w:val="single" w:sz="6" w:space="0" w:color="auto"/>
              <w:right w:val="single" w:sz="6" w:space="0" w:color="auto"/>
            </w:tcBorders>
          </w:tcPr>
          <w:p w14:paraId="367E47B0"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Rec. ITU</w:t>
            </w:r>
            <w:r w:rsidRPr="00943A5F">
              <w:noBreakHyphen/>
              <w:t>R BT.470</w:t>
            </w:r>
            <w:r w:rsidRPr="00943A5F">
              <w:noBreakHyphen/>
              <w:t>6 System B, G (historical)</w:t>
            </w:r>
          </w:p>
          <w:p w14:paraId="2590F32C"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Rec. ITU</w:t>
            </w:r>
            <w:r w:rsidRPr="00943A5F">
              <w:noBreakHyphen/>
              <w:t>R BT.601</w:t>
            </w:r>
            <w:r w:rsidRPr="00943A5F">
              <w:noBreakHyphen/>
              <w:t>6 625</w:t>
            </w:r>
          </w:p>
          <w:p w14:paraId="44CD965B"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Rec. ITU</w:t>
            </w:r>
            <w:r w:rsidRPr="00943A5F">
              <w:noBreakHyphen/>
              <w:t>R BT.1358 625</w:t>
            </w:r>
          </w:p>
          <w:p w14:paraId="1E0E03D1"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Rec. ITU</w:t>
            </w:r>
            <w:r w:rsidRPr="00943A5F">
              <w:noBreakHyphen/>
              <w:t>R BT.1700 625 PAL and 625 SECAM</w:t>
            </w:r>
          </w:p>
        </w:tc>
      </w:tr>
      <w:tr w:rsidR="00D02449" w:rsidRPr="00943A5F" w14:paraId="0C1DFFCC" w14:textId="77777777" w:rsidTr="00C56BB6">
        <w:trPr>
          <w:cantSplit/>
          <w:jc w:val="center"/>
        </w:trPr>
        <w:tc>
          <w:tcPr>
            <w:tcW w:w="858" w:type="dxa"/>
            <w:tcBorders>
              <w:top w:val="single" w:sz="6" w:space="0" w:color="auto"/>
              <w:left w:val="single" w:sz="6" w:space="0" w:color="auto"/>
              <w:bottom w:val="single" w:sz="6" w:space="0" w:color="auto"/>
              <w:right w:val="single" w:sz="6" w:space="0" w:color="auto"/>
            </w:tcBorders>
          </w:tcPr>
          <w:p w14:paraId="335F9273" w14:textId="77777777" w:rsidR="00D02449" w:rsidRPr="00943A5F" w:rsidRDefault="00D02449" w:rsidP="00C56BB6">
            <w:pPr>
              <w:pStyle w:val="tablecell"/>
              <w:numPr>
                <w:ilvl w:val="12"/>
                <w:numId w:val="0"/>
              </w:numPr>
              <w:spacing w:before="20" w:after="20"/>
              <w:jc w:val="center"/>
            </w:pPr>
            <w:r w:rsidRPr="00943A5F">
              <w:t>6</w:t>
            </w:r>
          </w:p>
        </w:tc>
        <w:tc>
          <w:tcPr>
            <w:tcW w:w="4295" w:type="dxa"/>
            <w:tcBorders>
              <w:top w:val="single" w:sz="6" w:space="0" w:color="auto"/>
              <w:left w:val="single" w:sz="6" w:space="0" w:color="auto"/>
              <w:bottom w:val="single" w:sz="6" w:space="0" w:color="auto"/>
              <w:right w:val="single" w:sz="6" w:space="0" w:color="auto"/>
            </w:tcBorders>
          </w:tcPr>
          <w:p w14:paraId="74821A38"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3E34CB62"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green</w:t>
            </w:r>
            <w:r w:rsidRPr="00943A5F">
              <w:tab/>
              <w:t>0.310</w:t>
            </w:r>
            <w:r w:rsidRPr="00943A5F">
              <w:tab/>
              <w:t>0.595</w:t>
            </w:r>
          </w:p>
          <w:p w14:paraId="0A6B3DF4"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blue</w:t>
            </w:r>
            <w:r w:rsidRPr="00943A5F">
              <w:tab/>
              <w:t>0.155</w:t>
            </w:r>
            <w:r w:rsidRPr="00943A5F">
              <w:tab/>
              <w:t>0.070</w:t>
            </w:r>
          </w:p>
          <w:p w14:paraId="4F347AD4"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red</w:t>
            </w:r>
            <w:r w:rsidRPr="00943A5F">
              <w:tab/>
              <w:t>0.630</w:t>
            </w:r>
            <w:r w:rsidRPr="00943A5F">
              <w:tab/>
              <w:t>0.340</w:t>
            </w:r>
          </w:p>
          <w:p w14:paraId="2B58F1E8"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white D65</w:t>
            </w:r>
            <w:r w:rsidRPr="00943A5F">
              <w:tab/>
              <w:t>0.3127</w:t>
            </w:r>
            <w:r w:rsidRPr="00943A5F">
              <w:tab/>
              <w:t>0.3290</w:t>
            </w:r>
          </w:p>
        </w:tc>
        <w:tc>
          <w:tcPr>
            <w:tcW w:w="4231" w:type="dxa"/>
            <w:tcBorders>
              <w:top w:val="single" w:sz="6" w:space="0" w:color="auto"/>
              <w:left w:val="single" w:sz="6" w:space="0" w:color="auto"/>
              <w:bottom w:val="single" w:sz="6" w:space="0" w:color="auto"/>
              <w:right w:val="single" w:sz="6" w:space="0" w:color="auto"/>
            </w:tcBorders>
          </w:tcPr>
          <w:p w14:paraId="0E45116C"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Rec. ITU</w:t>
            </w:r>
            <w:r w:rsidRPr="00943A5F">
              <w:noBreakHyphen/>
              <w:t>R BT.601</w:t>
            </w:r>
            <w:r w:rsidRPr="00943A5F">
              <w:noBreakHyphen/>
              <w:t>6 525</w:t>
            </w:r>
          </w:p>
          <w:p w14:paraId="0ABA224C"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Rec. ITU</w:t>
            </w:r>
            <w:r w:rsidRPr="00943A5F">
              <w:noBreakHyphen/>
              <w:t>R BT.1358 525</w:t>
            </w:r>
          </w:p>
          <w:p w14:paraId="21C26AB8"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Rec. ITU</w:t>
            </w:r>
            <w:r w:rsidRPr="00943A5F">
              <w:noBreakHyphen/>
              <w:t>R BT.1700 NTSC</w:t>
            </w:r>
          </w:p>
          <w:p w14:paraId="3A84D5A8"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Society of Motion Picture and Television Engineers 170M (2004)</w:t>
            </w:r>
          </w:p>
          <w:p w14:paraId="15056C72"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(functionally the same as the value 7)</w:t>
            </w:r>
          </w:p>
        </w:tc>
      </w:tr>
      <w:tr w:rsidR="00D02449" w:rsidRPr="00943A5F" w14:paraId="052C87D6" w14:textId="77777777" w:rsidTr="00C56BB6">
        <w:trPr>
          <w:cantSplit/>
          <w:jc w:val="center"/>
        </w:trPr>
        <w:tc>
          <w:tcPr>
            <w:tcW w:w="858" w:type="dxa"/>
            <w:tcBorders>
              <w:top w:val="single" w:sz="6" w:space="0" w:color="auto"/>
              <w:left w:val="single" w:sz="6" w:space="0" w:color="auto"/>
              <w:bottom w:val="single" w:sz="6" w:space="0" w:color="auto"/>
              <w:right w:val="single" w:sz="6" w:space="0" w:color="auto"/>
            </w:tcBorders>
          </w:tcPr>
          <w:p w14:paraId="75EAF94B" w14:textId="77777777" w:rsidR="00D02449" w:rsidRPr="00943A5F" w:rsidRDefault="00D02449" w:rsidP="00C56BB6">
            <w:pPr>
              <w:pStyle w:val="tablecell"/>
              <w:numPr>
                <w:ilvl w:val="12"/>
                <w:numId w:val="0"/>
              </w:numPr>
              <w:spacing w:before="20" w:after="20"/>
              <w:jc w:val="center"/>
            </w:pPr>
            <w:r w:rsidRPr="00943A5F">
              <w:t>7</w:t>
            </w:r>
          </w:p>
        </w:tc>
        <w:tc>
          <w:tcPr>
            <w:tcW w:w="4295" w:type="dxa"/>
            <w:tcBorders>
              <w:top w:val="single" w:sz="6" w:space="0" w:color="auto"/>
              <w:left w:val="single" w:sz="6" w:space="0" w:color="auto"/>
              <w:bottom w:val="single" w:sz="6" w:space="0" w:color="auto"/>
              <w:right w:val="single" w:sz="6" w:space="0" w:color="auto"/>
            </w:tcBorders>
          </w:tcPr>
          <w:p w14:paraId="526A9753"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5E3C2657"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green</w:t>
            </w:r>
            <w:r w:rsidRPr="00943A5F">
              <w:tab/>
              <w:t>0.310</w:t>
            </w:r>
            <w:r w:rsidRPr="00943A5F">
              <w:tab/>
              <w:t>0.595</w:t>
            </w:r>
          </w:p>
          <w:p w14:paraId="4497B39E"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blue</w:t>
            </w:r>
            <w:r w:rsidRPr="00943A5F">
              <w:tab/>
              <w:t>0.155</w:t>
            </w:r>
            <w:r w:rsidRPr="00943A5F">
              <w:tab/>
              <w:t>0.070</w:t>
            </w:r>
          </w:p>
          <w:p w14:paraId="0AD29057"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red</w:t>
            </w:r>
            <w:r w:rsidRPr="00943A5F">
              <w:tab/>
              <w:t>0.630</w:t>
            </w:r>
            <w:r w:rsidRPr="00943A5F">
              <w:tab/>
              <w:t>0.340</w:t>
            </w:r>
          </w:p>
          <w:p w14:paraId="4AF80836"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white D65</w:t>
            </w:r>
            <w:r w:rsidRPr="00943A5F">
              <w:tab/>
              <w:t>0.3127</w:t>
            </w:r>
            <w:r w:rsidRPr="00943A5F">
              <w:tab/>
              <w:t>0.3290</w:t>
            </w:r>
          </w:p>
        </w:tc>
        <w:tc>
          <w:tcPr>
            <w:tcW w:w="4231" w:type="dxa"/>
            <w:tcBorders>
              <w:top w:val="single" w:sz="6" w:space="0" w:color="auto"/>
              <w:left w:val="single" w:sz="6" w:space="0" w:color="auto"/>
              <w:bottom w:val="single" w:sz="6" w:space="0" w:color="auto"/>
              <w:right w:val="single" w:sz="6" w:space="0" w:color="auto"/>
            </w:tcBorders>
          </w:tcPr>
          <w:p w14:paraId="285FD8B5"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Society of Motion Picture and Television Engineers 240M (1999)</w:t>
            </w:r>
          </w:p>
          <w:p w14:paraId="00097079"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(functionally the same as the value 6)</w:t>
            </w:r>
          </w:p>
        </w:tc>
      </w:tr>
      <w:tr w:rsidR="00D02449" w:rsidRPr="00943A5F" w14:paraId="7DB1A711" w14:textId="77777777" w:rsidTr="00C56BB6">
        <w:trPr>
          <w:cantSplit/>
          <w:jc w:val="center"/>
        </w:trPr>
        <w:tc>
          <w:tcPr>
            <w:tcW w:w="858" w:type="dxa"/>
            <w:tcBorders>
              <w:top w:val="single" w:sz="6" w:space="0" w:color="auto"/>
              <w:left w:val="single" w:sz="6" w:space="0" w:color="auto"/>
              <w:bottom w:val="single" w:sz="6" w:space="0" w:color="auto"/>
              <w:right w:val="single" w:sz="6" w:space="0" w:color="auto"/>
            </w:tcBorders>
          </w:tcPr>
          <w:p w14:paraId="1863C0DD" w14:textId="77777777" w:rsidR="00D02449" w:rsidRPr="00943A5F" w:rsidRDefault="00D02449" w:rsidP="00C56BB6">
            <w:pPr>
              <w:pStyle w:val="tablecell"/>
              <w:numPr>
                <w:ilvl w:val="12"/>
                <w:numId w:val="0"/>
              </w:numPr>
              <w:spacing w:before="20" w:after="20"/>
              <w:jc w:val="center"/>
            </w:pPr>
            <w:r w:rsidRPr="00943A5F">
              <w:t>8</w:t>
            </w:r>
          </w:p>
        </w:tc>
        <w:tc>
          <w:tcPr>
            <w:tcW w:w="4295" w:type="dxa"/>
            <w:tcBorders>
              <w:top w:val="single" w:sz="6" w:space="0" w:color="auto"/>
              <w:left w:val="single" w:sz="6" w:space="0" w:color="auto"/>
              <w:bottom w:val="single" w:sz="6" w:space="0" w:color="auto"/>
              <w:right w:val="single" w:sz="6" w:space="0" w:color="auto"/>
            </w:tcBorders>
          </w:tcPr>
          <w:p w14:paraId="45EA8E2F"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525D75B0"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green</w:t>
            </w:r>
            <w:r w:rsidRPr="00943A5F">
              <w:tab/>
              <w:t>0.243</w:t>
            </w:r>
            <w:r w:rsidRPr="00943A5F">
              <w:tab/>
              <w:t>0.692 (Wratten 58)</w:t>
            </w:r>
          </w:p>
          <w:p w14:paraId="6678B5AE"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blue</w:t>
            </w:r>
            <w:r w:rsidRPr="00943A5F">
              <w:tab/>
              <w:t>0.145</w:t>
            </w:r>
            <w:r w:rsidRPr="00943A5F">
              <w:tab/>
              <w:t>0.049 (Wratten 47)</w:t>
            </w:r>
          </w:p>
          <w:p w14:paraId="3FDEBEC2"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red</w:t>
            </w:r>
            <w:r w:rsidRPr="00943A5F">
              <w:tab/>
              <w:t>0.681</w:t>
            </w:r>
            <w:r w:rsidRPr="00943A5F">
              <w:tab/>
              <w:t>0.319 (Wratten 25)</w:t>
            </w:r>
          </w:p>
          <w:p w14:paraId="5F48FD8E"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white C</w:t>
            </w:r>
            <w:r w:rsidRPr="00943A5F">
              <w:tab/>
              <w:t>0.310</w:t>
            </w:r>
            <w:r w:rsidRPr="00943A5F">
              <w:tab/>
              <w:t>0.316</w:t>
            </w:r>
          </w:p>
        </w:tc>
        <w:tc>
          <w:tcPr>
            <w:tcW w:w="4231" w:type="dxa"/>
            <w:tcBorders>
              <w:top w:val="single" w:sz="6" w:space="0" w:color="auto"/>
              <w:left w:val="single" w:sz="6" w:space="0" w:color="auto"/>
              <w:bottom w:val="single" w:sz="6" w:space="0" w:color="auto"/>
              <w:right w:val="single" w:sz="6" w:space="0" w:color="auto"/>
            </w:tcBorders>
          </w:tcPr>
          <w:p w14:paraId="0E340BB4"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Generic film (colour filters using Illuminant C)</w:t>
            </w:r>
          </w:p>
        </w:tc>
      </w:tr>
      <w:tr w:rsidR="00D02449" w:rsidRPr="00943A5F" w14:paraId="64E9384A" w14:textId="77777777" w:rsidTr="00C56BB6">
        <w:trPr>
          <w:cantSplit/>
          <w:jc w:val="center"/>
        </w:trPr>
        <w:tc>
          <w:tcPr>
            <w:tcW w:w="858" w:type="dxa"/>
            <w:tcBorders>
              <w:top w:val="single" w:sz="6" w:space="0" w:color="auto"/>
              <w:left w:val="single" w:sz="6" w:space="0" w:color="auto"/>
              <w:bottom w:val="single" w:sz="6" w:space="0" w:color="auto"/>
              <w:right w:val="single" w:sz="6" w:space="0" w:color="auto"/>
            </w:tcBorders>
          </w:tcPr>
          <w:p w14:paraId="23633D99" w14:textId="77777777" w:rsidR="00D02449" w:rsidRPr="00943A5F" w:rsidRDefault="00D02449" w:rsidP="00C56BB6">
            <w:pPr>
              <w:pStyle w:val="tablecell"/>
              <w:numPr>
                <w:ilvl w:val="12"/>
                <w:numId w:val="0"/>
              </w:numPr>
              <w:spacing w:before="20" w:after="20"/>
              <w:jc w:val="center"/>
            </w:pPr>
            <w:r w:rsidRPr="00943A5F">
              <w:rPr>
                <w:rFonts w:eastAsia="MS Mincho"/>
                <w:lang w:eastAsia="ja-JP"/>
              </w:rPr>
              <w:t>9</w:t>
            </w:r>
          </w:p>
        </w:tc>
        <w:tc>
          <w:tcPr>
            <w:tcW w:w="4295" w:type="dxa"/>
            <w:tcBorders>
              <w:top w:val="single" w:sz="6" w:space="0" w:color="auto"/>
              <w:left w:val="single" w:sz="6" w:space="0" w:color="auto"/>
              <w:bottom w:val="single" w:sz="6" w:space="0" w:color="auto"/>
              <w:right w:val="single" w:sz="6" w:space="0" w:color="auto"/>
            </w:tcBorders>
          </w:tcPr>
          <w:p w14:paraId="313EEB54"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primary</w:t>
            </w:r>
            <w:r w:rsidRPr="00943A5F">
              <w:tab/>
              <w:t>x</w:t>
            </w:r>
            <w:r w:rsidRPr="00943A5F">
              <w:tab/>
              <w:t>y</w:t>
            </w:r>
          </w:p>
          <w:p w14:paraId="55D6B9B3" w14:textId="77777777" w:rsidR="00D02449" w:rsidRPr="00943A5F" w:rsidRDefault="00D02449" w:rsidP="00C56BB6">
            <w:pPr>
              <w:pStyle w:val="tablecell"/>
              <w:numPr>
                <w:ilvl w:val="12"/>
                <w:numId w:val="0"/>
              </w:numPr>
              <w:tabs>
                <w:tab w:val="left" w:pos="1408"/>
                <w:tab w:val="left" w:pos="2401"/>
              </w:tabs>
              <w:spacing w:before="20" w:after="20"/>
              <w:jc w:val="left"/>
              <w:rPr>
                <w:rFonts w:eastAsia="MS Mincho"/>
                <w:lang w:eastAsia="ja-JP"/>
              </w:rPr>
            </w:pPr>
            <w:r w:rsidRPr="00943A5F">
              <w:t>green</w:t>
            </w:r>
            <w:r w:rsidRPr="00943A5F">
              <w:tab/>
              <w:t>0.</w:t>
            </w:r>
            <w:r w:rsidRPr="00943A5F">
              <w:rPr>
                <w:rFonts w:eastAsia="MS Mincho"/>
                <w:lang w:eastAsia="ja-JP"/>
              </w:rPr>
              <w:t>170</w:t>
            </w:r>
            <w:r w:rsidRPr="00943A5F">
              <w:tab/>
              <w:t>0.</w:t>
            </w:r>
            <w:r w:rsidRPr="00943A5F">
              <w:rPr>
                <w:rFonts w:eastAsia="MS Mincho"/>
                <w:lang w:eastAsia="ja-JP"/>
              </w:rPr>
              <w:t>797</w:t>
            </w:r>
          </w:p>
          <w:p w14:paraId="299EED1B" w14:textId="77777777" w:rsidR="00D02449" w:rsidRPr="00943A5F" w:rsidRDefault="00D02449" w:rsidP="00C56BB6">
            <w:pPr>
              <w:pStyle w:val="tablecell"/>
              <w:numPr>
                <w:ilvl w:val="12"/>
                <w:numId w:val="0"/>
              </w:numPr>
              <w:tabs>
                <w:tab w:val="left" w:pos="1408"/>
                <w:tab w:val="left" w:pos="2401"/>
              </w:tabs>
              <w:spacing w:before="20" w:after="20"/>
              <w:jc w:val="left"/>
              <w:rPr>
                <w:rFonts w:eastAsia="MS Mincho"/>
                <w:lang w:eastAsia="ja-JP"/>
              </w:rPr>
            </w:pPr>
            <w:r w:rsidRPr="00943A5F">
              <w:t>blue</w:t>
            </w:r>
            <w:r w:rsidRPr="00943A5F">
              <w:tab/>
              <w:t>0.1</w:t>
            </w:r>
            <w:r w:rsidRPr="00943A5F">
              <w:rPr>
                <w:rFonts w:eastAsia="MS Mincho"/>
                <w:lang w:eastAsia="ja-JP"/>
              </w:rPr>
              <w:t>31</w:t>
            </w:r>
            <w:r w:rsidRPr="00943A5F">
              <w:tab/>
              <w:t>0.04</w:t>
            </w:r>
            <w:r w:rsidRPr="00943A5F">
              <w:rPr>
                <w:rFonts w:eastAsia="MS Mincho"/>
                <w:lang w:eastAsia="ja-JP"/>
              </w:rPr>
              <w:t>6</w:t>
            </w:r>
          </w:p>
          <w:p w14:paraId="50FAFFEC" w14:textId="77777777" w:rsidR="00D02449" w:rsidRPr="00943A5F" w:rsidRDefault="00D02449" w:rsidP="00C56BB6">
            <w:pPr>
              <w:pStyle w:val="tablecell"/>
              <w:numPr>
                <w:ilvl w:val="12"/>
                <w:numId w:val="0"/>
              </w:numPr>
              <w:tabs>
                <w:tab w:val="left" w:pos="1408"/>
                <w:tab w:val="left" w:pos="2401"/>
              </w:tabs>
              <w:spacing w:before="20" w:after="20"/>
              <w:jc w:val="left"/>
              <w:rPr>
                <w:rFonts w:eastAsia="MS Mincho"/>
                <w:lang w:eastAsia="ja-JP"/>
              </w:rPr>
            </w:pPr>
            <w:r w:rsidRPr="00943A5F">
              <w:t>red</w:t>
            </w:r>
            <w:r w:rsidRPr="00943A5F">
              <w:tab/>
              <w:t>0.</w:t>
            </w:r>
            <w:r w:rsidRPr="00943A5F">
              <w:rPr>
                <w:rFonts w:eastAsia="MS Mincho"/>
                <w:lang w:eastAsia="ja-JP"/>
              </w:rPr>
              <w:t>708</w:t>
            </w:r>
            <w:r w:rsidRPr="00943A5F">
              <w:tab/>
              <w:t>0.</w:t>
            </w:r>
            <w:r w:rsidRPr="00943A5F">
              <w:rPr>
                <w:rFonts w:eastAsia="MS Mincho"/>
                <w:lang w:eastAsia="ja-JP"/>
              </w:rPr>
              <w:t>292</w:t>
            </w:r>
          </w:p>
          <w:p w14:paraId="4838D5C7"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 xml:space="preserve">white </w:t>
            </w:r>
            <w:r w:rsidRPr="00943A5F">
              <w:rPr>
                <w:rFonts w:eastAsia="MS Mincho"/>
                <w:lang w:eastAsia="ja-JP"/>
              </w:rPr>
              <w:t>D65</w:t>
            </w:r>
            <w:r w:rsidRPr="00943A5F">
              <w:tab/>
              <w:t>0.31</w:t>
            </w:r>
            <w:r w:rsidRPr="00943A5F">
              <w:rPr>
                <w:rFonts w:eastAsia="MS Mincho"/>
                <w:lang w:eastAsia="ja-JP"/>
              </w:rPr>
              <w:t>27</w:t>
            </w:r>
            <w:r w:rsidRPr="00943A5F">
              <w:tab/>
              <w:t>0.3</w:t>
            </w:r>
            <w:r w:rsidRPr="00943A5F">
              <w:rPr>
                <w:rFonts w:eastAsia="MS Mincho"/>
                <w:lang w:eastAsia="ja-JP"/>
              </w:rPr>
              <w:t>290</w:t>
            </w:r>
          </w:p>
        </w:tc>
        <w:tc>
          <w:tcPr>
            <w:tcW w:w="4231" w:type="dxa"/>
            <w:tcBorders>
              <w:top w:val="single" w:sz="6" w:space="0" w:color="auto"/>
              <w:left w:val="single" w:sz="6" w:space="0" w:color="auto"/>
              <w:bottom w:val="single" w:sz="6" w:space="0" w:color="auto"/>
              <w:right w:val="single" w:sz="6" w:space="0" w:color="auto"/>
            </w:tcBorders>
          </w:tcPr>
          <w:p w14:paraId="476E135A"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rPr>
                <w:rFonts w:eastAsia="MS Mincho"/>
                <w:lang w:eastAsia="ja-JP"/>
              </w:rPr>
              <w:t>Rec. ITU-R BT.</w:t>
            </w:r>
            <w:r>
              <w:rPr>
                <w:rFonts w:eastAsia="MS Mincho"/>
                <w:lang w:eastAsia="ja-JP"/>
              </w:rPr>
              <w:t>2020</w:t>
            </w:r>
          </w:p>
        </w:tc>
      </w:tr>
      <w:tr w:rsidR="009B422E" w:rsidRPr="00943A5F" w14:paraId="491CBE65" w14:textId="77777777" w:rsidTr="00C41A04">
        <w:trPr>
          <w:cantSplit/>
          <w:jc w:val="center"/>
          <w:ins w:id="66" w:author="Chad Fogg" w:date="2014-01-11T02:18:00Z"/>
        </w:trPr>
        <w:tc>
          <w:tcPr>
            <w:tcW w:w="858" w:type="dxa"/>
            <w:tcBorders>
              <w:top w:val="single" w:sz="6" w:space="0" w:color="auto"/>
              <w:left w:val="single" w:sz="6" w:space="0" w:color="auto"/>
              <w:bottom w:val="single" w:sz="6" w:space="0" w:color="auto"/>
              <w:right w:val="single" w:sz="6" w:space="0" w:color="auto"/>
            </w:tcBorders>
          </w:tcPr>
          <w:p w14:paraId="60EF6746" w14:textId="77777777" w:rsidR="009B422E" w:rsidRPr="00943A5F" w:rsidRDefault="009B422E" w:rsidP="00C41A04">
            <w:pPr>
              <w:pStyle w:val="tablecell"/>
              <w:keepNext w:val="0"/>
              <w:keepLines w:val="0"/>
              <w:numPr>
                <w:ilvl w:val="12"/>
                <w:numId w:val="0"/>
              </w:numPr>
              <w:spacing w:before="20" w:after="20"/>
              <w:jc w:val="center"/>
              <w:rPr>
                <w:ins w:id="67" w:author="Chad Fogg" w:date="2014-01-11T02:18:00Z"/>
              </w:rPr>
            </w:pPr>
            <w:ins w:id="68" w:author="Chad Fogg" w:date="2014-01-11T02:18:00Z">
              <w:r w:rsidRPr="00943A5F">
                <w:t>10</w:t>
              </w:r>
            </w:ins>
          </w:p>
        </w:tc>
        <w:tc>
          <w:tcPr>
            <w:tcW w:w="4295" w:type="dxa"/>
            <w:tcBorders>
              <w:top w:val="single" w:sz="6" w:space="0" w:color="auto"/>
              <w:left w:val="single" w:sz="6" w:space="0" w:color="auto"/>
              <w:bottom w:val="single" w:sz="6" w:space="0" w:color="auto"/>
              <w:right w:val="single" w:sz="6" w:space="0" w:color="auto"/>
            </w:tcBorders>
          </w:tcPr>
          <w:p w14:paraId="5B59D84C" w14:textId="77777777" w:rsidR="009B422E" w:rsidRPr="00943A5F" w:rsidRDefault="009B422E" w:rsidP="00C41A04">
            <w:pPr>
              <w:pStyle w:val="tablecell"/>
              <w:numPr>
                <w:ilvl w:val="12"/>
                <w:numId w:val="0"/>
              </w:numPr>
              <w:tabs>
                <w:tab w:val="left" w:pos="1408"/>
                <w:tab w:val="left" w:pos="2401"/>
              </w:tabs>
              <w:spacing w:before="20" w:after="20"/>
              <w:jc w:val="left"/>
              <w:rPr>
                <w:ins w:id="69" w:author="Chad Fogg" w:date="2014-01-11T02:18:00Z"/>
              </w:rPr>
            </w:pPr>
            <w:ins w:id="70" w:author="Chad Fogg" w:date="2014-01-11T02:18:00Z">
              <w:r w:rsidRPr="00943A5F">
                <w:t>primary</w:t>
              </w:r>
              <w:r w:rsidRPr="00943A5F">
                <w:tab/>
                <w:t>x</w:t>
              </w:r>
              <w:r w:rsidRPr="00943A5F">
                <w:tab/>
                <w:t>y</w:t>
              </w:r>
            </w:ins>
          </w:p>
          <w:p w14:paraId="20CBBCB8" w14:textId="26174C06" w:rsidR="009B422E" w:rsidRPr="00943A5F" w:rsidRDefault="004966E4" w:rsidP="00C41A04">
            <w:pPr>
              <w:pStyle w:val="tablecell"/>
              <w:numPr>
                <w:ilvl w:val="12"/>
                <w:numId w:val="0"/>
              </w:numPr>
              <w:tabs>
                <w:tab w:val="left" w:pos="1408"/>
                <w:tab w:val="left" w:pos="2401"/>
              </w:tabs>
              <w:spacing w:before="20" w:after="20"/>
              <w:jc w:val="left"/>
              <w:rPr>
                <w:ins w:id="71" w:author="Chad Fogg" w:date="2014-01-11T02:18:00Z"/>
                <w:rFonts w:eastAsia="MS Mincho"/>
                <w:lang w:eastAsia="ja-JP"/>
              </w:rPr>
            </w:pPr>
            <w:ins w:id="72" w:author="Chad Fogg" w:date="2014-01-12T16:24:00Z">
              <w:r>
                <w:t>Y</w:t>
              </w:r>
            </w:ins>
            <w:ins w:id="73" w:author="Chad Fogg" w:date="2014-01-11T02:18:00Z">
              <w:r w:rsidR="0053695F">
                <w:tab/>
                <w:t>0</w:t>
              </w:r>
              <w:r w:rsidR="000D5D8D">
                <w:t>.0</w:t>
              </w:r>
              <w:r w:rsidR="009B422E" w:rsidRPr="00943A5F">
                <w:tab/>
              </w:r>
              <w:r w:rsidR="000D5D8D">
                <w:t>1</w:t>
              </w:r>
            </w:ins>
            <w:ins w:id="74" w:author="Chad Fogg" w:date="2014-01-12T16:22:00Z">
              <w:r>
                <w:t>.0</w:t>
              </w:r>
            </w:ins>
          </w:p>
          <w:p w14:paraId="4313A1E8" w14:textId="44E82C0C" w:rsidR="009B422E" w:rsidRPr="00943A5F" w:rsidRDefault="004966E4" w:rsidP="00C41A04">
            <w:pPr>
              <w:pStyle w:val="tablecell"/>
              <w:numPr>
                <w:ilvl w:val="12"/>
                <w:numId w:val="0"/>
              </w:numPr>
              <w:tabs>
                <w:tab w:val="left" w:pos="1408"/>
                <w:tab w:val="left" w:pos="2401"/>
              </w:tabs>
              <w:spacing w:before="20" w:after="20"/>
              <w:jc w:val="left"/>
              <w:rPr>
                <w:ins w:id="75" w:author="Chad Fogg" w:date="2014-01-11T02:18:00Z"/>
                <w:rFonts w:eastAsia="MS Mincho"/>
                <w:lang w:eastAsia="ja-JP"/>
              </w:rPr>
            </w:pPr>
            <w:ins w:id="76" w:author="Chad Fogg" w:date="2014-01-12T16:24:00Z">
              <w:r>
                <w:t>Z</w:t>
              </w:r>
            </w:ins>
            <w:ins w:id="77" w:author="Chad Fogg" w:date="2014-01-11T02:18:00Z">
              <w:r w:rsidR="009B422E" w:rsidRPr="00943A5F">
                <w:tab/>
                <w:t>0.</w:t>
              </w:r>
              <w:r w:rsidR="000D5D8D">
                <w:t>0</w:t>
              </w:r>
              <w:r w:rsidR="009B422E" w:rsidRPr="00943A5F">
                <w:tab/>
              </w:r>
              <w:r w:rsidR="000D5D8D">
                <w:t>0.</w:t>
              </w:r>
            </w:ins>
            <w:ins w:id="78" w:author="Chad Fogg" w:date="2014-01-11T11:29:00Z">
              <w:r w:rsidR="000D5D8D">
                <w:t>0</w:t>
              </w:r>
            </w:ins>
          </w:p>
          <w:p w14:paraId="63370A8F" w14:textId="70DD26B3" w:rsidR="009B422E" w:rsidRPr="00943A5F" w:rsidRDefault="004966E4" w:rsidP="00C41A04">
            <w:pPr>
              <w:pStyle w:val="tablecell"/>
              <w:numPr>
                <w:ilvl w:val="12"/>
                <w:numId w:val="0"/>
              </w:numPr>
              <w:tabs>
                <w:tab w:val="left" w:pos="1408"/>
                <w:tab w:val="left" w:pos="2401"/>
              </w:tabs>
              <w:spacing w:before="20" w:after="20"/>
              <w:jc w:val="left"/>
              <w:rPr>
                <w:ins w:id="79" w:author="Chad Fogg" w:date="2014-01-11T02:18:00Z"/>
                <w:rFonts w:eastAsia="MS Mincho"/>
                <w:lang w:eastAsia="ja-JP"/>
              </w:rPr>
            </w:pPr>
            <w:ins w:id="80" w:author="Chad Fogg" w:date="2014-01-12T16:24:00Z">
              <w:r>
                <w:t>X</w:t>
              </w:r>
            </w:ins>
            <w:ins w:id="81" w:author="Chad Fogg" w:date="2014-01-11T02:18:00Z">
              <w:r w:rsidR="000D5D8D">
                <w:tab/>
                <w:t>1.0</w:t>
              </w:r>
              <w:r w:rsidR="000D5D8D">
                <w:tab/>
                <w:t>0.0</w:t>
              </w:r>
            </w:ins>
          </w:p>
          <w:p w14:paraId="519D0284" w14:textId="5DF288EC" w:rsidR="009B422E" w:rsidRPr="00943A5F" w:rsidRDefault="009B422E" w:rsidP="00C41A04">
            <w:pPr>
              <w:pStyle w:val="tablecell"/>
              <w:keepNext w:val="0"/>
              <w:keepLines w:val="0"/>
              <w:numPr>
                <w:ilvl w:val="12"/>
                <w:numId w:val="0"/>
              </w:numPr>
              <w:tabs>
                <w:tab w:val="left" w:pos="1408"/>
                <w:tab w:val="left" w:pos="2401"/>
              </w:tabs>
              <w:spacing w:before="20" w:after="20"/>
              <w:jc w:val="left"/>
              <w:rPr>
                <w:ins w:id="82" w:author="Chad Fogg" w:date="2014-01-11T02:18:00Z"/>
              </w:rPr>
            </w:pPr>
            <w:ins w:id="83" w:author="Chad Fogg" w:date="2014-01-11T02:18:00Z">
              <w:r>
                <w:t>center</w:t>
              </w:r>
              <w:r w:rsidRPr="00943A5F">
                <w:t xml:space="preserve"> </w:t>
              </w:r>
              <w:r>
                <w:rPr>
                  <w:rFonts w:eastAsia="MS Mincho"/>
                  <w:lang w:eastAsia="ja-JP"/>
                </w:rPr>
                <w:t>white</w:t>
              </w:r>
              <w:r w:rsidRPr="00943A5F">
                <w:tab/>
                <w:t>0.</w:t>
              </w:r>
              <w:r w:rsidR="000D5D8D">
                <w:t>333</w:t>
              </w:r>
              <w:r w:rsidRPr="00943A5F">
                <w:tab/>
                <w:t>0.</w:t>
              </w:r>
              <w:r w:rsidR="000D5D8D">
                <w:t>333</w:t>
              </w:r>
            </w:ins>
          </w:p>
        </w:tc>
        <w:tc>
          <w:tcPr>
            <w:tcW w:w="4231" w:type="dxa"/>
            <w:tcBorders>
              <w:top w:val="single" w:sz="6" w:space="0" w:color="auto"/>
              <w:left w:val="single" w:sz="6" w:space="0" w:color="auto"/>
              <w:bottom w:val="single" w:sz="6" w:space="0" w:color="auto"/>
              <w:right w:val="single" w:sz="6" w:space="0" w:color="auto"/>
            </w:tcBorders>
          </w:tcPr>
          <w:p w14:paraId="34788956" w14:textId="77777777" w:rsidR="009B422E" w:rsidRDefault="00C86496" w:rsidP="00C41A04">
            <w:pPr>
              <w:pStyle w:val="tablecell"/>
              <w:keepNext w:val="0"/>
              <w:keepLines w:val="0"/>
              <w:numPr>
                <w:ilvl w:val="12"/>
                <w:numId w:val="0"/>
              </w:numPr>
              <w:tabs>
                <w:tab w:val="left" w:pos="1408"/>
                <w:tab w:val="left" w:pos="2401"/>
              </w:tabs>
              <w:spacing w:before="20" w:after="20"/>
              <w:jc w:val="left"/>
              <w:rPr>
                <w:ins w:id="84" w:author="Chad Fogg" w:date="2014-01-12T16:56:00Z"/>
                <w:lang w:val="en-CA"/>
              </w:rPr>
            </w:pPr>
            <w:ins w:id="85" w:author="Chad Fogg" w:date="2014-01-12T16:50:00Z">
              <w:r w:rsidRPr="00943A5F">
                <w:t xml:space="preserve">Society of Motion Picture and Television Engineers </w:t>
              </w:r>
            </w:ins>
            <w:ins w:id="86" w:author="Chad Fogg" w:date="2014-01-12T16:55:00Z">
              <w:r w:rsidR="00577E67">
                <w:rPr>
                  <w:lang w:val="en-CA"/>
                </w:rPr>
                <w:t xml:space="preserve">ST </w:t>
              </w:r>
            </w:ins>
            <w:ins w:id="87" w:author="Chad Fogg" w:date="2014-01-11T11:28:00Z">
              <w:r>
                <w:rPr>
                  <w:lang w:val="en-CA"/>
                </w:rPr>
                <w:t>428-1</w:t>
              </w:r>
            </w:ins>
          </w:p>
          <w:p w14:paraId="0F765161" w14:textId="090EC5D0" w:rsidR="00577E67" w:rsidRPr="00943A5F" w:rsidRDefault="00577E67" w:rsidP="00C77764">
            <w:pPr>
              <w:pStyle w:val="tablecell"/>
              <w:keepNext w:val="0"/>
              <w:keepLines w:val="0"/>
              <w:numPr>
                <w:ilvl w:val="12"/>
                <w:numId w:val="0"/>
              </w:numPr>
              <w:tabs>
                <w:tab w:val="left" w:pos="1408"/>
                <w:tab w:val="left" w:pos="2401"/>
              </w:tabs>
              <w:spacing w:before="20" w:after="20"/>
              <w:jc w:val="left"/>
              <w:rPr>
                <w:ins w:id="88" w:author="Chad Fogg" w:date="2014-01-11T02:18:00Z"/>
              </w:rPr>
            </w:pPr>
            <w:ins w:id="89" w:author="Chad Fogg" w:date="2014-01-12T16:56:00Z">
              <w:r>
                <w:t>(CIE 1931</w:t>
              </w:r>
            </w:ins>
            <w:ins w:id="90" w:author="Chad Fogg" w:date="2014-01-12T17:05:00Z">
              <w:r w:rsidR="00C77764">
                <w:t xml:space="preserve"> XYZ</w:t>
              </w:r>
            </w:ins>
            <w:ins w:id="91" w:author="Chad Fogg" w:date="2014-01-12T16:56:00Z">
              <w:r>
                <w:t xml:space="preserve"> , </w:t>
              </w:r>
            </w:ins>
            <w:ins w:id="92" w:author="Chad Fogg" w:date="2014-01-12T17:05:00Z">
              <w:r w:rsidR="00C77764">
                <w:t>Digital Cinema</w:t>
              </w:r>
            </w:ins>
            <w:bookmarkStart w:id="93" w:name="_GoBack"/>
            <w:bookmarkEnd w:id="93"/>
            <w:ins w:id="94" w:author="Chad Fogg" w:date="2014-01-12T16:56:00Z">
              <w:r>
                <w:t>)</w:t>
              </w:r>
            </w:ins>
          </w:p>
        </w:tc>
      </w:tr>
      <w:tr w:rsidR="00D02449" w:rsidRPr="00943A5F" w14:paraId="5826C6B7" w14:textId="77777777" w:rsidTr="00C56BB6">
        <w:trPr>
          <w:cantSplit/>
          <w:jc w:val="center"/>
        </w:trPr>
        <w:tc>
          <w:tcPr>
            <w:tcW w:w="858" w:type="dxa"/>
            <w:tcBorders>
              <w:top w:val="single" w:sz="6" w:space="0" w:color="auto"/>
              <w:left w:val="single" w:sz="6" w:space="0" w:color="auto"/>
              <w:bottom w:val="single" w:sz="6" w:space="0" w:color="auto"/>
              <w:right w:val="single" w:sz="6" w:space="0" w:color="auto"/>
            </w:tcBorders>
          </w:tcPr>
          <w:p w14:paraId="62214B7E" w14:textId="6E9A3417" w:rsidR="00D02449" w:rsidRPr="00943A5F" w:rsidRDefault="00D02449" w:rsidP="00C56BB6">
            <w:pPr>
              <w:pStyle w:val="tablecell"/>
              <w:keepNext w:val="0"/>
              <w:keepLines w:val="0"/>
              <w:numPr>
                <w:ilvl w:val="12"/>
                <w:numId w:val="0"/>
              </w:numPr>
              <w:spacing w:before="20" w:after="20"/>
              <w:jc w:val="center"/>
            </w:pPr>
            <w:r w:rsidRPr="00943A5F">
              <w:t>1</w:t>
            </w:r>
            <w:ins w:id="95" w:author="Chad Fogg" w:date="2014-01-11T02:18:00Z">
              <w:r w:rsidR="009B422E">
                <w:t>1</w:t>
              </w:r>
            </w:ins>
            <w:r w:rsidRPr="00943A5F">
              <w:t>..255</w:t>
            </w:r>
          </w:p>
        </w:tc>
        <w:tc>
          <w:tcPr>
            <w:tcW w:w="4295" w:type="dxa"/>
            <w:tcBorders>
              <w:top w:val="single" w:sz="6" w:space="0" w:color="auto"/>
              <w:left w:val="single" w:sz="6" w:space="0" w:color="auto"/>
              <w:bottom w:val="single" w:sz="6" w:space="0" w:color="auto"/>
              <w:right w:val="single" w:sz="6" w:space="0" w:color="auto"/>
            </w:tcBorders>
          </w:tcPr>
          <w:p w14:paraId="325A0E18" w14:textId="77777777" w:rsidR="00D02449" w:rsidRPr="00943A5F" w:rsidRDefault="00D02449" w:rsidP="00C56BB6">
            <w:pPr>
              <w:pStyle w:val="tablecell"/>
              <w:keepNext w:val="0"/>
              <w:keepLines w:val="0"/>
              <w:numPr>
                <w:ilvl w:val="12"/>
                <w:numId w:val="0"/>
              </w:numPr>
              <w:tabs>
                <w:tab w:val="left" w:pos="1408"/>
                <w:tab w:val="left" w:pos="2401"/>
              </w:tabs>
              <w:spacing w:before="20" w:after="20"/>
              <w:jc w:val="left"/>
            </w:pPr>
            <w:r w:rsidRPr="00943A5F">
              <w:t>Reserved</w:t>
            </w:r>
          </w:p>
        </w:tc>
        <w:tc>
          <w:tcPr>
            <w:tcW w:w="4231" w:type="dxa"/>
            <w:tcBorders>
              <w:top w:val="single" w:sz="6" w:space="0" w:color="auto"/>
              <w:left w:val="single" w:sz="6" w:space="0" w:color="auto"/>
              <w:bottom w:val="single" w:sz="6" w:space="0" w:color="auto"/>
              <w:right w:val="single" w:sz="6" w:space="0" w:color="auto"/>
            </w:tcBorders>
          </w:tcPr>
          <w:p w14:paraId="43DB8915" w14:textId="77777777" w:rsidR="00D02449" w:rsidRPr="00943A5F" w:rsidRDefault="00D02449" w:rsidP="00C56BB6">
            <w:pPr>
              <w:pStyle w:val="tablecell"/>
              <w:keepNext w:val="0"/>
              <w:keepLines w:val="0"/>
              <w:numPr>
                <w:ilvl w:val="12"/>
                <w:numId w:val="0"/>
              </w:numPr>
              <w:tabs>
                <w:tab w:val="left" w:pos="1408"/>
                <w:tab w:val="left" w:pos="2401"/>
              </w:tabs>
              <w:spacing w:before="20" w:after="20"/>
              <w:jc w:val="left"/>
            </w:pPr>
            <w:r w:rsidRPr="00943A5F">
              <w:t>For future use by ITU</w:t>
            </w:r>
            <w:r w:rsidRPr="00943A5F">
              <w:noBreakHyphen/>
              <w:t>T | ISO/IEC</w:t>
            </w:r>
          </w:p>
        </w:tc>
      </w:tr>
    </w:tbl>
    <w:p w14:paraId="62A23D62" w14:textId="77777777" w:rsidR="00D02449" w:rsidRPr="00943A5F" w:rsidRDefault="00D02449" w:rsidP="00D02449"/>
    <w:p w14:paraId="0519CFD1" w14:textId="77777777" w:rsidR="00D02449" w:rsidRPr="00943A5F" w:rsidRDefault="00D02449" w:rsidP="00D02449">
      <w:r w:rsidRPr="00943A5F">
        <w:rPr>
          <w:b/>
        </w:rPr>
        <w:t>transfer_characteristics</w:t>
      </w:r>
      <w:r w:rsidRPr="00943A5F">
        <w:t xml:space="preserve"> indicates the opto-electronic transfer characteristic of the source picture as specified in </w:t>
      </w:r>
      <w:r>
        <w:fldChar w:fldCharType="begin" w:fldLock="1"/>
      </w:r>
      <w:r>
        <w:instrText xml:space="preserve"> REF _Ref349228068 \h </w:instrText>
      </w:r>
      <w:r>
        <w:fldChar w:fldCharType="separate"/>
      </w:r>
      <w:r w:rsidRPr="00943A5F">
        <w:t>Table E</w:t>
      </w:r>
      <w:r w:rsidRPr="00943A5F">
        <w:noBreakHyphen/>
      </w:r>
      <w:r>
        <w:t>4</w:t>
      </w:r>
      <w:r>
        <w:fldChar w:fldCharType="end"/>
      </w:r>
      <w:r w:rsidRPr="00943A5F">
        <w:t xml:space="preserve"> as a function of a linear optical intensity input Lc with a nominal real-valued range of 0 to 1.</w:t>
      </w:r>
    </w:p>
    <w:p w14:paraId="4A463807" w14:textId="77777777" w:rsidR="00D02449" w:rsidRPr="00943A5F" w:rsidRDefault="00D02449" w:rsidP="00D02449">
      <w:r w:rsidRPr="00943A5F">
        <w:t>When the transfer_characteristics syntax element is not present, the value of transfer_characteristics is inferred to be equal to 2 (the transfer characteristics are unspecified or are determined by the application).</w:t>
      </w:r>
      <w:r>
        <w:t xml:space="preserve"> Values of </w:t>
      </w:r>
      <w:r w:rsidRPr="00943A5F">
        <w:t xml:space="preserve">transfer_characteristics </w:t>
      </w:r>
      <w:r>
        <w:t xml:space="preserve">that are identified as reserved in </w:t>
      </w:r>
      <w:r>
        <w:fldChar w:fldCharType="begin" w:fldLock="1"/>
      </w:r>
      <w:r>
        <w:instrText xml:space="preserve"> REF _Ref349228068 \h </w:instrText>
      </w:r>
      <w:r>
        <w:fldChar w:fldCharType="separate"/>
      </w:r>
      <w:r w:rsidRPr="00943A5F">
        <w:t>Table E</w:t>
      </w:r>
      <w:r w:rsidRPr="00943A5F">
        <w:noBreakHyphen/>
      </w:r>
      <w:r>
        <w:t>4</w:t>
      </w:r>
      <w:r>
        <w:fldChar w:fldCharType="end"/>
      </w:r>
      <w:r>
        <w:t xml:space="preserve"> are reserved for future use by ITU-T | ISO/IEC and shall not be present in bitstreams conforming to this version of this Specification. Decoders shall interpret reserved values of </w:t>
      </w:r>
      <w:r w:rsidRPr="00943A5F">
        <w:t xml:space="preserve">transfer_characteristics </w:t>
      </w:r>
      <w:r>
        <w:t>as equivalent to the value 2.</w:t>
      </w:r>
    </w:p>
    <w:p w14:paraId="02E039BE" w14:textId="77777777" w:rsidR="00D02449" w:rsidRPr="00943A5F" w:rsidRDefault="00D02449" w:rsidP="00D02449">
      <w:pPr>
        <w:pStyle w:val="Caption"/>
        <w:rPr>
          <w:lang w:val="en-GB"/>
        </w:rPr>
      </w:pPr>
      <w:bookmarkStart w:id="96" w:name="_Ref317018165"/>
      <w:bookmarkStart w:id="97" w:name="_Ref349228068"/>
      <w:bookmarkStart w:id="98" w:name="_Toc363691710"/>
      <w:r w:rsidRPr="00943A5F">
        <w:rPr>
          <w:lang w:val="en-GB"/>
        </w:rPr>
        <w:t>Table E</w:t>
      </w:r>
      <w:r w:rsidRPr="00943A5F">
        <w:rPr>
          <w:lang w:val="en-GB"/>
        </w:rPr>
        <w:noBreakHyphen/>
      </w:r>
      <w:bookmarkEnd w:id="96"/>
      <w:r w:rsidRPr="00943A5F">
        <w:rPr>
          <w:lang w:val="en-GB"/>
        </w:rPr>
        <w:fldChar w:fldCharType="begin" w:fldLock="1"/>
      </w:r>
      <w:r w:rsidRPr="00943A5F">
        <w:rPr>
          <w:lang w:val="en-GB"/>
        </w:rPr>
        <w:instrText xml:space="preserve"> SEQ Table \* ARABIC </w:instrText>
      </w:r>
      <w:r w:rsidRPr="00943A5F">
        <w:rPr>
          <w:lang w:val="en-GB"/>
        </w:rPr>
        <w:fldChar w:fldCharType="separate"/>
      </w:r>
      <w:r>
        <w:rPr>
          <w:lang w:val="en-GB"/>
        </w:rPr>
        <w:t>4</w:t>
      </w:r>
      <w:r w:rsidRPr="00943A5F">
        <w:rPr>
          <w:lang w:val="en-GB"/>
        </w:rPr>
        <w:fldChar w:fldCharType="end"/>
      </w:r>
      <w:bookmarkEnd w:id="97"/>
      <w:r w:rsidRPr="00943A5F">
        <w:rPr>
          <w:lang w:val="en-GB"/>
        </w:rPr>
        <w:t xml:space="preserve"> – Transfer characteristics</w:t>
      </w:r>
      <w:bookmarkEnd w:id="98"/>
    </w:p>
    <w:tbl>
      <w:tblPr>
        <w:tblW w:w="9684" w:type="dxa"/>
        <w:jc w:val="center"/>
        <w:tblLayout w:type="fixed"/>
        <w:tblCellMar>
          <w:left w:w="80" w:type="dxa"/>
          <w:right w:w="80" w:type="dxa"/>
        </w:tblCellMar>
        <w:tblLook w:val="0000" w:firstRow="0" w:lastRow="0" w:firstColumn="0" w:lastColumn="0" w:noHBand="0" w:noVBand="0"/>
      </w:tblPr>
      <w:tblGrid>
        <w:gridCol w:w="780"/>
        <w:gridCol w:w="5875"/>
        <w:gridCol w:w="3029"/>
      </w:tblGrid>
      <w:tr w:rsidR="00D02449" w:rsidRPr="00943A5F" w14:paraId="483EFA20" w14:textId="77777777" w:rsidTr="00C56BB6">
        <w:trPr>
          <w:cantSplit/>
          <w:tblHeader/>
          <w:jc w:val="center"/>
        </w:trPr>
        <w:tc>
          <w:tcPr>
            <w:tcW w:w="780" w:type="dxa"/>
            <w:tcBorders>
              <w:top w:val="single" w:sz="6" w:space="0" w:color="auto"/>
              <w:left w:val="single" w:sz="6" w:space="0" w:color="auto"/>
              <w:bottom w:val="single" w:sz="8" w:space="0" w:color="auto"/>
              <w:right w:val="single" w:sz="6" w:space="0" w:color="auto"/>
            </w:tcBorders>
          </w:tcPr>
          <w:p w14:paraId="6F13CF4A" w14:textId="77777777" w:rsidR="00D02449" w:rsidRPr="00943A5F" w:rsidRDefault="00D02449" w:rsidP="00C56BB6">
            <w:pPr>
              <w:pStyle w:val="Tablehead"/>
              <w:keepNext/>
            </w:pPr>
            <w:r w:rsidRPr="00943A5F">
              <w:t>Value</w:t>
            </w:r>
          </w:p>
        </w:tc>
        <w:tc>
          <w:tcPr>
            <w:tcW w:w="5875" w:type="dxa"/>
            <w:tcBorders>
              <w:top w:val="single" w:sz="6" w:space="0" w:color="auto"/>
              <w:left w:val="single" w:sz="6" w:space="0" w:color="auto"/>
              <w:bottom w:val="single" w:sz="8" w:space="0" w:color="auto"/>
              <w:right w:val="single" w:sz="6" w:space="0" w:color="auto"/>
            </w:tcBorders>
          </w:tcPr>
          <w:p w14:paraId="66043C99" w14:textId="77777777" w:rsidR="00D02449" w:rsidRPr="00943A5F" w:rsidRDefault="00D02449" w:rsidP="00C56BB6">
            <w:pPr>
              <w:pStyle w:val="Tablehead"/>
              <w:keepNext/>
              <w:jc w:val="left"/>
            </w:pPr>
            <w:r w:rsidRPr="00943A5F">
              <w:t>Transfer Characteristic</w:t>
            </w:r>
          </w:p>
        </w:tc>
        <w:tc>
          <w:tcPr>
            <w:tcW w:w="3029" w:type="dxa"/>
            <w:tcBorders>
              <w:top w:val="single" w:sz="6" w:space="0" w:color="auto"/>
              <w:left w:val="single" w:sz="6" w:space="0" w:color="auto"/>
              <w:bottom w:val="single" w:sz="8" w:space="0" w:color="auto"/>
              <w:right w:val="single" w:sz="6" w:space="0" w:color="auto"/>
            </w:tcBorders>
          </w:tcPr>
          <w:p w14:paraId="4B95ADF2" w14:textId="77777777" w:rsidR="00D02449" w:rsidRPr="00943A5F" w:rsidRDefault="00D02449" w:rsidP="00C56BB6">
            <w:pPr>
              <w:pStyle w:val="Tablehead"/>
              <w:keepNext/>
              <w:jc w:val="left"/>
            </w:pPr>
            <w:r w:rsidRPr="00943A5F">
              <w:t>Informative Remark</w:t>
            </w:r>
          </w:p>
        </w:tc>
      </w:tr>
      <w:tr w:rsidR="00D02449" w:rsidRPr="00943A5F" w14:paraId="6BE944DE" w14:textId="77777777" w:rsidTr="00C56BB6">
        <w:trPr>
          <w:cantSplit/>
          <w:jc w:val="center"/>
        </w:trPr>
        <w:tc>
          <w:tcPr>
            <w:tcW w:w="780" w:type="dxa"/>
            <w:tcBorders>
              <w:left w:val="single" w:sz="6" w:space="0" w:color="auto"/>
              <w:bottom w:val="single" w:sz="6" w:space="0" w:color="auto"/>
              <w:right w:val="single" w:sz="6" w:space="0" w:color="auto"/>
            </w:tcBorders>
          </w:tcPr>
          <w:p w14:paraId="330E75F7" w14:textId="77777777" w:rsidR="00D02449" w:rsidRPr="00943A5F" w:rsidRDefault="00D02449" w:rsidP="00C56BB6">
            <w:pPr>
              <w:pStyle w:val="Tabletext0"/>
              <w:keepNext/>
              <w:jc w:val="center"/>
            </w:pPr>
            <w:r w:rsidRPr="00943A5F">
              <w:t>0</w:t>
            </w:r>
          </w:p>
        </w:tc>
        <w:tc>
          <w:tcPr>
            <w:tcW w:w="5875" w:type="dxa"/>
            <w:tcBorders>
              <w:left w:val="single" w:sz="6" w:space="0" w:color="auto"/>
              <w:bottom w:val="single" w:sz="6" w:space="0" w:color="auto"/>
              <w:right w:val="single" w:sz="6" w:space="0" w:color="auto"/>
            </w:tcBorders>
          </w:tcPr>
          <w:p w14:paraId="4CD0647D" w14:textId="77777777" w:rsidR="00D02449" w:rsidRPr="00943A5F" w:rsidRDefault="00D02449" w:rsidP="00C56BB6">
            <w:pPr>
              <w:pStyle w:val="Tabletext0"/>
              <w:keepNext/>
            </w:pPr>
            <w:r w:rsidRPr="00943A5F">
              <w:t>Reserved</w:t>
            </w:r>
          </w:p>
        </w:tc>
        <w:tc>
          <w:tcPr>
            <w:tcW w:w="3029" w:type="dxa"/>
            <w:tcBorders>
              <w:left w:val="single" w:sz="6" w:space="0" w:color="auto"/>
              <w:bottom w:val="single" w:sz="6" w:space="0" w:color="auto"/>
              <w:right w:val="single" w:sz="6" w:space="0" w:color="auto"/>
            </w:tcBorders>
          </w:tcPr>
          <w:p w14:paraId="71ABEE7E" w14:textId="77777777" w:rsidR="00D02449" w:rsidRPr="00943A5F" w:rsidRDefault="00D02449" w:rsidP="00C56BB6">
            <w:pPr>
              <w:pStyle w:val="Tabletext0"/>
              <w:keepNext/>
            </w:pPr>
            <w:r w:rsidRPr="00943A5F">
              <w:t>For future use by ITU</w:t>
            </w:r>
            <w:r w:rsidRPr="00943A5F">
              <w:noBreakHyphen/>
              <w:t>T | ISO/IEC</w:t>
            </w:r>
          </w:p>
        </w:tc>
      </w:tr>
      <w:tr w:rsidR="00D02449" w:rsidRPr="00943A5F" w14:paraId="47A465CC"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6F03E478" w14:textId="77777777" w:rsidR="00D02449" w:rsidRPr="00943A5F" w:rsidRDefault="00D02449" w:rsidP="00C56BB6">
            <w:pPr>
              <w:pStyle w:val="Tabletext0"/>
              <w:keepNext/>
              <w:jc w:val="center"/>
            </w:pPr>
            <w:r w:rsidRPr="00943A5F">
              <w:t>1</w:t>
            </w:r>
          </w:p>
        </w:tc>
        <w:tc>
          <w:tcPr>
            <w:tcW w:w="5875" w:type="dxa"/>
            <w:tcBorders>
              <w:top w:val="single" w:sz="6" w:space="0" w:color="auto"/>
              <w:left w:val="single" w:sz="6" w:space="0" w:color="auto"/>
              <w:bottom w:val="single" w:sz="6" w:space="0" w:color="auto"/>
              <w:right w:val="single" w:sz="6" w:space="0" w:color="auto"/>
            </w:tcBorders>
          </w:tcPr>
          <w:p w14:paraId="0360B81F" w14:textId="77777777" w:rsidR="00D02449" w:rsidRPr="00943A5F" w:rsidRDefault="00D02449" w:rsidP="00C56BB6">
            <w:pPr>
              <w:pStyle w:val="Tabletext0"/>
              <w:keepNext/>
              <w:tabs>
                <w:tab w:val="left" w:pos="3340"/>
              </w:tabs>
            </w:pPr>
            <w:r w:rsidRPr="00943A5F">
              <w:t>V = 1.099 * L</w:t>
            </w:r>
            <w:r w:rsidRPr="00943A5F">
              <w:rPr>
                <w:vertAlign w:val="subscript"/>
              </w:rPr>
              <w:t>c</w:t>
            </w:r>
            <w:r w:rsidRPr="00943A5F">
              <w:rPr>
                <w:position w:val="6"/>
              </w:rPr>
              <w:t xml:space="preserve">0.45 </w:t>
            </w:r>
            <w:r w:rsidRPr="00943A5F">
              <w:t>− 0.099</w:t>
            </w:r>
            <w:r w:rsidRPr="00943A5F">
              <w:tab/>
              <w:t xml:space="preserve">for 1 </w:t>
            </w:r>
            <w:r>
              <w:t xml:space="preserve"> &gt;= </w:t>
            </w:r>
            <w:r w:rsidRPr="00943A5F">
              <w:t xml:space="preserve"> L</w:t>
            </w:r>
            <w:r w:rsidRPr="00943A5F">
              <w:rPr>
                <w:vertAlign w:val="subscript"/>
              </w:rPr>
              <w:t>c</w:t>
            </w:r>
            <w:r w:rsidRPr="00943A5F">
              <w:t xml:space="preserve"> </w:t>
            </w:r>
            <w:r>
              <w:t xml:space="preserve"> &gt;= </w:t>
            </w:r>
            <w:r w:rsidRPr="00943A5F">
              <w:t xml:space="preserve"> 0.018</w:t>
            </w:r>
          </w:p>
          <w:p w14:paraId="30843FB9" w14:textId="77777777" w:rsidR="00D02449" w:rsidRPr="00943A5F" w:rsidRDefault="00D02449" w:rsidP="00C56BB6">
            <w:pPr>
              <w:pStyle w:val="Tabletext0"/>
              <w:keepNext/>
              <w:tabs>
                <w:tab w:val="left" w:pos="3340"/>
              </w:tabs>
            </w:pPr>
            <w:r w:rsidRPr="00943A5F">
              <w:t>V = 4.500 * L</w:t>
            </w:r>
            <w:r w:rsidRPr="00943A5F">
              <w:rPr>
                <w:vertAlign w:val="subscript"/>
              </w:rPr>
              <w:t>c</w:t>
            </w:r>
            <w:r w:rsidRPr="00943A5F">
              <w:tab/>
              <w:t>for 0.018 &gt;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5C8D7A77" w14:textId="77777777" w:rsidR="00D02449" w:rsidRPr="00943A5F" w:rsidRDefault="00D02449" w:rsidP="00C56BB6">
            <w:pPr>
              <w:pStyle w:val="Tabletext0"/>
              <w:keepNext/>
              <w:rPr>
                <w:lang w:eastAsia="ja-JP"/>
              </w:rPr>
            </w:pPr>
            <w:r w:rsidRPr="00943A5F">
              <w:t>Rec. ITU</w:t>
            </w:r>
            <w:r w:rsidRPr="00943A5F">
              <w:noBreakHyphen/>
              <w:t>R BT.709-5</w:t>
            </w:r>
          </w:p>
          <w:p w14:paraId="3AA01467" w14:textId="77777777" w:rsidR="00D02449" w:rsidRPr="00943A5F" w:rsidRDefault="00D02449" w:rsidP="00C56BB6">
            <w:pPr>
              <w:pStyle w:val="Tabletext0"/>
              <w:keepNext/>
              <w:rPr>
                <w:lang w:eastAsia="ja-JP"/>
              </w:rPr>
            </w:pPr>
            <w:r w:rsidRPr="00943A5F">
              <w:rPr>
                <w:lang w:eastAsia="ja-JP"/>
              </w:rPr>
              <w:t>Rec. ITU</w:t>
            </w:r>
            <w:r w:rsidRPr="00943A5F">
              <w:rPr>
                <w:lang w:eastAsia="ja-JP"/>
              </w:rPr>
              <w:noBreakHyphen/>
              <w:t>R BT.1361 conventional colour gamut system</w:t>
            </w:r>
          </w:p>
          <w:p w14:paraId="2A3B7FD9" w14:textId="77777777" w:rsidR="00D02449" w:rsidRPr="00943A5F" w:rsidRDefault="00D02449" w:rsidP="00C56BB6">
            <w:pPr>
              <w:pStyle w:val="Tabletext0"/>
              <w:keepNext/>
              <w:rPr>
                <w:lang w:eastAsia="ja-JP"/>
              </w:rPr>
            </w:pPr>
            <w:r w:rsidRPr="00943A5F">
              <w:rPr>
                <w:lang w:eastAsia="ja-JP"/>
              </w:rPr>
              <w:t>(functionally the same as the value 6)</w:t>
            </w:r>
          </w:p>
        </w:tc>
      </w:tr>
      <w:tr w:rsidR="00D02449" w:rsidRPr="00943A5F" w14:paraId="57956ADA"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08E22545" w14:textId="77777777" w:rsidR="00D02449" w:rsidRPr="00943A5F" w:rsidRDefault="00D02449" w:rsidP="00C56BB6">
            <w:pPr>
              <w:pStyle w:val="Tabletext0"/>
              <w:keepNext/>
              <w:jc w:val="center"/>
            </w:pPr>
            <w:r w:rsidRPr="00943A5F">
              <w:t>2</w:t>
            </w:r>
          </w:p>
        </w:tc>
        <w:tc>
          <w:tcPr>
            <w:tcW w:w="5875" w:type="dxa"/>
            <w:tcBorders>
              <w:top w:val="single" w:sz="6" w:space="0" w:color="auto"/>
              <w:left w:val="single" w:sz="6" w:space="0" w:color="auto"/>
              <w:bottom w:val="single" w:sz="6" w:space="0" w:color="auto"/>
              <w:right w:val="single" w:sz="6" w:space="0" w:color="auto"/>
            </w:tcBorders>
          </w:tcPr>
          <w:p w14:paraId="66BC7998" w14:textId="77777777" w:rsidR="00D02449" w:rsidRPr="00943A5F" w:rsidRDefault="00D02449" w:rsidP="00C56BB6">
            <w:pPr>
              <w:pStyle w:val="Tabletext0"/>
              <w:keepNext/>
            </w:pPr>
            <w:r w:rsidRPr="00943A5F">
              <w:t>Unspecified</w:t>
            </w:r>
          </w:p>
        </w:tc>
        <w:tc>
          <w:tcPr>
            <w:tcW w:w="3029" w:type="dxa"/>
            <w:tcBorders>
              <w:top w:val="single" w:sz="6" w:space="0" w:color="auto"/>
              <w:left w:val="single" w:sz="6" w:space="0" w:color="auto"/>
              <w:bottom w:val="single" w:sz="6" w:space="0" w:color="auto"/>
              <w:right w:val="single" w:sz="6" w:space="0" w:color="auto"/>
            </w:tcBorders>
          </w:tcPr>
          <w:p w14:paraId="67919887" w14:textId="77777777" w:rsidR="00D02449" w:rsidRPr="00943A5F" w:rsidRDefault="00D02449" w:rsidP="00C56BB6">
            <w:pPr>
              <w:pStyle w:val="Tabletext0"/>
              <w:keepNext/>
            </w:pPr>
            <w:r w:rsidRPr="00943A5F">
              <w:t>Image characteristics are unknown or are determined by the application.</w:t>
            </w:r>
          </w:p>
        </w:tc>
      </w:tr>
      <w:tr w:rsidR="00D02449" w:rsidRPr="00943A5F" w14:paraId="4BB784CE"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1A31180C" w14:textId="77777777" w:rsidR="00D02449" w:rsidRPr="00943A5F" w:rsidRDefault="00D02449" w:rsidP="00C56BB6">
            <w:pPr>
              <w:pStyle w:val="Tabletext0"/>
              <w:keepNext/>
              <w:jc w:val="center"/>
            </w:pPr>
            <w:r w:rsidRPr="00943A5F">
              <w:t>3</w:t>
            </w:r>
          </w:p>
        </w:tc>
        <w:tc>
          <w:tcPr>
            <w:tcW w:w="5875" w:type="dxa"/>
            <w:tcBorders>
              <w:top w:val="single" w:sz="6" w:space="0" w:color="auto"/>
              <w:left w:val="single" w:sz="6" w:space="0" w:color="auto"/>
              <w:bottom w:val="single" w:sz="6" w:space="0" w:color="auto"/>
              <w:right w:val="single" w:sz="6" w:space="0" w:color="auto"/>
            </w:tcBorders>
          </w:tcPr>
          <w:p w14:paraId="68743895" w14:textId="77777777" w:rsidR="00D02449" w:rsidRPr="00943A5F" w:rsidRDefault="00D02449" w:rsidP="00C56BB6">
            <w:pPr>
              <w:pStyle w:val="Tabletext0"/>
              <w:keepNext/>
            </w:pPr>
            <w:r w:rsidRPr="00943A5F">
              <w:t>Reserved</w:t>
            </w:r>
          </w:p>
        </w:tc>
        <w:tc>
          <w:tcPr>
            <w:tcW w:w="3029" w:type="dxa"/>
            <w:tcBorders>
              <w:top w:val="single" w:sz="6" w:space="0" w:color="auto"/>
              <w:left w:val="single" w:sz="6" w:space="0" w:color="auto"/>
              <w:bottom w:val="single" w:sz="6" w:space="0" w:color="auto"/>
              <w:right w:val="single" w:sz="6" w:space="0" w:color="auto"/>
            </w:tcBorders>
          </w:tcPr>
          <w:p w14:paraId="4DAB9D1F" w14:textId="77777777" w:rsidR="00D02449" w:rsidRPr="00943A5F" w:rsidRDefault="00D02449" w:rsidP="00C56BB6">
            <w:pPr>
              <w:pStyle w:val="Tabletext0"/>
              <w:keepNext/>
            </w:pPr>
            <w:r w:rsidRPr="00943A5F">
              <w:t>For future use by ITU</w:t>
            </w:r>
            <w:r w:rsidRPr="00943A5F">
              <w:noBreakHyphen/>
              <w:t>T | ISO/IEC</w:t>
            </w:r>
          </w:p>
        </w:tc>
      </w:tr>
      <w:tr w:rsidR="00D02449" w:rsidRPr="00943A5F" w14:paraId="034CA4ED"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5A6EA4CE" w14:textId="77777777" w:rsidR="00D02449" w:rsidRPr="00943A5F" w:rsidRDefault="00D02449" w:rsidP="00C56BB6">
            <w:pPr>
              <w:pStyle w:val="Tabletext0"/>
              <w:keepNext/>
              <w:jc w:val="center"/>
            </w:pPr>
            <w:r w:rsidRPr="00943A5F">
              <w:t>4</w:t>
            </w:r>
          </w:p>
        </w:tc>
        <w:tc>
          <w:tcPr>
            <w:tcW w:w="5875" w:type="dxa"/>
            <w:tcBorders>
              <w:top w:val="single" w:sz="6" w:space="0" w:color="auto"/>
              <w:left w:val="single" w:sz="6" w:space="0" w:color="auto"/>
              <w:bottom w:val="single" w:sz="6" w:space="0" w:color="auto"/>
              <w:right w:val="single" w:sz="6" w:space="0" w:color="auto"/>
            </w:tcBorders>
          </w:tcPr>
          <w:p w14:paraId="61B56819" w14:textId="77777777" w:rsidR="00D02449" w:rsidRPr="00943A5F" w:rsidRDefault="00D02449" w:rsidP="00C56BB6">
            <w:pPr>
              <w:pStyle w:val="Tabletext0"/>
              <w:keepNext/>
            </w:pPr>
            <w:r w:rsidRPr="00943A5F">
              <w:t>Assumed display gamma 2.2</w:t>
            </w:r>
          </w:p>
        </w:tc>
        <w:tc>
          <w:tcPr>
            <w:tcW w:w="3029" w:type="dxa"/>
            <w:tcBorders>
              <w:top w:val="single" w:sz="6" w:space="0" w:color="auto"/>
              <w:left w:val="single" w:sz="6" w:space="0" w:color="auto"/>
              <w:bottom w:val="single" w:sz="6" w:space="0" w:color="auto"/>
              <w:right w:val="single" w:sz="6" w:space="0" w:color="auto"/>
            </w:tcBorders>
          </w:tcPr>
          <w:p w14:paraId="07676B31" w14:textId="77777777" w:rsidR="00D02449" w:rsidRPr="00943A5F" w:rsidRDefault="00D02449" w:rsidP="00C56BB6">
            <w:pPr>
              <w:pStyle w:val="Tabletext0"/>
              <w:keepNext/>
            </w:pPr>
            <w:r w:rsidRPr="00943A5F">
              <w:t>Rec. ITU</w:t>
            </w:r>
            <w:r w:rsidRPr="00943A5F">
              <w:noBreakHyphen/>
              <w:t>R BT.470</w:t>
            </w:r>
            <w:r w:rsidRPr="00943A5F">
              <w:noBreakHyphen/>
              <w:t>6 System M (historical)</w:t>
            </w:r>
          </w:p>
          <w:p w14:paraId="2587DDB1" w14:textId="77777777" w:rsidR="00D02449" w:rsidRPr="00943A5F" w:rsidRDefault="00D02449" w:rsidP="00C56BB6">
            <w:pPr>
              <w:pStyle w:val="Tabletext0"/>
              <w:keepNext/>
            </w:pPr>
            <w:r w:rsidRPr="00943A5F">
              <w:t>United States National Television System Committee 1953 Recommendation for transmission standards for colour television</w:t>
            </w:r>
          </w:p>
          <w:p w14:paraId="68508D30" w14:textId="77777777" w:rsidR="00D02449" w:rsidRPr="00943A5F" w:rsidRDefault="00D02449" w:rsidP="00C56BB6">
            <w:pPr>
              <w:pStyle w:val="Tabletext0"/>
              <w:keepNext/>
            </w:pPr>
            <w:r w:rsidRPr="00943A5F">
              <w:t>United States Federal Communications Commission Title 47 Code of Federal Regulations (2003) 73.682 (a) (20)</w:t>
            </w:r>
          </w:p>
          <w:p w14:paraId="75456BFC" w14:textId="77777777" w:rsidR="00D02449" w:rsidRPr="00943A5F" w:rsidRDefault="00D02449" w:rsidP="00C56BB6">
            <w:pPr>
              <w:pStyle w:val="Tabletext0"/>
              <w:keepNext/>
            </w:pPr>
            <w:r w:rsidRPr="00943A5F">
              <w:t>Rec. ITU</w:t>
            </w:r>
            <w:r w:rsidRPr="00943A5F">
              <w:noBreakHyphen/>
              <w:t>R BT.1700 (2007 revision) 625 PAL and 625 SECAM</w:t>
            </w:r>
          </w:p>
        </w:tc>
      </w:tr>
      <w:tr w:rsidR="00D02449" w:rsidRPr="00943A5F" w14:paraId="230B4B73"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2E5FCDAC" w14:textId="77777777" w:rsidR="00D02449" w:rsidRPr="00943A5F" w:rsidRDefault="00D02449" w:rsidP="00C56BB6">
            <w:pPr>
              <w:pStyle w:val="Tabletext0"/>
              <w:keepNext/>
              <w:jc w:val="center"/>
            </w:pPr>
            <w:r w:rsidRPr="00943A5F">
              <w:t>5</w:t>
            </w:r>
          </w:p>
        </w:tc>
        <w:tc>
          <w:tcPr>
            <w:tcW w:w="5875" w:type="dxa"/>
            <w:tcBorders>
              <w:top w:val="single" w:sz="6" w:space="0" w:color="auto"/>
              <w:left w:val="single" w:sz="6" w:space="0" w:color="auto"/>
              <w:bottom w:val="single" w:sz="6" w:space="0" w:color="auto"/>
              <w:right w:val="single" w:sz="6" w:space="0" w:color="auto"/>
            </w:tcBorders>
          </w:tcPr>
          <w:p w14:paraId="2C621475" w14:textId="77777777" w:rsidR="00D02449" w:rsidRPr="00943A5F" w:rsidRDefault="00D02449" w:rsidP="00C56BB6">
            <w:pPr>
              <w:pStyle w:val="Tabletext0"/>
              <w:keepNext/>
            </w:pPr>
            <w:r w:rsidRPr="00943A5F">
              <w:t>Assumed display gamma 2.8</w:t>
            </w:r>
          </w:p>
        </w:tc>
        <w:tc>
          <w:tcPr>
            <w:tcW w:w="3029" w:type="dxa"/>
            <w:tcBorders>
              <w:top w:val="single" w:sz="6" w:space="0" w:color="auto"/>
              <w:left w:val="single" w:sz="6" w:space="0" w:color="auto"/>
              <w:bottom w:val="single" w:sz="6" w:space="0" w:color="auto"/>
              <w:right w:val="single" w:sz="6" w:space="0" w:color="auto"/>
            </w:tcBorders>
          </w:tcPr>
          <w:p w14:paraId="49B7963C" w14:textId="77777777" w:rsidR="00D02449" w:rsidRPr="00943A5F" w:rsidRDefault="00D02449" w:rsidP="00C56BB6">
            <w:pPr>
              <w:pStyle w:val="Tabletext0"/>
              <w:keepNext/>
            </w:pPr>
            <w:r w:rsidRPr="00943A5F">
              <w:t>Rec. ITU</w:t>
            </w:r>
            <w:r w:rsidRPr="00943A5F">
              <w:noBreakHyphen/>
              <w:t>R BT.470-6 System B, G (historical)</w:t>
            </w:r>
          </w:p>
        </w:tc>
      </w:tr>
      <w:tr w:rsidR="00D02449" w:rsidRPr="00943A5F" w14:paraId="2BFC4C9D"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035A317B" w14:textId="77777777" w:rsidR="00D02449" w:rsidRPr="00943A5F" w:rsidRDefault="00D02449" w:rsidP="00C56BB6">
            <w:pPr>
              <w:pStyle w:val="Tabletext0"/>
              <w:keepNext/>
              <w:jc w:val="center"/>
            </w:pPr>
            <w:r w:rsidRPr="00943A5F">
              <w:t>6</w:t>
            </w:r>
          </w:p>
        </w:tc>
        <w:tc>
          <w:tcPr>
            <w:tcW w:w="5875" w:type="dxa"/>
            <w:tcBorders>
              <w:top w:val="single" w:sz="6" w:space="0" w:color="auto"/>
              <w:left w:val="single" w:sz="6" w:space="0" w:color="auto"/>
              <w:bottom w:val="single" w:sz="6" w:space="0" w:color="auto"/>
              <w:right w:val="single" w:sz="6" w:space="0" w:color="auto"/>
            </w:tcBorders>
          </w:tcPr>
          <w:p w14:paraId="3628DFBA" w14:textId="77777777" w:rsidR="00D02449" w:rsidRPr="00943A5F" w:rsidRDefault="00D02449" w:rsidP="00C56BB6">
            <w:pPr>
              <w:pStyle w:val="Tabletext0"/>
              <w:keepNext/>
              <w:tabs>
                <w:tab w:val="left" w:pos="3340"/>
              </w:tabs>
            </w:pPr>
            <w:r w:rsidRPr="00943A5F">
              <w:t>V = 1.099 * L</w:t>
            </w:r>
            <w:r w:rsidRPr="00943A5F">
              <w:rPr>
                <w:vertAlign w:val="subscript"/>
              </w:rPr>
              <w:t>c</w:t>
            </w:r>
            <w:r w:rsidRPr="00943A5F">
              <w:rPr>
                <w:position w:val="6"/>
              </w:rPr>
              <w:t>0.45</w:t>
            </w:r>
            <w:r w:rsidRPr="00943A5F">
              <w:t xml:space="preserve"> − 0.099 </w:t>
            </w:r>
            <w:r w:rsidRPr="00943A5F">
              <w:tab/>
              <w:t xml:space="preserve">for 1 </w:t>
            </w:r>
            <w:r>
              <w:t xml:space="preserve"> &gt;= </w:t>
            </w:r>
            <w:r w:rsidRPr="00943A5F">
              <w:t xml:space="preserve"> L</w:t>
            </w:r>
            <w:r w:rsidRPr="00943A5F">
              <w:rPr>
                <w:vertAlign w:val="subscript"/>
              </w:rPr>
              <w:t>c</w:t>
            </w:r>
            <w:r w:rsidRPr="00943A5F">
              <w:t xml:space="preserve"> </w:t>
            </w:r>
            <w:r>
              <w:t xml:space="preserve"> &gt;= </w:t>
            </w:r>
            <w:r w:rsidRPr="00943A5F">
              <w:t xml:space="preserve"> 0.018</w:t>
            </w:r>
          </w:p>
          <w:p w14:paraId="591BA435" w14:textId="77777777" w:rsidR="00D02449" w:rsidRPr="00943A5F" w:rsidRDefault="00D02449" w:rsidP="00C56BB6">
            <w:pPr>
              <w:pStyle w:val="Tabletext0"/>
              <w:keepNext/>
              <w:tabs>
                <w:tab w:val="left" w:pos="3340"/>
              </w:tabs>
            </w:pPr>
            <w:r w:rsidRPr="00943A5F">
              <w:t>V = 4.500 * L</w:t>
            </w:r>
            <w:r w:rsidRPr="00943A5F">
              <w:rPr>
                <w:vertAlign w:val="subscript"/>
              </w:rPr>
              <w:t>c</w:t>
            </w:r>
            <w:r w:rsidRPr="00943A5F">
              <w:tab/>
              <w:t>for 0.018 &gt;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14776397" w14:textId="77777777" w:rsidR="00D02449" w:rsidRPr="00943A5F" w:rsidRDefault="00D02449" w:rsidP="00C56BB6">
            <w:pPr>
              <w:pStyle w:val="Tabletext0"/>
            </w:pPr>
            <w:r w:rsidRPr="00943A5F">
              <w:t>Rec. ITU</w:t>
            </w:r>
            <w:r w:rsidRPr="00943A5F">
              <w:noBreakHyphen/>
              <w:t>R BT.601</w:t>
            </w:r>
            <w:r w:rsidRPr="00943A5F">
              <w:noBreakHyphen/>
              <w:t>6 525 or 625</w:t>
            </w:r>
          </w:p>
          <w:p w14:paraId="433465A2" w14:textId="77777777" w:rsidR="00D02449" w:rsidRPr="00943A5F" w:rsidRDefault="00D02449" w:rsidP="00C56BB6">
            <w:pPr>
              <w:pStyle w:val="Tabletext0"/>
            </w:pPr>
            <w:r w:rsidRPr="00943A5F">
              <w:t>Rec. ITU</w:t>
            </w:r>
            <w:r w:rsidRPr="00943A5F">
              <w:noBreakHyphen/>
              <w:t>R BT.1358 525 or 625</w:t>
            </w:r>
          </w:p>
          <w:p w14:paraId="4C2BC028" w14:textId="77777777" w:rsidR="00D02449" w:rsidRPr="00943A5F" w:rsidRDefault="00D02449" w:rsidP="00C56BB6">
            <w:pPr>
              <w:pStyle w:val="Tabletext0"/>
            </w:pPr>
            <w:r w:rsidRPr="00943A5F">
              <w:t>Rec. ITU</w:t>
            </w:r>
            <w:r w:rsidRPr="00943A5F">
              <w:noBreakHyphen/>
              <w:t>R BT.1700 NTSC</w:t>
            </w:r>
          </w:p>
          <w:p w14:paraId="4577A33C" w14:textId="77777777" w:rsidR="00D02449" w:rsidRPr="00943A5F" w:rsidRDefault="00D02449" w:rsidP="00C56BB6">
            <w:pPr>
              <w:pStyle w:val="Tabletext0"/>
            </w:pPr>
            <w:r w:rsidRPr="00943A5F">
              <w:t>Society of Motion Picture and Television Engineers 170M (2004)</w:t>
            </w:r>
          </w:p>
          <w:p w14:paraId="19BE136F" w14:textId="77777777" w:rsidR="00D02449" w:rsidRPr="00943A5F" w:rsidRDefault="00D02449" w:rsidP="00C56BB6">
            <w:pPr>
              <w:pStyle w:val="Tabletext0"/>
            </w:pPr>
            <w:r w:rsidRPr="00943A5F">
              <w:t>(functionally the same as the value 1)</w:t>
            </w:r>
          </w:p>
        </w:tc>
      </w:tr>
      <w:tr w:rsidR="00D02449" w:rsidRPr="00943A5F" w14:paraId="5F25F00C"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0913DADC" w14:textId="77777777" w:rsidR="00D02449" w:rsidRPr="00943A5F" w:rsidRDefault="00D02449" w:rsidP="00C56BB6">
            <w:pPr>
              <w:pStyle w:val="Tabletext0"/>
              <w:keepNext/>
              <w:jc w:val="center"/>
            </w:pPr>
            <w:r w:rsidRPr="00943A5F">
              <w:t>7</w:t>
            </w:r>
          </w:p>
        </w:tc>
        <w:tc>
          <w:tcPr>
            <w:tcW w:w="5875" w:type="dxa"/>
            <w:tcBorders>
              <w:top w:val="single" w:sz="6" w:space="0" w:color="auto"/>
              <w:left w:val="single" w:sz="6" w:space="0" w:color="auto"/>
              <w:bottom w:val="single" w:sz="6" w:space="0" w:color="auto"/>
              <w:right w:val="single" w:sz="6" w:space="0" w:color="auto"/>
            </w:tcBorders>
          </w:tcPr>
          <w:p w14:paraId="59BFE9C2" w14:textId="77777777" w:rsidR="00D02449" w:rsidRPr="00943A5F" w:rsidRDefault="00D02449" w:rsidP="00C56BB6">
            <w:pPr>
              <w:pStyle w:val="Tabletext0"/>
              <w:keepNext/>
              <w:tabs>
                <w:tab w:val="left" w:pos="3340"/>
              </w:tabs>
            </w:pPr>
            <w:r w:rsidRPr="00943A5F">
              <w:t>V = 1.1115 * L</w:t>
            </w:r>
            <w:r w:rsidRPr="00943A5F">
              <w:rPr>
                <w:vertAlign w:val="subscript"/>
              </w:rPr>
              <w:t>c</w:t>
            </w:r>
            <w:r w:rsidRPr="00943A5F">
              <w:rPr>
                <w:position w:val="6"/>
              </w:rPr>
              <w:t>0.45</w:t>
            </w:r>
            <w:r w:rsidRPr="00943A5F">
              <w:t xml:space="preserve"> − 0.1115</w:t>
            </w:r>
            <w:r w:rsidRPr="00943A5F">
              <w:tab/>
              <w:t xml:space="preserve">for 1 </w:t>
            </w:r>
            <w:r>
              <w:t xml:space="preserve"> &gt;= </w:t>
            </w:r>
            <w:r w:rsidRPr="00943A5F">
              <w:t xml:space="preserve"> L</w:t>
            </w:r>
            <w:r w:rsidRPr="00943A5F">
              <w:rPr>
                <w:vertAlign w:val="subscript"/>
              </w:rPr>
              <w:t>c</w:t>
            </w:r>
            <w:r w:rsidRPr="00943A5F">
              <w:t xml:space="preserve"> </w:t>
            </w:r>
            <w:r>
              <w:t xml:space="preserve"> &gt;= </w:t>
            </w:r>
            <w:r w:rsidRPr="00943A5F">
              <w:t xml:space="preserve"> 0.0228</w:t>
            </w:r>
          </w:p>
          <w:p w14:paraId="3277AE64" w14:textId="77777777" w:rsidR="00D02449" w:rsidRPr="00943A5F" w:rsidRDefault="00D02449" w:rsidP="00C56BB6">
            <w:pPr>
              <w:pStyle w:val="Tabletext0"/>
              <w:keepNext/>
              <w:tabs>
                <w:tab w:val="left" w:pos="3340"/>
              </w:tabs>
            </w:pPr>
            <w:r w:rsidRPr="00943A5F">
              <w:t>V = 4.0 * L</w:t>
            </w:r>
            <w:r w:rsidRPr="00943A5F">
              <w:rPr>
                <w:vertAlign w:val="subscript"/>
              </w:rPr>
              <w:t>c</w:t>
            </w:r>
            <w:r w:rsidRPr="00943A5F">
              <w:tab/>
              <w:t>for 0.0228 &gt;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3469EFEC" w14:textId="77777777" w:rsidR="00D02449" w:rsidRPr="00943A5F" w:rsidRDefault="00D02449" w:rsidP="00C56BB6">
            <w:pPr>
              <w:pStyle w:val="Tabletext0"/>
              <w:keepNext/>
            </w:pPr>
            <w:r w:rsidRPr="00943A5F">
              <w:t>Society of Motion Picture and Television Engineers 240M (1999)</w:t>
            </w:r>
          </w:p>
        </w:tc>
      </w:tr>
      <w:tr w:rsidR="00D02449" w:rsidRPr="00943A5F" w14:paraId="561A4516"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4D76E8DB" w14:textId="77777777" w:rsidR="00D02449" w:rsidRPr="00943A5F" w:rsidRDefault="00D02449" w:rsidP="00C56BB6">
            <w:pPr>
              <w:pStyle w:val="Tabletext0"/>
              <w:keepNext/>
              <w:jc w:val="center"/>
            </w:pPr>
            <w:r w:rsidRPr="00943A5F">
              <w:t>8</w:t>
            </w:r>
          </w:p>
        </w:tc>
        <w:tc>
          <w:tcPr>
            <w:tcW w:w="5875" w:type="dxa"/>
            <w:tcBorders>
              <w:top w:val="single" w:sz="6" w:space="0" w:color="auto"/>
              <w:left w:val="single" w:sz="6" w:space="0" w:color="auto"/>
              <w:bottom w:val="single" w:sz="6" w:space="0" w:color="auto"/>
              <w:right w:val="single" w:sz="6" w:space="0" w:color="auto"/>
            </w:tcBorders>
          </w:tcPr>
          <w:p w14:paraId="65CFF3FF" w14:textId="77777777" w:rsidR="00D02449" w:rsidRPr="00943A5F" w:rsidRDefault="00D02449" w:rsidP="00C56BB6">
            <w:pPr>
              <w:pStyle w:val="Tabletext0"/>
              <w:keepNext/>
              <w:tabs>
                <w:tab w:val="left" w:pos="3340"/>
              </w:tabs>
            </w:pPr>
            <w:r w:rsidRPr="00943A5F">
              <w:t>V = L</w:t>
            </w:r>
            <w:r w:rsidRPr="00943A5F">
              <w:rPr>
                <w:vertAlign w:val="subscript"/>
              </w:rPr>
              <w:t>c</w:t>
            </w:r>
            <w:r w:rsidRPr="00943A5F">
              <w:tab/>
              <w:t>for 1</w:t>
            </w:r>
            <w:r>
              <w:t xml:space="preserve"> </w:t>
            </w:r>
            <w:r w:rsidRPr="00943A5F">
              <w:t>&gt;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75D060B0" w14:textId="77777777" w:rsidR="00D02449" w:rsidRPr="00943A5F" w:rsidRDefault="00D02449" w:rsidP="00C56BB6">
            <w:pPr>
              <w:pStyle w:val="Tabletext0"/>
              <w:keepNext/>
            </w:pPr>
            <w:r w:rsidRPr="00943A5F">
              <w:t>Linear transfer characteristics</w:t>
            </w:r>
          </w:p>
        </w:tc>
      </w:tr>
      <w:tr w:rsidR="00D02449" w:rsidRPr="00943A5F" w14:paraId="4839DD87"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48D92E4A" w14:textId="77777777" w:rsidR="00D02449" w:rsidRPr="00943A5F" w:rsidRDefault="00D02449" w:rsidP="00C56BB6">
            <w:pPr>
              <w:pStyle w:val="Tabletext0"/>
              <w:keepNext/>
              <w:jc w:val="center"/>
            </w:pPr>
            <w:r w:rsidRPr="00943A5F">
              <w:t>9</w:t>
            </w:r>
          </w:p>
        </w:tc>
        <w:tc>
          <w:tcPr>
            <w:tcW w:w="5875" w:type="dxa"/>
            <w:tcBorders>
              <w:top w:val="single" w:sz="6" w:space="0" w:color="auto"/>
              <w:left w:val="single" w:sz="6" w:space="0" w:color="auto"/>
              <w:bottom w:val="single" w:sz="6" w:space="0" w:color="auto"/>
              <w:right w:val="single" w:sz="6" w:space="0" w:color="auto"/>
            </w:tcBorders>
          </w:tcPr>
          <w:p w14:paraId="4ED1A9CB" w14:textId="77777777" w:rsidR="00D02449" w:rsidRPr="00943A5F" w:rsidRDefault="00D02449" w:rsidP="00C56BB6">
            <w:pPr>
              <w:pStyle w:val="Tabletext0"/>
              <w:keepNext/>
              <w:tabs>
                <w:tab w:val="left" w:pos="3340"/>
              </w:tabs>
            </w:pPr>
            <w:r w:rsidRPr="00943A5F">
              <w:t>V = 1.0 + Log10( L</w:t>
            </w:r>
            <w:r w:rsidRPr="00943A5F">
              <w:rPr>
                <w:vertAlign w:val="subscript"/>
              </w:rPr>
              <w:t>c</w:t>
            </w:r>
            <w:r w:rsidRPr="00943A5F">
              <w:t> ) </w:t>
            </w:r>
            <w:r w:rsidRPr="00943A5F">
              <w:rPr>
                <w:szCs w:val="18"/>
              </w:rPr>
              <w:sym w:font="Symbol" w:char="F0B8"/>
            </w:r>
            <w:r w:rsidRPr="00943A5F">
              <w:t xml:space="preserve"> 2 </w:t>
            </w:r>
            <w:r w:rsidRPr="00943A5F">
              <w:rPr>
                <w:rFonts w:eastAsia="?l?r ??’c"/>
              </w:rPr>
              <w:tab/>
            </w:r>
            <w:r w:rsidRPr="00943A5F">
              <w:t>for 1</w:t>
            </w:r>
            <w:r>
              <w:t xml:space="preserve"> </w:t>
            </w:r>
            <w:r w:rsidRPr="00943A5F">
              <w:t xml:space="preserve">&gt;= </w:t>
            </w:r>
            <w:r>
              <w:t xml:space="preserve"> </w:t>
            </w:r>
            <w:r w:rsidRPr="00943A5F">
              <w:t>L</w:t>
            </w:r>
            <w:r w:rsidRPr="00943A5F">
              <w:rPr>
                <w:vertAlign w:val="subscript"/>
              </w:rPr>
              <w:t>c</w:t>
            </w:r>
            <w:r w:rsidRPr="00943A5F">
              <w:t xml:space="preserve"> </w:t>
            </w:r>
            <w:r>
              <w:t xml:space="preserve"> </w:t>
            </w:r>
            <w:r w:rsidRPr="00943A5F">
              <w:t>&gt;=</w:t>
            </w:r>
            <w:r>
              <w:t xml:space="preserve"> </w:t>
            </w:r>
            <w:r w:rsidRPr="00943A5F">
              <w:t xml:space="preserve"> 0.01</w:t>
            </w:r>
          </w:p>
          <w:p w14:paraId="5C6BB393" w14:textId="77777777" w:rsidR="00D02449" w:rsidRPr="00943A5F" w:rsidRDefault="00D02449" w:rsidP="00C56BB6">
            <w:pPr>
              <w:pStyle w:val="Tabletext0"/>
              <w:keepNext/>
              <w:tabs>
                <w:tab w:val="left" w:pos="3340"/>
              </w:tabs>
            </w:pPr>
            <w:r w:rsidRPr="00943A5F">
              <w:t>V = 0.0</w:t>
            </w:r>
            <w:r w:rsidRPr="00943A5F">
              <w:rPr>
                <w:rFonts w:eastAsia="?l?r ??’c"/>
              </w:rPr>
              <w:tab/>
            </w:r>
            <w:r w:rsidRPr="00943A5F">
              <w:t>for 0.01</w:t>
            </w:r>
            <w:r>
              <w:t xml:space="preserve"> </w:t>
            </w:r>
            <w:r w:rsidRPr="00943A5F">
              <w:t>&gt; L</w:t>
            </w:r>
            <w:r w:rsidRPr="00943A5F">
              <w:rPr>
                <w:vertAlign w:val="subscript"/>
              </w:rPr>
              <w:t>c</w:t>
            </w:r>
            <w:r w:rsidRPr="00943A5F">
              <w:t xml:space="preserve"> </w:t>
            </w:r>
            <w:r>
              <w:t xml:space="preserve"> </w:t>
            </w:r>
            <w:r w:rsidRPr="00943A5F">
              <w:t xml:space="preserve">&gt;= </w:t>
            </w:r>
            <w:r>
              <w:t xml:space="preserve"> </w:t>
            </w:r>
            <w:r w:rsidRPr="00943A5F">
              <w:t>0</w:t>
            </w:r>
          </w:p>
        </w:tc>
        <w:tc>
          <w:tcPr>
            <w:tcW w:w="3029" w:type="dxa"/>
            <w:tcBorders>
              <w:top w:val="single" w:sz="6" w:space="0" w:color="auto"/>
              <w:left w:val="single" w:sz="6" w:space="0" w:color="auto"/>
              <w:bottom w:val="single" w:sz="6" w:space="0" w:color="auto"/>
              <w:right w:val="single" w:sz="6" w:space="0" w:color="auto"/>
            </w:tcBorders>
          </w:tcPr>
          <w:p w14:paraId="2AD4FEA6" w14:textId="77777777" w:rsidR="00D02449" w:rsidRPr="00943A5F" w:rsidRDefault="00D02449" w:rsidP="00C56BB6">
            <w:pPr>
              <w:pStyle w:val="Tabletext0"/>
              <w:keepNext/>
            </w:pPr>
            <w:r w:rsidRPr="00943A5F">
              <w:t>Logarithmic transfer characteristic (100:1 range)</w:t>
            </w:r>
          </w:p>
        </w:tc>
      </w:tr>
      <w:tr w:rsidR="00D02449" w:rsidRPr="00943A5F" w14:paraId="1708EE87"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6EF458DC" w14:textId="77777777" w:rsidR="00D02449" w:rsidRPr="00943A5F" w:rsidRDefault="00D02449" w:rsidP="00C56BB6">
            <w:pPr>
              <w:pStyle w:val="Tabletext0"/>
              <w:keepNext/>
              <w:jc w:val="center"/>
              <w:rPr>
                <w:szCs w:val="18"/>
              </w:rPr>
            </w:pPr>
            <w:r w:rsidRPr="00943A5F">
              <w:rPr>
                <w:szCs w:val="18"/>
              </w:rPr>
              <w:t>10</w:t>
            </w:r>
          </w:p>
        </w:tc>
        <w:tc>
          <w:tcPr>
            <w:tcW w:w="5875" w:type="dxa"/>
            <w:tcBorders>
              <w:top w:val="single" w:sz="6" w:space="0" w:color="auto"/>
              <w:left w:val="single" w:sz="6" w:space="0" w:color="auto"/>
              <w:bottom w:val="single" w:sz="6" w:space="0" w:color="auto"/>
              <w:right w:val="single" w:sz="6" w:space="0" w:color="auto"/>
            </w:tcBorders>
          </w:tcPr>
          <w:p w14:paraId="2F01E171" w14:textId="77777777" w:rsidR="00D02449" w:rsidRPr="00943A5F" w:rsidRDefault="00D02449" w:rsidP="00C56BB6">
            <w:pPr>
              <w:pStyle w:val="Tabletext0"/>
              <w:keepNext/>
              <w:tabs>
                <w:tab w:val="left" w:pos="3340"/>
              </w:tabs>
              <w:rPr>
                <w:szCs w:val="18"/>
              </w:rPr>
            </w:pPr>
            <w:r w:rsidRPr="00943A5F">
              <w:rPr>
                <w:szCs w:val="18"/>
              </w:rPr>
              <w:t>V = 1.0 + Log10( </w:t>
            </w:r>
            <w:r w:rsidRPr="00943A5F">
              <w:t>L</w:t>
            </w:r>
            <w:r w:rsidRPr="00943A5F">
              <w:rPr>
                <w:vertAlign w:val="subscript"/>
              </w:rPr>
              <w:t>c</w:t>
            </w:r>
            <w:r w:rsidRPr="00943A5F">
              <w:rPr>
                <w:szCs w:val="18"/>
              </w:rPr>
              <w:t xml:space="preserve"> ) </w:t>
            </w:r>
            <w:r w:rsidRPr="00943A5F">
              <w:rPr>
                <w:szCs w:val="18"/>
              </w:rPr>
              <w:sym w:font="Symbol" w:char="F0B8"/>
            </w:r>
            <w:r w:rsidRPr="00943A5F">
              <w:rPr>
                <w:szCs w:val="18"/>
              </w:rPr>
              <w:t xml:space="preserve"> 2.5 </w:t>
            </w:r>
            <w:r w:rsidRPr="00943A5F">
              <w:rPr>
                <w:rFonts w:eastAsia="?l?r ??’c"/>
                <w:szCs w:val="18"/>
              </w:rPr>
              <w:tab/>
            </w:r>
            <w:r w:rsidRPr="00943A5F">
              <w:rPr>
                <w:szCs w:val="18"/>
              </w:rPr>
              <w:t xml:space="preserve">for 1 </w:t>
            </w:r>
            <w:r w:rsidRPr="00943A5F">
              <w:t>&gt;=</w:t>
            </w:r>
            <w:r w:rsidRPr="00943A5F">
              <w:rPr>
                <w:szCs w:val="18"/>
              </w:rPr>
              <w:t xml:space="preserve"> </w:t>
            </w:r>
            <w:r w:rsidRPr="00943A5F">
              <w:t>L</w:t>
            </w:r>
            <w:r w:rsidRPr="00943A5F">
              <w:rPr>
                <w:vertAlign w:val="subscript"/>
              </w:rPr>
              <w:t>c</w:t>
            </w:r>
            <w:r w:rsidRPr="00943A5F">
              <w:rPr>
                <w:szCs w:val="18"/>
              </w:rPr>
              <w:t xml:space="preserve"> </w:t>
            </w:r>
            <w:r w:rsidRPr="00943A5F">
              <w:t>&gt;=</w:t>
            </w:r>
            <w:r w:rsidRPr="00943A5F">
              <w:rPr>
                <w:szCs w:val="18"/>
              </w:rPr>
              <w:t xml:space="preserve"> Sqrt( 10 ) </w:t>
            </w:r>
            <w:r w:rsidRPr="00943A5F">
              <w:rPr>
                <w:szCs w:val="18"/>
              </w:rPr>
              <w:sym w:font="Symbol" w:char="F0B8"/>
            </w:r>
            <w:r w:rsidRPr="00943A5F">
              <w:rPr>
                <w:szCs w:val="18"/>
              </w:rPr>
              <w:t> 1000</w:t>
            </w:r>
          </w:p>
          <w:p w14:paraId="763266B7" w14:textId="77777777" w:rsidR="00D02449" w:rsidRPr="00943A5F" w:rsidRDefault="00D02449" w:rsidP="00C56BB6">
            <w:pPr>
              <w:pStyle w:val="Tabletext0"/>
              <w:keepNext/>
              <w:tabs>
                <w:tab w:val="left" w:pos="3340"/>
              </w:tabs>
              <w:rPr>
                <w:szCs w:val="18"/>
              </w:rPr>
            </w:pPr>
            <w:r w:rsidRPr="00943A5F">
              <w:rPr>
                <w:szCs w:val="18"/>
              </w:rPr>
              <w:t>V = 0.0</w:t>
            </w:r>
            <w:r w:rsidRPr="00943A5F">
              <w:rPr>
                <w:rFonts w:eastAsia="?l?r ??’c"/>
                <w:szCs w:val="18"/>
              </w:rPr>
              <w:tab/>
            </w:r>
            <w:r w:rsidRPr="00943A5F">
              <w:rPr>
                <w:szCs w:val="18"/>
              </w:rPr>
              <w:t>for Sqrt( 10 ) </w:t>
            </w:r>
            <w:r w:rsidRPr="00943A5F">
              <w:rPr>
                <w:szCs w:val="18"/>
              </w:rPr>
              <w:sym w:font="Symbol" w:char="F0B8"/>
            </w:r>
            <w:r w:rsidRPr="00943A5F">
              <w:rPr>
                <w:szCs w:val="18"/>
              </w:rPr>
              <w:t xml:space="preserve"> 1000 &gt; </w:t>
            </w:r>
            <w:r w:rsidRPr="00943A5F">
              <w:t>L</w:t>
            </w:r>
            <w:r w:rsidRPr="00943A5F">
              <w:rPr>
                <w:vertAlign w:val="subscript"/>
              </w:rPr>
              <w:t>c</w:t>
            </w:r>
            <w:r w:rsidRPr="00943A5F">
              <w:t xml:space="preserve"> </w:t>
            </w:r>
            <w:r>
              <w:t xml:space="preserve"> &gt;= </w:t>
            </w:r>
            <w:r w:rsidRPr="00943A5F">
              <w:rPr>
                <w:szCs w:val="18"/>
              </w:rPr>
              <w:t xml:space="preserve"> 0</w:t>
            </w:r>
          </w:p>
        </w:tc>
        <w:tc>
          <w:tcPr>
            <w:tcW w:w="3029" w:type="dxa"/>
            <w:tcBorders>
              <w:top w:val="single" w:sz="6" w:space="0" w:color="auto"/>
              <w:left w:val="single" w:sz="6" w:space="0" w:color="auto"/>
              <w:bottom w:val="single" w:sz="6" w:space="0" w:color="auto"/>
              <w:right w:val="single" w:sz="6" w:space="0" w:color="auto"/>
            </w:tcBorders>
          </w:tcPr>
          <w:p w14:paraId="069B834E" w14:textId="77777777" w:rsidR="00D02449" w:rsidRPr="00943A5F" w:rsidRDefault="00D02449" w:rsidP="00C56BB6">
            <w:pPr>
              <w:pStyle w:val="Tabletext0"/>
              <w:keepNext/>
              <w:rPr>
                <w:szCs w:val="18"/>
              </w:rPr>
            </w:pPr>
            <w:r w:rsidRPr="00943A5F">
              <w:rPr>
                <w:szCs w:val="18"/>
              </w:rPr>
              <w:t>Logarithmic transfer characteristic (100 * Sqrt( 10 ) : 1 range)</w:t>
            </w:r>
          </w:p>
        </w:tc>
      </w:tr>
      <w:tr w:rsidR="00D02449" w:rsidRPr="00943A5F" w14:paraId="6C416D3A"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4CB36471" w14:textId="77777777" w:rsidR="00D02449" w:rsidRPr="00943A5F" w:rsidRDefault="00D02449" w:rsidP="00C56BB6">
            <w:pPr>
              <w:pStyle w:val="Tabletext0"/>
              <w:keepNext/>
              <w:jc w:val="center"/>
              <w:rPr>
                <w:szCs w:val="18"/>
              </w:rPr>
            </w:pPr>
            <w:r w:rsidRPr="00943A5F">
              <w:rPr>
                <w:szCs w:val="18"/>
                <w:lang w:eastAsia="ja-JP"/>
              </w:rPr>
              <w:t>11</w:t>
            </w:r>
          </w:p>
        </w:tc>
        <w:tc>
          <w:tcPr>
            <w:tcW w:w="5875" w:type="dxa"/>
            <w:tcBorders>
              <w:top w:val="single" w:sz="6" w:space="0" w:color="auto"/>
              <w:left w:val="single" w:sz="6" w:space="0" w:color="auto"/>
              <w:bottom w:val="single" w:sz="6" w:space="0" w:color="auto"/>
              <w:right w:val="single" w:sz="6" w:space="0" w:color="auto"/>
            </w:tcBorders>
          </w:tcPr>
          <w:p w14:paraId="1921341F" w14:textId="77777777" w:rsidR="00D02449" w:rsidRPr="00943A5F" w:rsidRDefault="00D02449" w:rsidP="00C56BB6">
            <w:pPr>
              <w:pStyle w:val="Tabletext0"/>
              <w:keepNext/>
              <w:tabs>
                <w:tab w:val="left" w:pos="3340"/>
              </w:tabs>
              <w:spacing w:before="80"/>
              <w:rPr>
                <w:szCs w:val="18"/>
              </w:rPr>
            </w:pPr>
            <w:r w:rsidRPr="00943A5F">
              <w:rPr>
                <w:szCs w:val="18"/>
              </w:rPr>
              <w:t xml:space="preserve">V = 1.099 * </w:t>
            </w:r>
            <w:r w:rsidRPr="00943A5F">
              <w:t>L</w:t>
            </w:r>
            <w:r w:rsidRPr="00943A5F">
              <w:rPr>
                <w:vertAlign w:val="subscript"/>
              </w:rPr>
              <w:t>c</w:t>
            </w:r>
            <w:r w:rsidRPr="00943A5F">
              <w:rPr>
                <w:position w:val="6"/>
              </w:rPr>
              <w:t>0.45</w:t>
            </w:r>
            <w:r w:rsidRPr="00943A5F">
              <w:rPr>
                <w:szCs w:val="18"/>
              </w:rPr>
              <w:t xml:space="preserve"> − 0.099</w:t>
            </w:r>
            <w:r w:rsidRPr="00943A5F">
              <w:rPr>
                <w:szCs w:val="18"/>
              </w:rPr>
              <w:tab/>
              <w:t xml:space="preserve">for </w:t>
            </w:r>
            <w:r w:rsidRPr="00943A5F">
              <w:t>L</w:t>
            </w:r>
            <w:r w:rsidRPr="00943A5F">
              <w:rPr>
                <w:vertAlign w:val="subscript"/>
              </w:rPr>
              <w:t>c</w:t>
            </w:r>
            <w:r w:rsidRPr="00943A5F">
              <w:rPr>
                <w:szCs w:val="18"/>
              </w:rPr>
              <w:t xml:space="preserve"> </w:t>
            </w:r>
            <w:r>
              <w:rPr>
                <w:szCs w:val="18"/>
              </w:rPr>
              <w:t xml:space="preserve"> &gt;= </w:t>
            </w:r>
            <w:r w:rsidRPr="00943A5F">
              <w:rPr>
                <w:szCs w:val="18"/>
              </w:rPr>
              <w:t xml:space="preserve"> 0.018</w:t>
            </w:r>
          </w:p>
          <w:p w14:paraId="29D94069" w14:textId="77777777" w:rsidR="00D02449" w:rsidRPr="00943A5F" w:rsidRDefault="00D02449" w:rsidP="00C56BB6">
            <w:pPr>
              <w:pStyle w:val="Tabletext0"/>
              <w:keepNext/>
              <w:tabs>
                <w:tab w:val="left" w:pos="3340"/>
              </w:tabs>
              <w:rPr>
                <w:szCs w:val="18"/>
              </w:rPr>
            </w:pPr>
            <w:r w:rsidRPr="00943A5F">
              <w:rPr>
                <w:szCs w:val="18"/>
              </w:rPr>
              <w:t xml:space="preserve">V = 4.500 * </w:t>
            </w:r>
            <w:r w:rsidRPr="00943A5F">
              <w:t>L</w:t>
            </w:r>
            <w:r w:rsidRPr="00943A5F">
              <w:rPr>
                <w:vertAlign w:val="subscript"/>
              </w:rPr>
              <w:t>c</w:t>
            </w:r>
            <w:r w:rsidRPr="00943A5F">
              <w:rPr>
                <w:szCs w:val="18"/>
              </w:rPr>
              <w:tab/>
              <w:t xml:space="preserve">for 0.018 &gt; </w:t>
            </w:r>
            <w:r w:rsidRPr="00943A5F">
              <w:t>L</w:t>
            </w:r>
            <w:r w:rsidRPr="00943A5F">
              <w:rPr>
                <w:vertAlign w:val="subscript"/>
              </w:rPr>
              <w:t>c</w:t>
            </w:r>
            <w:r w:rsidRPr="00943A5F">
              <w:rPr>
                <w:szCs w:val="18"/>
              </w:rPr>
              <w:t xml:space="preserve"> &gt; −0.018</w:t>
            </w:r>
          </w:p>
          <w:p w14:paraId="0E88CA00" w14:textId="77777777" w:rsidR="00D02449" w:rsidRPr="00943A5F" w:rsidRDefault="00D02449" w:rsidP="00C56BB6">
            <w:pPr>
              <w:pStyle w:val="Tabletext0"/>
              <w:keepNext/>
              <w:tabs>
                <w:tab w:val="left" w:pos="3340"/>
              </w:tabs>
              <w:spacing w:before="80"/>
              <w:rPr>
                <w:szCs w:val="18"/>
              </w:rPr>
            </w:pPr>
            <w:r w:rsidRPr="00943A5F">
              <w:rPr>
                <w:szCs w:val="18"/>
              </w:rPr>
              <w:t>V = −1.099 * ( −</w:t>
            </w:r>
            <w:r w:rsidRPr="00943A5F">
              <w:t>L</w:t>
            </w:r>
            <w:r w:rsidRPr="00943A5F">
              <w:rPr>
                <w:vertAlign w:val="subscript"/>
              </w:rPr>
              <w:t>c</w:t>
            </w:r>
            <w:r w:rsidRPr="00943A5F">
              <w:rPr>
                <w:szCs w:val="18"/>
              </w:rPr>
              <w:t xml:space="preserve"> )</w:t>
            </w:r>
            <w:r w:rsidRPr="00943A5F">
              <w:rPr>
                <w:position w:val="6"/>
              </w:rPr>
              <w:t>0.45</w:t>
            </w:r>
            <w:r w:rsidRPr="00943A5F">
              <w:rPr>
                <w:szCs w:val="18"/>
              </w:rPr>
              <w:t xml:space="preserve"> + 0.099</w:t>
            </w:r>
            <w:r w:rsidRPr="00943A5F">
              <w:rPr>
                <w:szCs w:val="18"/>
              </w:rPr>
              <w:tab/>
              <w:t xml:space="preserve">for −0.018 </w:t>
            </w:r>
            <w:r>
              <w:rPr>
                <w:szCs w:val="18"/>
              </w:rPr>
              <w:t xml:space="preserve"> &gt;= </w:t>
            </w:r>
            <w:r w:rsidRPr="00943A5F">
              <w:rPr>
                <w:szCs w:val="18"/>
              </w:rPr>
              <w:t xml:space="preserve"> </w:t>
            </w:r>
            <w:r w:rsidRPr="00943A5F">
              <w:t>L</w:t>
            </w:r>
            <w:r w:rsidRPr="00943A5F">
              <w:rPr>
                <w:vertAlign w:val="subscript"/>
              </w:rPr>
              <w:t>c</w:t>
            </w:r>
          </w:p>
        </w:tc>
        <w:tc>
          <w:tcPr>
            <w:tcW w:w="3029" w:type="dxa"/>
            <w:tcBorders>
              <w:top w:val="single" w:sz="6" w:space="0" w:color="auto"/>
              <w:left w:val="single" w:sz="6" w:space="0" w:color="auto"/>
              <w:bottom w:val="single" w:sz="6" w:space="0" w:color="auto"/>
              <w:right w:val="single" w:sz="6" w:space="0" w:color="auto"/>
            </w:tcBorders>
          </w:tcPr>
          <w:p w14:paraId="30BA0AEA" w14:textId="77777777" w:rsidR="00D02449" w:rsidRPr="00943A5F" w:rsidRDefault="00D02449" w:rsidP="00C56BB6">
            <w:pPr>
              <w:pStyle w:val="Tabletext0"/>
              <w:keepNext/>
              <w:rPr>
                <w:szCs w:val="18"/>
              </w:rPr>
            </w:pPr>
            <w:r w:rsidRPr="00943A5F">
              <w:rPr>
                <w:szCs w:val="18"/>
                <w:lang w:eastAsia="ja-JP"/>
              </w:rPr>
              <w:t>IEC 61966-2-4</w:t>
            </w:r>
          </w:p>
        </w:tc>
      </w:tr>
      <w:tr w:rsidR="00D02449" w:rsidRPr="00943A5F" w14:paraId="35353821"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25082915" w14:textId="77777777" w:rsidR="00D02449" w:rsidRPr="00943A5F" w:rsidRDefault="00D02449" w:rsidP="00C56BB6">
            <w:pPr>
              <w:pStyle w:val="Tabletext0"/>
              <w:keepNext/>
              <w:jc w:val="center"/>
              <w:rPr>
                <w:szCs w:val="18"/>
              </w:rPr>
            </w:pPr>
            <w:r w:rsidRPr="00943A5F">
              <w:rPr>
                <w:szCs w:val="18"/>
                <w:lang w:eastAsia="ja-JP"/>
              </w:rPr>
              <w:t>12</w:t>
            </w:r>
          </w:p>
        </w:tc>
        <w:tc>
          <w:tcPr>
            <w:tcW w:w="5875" w:type="dxa"/>
            <w:tcBorders>
              <w:top w:val="single" w:sz="6" w:space="0" w:color="auto"/>
              <w:left w:val="single" w:sz="6" w:space="0" w:color="auto"/>
              <w:bottom w:val="single" w:sz="6" w:space="0" w:color="auto"/>
              <w:right w:val="single" w:sz="6" w:space="0" w:color="auto"/>
            </w:tcBorders>
          </w:tcPr>
          <w:p w14:paraId="451CCA65" w14:textId="77777777" w:rsidR="00D02449" w:rsidRPr="00943A5F" w:rsidRDefault="00D02449" w:rsidP="00C56BB6">
            <w:pPr>
              <w:pStyle w:val="Tabletext0"/>
              <w:keepNext/>
              <w:tabs>
                <w:tab w:val="left" w:pos="3340"/>
              </w:tabs>
              <w:spacing w:before="80"/>
              <w:rPr>
                <w:szCs w:val="18"/>
              </w:rPr>
            </w:pPr>
            <w:r w:rsidRPr="00943A5F">
              <w:rPr>
                <w:szCs w:val="18"/>
              </w:rPr>
              <w:t xml:space="preserve">V = 1.099 * </w:t>
            </w:r>
            <w:r w:rsidRPr="00943A5F">
              <w:t>L</w:t>
            </w:r>
            <w:r w:rsidRPr="00943A5F">
              <w:rPr>
                <w:vertAlign w:val="subscript"/>
              </w:rPr>
              <w:t>c</w:t>
            </w:r>
            <w:r w:rsidRPr="00943A5F">
              <w:rPr>
                <w:position w:val="6"/>
              </w:rPr>
              <w:t>0.45</w:t>
            </w:r>
            <w:r w:rsidRPr="00943A5F">
              <w:rPr>
                <w:szCs w:val="18"/>
              </w:rPr>
              <w:t xml:space="preserve"> − 0.099</w:t>
            </w:r>
            <w:r w:rsidRPr="00943A5F">
              <w:rPr>
                <w:szCs w:val="18"/>
              </w:rPr>
              <w:tab/>
              <w:t xml:space="preserve">for 1.33 &gt; </w:t>
            </w:r>
            <w:r w:rsidRPr="00943A5F">
              <w:t>L</w:t>
            </w:r>
            <w:r w:rsidRPr="00943A5F">
              <w:rPr>
                <w:vertAlign w:val="subscript"/>
              </w:rPr>
              <w:t>c</w:t>
            </w:r>
            <w:r w:rsidRPr="00943A5F">
              <w:rPr>
                <w:szCs w:val="18"/>
              </w:rPr>
              <w:t xml:space="preserve"> </w:t>
            </w:r>
            <w:r>
              <w:rPr>
                <w:szCs w:val="18"/>
              </w:rPr>
              <w:t xml:space="preserve"> &gt;= </w:t>
            </w:r>
            <w:r w:rsidRPr="00943A5F">
              <w:rPr>
                <w:szCs w:val="18"/>
              </w:rPr>
              <w:t xml:space="preserve"> 0.018</w:t>
            </w:r>
          </w:p>
          <w:p w14:paraId="7C8D4E45" w14:textId="77777777" w:rsidR="00D02449" w:rsidRPr="00943A5F" w:rsidRDefault="00D02449" w:rsidP="00C56BB6">
            <w:pPr>
              <w:pStyle w:val="Tabletext0"/>
              <w:keepNext/>
              <w:tabs>
                <w:tab w:val="left" w:pos="3340"/>
              </w:tabs>
              <w:rPr>
                <w:szCs w:val="18"/>
              </w:rPr>
            </w:pPr>
            <w:r w:rsidRPr="00943A5F">
              <w:rPr>
                <w:szCs w:val="18"/>
              </w:rPr>
              <w:t xml:space="preserve">V = 4.500 * </w:t>
            </w:r>
            <w:r w:rsidRPr="00943A5F">
              <w:t>L</w:t>
            </w:r>
            <w:r w:rsidRPr="00943A5F">
              <w:rPr>
                <w:vertAlign w:val="subscript"/>
              </w:rPr>
              <w:t>c</w:t>
            </w:r>
            <w:r w:rsidRPr="00943A5F">
              <w:rPr>
                <w:szCs w:val="18"/>
              </w:rPr>
              <w:tab/>
              <w:t xml:space="preserve">for 0.018 &gt; </w:t>
            </w:r>
            <w:r w:rsidRPr="00943A5F">
              <w:t>L</w:t>
            </w:r>
            <w:r w:rsidRPr="00943A5F">
              <w:rPr>
                <w:vertAlign w:val="subscript"/>
              </w:rPr>
              <w:t>c</w:t>
            </w:r>
            <w:r w:rsidRPr="00943A5F">
              <w:rPr>
                <w:szCs w:val="18"/>
              </w:rPr>
              <w:t xml:space="preserve"> </w:t>
            </w:r>
            <w:r>
              <w:rPr>
                <w:szCs w:val="18"/>
              </w:rPr>
              <w:t xml:space="preserve"> &gt;= </w:t>
            </w:r>
            <w:r w:rsidRPr="00943A5F">
              <w:rPr>
                <w:szCs w:val="18"/>
              </w:rPr>
              <w:t xml:space="preserve"> −0.0045</w:t>
            </w:r>
          </w:p>
          <w:p w14:paraId="54009524" w14:textId="77777777" w:rsidR="00D02449" w:rsidRPr="00943A5F" w:rsidRDefault="00D02449" w:rsidP="00C56BB6">
            <w:pPr>
              <w:pStyle w:val="Tabletext0"/>
              <w:keepNext/>
              <w:tabs>
                <w:tab w:val="left" w:pos="3340"/>
              </w:tabs>
              <w:spacing w:before="80"/>
              <w:rPr>
                <w:szCs w:val="18"/>
              </w:rPr>
            </w:pPr>
            <w:r w:rsidRPr="00943A5F">
              <w:rPr>
                <w:szCs w:val="18"/>
              </w:rPr>
              <w:t xml:space="preserve">V = −( 1.099 * ( −4 * </w:t>
            </w:r>
            <w:r w:rsidRPr="00943A5F">
              <w:t>L</w:t>
            </w:r>
            <w:r w:rsidRPr="00943A5F">
              <w:rPr>
                <w:vertAlign w:val="subscript"/>
              </w:rPr>
              <w:t>c</w:t>
            </w:r>
            <w:r w:rsidRPr="00943A5F">
              <w:rPr>
                <w:szCs w:val="18"/>
              </w:rPr>
              <w:t xml:space="preserve"> )</w:t>
            </w:r>
            <w:r w:rsidRPr="00943A5F">
              <w:rPr>
                <w:position w:val="6"/>
              </w:rPr>
              <w:t>0.45</w:t>
            </w:r>
            <w:r w:rsidRPr="00943A5F">
              <w:rPr>
                <w:szCs w:val="18"/>
              </w:rPr>
              <w:t xml:space="preserve"> − 0.099 ) </w:t>
            </w:r>
            <w:r w:rsidRPr="00943A5F">
              <w:rPr>
                <w:szCs w:val="18"/>
              </w:rPr>
              <w:sym w:font="Symbol" w:char="F0B8"/>
            </w:r>
            <w:r w:rsidRPr="00943A5F">
              <w:rPr>
                <w:szCs w:val="18"/>
              </w:rPr>
              <w:t xml:space="preserve"> 4</w:t>
            </w:r>
            <w:r w:rsidRPr="00943A5F">
              <w:rPr>
                <w:szCs w:val="18"/>
              </w:rPr>
              <w:tab/>
              <w:t xml:space="preserve">for −0.0045 &gt; </w:t>
            </w:r>
            <w:r w:rsidRPr="00943A5F">
              <w:t>L</w:t>
            </w:r>
            <w:r w:rsidRPr="00943A5F">
              <w:rPr>
                <w:vertAlign w:val="subscript"/>
              </w:rPr>
              <w:t>c</w:t>
            </w:r>
            <w:r w:rsidRPr="00943A5F">
              <w:rPr>
                <w:szCs w:val="18"/>
              </w:rPr>
              <w:t xml:space="preserve"> </w:t>
            </w:r>
            <w:r>
              <w:rPr>
                <w:szCs w:val="18"/>
              </w:rPr>
              <w:t xml:space="preserve"> &gt;= </w:t>
            </w:r>
            <w:r w:rsidRPr="00943A5F">
              <w:rPr>
                <w:szCs w:val="18"/>
              </w:rPr>
              <w:t xml:space="preserve"> −0.25</w:t>
            </w:r>
          </w:p>
        </w:tc>
        <w:tc>
          <w:tcPr>
            <w:tcW w:w="3029" w:type="dxa"/>
            <w:tcBorders>
              <w:top w:val="single" w:sz="6" w:space="0" w:color="auto"/>
              <w:left w:val="single" w:sz="6" w:space="0" w:color="auto"/>
              <w:bottom w:val="single" w:sz="6" w:space="0" w:color="auto"/>
              <w:right w:val="single" w:sz="6" w:space="0" w:color="auto"/>
            </w:tcBorders>
          </w:tcPr>
          <w:p w14:paraId="35666B75" w14:textId="77777777" w:rsidR="00D02449" w:rsidRPr="00943A5F" w:rsidRDefault="00D02449" w:rsidP="00C56BB6">
            <w:pPr>
              <w:pStyle w:val="Tabletext0"/>
              <w:keepNext/>
              <w:rPr>
                <w:szCs w:val="18"/>
              </w:rPr>
            </w:pPr>
            <w:r w:rsidRPr="00943A5F">
              <w:rPr>
                <w:szCs w:val="18"/>
              </w:rPr>
              <w:t>Rec. ITU</w:t>
            </w:r>
            <w:r w:rsidRPr="00943A5F">
              <w:rPr>
                <w:szCs w:val="18"/>
              </w:rPr>
              <w:noBreakHyphen/>
              <w:t>R</w:t>
            </w:r>
            <w:r w:rsidRPr="00943A5F">
              <w:rPr>
                <w:szCs w:val="18"/>
                <w:lang w:eastAsia="ja-JP"/>
              </w:rPr>
              <w:t xml:space="preserve"> </w:t>
            </w:r>
            <w:r w:rsidRPr="00943A5F">
              <w:rPr>
                <w:szCs w:val="18"/>
              </w:rPr>
              <w:t>BT.</w:t>
            </w:r>
            <w:r w:rsidRPr="00943A5F">
              <w:rPr>
                <w:szCs w:val="18"/>
                <w:lang w:eastAsia="ja-JP"/>
              </w:rPr>
              <w:t>1361 extended colour gamut system</w:t>
            </w:r>
          </w:p>
        </w:tc>
      </w:tr>
      <w:tr w:rsidR="00D02449" w:rsidRPr="00943A5F" w14:paraId="3453EDFB"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55B70E8C" w14:textId="77777777" w:rsidR="00D02449" w:rsidRPr="00943A5F" w:rsidRDefault="00D02449" w:rsidP="00C56BB6">
            <w:pPr>
              <w:pStyle w:val="Tabletext0"/>
              <w:keepNext/>
              <w:jc w:val="center"/>
              <w:rPr>
                <w:szCs w:val="18"/>
                <w:lang w:eastAsia="ja-JP"/>
              </w:rPr>
            </w:pPr>
            <w:r>
              <w:rPr>
                <w:szCs w:val="18"/>
                <w:lang w:eastAsia="ja-JP"/>
              </w:rPr>
              <w:t>13</w:t>
            </w:r>
          </w:p>
        </w:tc>
        <w:tc>
          <w:tcPr>
            <w:tcW w:w="5875" w:type="dxa"/>
            <w:tcBorders>
              <w:top w:val="single" w:sz="6" w:space="0" w:color="auto"/>
              <w:left w:val="single" w:sz="6" w:space="0" w:color="auto"/>
              <w:bottom w:val="single" w:sz="6" w:space="0" w:color="auto"/>
              <w:right w:val="single" w:sz="6" w:space="0" w:color="auto"/>
            </w:tcBorders>
          </w:tcPr>
          <w:p w14:paraId="6AB5F26A" w14:textId="77777777" w:rsidR="00D02449" w:rsidRPr="00943A5F" w:rsidRDefault="00D02449" w:rsidP="00C56BB6">
            <w:pPr>
              <w:pStyle w:val="Tabletext0"/>
              <w:keepNext/>
              <w:tabs>
                <w:tab w:val="left" w:pos="3340"/>
              </w:tabs>
              <w:rPr>
                <w:rFonts w:eastAsia="MS Mincho"/>
                <w:lang w:eastAsia="ja-JP"/>
              </w:rPr>
            </w:pPr>
            <w:r>
              <w:rPr>
                <w:szCs w:val="18"/>
              </w:rPr>
              <w:t xml:space="preserve">V = 1.055 * </w:t>
            </w:r>
            <w:r w:rsidRPr="00943A5F">
              <w:t>L</w:t>
            </w:r>
            <w:r w:rsidRPr="00943A5F">
              <w:rPr>
                <w:vertAlign w:val="subscript"/>
              </w:rPr>
              <w:t>c</w:t>
            </w:r>
            <w:r>
              <w:rPr>
                <w:position w:val="6"/>
              </w:rPr>
              <w:t>( 1 </w:t>
            </w:r>
            <w:r w:rsidRPr="002A63B4">
              <w:rPr>
                <w:position w:val="6"/>
                <w:szCs w:val="18"/>
              </w:rPr>
              <w:sym w:font="Symbol" w:char="F0B8"/>
            </w:r>
            <w:r>
              <w:rPr>
                <w:position w:val="6"/>
                <w:szCs w:val="18"/>
              </w:rPr>
              <w:t> 2</w:t>
            </w:r>
            <w:r w:rsidRPr="00943A5F">
              <w:rPr>
                <w:position w:val="6"/>
              </w:rPr>
              <w:t>.4</w:t>
            </w:r>
            <w:r>
              <w:rPr>
                <w:position w:val="6"/>
              </w:rPr>
              <w:t> )</w:t>
            </w:r>
            <w:r w:rsidRPr="00943A5F">
              <w:t xml:space="preserve"> − </w:t>
            </w:r>
            <w:r w:rsidRPr="00943A5F">
              <w:rPr>
                <w:rFonts w:eastAsia="MS Mincho"/>
                <w:szCs w:val="22"/>
                <w:lang w:eastAsia="ja-JP"/>
              </w:rPr>
              <w:t>0.0</w:t>
            </w:r>
            <w:r>
              <w:rPr>
                <w:rFonts w:eastAsia="MS Mincho"/>
                <w:szCs w:val="22"/>
                <w:lang w:eastAsia="ja-JP"/>
              </w:rPr>
              <w:t>55</w:t>
            </w:r>
            <w:r w:rsidRPr="00943A5F">
              <w:t xml:space="preserve"> </w:t>
            </w:r>
            <w:r w:rsidRPr="00943A5F">
              <w:tab/>
              <w:t xml:space="preserve">for 1 </w:t>
            </w:r>
            <w:r>
              <w:t xml:space="preserve"> &gt;= </w:t>
            </w:r>
            <w:r w:rsidRPr="00943A5F">
              <w:t xml:space="preserve"> L</w:t>
            </w:r>
            <w:r w:rsidRPr="00943A5F">
              <w:rPr>
                <w:vertAlign w:val="subscript"/>
              </w:rPr>
              <w:t>c</w:t>
            </w:r>
            <w:r w:rsidRPr="00943A5F">
              <w:t xml:space="preserve"> </w:t>
            </w:r>
            <w:r>
              <w:t xml:space="preserve"> &gt;=  </w:t>
            </w:r>
            <w:r>
              <w:rPr>
                <w:rFonts w:eastAsia="MS Mincho"/>
                <w:lang w:eastAsia="ja-JP"/>
              </w:rPr>
              <w:t>0.0031308</w:t>
            </w:r>
          </w:p>
          <w:p w14:paraId="6121B960" w14:textId="77777777" w:rsidR="00D02449" w:rsidRPr="00943A5F" w:rsidRDefault="00D02449" w:rsidP="00C56BB6">
            <w:pPr>
              <w:pStyle w:val="Tabletext0"/>
              <w:keepNext/>
              <w:tabs>
                <w:tab w:val="left" w:pos="3340"/>
              </w:tabs>
              <w:spacing w:before="80"/>
              <w:rPr>
                <w:szCs w:val="18"/>
              </w:rPr>
            </w:pPr>
            <w:r>
              <w:rPr>
                <w:szCs w:val="18"/>
              </w:rPr>
              <w:t xml:space="preserve">V = 12.92 * </w:t>
            </w:r>
            <w:r w:rsidRPr="00943A5F">
              <w:t>L</w:t>
            </w:r>
            <w:r w:rsidRPr="00943A5F">
              <w:rPr>
                <w:vertAlign w:val="subscript"/>
              </w:rPr>
              <w:t>c</w:t>
            </w:r>
            <w:r>
              <w:rPr>
                <w:vertAlign w:val="subscript"/>
              </w:rPr>
              <w:tab/>
            </w:r>
            <w:r w:rsidRPr="00943A5F">
              <w:t xml:space="preserve">for  </w:t>
            </w:r>
            <w:r>
              <w:rPr>
                <w:rFonts w:eastAsia="MS Mincho"/>
                <w:lang w:eastAsia="ja-JP"/>
              </w:rPr>
              <w:t xml:space="preserve">0.0031308 </w:t>
            </w:r>
            <w:r w:rsidRPr="00943A5F">
              <w:t>&gt;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65D19527" w14:textId="77777777" w:rsidR="00D02449" w:rsidRPr="00943A5F" w:rsidRDefault="00D02449" w:rsidP="00C56BB6">
            <w:pPr>
              <w:pStyle w:val="Tabletext0"/>
              <w:keepNext/>
              <w:rPr>
                <w:szCs w:val="18"/>
              </w:rPr>
            </w:pPr>
            <w:r w:rsidRPr="00E17EA5">
              <w:rPr>
                <w:szCs w:val="18"/>
              </w:rPr>
              <w:t>IEC 61966-2-1 (sRGB or sYCC)</w:t>
            </w:r>
          </w:p>
        </w:tc>
      </w:tr>
      <w:tr w:rsidR="00D02449" w:rsidRPr="00943A5F" w14:paraId="1B15DC41"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12DD96D8" w14:textId="77777777" w:rsidR="00D02449" w:rsidRPr="00943A5F" w:rsidRDefault="00D02449" w:rsidP="00C56BB6">
            <w:pPr>
              <w:pStyle w:val="Tabletext0"/>
              <w:keepNext/>
              <w:jc w:val="center"/>
              <w:rPr>
                <w:szCs w:val="18"/>
                <w:lang w:eastAsia="ja-JP"/>
              </w:rPr>
            </w:pPr>
            <w:r w:rsidRPr="00943A5F">
              <w:rPr>
                <w:szCs w:val="18"/>
                <w:lang w:eastAsia="ja-JP"/>
              </w:rPr>
              <w:t>1</w:t>
            </w:r>
            <w:r>
              <w:rPr>
                <w:szCs w:val="18"/>
                <w:lang w:eastAsia="ja-JP"/>
              </w:rPr>
              <w:t>4</w:t>
            </w:r>
          </w:p>
        </w:tc>
        <w:tc>
          <w:tcPr>
            <w:tcW w:w="5875" w:type="dxa"/>
            <w:tcBorders>
              <w:top w:val="single" w:sz="6" w:space="0" w:color="auto"/>
              <w:left w:val="single" w:sz="6" w:space="0" w:color="auto"/>
              <w:bottom w:val="single" w:sz="6" w:space="0" w:color="auto"/>
              <w:right w:val="single" w:sz="6" w:space="0" w:color="auto"/>
            </w:tcBorders>
          </w:tcPr>
          <w:p w14:paraId="59F09C15" w14:textId="77777777" w:rsidR="00D02449" w:rsidRPr="00943A5F" w:rsidRDefault="00D02449" w:rsidP="00C56BB6">
            <w:pPr>
              <w:pStyle w:val="Tabletext0"/>
              <w:keepNext/>
              <w:tabs>
                <w:tab w:val="left" w:pos="3340"/>
              </w:tabs>
              <w:rPr>
                <w:rFonts w:eastAsia="MS Mincho"/>
                <w:lang w:eastAsia="ja-JP"/>
              </w:rPr>
            </w:pPr>
            <w:r w:rsidRPr="00943A5F">
              <w:t>V =</w:t>
            </w:r>
            <w:r w:rsidRPr="00943A5F">
              <w:rPr>
                <w:rFonts w:eastAsia="MS Mincho"/>
                <w:szCs w:val="22"/>
                <w:lang w:eastAsia="ja-JP"/>
              </w:rPr>
              <w:t>1.099</w:t>
            </w:r>
            <w:r>
              <w:rPr>
                <w:rFonts w:eastAsia="MS Mincho"/>
                <w:szCs w:val="22"/>
                <w:lang w:eastAsia="ja-JP"/>
              </w:rPr>
              <w:t xml:space="preserve"> </w:t>
            </w:r>
            <w:r w:rsidRPr="00943A5F">
              <w:t>* L</w:t>
            </w:r>
            <w:r w:rsidRPr="00943A5F">
              <w:rPr>
                <w:vertAlign w:val="subscript"/>
              </w:rPr>
              <w:t>c</w:t>
            </w:r>
            <w:r w:rsidRPr="00943A5F">
              <w:rPr>
                <w:position w:val="6"/>
              </w:rPr>
              <w:t>0.45</w:t>
            </w:r>
            <w:r w:rsidRPr="00943A5F">
              <w:t xml:space="preserve"> − </w:t>
            </w:r>
            <w:r w:rsidRPr="00943A5F">
              <w:rPr>
                <w:rFonts w:eastAsia="MS Mincho"/>
                <w:szCs w:val="22"/>
                <w:lang w:eastAsia="ja-JP"/>
              </w:rPr>
              <w:t>0.099</w:t>
            </w:r>
            <w:r w:rsidRPr="00943A5F">
              <w:tab/>
              <w:t xml:space="preserve">for 1 </w:t>
            </w:r>
            <w:r>
              <w:t xml:space="preserve"> &gt;= </w:t>
            </w:r>
            <w:r w:rsidRPr="00943A5F">
              <w:t xml:space="preserve"> L</w:t>
            </w:r>
            <w:r w:rsidRPr="00943A5F">
              <w:rPr>
                <w:vertAlign w:val="subscript"/>
              </w:rPr>
              <w:t>c</w:t>
            </w:r>
            <w:r w:rsidRPr="00943A5F">
              <w:t xml:space="preserve"> </w:t>
            </w:r>
            <w:r>
              <w:t xml:space="preserve"> &gt;=  </w:t>
            </w:r>
            <w:r w:rsidRPr="00943A5F">
              <w:rPr>
                <w:rFonts w:eastAsia="MS Mincho"/>
                <w:lang w:eastAsia="ja-JP"/>
              </w:rPr>
              <w:t>0.018</w:t>
            </w:r>
          </w:p>
          <w:p w14:paraId="7EA0B3A2" w14:textId="77777777" w:rsidR="00D02449" w:rsidRPr="00943A5F" w:rsidRDefault="00D02449" w:rsidP="00C56BB6">
            <w:pPr>
              <w:pStyle w:val="Tabletext0"/>
              <w:keepNext/>
              <w:tabs>
                <w:tab w:val="left" w:pos="3340"/>
              </w:tabs>
              <w:spacing w:before="80"/>
              <w:rPr>
                <w:szCs w:val="18"/>
              </w:rPr>
            </w:pPr>
            <w:r w:rsidRPr="00943A5F">
              <w:t>V = 4.500 * L</w:t>
            </w:r>
            <w:r w:rsidRPr="00943A5F">
              <w:rPr>
                <w:vertAlign w:val="subscript"/>
              </w:rPr>
              <w:t>c</w:t>
            </w:r>
            <w:r w:rsidRPr="00943A5F">
              <w:tab/>
              <w:t xml:space="preserve">for  </w:t>
            </w:r>
            <w:r w:rsidRPr="00943A5F">
              <w:rPr>
                <w:rFonts w:eastAsia="MS Mincho"/>
                <w:lang w:eastAsia="ja-JP"/>
              </w:rPr>
              <w:t>0.018</w:t>
            </w:r>
            <w:r>
              <w:rPr>
                <w:rFonts w:eastAsia="MS Mincho"/>
                <w:lang w:eastAsia="ja-JP"/>
              </w:rPr>
              <w:t xml:space="preserve"> </w:t>
            </w:r>
            <w:r w:rsidRPr="00943A5F">
              <w:t>&gt;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76183E2B" w14:textId="77777777" w:rsidR="00D02449" w:rsidRPr="00943A5F" w:rsidRDefault="00D02449" w:rsidP="00C56BB6">
            <w:pPr>
              <w:pStyle w:val="Tabletext0"/>
              <w:keepNext/>
              <w:rPr>
                <w:szCs w:val="18"/>
              </w:rPr>
            </w:pPr>
            <w:r w:rsidRPr="00943A5F">
              <w:rPr>
                <w:rFonts w:eastAsia="MS Mincho"/>
                <w:szCs w:val="18"/>
                <w:lang w:eastAsia="ja-JP"/>
              </w:rPr>
              <w:t>Rec. ITU-R BT.</w:t>
            </w:r>
            <w:r>
              <w:rPr>
                <w:rFonts w:eastAsia="MS Mincho"/>
                <w:szCs w:val="18"/>
                <w:lang w:eastAsia="ja-JP"/>
              </w:rPr>
              <w:t>2020 for 10 bit system</w:t>
            </w:r>
          </w:p>
        </w:tc>
      </w:tr>
      <w:tr w:rsidR="00D02449" w:rsidRPr="00943A5F" w14:paraId="0ABC0126"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30AF5AFE" w14:textId="77777777" w:rsidR="00D02449" w:rsidRPr="00943A5F" w:rsidRDefault="00D02449" w:rsidP="00C56BB6">
            <w:pPr>
              <w:pStyle w:val="Tabletext0"/>
              <w:keepNext/>
              <w:jc w:val="center"/>
              <w:rPr>
                <w:szCs w:val="18"/>
                <w:lang w:eastAsia="ja-JP"/>
              </w:rPr>
            </w:pPr>
            <w:r w:rsidRPr="00943A5F">
              <w:rPr>
                <w:szCs w:val="18"/>
                <w:lang w:eastAsia="ja-JP"/>
              </w:rPr>
              <w:t>1</w:t>
            </w:r>
            <w:r>
              <w:rPr>
                <w:szCs w:val="18"/>
                <w:lang w:eastAsia="ja-JP"/>
              </w:rPr>
              <w:t>5</w:t>
            </w:r>
          </w:p>
        </w:tc>
        <w:tc>
          <w:tcPr>
            <w:tcW w:w="5875" w:type="dxa"/>
            <w:tcBorders>
              <w:top w:val="single" w:sz="6" w:space="0" w:color="auto"/>
              <w:left w:val="single" w:sz="6" w:space="0" w:color="auto"/>
              <w:bottom w:val="single" w:sz="6" w:space="0" w:color="auto"/>
              <w:right w:val="single" w:sz="6" w:space="0" w:color="auto"/>
            </w:tcBorders>
          </w:tcPr>
          <w:p w14:paraId="524290A6" w14:textId="77777777" w:rsidR="00D02449" w:rsidRPr="00943A5F" w:rsidRDefault="00D02449" w:rsidP="00C56BB6">
            <w:pPr>
              <w:pStyle w:val="Tabletext0"/>
              <w:keepNext/>
              <w:tabs>
                <w:tab w:val="left" w:pos="3340"/>
              </w:tabs>
              <w:rPr>
                <w:rFonts w:eastAsia="MS Mincho"/>
                <w:lang w:eastAsia="ja-JP"/>
              </w:rPr>
            </w:pPr>
            <w:r w:rsidRPr="00943A5F">
              <w:t>V =</w:t>
            </w:r>
            <w:r w:rsidRPr="00943A5F">
              <w:rPr>
                <w:rFonts w:eastAsia="MS Mincho"/>
                <w:szCs w:val="22"/>
                <w:lang w:eastAsia="ja-JP"/>
              </w:rPr>
              <w:t>1.0993</w:t>
            </w:r>
            <w:r w:rsidRPr="00943A5F">
              <w:t>* L</w:t>
            </w:r>
            <w:r w:rsidRPr="00943A5F">
              <w:rPr>
                <w:vertAlign w:val="subscript"/>
              </w:rPr>
              <w:t>c</w:t>
            </w:r>
            <w:r w:rsidRPr="00943A5F">
              <w:rPr>
                <w:position w:val="6"/>
              </w:rPr>
              <w:t>0.45</w:t>
            </w:r>
            <w:r w:rsidRPr="00943A5F">
              <w:t xml:space="preserve"> − </w:t>
            </w:r>
            <w:r w:rsidRPr="00943A5F">
              <w:rPr>
                <w:rFonts w:eastAsia="MS Mincho"/>
                <w:lang w:eastAsia="ja-JP"/>
              </w:rPr>
              <w:t>0.0993</w:t>
            </w:r>
            <w:r w:rsidRPr="00943A5F">
              <w:tab/>
              <w:t xml:space="preserve">for 1 </w:t>
            </w:r>
            <w:r>
              <w:t xml:space="preserve"> &gt;= </w:t>
            </w:r>
            <w:r w:rsidRPr="00943A5F">
              <w:t xml:space="preserve"> L</w:t>
            </w:r>
            <w:r w:rsidRPr="00943A5F">
              <w:rPr>
                <w:vertAlign w:val="subscript"/>
              </w:rPr>
              <w:t>c</w:t>
            </w:r>
            <w:r w:rsidRPr="00943A5F">
              <w:t xml:space="preserve"> </w:t>
            </w:r>
            <w:r>
              <w:t xml:space="preserve"> &gt;=  </w:t>
            </w:r>
            <w:r w:rsidRPr="00943A5F">
              <w:rPr>
                <w:rFonts w:eastAsia="MS Mincho"/>
                <w:lang w:eastAsia="ja-JP"/>
              </w:rPr>
              <w:t>0.0181</w:t>
            </w:r>
          </w:p>
          <w:p w14:paraId="5EB409FE" w14:textId="77777777" w:rsidR="00D02449" w:rsidRPr="00943A5F" w:rsidRDefault="00D02449" w:rsidP="00C56BB6">
            <w:pPr>
              <w:pStyle w:val="Tabletext0"/>
              <w:keepNext/>
              <w:tabs>
                <w:tab w:val="left" w:pos="3340"/>
              </w:tabs>
              <w:spacing w:before="80"/>
              <w:rPr>
                <w:szCs w:val="18"/>
              </w:rPr>
            </w:pPr>
            <w:r w:rsidRPr="00943A5F">
              <w:t>V = 4.500 * L</w:t>
            </w:r>
            <w:r w:rsidRPr="00943A5F">
              <w:rPr>
                <w:vertAlign w:val="subscript"/>
              </w:rPr>
              <w:t>c</w:t>
            </w:r>
            <w:r w:rsidRPr="00943A5F">
              <w:tab/>
              <w:t xml:space="preserve">for </w:t>
            </w:r>
            <w:r w:rsidRPr="00943A5F">
              <w:rPr>
                <w:rFonts w:eastAsia="MS Mincho"/>
                <w:lang w:eastAsia="ja-JP"/>
              </w:rPr>
              <w:t>0.0181</w:t>
            </w:r>
            <w:r>
              <w:rPr>
                <w:rFonts w:eastAsia="MS Mincho"/>
                <w:lang w:eastAsia="ja-JP"/>
              </w:rPr>
              <w:t xml:space="preserve"> </w:t>
            </w:r>
            <w:r w:rsidRPr="00943A5F">
              <w:t>&gt; L</w:t>
            </w:r>
            <w:r w:rsidRPr="00943A5F">
              <w:rPr>
                <w:vertAlign w:val="subscript"/>
              </w:rPr>
              <w:t>c</w:t>
            </w:r>
            <w:r w:rsidRPr="00943A5F">
              <w:t xml:space="preserve"> </w:t>
            </w:r>
            <w:r>
              <w:t xml:space="preserve"> &gt;= </w:t>
            </w:r>
            <w:r w:rsidRPr="00943A5F">
              <w:t xml:space="preserve"> 0</w:t>
            </w:r>
          </w:p>
        </w:tc>
        <w:tc>
          <w:tcPr>
            <w:tcW w:w="3029" w:type="dxa"/>
            <w:tcBorders>
              <w:top w:val="single" w:sz="6" w:space="0" w:color="auto"/>
              <w:left w:val="single" w:sz="6" w:space="0" w:color="auto"/>
              <w:bottom w:val="single" w:sz="6" w:space="0" w:color="auto"/>
              <w:right w:val="single" w:sz="6" w:space="0" w:color="auto"/>
            </w:tcBorders>
          </w:tcPr>
          <w:p w14:paraId="3BF03F5F" w14:textId="77777777" w:rsidR="00D02449" w:rsidRPr="00943A5F" w:rsidRDefault="00D02449" w:rsidP="00C56BB6">
            <w:pPr>
              <w:pStyle w:val="Tabletext0"/>
              <w:keepNext/>
              <w:rPr>
                <w:szCs w:val="18"/>
              </w:rPr>
            </w:pPr>
            <w:r w:rsidRPr="00943A5F">
              <w:rPr>
                <w:rFonts w:eastAsia="MS Mincho"/>
                <w:szCs w:val="18"/>
                <w:lang w:eastAsia="ja-JP"/>
              </w:rPr>
              <w:t>Rec. ITU-R BT.</w:t>
            </w:r>
            <w:r>
              <w:rPr>
                <w:rFonts w:eastAsia="MS Mincho"/>
                <w:szCs w:val="18"/>
                <w:lang w:eastAsia="ja-JP"/>
              </w:rPr>
              <w:t>2020 for 12 bit system</w:t>
            </w:r>
          </w:p>
        </w:tc>
      </w:tr>
      <w:tr w:rsidR="009B422E" w:rsidRPr="00943A5F" w14:paraId="68E3AC05" w14:textId="77777777" w:rsidTr="00C41A04">
        <w:trPr>
          <w:cantSplit/>
          <w:jc w:val="center"/>
          <w:ins w:id="99" w:author="Chad Fogg" w:date="2014-01-11T02:18:00Z"/>
        </w:trPr>
        <w:tc>
          <w:tcPr>
            <w:tcW w:w="780" w:type="dxa"/>
            <w:tcBorders>
              <w:top w:val="single" w:sz="6" w:space="0" w:color="auto"/>
              <w:left w:val="single" w:sz="6" w:space="0" w:color="auto"/>
              <w:bottom w:val="single" w:sz="6" w:space="0" w:color="auto"/>
              <w:right w:val="single" w:sz="6" w:space="0" w:color="auto"/>
            </w:tcBorders>
          </w:tcPr>
          <w:p w14:paraId="2BB253D3" w14:textId="77777777" w:rsidR="009B422E" w:rsidRPr="00943A5F" w:rsidRDefault="009B422E" w:rsidP="00C41A04">
            <w:pPr>
              <w:pStyle w:val="Tabletext0"/>
              <w:jc w:val="center"/>
              <w:rPr>
                <w:ins w:id="100" w:author="Chad Fogg" w:date="2014-01-11T02:18:00Z"/>
                <w:szCs w:val="18"/>
              </w:rPr>
            </w:pPr>
            <w:ins w:id="101" w:author="Chad Fogg" w:date="2014-01-11T02:18:00Z">
              <w:r>
                <w:rPr>
                  <w:szCs w:val="18"/>
                </w:rPr>
                <w:t>16</w:t>
              </w:r>
            </w:ins>
          </w:p>
        </w:tc>
        <w:tc>
          <w:tcPr>
            <w:tcW w:w="5875" w:type="dxa"/>
            <w:tcBorders>
              <w:top w:val="single" w:sz="6" w:space="0" w:color="auto"/>
              <w:left w:val="single" w:sz="6" w:space="0" w:color="auto"/>
              <w:bottom w:val="single" w:sz="6" w:space="0" w:color="auto"/>
              <w:right w:val="single" w:sz="6" w:space="0" w:color="auto"/>
            </w:tcBorders>
          </w:tcPr>
          <w:p w14:paraId="76590257" w14:textId="77777777" w:rsidR="009B422E" w:rsidRPr="00196ADC" w:rsidRDefault="009B422E" w:rsidP="00C41A04">
            <w:pPr>
              <w:pStyle w:val="BodyText"/>
              <w:rPr>
                <w:ins w:id="102" w:author="Chad Fogg" w:date="2014-01-11T02:18:00Z"/>
                <w:sz w:val="18"/>
                <w:szCs w:val="18"/>
              </w:rPr>
            </w:pPr>
            <w:ins w:id="103" w:author="Chad Fogg" w:date="2014-01-11T02:18:00Z">
              <m:oMathPara>
                <m:oMathParaPr>
                  <m:jc m:val="left"/>
                </m:oMathParaPr>
                <m:oMath>
                  <m:r>
                    <m:rPr>
                      <m:sty m:val="p"/>
                    </m:rPr>
                    <w:rPr>
                      <w:rFonts w:ascii="Cambria Math" w:hAnsi="Cambria Math"/>
                      <w:sz w:val="18"/>
                      <w:szCs w:val="18"/>
                    </w:rPr>
                    <m:t>V=</m:t>
                  </m:r>
                  <m:sSup>
                    <m:sSupPr>
                      <m:ctrlPr>
                        <w:rPr>
                          <w:rFonts w:ascii="Cambria Math" w:hAnsi="Cambria Math"/>
                          <w:sz w:val="18"/>
                          <w:szCs w:val="18"/>
                        </w:rPr>
                      </m:ctrlPr>
                    </m:sSupPr>
                    <m:e>
                      <m:d>
                        <m:dPr>
                          <m:ctrlPr>
                            <w:rPr>
                              <w:rFonts w:ascii="Cambria Math" w:hAnsi="Cambria Math"/>
                              <w:sz w:val="18"/>
                              <w:szCs w:val="18"/>
                            </w:rPr>
                          </m:ctrlPr>
                        </m:dPr>
                        <m:e>
                          <m:f>
                            <m:fPr>
                              <m:ctrlPr>
                                <w:rPr>
                                  <w:rFonts w:ascii="Cambria Math" w:hAnsi="Cambria Math"/>
                                  <w:sz w:val="18"/>
                                  <w:szCs w:val="18"/>
                                </w:rPr>
                              </m:ctrlPr>
                            </m:fPr>
                            <m:num>
                              <m:sSub>
                                <m:sSubPr>
                                  <m:ctrlPr>
                                    <w:rPr>
                                      <w:rFonts w:ascii="Cambria Math" w:hAnsi="Cambria Math"/>
                                      <w:sz w:val="18"/>
                                      <w:szCs w:val="18"/>
                                    </w:rPr>
                                  </m:ctrlPr>
                                </m:sSubPr>
                                <m:e>
                                  <m:r>
                                    <m:rPr>
                                      <m:sty m:val="p"/>
                                    </m:rPr>
                                    <w:rPr>
                                      <w:rFonts w:ascii="Cambria Math" w:hAnsi="Cambria Math"/>
                                      <w:sz w:val="18"/>
                                      <w:szCs w:val="18"/>
                                    </w:rPr>
                                    <m:t>c</m:t>
                                  </m:r>
                                </m:e>
                                <m:sub>
                                  <m:r>
                                    <m:rPr>
                                      <m:sty m:val="p"/>
                                    </m:rPr>
                                    <w:rPr>
                                      <w:rFonts w:ascii="Cambria Math" w:hAnsi="Cambria Math"/>
                                      <w:sz w:val="18"/>
                                      <w:szCs w:val="18"/>
                                    </w:rPr>
                                    <m:t>1</m:t>
                                  </m:r>
                                </m:sub>
                              </m:sSub>
                              <m:r>
                                <m:rPr>
                                  <m:sty m:val="p"/>
                                </m:rP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c</m:t>
                                  </m:r>
                                </m:e>
                                <m:sub>
                                  <m:r>
                                    <m:rPr>
                                      <m:sty m:val="p"/>
                                    </m:rPr>
                                    <w:rPr>
                                      <w:rFonts w:ascii="Cambria Math" w:hAnsi="Cambria Math"/>
                                      <w:sz w:val="18"/>
                                      <w:szCs w:val="18"/>
                                    </w:rPr>
                                    <m:t>2</m:t>
                                  </m:r>
                                </m:sub>
                              </m:sSub>
                              <m:sSup>
                                <m:sSupPr>
                                  <m:ctrlPr>
                                    <w:rPr>
                                      <w:rFonts w:ascii="Cambria Math" w:hAnsi="Cambria Math"/>
                                      <w:sz w:val="18"/>
                                      <w:szCs w:val="18"/>
                                    </w:rPr>
                                  </m:ctrlPr>
                                </m:sSupPr>
                                <m:e>
                                  <m:r>
                                    <m:rPr>
                                      <m:sty m:val="p"/>
                                    </m:rPr>
                                    <w:rPr>
                                      <w:rFonts w:ascii="Cambria Math" w:hAnsi="Cambria Math"/>
                                      <w:sz w:val="18"/>
                                      <w:szCs w:val="18"/>
                                    </w:rPr>
                                    <m:t>Lc</m:t>
                                  </m:r>
                                </m:e>
                                <m:sup>
                                  <m:r>
                                    <m:rPr>
                                      <m:sty m:val="p"/>
                                    </m:rPr>
                                    <w:rPr>
                                      <w:rFonts w:ascii="Cambria Math" w:hAnsi="Cambria Math"/>
                                      <w:sz w:val="18"/>
                                      <w:szCs w:val="18"/>
                                    </w:rPr>
                                    <m:t>n</m:t>
                                  </m:r>
                                </m:sup>
                              </m:sSup>
                            </m:num>
                            <m:den>
                              <m:r>
                                <m:rPr>
                                  <m:sty m:val="p"/>
                                </m:rPr>
                                <w:rPr>
                                  <w:rFonts w:ascii="Cambria Math" w:hAnsi="Cambria Math"/>
                                  <w:sz w:val="18"/>
                                  <w:szCs w:val="18"/>
                                </w:rPr>
                                <m:t>1+</m:t>
                              </m:r>
                              <m:sSub>
                                <m:sSubPr>
                                  <m:ctrlPr>
                                    <w:rPr>
                                      <w:rFonts w:ascii="Cambria Math" w:hAnsi="Cambria Math"/>
                                      <w:sz w:val="18"/>
                                      <w:szCs w:val="18"/>
                                    </w:rPr>
                                  </m:ctrlPr>
                                </m:sSubPr>
                                <m:e>
                                  <m:r>
                                    <m:rPr>
                                      <m:sty m:val="p"/>
                                    </m:rPr>
                                    <w:rPr>
                                      <w:rFonts w:ascii="Cambria Math" w:hAnsi="Cambria Math"/>
                                      <w:sz w:val="18"/>
                                      <w:szCs w:val="18"/>
                                    </w:rPr>
                                    <m:t>c</m:t>
                                  </m:r>
                                </m:e>
                                <m:sub>
                                  <m:r>
                                    <m:rPr>
                                      <m:sty m:val="p"/>
                                    </m:rPr>
                                    <w:rPr>
                                      <w:rFonts w:ascii="Cambria Math" w:hAnsi="Cambria Math"/>
                                      <w:sz w:val="18"/>
                                      <w:szCs w:val="18"/>
                                    </w:rPr>
                                    <m:t>3</m:t>
                                  </m:r>
                                </m:sub>
                              </m:sSub>
                              <m:sSup>
                                <m:sSupPr>
                                  <m:ctrlPr>
                                    <w:rPr>
                                      <w:rFonts w:ascii="Cambria Math" w:hAnsi="Cambria Math"/>
                                      <w:sz w:val="18"/>
                                      <w:szCs w:val="18"/>
                                    </w:rPr>
                                  </m:ctrlPr>
                                </m:sSupPr>
                                <m:e>
                                  <m:r>
                                    <m:rPr>
                                      <m:sty m:val="p"/>
                                    </m:rPr>
                                    <w:rPr>
                                      <w:rFonts w:ascii="Cambria Math" w:hAnsi="Cambria Math"/>
                                      <w:sz w:val="18"/>
                                      <w:szCs w:val="18"/>
                                    </w:rPr>
                                    <m:t>Lc</m:t>
                                  </m:r>
                                </m:e>
                                <m:sup>
                                  <m:r>
                                    <m:rPr>
                                      <m:sty m:val="p"/>
                                    </m:rPr>
                                    <w:rPr>
                                      <w:rFonts w:ascii="Cambria Math" w:hAnsi="Cambria Math"/>
                                      <w:sz w:val="18"/>
                                      <w:szCs w:val="18"/>
                                    </w:rPr>
                                    <m:t>n</m:t>
                                  </m:r>
                                </m:sup>
                              </m:sSup>
                            </m:den>
                          </m:f>
                        </m:e>
                      </m:d>
                    </m:e>
                    <m:sup>
                      <m:r>
                        <m:rPr>
                          <m:sty m:val="p"/>
                        </m:rPr>
                        <w:rPr>
                          <w:rFonts w:ascii="Cambria Math" w:hAnsi="Cambria Math"/>
                          <w:sz w:val="18"/>
                          <w:szCs w:val="18"/>
                        </w:rPr>
                        <m:t>m</m:t>
                      </m:r>
                    </m:sup>
                  </m:sSup>
                  <m:r>
                    <m:rPr>
                      <m:sty m:val="p"/>
                    </m:rPr>
                    <w:rPr>
                      <w:rFonts w:ascii="Cambria Math" w:hAnsi="Cambria Math"/>
                      <w:sz w:val="18"/>
                      <w:szCs w:val="18"/>
                    </w:rPr>
                    <m:t xml:space="preserve">                                           m=</m:t>
                  </m:r>
                  <m:f>
                    <m:fPr>
                      <m:ctrlPr>
                        <w:rPr>
                          <w:rFonts w:ascii="Cambria Math" w:hAnsi="Cambria Math"/>
                          <w:sz w:val="18"/>
                          <w:szCs w:val="18"/>
                        </w:rPr>
                      </m:ctrlPr>
                    </m:fPr>
                    <m:num>
                      <m:r>
                        <m:rPr>
                          <m:sty m:val="p"/>
                        </m:rPr>
                        <w:rPr>
                          <w:rFonts w:ascii="Cambria Math" w:hAnsi="Cambria Math"/>
                          <w:sz w:val="18"/>
                          <w:szCs w:val="18"/>
                        </w:rPr>
                        <m:t>2523</m:t>
                      </m:r>
                    </m:num>
                    <m:den>
                      <m:r>
                        <m:rPr>
                          <m:sty m:val="p"/>
                        </m:rPr>
                        <w:rPr>
                          <w:rFonts w:ascii="Cambria Math" w:hAnsi="Cambria Math"/>
                          <w:sz w:val="18"/>
                          <w:szCs w:val="18"/>
                        </w:rPr>
                        <m:t>4096</m:t>
                      </m:r>
                    </m:den>
                  </m:f>
                  <m:r>
                    <m:rPr>
                      <m:sty m:val="p"/>
                    </m:rPr>
                    <w:rPr>
                      <w:rFonts w:ascii="Cambria Math" w:hAnsi="Cambria Math"/>
                      <w:sz w:val="18"/>
                      <w:szCs w:val="18"/>
                    </w:rPr>
                    <m:t>×128=78.84375</m:t>
                  </m:r>
                  <m:r>
                    <m:rPr>
                      <m:sty m:val="p"/>
                    </m:rPr>
                    <w:rPr>
                      <w:rFonts w:ascii="Cambria Math" w:hAnsi="Cambria Math"/>
                      <w:sz w:val="18"/>
                      <w:szCs w:val="18"/>
                    </w:rPr>
                    <w:br/>
                  </m:r>
                </m:oMath>
                <m:oMath>
                  <m:sSub>
                    <m:sSubPr>
                      <m:ctrlPr>
                        <w:rPr>
                          <w:rFonts w:ascii="Cambria Math" w:hAnsi="Cambria Math"/>
                          <w:sz w:val="18"/>
                          <w:szCs w:val="18"/>
                        </w:rPr>
                      </m:ctrlPr>
                    </m:sSubPr>
                    <m:e>
                      <m:r>
                        <m:rPr>
                          <m:sty m:val="p"/>
                        </m:rPr>
                        <w:rPr>
                          <w:rFonts w:ascii="Cambria Math" w:hAnsi="Cambria Math"/>
                          <w:sz w:val="18"/>
                          <w:szCs w:val="18"/>
                        </w:rPr>
                        <m:t>c</m:t>
                      </m:r>
                    </m:e>
                    <m:sub>
                      <m:r>
                        <m:rPr>
                          <m:sty m:val="p"/>
                        </m:rPr>
                        <w:rPr>
                          <w:rFonts w:ascii="Cambria Math" w:hAnsi="Cambria Math"/>
                          <w:sz w:val="18"/>
                          <w:szCs w:val="18"/>
                        </w:rPr>
                        <m:t>1</m:t>
                      </m:r>
                    </m:sub>
                  </m:sSub>
                  <m:r>
                    <m:rPr>
                      <m:sty m:val="p"/>
                    </m:rP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c</m:t>
                      </m:r>
                    </m:e>
                    <m:sub>
                      <m:r>
                        <m:rPr>
                          <m:sty m:val="p"/>
                        </m:rPr>
                        <w:rPr>
                          <w:rFonts w:ascii="Cambria Math" w:hAnsi="Cambria Math"/>
                          <w:sz w:val="18"/>
                          <w:szCs w:val="18"/>
                        </w:rPr>
                        <m:t>3</m:t>
                      </m:r>
                    </m:sub>
                  </m:sSub>
                  <m:r>
                    <m:rPr>
                      <m:sty m:val="p"/>
                    </m:rP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c</m:t>
                      </m:r>
                    </m:e>
                    <m:sub>
                      <m:r>
                        <m:rPr>
                          <m:sty m:val="p"/>
                        </m:rPr>
                        <w:rPr>
                          <w:rFonts w:ascii="Cambria Math" w:hAnsi="Cambria Math"/>
                          <w:sz w:val="18"/>
                          <w:szCs w:val="18"/>
                        </w:rPr>
                        <m:t>2</m:t>
                      </m:r>
                    </m:sub>
                  </m:sSub>
                  <m:r>
                    <m:rPr>
                      <m:sty m:val="p"/>
                    </m:rPr>
                    <w:rPr>
                      <w:rFonts w:ascii="Cambria Math" w:hAnsi="Cambria Math"/>
                      <w:sz w:val="18"/>
                      <w:szCs w:val="18"/>
                    </w:rPr>
                    <m:t>+1=</m:t>
                  </m:r>
                  <m:f>
                    <m:fPr>
                      <m:ctrlPr>
                        <w:rPr>
                          <w:rFonts w:ascii="Cambria Math" w:hAnsi="Cambria Math"/>
                          <w:sz w:val="18"/>
                          <w:szCs w:val="18"/>
                        </w:rPr>
                      </m:ctrlPr>
                    </m:fPr>
                    <m:num>
                      <m:r>
                        <m:rPr>
                          <m:sty m:val="p"/>
                        </m:rPr>
                        <w:rPr>
                          <w:rFonts w:ascii="Cambria Math" w:hAnsi="Cambria Math"/>
                          <w:sz w:val="18"/>
                          <w:szCs w:val="18"/>
                        </w:rPr>
                        <m:t>3424</m:t>
                      </m:r>
                    </m:num>
                    <m:den>
                      <m:r>
                        <m:rPr>
                          <m:sty m:val="p"/>
                        </m:rPr>
                        <w:rPr>
                          <w:rFonts w:ascii="Cambria Math" w:hAnsi="Cambria Math"/>
                          <w:sz w:val="18"/>
                          <w:szCs w:val="18"/>
                        </w:rPr>
                        <m:t>4096</m:t>
                      </m:r>
                    </m:den>
                  </m:f>
                  <m:r>
                    <m:rPr>
                      <m:sty m:val="p"/>
                    </m:rPr>
                    <w:rPr>
                      <w:rFonts w:ascii="Cambria Math" w:hAnsi="Cambria Math"/>
                      <w:sz w:val="18"/>
                      <w:szCs w:val="18"/>
                    </w:rPr>
                    <m:t xml:space="preserve">=0.8359375    </m:t>
                  </m:r>
                  <m:sSub>
                    <m:sSubPr>
                      <m:ctrlPr>
                        <w:rPr>
                          <w:rFonts w:ascii="Cambria Math" w:hAnsi="Cambria Math"/>
                          <w:sz w:val="18"/>
                          <w:szCs w:val="18"/>
                        </w:rPr>
                      </m:ctrlPr>
                    </m:sSubPr>
                    <m:e>
                      <m:r>
                        <m:rPr>
                          <m:sty m:val="p"/>
                        </m:rPr>
                        <w:rPr>
                          <w:rFonts w:ascii="Cambria Math" w:hAnsi="Cambria Math"/>
                          <w:sz w:val="18"/>
                          <w:szCs w:val="18"/>
                        </w:rPr>
                        <m:t xml:space="preserve">  c</m:t>
                      </m:r>
                    </m:e>
                    <m:sub>
                      <m:r>
                        <m:rPr>
                          <m:sty m:val="p"/>
                        </m:rPr>
                        <w:rPr>
                          <w:rFonts w:ascii="Cambria Math" w:hAnsi="Cambria Math"/>
                          <w:sz w:val="18"/>
                          <w:szCs w:val="18"/>
                        </w:rPr>
                        <m:t>2</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2413</m:t>
                      </m:r>
                    </m:num>
                    <m:den>
                      <m:r>
                        <m:rPr>
                          <m:sty m:val="p"/>
                        </m:rPr>
                        <w:rPr>
                          <w:rFonts w:ascii="Cambria Math" w:hAnsi="Cambria Math"/>
                          <w:sz w:val="18"/>
                          <w:szCs w:val="18"/>
                        </w:rPr>
                        <m:t>4096</m:t>
                      </m:r>
                    </m:den>
                  </m:f>
                  <m:r>
                    <m:rPr>
                      <m:sty m:val="p"/>
                    </m:rPr>
                    <w:rPr>
                      <w:rFonts w:ascii="Cambria Math" w:hAnsi="Cambria Math"/>
                      <w:sz w:val="18"/>
                      <w:szCs w:val="18"/>
                    </w:rPr>
                    <m:t>×32=</m:t>
                  </m:r>
                  <m:r>
                    <m:rPr>
                      <m:sty m:val="p"/>
                    </m:rPr>
                    <w:rPr>
                      <w:rFonts w:ascii="Cambria Math" w:eastAsia="宋体" w:hAnsi="Cambria Math"/>
                      <w:sz w:val="18"/>
                      <w:szCs w:val="18"/>
                    </w:rPr>
                    <m:t>18.8515625</m:t>
                  </m:r>
                </m:oMath>
              </m:oMathPara>
            </w:ins>
          </w:p>
          <w:p w14:paraId="4FBBBF03" w14:textId="77777777" w:rsidR="009B422E" w:rsidRPr="009C057A" w:rsidRDefault="009B422E" w:rsidP="00C41A04">
            <w:pPr>
              <w:pStyle w:val="BodyText"/>
              <w:rPr>
                <w:ins w:id="104" w:author="Chad Fogg" w:date="2014-01-11T02:18:00Z"/>
                <w:sz w:val="18"/>
                <w:szCs w:val="18"/>
              </w:rPr>
            </w:pPr>
            <w:ins w:id="105" w:author="Chad Fogg" w:date="2014-01-11T02:18:00Z">
              <m:oMathPara>
                <m:oMathParaPr>
                  <m:jc m:val="left"/>
                </m:oMathParaPr>
                <m:oMath>
                  <m:r>
                    <m:rPr>
                      <m:sty m:val="p"/>
                    </m:rPr>
                    <w:rPr>
                      <w:rFonts w:ascii="Cambria Math" w:hAnsi="Cambria Math"/>
                      <w:sz w:val="18"/>
                      <w:szCs w:val="18"/>
                    </w:rPr>
                    <m:t>n=</m:t>
                  </m:r>
                  <m:f>
                    <m:fPr>
                      <m:ctrlPr>
                        <w:rPr>
                          <w:rFonts w:ascii="Cambria Math" w:hAnsi="Cambria Math"/>
                          <w:sz w:val="18"/>
                          <w:szCs w:val="18"/>
                        </w:rPr>
                      </m:ctrlPr>
                    </m:fPr>
                    <m:num>
                      <m:r>
                        <m:rPr>
                          <m:sty m:val="p"/>
                        </m:rPr>
                        <w:rPr>
                          <w:rFonts w:ascii="Cambria Math" w:hAnsi="Cambria Math"/>
                          <w:sz w:val="18"/>
                          <w:szCs w:val="18"/>
                        </w:rPr>
                        <m:t>2610</m:t>
                      </m:r>
                    </m:num>
                    <m:den>
                      <m:r>
                        <m:rPr>
                          <m:sty m:val="p"/>
                        </m:rPr>
                        <w:rPr>
                          <w:rFonts w:ascii="Cambria Math" w:hAnsi="Cambria Math"/>
                          <w:sz w:val="18"/>
                          <w:szCs w:val="18"/>
                        </w:rPr>
                        <m:t>4096</m:t>
                      </m:r>
                    </m:den>
                  </m:f>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1</m:t>
                      </m:r>
                    </m:num>
                    <m:den>
                      <m:r>
                        <m:rPr>
                          <m:sty m:val="p"/>
                        </m:rPr>
                        <w:rPr>
                          <w:rFonts w:ascii="Cambria Math" w:hAnsi="Cambria Math"/>
                          <w:sz w:val="18"/>
                          <w:szCs w:val="18"/>
                        </w:rPr>
                        <m:t>4</m:t>
                      </m:r>
                    </m:den>
                  </m:f>
                  <m:r>
                    <m:rPr>
                      <m:sty m:val="p"/>
                    </m:rPr>
                    <w:rPr>
                      <w:rFonts w:ascii="Cambria Math" w:eastAsia="宋体" w:hAnsi="Cambria Math"/>
                      <w:sz w:val="18"/>
                      <w:szCs w:val="18"/>
                    </w:rPr>
                    <m:t xml:space="preserve">=0.1593017578125             </m:t>
                  </m:r>
                  <m:sSub>
                    <m:sSubPr>
                      <m:ctrlPr>
                        <w:rPr>
                          <w:rFonts w:ascii="Cambria Math" w:hAnsi="Cambria Math"/>
                          <w:sz w:val="18"/>
                          <w:szCs w:val="18"/>
                        </w:rPr>
                      </m:ctrlPr>
                    </m:sSubPr>
                    <m:e>
                      <m:r>
                        <m:rPr>
                          <m:sty m:val="p"/>
                        </m:rPr>
                        <w:rPr>
                          <w:rFonts w:ascii="Cambria Math" w:hAnsi="Cambria Math"/>
                          <w:sz w:val="18"/>
                          <w:szCs w:val="18"/>
                        </w:rPr>
                        <m:t>c</m:t>
                      </m:r>
                    </m:e>
                    <m:sub>
                      <m:r>
                        <m:rPr>
                          <m:sty m:val="p"/>
                        </m:rPr>
                        <w:rPr>
                          <w:rFonts w:ascii="Cambria Math" w:hAnsi="Cambria Math"/>
                          <w:sz w:val="18"/>
                          <w:szCs w:val="18"/>
                        </w:rPr>
                        <m:t>3</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2392</m:t>
                      </m:r>
                    </m:num>
                    <m:den>
                      <m:r>
                        <m:rPr>
                          <m:sty m:val="p"/>
                        </m:rPr>
                        <w:rPr>
                          <w:rFonts w:ascii="Cambria Math" w:hAnsi="Cambria Math"/>
                          <w:sz w:val="18"/>
                          <w:szCs w:val="18"/>
                        </w:rPr>
                        <m:t>4096</m:t>
                      </m:r>
                    </m:den>
                  </m:f>
                  <m:r>
                    <m:rPr>
                      <m:sty m:val="p"/>
                    </m:rPr>
                    <w:rPr>
                      <w:rFonts w:ascii="Cambria Math" w:hAnsi="Cambria Math"/>
                      <w:sz w:val="18"/>
                      <w:szCs w:val="18"/>
                    </w:rPr>
                    <m:t>×32=</m:t>
                  </m:r>
                  <m:r>
                    <m:rPr>
                      <m:sty m:val="p"/>
                    </m:rPr>
                    <w:rPr>
                      <w:rFonts w:ascii="Cambria Math" w:eastAsia="宋体" w:hAnsi="Cambria Math"/>
                      <w:sz w:val="18"/>
                      <w:szCs w:val="18"/>
                    </w:rPr>
                    <m:t>18.6875</m:t>
                  </m:r>
                </m:oMath>
              </m:oMathPara>
            </w:ins>
          </w:p>
          <w:p w14:paraId="709BB638" w14:textId="77777777" w:rsidR="009B422E" w:rsidRPr="00196ADC" w:rsidRDefault="00C77764" w:rsidP="00C41A04">
            <w:pPr>
              <w:pStyle w:val="BodyText"/>
              <w:ind w:left="720"/>
              <w:rPr>
                <w:ins w:id="106" w:author="Chad Fogg" w:date="2014-01-11T02:18:00Z"/>
                <w:sz w:val="18"/>
                <w:szCs w:val="18"/>
              </w:rPr>
            </w:pPr>
            <m:oMath>
              <m:sSub>
                <m:sSubPr>
                  <m:ctrlPr>
                    <w:ins w:id="107" w:author="Chad Fogg" w:date="2014-01-11T02:18:00Z">
                      <w:rPr>
                        <w:rFonts w:ascii="Cambria Math" w:hAnsi="Cambria Math"/>
                        <w:sz w:val="18"/>
                        <w:szCs w:val="18"/>
                      </w:rPr>
                    </w:ins>
                  </m:ctrlPr>
                </m:sSubPr>
                <m:e>
                  <w:ins w:id="108" w:author="Chad Fogg" w:date="2014-01-11T02:18:00Z">
                    <m:r>
                      <m:rPr>
                        <m:sty m:val="p"/>
                      </m:rPr>
                      <w:rPr>
                        <w:rFonts w:ascii="Cambria Math" w:hAnsi="Cambria Math"/>
                        <w:sz w:val="18"/>
                        <w:szCs w:val="18"/>
                      </w:rPr>
                      <m:t>L</m:t>
                    </m:r>
                  </w:ins>
                </m:e>
                <m:sub>
                  <w:ins w:id="109" w:author="Chad Fogg" w:date="2014-01-11T02:18:00Z">
                    <m:r>
                      <m:rPr>
                        <m:sty m:val="p"/>
                      </m:rPr>
                      <w:rPr>
                        <w:rFonts w:ascii="Cambria Math" w:hAnsi="Cambria Math"/>
                        <w:sz w:val="18"/>
                        <w:szCs w:val="18"/>
                      </w:rPr>
                      <m:t>c</m:t>
                    </m:r>
                  </w:ins>
                </m:sub>
              </m:sSub>
              <w:ins w:id="110" w:author="Chad Fogg" w:date="2014-01-11T02:18:00Z">
                <m:r>
                  <w:rPr>
                    <w:rFonts w:ascii="Cambria Math" w:hAnsi="Cambria Math"/>
                    <w:sz w:val="18"/>
                    <w:szCs w:val="18"/>
                  </w:rPr>
                  <m:t>=</m:t>
                </m:r>
                <m:r>
                  <m:rPr>
                    <m:sty m:val="p"/>
                  </m:rPr>
                  <w:rPr>
                    <w:rFonts w:ascii="Cambria Math" w:hAnsi="Cambria Math"/>
                    <w:sz w:val="18"/>
                    <w:szCs w:val="18"/>
                  </w:rPr>
                  <m:t>C/10,000</m:t>
                </m:r>
              </w:ins>
            </m:oMath>
            <w:ins w:id="111" w:author="Chad Fogg" w:date="2014-01-11T02:18:00Z">
              <w:r w:rsidR="009B422E" w:rsidRPr="00196ADC">
                <w:rPr>
                  <w:sz w:val="18"/>
                  <w:szCs w:val="18"/>
                </w:rPr>
                <w:t xml:space="preserve">, where 0 </w:t>
              </w:r>
              <w:r w:rsidR="009B422E" w:rsidRPr="00196ADC">
                <w:rPr>
                  <w:rFonts w:hint="eastAsia"/>
                  <w:sz w:val="18"/>
                  <w:szCs w:val="18"/>
                </w:rPr>
                <w:t>≤</w:t>
              </w:r>
              <w:r w:rsidR="009B422E" w:rsidRPr="00196ADC">
                <w:rPr>
                  <w:sz w:val="18"/>
                  <w:szCs w:val="18"/>
                </w:rPr>
                <w:t xml:space="preserve"> C </w:t>
              </w:r>
              <w:r w:rsidR="009B422E" w:rsidRPr="00196ADC">
                <w:rPr>
                  <w:rFonts w:hint="eastAsia"/>
                  <w:sz w:val="18"/>
                  <w:szCs w:val="18"/>
                </w:rPr>
                <w:t>≤</w:t>
              </w:r>
              <w:r w:rsidR="009B422E" w:rsidRPr="00196ADC">
                <w:rPr>
                  <w:sz w:val="18"/>
                  <w:szCs w:val="18"/>
                </w:rPr>
                <w:t xml:space="preserve"> 10000</w:t>
              </w:r>
            </w:ins>
          </w:p>
          <w:p w14:paraId="20AA8446" w14:textId="77777777" w:rsidR="009B422E" w:rsidRPr="00196ADC" w:rsidRDefault="009B422E" w:rsidP="0059041F">
            <w:pPr>
              <w:pStyle w:val="BodyText"/>
              <w:keepNext/>
              <w:keepLines/>
              <w:outlineLvl w:val="8"/>
              <w:rPr>
                <w:ins w:id="112" w:author="Chad Fogg" w:date="2014-01-11T02:18:00Z"/>
                <w:sz w:val="18"/>
                <w:szCs w:val="18"/>
              </w:rPr>
            </w:pPr>
            <w:ins w:id="113" w:author="Chad Fogg" w:date="2014-01-11T02:18:00Z">
              <w:r w:rsidRPr="00196ADC">
                <w:rPr>
                  <w:sz w:val="18"/>
                  <w:szCs w:val="18"/>
                </w:rPr>
                <w:t>C is absolute luminance value, represented in candelas per square meter (cd/m</w:t>
              </w:r>
              <w:r w:rsidRPr="00196ADC">
                <w:rPr>
                  <w:sz w:val="18"/>
                  <w:szCs w:val="18"/>
                  <w:vertAlign w:val="superscript"/>
                </w:rPr>
                <w:t>2</w:t>
              </w:r>
              <w:r w:rsidRPr="00196ADC">
                <w:rPr>
                  <w:sz w:val="18"/>
                  <w:szCs w:val="18"/>
                </w:rPr>
                <w:t>)</w:t>
              </w:r>
            </w:ins>
          </w:p>
        </w:tc>
        <w:tc>
          <w:tcPr>
            <w:tcW w:w="3029" w:type="dxa"/>
            <w:tcBorders>
              <w:top w:val="single" w:sz="6" w:space="0" w:color="auto"/>
              <w:left w:val="single" w:sz="6" w:space="0" w:color="auto"/>
              <w:bottom w:val="single" w:sz="6" w:space="0" w:color="auto"/>
              <w:right w:val="single" w:sz="6" w:space="0" w:color="auto"/>
            </w:tcBorders>
          </w:tcPr>
          <w:p w14:paraId="48A123B5" w14:textId="4F4E26F5" w:rsidR="009B422E" w:rsidRPr="00896F31" w:rsidRDefault="009B422E" w:rsidP="00C41A04">
            <w:pPr>
              <w:pStyle w:val="Tabletext0"/>
              <w:keepNext/>
              <w:outlineLvl w:val="7"/>
              <w:rPr>
                <w:ins w:id="114" w:author="Chad Fogg" w:date="2014-01-11T02:18:00Z"/>
                <w:szCs w:val="18"/>
              </w:rPr>
            </w:pPr>
            <w:ins w:id="115" w:author="Chad Fogg" w:date="2014-01-11T02:18:00Z">
              <w:r w:rsidRPr="00943A5F">
                <w:t xml:space="preserve">Society of Motion Picture and Television Engineers </w:t>
              </w:r>
            </w:ins>
            <w:ins w:id="116" w:author="Chad Fogg" w:date="2014-01-12T16:55:00Z">
              <w:r w:rsidR="00577E67">
                <w:rPr>
                  <w:rFonts w:eastAsia="MS Mincho"/>
                  <w:szCs w:val="18"/>
                  <w:lang w:eastAsia="ja-JP"/>
                </w:rPr>
                <w:t xml:space="preserve">ST </w:t>
              </w:r>
            </w:ins>
            <w:ins w:id="117" w:author="Chad Fogg" w:date="2014-01-11T02:18:00Z">
              <w:r>
                <w:rPr>
                  <w:rFonts w:eastAsia="MS Mincho"/>
                  <w:szCs w:val="18"/>
                  <w:lang w:eastAsia="ja-JP"/>
                </w:rPr>
                <w:t>2084 for 10, 12, 14, and 16-bit systems.</w:t>
              </w:r>
            </w:ins>
          </w:p>
        </w:tc>
      </w:tr>
      <w:tr w:rsidR="00D02449" w:rsidRPr="00943A5F" w14:paraId="678ABEA2" w14:textId="77777777" w:rsidTr="00C56BB6">
        <w:trPr>
          <w:cantSplit/>
          <w:jc w:val="center"/>
        </w:trPr>
        <w:tc>
          <w:tcPr>
            <w:tcW w:w="780" w:type="dxa"/>
            <w:tcBorders>
              <w:top w:val="single" w:sz="6" w:space="0" w:color="auto"/>
              <w:left w:val="single" w:sz="6" w:space="0" w:color="auto"/>
              <w:bottom w:val="single" w:sz="6" w:space="0" w:color="auto"/>
              <w:right w:val="single" w:sz="6" w:space="0" w:color="auto"/>
            </w:tcBorders>
          </w:tcPr>
          <w:p w14:paraId="36FA720B" w14:textId="485437B3" w:rsidR="00D02449" w:rsidRPr="00943A5F" w:rsidRDefault="00D02449" w:rsidP="00C56BB6">
            <w:pPr>
              <w:pStyle w:val="Tabletext0"/>
              <w:jc w:val="center"/>
              <w:rPr>
                <w:szCs w:val="18"/>
              </w:rPr>
            </w:pPr>
            <w:r w:rsidRPr="00943A5F">
              <w:rPr>
                <w:szCs w:val="18"/>
              </w:rPr>
              <w:t>1</w:t>
            </w:r>
            <w:ins w:id="118" w:author="Chad Fogg" w:date="2013-12-23T00:53:00Z">
              <w:r w:rsidR="005D20D5">
                <w:rPr>
                  <w:szCs w:val="18"/>
                  <w:lang w:eastAsia="ja-JP"/>
                </w:rPr>
                <w:t>7</w:t>
              </w:r>
            </w:ins>
            <w:r w:rsidRPr="00943A5F">
              <w:rPr>
                <w:szCs w:val="18"/>
              </w:rPr>
              <w:t>..255</w:t>
            </w:r>
          </w:p>
        </w:tc>
        <w:tc>
          <w:tcPr>
            <w:tcW w:w="5875" w:type="dxa"/>
            <w:tcBorders>
              <w:top w:val="single" w:sz="6" w:space="0" w:color="auto"/>
              <w:left w:val="single" w:sz="6" w:space="0" w:color="auto"/>
              <w:bottom w:val="single" w:sz="6" w:space="0" w:color="auto"/>
              <w:right w:val="single" w:sz="6" w:space="0" w:color="auto"/>
            </w:tcBorders>
          </w:tcPr>
          <w:p w14:paraId="40F5F18E" w14:textId="77777777" w:rsidR="00D02449" w:rsidRPr="00943A5F" w:rsidRDefault="00D02449" w:rsidP="00C56BB6">
            <w:pPr>
              <w:pStyle w:val="Tabletext0"/>
              <w:tabs>
                <w:tab w:val="left" w:pos="2340"/>
              </w:tabs>
              <w:rPr>
                <w:szCs w:val="18"/>
              </w:rPr>
            </w:pPr>
            <w:r w:rsidRPr="00943A5F">
              <w:rPr>
                <w:szCs w:val="18"/>
              </w:rPr>
              <w:t>Reserved</w:t>
            </w:r>
          </w:p>
        </w:tc>
        <w:tc>
          <w:tcPr>
            <w:tcW w:w="3029" w:type="dxa"/>
            <w:tcBorders>
              <w:top w:val="single" w:sz="6" w:space="0" w:color="auto"/>
              <w:left w:val="single" w:sz="6" w:space="0" w:color="auto"/>
              <w:bottom w:val="single" w:sz="6" w:space="0" w:color="auto"/>
              <w:right w:val="single" w:sz="6" w:space="0" w:color="auto"/>
            </w:tcBorders>
          </w:tcPr>
          <w:p w14:paraId="36409B18" w14:textId="77777777" w:rsidR="00D02449" w:rsidRPr="00943A5F" w:rsidRDefault="00D02449" w:rsidP="00C56BB6">
            <w:pPr>
              <w:pStyle w:val="Tabletext0"/>
              <w:rPr>
                <w:szCs w:val="18"/>
              </w:rPr>
            </w:pPr>
            <w:r w:rsidRPr="00943A5F">
              <w:rPr>
                <w:szCs w:val="18"/>
              </w:rPr>
              <w:t>For future use by ITU</w:t>
            </w:r>
            <w:r w:rsidRPr="00943A5F">
              <w:rPr>
                <w:szCs w:val="18"/>
              </w:rPr>
              <w:noBreakHyphen/>
              <w:t xml:space="preserve">T </w:t>
            </w:r>
            <w:r w:rsidRPr="00943A5F">
              <w:t>|</w:t>
            </w:r>
            <w:r w:rsidRPr="00943A5F">
              <w:rPr>
                <w:szCs w:val="18"/>
              </w:rPr>
              <w:t xml:space="preserve"> ISO/IEC</w:t>
            </w:r>
          </w:p>
        </w:tc>
      </w:tr>
    </w:tbl>
    <w:p w14:paraId="50C041AA" w14:textId="77777777" w:rsidR="00D02449" w:rsidRPr="00943A5F" w:rsidRDefault="00D02449" w:rsidP="00D02449"/>
    <w:p w14:paraId="7AA3F769" w14:textId="77777777" w:rsidR="00D02449" w:rsidRPr="00943A5F" w:rsidRDefault="00D02449" w:rsidP="00D02449">
      <w:pPr>
        <w:numPr>
          <w:ilvl w:val="12"/>
          <w:numId w:val="0"/>
        </w:numPr>
      </w:pPr>
      <w:r w:rsidRPr="00943A5F">
        <w:rPr>
          <w:b/>
          <w:bCs/>
        </w:rPr>
        <w:t>matrix</w:t>
      </w:r>
      <w:r>
        <w:rPr>
          <w:b/>
          <w:bCs/>
        </w:rPr>
        <w:t>_coeff</w:t>
      </w:r>
      <w:r w:rsidRPr="00943A5F">
        <w:rPr>
          <w:b/>
          <w:bCs/>
        </w:rPr>
        <w:t>s</w:t>
      </w:r>
      <w:r w:rsidRPr="00943A5F">
        <w:t xml:space="preserve"> describes the matrix coefficients used in deriving luma and chroma signals from the green, blue, and red primaries, as specified in </w:t>
      </w:r>
      <w:r>
        <w:fldChar w:fldCharType="begin" w:fldLock="1"/>
      </w:r>
      <w:r>
        <w:instrText xml:space="preserve"> REF _Ref349228168 \h </w:instrText>
      </w:r>
      <w:r>
        <w:fldChar w:fldCharType="separate"/>
      </w:r>
      <w:r w:rsidRPr="00943A5F">
        <w:t>Table E</w:t>
      </w:r>
      <w:r w:rsidRPr="00943A5F">
        <w:noBreakHyphen/>
      </w:r>
      <w:r>
        <w:t>5</w:t>
      </w:r>
      <w:r>
        <w:fldChar w:fldCharType="end"/>
      </w:r>
      <w:r w:rsidRPr="00943A5F">
        <w:t>.</w:t>
      </w:r>
    </w:p>
    <w:p w14:paraId="7F57837B" w14:textId="77777777" w:rsidR="00D02449" w:rsidRPr="00943A5F" w:rsidRDefault="00D02449" w:rsidP="00D02449">
      <w:pPr>
        <w:numPr>
          <w:ilvl w:val="12"/>
          <w:numId w:val="0"/>
        </w:numPr>
      </w:pPr>
      <w:r w:rsidRPr="00943A5F">
        <w:t>matrix</w:t>
      </w:r>
      <w:r>
        <w:t>_coeff</w:t>
      </w:r>
      <w:r w:rsidRPr="00943A5F">
        <w:t>s shall not be equal to</w:t>
      </w:r>
      <w:r>
        <w:t xml:space="preserve"> </w:t>
      </w:r>
      <w:r w:rsidRPr="00943A5F">
        <w:t xml:space="preserve">0 </w:t>
      </w:r>
      <w:ins w:id="119" w:author="Chad Fogg" w:date="2013-12-23T00:47:00Z">
        <w:r w:rsidR="00FE1C24">
          <w:t xml:space="preserve">or 11 </w:t>
        </w:r>
      </w:ins>
      <w:r w:rsidRPr="00943A5F">
        <w:t>unless one or more of the following conditions are true:</w:t>
      </w:r>
    </w:p>
    <w:p w14:paraId="5B5C0E20" w14:textId="77777777" w:rsidR="00D02449" w:rsidRPr="00943A5F" w:rsidRDefault="00D02449" w:rsidP="00D02449">
      <w:pPr>
        <w:numPr>
          <w:ilvl w:val="12"/>
          <w:numId w:val="0"/>
        </w:numPr>
        <w:tabs>
          <w:tab w:val="clear" w:pos="794"/>
          <w:tab w:val="left" w:pos="426"/>
        </w:tabs>
      </w:pPr>
      <w:r w:rsidRPr="00943A5F">
        <w:t>–</w:t>
      </w:r>
      <w:r w:rsidRPr="00943A5F">
        <w:tab/>
        <w:t>BitDepth</w:t>
      </w:r>
      <w:r w:rsidRPr="00943A5F">
        <w:rPr>
          <w:vertAlign w:val="subscript"/>
        </w:rPr>
        <w:t>C</w:t>
      </w:r>
      <w:r w:rsidRPr="00943A5F">
        <w:t xml:space="preserve"> is equal to</w:t>
      </w:r>
      <w:r>
        <w:t xml:space="preserve"> </w:t>
      </w:r>
      <w:r w:rsidRPr="00943A5F">
        <w:t>BitDepth</w:t>
      </w:r>
      <w:r w:rsidRPr="00943A5F">
        <w:rPr>
          <w:vertAlign w:val="subscript"/>
        </w:rPr>
        <w:t>Y</w:t>
      </w:r>
      <w:r w:rsidRPr="00943A5F">
        <w:t>,</w:t>
      </w:r>
    </w:p>
    <w:p w14:paraId="7596D8FC" w14:textId="77777777" w:rsidR="00D02449" w:rsidRPr="00943A5F" w:rsidRDefault="00D02449" w:rsidP="00D02449">
      <w:pPr>
        <w:numPr>
          <w:ilvl w:val="12"/>
          <w:numId w:val="0"/>
        </w:numPr>
        <w:tabs>
          <w:tab w:val="clear" w:pos="794"/>
          <w:tab w:val="left" w:pos="426"/>
        </w:tabs>
      </w:pPr>
      <w:r w:rsidRPr="00943A5F">
        <w:t>–</w:t>
      </w:r>
      <w:r w:rsidRPr="00943A5F">
        <w:tab/>
        <w:t>chroma_format_idc is equal to</w:t>
      </w:r>
      <w:r>
        <w:t xml:space="preserve"> </w:t>
      </w:r>
      <w:r w:rsidRPr="00943A5F">
        <w:t>3 (4:4:4).</w:t>
      </w:r>
    </w:p>
    <w:p w14:paraId="370F22F3" w14:textId="77777777" w:rsidR="00D02449" w:rsidRPr="00943A5F" w:rsidRDefault="00D02449" w:rsidP="00D02449">
      <w:pPr>
        <w:numPr>
          <w:ilvl w:val="12"/>
          <w:numId w:val="0"/>
        </w:numPr>
      </w:pPr>
      <w:r w:rsidRPr="00943A5F">
        <w:t>The specification of the use of matrix</w:t>
      </w:r>
      <w:r>
        <w:t>_coeff</w:t>
      </w:r>
      <w:r w:rsidRPr="00943A5F">
        <w:t>s equal to 0 under all other conditions is reserved for future use by ITU</w:t>
      </w:r>
      <w:r w:rsidRPr="00943A5F">
        <w:noBreakHyphen/>
        <w:t>T | ISO/IEC.</w:t>
      </w:r>
    </w:p>
    <w:p w14:paraId="5ABC913A" w14:textId="77777777" w:rsidR="00D02449" w:rsidRPr="00943A5F" w:rsidRDefault="00D02449" w:rsidP="00D02449">
      <w:pPr>
        <w:numPr>
          <w:ilvl w:val="12"/>
          <w:numId w:val="0"/>
        </w:numPr>
      </w:pPr>
      <w:r w:rsidRPr="00943A5F">
        <w:t>matrix</w:t>
      </w:r>
      <w:r>
        <w:t>_coeff</w:t>
      </w:r>
      <w:r w:rsidRPr="00943A5F">
        <w:t xml:space="preserve">s shall not be equal to 8 unless one of the following conditions </w:t>
      </w:r>
      <w:r>
        <w:t>is</w:t>
      </w:r>
      <w:r w:rsidRPr="00943A5F">
        <w:t xml:space="preserve"> true:</w:t>
      </w:r>
    </w:p>
    <w:p w14:paraId="0F1C4CD1" w14:textId="77777777" w:rsidR="00D02449" w:rsidRPr="00943A5F" w:rsidRDefault="00D02449" w:rsidP="00D02449">
      <w:pPr>
        <w:numPr>
          <w:ilvl w:val="12"/>
          <w:numId w:val="0"/>
        </w:numPr>
        <w:tabs>
          <w:tab w:val="clear" w:pos="794"/>
          <w:tab w:val="left" w:pos="426"/>
        </w:tabs>
      </w:pPr>
      <w:r w:rsidRPr="00943A5F">
        <w:t>–</w:t>
      </w:r>
      <w:r w:rsidRPr="00943A5F">
        <w:tab/>
        <w:t>BitDepth</w:t>
      </w:r>
      <w:r w:rsidRPr="00943A5F">
        <w:rPr>
          <w:vertAlign w:val="subscript"/>
        </w:rPr>
        <w:t>C</w:t>
      </w:r>
      <w:r w:rsidRPr="00943A5F">
        <w:t xml:space="preserve"> is equal to</w:t>
      </w:r>
      <w:r>
        <w:t xml:space="preserve"> </w:t>
      </w:r>
      <w:r w:rsidRPr="00943A5F">
        <w:t>BitDepth</w:t>
      </w:r>
      <w:r w:rsidRPr="00943A5F">
        <w:rPr>
          <w:vertAlign w:val="subscript"/>
        </w:rPr>
        <w:t>Y</w:t>
      </w:r>
      <w:r w:rsidRPr="00943A5F">
        <w:t>,</w:t>
      </w:r>
    </w:p>
    <w:p w14:paraId="4BBBB33C" w14:textId="77777777" w:rsidR="00D02449" w:rsidRPr="00943A5F" w:rsidRDefault="00D02449" w:rsidP="00D02449">
      <w:pPr>
        <w:numPr>
          <w:ilvl w:val="12"/>
          <w:numId w:val="0"/>
        </w:numPr>
        <w:tabs>
          <w:tab w:val="clear" w:pos="794"/>
          <w:tab w:val="left" w:pos="426"/>
        </w:tabs>
      </w:pPr>
      <w:r w:rsidRPr="00943A5F">
        <w:t>–</w:t>
      </w:r>
      <w:r w:rsidRPr="00943A5F">
        <w:tab/>
        <w:t>BitDepth</w:t>
      </w:r>
      <w:r w:rsidRPr="00943A5F">
        <w:rPr>
          <w:vertAlign w:val="subscript"/>
        </w:rPr>
        <w:t>C</w:t>
      </w:r>
      <w:r w:rsidRPr="00943A5F">
        <w:t xml:space="preserve"> is equal to</w:t>
      </w:r>
      <w:r>
        <w:t xml:space="preserve"> </w:t>
      </w:r>
      <w:r w:rsidRPr="00943A5F">
        <w:t>BitDepth</w:t>
      </w:r>
      <w:r w:rsidRPr="00943A5F">
        <w:rPr>
          <w:vertAlign w:val="subscript"/>
        </w:rPr>
        <w:t>Y</w:t>
      </w:r>
      <w:r w:rsidRPr="00943A5F">
        <w:t xml:space="preserve"> + 1 and chroma_format_idc is equal to</w:t>
      </w:r>
      <w:r>
        <w:t xml:space="preserve"> </w:t>
      </w:r>
      <w:r w:rsidRPr="00943A5F">
        <w:t>3 (4:4:4).</w:t>
      </w:r>
    </w:p>
    <w:p w14:paraId="7AD7DF4F" w14:textId="77777777" w:rsidR="00D02449" w:rsidRPr="00943A5F" w:rsidRDefault="00D02449" w:rsidP="00D02449">
      <w:pPr>
        <w:numPr>
          <w:ilvl w:val="12"/>
          <w:numId w:val="0"/>
        </w:numPr>
      </w:pPr>
      <w:r w:rsidRPr="00943A5F">
        <w:t>The specification of the use of matrix</w:t>
      </w:r>
      <w:r>
        <w:t>_coeff</w:t>
      </w:r>
      <w:r w:rsidRPr="00943A5F">
        <w:t>s equal to 8 under all other conditions is reserved for future use by ITU</w:t>
      </w:r>
      <w:r w:rsidRPr="00943A5F">
        <w:noBreakHyphen/>
        <w:t>T | ISO/IEC.</w:t>
      </w:r>
    </w:p>
    <w:p w14:paraId="469EC3B9" w14:textId="77777777" w:rsidR="00D02449" w:rsidRPr="00943A5F" w:rsidRDefault="00D02449" w:rsidP="00D02449">
      <w:pPr>
        <w:numPr>
          <w:ilvl w:val="12"/>
          <w:numId w:val="0"/>
        </w:numPr>
      </w:pPr>
      <w:r w:rsidRPr="00943A5F">
        <w:t>When the matrix</w:t>
      </w:r>
      <w:r>
        <w:t>_coeff</w:t>
      </w:r>
      <w:r w:rsidRPr="00943A5F">
        <w:t>s syntax element is not present, the value of matrix</w:t>
      </w:r>
      <w:r>
        <w:t>_coeff</w:t>
      </w:r>
      <w:r w:rsidRPr="00943A5F">
        <w:t>s is inferred to be equal to</w:t>
      </w:r>
      <w:r>
        <w:t xml:space="preserve"> </w:t>
      </w:r>
      <w:r w:rsidRPr="00943A5F">
        <w:t>2 (unspecified).</w:t>
      </w:r>
    </w:p>
    <w:p w14:paraId="53C76AF2" w14:textId="77777777" w:rsidR="00D02449" w:rsidRDefault="00D02449" w:rsidP="00D02449">
      <w:pPr>
        <w:numPr>
          <w:ilvl w:val="12"/>
          <w:numId w:val="0"/>
        </w:numPr>
      </w:pPr>
      <w:r>
        <w:t>T</w:t>
      </w:r>
      <w:r w:rsidRPr="00943A5F">
        <w:t>he interpretation of matrix</w:t>
      </w:r>
      <w:r>
        <w:t>_coeff</w:t>
      </w:r>
      <w:r w:rsidRPr="00943A5F">
        <w:t xml:space="preserve">s, </w:t>
      </w:r>
      <w:r>
        <w:t xml:space="preserve">together with colour_primaries and transfer_characteristics, is specified by </w:t>
      </w:r>
      <w:r w:rsidRPr="00943A5F">
        <w:t xml:space="preserve">the </w:t>
      </w:r>
      <w:r>
        <w:t>equations below.</w:t>
      </w:r>
    </w:p>
    <w:p w14:paraId="245E9E7B" w14:textId="77777777" w:rsidR="00D02449" w:rsidRDefault="00D02449" w:rsidP="00D02449">
      <w:pPr>
        <w:numPr>
          <w:ilvl w:val="12"/>
          <w:numId w:val="0"/>
        </w:numPr>
      </w:pPr>
      <w:r w:rsidRPr="00943A5F">
        <w:t>E</w:t>
      </w:r>
      <w:r w:rsidRPr="00943A5F">
        <w:rPr>
          <w:vertAlign w:val="subscript"/>
        </w:rPr>
        <w:t>R</w:t>
      </w:r>
      <w:r w:rsidRPr="00943A5F">
        <w:t>, E</w:t>
      </w:r>
      <w:r w:rsidRPr="00943A5F">
        <w:rPr>
          <w:vertAlign w:val="subscript"/>
        </w:rPr>
        <w:t>G</w:t>
      </w:r>
      <w:r>
        <w:t>, and E</w:t>
      </w:r>
      <w:r w:rsidRPr="00943A5F">
        <w:rPr>
          <w:vertAlign w:val="subscript"/>
        </w:rPr>
        <w:t>B</w:t>
      </w:r>
      <w:r w:rsidRPr="00943A5F">
        <w:t xml:space="preserve"> are</w:t>
      </w:r>
      <w:r>
        <w:t xml:space="preserve"> defined as "linear-domain" real-valued signals based on the indicated colour primaries before application of the transfer characteristics function. The application of the transfer characteristics function is denoted by ( x )</w:t>
      </w:r>
      <w:r w:rsidRPr="00943A5F">
        <w:t>′</w:t>
      </w:r>
      <w:r>
        <w:t xml:space="preserve"> for an argument x. The signals </w:t>
      </w:r>
      <w:r w:rsidRPr="00943A5F">
        <w:t>E′</w:t>
      </w:r>
      <w:r w:rsidRPr="00943A5F">
        <w:rPr>
          <w:vertAlign w:val="subscript"/>
        </w:rPr>
        <w:t>R</w:t>
      </w:r>
      <w:r w:rsidRPr="00943A5F">
        <w:t>, E′</w:t>
      </w:r>
      <w:r w:rsidRPr="00943A5F">
        <w:rPr>
          <w:vertAlign w:val="subscript"/>
        </w:rPr>
        <w:t>G</w:t>
      </w:r>
      <w:r w:rsidRPr="00943A5F">
        <w:t>, and E′</w:t>
      </w:r>
      <w:r w:rsidRPr="00943A5F">
        <w:rPr>
          <w:vertAlign w:val="subscript"/>
        </w:rPr>
        <w:t>B</w:t>
      </w:r>
      <w:r>
        <w:t xml:space="preserve"> are determined by application of the transfer characteristics function as follows:</w:t>
      </w:r>
    </w:p>
    <w:p w14:paraId="5CF2A2FB" w14:textId="77777777" w:rsidR="00D02449" w:rsidRPr="00943A5F" w:rsidRDefault="00D02449" w:rsidP="00D02449">
      <w:pPr>
        <w:pStyle w:val="Equation"/>
        <w:ind w:left="792"/>
      </w:pPr>
      <w:r w:rsidRPr="00FD29A3">
        <w:rPr>
          <w:szCs w:val="20"/>
        </w:rPr>
        <w:t>E′</w:t>
      </w:r>
      <w:r w:rsidRPr="00FD29A3">
        <w:rPr>
          <w:szCs w:val="20"/>
          <w:vertAlign w:val="subscript"/>
        </w:rPr>
        <w:t>R</w:t>
      </w:r>
      <w:r w:rsidRPr="001B761A">
        <w:rPr>
          <w:szCs w:val="20"/>
        </w:rPr>
        <w:t xml:space="preserve"> </w:t>
      </w:r>
      <w:r w:rsidRPr="00943A5F">
        <w:t>= (</w:t>
      </w:r>
      <w:r w:rsidRPr="001B761A">
        <w:rPr>
          <w:szCs w:val="20"/>
        </w:rPr>
        <w:t xml:space="preserve"> E</w:t>
      </w:r>
      <w:r w:rsidRPr="00FD29A3">
        <w:rPr>
          <w:szCs w:val="20"/>
          <w:vertAlign w:val="subscript"/>
        </w:rPr>
        <w:t>R</w:t>
      </w:r>
      <w:r w:rsidRPr="001B761A">
        <w:rPr>
          <w:szCs w:val="20"/>
        </w:rPr>
        <w:t xml:space="preserve"> </w:t>
      </w:r>
      <w:r w:rsidRPr="00943A5F">
        <w:t>)</w:t>
      </w:r>
      <w:r w:rsidRPr="00FD29A3">
        <w:rPr>
          <w:szCs w:val="20"/>
        </w:rPr>
        <w:t>′</w:t>
      </w:r>
      <w:r>
        <w:rPr>
          <w:szCs w:val="20"/>
        </w:rPr>
        <w:tab/>
      </w:r>
      <w:r w:rsidRPr="00943A5F">
        <w:tab/>
        <w:t>(E</w:t>
      </w:r>
      <w:r w:rsidRPr="00943A5F">
        <w:noBreakHyphen/>
      </w:r>
      <w:r w:rsidRPr="00943A5F">
        <w:fldChar w:fldCharType="begin" w:fldLock="1"/>
      </w:r>
      <w:r w:rsidRPr="00943A5F">
        <w:instrText xml:space="preserve"> SEQ Equation \r 1 \* ARABIC </w:instrText>
      </w:r>
      <w:r w:rsidRPr="00943A5F">
        <w:fldChar w:fldCharType="separate"/>
      </w:r>
      <w:r>
        <w:t>1</w:t>
      </w:r>
      <w:r w:rsidRPr="00943A5F">
        <w:fldChar w:fldCharType="end"/>
      </w:r>
      <w:r w:rsidRPr="00943A5F">
        <w:t>)</w:t>
      </w:r>
    </w:p>
    <w:p w14:paraId="63637044" w14:textId="77777777" w:rsidR="00D02449" w:rsidRPr="00943A5F" w:rsidRDefault="00D02449" w:rsidP="00D02449">
      <w:pPr>
        <w:pStyle w:val="Equation"/>
        <w:ind w:left="792"/>
      </w:pPr>
      <w:r w:rsidRPr="00FD29A3">
        <w:rPr>
          <w:szCs w:val="20"/>
        </w:rPr>
        <w:t>E′</w:t>
      </w:r>
      <w:r>
        <w:rPr>
          <w:szCs w:val="20"/>
          <w:vertAlign w:val="subscript"/>
        </w:rPr>
        <w:t>G</w:t>
      </w:r>
      <w:r w:rsidRPr="001B761A">
        <w:rPr>
          <w:szCs w:val="20"/>
        </w:rPr>
        <w:t xml:space="preserve"> </w:t>
      </w:r>
      <w:r w:rsidRPr="00943A5F">
        <w:t>= (</w:t>
      </w:r>
      <w:r w:rsidRPr="001B761A">
        <w:rPr>
          <w:szCs w:val="20"/>
        </w:rPr>
        <w:t xml:space="preserve"> E</w:t>
      </w:r>
      <w:r>
        <w:rPr>
          <w:szCs w:val="20"/>
          <w:vertAlign w:val="subscript"/>
        </w:rPr>
        <w:t>G</w:t>
      </w:r>
      <w:r w:rsidRPr="001B761A">
        <w:rPr>
          <w:szCs w:val="20"/>
        </w:rPr>
        <w:t xml:space="preserve"> </w:t>
      </w:r>
      <w:r w:rsidRPr="00943A5F">
        <w:t>)</w:t>
      </w:r>
      <w:r w:rsidRPr="00FD29A3">
        <w:rPr>
          <w:szCs w:val="20"/>
        </w:rPr>
        <w:t>′</w:t>
      </w:r>
      <w:r>
        <w:rPr>
          <w:szCs w:val="20"/>
        </w:rPr>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2</w:t>
      </w:r>
      <w:r w:rsidRPr="00943A5F">
        <w:fldChar w:fldCharType="end"/>
      </w:r>
      <w:r w:rsidRPr="00943A5F">
        <w:t>)</w:t>
      </w:r>
    </w:p>
    <w:p w14:paraId="78D6CEEB" w14:textId="77777777" w:rsidR="00D02449" w:rsidRPr="00943A5F" w:rsidRDefault="00D02449" w:rsidP="00D02449">
      <w:pPr>
        <w:pStyle w:val="Equation"/>
        <w:ind w:left="792"/>
      </w:pPr>
      <w:r w:rsidRPr="00FD29A3">
        <w:rPr>
          <w:szCs w:val="20"/>
        </w:rPr>
        <w:t>E′</w:t>
      </w:r>
      <w:r>
        <w:rPr>
          <w:szCs w:val="20"/>
          <w:vertAlign w:val="subscript"/>
        </w:rPr>
        <w:t>B</w:t>
      </w:r>
      <w:r w:rsidRPr="001B761A">
        <w:rPr>
          <w:szCs w:val="20"/>
        </w:rPr>
        <w:t xml:space="preserve"> </w:t>
      </w:r>
      <w:r w:rsidRPr="00943A5F">
        <w:t>= (</w:t>
      </w:r>
      <w:r w:rsidRPr="001B761A">
        <w:rPr>
          <w:szCs w:val="20"/>
        </w:rPr>
        <w:t xml:space="preserve"> E</w:t>
      </w:r>
      <w:r>
        <w:rPr>
          <w:szCs w:val="20"/>
          <w:vertAlign w:val="subscript"/>
        </w:rPr>
        <w:t>B</w:t>
      </w:r>
      <w:r w:rsidRPr="001B761A">
        <w:rPr>
          <w:szCs w:val="20"/>
        </w:rPr>
        <w:t xml:space="preserve"> </w:t>
      </w:r>
      <w:r w:rsidRPr="00943A5F">
        <w:t>)</w:t>
      </w:r>
      <w:r w:rsidRPr="00FD29A3">
        <w:rPr>
          <w:szCs w:val="20"/>
        </w:rPr>
        <w:t>′</w:t>
      </w:r>
      <w:r>
        <w:rPr>
          <w:szCs w:val="20"/>
        </w:rPr>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3</w:t>
      </w:r>
      <w:r w:rsidRPr="00943A5F">
        <w:fldChar w:fldCharType="end"/>
      </w:r>
      <w:r w:rsidRPr="00943A5F">
        <w:t>)</w:t>
      </w:r>
    </w:p>
    <w:p w14:paraId="63CD14FD" w14:textId="77777777" w:rsidR="00D02449" w:rsidRDefault="00D02449" w:rsidP="00D02449">
      <w:pPr>
        <w:numPr>
          <w:ilvl w:val="12"/>
          <w:numId w:val="0"/>
        </w:numPr>
      </w:pPr>
      <w:r>
        <w:t>T</w:t>
      </w:r>
      <w:r w:rsidRPr="00943A5F">
        <w:t>he range of E′</w:t>
      </w:r>
      <w:r w:rsidRPr="00943A5F">
        <w:rPr>
          <w:vertAlign w:val="subscript"/>
        </w:rPr>
        <w:t>R</w:t>
      </w:r>
      <w:r w:rsidRPr="00943A5F">
        <w:t>, E′</w:t>
      </w:r>
      <w:r w:rsidRPr="00943A5F">
        <w:rPr>
          <w:vertAlign w:val="subscript"/>
        </w:rPr>
        <w:t>G</w:t>
      </w:r>
      <w:r w:rsidRPr="00943A5F">
        <w:t>, and E′</w:t>
      </w:r>
      <w:r w:rsidRPr="00943A5F">
        <w:rPr>
          <w:vertAlign w:val="subscript"/>
        </w:rPr>
        <w:t>B</w:t>
      </w:r>
      <w:r w:rsidRPr="00943A5F">
        <w:t xml:space="preserve"> is specified as follows:</w:t>
      </w:r>
    </w:p>
    <w:p w14:paraId="4DAB256C" w14:textId="77777777" w:rsidR="00D02449" w:rsidRDefault="00D02449" w:rsidP="00D02449">
      <w:pPr>
        <w:pStyle w:val="enumlev1"/>
        <w:ind w:left="397"/>
      </w:pPr>
      <w:r w:rsidRPr="00943A5F">
        <w:t>–</w:t>
      </w:r>
      <w:r w:rsidRPr="00943A5F">
        <w:tab/>
        <w:t>If transfer_characteristics is not equal to 11 or 12, E</w:t>
      </w:r>
      <w:r w:rsidRPr="00943A5F">
        <w:rPr>
          <w:iCs/>
        </w:rPr>
        <w:t>′</w:t>
      </w:r>
      <w:r w:rsidRPr="00943A5F">
        <w:rPr>
          <w:vertAlign w:val="subscript"/>
        </w:rPr>
        <w:t>R</w:t>
      </w:r>
      <w:r w:rsidRPr="00943A5F">
        <w:t>, E</w:t>
      </w:r>
      <w:r w:rsidRPr="00943A5F">
        <w:rPr>
          <w:iCs/>
        </w:rPr>
        <w:t>′</w:t>
      </w:r>
      <w:r w:rsidRPr="00943A5F">
        <w:rPr>
          <w:vertAlign w:val="subscript"/>
        </w:rPr>
        <w:t>G</w:t>
      </w:r>
      <w:r w:rsidRPr="00943A5F">
        <w:t>, and E′</w:t>
      </w:r>
      <w:r w:rsidRPr="00943A5F">
        <w:rPr>
          <w:vertAlign w:val="subscript"/>
        </w:rPr>
        <w:t>B</w:t>
      </w:r>
      <w:r w:rsidRPr="00943A5F">
        <w:t xml:space="preserve"> are real numb</w:t>
      </w:r>
      <w:r>
        <w:t xml:space="preserve">ers with values in the range of </w:t>
      </w:r>
      <w:r w:rsidRPr="00943A5F">
        <w:t>0 to 1</w:t>
      </w:r>
      <w:r w:rsidRPr="00505BA9">
        <w:t xml:space="preserve"> </w:t>
      </w:r>
      <w:r>
        <w:t>inclusive</w:t>
      </w:r>
      <w:r w:rsidRPr="00943A5F">
        <w:t>.</w:t>
      </w:r>
    </w:p>
    <w:p w14:paraId="39C76F36" w14:textId="77777777" w:rsidR="00D02449" w:rsidRDefault="00D02449" w:rsidP="00D02449">
      <w:pPr>
        <w:pStyle w:val="enumlev1"/>
        <w:ind w:left="397"/>
      </w:pPr>
      <w:r w:rsidRPr="00943A5F">
        <w:t>–</w:t>
      </w:r>
      <w:r w:rsidRPr="00943A5F">
        <w:tab/>
      </w:r>
      <w:r>
        <w:t xml:space="preserve">Otherwise, </w:t>
      </w:r>
      <w:r w:rsidRPr="00943A5F">
        <w:t>(transfer_characteristics is equal to 11 (IEC 61966-2-4) or 12 (Rec. ITU-R BT.1361 extended colour gamut system)</w:t>
      </w:r>
      <w:r>
        <w:t xml:space="preserve"> </w:t>
      </w:r>
      <w:r w:rsidRPr="00943A5F">
        <w:t>), E</w:t>
      </w:r>
      <w:r w:rsidRPr="00943A5F">
        <w:rPr>
          <w:iCs/>
        </w:rPr>
        <w:t>′</w:t>
      </w:r>
      <w:r w:rsidRPr="00943A5F">
        <w:rPr>
          <w:szCs w:val="16"/>
          <w:vertAlign w:val="subscript"/>
        </w:rPr>
        <w:t>R</w:t>
      </w:r>
      <w:r w:rsidRPr="00943A5F">
        <w:t>, E</w:t>
      </w:r>
      <w:r w:rsidRPr="00943A5F">
        <w:rPr>
          <w:iCs/>
        </w:rPr>
        <w:t>′</w:t>
      </w:r>
      <w:r w:rsidRPr="00943A5F">
        <w:rPr>
          <w:szCs w:val="16"/>
          <w:vertAlign w:val="subscript"/>
        </w:rPr>
        <w:t>G</w:t>
      </w:r>
      <w:r w:rsidRPr="00943A5F">
        <w:t xml:space="preserve"> and E</w:t>
      </w:r>
      <w:r w:rsidRPr="00943A5F">
        <w:rPr>
          <w:iCs/>
        </w:rPr>
        <w:t>′</w:t>
      </w:r>
      <w:r w:rsidRPr="00943A5F">
        <w:rPr>
          <w:szCs w:val="16"/>
          <w:vertAlign w:val="subscript"/>
        </w:rPr>
        <w:t>B</w:t>
      </w:r>
      <w:r w:rsidRPr="00943A5F">
        <w:t xml:space="preserve"> are real numbers with a larger range not s</w:t>
      </w:r>
      <w:r>
        <w:t>pecified in this Specification</w:t>
      </w:r>
      <w:r w:rsidRPr="00943A5F">
        <w:t>.</w:t>
      </w:r>
    </w:p>
    <w:p w14:paraId="33022F54" w14:textId="77777777" w:rsidR="00D02449" w:rsidRDefault="00D02449" w:rsidP="00D02449">
      <w:pPr>
        <w:pStyle w:val="enumlev1"/>
        <w:ind w:left="397"/>
      </w:pPr>
      <w:r w:rsidRPr="00943A5F">
        <w:t>Nominal white is specified as having E</w:t>
      </w:r>
      <w:r w:rsidRPr="00943A5F">
        <w:rPr>
          <w:iCs/>
        </w:rPr>
        <w:t>′</w:t>
      </w:r>
      <w:r w:rsidRPr="00943A5F">
        <w:rPr>
          <w:vertAlign w:val="subscript"/>
        </w:rPr>
        <w:t>R</w:t>
      </w:r>
      <w:r>
        <w:t xml:space="preserve"> equal to </w:t>
      </w:r>
      <w:r w:rsidRPr="00943A5F">
        <w:t>1, E′</w:t>
      </w:r>
      <w:r w:rsidRPr="00943A5F">
        <w:rPr>
          <w:vertAlign w:val="subscript"/>
        </w:rPr>
        <w:t>G</w:t>
      </w:r>
      <w:r w:rsidRPr="00943A5F">
        <w:t xml:space="preserve"> equal to</w:t>
      </w:r>
      <w:r>
        <w:t xml:space="preserve"> </w:t>
      </w:r>
      <w:r w:rsidRPr="00943A5F">
        <w:t>1, and E′</w:t>
      </w:r>
      <w:r w:rsidRPr="00943A5F">
        <w:rPr>
          <w:vertAlign w:val="subscript"/>
        </w:rPr>
        <w:t>B</w:t>
      </w:r>
      <w:r w:rsidRPr="00943A5F">
        <w:t xml:space="preserve"> equal to</w:t>
      </w:r>
      <w:r>
        <w:t xml:space="preserve"> </w:t>
      </w:r>
      <w:r w:rsidRPr="00943A5F">
        <w:t>1.</w:t>
      </w:r>
    </w:p>
    <w:p w14:paraId="75DE72A5" w14:textId="77777777" w:rsidR="00D02449" w:rsidRPr="00943A5F" w:rsidRDefault="00D02449" w:rsidP="00D02449">
      <w:pPr>
        <w:pStyle w:val="enumlev1"/>
        <w:ind w:left="397"/>
      </w:pPr>
      <w:r w:rsidRPr="00943A5F">
        <w:t>Nominal black is specified as having E′</w:t>
      </w:r>
      <w:r w:rsidRPr="00943A5F">
        <w:rPr>
          <w:vertAlign w:val="subscript"/>
        </w:rPr>
        <w:t>R</w:t>
      </w:r>
      <w:r w:rsidRPr="00943A5F">
        <w:t xml:space="preserve"> equal to</w:t>
      </w:r>
      <w:r>
        <w:t xml:space="preserve"> </w:t>
      </w:r>
      <w:r w:rsidRPr="00943A5F">
        <w:t>0, E′</w:t>
      </w:r>
      <w:r w:rsidRPr="00943A5F">
        <w:rPr>
          <w:vertAlign w:val="subscript"/>
        </w:rPr>
        <w:t>G</w:t>
      </w:r>
      <w:r w:rsidRPr="00943A5F">
        <w:t xml:space="preserve"> equal to</w:t>
      </w:r>
      <w:r>
        <w:t xml:space="preserve"> </w:t>
      </w:r>
      <w:r w:rsidRPr="00943A5F">
        <w:t>0, and E′</w:t>
      </w:r>
      <w:r w:rsidRPr="00943A5F">
        <w:rPr>
          <w:vertAlign w:val="subscript"/>
        </w:rPr>
        <w:t>B</w:t>
      </w:r>
      <w:r w:rsidRPr="00943A5F">
        <w:t xml:space="preserve"> equal to</w:t>
      </w:r>
      <w:r>
        <w:t xml:space="preserve"> </w:t>
      </w:r>
      <w:r w:rsidRPr="00943A5F">
        <w:t>0.</w:t>
      </w:r>
    </w:p>
    <w:p w14:paraId="71E10891" w14:textId="77777777" w:rsidR="00D02449" w:rsidRPr="00943A5F" w:rsidRDefault="00D02449" w:rsidP="00D02449">
      <w:pPr>
        <w:numPr>
          <w:ilvl w:val="12"/>
          <w:numId w:val="0"/>
        </w:numPr>
      </w:pPr>
      <w:r w:rsidRPr="00943A5F">
        <w:t>The interpretation of matrix</w:t>
      </w:r>
      <w:r>
        <w:t>_coeff</w:t>
      </w:r>
      <w:r w:rsidRPr="00943A5F">
        <w:t>s is specified as follows:</w:t>
      </w:r>
    </w:p>
    <w:p w14:paraId="6112A0C7" w14:textId="77777777" w:rsidR="00D02449" w:rsidRPr="00943A5F" w:rsidRDefault="00D02449" w:rsidP="00D02449">
      <w:pPr>
        <w:pStyle w:val="enumlev1"/>
        <w:ind w:left="397"/>
        <w:rPr>
          <w:bCs/>
        </w:rPr>
      </w:pPr>
      <w:r w:rsidRPr="00943A5F">
        <w:t>–</w:t>
      </w:r>
      <w:r w:rsidRPr="00943A5F">
        <w:tab/>
      </w:r>
      <w:r w:rsidRPr="00943A5F">
        <w:rPr>
          <w:bCs/>
        </w:rPr>
        <w:t>If video_full_range_flag is equal to</w:t>
      </w:r>
      <w:r>
        <w:rPr>
          <w:bCs/>
        </w:rPr>
        <w:t xml:space="preserve"> </w:t>
      </w:r>
      <w:r w:rsidRPr="00943A5F">
        <w:rPr>
          <w:bCs/>
        </w:rPr>
        <w:t>0, the following applies:</w:t>
      </w:r>
    </w:p>
    <w:p w14:paraId="22AEE71C" w14:textId="77777777" w:rsidR="00D02449" w:rsidRPr="00943A5F" w:rsidRDefault="00D02449" w:rsidP="00D02449">
      <w:pPr>
        <w:pStyle w:val="enumlev1"/>
        <w:ind w:left="794"/>
      </w:pPr>
      <w:r w:rsidRPr="00943A5F">
        <w:t>–</w:t>
      </w:r>
      <w:r w:rsidRPr="00943A5F">
        <w:tab/>
        <w:t>If matrix</w:t>
      </w:r>
      <w:r>
        <w:t>_coeff</w:t>
      </w:r>
      <w:r w:rsidRPr="00943A5F">
        <w:t>s is equal to 1, 4, 5, 6, 7, 9, or 10, the following equations apply:</w:t>
      </w:r>
    </w:p>
    <w:p w14:paraId="2AE4D778" w14:textId="77777777" w:rsidR="00D02449" w:rsidRPr="00943A5F" w:rsidRDefault="00D02449" w:rsidP="00D02449">
      <w:pPr>
        <w:pStyle w:val="Equation"/>
        <w:ind w:left="792"/>
      </w:pPr>
      <w:r w:rsidRPr="00943A5F">
        <w:t>Y = Clip1</w:t>
      </w:r>
      <w:r w:rsidRPr="00943A5F">
        <w:rPr>
          <w:vertAlign w:val="subscript"/>
        </w:rPr>
        <w:t>Y</w:t>
      </w:r>
      <w:r w:rsidRPr="00943A5F">
        <w:t>( Round( ( 1</w:t>
      </w:r>
      <w:r>
        <w:t xml:space="preserve">  &lt;&lt;  </w:t>
      </w:r>
      <w:r w:rsidRPr="00943A5F">
        <w:t>( BitDepth</w:t>
      </w:r>
      <w:r w:rsidRPr="00943A5F">
        <w:rPr>
          <w:vertAlign w:val="subscript"/>
        </w:rPr>
        <w:t>Y</w:t>
      </w:r>
      <w:r w:rsidRPr="00943A5F">
        <w:t xml:space="preserve"> − 8 ) ) * ( 219 * E′</w:t>
      </w:r>
      <w:r w:rsidRPr="00943A5F">
        <w:rPr>
          <w:vertAlign w:val="subscript"/>
        </w:rPr>
        <w:t>Y</w:t>
      </w:r>
      <w:r w:rsidRPr="00943A5F">
        <w:t xml:space="preserve"> + 16 )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4</w:t>
      </w:r>
      <w:r w:rsidRPr="00943A5F">
        <w:fldChar w:fldCharType="end"/>
      </w:r>
      <w:r w:rsidRPr="00943A5F">
        <w:t>)</w:t>
      </w:r>
    </w:p>
    <w:p w14:paraId="282AD636" w14:textId="77777777" w:rsidR="00D02449" w:rsidRPr="00943A5F" w:rsidRDefault="00D02449" w:rsidP="00D02449">
      <w:pPr>
        <w:pStyle w:val="Equation"/>
        <w:ind w:left="792"/>
      </w:pPr>
      <w:r w:rsidRPr="00943A5F">
        <w:t>Cb = Clip1</w:t>
      </w:r>
      <w:r w:rsidRPr="00943A5F">
        <w:rPr>
          <w:vertAlign w:val="subscript"/>
        </w:rPr>
        <w:t>C</w:t>
      </w:r>
      <w:r w:rsidRPr="00943A5F">
        <w:t>( Round( ( 1</w:t>
      </w:r>
      <w:r>
        <w:t xml:space="preserve">  &lt;&lt;  </w:t>
      </w:r>
      <w:r w:rsidRPr="00943A5F">
        <w:t>( BitDepth</w:t>
      </w:r>
      <w:r w:rsidRPr="00943A5F">
        <w:rPr>
          <w:vertAlign w:val="subscript"/>
        </w:rPr>
        <w:t>C</w:t>
      </w:r>
      <w:r w:rsidRPr="00943A5F">
        <w:t xml:space="preserve"> − 8 ) ) * ( 224 * E′</w:t>
      </w:r>
      <w:r w:rsidRPr="00943A5F">
        <w:rPr>
          <w:vertAlign w:val="subscript"/>
        </w:rPr>
        <w:t>PB</w:t>
      </w:r>
      <w:r w:rsidRPr="00943A5F">
        <w:t xml:space="preserve"> + 128 )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5</w:t>
      </w:r>
      <w:r w:rsidRPr="00943A5F">
        <w:fldChar w:fldCharType="end"/>
      </w:r>
      <w:r w:rsidRPr="00943A5F">
        <w:t>)</w:t>
      </w:r>
    </w:p>
    <w:p w14:paraId="0E689143" w14:textId="77777777" w:rsidR="00D02449" w:rsidRPr="00943A5F" w:rsidRDefault="00D02449" w:rsidP="00D02449">
      <w:pPr>
        <w:pStyle w:val="Equation"/>
        <w:ind w:left="792"/>
      </w:pPr>
      <w:r w:rsidRPr="00943A5F">
        <w:t>Cr = Clip1</w:t>
      </w:r>
      <w:r w:rsidRPr="00943A5F">
        <w:rPr>
          <w:vertAlign w:val="subscript"/>
        </w:rPr>
        <w:t>C</w:t>
      </w:r>
      <w:r w:rsidRPr="00943A5F">
        <w:t>( Round( ( 1</w:t>
      </w:r>
      <w:r>
        <w:t xml:space="preserve">  &lt;&lt;  </w:t>
      </w:r>
      <w:r w:rsidRPr="00943A5F">
        <w:t>( BitDepth</w:t>
      </w:r>
      <w:r w:rsidRPr="00943A5F">
        <w:rPr>
          <w:vertAlign w:val="subscript"/>
        </w:rPr>
        <w:t>C</w:t>
      </w:r>
      <w:r w:rsidRPr="00943A5F">
        <w:t xml:space="preserve"> − 8 ) ) * ( 224 * E′</w:t>
      </w:r>
      <w:r w:rsidRPr="00943A5F">
        <w:rPr>
          <w:vertAlign w:val="subscript"/>
        </w:rPr>
        <w:t>PR</w:t>
      </w:r>
      <w:r w:rsidRPr="00943A5F">
        <w:t xml:space="preserve"> + 128 )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6</w:t>
      </w:r>
      <w:r w:rsidRPr="00943A5F">
        <w:fldChar w:fldCharType="end"/>
      </w:r>
      <w:r w:rsidRPr="00943A5F">
        <w:t>)</w:t>
      </w:r>
    </w:p>
    <w:p w14:paraId="5C99814B" w14:textId="77777777" w:rsidR="00D02449" w:rsidRPr="00943A5F" w:rsidRDefault="00D02449" w:rsidP="00D02449">
      <w:pPr>
        <w:pStyle w:val="enumlev1"/>
        <w:ind w:left="794"/>
      </w:pPr>
      <w:r w:rsidRPr="00943A5F">
        <w:t>–</w:t>
      </w:r>
      <w:r w:rsidRPr="00943A5F">
        <w:tab/>
        <w:t>Otherwise, if matrix</w:t>
      </w:r>
      <w:r>
        <w:t>_coeff</w:t>
      </w:r>
      <w:r w:rsidRPr="00943A5F">
        <w:t>s is equal to</w:t>
      </w:r>
      <w:r>
        <w:t xml:space="preserve"> </w:t>
      </w:r>
      <w:r w:rsidRPr="00943A5F">
        <w:t>0 or 8, the following equations apply:</w:t>
      </w:r>
    </w:p>
    <w:p w14:paraId="0801FECE" w14:textId="77777777" w:rsidR="00D02449" w:rsidRPr="00943A5F" w:rsidRDefault="00D02449" w:rsidP="00D02449">
      <w:pPr>
        <w:pStyle w:val="Equation"/>
        <w:ind w:left="792"/>
      </w:pPr>
      <w:r w:rsidRPr="00943A5F">
        <w:t>R = Clip1</w:t>
      </w:r>
      <w:r w:rsidRPr="00943A5F">
        <w:rPr>
          <w:vertAlign w:val="subscript"/>
        </w:rPr>
        <w:t>Y</w:t>
      </w:r>
      <w:r w:rsidRPr="00943A5F">
        <w:t>( ( 1</w:t>
      </w:r>
      <w:r>
        <w:t xml:space="preserve">  &lt;&lt;  </w:t>
      </w:r>
      <w:r w:rsidRPr="00943A5F">
        <w:t>( BitDepth</w:t>
      </w:r>
      <w:r w:rsidRPr="00943A5F">
        <w:rPr>
          <w:vertAlign w:val="subscript"/>
        </w:rPr>
        <w:t>Y</w:t>
      </w:r>
      <w:r w:rsidRPr="00943A5F">
        <w:t xml:space="preserve"> − 8 ) ) * ( 219 * E′</w:t>
      </w:r>
      <w:r w:rsidRPr="00943A5F">
        <w:rPr>
          <w:vertAlign w:val="subscript"/>
        </w:rPr>
        <w:t>R</w:t>
      </w:r>
      <w:r w:rsidRPr="00943A5F">
        <w:t xml:space="preserve"> + 16 )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7</w:t>
      </w:r>
      <w:r w:rsidRPr="00943A5F">
        <w:fldChar w:fldCharType="end"/>
      </w:r>
      <w:r w:rsidRPr="00943A5F">
        <w:t>)</w:t>
      </w:r>
    </w:p>
    <w:p w14:paraId="4F98CF2B" w14:textId="77777777" w:rsidR="00D02449" w:rsidRPr="00943A5F" w:rsidRDefault="00D02449" w:rsidP="00D02449">
      <w:pPr>
        <w:pStyle w:val="Equation"/>
        <w:ind w:left="792"/>
      </w:pPr>
      <w:r w:rsidRPr="00943A5F">
        <w:t>G = Clip1</w:t>
      </w:r>
      <w:r w:rsidRPr="00943A5F">
        <w:rPr>
          <w:vertAlign w:val="subscript"/>
        </w:rPr>
        <w:t>Y</w:t>
      </w:r>
      <w:r w:rsidRPr="00943A5F">
        <w:t>( ( 1</w:t>
      </w:r>
      <w:r>
        <w:t xml:space="preserve">  &lt;&lt;  </w:t>
      </w:r>
      <w:r w:rsidRPr="00943A5F">
        <w:t>( BitDepth</w:t>
      </w:r>
      <w:r w:rsidRPr="00943A5F">
        <w:rPr>
          <w:vertAlign w:val="subscript"/>
        </w:rPr>
        <w:t>Y</w:t>
      </w:r>
      <w:r w:rsidRPr="00943A5F">
        <w:t xml:space="preserve"> − 8 ) ) * ( 219 * E′</w:t>
      </w:r>
      <w:r w:rsidRPr="00943A5F">
        <w:rPr>
          <w:vertAlign w:val="subscript"/>
        </w:rPr>
        <w:t>G</w:t>
      </w:r>
      <w:r w:rsidRPr="00943A5F">
        <w:t xml:space="preserve"> + 16 )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8</w:t>
      </w:r>
      <w:r w:rsidRPr="00943A5F">
        <w:fldChar w:fldCharType="end"/>
      </w:r>
      <w:r w:rsidRPr="00943A5F">
        <w:t>)</w:t>
      </w:r>
    </w:p>
    <w:p w14:paraId="34509683" w14:textId="77777777" w:rsidR="00D02449" w:rsidRPr="00943A5F" w:rsidRDefault="00D02449" w:rsidP="00D02449">
      <w:pPr>
        <w:pStyle w:val="Equation"/>
        <w:ind w:left="792"/>
      </w:pPr>
      <w:r w:rsidRPr="00943A5F">
        <w:t>B = Clip1</w:t>
      </w:r>
      <w:r w:rsidRPr="00943A5F">
        <w:rPr>
          <w:vertAlign w:val="subscript"/>
        </w:rPr>
        <w:t>Y</w:t>
      </w:r>
      <w:r w:rsidRPr="00943A5F">
        <w:t>( ( 1</w:t>
      </w:r>
      <w:r>
        <w:t xml:space="preserve">  &lt;&lt;  </w:t>
      </w:r>
      <w:r w:rsidRPr="00943A5F">
        <w:t>( BitDepth</w:t>
      </w:r>
      <w:r w:rsidRPr="00943A5F">
        <w:rPr>
          <w:vertAlign w:val="subscript"/>
        </w:rPr>
        <w:t>Y</w:t>
      </w:r>
      <w:r w:rsidRPr="00943A5F">
        <w:t xml:space="preserve"> − 8 ) ) * ( 219 * E′</w:t>
      </w:r>
      <w:r w:rsidRPr="00943A5F">
        <w:rPr>
          <w:vertAlign w:val="subscript"/>
        </w:rPr>
        <w:t>B</w:t>
      </w:r>
      <w:r w:rsidRPr="00943A5F">
        <w:t xml:space="preserve"> + 16 )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9</w:t>
      </w:r>
      <w:r w:rsidRPr="00943A5F">
        <w:fldChar w:fldCharType="end"/>
      </w:r>
      <w:r w:rsidRPr="00943A5F">
        <w:t>)</w:t>
      </w:r>
    </w:p>
    <w:p w14:paraId="12AAFD07" w14:textId="77777777" w:rsidR="00D02449" w:rsidRPr="00943A5F" w:rsidRDefault="00D02449" w:rsidP="00D02449">
      <w:pPr>
        <w:pStyle w:val="enumlev1"/>
        <w:ind w:left="794"/>
      </w:pPr>
      <w:r w:rsidRPr="00943A5F">
        <w:t>–</w:t>
      </w:r>
      <w:r w:rsidRPr="00943A5F">
        <w:tab/>
        <w:t>Otherwise, if matrix</w:t>
      </w:r>
      <w:r>
        <w:t>_coeff</w:t>
      </w:r>
      <w:r w:rsidRPr="00943A5F">
        <w:t>s is equal to 2, the interpretation of the matrix</w:t>
      </w:r>
      <w:r>
        <w:t>_coeff</w:t>
      </w:r>
      <w:r w:rsidRPr="00943A5F">
        <w:t>s syntax element is unknown or is determined by the application.</w:t>
      </w:r>
    </w:p>
    <w:p w14:paraId="44B9BC6D" w14:textId="77777777" w:rsidR="00D02449" w:rsidRPr="00943A5F" w:rsidRDefault="00D02449" w:rsidP="00D02449">
      <w:pPr>
        <w:pStyle w:val="enumlev1"/>
        <w:ind w:left="794"/>
      </w:pPr>
      <w:r w:rsidRPr="00943A5F">
        <w:t>–</w:t>
      </w:r>
      <w:r w:rsidRPr="00943A5F">
        <w:tab/>
        <w:t>Otherwise (matrix</w:t>
      </w:r>
      <w:r>
        <w:t>_coeff</w:t>
      </w:r>
      <w:r w:rsidRPr="00943A5F">
        <w:t>s is not equal to 0, 1, 2, 4, 5, 6, 7, 8, 9, or 10), the interpretation of the matrix</w:t>
      </w:r>
      <w:r>
        <w:t>_coeff</w:t>
      </w:r>
      <w:r w:rsidRPr="00943A5F">
        <w:t>s syntax element is reserved for future definition by ITU</w:t>
      </w:r>
      <w:r w:rsidRPr="00943A5F">
        <w:noBreakHyphen/>
        <w:t>T | ISO/IEC.</w:t>
      </w:r>
    </w:p>
    <w:p w14:paraId="247E74FF" w14:textId="77777777" w:rsidR="00D02449" w:rsidRPr="00943A5F" w:rsidRDefault="00D02449" w:rsidP="00D02449">
      <w:pPr>
        <w:pStyle w:val="enumlev1"/>
        <w:ind w:left="397"/>
        <w:rPr>
          <w:bCs/>
        </w:rPr>
      </w:pPr>
      <w:r w:rsidRPr="00943A5F">
        <w:t>–</w:t>
      </w:r>
      <w:r w:rsidRPr="00943A5F">
        <w:tab/>
      </w:r>
      <w:r w:rsidRPr="00943A5F">
        <w:rPr>
          <w:bCs/>
        </w:rPr>
        <w:t>Otherwise (video_full_range_flag is equal to 1), the following applies:</w:t>
      </w:r>
    </w:p>
    <w:p w14:paraId="225B147C" w14:textId="77777777" w:rsidR="00D02449" w:rsidRPr="00943A5F" w:rsidRDefault="00D02449" w:rsidP="00D02449">
      <w:pPr>
        <w:pStyle w:val="enumlev1"/>
        <w:ind w:left="794"/>
      </w:pPr>
      <w:r w:rsidRPr="00943A5F">
        <w:t>–</w:t>
      </w:r>
      <w:r w:rsidRPr="00943A5F">
        <w:tab/>
        <w:t>If matrix</w:t>
      </w:r>
      <w:r>
        <w:t>_coeff</w:t>
      </w:r>
      <w:r w:rsidRPr="00943A5F">
        <w:t>s is equal to 1, 4, 5, 6, 7,</w:t>
      </w:r>
      <w:r w:rsidRPr="001B27CB">
        <w:t xml:space="preserve"> 9 or 10</w:t>
      </w:r>
      <w:r w:rsidRPr="00943A5F">
        <w:t xml:space="preserve"> the following equations apply:</w:t>
      </w:r>
    </w:p>
    <w:p w14:paraId="1B2D9538" w14:textId="77777777" w:rsidR="00D02449" w:rsidRPr="00943A5F" w:rsidRDefault="00D02449" w:rsidP="00D02449">
      <w:pPr>
        <w:pStyle w:val="Equation"/>
        <w:ind w:left="792"/>
      </w:pPr>
      <w:r w:rsidRPr="00943A5F">
        <w:t>Y = Clip1</w:t>
      </w:r>
      <w:r w:rsidRPr="00943A5F">
        <w:rPr>
          <w:vertAlign w:val="subscript"/>
        </w:rPr>
        <w:t>Y</w:t>
      </w:r>
      <w:r w:rsidRPr="00943A5F">
        <w:t>( Round( ( ( 1</w:t>
      </w:r>
      <w:r>
        <w:t xml:space="preserve">  &lt;&lt;  </w:t>
      </w:r>
      <w:r w:rsidRPr="00943A5F">
        <w:t>BitDepth</w:t>
      </w:r>
      <w:r w:rsidRPr="00943A5F">
        <w:rPr>
          <w:vertAlign w:val="subscript"/>
        </w:rPr>
        <w:t>Y</w:t>
      </w:r>
      <w:r w:rsidRPr="00943A5F">
        <w:t xml:space="preserve"> ) − 1 ) * E′</w:t>
      </w:r>
      <w:r w:rsidRPr="00943A5F">
        <w:rPr>
          <w:vertAlign w:val="subscript"/>
        </w:rPr>
        <w:t>Y</w:t>
      </w:r>
      <w:r w:rsidRPr="00943A5F">
        <w:t xml:space="preserve">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10</w:t>
      </w:r>
      <w:r w:rsidRPr="00943A5F">
        <w:fldChar w:fldCharType="end"/>
      </w:r>
      <w:r w:rsidRPr="00943A5F">
        <w:t>)</w:t>
      </w:r>
    </w:p>
    <w:p w14:paraId="3EC2335A" w14:textId="77777777" w:rsidR="00D02449" w:rsidRPr="00943A5F" w:rsidRDefault="00D02449" w:rsidP="00D02449">
      <w:pPr>
        <w:pStyle w:val="Equation"/>
        <w:ind w:left="792"/>
      </w:pPr>
      <w:r w:rsidRPr="00943A5F">
        <w:t>Cb = Clip1</w:t>
      </w:r>
      <w:r w:rsidRPr="00943A5F">
        <w:rPr>
          <w:vertAlign w:val="subscript"/>
        </w:rPr>
        <w:t>C</w:t>
      </w:r>
      <w:r w:rsidRPr="00943A5F">
        <w:t>( Round( ( ( 1</w:t>
      </w:r>
      <w:r>
        <w:t xml:space="preserve">  &lt;&lt;  </w:t>
      </w:r>
      <w:r w:rsidRPr="00943A5F">
        <w:t>BitDepth</w:t>
      </w:r>
      <w:r w:rsidRPr="00943A5F">
        <w:rPr>
          <w:vertAlign w:val="subscript"/>
        </w:rPr>
        <w:t>C</w:t>
      </w:r>
      <w:r w:rsidRPr="00943A5F">
        <w:t xml:space="preserve"> ) − 1 )  * E′</w:t>
      </w:r>
      <w:r w:rsidRPr="00943A5F">
        <w:rPr>
          <w:vertAlign w:val="subscript"/>
        </w:rPr>
        <w:t>PB</w:t>
      </w:r>
      <w:r w:rsidRPr="00943A5F">
        <w:t xml:space="preserve"> + ( 1</w:t>
      </w:r>
      <w:r>
        <w:t xml:space="preserve">  &lt;&lt;  </w:t>
      </w:r>
      <w:r w:rsidRPr="00943A5F">
        <w:t>( BitDepth</w:t>
      </w:r>
      <w:r w:rsidRPr="00943A5F">
        <w:rPr>
          <w:vertAlign w:val="subscript"/>
        </w:rPr>
        <w:t>C</w:t>
      </w:r>
      <w:r w:rsidRPr="00943A5F">
        <w:t xml:space="preserve"> − 1 ) )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11</w:t>
      </w:r>
      <w:r w:rsidRPr="00943A5F">
        <w:fldChar w:fldCharType="end"/>
      </w:r>
      <w:r w:rsidRPr="00943A5F">
        <w:t>)</w:t>
      </w:r>
    </w:p>
    <w:p w14:paraId="3B38CB67" w14:textId="77777777" w:rsidR="00D02449" w:rsidRPr="00943A5F" w:rsidRDefault="00D02449" w:rsidP="00D02449">
      <w:pPr>
        <w:pStyle w:val="Equation"/>
        <w:ind w:left="792"/>
      </w:pPr>
      <w:r w:rsidRPr="00943A5F">
        <w:t>Cr = Clip1</w:t>
      </w:r>
      <w:r w:rsidRPr="00943A5F">
        <w:rPr>
          <w:vertAlign w:val="subscript"/>
        </w:rPr>
        <w:t>C</w:t>
      </w:r>
      <w:r w:rsidRPr="00943A5F">
        <w:t>( Round( ( ( 1</w:t>
      </w:r>
      <w:r>
        <w:t xml:space="preserve">  &lt;&lt;  </w:t>
      </w:r>
      <w:r w:rsidRPr="00943A5F">
        <w:t>BitDepth</w:t>
      </w:r>
      <w:r w:rsidRPr="00943A5F">
        <w:rPr>
          <w:vertAlign w:val="subscript"/>
        </w:rPr>
        <w:t>C</w:t>
      </w:r>
      <w:r w:rsidRPr="00943A5F">
        <w:t xml:space="preserve"> ) − 1 )  * E′</w:t>
      </w:r>
      <w:r w:rsidRPr="00943A5F">
        <w:rPr>
          <w:vertAlign w:val="subscript"/>
        </w:rPr>
        <w:t>PR</w:t>
      </w:r>
      <w:r w:rsidRPr="00943A5F">
        <w:t xml:space="preserve"> + ( 1</w:t>
      </w:r>
      <w:r>
        <w:t xml:space="preserve">  &lt;&lt;  </w:t>
      </w:r>
      <w:r w:rsidRPr="00943A5F">
        <w:t>( BitDepth</w:t>
      </w:r>
      <w:r w:rsidRPr="00943A5F">
        <w:rPr>
          <w:vertAlign w:val="subscript"/>
        </w:rPr>
        <w:t>C</w:t>
      </w:r>
      <w:r w:rsidRPr="00943A5F">
        <w:t xml:space="preserve"> − 1 ) ) )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12</w:t>
      </w:r>
      <w:r w:rsidRPr="00943A5F">
        <w:fldChar w:fldCharType="end"/>
      </w:r>
      <w:r w:rsidRPr="00943A5F">
        <w:t>)</w:t>
      </w:r>
    </w:p>
    <w:p w14:paraId="0CE001BE" w14:textId="77777777" w:rsidR="00D02449" w:rsidRPr="00943A5F" w:rsidRDefault="00D02449" w:rsidP="00D02449">
      <w:pPr>
        <w:pStyle w:val="enumlev1"/>
        <w:ind w:left="794"/>
      </w:pPr>
      <w:r w:rsidRPr="00943A5F">
        <w:t>–</w:t>
      </w:r>
      <w:r w:rsidRPr="00943A5F">
        <w:tab/>
        <w:t>Otherwise, if matrix</w:t>
      </w:r>
      <w:r>
        <w:t>_coeff</w:t>
      </w:r>
      <w:r w:rsidRPr="00943A5F">
        <w:t>s is equal to</w:t>
      </w:r>
      <w:r>
        <w:t xml:space="preserve"> </w:t>
      </w:r>
      <w:r w:rsidRPr="00943A5F">
        <w:t>0 or 8, the following equations apply:</w:t>
      </w:r>
    </w:p>
    <w:p w14:paraId="08AF88E7" w14:textId="77777777" w:rsidR="00D02449" w:rsidRPr="00943A5F" w:rsidRDefault="00D02449" w:rsidP="00D02449">
      <w:pPr>
        <w:pStyle w:val="Equation"/>
        <w:ind w:left="792"/>
      </w:pPr>
      <w:r w:rsidRPr="00943A5F">
        <w:t>R = Clip1</w:t>
      </w:r>
      <w:r w:rsidRPr="00943A5F">
        <w:rPr>
          <w:vertAlign w:val="subscript"/>
        </w:rPr>
        <w:t>Y</w:t>
      </w:r>
      <w:r w:rsidRPr="00943A5F">
        <w:t>( ( ( 1</w:t>
      </w:r>
      <w:r>
        <w:t xml:space="preserve">  &lt;&lt;  </w:t>
      </w:r>
      <w:r w:rsidRPr="00943A5F">
        <w:t>BitDepth</w:t>
      </w:r>
      <w:r w:rsidRPr="00943A5F">
        <w:rPr>
          <w:vertAlign w:val="subscript"/>
        </w:rPr>
        <w:t>Y</w:t>
      </w:r>
      <w:r w:rsidRPr="00943A5F">
        <w:t xml:space="preserve"> ) − 1 ) * E′</w:t>
      </w:r>
      <w:r w:rsidRPr="00943A5F">
        <w:rPr>
          <w:vertAlign w:val="subscript"/>
        </w:rPr>
        <w:t>R</w:t>
      </w:r>
      <w:r w:rsidRPr="00943A5F">
        <w:t xml:space="preserve"> )</w:t>
      </w:r>
      <w:r w:rsidRPr="00943A5F">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13</w:t>
      </w:r>
      <w:r w:rsidRPr="00943A5F">
        <w:fldChar w:fldCharType="end"/>
      </w:r>
      <w:r w:rsidRPr="00943A5F">
        <w:t>)</w:t>
      </w:r>
    </w:p>
    <w:p w14:paraId="5123C635" w14:textId="77777777" w:rsidR="00D02449" w:rsidRPr="00943A5F" w:rsidRDefault="00D02449" w:rsidP="00D02449">
      <w:pPr>
        <w:pStyle w:val="Equation"/>
        <w:ind w:left="792"/>
      </w:pPr>
      <w:r w:rsidRPr="00943A5F">
        <w:t>G = Clip1</w:t>
      </w:r>
      <w:r w:rsidRPr="00943A5F">
        <w:rPr>
          <w:vertAlign w:val="subscript"/>
        </w:rPr>
        <w:t>Y</w:t>
      </w:r>
      <w:r w:rsidRPr="00943A5F">
        <w:t>( ( ( 1</w:t>
      </w:r>
      <w:r>
        <w:t xml:space="preserve">  &lt;&lt;  </w:t>
      </w:r>
      <w:r w:rsidRPr="00943A5F">
        <w:t>BitDepth</w:t>
      </w:r>
      <w:r w:rsidRPr="00943A5F">
        <w:rPr>
          <w:vertAlign w:val="subscript"/>
        </w:rPr>
        <w:t>Y</w:t>
      </w:r>
      <w:r w:rsidRPr="00943A5F">
        <w:t xml:space="preserve"> ) − 1 ) * E′</w:t>
      </w:r>
      <w:r w:rsidRPr="00943A5F">
        <w:rPr>
          <w:vertAlign w:val="subscript"/>
        </w:rPr>
        <w:t>G</w:t>
      </w:r>
      <w:r w:rsidRPr="00943A5F">
        <w:t xml:space="preserve"> )</w:t>
      </w:r>
      <w:r w:rsidRPr="00943A5F">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14</w:t>
      </w:r>
      <w:r w:rsidRPr="00943A5F">
        <w:fldChar w:fldCharType="end"/>
      </w:r>
      <w:r w:rsidRPr="00943A5F">
        <w:t>)</w:t>
      </w:r>
    </w:p>
    <w:p w14:paraId="6477B33F" w14:textId="77777777" w:rsidR="00D02449" w:rsidRPr="00943A5F" w:rsidRDefault="00D02449" w:rsidP="00D02449">
      <w:pPr>
        <w:pStyle w:val="Equation"/>
        <w:ind w:left="792"/>
      </w:pPr>
      <w:r w:rsidRPr="00943A5F">
        <w:t>B = Clip1</w:t>
      </w:r>
      <w:r w:rsidRPr="00943A5F">
        <w:rPr>
          <w:vertAlign w:val="subscript"/>
        </w:rPr>
        <w:t>Y</w:t>
      </w:r>
      <w:r w:rsidRPr="00943A5F">
        <w:t>( ( ( 1</w:t>
      </w:r>
      <w:r>
        <w:t xml:space="preserve">  &lt;&lt;  </w:t>
      </w:r>
      <w:r w:rsidRPr="00943A5F">
        <w:t>BitDepth</w:t>
      </w:r>
      <w:r w:rsidRPr="00943A5F">
        <w:rPr>
          <w:vertAlign w:val="subscript"/>
        </w:rPr>
        <w:t>Y</w:t>
      </w:r>
      <w:r w:rsidRPr="00943A5F">
        <w:t xml:space="preserve"> ) − 1 ) * E′</w:t>
      </w:r>
      <w:r w:rsidRPr="00943A5F">
        <w:rPr>
          <w:vertAlign w:val="subscript"/>
        </w:rPr>
        <w:t>B</w:t>
      </w:r>
      <w:r w:rsidRPr="00943A5F">
        <w:t xml:space="preserve"> )</w:t>
      </w:r>
      <w:r w:rsidRPr="00943A5F">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15</w:t>
      </w:r>
      <w:r w:rsidRPr="00943A5F">
        <w:fldChar w:fldCharType="end"/>
      </w:r>
      <w:r w:rsidRPr="00943A5F">
        <w:t>)</w:t>
      </w:r>
    </w:p>
    <w:p w14:paraId="5F24697A" w14:textId="77777777" w:rsidR="00D02449" w:rsidRPr="00943A5F" w:rsidRDefault="00D02449" w:rsidP="00D02449">
      <w:pPr>
        <w:pStyle w:val="enumlev1"/>
        <w:ind w:left="794"/>
      </w:pPr>
      <w:r w:rsidRPr="00943A5F">
        <w:t>–</w:t>
      </w:r>
      <w:r w:rsidRPr="00943A5F">
        <w:tab/>
        <w:t>Otherwise, if matrix</w:t>
      </w:r>
      <w:r>
        <w:t>_coeff</w:t>
      </w:r>
      <w:r w:rsidRPr="00943A5F">
        <w:t>s is equal to</w:t>
      </w:r>
      <w:r>
        <w:t xml:space="preserve"> </w:t>
      </w:r>
      <w:r w:rsidRPr="00943A5F">
        <w:t>2, the interpretation of the matrix</w:t>
      </w:r>
      <w:r>
        <w:t>_coeff</w:t>
      </w:r>
      <w:r w:rsidRPr="00943A5F">
        <w:t>s syntax element is unknown or is determined by the application.</w:t>
      </w:r>
    </w:p>
    <w:p w14:paraId="12EF5540" w14:textId="77777777" w:rsidR="00D02449" w:rsidRPr="00943A5F" w:rsidRDefault="00D02449" w:rsidP="00D02449">
      <w:pPr>
        <w:pStyle w:val="enumlev1"/>
        <w:ind w:left="794"/>
      </w:pPr>
      <w:r w:rsidRPr="00943A5F">
        <w:t>–</w:t>
      </w:r>
      <w:r w:rsidRPr="00943A5F">
        <w:tab/>
        <w:t>Otherwise (matrix</w:t>
      </w:r>
      <w:r>
        <w:t>_coeff</w:t>
      </w:r>
      <w:r w:rsidRPr="00943A5F">
        <w:t>s is not equal to</w:t>
      </w:r>
      <w:r>
        <w:t xml:space="preserve"> </w:t>
      </w:r>
      <w:r w:rsidRPr="00943A5F">
        <w:t>0, 1, 2, 4, 5, 6, 7, 8</w:t>
      </w:r>
      <w:r>
        <w:t>,</w:t>
      </w:r>
      <w:r w:rsidRPr="00FB5A14">
        <w:t xml:space="preserve"> 9 or 10</w:t>
      </w:r>
      <w:r w:rsidRPr="00943A5F">
        <w:t>), the interpretation of the matrix</w:t>
      </w:r>
      <w:r>
        <w:t>_coeff</w:t>
      </w:r>
      <w:r w:rsidRPr="00943A5F">
        <w:t>s syntax element is reserved for future definition by ITU</w:t>
      </w:r>
      <w:r w:rsidRPr="00943A5F">
        <w:noBreakHyphen/>
        <w:t>T | ISO/IEC.</w:t>
      </w:r>
      <w:r w:rsidRPr="00124756">
        <w:t xml:space="preserve"> </w:t>
      </w:r>
      <w:r>
        <w:t xml:space="preserve">Reserved values for </w:t>
      </w:r>
      <w:r w:rsidRPr="00943A5F">
        <w:t>matrix</w:t>
      </w:r>
      <w:r>
        <w:t>_coeff</w:t>
      </w:r>
      <w:r w:rsidRPr="00943A5F">
        <w:t xml:space="preserve">s </w:t>
      </w:r>
      <w:r>
        <w:t xml:space="preserve">shall not be present in bitstreams conforming to this version of this Specification. Decoders shall interpret reserved values of </w:t>
      </w:r>
      <w:r w:rsidRPr="00943A5F">
        <w:t>matrix</w:t>
      </w:r>
      <w:r>
        <w:t>_coeff</w:t>
      </w:r>
      <w:r w:rsidRPr="00943A5F">
        <w:t xml:space="preserve">s </w:t>
      </w:r>
      <w:r>
        <w:t>as equivalent to the value 2.</w:t>
      </w:r>
    </w:p>
    <w:p w14:paraId="02A62942" w14:textId="77777777" w:rsidR="00D02449" w:rsidRPr="00943A5F" w:rsidRDefault="00D02449" w:rsidP="00D02449">
      <w:pPr>
        <w:keepNext/>
        <w:numPr>
          <w:ilvl w:val="12"/>
          <w:numId w:val="0"/>
        </w:numPr>
      </w:pPr>
      <w:r w:rsidRPr="00943A5F">
        <w:t>The variables E′</w:t>
      </w:r>
      <w:r w:rsidRPr="00943A5F">
        <w:rPr>
          <w:vertAlign w:val="subscript"/>
        </w:rPr>
        <w:t>Y</w:t>
      </w:r>
      <w:r w:rsidRPr="00943A5F">
        <w:t>, E′</w:t>
      </w:r>
      <w:r w:rsidRPr="00943A5F">
        <w:rPr>
          <w:vertAlign w:val="subscript"/>
        </w:rPr>
        <w:t>PB</w:t>
      </w:r>
      <w:r w:rsidRPr="00943A5F">
        <w:t>, and E′</w:t>
      </w:r>
      <w:r w:rsidRPr="00943A5F">
        <w:rPr>
          <w:vertAlign w:val="subscript"/>
        </w:rPr>
        <w:t>PR</w:t>
      </w:r>
      <w:r w:rsidRPr="00943A5F">
        <w:t xml:space="preserve"> (for matrix</w:t>
      </w:r>
      <w:r>
        <w:t>_coeff</w:t>
      </w:r>
      <w:r w:rsidRPr="00943A5F">
        <w:t>s not equal to 0 or 8) or Y, Cb, and Cr (for matrix</w:t>
      </w:r>
      <w:r>
        <w:t>_coeff</w:t>
      </w:r>
      <w:r w:rsidRPr="00943A5F">
        <w:t>s equal to 0 or</w:t>
      </w:r>
      <w:r>
        <w:t> </w:t>
      </w:r>
      <w:r w:rsidRPr="00943A5F">
        <w:t>8) are specified as follows:</w:t>
      </w:r>
    </w:p>
    <w:p w14:paraId="3B897483" w14:textId="77777777" w:rsidR="00D02449" w:rsidRPr="00943A5F" w:rsidRDefault="00D02449" w:rsidP="00D02449">
      <w:pPr>
        <w:pStyle w:val="enumlev1"/>
        <w:ind w:left="397"/>
      </w:pPr>
      <w:r w:rsidRPr="00943A5F">
        <w:t>–</w:t>
      </w:r>
      <w:r w:rsidRPr="00943A5F">
        <w:tab/>
        <w:t>If matrix</w:t>
      </w:r>
      <w:r>
        <w:t>_coeff</w:t>
      </w:r>
      <w:r w:rsidRPr="00943A5F">
        <w:t>s is not equal to 0, 8, or 10, the following equations apply:</w:t>
      </w:r>
    </w:p>
    <w:p w14:paraId="23478D87" w14:textId="77777777" w:rsidR="00D02449" w:rsidRPr="00943A5F" w:rsidRDefault="00D02449" w:rsidP="00D02449">
      <w:pPr>
        <w:pStyle w:val="Equation"/>
        <w:ind w:left="562"/>
      </w:pPr>
      <w:r w:rsidRPr="00943A5F">
        <w:t>E′</w:t>
      </w:r>
      <w:r w:rsidRPr="00943A5F">
        <w:rPr>
          <w:vertAlign w:val="subscript"/>
        </w:rPr>
        <w:t>Y</w:t>
      </w:r>
      <w:r w:rsidRPr="00943A5F">
        <w:t xml:space="preserve"> = K</w:t>
      </w:r>
      <w:r w:rsidRPr="00943A5F">
        <w:rPr>
          <w:vertAlign w:val="subscript"/>
        </w:rPr>
        <w:t>R</w:t>
      </w:r>
      <w:r w:rsidRPr="00943A5F">
        <w:t xml:space="preserve"> * E′</w:t>
      </w:r>
      <w:r w:rsidRPr="00943A5F">
        <w:rPr>
          <w:vertAlign w:val="subscript"/>
        </w:rPr>
        <w:t>R</w:t>
      </w:r>
      <w:r w:rsidRPr="00943A5F">
        <w:t xml:space="preserve"> + ( 1 − K</w:t>
      </w:r>
      <w:r w:rsidRPr="00943A5F">
        <w:rPr>
          <w:vertAlign w:val="subscript"/>
        </w:rPr>
        <w:t>R</w:t>
      </w:r>
      <w:r w:rsidRPr="00943A5F">
        <w:t xml:space="preserve"> − K</w:t>
      </w:r>
      <w:r w:rsidRPr="00943A5F">
        <w:rPr>
          <w:vertAlign w:val="subscript"/>
        </w:rPr>
        <w:t>B</w:t>
      </w:r>
      <w:r w:rsidRPr="00943A5F">
        <w:t xml:space="preserve"> ) * E′</w:t>
      </w:r>
      <w:r w:rsidRPr="00943A5F">
        <w:rPr>
          <w:vertAlign w:val="subscript"/>
        </w:rPr>
        <w:t>G</w:t>
      </w:r>
      <w:r w:rsidRPr="00943A5F">
        <w:t xml:space="preserve"> + K</w:t>
      </w:r>
      <w:r w:rsidRPr="00943A5F">
        <w:rPr>
          <w:vertAlign w:val="subscript"/>
        </w:rPr>
        <w:t>B</w:t>
      </w:r>
      <w:r w:rsidRPr="00943A5F">
        <w:t xml:space="preserve"> * E′</w:t>
      </w:r>
      <w:r w:rsidRPr="00943A5F">
        <w:rPr>
          <w:vertAlign w:val="subscript"/>
        </w:rPr>
        <w:t>B</w:t>
      </w:r>
      <w:r w:rsidRPr="00943A5F">
        <w:tab/>
      </w:r>
      <w:r w:rsidRPr="00943A5F">
        <w:tab/>
        <w:t>(</w:t>
      </w:r>
      <w:bookmarkStart w:id="120" w:name="ConventionalLuma_Eqn"/>
      <w:r w:rsidRPr="00943A5F">
        <w:t>E</w:t>
      </w:r>
      <w:r w:rsidRPr="00943A5F">
        <w:noBreakHyphen/>
      </w:r>
      <w:r w:rsidRPr="00943A5F">
        <w:fldChar w:fldCharType="begin" w:fldLock="1"/>
      </w:r>
      <w:r w:rsidRPr="00943A5F">
        <w:instrText xml:space="preserve"> SEQ Equation \* ARABIC </w:instrText>
      </w:r>
      <w:r w:rsidRPr="00943A5F">
        <w:fldChar w:fldCharType="separate"/>
      </w:r>
      <w:r>
        <w:t>16</w:t>
      </w:r>
      <w:r w:rsidRPr="00943A5F">
        <w:fldChar w:fldCharType="end"/>
      </w:r>
      <w:bookmarkEnd w:id="120"/>
      <w:r w:rsidRPr="00943A5F">
        <w:t>)</w:t>
      </w:r>
    </w:p>
    <w:p w14:paraId="0B0D268C" w14:textId="77777777" w:rsidR="00D02449" w:rsidRPr="00943A5F" w:rsidRDefault="00D02449" w:rsidP="00D02449">
      <w:pPr>
        <w:pStyle w:val="Equation"/>
        <w:ind w:left="562"/>
      </w:pPr>
      <w:r w:rsidRPr="00943A5F">
        <w:t>E′</w:t>
      </w:r>
      <w:r w:rsidRPr="00943A5F">
        <w:rPr>
          <w:vertAlign w:val="subscript"/>
        </w:rPr>
        <w:t>PB</w:t>
      </w:r>
      <w:r w:rsidRPr="00943A5F">
        <w:t xml:space="preserve"> = 0.5 * ( E′</w:t>
      </w:r>
      <w:r w:rsidRPr="00943A5F">
        <w:rPr>
          <w:vertAlign w:val="subscript"/>
        </w:rPr>
        <w:t>B</w:t>
      </w:r>
      <w:r w:rsidRPr="00943A5F">
        <w:t xml:space="preserve"> − E′</w:t>
      </w:r>
      <w:r w:rsidRPr="00943A5F">
        <w:rPr>
          <w:vertAlign w:val="subscript"/>
        </w:rPr>
        <w:t>Y</w:t>
      </w:r>
      <w:r w:rsidRPr="00943A5F">
        <w:t xml:space="preserve"> ) ÷ ( 1 − K</w:t>
      </w:r>
      <w:r w:rsidRPr="00943A5F">
        <w:rPr>
          <w:vertAlign w:val="subscript"/>
        </w:rPr>
        <w:t>B</w:t>
      </w:r>
      <w:r w:rsidRPr="00943A5F">
        <w:t xml:space="preserve"> )</w:t>
      </w:r>
      <w:r w:rsidRPr="00943A5F">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17</w:t>
      </w:r>
      <w:r w:rsidRPr="00943A5F">
        <w:fldChar w:fldCharType="end"/>
      </w:r>
      <w:r w:rsidRPr="00943A5F">
        <w:t>)</w:t>
      </w:r>
    </w:p>
    <w:p w14:paraId="128C8CAC" w14:textId="77777777" w:rsidR="00D02449" w:rsidRPr="00943A5F" w:rsidRDefault="00D02449" w:rsidP="00D02449">
      <w:pPr>
        <w:pStyle w:val="Equation"/>
        <w:ind w:left="562"/>
      </w:pPr>
      <w:r w:rsidRPr="00943A5F">
        <w:t>E′</w:t>
      </w:r>
      <w:r w:rsidRPr="00943A5F">
        <w:rPr>
          <w:vertAlign w:val="subscript"/>
        </w:rPr>
        <w:t>PR</w:t>
      </w:r>
      <w:r w:rsidRPr="00943A5F">
        <w:t xml:space="preserve"> = 0.5 * ( E′</w:t>
      </w:r>
      <w:r w:rsidRPr="00943A5F">
        <w:rPr>
          <w:vertAlign w:val="subscript"/>
        </w:rPr>
        <w:t>R</w:t>
      </w:r>
      <w:r w:rsidRPr="00943A5F">
        <w:t xml:space="preserve"> − E′</w:t>
      </w:r>
      <w:r w:rsidRPr="00943A5F">
        <w:rPr>
          <w:vertAlign w:val="subscript"/>
        </w:rPr>
        <w:t>Y</w:t>
      </w:r>
      <w:r w:rsidRPr="00943A5F">
        <w:t xml:space="preserve"> ) ÷ ( 1 − K</w:t>
      </w:r>
      <w:r w:rsidRPr="00943A5F">
        <w:rPr>
          <w:vertAlign w:val="subscript"/>
        </w:rPr>
        <w:t>R</w:t>
      </w:r>
      <w:r w:rsidRPr="00943A5F">
        <w:t xml:space="preserve"> )</w:t>
      </w:r>
      <w:r w:rsidRPr="00943A5F">
        <w:tab/>
      </w:r>
      <w:r w:rsidRPr="00943A5F">
        <w:tab/>
        <w:t>(</w:t>
      </w:r>
      <w:bookmarkStart w:id="121" w:name="ConventionalChroma_Eqn"/>
      <w:r w:rsidRPr="00943A5F">
        <w:t>E</w:t>
      </w:r>
      <w:r w:rsidRPr="00943A5F">
        <w:noBreakHyphen/>
      </w:r>
      <w:r w:rsidRPr="00943A5F">
        <w:fldChar w:fldCharType="begin" w:fldLock="1"/>
      </w:r>
      <w:r w:rsidRPr="00943A5F">
        <w:instrText xml:space="preserve"> SEQ Equation \* ARABIC </w:instrText>
      </w:r>
      <w:r w:rsidRPr="00943A5F">
        <w:fldChar w:fldCharType="separate"/>
      </w:r>
      <w:r>
        <w:t>18</w:t>
      </w:r>
      <w:r w:rsidRPr="00943A5F">
        <w:fldChar w:fldCharType="end"/>
      </w:r>
      <w:bookmarkEnd w:id="121"/>
      <w:r w:rsidRPr="00943A5F">
        <w:t>)</w:t>
      </w:r>
    </w:p>
    <w:p w14:paraId="34FD64B9" w14:textId="77777777" w:rsidR="00D02449" w:rsidRPr="00943A5F" w:rsidRDefault="00D02449" w:rsidP="00D02449">
      <w:pPr>
        <w:pStyle w:val="Note1"/>
        <w:rPr>
          <w:lang w:eastAsia="ja-JP"/>
        </w:rPr>
      </w:pPr>
      <w:r w:rsidRPr="00943A5F">
        <w:t>NOTE </w:t>
      </w:r>
      <w:r w:rsidR="00C77764">
        <w:fldChar w:fldCharType="begin" w:fldLock="1"/>
      </w:r>
      <w:r w:rsidR="00C77764">
        <w:instrText xml:space="preserve"> SEQ NoteCounter \* MERGEFORMAT </w:instrText>
      </w:r>
      <w:r w:rsidR="00C77764">
        <w:fldChar w:fldCharType="separate"/>
      </w:r>
      <w:r>
        <w:t>4</w:t>
      </w:r>
      <w:r w:rsidR="00C77764">
        <w:fldChar w:fldCharType="end"/>
      </w:r>
      <w:r w:rsidRPr="00943A5F">
        <w:t> – E′</w:t>
      </w:r>
      <w:r w:rsidRPr="00943A5F">
        <w:rPr>
          <w:vertAlign w:val="subscript"/>
        </w:rPr>
        <w:t>Y</w:t>
      </w:r>
      <w:r w:rsidRPr="00943A5F">
        <w:t xml:space="preserve"> is a real number with the value 0 </w:t>
      </w:r>
      <w:r w:rsidRPr="00943A5F">
        <w:rPr>
          <w:lang w:eastAsia="ja-JP"/>
        </w:rPr>
        <w:t xml:space="preserve">associated with nominal black </w:t>
      </w:r>
      <w:r w:rsidRPr="00943A5F">
        <w:t>and the value 1</w:t>
      </w:r>
      <w:r w:rsidRPr="00943A5F">
        <w:rPr>
          <w:lang w:eastAsia="ja-JP"/>
        </w:rPr>
        <w:t xml:space="preserve"> associated with nominal white. </w:t>
      </w:r>
      <w:r w:rsidRPr="00943A5F">
        <w:t>E′</w:t>
      </w:r>
      <w:r w:rsidRPr="00943A5F">
        <w:rPr>
          <w:vertAlign w:val="subscript"/>
        </w:rPr>
        <w:t>PB</w:t>
      </w:r>
      <w:r w:rsidRPr="00943A5F">
        <w:t xml:space="preserve"> and E′</w:t>
      </w:r>
      <w:r w:rsidRPr="00943A5F">
        <w:rPr>
          <w:vertAlign w:val="subscript"/>
        </w:rPr>
        <w:t>PR</w:t>
      </w:r>
      <w:r w:rsidRPr="00943A5F">
        <w:t xml:space="preserve"> are real numbers with the value 0 associated with both nominal black and nominal white</w:t>
      </w:r>
      <w:r w:rsidRPr="00943A5F">
        <w:rPr>
          <w:lang w:eastAsia="ja-JP"/>
        </w:rPr>
        <w:t xml:space="preserve">. </w:t>
      </w:r>
      <w:r w:rsidRPr="00943A5F">
        <w:t>When transfer_characteristics is not equal to 11 or 12</w:t>
      </w:r>
      <w:r w:rsidRPr="00943A5F">
        <w:rPr>
          <w:lang w:eastAsia="ja-JP"/>
        </w:rPr>
        <w:t xml:space="preserve">, </w:t>
      </w:r>
      <w:r w:rsidRPr="00943A5F">
        <w:t>E′</w:t>
      </w:r>
      <w:r w:rsidRPr="00943A5F">
        <w:rPr>
          <w:vertAlign w:val="subscript"/>
        </w:rPr>
        <w:t>Y</w:t>
      </w:r>
      <w:r w:rsidRPr="00943A5F">
        <w:t xml:space="preserve"> is a real number with values in the range of 0 to 1</w:t>
      </w:r>
      <w:r w:rsidRPr="00751E09">
        <w:t xml:space="preserve"> </w:t>
      </w:r>
      <w:r>
        <w:t>inclusive</w:t>
      </w:r>
      <w:r w:rsidRPr="00943A5F">
        <w:rPr>
          <w:lang w:eastAsia="ja-JP"/>
        </w:rPr>
        <w:t xml:space="preserve">. </w:t>
      </w:r>
      <w:r w:rsidRPr="00943A5F">
        <w:t>When transfer_characteristics is not equal to</w:t>
      </w:r>
      <w:r>
        <w:t> </w:t>
      </w:r>
      <w:r w:rsidRPr="00943A5F">
        <w:t>11 or 1</w:t>
      </w:r>
      <w:r w:rsidRPr="00943A5F">
        <w:rPr>
          <w:lang w:eastAsia="ja-JP"/>
        </w:rPr>
        <w:t xml:space="preserve">2, </w:t>
      </w:r>
      <w:r w:rsidRPr="00943A5F">
        <w:t>E′</w:t>
      </w:r>
      <w:r w:rsidRPr="00943A5F">
        <w:rPr>
          <w:vertAlign w:val="subscript"/>
        </w:rPr>
        <w:t>PB</w:t>
      </w:r>
      <w:r w:rsidRPr="00943A5F">
        <w:t xml:space="preserve"> and E′</w:t>
      </w:r>
      <w:r w:rsidRPr="00943A5F">
        <w:rPr>
          <w:vertAlign w:val="subscript"/>
        </w:rPr>
        <w:t>PR</w:t>
      </w:r>
      <w:r w:rsidRPr="00943A5F">
        <w:t xml:space="preserve"> are real numbers with values in the range of −0.5 to 0.5</w:t>
      </w:r>
      <w:r w:rsidRPr="00751E09">
        <w:t xml:space="preserve"> </w:t>
      </w:r>
      <w:r>
        <w:t>inclusive</w:t>
      </w:r>
      <w:r w:rsidRPr="00943A5F">
        <w:rPr>
          <w:lang w:eastAsia="ja-JP"/>
        </w:rPr>
        <w:t xml:space="preserve">. </w:t>
      </w:r>
      <w:r w:rsidRPr="00943A5F">
        <w:t>When transfer_characteristics is equal to 11 (</w:t>
      </w:r>
      <w:r w:rsidRPr="00943A5F">
        <w:rPr>
          <w:lang w:eastAsia="ja-JP"/>
        </w:rPr>
        <w:t>IEC</w:t>
      </w:r>
      <w:r>
        <w:rPr>
          <w:lang w:eastAsia="ja-JP"/>
        </w:rPr>
        <w:t> </w:t>
      </w:r>
      <w:r w:rsidRPr="00943A5F">
        <w:rPr>
          <w:lang w:eastAsia="ja-JP"/>
        </w:rPr>
        <w:t>61966</w:t>
      </w:r>
      <w:r>
        <w:rPr>
          <w:lang w:eastAsia="ja-JP"/>
        </w:rPr>
        <w:noBreakHyphen/>
      </w:r>
      <w:r w:rsidRPr="00943A5F">
        <w:rPr>
          <w:lang w:eastAsia="ja-JP"/>
        </w:rPr>
        <w:t>2</w:t>
      </w:r>
      <w:r>
        <w:rPr>
          <w:lang w:eastAsia="ja-JP"/>
        </w:rPr>
        <w:noBreakHyphen/>
      </w:r>
      <w:r w:rsidRPr="00943A5F">
        <w:rPr>
          <w:lang w:eastAsia="ja-JP"/>
        </w:rPr>
        <w:t>4), or 12 (ITU</w:t>
      </w:r>
      <w:r w:rsidRPr="00943A5F">
        <w:rPr>
          <w:lang w:eastAsia="ja-JP"/>
        </w:rPr>
        <w:noBreakHyphen/>
        <w:t>R BT.1361 extended colour gamut system</w:t>
      </w:r>
      <w:r w:rsidRPr="00943A5F">
        <w:t>), E′</w:t>
      </w:r>
      <w:r w:rsidRPr="00943A5F">
        <w:rPr>
          <w:vertAlign w:val="subscript"/>
        </w:rPr>
        <w:t>Y</w:t>
      </w:r>
      <w:r w:rsidRPr="00943A5F">
        <w:t>, E′</w:t>
      </w:r>
      <w:r w:rsidRPr="00943A5F">
        <w:rPr>
          <w:vertAlign w:val="subscript"/>
        </w:rPr>
        <w:t>PB</w:t>
      </w:r>
      <w:r w:rsidRPr="00943A5F">
        <w:t xml:space="preserve"> and E′</w:t>
      </w:r>
      <w:r w:rsidRPr="00943A5F">
        <w:rPr>
          <w:vertAlign w:val="subscript"/>
        </w:rPr>
        <w:t>PR</w:t>
      </w:r>
      <w:r w:rsidRPr="00943A5F">
        <w:t xml:space="preserve"> are real numbers with a larger range not specified in this </w:t>
      </w:r>
      <w:r>
        <w:t>Specification</w:t>
      </w:r>
      <w:r w:rsidRPr="00943A5F">
        <w:rPr>
          <w:lang w:eastAsia="ja-JP"/>
        </w:rPr>
        <w:t>.</w:t>
      </w:r>
    </w:p>
    <w:p w14:paraId="780DD68F" w14:textId="77777777" w:rsidR="00D02449" w:rsidRPr="00943A5F" w:rsidRDefault="00D02449" w:rsidP="00D02449">
      <w:pPr>
        <w:pStyle w:val="enumlev1"/>
        <w:keepNext/>
        <w:keepLines/>
        <w:ind w:left="397"/>
      </w:pPr>
      <w:r w:rsidRPr="00943A5F">
        <w:t>–</w:t>
      </w:r>
      <w:r w:rsidRPr="00943A5F">
        <w:tab/>
        <w:t>Otherwise, if matrix</w:t>
      </w:r>
      <w:r>
        <w:t>_coeff</w:t>
      </w:r>
      <w:r w:rsidRPr="00943A5F">
        <w:t>s is equal to 0, the following equations apply:</w:t>
      </w:r>
    </w:p>
    <w:p w14:paraId="45ED257C" w14:textId="77777777" w:rsidR="00D02449" w:rsidRPr="00943A5F" w:rsidRDefault="00D02449" w:rsidP="00D02449">
      <w:pPr>
        <w:pStyle w:val="Equation"/>
        <w:ind w:left="562"/>
      </w:pPr>
      <w:r w:rsidRPr="00943A5F">
        <w:t>Y   = Round( G )</w:t>
      </w:r>
      <w:r w:rsidRPr="00943A5F">
        <w:tab/>
      </w:r>
      <w:r w:rsidRPr="00943A5F">
        <w:tab/>
        <w:t>(</w:t>
      </w:r>
      <w:bookmarkStart w:id="122" w:name="RGBred_Eqn"/>
      <w:r w:rsidRPr="00943A5F">
        <w:t>E</w:t>
      </w:r>
      <w:r w:rsidRPr="00943A5F">
        <w:noBreakHyphen/>
      </w:r>
      <w:r w:rsidRPr="00943A5F">
        <w:fldChar w:fldCharType="begin" w:fldLock="1"/>
      </w:r>
      <w:r w:rsidRPr="00943A5F">
        <w:instrText xml:space="preserve"> SEQ Equation \* ARABIC </w:instrText>
      </w:r>
      <w:r w:rsidRPr="00943A5F">
        <w:fldChar w:fldCharType="separate"/>
      </w:r>
      <w:r>
        <w:t>19</w:t>
      </w:r>
      <w:r w:rsidRPr="00943A5F">
        <w:fldChar w:fldCharType="end"/>
      </w:r>
      <w:bookmarkEnd w:id="122"/>
      <w:r w:rsidRPr="00943A5F">
        <w:t>)</w:t>
      </w:r>
    </w:p>
    <w:p w14:paraId="35C3D180" w14:textId="77777777" w:rsidR="00D02449" w:rsidRPr="00943A5F" w:rsidRDefault="00D02449" w:rsidP="00D02449">
      <w:pPr>
        <w:pStyle w:val="Equation"/>
        <w:ind w:left="562"/>
      </w:pPr>
      <w:r w:rsidRPr="00943A5F">
        <w:t>Cb = Round( B )</w:t>
      </w:r>
      <w:r w:rsidRPr="00943A5F">
        <w:tab/>
      </w:r>
      <w:r w:rsidRPr="00943A5F">
        <w:tab/>
        <w:t>(E</w:t>
      </w:r>
      <w:r w:rsidRPr="00943A5F">
        <w:noBreakHyphen/>
      </w:r>
      <w:r w:rsidRPr="00943A5F">
        <w:fldChar w:fldCharType="begin" w:fldLock="1"/>
      </w:r>
      <w:r w:rsidRPr="00943A5F">
        <w:instrText xml:space="preserve"> SEQ Equation \* ARABIC </w:instrText>
      </w:r>
      <w:r w:rsidRPr="00943A5F">
        <w:fldChar w:fldCharType="separate"/>
      </w:r>
      <w:r>
        <w:t>20</w:t>
      </w:r>
      <w:r w:rsidRPr="00943A5F">
        <w:fldChar w:fldCharType="end"/>
      </w:r>
      <w:r w:rsidRPr="00943A5F">
        <w:t>)</w:t>
      </w:r>
    </w:p>
    <w:p w14:paraId="3448F1F8" w14:textId="77777777" w:rsidR="00D02449" w:rsidRPr="00943A5F" w:rsidRDefault="00D02449" w:rsidP="00D02449">
      <w:pPr>
        <w:pStyle w:val="Equation"/>
        <w:ind w:left="562"/>
      </w:pPr>
      <w:r w:rsidRPr="00943A5F">
        <w:t>Cr = Round( R )</w:t>
      </w:r>
      <w:r w:rsidRPr="00943A5F">
        <w:tab/>
      </w:r>
      <w:r w:rsidRPr="00943A5F">
        <w:tab/>
        <w:t>(</w:t>
      </w:r>
      <w:bookmarkStart w:id="123" w:name="RGBblue_Eqn"/>
      <w:r w:rsidRPr="00943A5F">
        <w:t>E</w:t>
      </w:r>
      <w:r w:rsidRPr="00943A5F">
        <w:noBreakHyphen/>
      </w:r>
      <w:r w:rsidRPr="00943A5F">
        <w:fldChar w:fldCharType="begin" w:fldLock="1"/>
      </w:r>
      <w:r w:rsidRPr="00943A5F">
        <w:instrText xml:space="preserve"> SEQ Equation \* ARABIC </w:instrText>
      </w:r>
      <w:r w:rsidRPr="00943A5F">
        <w:fldChar w:fldCharType="separate"/>
      </w:r>
      <w:r>
        <w:t>21</w:t>
      </w:r>
      <w:r w:rsidRPr="00943A5F">
        <w:fldChar w:fldCharType="end"/>
      </w:r>
      <w:bookmarkEnd w:id="123"/>
      <w:r w:rsidRPr="00943A5F">
        <w:t>)</w:t>
      </w:r>
    </w:p>
    <w:p w14:paraId="6D778218" w14:textId="77777777" w:rsidR="00D02449" w:rsidRPr="00943A5F" w:rsidRDefault="00D02449" w:rsidP="00D02449">
      <w:pPr>
        <w:pStyle w:val="enumlev1"/>
        <w:ind w:left="397"/>
        <w:rPr>
          <w:bCs/>
        </w:rPr>
      </w:pPr>
      <w:r w:rsidRPr="00943A5F">
        <w:t>–</w:t>
      </w:r>
      <w:r w:rsidRPr="00943A5F">
        <w:tab/>
      </w:r>
      <w:r w:rsidRPr="00943A5F">
        <w:rPr>
          <w:bCs/>
        </w:rPr>
        <w:t>Otherwise, if matrix</w:t>
      </w:r>
      <w:r>
        <w:rPr>
          <w:bCs/>
        </w:rPr>
        <w:t>_coeff</w:t>
      </w:r>
      <w:r w:rsidRPr="00943A5F">
        <w:rPr>
          <w:bCs/>
        </w:rPr>
        <w:t>s is equal to 8, the following applies:</w:t>
      </w:r>
    </w:p>
    <w:p w14:paraId="1CC6CC1B" w14:textId="77777777" w:rsidR="00D02449" w:rsidRPr="00943A5F" w:rsidRDefault="00D02449" w:rsidP="00D02449">
      <w:pPr>
        <w:pStyle w:val="enumlev1"/>
        <w:ind w:left="794"/>
      </w:pPr>
      <w:r w:rsidRPr="00943A5F">
        <w:rPr>
          <w:bCs/>
        </w:rPr>
        <w:t>–</w:t>
      </w:r>
      <w:r w:rsidRPr="00943A5F">
        <w:rPr>
          <w:bCs/>
        </w:rPr>
        <w:tab/>
        <w:t xml:space="preserve">If </w:t>
      </w:r>
      <w:r w:rsidRPr="00943A5F">
        <w:t>BitDepth</w:t>
      </w:r>
      <w:r w:rsidRPr="00943A5F">
        <w:rPr>
          <w:vertAlign w:val="subscript"/>
        </w:rPr>
        <w:t>C</w:t>
      </w:r>
      <w:r w:rsidRPr="00943A5F">
        <w:t xml:space="preserve"> is equal to</w:t>
      </w:r>
      <w:r>
        <w:t xml:space="preserve"> </w:t>
      </w:r>
      <w:r w:rsidRPr="00943A5F">
        <w:t>BitDepth</w:t>
      </w:r>
      <w:r w:rsidRPr="00943A5F">
        <w:rPr>
          <w:vertAlign w:val="subscript"/>
        </w:rPr>
        <w:t>Y</w:t>
      </w:r>
      <w:r w:rsidRPr="00943A5F">
        <w:t>, the following equations apply:</w:t>
      </w:r>
    </w:p>
    <w:p w14:paraId="1190E52E" w14:textId="77777777" w:rsidR="00D02449" w:rsidRPr="00943A5F" w:rsidRDefault="00D02449" w:rsidP="00D02449">
      <w:pPr>
        <w:pStyle w:val="Equation"/>
        <w:ind w:left="1195"/>
      </w:pPr>
      <w:r w:rsidRPr="00943A5F">
        <w:t>Y   = Round( 0.5 * G + 0.25 * ( R + B ) )</w:t>
      </w:r>
      <w:r w:rsidRPr="00943A5F">
        <w:tab/>
      </w:r>
      <w:r w:rsidRPr="00943A5F">
        <w:tab/>
        <w:t>(</w:t>
      </w:r>
      <w:bookmarkStart w:id="124" w:name="YCgCoFirst_Eqn"/>
      <w:r w:rsidRPr="00943A5F">
        <w:t>E</w:t>
      </w:r>
      <w:r w:rsidRPr="00943A5F">
        <w:noBreakHyphen/>
      </w:r>
      <w:r w:rsidRPr="00943A5F">
        <w:fldChar w:fldCharType="begin" w:fldLock="1"/>
      </w:r>
      <w:r w:rsidRPr="00943A5F">
        <w:instrText xml:space="preserve"> SEQ Equation \* ARABIC </w:instrText>
      </w:r>
      <w:r w:rsidRPr="00943A5F">
        <w:fldChar w:fldCharType="separate"/>
      </w:r>
      <w:r>
        <w:t>22</w:t>
      </w:r>
      <w:r w:rsidRPr="00943A5F">
        <w:fldChar w:fldCharType="end"/>
      </w:r>
      <w:bookmarkEnd w:id="124"/>
      <w:r w:rsidRPr="00943A5F">
        <w:t>)</w:t>
      </w:r>
    </w:p>
    <w:p w14:paraId="7EB4C01E" w14:textId="77777777" w:rsidR="00D02449" w:rsidRPr="00943A5F" w:rsidRDefault="00D02449" w:rsidP="00D02449">
      <w:pPr>
        <w:pStyle w:val="Equation"/>
        <w:ind w:left="1195"/>
      </w:pPr>
      <w:r w:rsidRPr="00943A5F">
        <w:t>Cb = Round( 0.5 * G − 0.25 * ( R + B ) ) + ( 1</w:t>
      </w:r>
      <w:r>
        <w:t xml:space="preserve">  &lt;&lt;  </w:t>
      </w:r>
      <w:r w:rsidRPr="00943A5F">
        <w:t>( BitDepth</w:t>
      </w:r>
      <w:r w:rsidRPr="00943A5F">
        <w:rPr>
          <w:vertAlign w:val="subscript"/>
        </w:rPr>
        <w:t>C</w:t>
      </w:r>
      <w:r w:rsidRPr="00943A5F">
        <w:t xml:space="preserve"> − 1 ) )</w:t>
      </w:r>
      <w:r w:rsidRPr="00943A5F">
        <w:tab/>
        <w:t>(</w:t>
      </w:r>
      <w:bookmarkStart w:id="125" w:name="YCgCoFirstCb_Eqn"/>
      <w:r w:rsidRPr="00943A5F">
        <w:t>E</w:t>
      </w:r>
      <w:r w:rsidRPr="00943A5F">
        <w:noBreakHyphen/>
      </w:r>
      <w:r w:rsidRPr="00943A5F">
        <w:fldChar w:fldCharType="begin" w:fldLock="1"/>
      </w:r>
      <w:r w:rsidRPr="00943A5F">
        <w:instrText xml:space="preserve"> SEQ Equation \* ARABIC </w:instrText>
      </w:r>
      <w:r w:rsidRPr="00943A5F">
        <w:fldChar w:fldCharType="separate"/>
      </w:r>
      <w:r>
        <w:t>23</w:t>
      </w:r>
      <w:r w:rsidRPr="00943A5F">
        <w:fldChar w:fldCharType="end"/>
      </w:r>
      <w:bookmarkEnd w:id="125"/>
      <w:r w:rsidRPr="00943A5F">
        <w:t>)</w:t>
      </w:r>
    </w:p>
    <w:p w14:paraId="773B37C1" w14:textId="77777777" w:rsidR="00D02449" w:rsidRPr="00943A5F" w:rsidRDefault="00D02449" w:rsidP="00D02449">
      <w:pPr>
        <w:pStyle w:val="Equation"/>
        <w:ind w:left="1195"/>
      </w:pPr>
      <w:r w:rsidRPr="00943A5F">
        <w:t>Cr = Round( 0.5 * (R − B ) ) + ( 1</w:t>
      </w:r>
      <w:r>
        <w:t xml:space="preserve">  &lt;&lt;  </w:t>
      </w:r>
      <w:r w:rsidRPr="00943A5F">
        <w:t>( BitDepth</w:t>
      </w:r>
      <w:r w:rsidRPr="00943A5F">
        <w:rPr>
          <w:vertAlign w:val="subscript"/>
        </w:rPr>
        <w:t>C</w:t>
      </w:r>
      <w:r w:rsidRPr="00943A5F">
        <w:t xml:space="preserve"> − 1 ) )</w:t>
      </w:r>
      <w:r w:rsidRPr="00943A5F">
        <w:tab/>
        <w:t>(</w:t>
      </w:r>
      <w:bookmarkStart w:id="126" w:name="YCgCoFirstCr_Eqn"/>
      <w:r w:rsidRPr="00943A5F">
        <w:t>E</w:t>
      </w:r>
      <w:r w:rsidRPr="00943A5F">
        <w:noBreakHyphen/>
      </w:r>
      <w:r w:rsidRPr="00943A5F">
        <w:fldChar w:fldCharType="begin" w:fldLock="1"/>
      </w:r>
      <w:r w:rsidRPr="00943A5F">
        <w:instrText xml:space="preserve"> SEQ Equation \* ARABIC </w:instrText>
      </w:r>
      <w:r w:rsidRPr="00943A5F">
        <w:fldChar w:fldCharType="separate"/>
      </w:r>
      <w:r>
        <w:t>24</w:t>
      </w:r>
      <w:r w:rsidRPr="00943A5F">
        <w:fldChar w:fldCharType="end"/>
      </w:r>
      <w:bookmarkEnd w:id="126"/>
      <w:r w:rsidRPr="00943A5F">
        <w:t>)</w:t>
      </w:r>
    </w:p>
    <w:p w14:paraId="35D6E6DE" w14:textId="77777777" w:rsidR="00D02449" w:rsidRPr="00943A5F" w:rsidRDefault="00D02449" w:rsidP="00D02449">
      <w:pPr>
        <w:pStyle w:val="Note1"/>
      </w:pPr>
      <w:r w:rsidRPr="00943A5F">
        <w:t>NOTE </w:t>
      </w:r>
      <w:r w:rsidR="00C77764">
        <w:fldChar w:fldCharType="begin" w:fldLock="1"/>
      </w:r>
      <w:r w:rsidR="00C77764">
        <w:instrText xml:space="preserve"> SEQ Note</w:instrText>
      </w:r>
      <w:r w:rsidR="00C77764">
        <w:instrText xml:space="preserve">Counter \* MERGEFORMAT </w:instrText>
      </w:r>
      <w:r w:rsidR="00C77764">
        <w:fldChar w:fldCharType="separate"/>
      </w:r>
      <w:r>
        <w:t>5</w:t>
      </w:r>
      <w:r w:rsidR="00C77764">
        <w:fldChar w:fldCharType="end"/>
      </w:r>
      <w:r w:rsidRPr="00943A5F">
        <w:t xml:space="preserve"> – For purposes of the YCgCo nomenclature used in </w:t>
      </w:r>
      <w:r>
        <w:fldChar w:fldCharType="begin" w:fldLock="1"/>
      </w:r>
      <w:r>
        <w:instrText xml:space="preserve"> REF _Ref349228168 \h </w:instrText>
      </w:r>
      <w:r>
        <w:fldChar w:fldCharType="separate"/>
      </w:r>
      <w:r w:rsidRPr="00943A5F">
        <w:t>Table E</w:t>
      </w:r>
      <w:r w:rsidRPr="00943A5F">
        <w:noBreakHyphen/>
      </w:r>
      <w:r>
        <w:t>5</w:t>
      </w:r>
      <w:r>
        <w:fldChar w:fldCharType="end"/>
      </w:r>
      <w:r w:rsidRPr="00943A5F">
        <w:t>, Cb and Cr of Equations </w:t>
      </w:r>
      <w:r w:rsidRPr="00943A5F">
        <w:fldChar w:fldCharType="begin" w:fldLock="1"/>
      </w:r>
      <w:r w:rsidRPr="00943A5F">
        <w:instrText xml:space="preserve"> REF YCgCoFirstCb_Eqn \h  \* MERGEFORMAT </w:instrText>
      </w:r>
      <w:r w:rsidRPr="00943A5F">
        <w:fldChar w:fldCharType="separate"/>
      </w:r>
      <w:r w:rsidRPr="00943A5F">
        <w:t>E</w:t>
      </w:r>
      <w:r w:rsidRPr="00943A5F">
        <w:noBreakHyphen/>
      </w:r>
      <w:r>
        <w:t>23</w:t>
      </w:r>
      <w:r w:rsidRPr="00943A5F">
        <w:fldChar w:fldCharType="end"/>
      </w:r>
      <w:r w:rsidRPr="00943A5F">
        <w:t xml:space="preserve"> and </w:t>
      </w:r>
      <w:r w:rsidRPr="00943A5F">
        <w:fldChar w:fldCharType="begin" w:fldLock="1"/>
      </w:r>
      <w:r w:rsidRPr="00943A5F">
        <w:instrText xml:space="preserve"> REF YCgCoFirstCr_Eqn \h  \* MERGEFORMAT </w:instrText>
      </w:r>
      <w:r w:rsidRPr="00943A5F">
        <w:fldChar w:fldCharType="separate"/>
      </w:r>
      <w:r w:rsidRPr="00943A5F">
        <w:t>E</w:t>
      </w:r>
      <w:r w:rsidRPr="00943A5F">
        <w:noBreakHyphen/>
      </w:r>
      <w:r>
        <w:t>24</w:t>
      </w:r>
      <w:r w:rsidRPr="00943A5F">
        <w:fldChar w:fldCharType="end"/>
      </w:r>
      <w:r w:rsidRPr="00943A5F">
        <w:t xml:space="preserve"> may be referred to as Cg and Co, respectively. The inverse conversion for the above three equations should be computed as:</w:t>
      </w:r>
    </w:p>
    <w:p w14:paraId="1063A0F4" w14:textId="77777777" w:rsidR="00D02449" w:rsidRPr="00943A5F" w:rsidRDefault="00D02449" w:rsidP="00D02449">
      <w:pPr>
        <w:pStyle w:val="Equation"/>
        <w:ind w:left="1195"/>
        <w:rPr>
          <w:sz w:val="18"/>
          <w:szCs w:val="18"/>
        </w:rPr>
      </w:pPr>
      <w:r w:rsidRPr="00943A5F">
        <w:rPr>
          <w:sz w:val="18"/>
          <w:szCs w:val="18"/>
        </w:rPr>
        <w:t>t   = Y − ( Cb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w:t>
      </w:r>
      <w:r w:rsidRPr="00943A5F">
        <w:rPr>
          <w:sz w:val="18"/>
          <w:szCs w:val="18"/>
        </w:rPr>
        <w:tab/>
      </w:r>
      <w:r w:rsidRPr="00943A5F">
        <w:rPr>
          <w:sz w:val="18"/>
          <w:szCs w:val="18"/>
        </w:rPr>
        <w:tab/>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25</w:t>
      </w:r>
      <w:r w:rsidRPr="00943A5F">
        <w:rPr>
          <w:sz w:val="18"/>
          <w:szCs w:val="18"/>
        </w:rPr>
        <w:fldChar w:fldCharType="end"/>
      </w:r>
      <w:r w:rsidRPr="00943A5F">
        <w:rPr>
          <w:sz w:val="18"/>
          <w:szCs w:val="18"/>
        </w:rPr>
        <w:t>)</w:t>
      </w:r>
    </w:p>
    <w:p w14:paraId="59225CFF" w14:textId="77777777" w:rsidR="00D02449" w:rsidRPr="00943A5F" w:rsidRDefault="00D02449" w:rsidP="00D02449">
      <w:pPr>
        <w:pStyle w:val="Equation"/>
        <w:ind w:left="1195"/>
        <w:rPr>
          <w:sz w:val="18"/>
          <w:szCs w:val="18"/>
        </w:rPr>
      </w:pPr>
      <w:r w:rsidRPr="00943A5F">
        <w:rPr>
          <w:sz w:val="18"/>
          <w:szCs w:val="18"/>
        </w:rPr>
        <w:t>G = Clip1</w:t>
      </w:r>
      <w:r w:rsidRPr="00943A5F">
        <w:rPr>
          <w:sz w:val="18"/>
          <w:szCs w:val="18"/>
          <w:vertAlign w:val="subscript"/>
        </w:rPr>
        <w:t>Y</w:t>
      </w:r>
      <w:r w:rsidRPr="00943A5F">
        <w:rPr>
          <w:sz w:val="18"/>
          <w:szCs w:val="18"/>
        </w:rPr>
        <w:t>( Y + ( Cb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sidRPr="00943A5F">
        <w:rPr>
          <w:sz w:val="18"/>
          <w:szCs w:val="18"/>
        </w:rPr>
        <w:tab/>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26</w:t>
      </w:r>
      <w:r w:rsidRPr="00943A5F">
        <w:rPr>
          <w:sz w:val="18"/>
          <w:szCs w:val="18"/>
        </w:rPr>
        <w:fldChar w:fldCharType="end"/>
      </w:r>
      <w:r w:rsidRPr="00943A5F">
        <w:rPr>
          <w:sz w:val="18"/>
          <w:szCs w:val="18"/>
        </w:rPr>
        <w:t>)</w:t>
      </w:r>
    </w:p>
    <w:p w14:paraId="165690DC" w14:textId="77777777" w:rsidR="00D02449" w:rsidRPr="00943A5F" w:rsidRDefault="00D02449" w:rsidP="00D02449">
      <w:pPr>
        <w:pStyle w:val="Equation"/>
        <w:ind w:left="1195"/>
        <w:rPr>
          <w:sz w:val="18"/>
          <w:szCs w:val="18"/>
        </w:rPr>
      </w:pPr>
      <w:r w:rsidRPr="00943A5F">
        <w:rPr>
          <w:sz w:val="18"/>
          <w:szCs w:val="18"/>
        </w:rPr>
        <w:t>B = Clip1</w:t>
      </w:r>
      <w:r w:rsidRPr="00943A5F">
        <w:rPr>
          <w:sz w:val="18"/>
          <w:szCs w:val="18"/>
          <w:vertAlign w:val="subscript"/>
        </w:rPr>
        <w:t>Y</w:t>
      </w:r>
      <w:r w:rsidRPr="00943A5F">
        <w:rPr>
          <w:sz w:val="18"/>
          <w:szCs w:val="18"/>
        </w:rPr>
        <w:t>( t − ( Cr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sidRPr="00943A5F">
        <w:rPr>
          <w:sz w:val="18"/>
          <w:szCs w:val="18"/>
        </w:rPr>
        <w:tab/>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27</w:t>
      </w:r>
      <w:r w:rsidRPr="00943A5F">
        <w:rPr>
          <w:sz w:val="18"/>
          <w:szCs w:val="18"/>
        </w:rPr>
        <w:fldChar w:fldCharType="end"/>
      </w:r>
      <w:r w:rsidRPr="00943A5F">
        <w:rPr>
          <w:sz w:val="18"/>
          <w:szCs w:val="18"/>
        </w:rPr>
        <w:t>)</w:t>
      </w:r>
    </w:p>
    <w:p w14:paraId="120002D2" w14:textId="77777777" w:rsidR="00D02449" w:rsidRPr="00943A5F" w:rsidRDefault="00D02449" w:rsidP="00D02449">
      <w:pPr>
        <w:pStyle w:val="Equation"/>
        <w:ind w:left="1195"/>
        <w:rPr>
          <w:sz w:val="18"/>
          <w:szCs w:val="18"/>
        </w:rPr>
      </w:pPr>
      <w:r w:rsidRPr="00943A5F">
        <w:rPr>
          <w:sz w:val="18"/>
          <w:szCs w:val="18"/>
        </w:rPr>
        <w:t>R = Clip1</w:t>
      </w:r>
      <w:r w:rsidRPr="00943A5F">
        <w:rPr>
          <w:sz w:val="18"/>
          <w:szCs w:val="18"/>
          <w:vertAlign w:val="subscript"/>
        </w:rPr>
        <w:t>Y</w:t>
      </w:r>
      <w:r w:rsidRPr="00943A5F">
        <w:rPr>
          <w:sz w:val="18"/>
          <w:szCs w:val="18"/>
        </w:rPr>
        <w:t>( t + ( Cr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sidRPr="00943A5F">
        <w:rPr>
          <w:sz w:val="18"/>
          <w:szCs w:val="18"/>
        </w:rPr>
        <w:tab/>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28</w:t>
      </w:r>
      <w:r w:rsidRPr="00943A5F">
        <w:rPr>
          <w:sz w:val="18"/>
          <w:szCs w:val="18"/>
        </w:rPr>
        <w:fldChar w:fldCharType="end"/>
      </w:r>
      <w:r w:rsidRPr="00943A5F">
        <w:rPr>
          <w:sz w:val="18"/>
          <w:szCs w:val="18"/>
        </w:rPr>
        <w:t>)</w:t>
      </w:r>
    </w:p>
    <w:p w14:paraId="2578DCED" w14:textId="77777777" w:rsidR="00D02449" w:rsidRPr="00943A5F" w:rsidRDefault="00D02449" w:rsidP="00D02449">
      <w:pPr>
        <w:pStyle w:val="enumlev1"/>
        <w:spacing w:before="240"/>
        <w:ind w:left="794"/>
      </w:pPr>
      <w:r w:rsidRPr="00943A5F">
        <w:rPr>
          <w:bCs/>
        </w:rPr>
        <w:t>–</w:t>
      </w:r>
      <w:r w:rsidRPr="00943A5F">
        <w:rPr>
          <w:bCs/>
        </w:rPr>
        <w:tab/>
        <w:t>Otherwise (</w:t>
      </w:r>
      <w:r w:rsidRPr="00943A5F">
        <w:t>BitDepth</w:t>
      </w:r>
      <w:r w:rsidRPr="00943A5F">
        <w:rPr>
          <w:vertAlign w:val="subscript"/>
        </w:rPr>
        <w:t>C</w:t>
      </w:r>
      <w:r w:rsidRPr="00943A5F">
        <w:t xml:space="preserve"> is not equal to</w:t>
      </w:r>
      <w:r>
        <w:t xml:space="preserve"> </w:t>
      </w:r>
      <w:r w:rsidRPr="00943A5F">
        <w:t>BitDepth</w:t>
      </w:r>
      <w:r w:rsidRPr="00943A5F">
        <w:rPr>
          <w:vertAlign w:val="subscript"/>
        </w:rPr>
        <w:t>Y</w:t>
      </w:r>
      <w:r w:rsidRPr="00943A5F">
        <w:rPr>
          <w:bCs/>
        </w:rPr>
        <w:t>), the following equations apply:</w:t>
      </w:r>
    </w:p>
    <w:p w14:paraId="28C03123" w14:textId="77777777" w:rsidR="00D02449" w:rsidRPr="00943A5F" w:rsidRDefault="00D02449" w:rsidP="00D02449">
      <w:pPr>
        <w:pStyle w:val="Equation"/>
        <w:ind w:left="1195"/>
      </w:pPr>
      <w:r w:rsidRPr="00943A5F">
        <w:t>Cr = Round( R ) − Round( B ) + ( 1</w:t>
      </w:r>
      <w:r>
        <w:t xml:space="preserve">  &lt;&lt;  </w:t>
      </w:r>
      <w:r w:rsidRPr="00943A5F">
        <w:t>( BitDepth</w:t>
      </w:r>
      <w:r w:rsidRPr="00943A5F">
        <w:rPr>
          <w:vertAlign w:val="subscript"/>
        </w:rPr>
        <w:t>C</w:t>
      </w:r>
      <w:r w:rsidRPr="00943A5F">
        <w:t xml:space="preserve"> − 1 ) )</w:t>
      </w:r>
      <w:r w:rsidRPr="00943A5F">
        <w:tab/>
        <w:t>(</w:t>
      </w:r>
      <w:bookmarkStart w:id="127" w:name="YCgCoSecondCr_Eqn"/>
      <w:r w:rsidRPr="00943A5F">
        <w:t>E</w:t>
      </w:r>
      <w:r w:rsidRPr="00943A5F">
        <w:noBreakHyphen/>
      </w:r>
      <w:r w:rsidRPr="00943A5F">
        <w:fldChar w:fldCharType="begin" w:fldLock="1"/>
      </w:r>
      <w:r w:rsidRPr="00943A5F">
        <w:instrText xml:space="preserve"> SEQ Equation \* ARABIC </w:instrText>
      </w:r>
      <w:r w:rsidRPr="00943A5F">
        <w:fldChar w:fldCharType="separate"/>
      </w:r>
      <w:r>
        <w:t>29</w:t>
      </w:r>
      <w:r w:rsidRPr="00943A5F">
        <w:fldChar w:fldCharType="end"/>
      </w:r>
      <w:bookmarkEnd w:id="127"/>
      <w:r w:rsidRPr="00943A5F">
        <w:t>)</w:t>
      </w:r>
    </w:p>
    <w:p w14:paraId="7029D8AA" w14:textId="77777777" w:rsidR="00D02449" w:rsidRPr="00943A5F" w:rsidRDefault="00D02449" w:rsidP="00D02449">
      <w:pPr>
        <w:pStyle w:val="Equation"/>
        <w:ind w:left="1195"/>
      </w:pPr>
      <w:r w:rsidRPr="00943A5F">
        <w:t>t = Round( B ) + ( ( Cr − ( 1</w:t>
      </w:r>
      <w:r>
        <w:t xml:space="preserve">  &lt;&lt;  </w:t>
      </w:r>
      <w:r w:rsidRPr="00943A5F">
        <w:t>( BitDepth</w:t>
      </w:r>
      <w:r w:rsidRPr="00943A5F">
        <w:rPr>
          <w:vertAlign w:val="subscript"/>
        </w:rPr>
        <w:t>C</w:t>
      </w:r>
      <w:r w:rsidRPr="00943A5F">
        <w:t xml:space="preserve"> − 1 ) ) ) </w:t>
      </w:r>
      <w:r>
        <w:t xml:space="preserve"> </w:t>
      </w:r>
      <w:r w:rsidRPr="00943A5F">
        <w:t>&gt;&gt;</w:t>
      </w:r>
      <w:r>
        <w:t xml:space="preserve"> </w:t>
      </w:r>
      <w:r w:rsidRPr="00943A5F">
        <w:t xml:space="preserve"> 1 )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30</w:t>
      </w:r>
      <w:r w:rsidRPr="00943A5F">
        <w:fldChar w:fldCharType="end"/>
      </w:r>
      <w:r w:rsidRPr="00943A5F">
        <w:t>)</w:t>
      </w:r>
    </w:p>
    <w:p w14:paraId="1069E081" w14:textId="77777777" w:rsidR="00D02449" w:rsidRPr="00943A5F" w:rsidRDefault="00D02449" w:rsidP="00D02449">
      <w:pPr>
        <w:pStyle w:val="Equation"/>
        <w:ind w:left="1195"/>
      </w:pPr>
      <w:r w:rsidRPr="00943A5F">
        <w:t>Cb = Round( G ) − t + ( 1</w:t>
      </w:r>
      <w:r>
        <w:t xml:space="preserve">  &lt;&lt;  </w:t>
      </w:r>
      <w:r w:rsidRPr="00943A5F">
        <w:t>( BitDepth</w:t>
      </w:r>
      <w:r w:rsidRPr="00943A5F">
        <w:rPr>
          <w:vertAlign w:val="subscript"/>
        </w:rPr>
        <w:t>C</w:t>
      </w:r>
      <w:r w:rsidRPr="00943A5F">
        <w:t xml:space="preserve"> − 1 ) )</w:t>
      </w:r>
      <w:r w:rsidRPr="00943A5F">
        <w:tab/>
        <w:t>(</w:t>
      </w:r>
      <w:bookmarkStart w:id="128" w:name="YCgCoSecondCb_Eqn"/>
      <w:r w:rsidRPr="00943A5F">
        <w:t>E</w:t>
      </w:r>
      <w:r w:rsidRPr="00943A5F">
        <w:noBreakHyphen/>
      </w:r>
      <w:r w:rsidRPr="00943A5F">
        <w:fldChar w:fldCharType="begin" w:fldLock="1"/>
      </w:r>
      <w:r w:rsidRPr="00943A5F">
        <w:instrText xml:space="preserve"> SEQ Equation \* ARABIC </w:instrText>
      </w:r>
      <w:r w:rsidRPr="00943A5F">
        <w:fldChar w:fldCharType="separate"/>
      </w:r>
      <w:r>
        <w:t>31</w:t>
      </w:r>
      <w:r w:rsidRPr="00943A5F">
        <w:fldChar w:fldCharType="end"/>
      </w:r>
      <w:bookmarkEnd w:id="128"/>
      <w:r w:rsidRPr="00943A5F">
        <w:t>)</w:t>
      </w:r>
    </w:p>
    <w:p w14:paraId="48D67A52" w14:textId="77777777" w:rsidR="00D02449" w:rsidRPr="00943A5F" w:rsidRDefault="00D02449" w:rsidP="00D02449">
      <w:pPr>
        <w:pStyle w:val="Equation"/>
        <w:ind w:left="1195"/>
      </w:pPr>
      <w:r w:rsidRPr="00943A5F">
        <w:t>Y = t + ( ( Cb − ( 1</w:t>
      </w:r>
      <w:r>
        <w:t xml:space="preserve">  &lt;&lt;  </w:t>
      </w:r>
      <w:r w:rsidRPr="00943A5F">
        <w:t>( BitDepth</w:t>
      </w:r>
      <w:r w:rsidRPr="00943A5F">
        <w:rPr>
          <w:vertAlign w:val="subscript"/>
        </w:rPr>
        <w:t>C</w:t>
      </w:r>
      <w:r w:rsidRPr="00943A5F">
        <w:t xml:space="preserve"> − 1 ) ) ) </w:t>
      </w:r>
      <w:r>
        <w:t xml:space="preserve"> </w:t>
      </w:r>
      <w:r w:rsidRPr="00943A5F">
        <w:t>&gt;&gt;</w:t>
      </w:r>
      <w:r>
        <w:t xml:space="preserve"> </w:t>
      </w:r>
      <w:r w:rsidRPr="00943A5F">
        <w:t xml:space="preserve"> 1 )</w:t>
      </w:r>
      <w:r w:rsidRPr="00943A5F">
        <w:tab/>
        <w:t>(E</w:t>
      </w:r>
      <w:r w:rsidRPr="00943A5F">
        <w:noBreakHyphen/>
      </w:r>
      <w:r w:rsidRPr="00943A5F">
        <w:fldChar w:fldCharType="begin" w:fldLock="1"/>
      </w:r>
      <w:r w:rsidRPr="00943A5F">
        <w:instrText xml:space="preserve"> SEQ Equation \* ARABIC </w:instrText>
      </w:r>
      <w:r w:rsidRPr="00943A5F">
        <w:fldChar w:fldCharType="separate"/>
      </w:r>
      <w:r>
        <w:t>32</w:t>
      </w:r>
      <w:r w:rsidRPr="00943A5F">
        <w:fldChar w:fldCharType="end"/>
      </w:r>
      <w:r w:rsidRPr="00943A5F">
        <w:t>)</w:t>
      </w:r>
    </w:p>
    <w:p w14:paraId="671F843D" w14:textId="77777777" w:rsidR="00D02449" w:rsidRPr="00943A5F" w:rsidRDefault="00D02449" w:rsidP="00D02449">
      <w:pPr>
        <w:pStyle w:val="Note1"/>
      </w:pPr>
      <w:r w:rsidRPr="00943A5F">
        <w:t>NOTE </w:t>
      </w:r>
      <w:r w:rsidR="00C77764">
        <w:fldChar w:fldCharType="begin" w:fldLock="1"/>
      </w:r>
      <w:r w:rsidR="00C77764">
        <w:instrText xml:space="preserve"> SEQ NoteCounter \* MERGEFORMAT </w:instrText>
      </w:r>
      <w:r w:rsidR="00C77764">
        <w:fldChar w:fldCharType="separate"/>
      </w:r>
      <w:r>
        <w:t>6</w:t>
      </w:r>
      <w:r w:rsidR="00C77764">
        <w:fldChar w:fldCharType="end"/>
      </w:r>
      <w:r w:rsidRPr="00943A5F">
        <w:t xml:space="preserve"> – For purposes of the YCgCo nomenclature used in </w:t>
      </w:r>
      <w:r>
        <w:fldChar w:fldCharType="begin" w:fldLock="1"/>
      </w:r>
      <w:r>
        <w:instrText xml:space="preserve"> REF _Ref349228168 \h </w:instrText>
      </w:r>
      <w:r>
        <w:fldChar w:fldCharType="separate"/>
      </w:r>
      <w:r w:rsidRPr="00943A5F">
        <w:t>Table E</w:t>
      </w:r>
      <w:r w:rsidRPr="00943A5F">
        <w:noBreakHyphen/>
      </w:r>
      <w:r>
        <w:t>5</w:t>
      </w:r>
      <w:r>
        <w:fldChar w:fldCharType="end"/>
      </w:r>
      <w:r w:rsidRPr="00943A5F">
        <w:t>, Cb and Cr of Equations </w:t>
      </w:r>
      <w:r w:rsidRPr="00943A5F">
        <w:fldChar w:fldCharType="begin" w:fldLock="1"/>
      </w:r>
      <w:r w:rsidRPr="00943A5F">
        <w:instrText xml:space="preserve"> REF YCgCoSecondCb_Eqn \h  \* MERGEFORMAT </w:instrText>
      </w:r>
      <w:r w:rsidRPr="00943A5F">
        <w:fldChar w:fldCharType="separate"/>
      </w:r>
      <w:r w:rsidRPr="00943A5F">
        <w:t>E</w:t>
      </w:r>
      <w:r w:rsidRPr="00943A5F">
        <w:noBreakHyphen/>
      </w:r>
      <w:r>
        <w:t>31</w:t>
      </w:r>
      <w:r w:rsidRPr="00943A5F">
        <w:fldChar w:fldCharType="end"/>
      </w:r>
      <w:r w:rsidRPr="00943A5F">
        <w:t xml:space="preserve"> and </w:t>
      </w:r>
      <w:r w:rsidRPr="00943A5F">
        <w:fldChar w:fldCharType="begin" w:fldLock="1"/>
      </w:r>
      <w:r w:rsidRPr="00943A5F">
        <w:instrText xml:space="preserve"> REF YCgCoSecondCr_Eqn \h  \* MERGEFORMAT </w:instrText>
      </w:r>
      <w:r w:rsidRPr="00943A5F">
        <w:fldChar w:fldCharType="separate"/>
      </w:r>
      <w:r w:rsidRPr="00943A5F">
        <w:t>E</w:t>
      </w:r>
      <w:r w:rsidRPr="00943A5F">
        <w:noBreakHyphen/>
      </w:r>
      <w:r>
        <w:t>29</w:t>
      </w:r>
      <w:r w:rsidRPr="00943A5F">
        <w:fldChar w:fldCharType="end"/>
      </w:r>
      <w:r w:rsidRPr="00943A5F">
        <w:t xml:space="preserve"> may be referred to as Cg and Co, respectively. The inverse conversion for the above four equations should be computed as.</w:t>
      </w:r>
    </w:p>
    <w:p w14:paraId="3F20F9F1" w14:textId="77777777" w:rsidR="00D02449" w:rsidRPr="00943A5F" w:rsidRDefault="00D02449" w:rsidP="00D02449">
      <w:pPr>
        <w:pStyle w:val="Equation"/>
        <w:ind w:left="1195"/>
        <w:rPr>
          <w:sz w:val="18"/>
          <w:szCs w:val="18"/>
        </w:rPr>
      </w:pPr>
      <w:r w:rsidRPr="00943A5F">
        <w:rPr>
          <w:sz w:val="18"/>
          <w:szCs w:val="18"/>
        </w:rPr>
        <w:t>t   = Y − ( ( Cb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Pr>
          <w:sz w:val="18"/>
          <w:szCs w:val="18"/>
        </w:rPr>
        <w:t xml:space="preserve"> </w:t>
      </w:r>
      <w:r w:rsidRPr="00943A5F">
        <w:rPr>
          <w:sz w:val="18"/>
          <w:szCs w:val="18"/>
        </w:rPr>
        <w:t>&gt;&gt;</w:t>
      </w:r>
      <w:r>
        <w:rPr>
          <w:sz w:val="18"/>
          <w:szCs w:val="18"/>
        </w:rPr>
        <w:t xml:space="preserve"> </w:t>
      </w:r>
      <w:r w:rsidRPr="00943A5F">
        <w:rPr>
          <w:sz w:val="18"/>
          <w:szCs w:val="18"/>
        </w:rPr>
        <w:t xml:space="preserve"> 1 )</w:t>
      </w:r>
      <w:r w:rsidRPr="00943A5F">
        <w:rPr>
          <w:sz w:val="18"/>
          <w:szCs w:val="18"/>
        </w:rPr>
        <w:tab/>
        <w:t>(</w:t>
      </w:r>
      <w:bookmarkStart w:id="129" w:name="YCgCot_Eqn"/>
      <w:r w:rsidRPr="00943A5F">
        <w:rPr>
          <w:sz w:val="18"/>
          <w:szCs w:val="18"/>
        </w:rPr>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33</w:t>
      </w:r>
      <w:r w:rsidRPr="00943A5F">
        <w:rPr>
          <w:sz w:val="18"/>
          <w:szCs w:val="18"/>
        </w:rPr>
        <w:fldChar w:fldCharType="end"/>
      </w:r>
      <w:bookmarkEnd w:id="129"/>
      <w:r w:rsidRPr="00943A5F">
        <w:rPr>
          <w:sz w:val="18"/>
          <w:szCs w:val="18"/>
        </w:rPr>
        <w:t>)</w:t>
      </w:r>
    </w:p>
    <w:p w14:paraId="6F216DF6" w14:textId="77777777" w:rsidR="00D02449" w:rsidRPr="00943A5F" w:rsidRDefault="00D02449" w:rsidP="00D02449">
      <w:pPr>
        <w:pStyle w:val="Equation"/>
        <w:ind w:left="1195"/>
        <w:rPr>
          <w:sz w:val="18"/>
          <w:szCs w:val="18"/>
        </w:rPr>
      </w:pPr>
      <w:r w:rsidRPr="00943A5F">
        <w:rPr>
          <w:sz w:val="18"/>
          <w:szCs w:val="18"/>
        </w:rPr>
        <w:t>G = Clip1</w:t>
      </w:r>
      <w:r w:rsidRPr="00943A5F">
        <w:rPr>
          <w:sz w:val="18"/>
          <w:szCs w:val="18"/>
          <w:vertAlign w:val="subscript"/>
        </w:rPr>
        <w:t>Y</w:t>
      </w:r>
      <w:r w:rsidRPr="00943A5F">
        <w:rPr>
          <w:sz w:val="18"/>
          <w:szCs w:val="18"/>
        </w:rPr>
        <w:t>( t + ( Cb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sidRPr="00943A5F">
        <w:rPr>
          <w:sz w:val="18"/>
          <w:szCs w:val="18"/>
        </w:rPr>
        <w:tab/>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34</w:t>
      </w:r>
      <w:r w:rsidRPr="00943A5F">
        <w:rPr>
          <w:sz w:val="18"/>
          <w:szCs w:val="18"/>
        </w:rPr>
        <w:fldChar w:fldCharType="end"/>
      </w:r>
      <w:r w:rsidRPr="00943A5F">
        <w:rPr>
          <w:sz w:val="18"/>
          <w:szCs w:val="18"/>
        </w:rPr>
        <w:t>)</w:t>
      </w:r>
    </w:p>
    <w:p w14:paraId="70846748" w14:textId="77777777" w:rsidR="00D02449" w:rsidRPr="00943A5F" w:rsidRDefault="00D02449" w:rsidP="00D02449">
      <w:pPr>
        <w:pStyle w:val="Equation"/>
        <w:ind w:left="1195"/>
        <w:rPr>
          <w:sz w:val="18"/>
          <w:szCs w:val="18"/>
        </w:rPr>
      </w:pPr>
      <w:r w:rsidRPr="00943A5F">
        <w:rPr>
          <w:sz w:val="18"/>
          <w:szCs w:val="18"/>
        </w:rPr>
        <w:t>B = Clip1</w:t>
      </w:r>
      <w:r w:rsidRPr="00943A5F">
        <w:rPr>
          <w:sz w:val="18"/>
          <w:szCs w:val="18"/>
          <w:vertAlign w:val="subscript"/>
        </w:rPr>
        <w:t>Y</w:t>
      </w:r>
      <w:r w:rsidRPr="00943A5F">
        <w:rPr>
          <w:sz w:val="18"/>
          <w:szCs w:val="18"/>
        </w:rPr>
        <w:t>( t − ( ( Cr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Pr>
          <w:sz w:val="18"/>
          <w:szCs w:val="18"/>
        </w:rPr>
        <w:t xml:space="preserve"> </w:t>
      </w:r>
      <w:r w:rsidRPr="00943A5F">
        <w:rPr>
          <w:sz w:val="18"/>
          <w:szCs w:val="18"/>
        </w:rPr>
        <w:t>&gt;&gt;</w:t>
      </w:r>
      <w:r>
        <w:rPr>
          <w:sz w:val="18"/>
          <w:szCs w:val="18"/>
        </w:rPr>
        <w:t xml:space="preserve"> </w:t>
      </w:r>
      <w:r w:rsidRPr="00943A5F">
        <w:rPr>
          <w:sz w:val="18"/>
          <w:szCs w:val="18"/>
        </w:rPr>
        <w:t xml:space="preserve"> 1 ) )</w:t>
      </w:r>
      <w:r w:rsidRPr="00943A5F">
        <w:rPr>
          <w:sz w:val="18"/>
          <w:szCs w:val="18"/>
        </w:rPr>
        <w:tab/>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35</w:t>
      </w:r>
      <w:r w:rsidRPr="00943A5F">
        <w:rPr>
          <w:sz w:val="18"/>
          <w:szCs w:val="18"/>
        </w:rPr>
        <w:fldChar w:fldCharType="end"/>
      </w:r>
      <w:r w:rsidRPr="00943A5F">
        <w:rPr>
          <w:sz w:val="18"/>
          <w:szCs w:val="18"/>
        </w:rPr>
        <w:t>)</w:t>
      </w:r>
    </w:p>
    <w:p w14:paraId="227B2B2C" w14:textId="77777777" w:rsidR="00D02449" w:rsidRPr="00943A5F" w:rsidRDefault="00D02449" w:rsidP="00D02449">
      <w:pPr>
        <w:pStyle w:val="Equation"/>
        <w:ind w:left="1195"/>
        <w:rPr>
          <w:sz w:val="18"/>
          <w:szCs w:val="18"/>
        </w:rPr>
      </w:pPr>
      <w:r w:rsidRPr="00943A5F">
        <w:rPr>
          <w:sz w:val="18"/>
          <w:szCs w:val="18"/>
        </w:rPr>
        <w:t>R = Clip1</w:t>
      </w:r>
      <w:r w:rsidRPr="00943A5F">
        <w:rPr>
          <w:sz w:val="18"/>
          <w:szCs w:val="18"/>
          <w:vertAlign w:val="subscript"/>
        </w:rPr>
        <w:t>Y</w:t>
      </w:r>
      <w:r w:rsidRPr="00943A5F">
        <w:rPr>
          <w:sz w:val="18"/>
          <w:szCs w:val="18"/>
        </w:rPr>
        <w:t>( B + ( Cr − ( 1</w:t>
      </w:r>
      <w:r>
        <w:rPr>
          <w:sz w:val="18"/>
          <w:szCs w:val="18"/>
        </w:rPr>
        <w:t xml:space="preserve">  &lt;&lt;  </w:t>
      </w:r>
      <w:r w:rsidRPr="00943A5F">
        <w:rPr>
          <w:sz w:val="18"/>
          <w:szCs w:val="18"/>
        </w:rPr>
        <w:t>( BitDepth</w:t>
      </w:r>
      <w:r w:rsidRPr="00943A5F">
        <w:rPr>
          <w:sz w:val="18"/>
          <w:szCs w:val="18"/>
          <w:vertAlign w:val="subscript"/>
        </w:rPr>
        <w:t>C</w:t>
      </w:r>
      <w:r w:rsidRPr="00943A5F">
        <w:rPr>
          <w:sz w:val="18"/>
          <w:szCs w:val="18"/>
        </w:rPr>
        <w:t xml:space="preserve"> − 1 ) ) ) )</w:t>
      </w:r>
      <w:r w:rsidRPr="00943A5F">
        <w:rPr>
          <w:sz w:val="18"/>
          <w:szCs w:val="18"/>
        </w:rPr>
        <w:tab/>
        <w:t>(</w:t>
      </w:r>
      <w:bookmarkStart w:id="130" w:name="YCgCoLast_Eqn"/>
      <w:r w:rsidRPr="00943A5F">
        <w:rPr>
          <w:sz w:val="18"/>
          <w:szCs w:val="18"/>
        </w:rPr>
        <w:t>E</w:t>
      </w:r>
      <w:r w:rsidRPr="00943A5F">
        <w:rPr>
          <w:sz w:val="18"/>
          <w:szCs w:val="18"/>
        </w:rPr>
        <w:noBreakHyphen/>
      </w:r>
      <w:r w:rsidRPr="00943A5F">
        <w:rPr>
          <w:sz w:val="18"/>
          <w:szCs w:val="18"/>
        </w:rPr>
        <w:fldChar w:fldCharType="begin" w:fldLock="1"/>
      </w:r>
      <w:r w:rsidRPr="00943A5F">
        <w:rPr>
          <w:sz w:val="18"/>
          <w:szCs w:val="18"/>
        </w:rPr>
        <w:instrText xml:space="preserve"> SEQ Equation \* ARABIC </w:instrText>
      </w:r>
      <w:r w:rsidRPr="00943A5F">
        <w:rPr>
          <w:sz w:val="18"/>
          <w:szCs w:val="18"/>
        </w:rPr>
        <w:fldChar w:fldCharType="separate"/>
      </w:r>
      <w:r>
        <w:rPr>
          <w:sz w:val="18"/>
          <w:szCs w:val="18"/>
        </w:rPr>
        <w:t>36</w:t>
      </w:r>
      <w:r w:rsidRPr="00943A5F">
        <w:rPr>
          <w:sz w:val="18"/>
          <w:szCs w:val="18"/>
        </w:rPr>
        <w:fldChar w:fldCharType="end"/>
      </w:r>
      <w:bookmarkEnd w:id="130"/>
      <w:r w:rsidRPr="00943A5F">
        <w:rPr>
          <w:sz w:val="18"/>
          <w:szCs w:val="18"/>
        </w:rPr>
        <w:t>)</w:t>
      </w:r>
    </w:p>
    <w:p w14:paraId="6A33EDC1" w14:textId="77777777" w:rsidR="00D02449" w:rsidRPr="00943A5F" w:rsidRDefault="00D02449" w:rsidP="00D02449">
      <w:pPr>
        <w:pStyle w:val="enumlev1"/>
        <w:ind w:left="397"/>
        <w:rPr>
          <w:bCs/>
        </w:rPr>
      </w:pPr>
      <w:r w:rsidRPr="00943A5F">
        <w:t>–</w:t>
      </w:r>
      <w:r w:rsidRPr="00943A5F">
        <w:rPr>
          <w:bCs/>
        </w:rPr>
        <w:tab/>
        <w:t>Otherwise (matrix</w:t>
      </w:r>
      <w:r>
        <w:rPr>
          <w:bCs/>
        </w:rPr>
        <w:t>_coeff</w:t>
      </w:r>
      <w:r w:rsidRPr="00943A5F">
        <w:rPr>
          <w:bCs/>
        </w:rPr>
        <w:t>s is equal to 10), the following equations apply:</w:t>
      </w:r>
    </w:p>
    <w:p w14:paraId="6534FCD9" w14:textId="77777777" w:rsidR="00D02449" w:rsidRPr="00943A5F" w:rsidRDefault="00D02449" w:rsidP="00D02449">
      <w:pPr>
        <w:pStyle w:val="Equation"/>
        <w:ind w:left="562"/>
        <w:rPr>
          <w:szCs w:val="20"/>
        </w:rPr>
      </w:pPr>
      <w:r w:rsidRPr="00943A5F">
        <w:rPr>
          <w:szCs w:val="20"/>
        </w:rPr>
        <w:t>E</w:t>
      </w:r>
      <w:r w:rsidRPr="00943A5F">
        <w:rPr>
          <w:szCs w:val="20"/>
          <w:vertAlign w:val="subscript"/>
        </w:rPr>
        <w:t>Y</w:t>
      </w:r>
      <w:r w:rsidRPr="00943A5F">
        <w:rPr>
          <w:szCs w:val="20"/>
        </w:rPr>
        <w:t xml:space="preserve"> = K</w:t>
      </w:r>
      <w:r w:rsidRPr="00943A5F">
        <w:rPr>
          <w:szCs w:val="20"/>
          <w:vertAlign w:val="subscript"/>
        </w:rPr>
        <w:t>R</w:t>
      </w:r>
      <w:r w:rsidRPr="00943A5F">
        <w:rPr>
          <w:szCs w:val="20"/>
        </w:rPr>
        <w:t xml:space="preserve"> * E</w:t>
      </w:r>
      <w:r w:rsidRPr="00943A5F">
        <w:rPr>
          <w:szCs w:val="20"/>
          <w:vertAlign w:val="subscript"/>
        </w:rPr>
        <w:t>R</w:t>
      </w:r>
      <w:r w:rsidRPr="00943A5F">
        <w:rPr>
          <w:szCs w:val="20"/>
        </w:rPr>
        <w:t xml:space="preserve"> + ( 1 − K</w:t>
      </w:r>
      <w:r w:rsidRPr="00943A5F">
        <w:rPr>
          <w:szCs w:val="20"/>
          <w:vertAlign w:val="subscript"/>
        </w:rPr>
        <w:t>R</w:t>
      </w:r>
      <w:r w:rsidRPr="00943A5F">
        <w:rPr>
          <w:szCs w:val="20"/>
        </w:rPr>
        <w:t xml:space="preserve"> − K</w:t>
      </w:r>
      <w:r w:rsidRPr="00943A5F">
        <w:rPr>
          <w:szCs w:val="20"/>
          <w:vertAlign w:val="subscript"/>
        </w:rPr>
        <w:t>B</w:t>
      </w:r>
      <w:r w:rsidRPr="00943A5F">
        <w:rPr>
          <w:szCs w:val="20"/>
        </w:rPr>
        <w:t xml:space="preserve"> ) * E</w:t>
      </w:r>
      <w:r w:rsidRPr="00943A5F">
        <w:rPr>
          <w:szCs w:val="20"/>
          <w:vertAlign w:val="subscript"/>
        </w:rPr>
        <w:t>G</w:t>
      </w:r>
      <w:r w:rsidRPr="00943A5F">
        <w:rPr>
          <w:szCs w:val="20"/>
        </w:rPr>
        <w:t xml:space="preserve"> + K</w:t>
      </w:r>
      <w:r w:rsidRPr="00943A5F">
        <w:rPr>
          <w:szCs w:val="20"/>
          <w:vertAlign w:val="subscript"/>
        </w:rPr>
        <w:t>B</w:t>
      </w:r>
      <w:r w:rsidRPr="00943A5F">
        <w:rPr>
          <w:szCs w:val="20"/>
        </w:rPr>
        <w:t xml:space="preserve"> * E</w:t>
      </w:r>
      <w:r w:rsidRPr="00943A5F">
        <w:rPr>
          <w:szCs w:val="20"/>
          <w:vertAlign w:val="subscript"/>
        </w:rPr>
        <w:t>B</w:t>
      </w:r>
      <w:r w:rsidRPr="009A0B50">
        <w:rPr>
          <w:szCs w:val="20"/>
        </w:rPr>
        <w:tab/>
      </w:r>
      <w:r w:rsidRPr="00D51795">
        <w:rPr>
          <w:szCs w:val="20"/>
        </w:rPr>
        <w:tab/>
      </w:r>
      <w:r w:rsidRPr="00943A5F">
        <w:rPr>
          <w:szCs w:val="20"/>
        </w:rPr>
        <w:t>(</w:t>
      </w:r>
      <w:bookmarkStart w:id="131" w:name="ConstantLumanceFirst_Eqn"/>
      <w:r w:rsidRPr="00943A5F">
        <w:rPr>
          <w:szCs w:val="20"/>
        </w:rPr>
        <w:t>E</w:t>
      </w:r>
      <w:r w:rsidRPr="00943A5F">
        <w:rPr>
          <w:szCs w:val="20"/>
        </w:rPr>
        <w:noBreakHyphen/>
      </w:r>
      <w:r w:rsidRPr="00943A5F">
        <w:rPr>
          <w:szCs w:val="20"/>
        </w:rPr>
        <w:fldChar w:fldCharType="begin" w:fldLock="1"/>
      </w:r>
      <w:r w:rsidRPr="00943A5F">
        <w:rPr>
          <w:szCs w:val="20"/>
        </w:rPr>
        <w:instrText xml:space="preserve"> SEQ Equation \* ARABIC </w:instrText>
      </w:r>
      <w:r w:rsidRPr="00943A5F">
        <w:rPr>
          <w:szCs w:val="20"/>
        </w:rPr>
        <w:fldChar w:fldCharType="separate"/>
      </w:r>
      <w:r>
        <w:rPr>
          <w:szCs w:val="20"/>
        </w:rPr>
        <w:t>37</w:t>
      </w:r>
      <w:r w:rsidRPr="00943A5F">
        <w:rPr>
          <w:szCs w:val="20"/>
        </w:rPr>
        <w:fldChar w:fldCharType="end"/>
      </w:r>
      <w:bookmarkEnd w:id="131"/>
      <w:r w:rsidRPr="00943A5F">
        <w:rPr>
          <w:szCs w:val="20"/>
        </w:rPr>
        <w:t>)</w:t>
      </w:r>
    </w:p>
    <w:p w14:paraId="3CD4F4B6" w14:textId="77777777" w:rsidR="00D02449" w:rsidRPr="00943A5F" w:rsidRDefault="00D02449" w:rsidP="00D02449">
      <w:pPr>
        <w:pStyle w:val="Equation"/>
        <w:ind w:left="562"/>
        <w:rPr>
          <w:szCs w:val="20"/>
        </w:rPr>
      </w:pPr>
      <w:r w:rsidRPr="00943A5F">
        <w:rPr>
          <w:szCs w:val="20"/>
        </w:rPr>
        <w:t>E′</w:t>
      </w:r>
      <w:r w:rsidRPr="00943A5F">
        <w:rPr>
          <w:szCs w:val="20"/>
          <w:vertAlign w:val="subscript"/>
        </w:rPr>
        <w:t>Y</w:t>
      </w:r>
      <w:r w:rsidRPr="00943A5F">
        <w:rPr>
          <w:szCs w:val="20"/>
        </w:rPr>
        <w:t xml:space="preserve"> = </w:t>
      </w:r>
      <w:r>
        <w:rPr>
          <w:szCs w:val="20"/>
        </w:rPr>
        <w:t>(</w:t>
      </w:r>
      <w:r w:rsidRPr="00943A5F">
        <w:rPr>
          <w:szCs w:val="20"/>
        </w:rPr>
        <w:t xml:space="preserve"> E</w:t>
      </w:r>
      <w:r>
        <w:rPr>
          <w:szCs w:val="20"/>
          <w:vertAlign w:val="subscript"/>
        </w:rPr>
        <w:t>Y</w:t>
      </w:r>
      <w:r>
        <w:rPr>
          <w:szCs w:val="20"/>
        </w:rPr>
        <w:t xml:space="preserve"> </w:t>
      </w:r>
      <w:r w:rsidRPr="009A0B50">
        <w:rPr>
          <w:szCs w:val="20"/>
        </w:rPr>
        <w:t>)</w:t>
      </w:r>
      <w:r w:rsidRPr="00943A5F">
        <w:rPr>
          <w:szCs w:val="20"/>
        </w:rPr>
        <w:t>′</w:t>
      </w:r>
      <w:r w:rsidRPr="00D51795">
        <w:rPr>
          <w:szCs w:val="20"/>
        </w:rPr>
        <w:tab/>
      </w:r>
      <w:r>
        <w:rPr>
          <w:szCs w:val="20"/>
        </w:rPr>
        <w:tab/>
      </w:r>
      <w:r>
        <w:rPr>
          <w:szCs w:val="20"/>
        </w:rPr>
        <w:tab/>
      </w:r>
      <w:r w:rsidRPr="00943A5F">
        <w:rPr>
          <w:szCs w:val="20"/>
        </w:rPr>
        <w:t>(E</w:t>
      </w:r>
      <w:r w:rsidRPr="00943A5F">
        <w:rPr>
          <w:szCs w:val="20"/>
        </w:rPr>
        <w:noBreakHyphen/>
      </w:r>
      <w:r w:rsidRPr="00943A5F">
        <w:rPr>
          <w:szCs w:val="20"/>
        </w:rPr>
        <w:fldChar w:fldCharType="begin" w:fldLock="1"/>
      </w:r>
      <w:r w:rsidRPr="00943A5F">
        <w:rPr>
          <w:szCs w:val="20"/>
        </w:rPr>
        <w:instrText xml:space="preserve"> SEQ Equation \* ARABIC </w:instrText>
      </w:r>
      <w:r w:rsidRPr="00943A5F">
        <w:rPr>
          <w:szCs w:val="20"/>
        </w:rPr>
        <w:fldChar w:fldCharType="separate"/>
      </w:r>
      <w:r>
        <w:rPr>
          <w:szCs w:val="20"/>
        </w:rPr>
        <w:t>38</w:t>
      </w:r>
      <w:r w:rsidRPr="00943A5F">
        <w:rPr>
          <w:szCs w:val="20"/>
        </w:rPr>
        <w:fldChar w:fldCharType="end"/>
      </w:r>
      <w:r w:rsidRPr="00943A5F">
        <w:rPr>
          <w:szCs w:val="20"/>
        </w:rPr>
        <w:t>)</w:t>
      </w:r>
    </w:p>
    <w:p w14:paraId="50BCC8D3" w14:textId="77777777" w:rsidR="00D02449" w:rsidRPr="001168B9" w:rsidRDefault="00D02449" w:rsidP="00D02449">
      <w:pPr>
        <w:pStyle w:val="Note1"/>
        <w:spacing w:before="120"/>
      </w:pPr>
      <w:r w:rsidRPr="00923343">
        <w:t>NOTE </w:t>
      </w:r>
      <w:r w:rsidRPr="009654FD">
        <w:fldChar w:fldCharType="begin" w:fldLock="1"/>
      </w:r>
      <w:r w:rsidRPr="008267A7">
        <w:instrText xml:space="preserve"> SEQ NoteCounter \* MERGEFORMAT </w:instrText>
      </w:r>
      <w:r w:rsidRPr="009654FD">
        <w:fldChar w:fldCharType="separate"/>
      </w:r>
      <w:r>
        <w:t>7</w:t>
      </w:r>
      <w:r w:rsidRPr="009654FD">
        <w:fldChar w:fldCharType="end"/>
      </w:r>
      <w:r w:rsidRPr="00923343">
        <w:t> – </w:t>
      </w:r>
      <w:r w:rsidRPr="009654FD">
        <w:rPr>
          <w:rFonts w:hint="eastAsia"/>
        </w:rPr>
        <w:t xml:space="preserve">In this case, </w:t>
      </w:r>
      <w:r w:rsidRPr="008267A7">
        <w:t>E</w:t>
      </w:r>
      <w:r w:rsidRPr="008267A7">
        <w:rPr>
          <w:vertAlign w:val="subscript"/>
        </w:rPr>
        <w:t>Y</w:t>
      </w:r>
      <w:r w:rsidRPr="00923343">
        <w:rPr>
          <w:rFonts w:hint="eastAsia"/>
        </w:rPr>
        <w:t xml:space="preserve"> is defined from the "linear-domain" signals for </w:t>
      </w:r>
      <w:r w:rsidRPr="008267A7">
        <w:t>E</w:t>
      </w:r>
      <w:r w:rsidRPr="008267A7">
        <w:rPr>
          <w:vertAlign w:val="subscript"/>
        </w:rPr>
        <w:t>R</w:t>
      </w:r>
      <w:r w:rsidRPr="00923343">
        <w:rPr>
          <w:rFonts w:hint="eastAsia"/>
        </w:rPr>
        <w:t xml:space="preserve">, </w:t>
      </w:r>
      <w:r w:rsidRPr="008267A7">
        <w:t>E</w:t>
      </w:r>
      <w:r w:rsidRPr="008267A7">
        <w:rPr>
          <w:vertAlign w:val="subscript"/>
        </w:rPr>
        <w:t>G</w:t>
      </w:r>
      <w:r w:rsidRPr="00923343">
        <w:rPr>
          <w:rFonts w:hint="eastAsia"/>
        </w:rPr>
        <w:t xml:space="preserve">, and </w:t>
      </w:r>
      <w:r w:rsidRPr="008267A7">
        <w:t>E</w:t>
      </w:r>
      <w:r w:rsidRPr="008267A7">
        <w:rPr>
          <w:vertAlign w:val="subscript"/>
        </w:rPr>
        <w:t>B</w:t>
      </w:r>
      <w:r w:rsidRPr="00923343">
        <w:rPr>
          <w:rFonts w:hint="eastAsia"/>
        </w:rPr>
        <w:t>, prior to application of the transfer characteristics function, which is then</w:t>
      </w:r>
      <w:r w:rsidRPr="009654FD">
        <w:rPr>
          <w:rFonts w:hint="eastAsia"/>
        </w:rPr>
        <w:t xml:space="preserve"> applied to produce the signal </w:t>
      </w:r>
      <w:r w:rsidRPr="008267A7">
        <w:t>E′</w:t>
      </w:r>
      <w:r w:rsidRPr="008267A7">
        <w:rPr>
          <w:vertAlign w:val="subscript"/>
        </w:rPr>
        <w:t>Y</w:t>
      </w:r>
      <w:r w:rsidRPr="00923343">
        <w:rPr>
          <w:rFonts w:hint="eastAsia"/>
        </w:rPr>
        <w:t xml:space="preserve">. </w:t>
      </w:r>
      <w:r w:rsidRPr="008267A7">
        <w:t>E</w:t>
      </w:r>
      <w:r w:rsidRPr="008267A7">
        <w:rPr>
          <w:vertAlign w:val="subscript"/>
        </w:rPr>
        <w:t>Y</w:t>
      </w:r>
      <w:r w:rsidRPr="008267A7">
        <w:t xml:space="preserve"> </w:t>
      </w:r>
      <w:r w:rsidRPr="00923343">
        <w:rPr>
          <w:rFonts w:hint="eastAsia"/>
        </w:rPr>
        <w:t xml:space="preserve">and </w:t>
      </w:r>
      <w:r w:rsidRPr="008267A7">
        <w:t>E′</w:t>
      </w:r>
      <w:r w:rsidRPr="008267A7">
        <w:rPr>
          <w:vertAlign w:val="subscript"/>
        </w:rPr>
        <w:t>Y</w:t>
      </w:r>
      <w:r w:rsidRPr="00923343">
        <w:rPr>
          <w:rFonts w:hint="eastAsia"/>
        </w:rPr>
        <w:t xml:space="preserve"> are analogue with the value 0 associated with nomina</w:t>
      </w:r>
      <w:r w:rsidRPr="009654FD">
        <w:t xml:space="preserve">l black and the value </w:t>
      </w:r>
      <w:r w:rsidRPr="00E82391">
        <w:t>1 associated with nominal white</w:t>
      </w:r>
      <w:r w:rsidRPr="001168B9">
        <w:t>.</w:t>
      </w:r>
    </w:p>
    <w:p w14:paraId="75713744" w14:textId="77777777" w:rsidR="00D02449" w:rsidRPr="00943A5F" w:rsidRDefault="00D02449" w:rsidP="00D02449">
      <w:pPr>
        <w:pStyle w:val="Equation"/>
        <w:ind w:left="562"/>
        <w:rPr>
          <w:szCs w:val="20"/>
        </w:rPr>
      </w:pPr>
      <w:r w:rsidRPr="00943A5F">
        <w:rPr>
          <w:szCs w:val="20"/>
        </w:rPr>
        <w:t>E′</w:t>
      </w:r>
      <w:r w:rsidRPr="00943A5F">
        <w:rPr>
          <w:szCs w:val="20"/>
          <w:vertAlign w:val="subscript"/>
        </w:rPr>
        <w:t>PB</w:t>
      </w:r>
      <w:r w:rsidRPr="00943A5F">
        <w:rPr>
          <w:szCs w:val="20"/>
        </w:rPr>
        <w:t xml:space="preserve"> = ( E′</w:t>
      </w:r>
      <w:r w:rsidRPr="00943A5F">
        <w:rPr>
          <w:szCs w:val="20"/>
          <w:vertAlign w:val="subscript"/>
        </w:rPr>
        <w:t>B</w:t>
      </w:r>
      <w:r w:rsidRPr="00943A5F">
        <w:rPr>
          <w:szCs w:val="20"/>
        </w:rPr>
        <w:t xml:space="preserve"> − E′</w:t>
      </w:r>
      <w:r w:rsidRPr="00943A5F">
        <w:rPr>
          <w:szCs w:val="20"/>
          <w:vertAlign w:val="subscript"/>
        </w:rPr>
        <w:t>Y</w:t>
      </w:r>
      <w:r w:rsidRPr="00943A5F">
        <w:rPr>
          <w:szCs w:val="20"/>
        </w:rPr>
        <w:t xml:space="preserve"> ) ÷ 1.9404</w:t>
      </w:r>
      <w:r>
        <w:rPr>
          <w:szCs w:val="20"/>
        </w:rPr>
        <w:tab/>
      </w:r>
      <w:r w:rsidRPr="00943A5F">
        <w:rPr>
          <w:szCs w:val="20"/>
        </w:rPr>
        <w:t xml:space="preserve">for −0.9702 </w:t>
      </w:r>
      <w:r>
        <w:rPr>
          <w:szCs w:val="20"/>
        </w:rPr>
        <w:t xml:space="preserve"> </w:t>
      </w:r>
      <w:r w:rsidRPr="00943A5F">
        <w:rPr>
          <w:szCs w:val="20"/>
        </w:rPr>
        <w:t>&lt;=</w:t>
      </w:r>
      <w:r>
        <w:rPr>
          <w:szCs w:val="20"/>
        </w:rPr>
        <w:t xml:space="preserve"> </w:t>
      </w:r>
      <w:r w:rsidRPr="00943A5F">
        <w:rPr>
          <w:szCs w:val="20"/>
        </w:rPr>
        <w:t xml:space="preserve"> E′</w:t>
      </w:r>
      <w:r w:rsidRPr="00943A5F">
        <w:rPr>
          <w:szCs w:val="20"/>
          <w:vertAlign w:val="subscript"/>
        </w:rPr>
        <w:t>B</w:t>
      </w:r>
      <w:r w:rsidRPr="00943A5F">
        <w:rPr>
          <w:szCs w:val="20"/>
        </w:rPr>
        <w:t xml:space="preserve"> − E′</w:t>
      </w:r>
      <w:r w:rsidRPr="00943A5F">
        <w:rPr>
          <w:szCs w:val="20"/>
          <w:vertAlign w:val="subscript"/>
        </w:rPr>
        <w:t>Y</w:t>
      </w:r>
      <w:r>
        <w:rPr>
          <w:szCs w:val="20"/>
          <w:vertAlign w:val="subscript"/>
        </w:rPr>
        <w:t xml:space="preserve"> </w:t>
      </w:r>
      <w:r w:rsidRPr="00943A5F">
        <w:rPr>
          <w:szCs w:val="20"/>
        </w:rPr>
        <w:t xml:space="preserve"> &lt;= </w:t>
      </w:r>
      <w:r>
        <w:rPr>
          <w:szCs w:val="20"/>
        </w:rPr>
        <w:t xml:space="preserve"> </w:t>
      </w:r>
      <w:r w:rsidRPr="00943A5F">
        <w:rPr>
          <w:szCs w:val="20"/>
        </w:rPr>
        <w:t>0</w:t>
      </w:r>
      <w:r w:rsidRPr="00943A5F">
        <w:rPr>
          <w:szCs w:val="20"/>
        </w:rPr>
        <w:tab/>
        <w:t>(E</w:t>
      </w:r>
      <w:r w:rsidRPr="00943A5F">
        <w:rPr>
          <w:szCs w:val="20"/>
        </w:rPr>
        <w:noBreakHyphen/>
      </w:r>
      <w:r w:rsidRPr="00943A5F">
        <w:rPr>
          <w:szCs w:val="20"/>
        </w:rPr>
        <w:fldChar w:fldCharType="begin" w:fldLock="1"/>
      </w:r>
      <w:r w:rsidRPr="00943A5F">
        <w:rPr>
          <w:szCs w:val="20"/>
        </w:rPr>
        <w:instrText xml:space="preserve"> SEQ Equation \* ARABIC </w:instrText>
      </w:r>
      <w:r w:rsidRPr="00943A5F">
        <w:rPr>
          <w:szCs w:val="20"/>
        </w:rPr>
        <w:fldChar w:fldCharType="separate"/>
      </w:r>
      <w:r>
        <w:rPr>
          <w:szCs w:val="20"/>
        </w:rPr>
        <w:t>39</w:t>
      </w:r>
      <w:r w:rsidRPr="00943A5F">
        <w:rPr>
          <w:szCs w:val="20"/>
        </w:rPr>
        <w:fldChar w:fldCharType="end"/>
      </w:r>
      <w:r w:rsidRPr="00943A5F">
        <w:rPr>
          <w:szCs w:val="20"/>
        </w:rPr>
        <w:t>)</w:t>
      </w:r>
    </w:p>
    <w:p w14:paraId="13622C22" w14:textId="77777777" w:rsidR="00D02449" w:rsidRPr="00943A5F" w:rsidRDefault="00D02449" w:rsidP="00D02449">
      <w:pPr>
        <w:pStyle w:val="Equation"/>
        <w:ind w:left="562"/>
        <w:rPr>
          <w:szCs w:val="20"/>
        </w:rPr>
      </w:pPr>
      <w:r w:rsidRPr="00943A5F">
        <w:rPr>
          <w:szCs w:val="20"/>
        </w:rPr>
        <w:t>E′</w:t>
      </w:r>
      <w:r w:rsidRPr="00943A5F">
        <w:rPr>
          <w:szCs w:val="20"/>
          <w:vertAlign w:val="subscript"/>
        </w:rPr>
        <w:t>PB</w:t>
      </w:r>
      <w:r w:rsidRPr="00943A5F">
        <w:rPr>
          <w:szCs w:val="20"/>
        </w:rPr>
        <w:t xml:space="preserve"> = ( E′</w:t>
      </w:r>
      <w:r w:rsidRPr="00943A5F">
        <w:rPr>
          <w:szCs w:val="20"/>
          <w:vertAlign w:val="subscript"/>
        </w:rPr>
        <w:t>B</w:t>
      </w:r>
      <w:r w:rsidRPr="00943A5F">
        <w:rPr>
          <w:szCs w:val="20"/>
        </w:rPr>
        <w:t xml:space="preserve"> − E′</w:t>
      </w:r>
      <w:r w:rsidRPr="00943A5F">
        <w:rPr>
          <w:szCs w:val="20"/>
          <w:vertAlign w:val="subscript"/>
        </w:rPr>
        <w:t>Y</w:t>
      </w:r>
      <w:r w:rsidRPr="00943A5F">
        <w:rPr>
          <w:szCs w:val="20"/>
        </w:rPr>
        <w:t xml:space="preserve"> ) ÷ 1.5816</w:t>
      </w:r>
      <w:r>
        <w:rPr>
          <w:szCs w:val="20"/>
        </w:rPr>
        <w:tab/>
      </w:r>
      <w:r w:rsidRPr="00943A5F">
        <w:rPr>
          <w:szCs w:val="20"/>
        </w:rPr>
        <w:t>for 0 &lt; E′</w:t>
      </w:r>
      <w:r w:rsidRPr="00943A5F">
        <w:rPr>
          <w:szCs w:val="20"/>
          <w:vertAlign w:val="subscript"/>
        </w:rPr>
        <w:t>B</w:t>
      </w:r>
      <w:r w:rsidRPr="00943A5F">
        <w:rPr>
          <w:szCs w:val="20"/>
        </w:rPr>
        <w:t xml:space="preserve"> − E′</w:t>
      </w:r>
      <w:r w:rsidRPr="00943A5F">
        <w:rPr>
          <w:szCs w:val="20"/>
          <w:vertAlign w:val="subscript"/>
        </w:rPr>
        <w:t>Y</w:t>
      </w:r>
      <w:r w:rsidRPr="00943A5F">
        <w:rPr>
          <w:szCs w:val="20"/>
        </w:rPr>
        <w:t xml:space="preserve"> </w:t>
      </w:r>
      <w:r>
        <w:rPr>
          <w:szCs w:val="20"/>
        </w:rPr>
        <w:t xml:space="preserve"> </w:t>
      </w:r>
      <w:r w:rsidRPr="00943A5F">
        <w:rPr>
          <w:szCs w:val="20"/>
        </w:rPr>
        <w:t>&lt;=</w:t>
      </w:r>
      <w:r>
        <w:rPr>
          <w:szCs w:val="20"/>
        </w:rPr>
        <w:t xml:space="preserve"> </w:t>
      </w:r>
      <w:r w:rsidRPr="00943A5F">
        <w:rPr>
          <w:szCs w:val="20"/>
        </w:rPr>
        <w:t xml:space="preserve"> 0.7908</w:t>
      </w:r>
      <w:r w:rsidRPr="00943A5F">
        <w:rPr>
          <w:szCs w:val="20"/>
        </w:rPr>
        <w:tab/>
        <w:t>(E</w:t>
      </w:r>
      <w:r w:rsidRPr="00943A5F">
        <w:rPr>
          <w:szCs w:val="20"/>
        </w:rPr>
        <w:noBreakHyphen/>
      </w:r>
      <w:r w:rsidRPr="00943A5F">
        <w:rPr>
          <w:szCs w:val="20"/>
        </w:rPr>
        <w:fldChar w:fldCharType="begin" w:fldLock="1"/>
      </w:r>
      <w:r w:rsidRPr="00943A5F">
        <w:rPr>
          <w:szCs w:val="20"/>
        </w:rPr>
        <w:instrText xml:space="preserve"> SEQ Equation \* ARABIC </w:instrText>
      </w:r>
      <w:r w:rsidRPr="00943A5F">
        <w:rPr>
          <w:szCs w:val="20"/>
        </w:rPr>
        <w:fldChar w:fldCharType="separate"/>
      </w:r>
      <w:r>
        <w:rPr>
          <w:szCs w:val="20"/>
        </w:rPr>
        <w:t>40</w:t>
      </w:r>
      <w:r w:rsidRPr="00943A5F">
        <w:rPr>
          <w:szCs w:val="20"/>
        </w:rPr>
        <w:fldChar w:fldCharType="end"/>
      </w:r>
      <w:r w:rsidRPr="00943A5F">
        <w:rPr>
          <w:szCs w:val="20"/>
        </w:rPr>
        <w:t>)</w:t>
      </w:r>
    </w:p>
    <w:p w14:paraId="3843D4B7" w14:textId="77777777" w:rsidR="00D02449" w:rsidRPr="00943A5F" w:rsidRDefault="00D02449" w:rsidP="00D02449">
      <w:pPr>
        <w:pStyle w:val="Equation"/>
        <w:ind w:left="562"/>
        <w:rPr>
          <w:szCs w:val="20"/>
        </w:rPr>
      </w:pPr>
      <w:r w:rsidRPr="00943A5F">
        <w:rPr>
          <w:szCs w:val="20"/>
        </w:rPr>
        <w:t>E′</w:t>
      </w:r>
      <w:r w:rsidRPr="00943A5F">
        <w:rPr>
          <w:szCs w:val="20"/>
          <w:vertAlign w:val="subscript"/>
        </w:rPr>
        <w:t>PR</w:t>
      </w:r>
      <w:r w:rsidRPr="00943A5F">
        <w:rPr>
          <w:szCs w:val="20"/>
        </w:rPr>
        <w:t xml:space="preserve"> = ( E′</w:t>
      </w:r>
      <w:r w:rsidRPr="00943A5F">
        <w:rPr>
          <w:szCs w:val="20"/>
          <w:vertAlign w:val="subscript"/>
        </w:rPr>
        <w:t>R</w:t>
      </w:r>
      <w:r w:rsidRPr="00943A5F">
        <w:rPr>
          <w:szCs w:val="20"/>
        </w:rPr>
        <w:t xml:space="preserve"> − E′</w:t>
      </w:r>
      <w:r w:rsidRPr="00943A5F">
        <w:rPr>
          <w:szCs w:val="20"/>
          <w:vertAlign w:val="subscript"/>
        </w:rPr>
        <w:t>Y</w:t>
      </w:r>
      <w:r w:rsidRPr="00943A5F">
        <w:rPr>
          <w:szCs w:val="20"/>
        </w:rPr>
        <w:t xml:space="preserve"> ) ÷ 1.7184</w:t>
      </w:r>
      <w:r>
        <w:rPr>
          <w:szCs w:val="20"/>
        </w:rPr>
        <w:tab/>
      </w:r>
      <w:r w:rsidRPr="00943A5F">
        <w:rPr>
          <w:szCs w:val="20"/>
        </w:rPr>
        <w:t xml:space="preserve">for −0.8592 </w:t>
      </w:r>
      <w:r>
        <w:rPr>
          <w:szCs w:val="20"/>
        </w:rPr>
        <w:t xml:space="preserve"> </w:t>
      </w:r>
      <w:r w:rsidRPr="00943A5F">
        <w:rPr>
          <w:szCs w:val="20"/>
        </w:rPr>
        <w:t>&lt;=</w:t>
      </w:r>
      <w:r>
        <w:rPr>
          <w:szCs w:val="20"/>
        </w:rPr>
        <w:t xml:space="preserve"> </w:t>
      </w:r>
      <w:r w:rsidRPr="00943A5F">
        <w:rPr>
          <w:szCs w:val="20"/>
        </w:rPr>
        <w:t xml:space="preserve"> E′</w:t>
      </w:r>
      <w:r w:rsidRPr="00943A5F">
        <w:rPr>
          <w:szCs w:val="20"/>
          <w:vertAlign w:val="subscript"/>
        </w:rPr>
        <w:t>R</w:t>
      </w:r>
      <w:r w:rsidRPr="00943A5F">
        <w:rPr>
          <w:szCs w:val="20"/>
        </w:rPr>
        <w:t xml:space="preserve"> − E′</w:t>
      </w:r>
      <w:r w:rsidRPr="00943A5F">
        <w:rPr>
          <w:szCs w:val="20"/>
          <w:vertAlign w:val="subscript"/>
        </w:rPr>
        <w:t>Y</w:t>
      </w:r>
      <w:r>
        <w:rPr>
          <w:szCs w:val="20"/>
          <w:vertAlign w:val="subscript"/>
        </w:rPr>
        <w:t xml:space="preserve"> </w:t>
      </w:r>
      <w:r w:rsidRPr="00943A5F">
        <w:rPr>
          <w:szCs w:val="20"/>
          <w:vertAlign w:val="subscript"/>
        </w:rPr>
        <w:t xml:space="preserve"> </w:t>
      </w:r>
      <w:r w:rsidRPr="00943A5F">
        <w:rPr>
          <w:szCs w:val="20"/>
        </w:rPr>
        <w:t xml:space="preserve"> &lt;=</w:t>
      </w:r>
      <w:r>
        <w:rPr>
          <w:szCs w:val="20"/>
        </w:rPr>
        <w:t xml:space="preserve"> </w:t>
      </w:r>
      <w:r w:rsidRPr="00943A5F">
        <w:rPr>
          <w:szCs w:val="20"/>
        </w:rPr>
        <w:t xml:space="preserve"> 0</w:t>
      </w:r>
      <w:r w:rsidRPr="00943A5F">
        <w:rPr>
          <w:szCs w:val="20"/>
        </w:rPr>
        <w:tab/>
        <w:t>(E</w:t>
      </w:r>
      <w:r w:rsidRPr="00943A5F">
        <w:rPr>
          <w:szCs w:val="20"/>
        </w:rPr>
        <w:noBreakHyphen/>
      </w:r>
      <w:r w:rsidRPr="00943A5F">
        <w:rPr>
          <w:szCs w:val="20"/>
        </w:rPr>
        <w:fldChar w:fldCharType="begin" w:fldLock="1"/>
      </w:r>
      <w:r w:rsidRPr="00943A5F">
        <w:rPr>
          <w:szCs w:val="20"/>
        </w:rPr>
        <w:instrText xml:space="preserve"> SEQ Equation \* ARABIC </w:instrText>
      </w:r>
      <w:r w:rsidRPr="00943A5F">
        <w:rPr>
          <w:szCs w:val="20"/>
        </w:rPr>
        <w:fldChar w:fldCharType="separate"/>
      </w:r>
      <w:r>
        <w:rPr>
          <w:szCs w:val="20"/>
        </w:rPr>
        <w:t>41</w:t>
      </w:r>
      <w:r w:rsidRPr="00943A5F">
        <w:rPr>
          <w:szCs w:val="20"/>
        </w:rPr>
        <w:fldChar w:fldCharType="end"/>
      </w:r>
      <w:r w:rsidRPr="00943A5F">
        <w:rPr>
          <w:szCs w:val="20"/>
        </w:rPr>
        <w:t>)</w:t>
      </w:r>
    </w:p>
    <w:p w14:paraId="600F1B85" w14:textId="35D2EAD8" w:rsidR="00FE1C24" w:rsidRDefault="00D02449" w:rsidP="00C41A04">
      <w:pPr>
        <w:pStyle w:val="Equation"/>
        <w:ind w:left="562"/>
        <w:rPr>
          <w:ins w:id="132" w:author="Chad Fogg" w:date="2013-12-23T00:49:00Z"/>
          <w:szCs w:val="20"/>
        </w:rPr>
      </w:pPr>
      <w:r w:rsidRPr="00943A5F">
        <w:rPr>
          <w:szCs w:val="20"/>
        </w:rPr>
        <w:t>E′</w:t>
      </w:r>
      <w:r w:rsidRPr="00943A5F">
        <w:rPr>
          <w:szCs w:val="20"/>
          <w:vertAlign w:val="subscript"/>
        </w:rPr>
        <w:t>PR</w:t>
      </w:r>
      <w:r w:rsidRPr="00943A5F">
        <w:rPr>
          <w:szCs w:val="20"/>
        </w:rPr>
        <w:t xml:space="preserve"> = ( E′</w:t>
      </w:r>
      <w:r w:rsidRPr="00943A5F">
        <w:rPr>
          <w:szCs w:val="20"/>
          <w:vertAlign w:val="subscript"/>
        </w:rPr>
        <w:t>R</w:t>
      </w:r>
      <w:r w:rsidRPr="00943A5F">
        <w:rPr>
          <w:szCs w:val="20"/>
        </w:rPr>
        <w:t xml:space="preserve"> − E′</w:t>
      </w:r>
      <w:r w:rsidRPr="00943A5F">
        <w:rPr>
          <w:szCs w:val="20"/>
          <w:vertAlign w:val="subscript"/>
        </w:rPr>
        <w:t>Y</w:t>
      </w:r>
      <w:r w:rsidRPr="00943A5F">
        <w:rPr>
          <w:szCs w:val="20"/>
        </w:rPr>
        <w:t xml:space="preserve"> ) ÷ 0.9936</w:t>
      </w:r>
      <w:r>
        <w:rPr>
          <w:szCs w:val="20"/>
        </w:rPr>
        <w:tab/>
      </w:r>
      <w:r w:rsidRPr="00943A5F">
        <w:rPr>
          <w:szCs w:val="20"/>
        </w:rPr>
        <w:t>for 0 &lt; E′</w:t>
      </w:r>
      <w:r w:rsidRPr="00943A5F">
        <w:rPr>
          <w:szCs w:val="20"/>
          <w:vertAlign w:val="subscript"/>
        </w:rPr>
        <w:t>R</w:t>
      </w:r>
      <w:r w:rsidRPr="00943A5F">
        <w:rPr>
          <w:szCs w:val="20"/>
        </w:rPr>
        <w:t xml:space="preserve"> − E′</w:t>
      </w:r>
      <w:r w:rsidRPr="00943A5F">
        <w:rPr>
          <w:szCs w:val="20"/>
          <w:vertAlign w:val="subscript"/>
        </w:rPr>
        <w:t xml:space="preserve">Y </w:t>
      </w:r>
      <w:r>
        <w:rPr>
          <w:szCs w:val="20"/>
          <w:vertAlign w:val="subscript"/>
        </w:rPr>
        <w:t xml:space="preserve"> </w:t>
      </w:r>
      <w:r w:rsidRPr="00943A5F">
        <w:rPr>
          <w:szCs w:val="20"/>
        </w:rPr>
        <w:t xml:space="preserve"> &lt;=</w:t>
      </w:r>
      <w:r>
        <w:rPr>
          <w:szCs w:val="20"/>
        </w:rPr>
        <w:t xml:space="preserve"> </w:t>
      </w:r>
      <w:r w:rsidRPr="00943A5F">
        <w:rPr>
          <w:szCs w:val="20"/>
        </w:rPr>
        <w:t xml:space="preserve"> 0.4968</w:t>
      </w:r>
      <w:r w:rsidRPr="00943A5F">
        <w:rPr>
          <w:szCs w:val="20"/>
        </w:rPr>
        <w:tab/>
        <w:t>(</w:t>
      </w:r>
      <w:bookmarkStart w:id="133" w:name="ConstantLumanceLast_Eqn"/>
      <w:r w:rsidRPr="00943A5F">
        <w:rPr>
          <w:szCs w:val="20"/>
        </w:rPr>
        <w:t>E</w:t>
      </w:r>
      <w:r w:rsidRPr="00943A5F">
        <w:rPr>
          <w:szCs w:val="20"/>
        </w:rPr>
        <w:noBreakHyphen/>
      </w:r>
      <w:r w:rsidRPr="00943A5F">
        <w:rPr>
          <w:szCs w:val="20"/>
        </w:rPr>
        <w:fldChar w:fldCharType="begin" w:fldLock="1"/>
      </w:r>
      <w:r w:rsidRPr="00943A5F">
        <w:rPr>
          <w:szCs w:val="20"/>
        </w:rPr>
        <w:instrText xml:space="preserve"> SEQ Equation \* ARABIC </w:instrText>
      </w:r>
      <w:r w:rsidRPr="00943A5F">
        <w:rPr>
          <w:szCs w:val="20"/>
        </w:rPr>
        <w:fldChar w:fldCharType="separate"/>
      </w:r>
      <w:r>
        <w:rPr>
          <w:szCs w:val="20"/>
        </w:rPr>
        <w:t>42</w:t>
      </w:r>
      <w:r w:rsidRPr="00943A5F">
        <w:rPr>
          <w:szCs w:val="20"/>
        </w:rPr>
        <w:fldChar w:fldCharType="end"/>
      </w:r>
      <w:bookmarkEnd w:id="133"/>
      <w:r w:rsidRPr="00943A5F">
        <w:rPr>
          <w:szCs w:val="20"/>
        </w:rPr>
        <w:t>)</w:t>
      </w:r>
    </w:p>
    <w:p w14:paraId="472C114A" w14:textId="77777777" w:rsidR="00236B1F" w:rsidRDefault="00236B1F" w:rsidP="00C41A04">
      <w:pPr>
        <w:numPr>
          <w:ilvl w:val="12"/>
          <w:numId w:val="0"/>
        </w:numPr>
        <w:rPr>
          <w:ins w:id="134" w:author="Chad Fogg" w:date="2014-01-11T02:32:00Z"/>
        </w:rPr>
      </w:pPr>
    </w:p>
    <w:p w14:paraId="332B16FE" w14:textId="131CF64C" w:rsidR="00C41A04" w:rsidRDefault="00C41A04" w:rsidP="00C41A04">
      <w:pPr>
        <w:numPr>
          <w:ilvl w:val="12"/>
          <w:numId w:val="0"/>
        </w:numPr>
        <w:rPr>
          <w:ins w:id="135" w:author="Chad Fogg" w:date="2014-01-11T02:25:00Z"/>
        </w:rPr>
      </w:pPr>
      <w:ins w:id="136" w:author="Chad Fogg" w:date="2014-01-11T02:25:00Z">
        <w:r w:rsidRPr="00943A5F">
          <w:t>The variables E</w:t>
        </w:r>
        <w:r>
          <w:rPr>
            <w:vertAlign w:val="subscript"/>
          </w:rPr>
          <w:t>X</w:t>
        </w:r>
        <w:r w:rsidRPr="00943A5F">
          <w:t>, E</w:t>
        </w:r>
        <w:r>
          <w:rPr>
            <w:vertAlign w:val="subscript"/>
          </w:rPr>
          <w:t>Y</w:t>
        </w:r>
        <w:r>
          <w:t>, and E</w:t>
        </w:r>
        <w:r>
          <w:rPr>
            <w:vertAlign w:val="subscript"/>
          </w:rPr>
          <w:t>Z</w:t>
        </w:r>
        <w:r w:rsidRPr="00943A5F">
          <w:t xml:space="preserve"> are</w:t>
        </w:r>
        <w:r>
          <w:t xml:space="preserve"> defined as "linear-domain" real-valued signals based on the indicated colour primaries before application of the transfer characteristics function. The application of the transfer characteristics function is denoted by ( x )</w:t>
        </w:r>
        <w:r w:rsidRPr="00943A5F">
          <w:t>′</w:t>
        </w:r>
        <w:r>
          <w:t xml:space="preserve"> for an argument x. The signals </w:t>
        </w:r>
        <w:r w:rsidRPr="00943A5F">
          <w:t>E′</w:t>
        </w:r>
        <w:r>
          <w:rPr>
            <w:vertAlign w:val="subscript"/>
          </w:rPr>
          <w:t>X</w:t>
        </w:r>
        <w:r w:rsidRPr="00943A5F">
          <w:t>, E′</w:t>
        </w:r>
        <w:r>
          <w:rPr>
            <w:vertAlign w:val="subscript"/>
          </w:rPr>
          <w:t>Y</w:t>
        </w:r>
        <w:r w:rsidRPr="00943A5F">
          <w:t>, and E′</w:t>
        </w:r>
        <w:r>
          <w:rPr>
            <w:vertAlign w:val="subscript"/>
          </w:rPr>
          <w:t>Z</w:t>
        </w:r>
        <w:r>
          <w:t xml:space="preserve"> are determined by application of the transfer characteristics function as follows:</w:t>
        </w:r>
      </w:ins>
    </w:p>
    <w:p w14:paraId="171DCB0B" w14:textId="487BB52D" w:rsidR="00C41A04" w:rsidRPr="00943A5F" w:rsidRDefault="00C41A04" w:rsidP="00C41A04">
      <w:pPr>
        <w:pStyle w:val="Equation"/>
        <w:ind w:left="792"/>
        <w:rPr>
          <w:ins w:id="137" w:author="Chad Fogg" w:date="2014-01-11T02:25:00Z"/>
        </w:rPr>
      </w:pPr>
      <w:ins w:id="138" w:author="Chad Fogg" w:date="2014-01-11T02:25:00Z">
        <w:r w:rsidRPr="00FD29A3">
          <w:rPr>
            <w:szCs w:val="20"/>
          </w:rPr>
          <w:t>E′</w:t>
        </w:r>
        <w:r>
          <w:rPr>
            <w:szCs w:val="20"/>
            <w:vertAlign w:val="subscript"/>
          </w:rPr>
          <w:t>X</w:t>
        </w:r>
        <w:r w:rsidRPr="001B761A">
          <w:rPr>
            <w:szCs w:val="20"/>
          </w:rPr>
          <w:t xml:space="preserve"> </w:t>
        </w:r>
        <w:r w:rsidRPr="00943A5F">
          <w:t>= (</w:t>
        </w:r>
        <w:r w:rsidRPr="001B761A">
          <w:rPr>
            <w:szCs w:val="20"/>
          </w:rPr>
          <w:t xml:space="preserve"> E</w:t>
        </w:r>
        <w:r>
          <w:rPr>
            <w:szCs w:val="20"/>
            <w:vertAlign w:val="subscript"/>
          </w:rPr>
          <w:t>X</w:t>
        </w:r>
        <w:r w:rsidRPr="001B761A">
          <w:rPr>
            <w:szCs w:val="20"/>
          </w:rPr>
          <w:t xml:space="preserve"> </w:t>
        </w:r>
        <w:r w:rsidRPr="00943A5F">
          <w:t>)</w:t>
        </w:r>
        <w:r w:rsidRPr="00FD29A3">
          <w:rPr>
            <w:szCs w:val="20"/>
          </w:rPr>
          <w:t>′</w:t>
        </w:r>
        <w:r>
          <w:rPr>
            <w:szCs w:val="20"/>
          </w:rPr>
          <w:tab/>
        </w:r>
        <w:r w:rsidRPr="00943A5F">
          <w:tab/>
          <w:t>(E</w:t>
        </w:r>
        <w:r w:rsidRPr="00943A5F">
          <w:noBreakHyphen/>
        </w:r>
      </w:ins>
      <w:ins w:id="139" w:author="Chad Fogg" w:date="2014-01-11T02:29:00Z">
        <w:r>
          <w:t>43</w:t>
        </w:r>
      </w:ins>
      <w:ins w:id="140" w:author="Chad Fogg" w:date="2014-01-11T02:25:00Z">
        <w:r w:rsidRPr="00943A5F">
          <w:t>)</w:t>
        </w:r>
      </w:ins>
    </w:p>
    <w:p w14:paraId="617B1206" w14:textId="77777777" w:rsidR="0059041F" w:rsidRPr="00943A5F" w:rsidRDefault="0059041F" w:rsidP="0059041F">
      <w:pPr>
        <w:pStyle w:val="Equation"/>
        <w:ind w:left="792"/>
        <w:rPr>
          <w:ins w:id="141" w:author="Chad Fogg" w:date="2014-01-11T02:41:00Z"/>
        </w:rPr>
      </w:pPr>
      <w:ins w:id="142" w:author="Chad Fogg" w:date="2014-01-11T02:41:00Z">
        <w:r w:rsidRPr="00FD29A3">
          <w:rPr>
            <w:szCs w:val="20"/>
          </w:rPr>
          <w:t>E′</w:t>
        </w:r>
        <w:r>
          <w:rPr>
            <w:szCs w:val="20"/>
            <w:vertAlign w:val="subscript"/>
          </w:rPr>
          <w:t>Y</w:t>
        </w:r>
        <w:r w:rsidRPr="001B761A">
          <w:rPr>
            <w:szCs w:val="20"/>
          </w:rPr>
          <w:t xml:space="preserve"> </w:t>
        </w:r>
        <w:r w:rsidRPr="00943A5F">
          <w:t>= (</w:t>
        </w:r>
        <w:r w:rsidRPr="001B761A">
          <w:rPr>
            <w:szCs w:val="20"/>
          </w:rPr>
          <w:t xml:space="preserve"> E</w:t>
        </w:r>
        <w:r>
          <w:rPr>
            <w:szCs w:val="20"/>
            <w:vertAlign w:val="subscript"/>
          </w:rPr>
          <w:t>Y</w:t>
        </w:r>
        <w:r w:rsidRPr="001B761A">
          <w:rPr>
            <w:szCs w:val="20"/>
          </w:rPr>
          <w:t xml:space="preserve"> </w:t>
        </w:r>
        <w:r w:rsidRPr="00943A5F">
          <w:t>)</w:t>
        </w:r>
        <w:r w:rsidRPr="00FD29A3">
          <w:rPr>
            <w:szCs w:val="20"/>
          </w:rPr>
          <w:t>′</w:t>
        </w:r>
        <w:r>
          <w:rPr>
            <w:szCs w:val="20"/>
          </w:rPr>
          <w:tab/>
        </w:r>
        <w:r w:rsidRPr="00943A5F">
          <w:tab/>
          <w:t>(E</w:t>
        </w:r>
        <w:r w:rsidRPr="00943A5F">
          <w:noBreakHyphen/>
        </w:r>
        <w:r>
          <w:t>44</w:t>
        </w:r>
        <w:r w:rsidRPr="00943A5F">
          <w:t>)</w:t>
        </w:r>
      </w:ins>
    </w:p>
    <w:p w14:paraId="496F569B" w14:textId="36B3A1DF" w:rsidR="0059041F" w:rsidRPr="00943A5F" w:rsidRDefault="0059041F" w:rsidP="0059041F">
      <w:pPr>
        <w:pStyle w:val="Equation"/>
        <w:ind w:left="792"/>
        <w:rPr>
          <w:ins w:id="143" w:author="Chad Fogg" w:date="2014-01-11T02:41:00Z"/>
        </w:rPr>
      </w:pPr>
      <w:ins w:id="144" w:author="Chad Fogg" w:date="2014-01-11T02:41:00Z">
        <w:r w:rsidRPr="00FD29A3">
          <w:rPr>
            <w:szCs w:val="20"/>
          </w:rPr>
          <w:t>E′</w:t>
        </w:r>
        <w:r>
          <w:rPr>
            <w:szCs w:val="20"/>
            <w:vertAlign w:val="subscript"/>
          </w:rPr>
          <w:t>Z</w:t>
        </w:r>
        <w:r w:rsidRPr="001B761A">
          <w:rPr>
            <w:szCs w:val="20"/>
          </w:rPr>
          <w:t xml:space="preserve"> </w:t>
        </w:r>
        <w:r w:rsidRPr="00943A5F">
          <w:t>= (</w:t>
        </w:r>
        <w:r w:rsidRPr="001B761A">
          <w:rPr>
            <w:szCs w:val="20"/>
          </w:rPr>
          <w:t xml:space="preserve"> E</w:t>
        </w:r>
        <w:r>
          <w:rPr>
            <w:szCs w:val="20"/>
            <w:vertAlign w:val="subscript"/>
          </w:rPr>
          <w:t>Z</w:t>
        </w:r>
        <w:r w:rsidRPr="001B761A">
          <w:rPr>
            <w:szCs w:val="20"/>
          </w:rPr>
          <w:t xml:space="preserve"> </w:t>
        </w:r>
        <w:r w:rsidRPr="00943A5F">
          <w:t>)</w:t>
        </w:r>
        <w:r w:rsidRPr="00FD29A3">
          <w:rPr>
            <w:szCs w:val="20"/>
          </w:rPr>
          <w:t>′</w:t>
        </w:r>
        <w:r>
          <w:rPr>
            <w:szCs w:val="20"/>
          </w:rPr>
          <w:tab/>
        </w:r>
        <w:r w:rsidRPr="00943A5F">
          <w:tab/>
          <w:t>(E</w:t>
        </w:r>
        <w:r w:rsidRPr="00943A5F">
          <w:noBreakHyphen/>
        </w:r>
        <w:r>
          <w:t>45</w:t>
        </w:r>
        <w:r w:rsidRPr="00943A5F">
          <w:t>)</w:t>
        </w:r>
      </w:ins>
    </w:p>
    <w:p w14:paraId="48B1017B" w14:textId="3E5893E3" w:rsidR="00236B1F" w:rsidRDefault="00236B1F" w:rsidP="0059041F">
      <w:pPr>
        <w:pStyle w:val="enumlev1"/>
        <w:ind w:left="0" w:firstLine="0"/>
        <w:rPr>
          <w:ins w:id="145" w:author="Chad Fogg" w:date="2014-01-11T02:32:00Z"/>
        </w:rPr>
      </w:pPr>
    </w:p>
    <w:p w14:paraId="7AF8BB01" w14:textId="17A02D79" w:rsidR="00C41A04" w:rsidRDefault="00C41A04" w:rsidP="0059041F">
      <w:pPr>
        <w:pStyle w:val="enumlev1"/>
        <w:ind w:left="397" w:firstLine="0"/>
        <w:rPr>
          <w:ins w:id="146" w:author="Chad Fogg" w:date="2014-01-11T02:32:00Z"/>
        </w:rPr>
      </w:pPr>
      <w:ins w:id="147" w:author="Chad Fogg" w:date="2014-01-11T02:25:00Z">
        <w:r w:rsidRPr="00943A5F">
          <w:t>E</w:t>
        </w:r>
        <w:r w:rsidRPr="00943A5F">
          <w:rPr>
            <w:iCs/>
          </w:rPr>
          <w:t>′</w:t>
        </w:r>
        <w:r>
          <w:rPr>
            <w:vertAlign w:val="subscript"/>
          </w:rPr>
          <w:t>X</w:t>
        </w:r>
        <w:r w:rsidRPr="00943A5F">
          <w:t>, E</w:t>
        </w:r>
        <w:r w:rsidRPr="00943A5F">
          <w:rPr>
            <w:iCs/>
          </w:rPr>
          <w:t>′</w:t>
        </w:r>
        <w:r>
          <w:rPr>
            <w:vertAlign w:val="subscript"/>
          </w:rPr>
          <w:t>Y</w:t>
        </w:r>
        <w:r w:rsidRPr="00943A5F">
          <w:t>, and E′</w:t>
        </w:r>
        <w:r>
          <w:rPr>
            <w:vertAlign w:val="subscript"/>
          </w:rPr>
          <w:t>Z</w:t>
        </w:r>
        <w:r w:rsidRPr="00943A5F">
          <w:t xml:space="preserve"> are real numb</w:t>
        </w:r>
        <w:r>
          <w:t xml:space="preserve">ers with values in the range of </w:t>
        </w:r>
        <w:r w:rsidRPr="00943A5F">
          <w:t>0 to 1</w:t>
        </w:r>
        <w:r w:rsidRPr="00505BA9">
          <w:t xml:space="preserve"> </w:t>
        </w:r>
        <w:r>
          <w:t>inclusive</w:t>
        </w:r>
        <w:r w:rsidRPr="00943A5F">
          <w:t>.</w:t>
        </w:r>
      </w:ins>
    </w:p>
    <w:p w14:paraId="6472F59F" w14:textId="77777777" w:rsidR="00236B1F" w:rsidRPr="00C41A04" w:rsidRDefault="00236B1F" w:rsidP="00C41A04">
      <w:pPr>
        <w:pStyle w:val="enumlev1"/>
        <w:ind w:left="397"/>
        <w:rPr>
          <w:ins w:id="148" w:author="Chad Fogg" w:date="2014-01-11T02:25:00Z"/>
        </w:rPr>
      </w:pPr>
    </w:p>
    <w:p w14:paraId="52BF58D5" w14:textId="4E950348" w:rsidR="00C41A04" w:rsidRPr="00943A5F" w:rsidRDefault="00C41A04" w:rsidP="00C41A04">
      <w:pPr>
        <w:pStyle w:val="enumlev1"/>
        <w:ind w:left="397"/>
        <w:rPr>
          <w:ins w:id="149" w:author="Chad Fogg" w:date="2014-01-11T02:21:00Z"/>
          <w:bCs/>
        </w:rPr>
      </w:pPr>
      <w:ins w:id="150" w:author="Chad Fogg" w:date="2014-01-11T02:26:00Z">
        <w:r w:rsidRPr="00943A5F">
          <w:t>–</w:t>
        </w:r>
        <w:r w:rsidRPr="00943A5F">
          <w:rPr>
            <w:bCs/>
          </w:rPr>
          <w:tab/>
        </w:r>
      </w:ins>
      <w:ins w:id="151" w:author="Chad Fogg" w:date="2014-01-11T02:21:00Z">
        <w:r>
          <w:rPr>
            <w:bCs/>
          </w:rPr>
          <w:t xml:space="preserve">If </w:t>
        </w:r>
        <w:r w:rsidRPr="00943A5F">
          <w:rPr>
            <w:bCs/>
          </w:rPr>
          <w:t>matrix</w:t>
        </w:r>
        <w:r>
          <w:rPr>
            <w:bCs/>
          </w:rPr>
          <w:t>_coeffs is equal to 11</w:t>
        </w:r>
        <w:r w:rsidRPr="00943A5F">
          <w:rPr>
            <w:bCs/>
          </w:rPr>
          <w:t>, the following equations apply:</w:t>
        </w:r>
      </w:ins>
    </w:p>
    <w:p w14:paraId="11BFBCB2" w14:textId="7B39A565" w:rsidR="00C41A04" w:rsidRPr="00943A5F" w:rsidRDefault="00C41A04" w:rsidP="00C41A04">
      <w:pPr>
        <w:pStyle w:val="Equation"/>
        <w:ind w:left="562"/>
        <w:rPr>
          <w:ins w:id="152" w:author="Chad Fogg" w:date="2014-01-11T02:21:00Z"/>
        </w:rPr>
      </w:pPr>
      <w:ins w:id="153" w:author="Chad Fogg" w:date="2014-01-11T02:21:00Z">
        <w:r w:rsidRPr="00943A5F">
          <w:t>Y   = Ro</w:t>
        </w:r>
        <w:r>
          <w:t>und(</w:t>
        </w:r>
        <m:oMath>
          <m:r>
            <w:rPr>
              <w:rFonts w:ascii="Cambria Math" w:hAnsi="Cambria Math"/>
            </w:rPr>
            <m:t xml:space="preserve"> </m:t>
          </m:r>
          <m:d>
            <m:dPr>
              <m:ctrlPr>
                <w:rPr>
                  <w:rFonts w:ascii="Cambria Math" w:hAnsi="Cambria Math"/>
                  <w:i/>
                  <w:iCs/>
                  <w:sz w:val="24"/>
                  <w:szCs w:val="24"/>
                </w:rPr>
              </m:ctrlPr>
            </m:dPr>
            <m:e>
              <m:r>
                <w:rPr>
                  <w:rFonts w:ascii="Cambria Math" w:hAnsi="Cambria Math"/>
                </w:rPr>
                <m:t xml:space="preserve">1015 </m:t>
              </m:r>
              <m:sSub>
                <m:sSubPr>
                  <m:ctrlPr>
                    <w:rPr>
                      <w:rFonts w:ascii="Cambria Math" w:hAnsi="Cambria Math"/>
                      <w:i/>
                      <w:iCs/>
                      <w:sz w:val="24"/>
                      <w:szCs w:val="24"/>
                    </w:rPr>
                  </m:ctrlPr>
                </m:sSubPr>
                <m:e>
                  <m:sSup>
                    <m:sSupPr>
                      <m:ctrlPr>
                        <w:rPr>
                          <w:rFonts w:ascii="Cambria Math" w:hAnsi="Cambria Math"/>
                          <w:i/>
                          <w:iCs/>
                          <w:sz w:val="24"/>
                          <w:szCs w:val="24"/>
                        </w:rPr>
                      </m:ctrlPr>
                    </m:sSupPr>
                    <m:e>
                      <m:r>
                        <w:rPr>
                          <w:rFonts w:ascii="Cambria Math" w:hAnsi="Cambria Math"/>
                        </w:rPr>
                        <m:t>E</m:t>
                      </m:r>
                    </m:e>
                    <m:sup>
                      <m:r>
                        <w:rPr>
                          <w:rFonts w:ascii="Cambria Math" w:hAnsi="Cambria Math"/>
                        </w:rPr>
                        <m:t>'</m:t>
                      </m:r>
                    </m:sup>
                  </m:sSup>
                </m:e>
                <m:sub>
                  <m:r>
                    <w:rPr>
                      <w:rFonts w:ascii="Cambria Math" w:hAnsi="Cambria Math"/>
                    </w:rPr>
                    <m:t>Y</m:t>
                  </m:r>
                </m:sub>
              </m:sSub>
              <m:r>
                <w:rPr>
                  <w:rFonts w:ascii="Cambria Math" w:hAnsi="Cambria Math"/>
                </w:rPr>
                <m:t>+4</m:t>
              </m:r>
            </m:e>
          </m:d>
          <m:r>
            <w:rPr>
              <w:rFonts w:ascii="Cambria Math" w:hAnsi="Cambria Math"/>
            </w:rPr>
            <m:t>∙</m:t>
          </m:r>
          <m:sSup>
            <m:sSupPr>
              <m:ctrlPr>
                <w:rPr>
                  <w:rFonts w:ascii="Cambria Math" w:hAnsi="Cambria Math"/>
                  <w:i/>
                  <w:iCs/>
                  <w:sz w:val="24"/>
                  <w:szCs w:val="24"/>
                </w:rPr>
              </m:ctrlPr>
            </m:sSupPr>
            <m:e>
              <m:r>
                <w:rPr>
                  <w:rFonts w:ascii="Cambria Math" w:hAnsi="Cambria Math"/>
                </w:rPr>
                <m:t>2</m:t>
              </m:r>
            </m:e>
            <m:sup>
              <m:r>
                <w:rPr>
                  <w:rFonts w:ascii="Cambria Math" w:hAnsi="Cambria Math"/>
                </w:rPr>
                <m:t>n-10</m:t>
              </m:r>
            </m:sup>
          </m:sSup>
        </m:oMath>
        <w:r w:rsidRPr="00943A5F">
          <w:t xml:space="preserve"> )</w:t>
        </w:r>
        <w:r w:rsidRPr="00943A5F">
          <w:tab/>
        </w:r>
        <w:r w:rsidRPr="00943A5F">
          <w:tab/>
          <w:t>(E</w:t>
        </w:r>
        <w:r w:rsidRPr="00943A5F">
          <w:noBreakHyphen/>
        </w:r>
        <w:r>
          <w:t>46</w:t>
        </w:r>
        <w:r w:rsidRPr="00943A5F">
          <w:t>)</w:t>
        </w:r>
      </w:ins>
    </w:p>
    <w:p w14:paraId="03B6BFED" w14:textId="7E5CF91E" w:rsidR="00C41A04" w:rsidRPr="00943A5F" w:rsidRDefault="00C41A04" w:rsidP="00C41A04">
      <w:pPr>
        <w:pStyle w:val="Equation"/>
        <w:ind w:left="562"/>
        <w:rPr>
          <w:ins w:id="154" w:author="Chad Fogg" w:date="2014-01-11T02:21:00Z"/>
        </w:rPr>
      </w:pPr>
      <w:ins w:id="155" w:author="Chad Fogg" w:date="2014-01-11T02:21:00Z">
        <w:r>
          <w:t xml:space="preserve">Cb = Round( </w:t>
        </w:r>
        <m:oMath>
          <m:d>
            <m:dPr>
              <m:ctrlPr>
                <w:rPr>
                  <w:rFonts w:ascii="Cambria Math" w:hAnsi="Cambria Math"/>
                  <w:i/>
                  <w:iCs/>
                  <w:sz w:val="24"/>
                  <w:szCs w:val="24"/>
                </w:rPr>
              </m:ctrlPr>
            </m:dPr>
            <m:e>
              <m:r>
                <w:rPr>
                  <w:rFonts w:ascii="Cambria Math" w:hAnsi="Cambria Math"/>
                </w:rPr>
                <m:t xml:space="preserve">1015 </m:t>
              </m:r>
              <m:sSub>
                <m:sSubPr>
                  <m:ctrlPr>
                    <w:rPr>
                      <w:rFonts w:ascii="Cambria Math" w:hAnsi="Cambria Math"/>
                      <w:i/>
                      <w:iCs/>
                      <w:sz w:val="24"/>
                      <w:szCs w:val="24"/>
                    </w:rPr>
                  </m:ctrlPr>
                </m:sSubPr>
                <m:e>
                  <m:sSup>
                    <m:sSupPr>
                      <m:ctrlPr>
                        <w:rPr>
                          <w:rFonts w:ascii="Cambria Math" w:hAnsi="Cambria Math"/>
                          <w:i/>
                          <w:iCs/>
                          <w:sz w:val="24"/>
                          <w:szCs w:val="24"/>
                        </w:rPr>
                      </m:ctrlPr>
                    </m:sSupPr>
                    <m:e>
                      <m:r>
                        <w:rPr>
                          <w:rFonts w:ascii="Cambria Math" w:hAnsi="Cambria Math"/>
                        </w:rPr>
                        <m:t>E</m:t>
                      </m:r>
                    </m:e>
                    <m:sup>
                      <m:r>
                        <w:rPr>
                          <w:rFonts w:ascii="Cambria Math" w:hAnsi="Cambria Math"/>
                        </w:rPr>
                        <m:t>'</m:t>
                      </m:r>
                    </m:sup>
                  </m:sSup>
                </m:e>
                <m:sub>
                  <m:r>
                    <w:rPr>
                      <w:rFonts w:ascii="Cambria Math" w:hAnsi="Cambria Math"/>
                    </w:rPr>
                    <m:t>Z</m:t>
                  </m:r>
                </m:sub>
              </m:sSub>
              <m:r>
                <w:rPr>
                  <w:rFonts w:ascii="Cambria Math" w:hAnsi="Cambria Math"/>
                </w:rPr>
                <m:t>+4</m:t>
              </m:r>
            </m:e>
          </m:d>
          <m:r>
            <w:rPr>
              <w:rFonts w:ascii="Cambria Math" w:hAnsi="Cambria Math"/>
            </w:rPr>
            <m:t>∙</m:t>
          </m:r>
          <m:sSup>
            <m:sSupPr>
              <m:ctrlPr>
                <w:rPr>
                  <w:rFonts w:ascii="Cambria Math" w:hAnsi="Cambria Math"/>
                  <w:i/>
                  <w:iCs/>
                  <w:sz w:val="24"/>
                  <w:szCs w:val="24"/>
                </w:rPr>
              </m:ctrlPr>
            </m:sSupPr>
            <m:e>
              <m:r>
                <w:rPr>
                  <w:rFonts w:ascii="Cambria Math" w:hAnsi="Cambria Math"/>
                </w:rPr>
                <m:t>2</m:t>
              </m:r>
            </m:e>
            <m:sup>
              <m:r>
                <w:rPr>
                  <w:rFonts w:ascii="Cambria Math" w:hAnsi="Cambria Math"/>
                </w:rPr>
                <m:t>n-10</m:t>
              </m:r>
            </m:sup>
          </m:sSup>
        </m:oMath>
        <w:r w:rsidRPr="00943A5F">
          <w:t xml:space="preserve"> )</w:t>
        </w:r>
        <w:r w:rsidRPr="00943A5F">
          <w:tab/>
        </w:r>
        <w:r w:rsidRPr="00943A5F">
          <w:tab/>
          <w:t>(E</w:t>
        </w:r>
        <w:r w:rsidRPr="00943A5F">
          <w:noBreakHyphen/>
        </w:r>
        <w:r>
          <w:t>47</w:t>
        </w:r>
        <w:r w:rsidRPr="00943A5F">
          <w:t>)</w:t>
        </w:r>
      </w:ins>
    </w:p>
    <w:p w14:paraId="63C7AF4C" w14:textId="7A2E7C4F" w:rsidR="00236B1F" w:rsidRPr="00236B1F" w:rsidRDefault="00C41A04" w:rsidP="00236B1F">
      <w:pPr>
        <w:pStyle w:val="Equation"/>
        <w:ind w:left="562"/>
        <w:rPr>
          <w:ins w:id="156" w:author="Chad Fogg" w:date="2014-01-11T02:21:00Z"/>
        </w:rPr>
      </w:pPr>
      <w:ins w:id="157" w:author="Chad Fogg" w:date="2014-01-11T02:21:00Z">
        <w:r>
          <w:t xml:space="preserve">Cr = Round( </w:t>
        </w:r>
        <m:oMath>
          <m:d>
            <m:dPr>
              <m:ctrlPr>
                <w:rPr>
                  <w:rFonts w:ascii="Cambria Math" w:hAnsi="Cambria Math"/>
                  <w:i/>
                  <w:iCs/>
                  <w:sz w:val="24"/>
                  <w:szCs w:val="24"/>
                </w:rPr>
              </m:ctrlPr>
            </m:dPr>
            <m:e>
              <m:r>
                <w:rPr>
                  <w:rFonts w:ascii="Cambria Math" w:hAnsi="Cambria Math"/>
                </w:rPr>
                <m:t xml:space="preserve">1015 </m:t>
              </m:r>
              <m:sSub>
                <m:sSubPr>
                  <m:ctrlPr>
                    <w:rPr>
                      <w:rFonts w:ascii="Cambria Math" w:hAnsi="Cambria Math"/>
                      <w:i/>
                      <w:iCs/>
                      <w:sz w:val="24"/>
                      <w:szCs w:val="24"/>
                    </w:rPr>
                  </m:ctrlPr>
                </m:sSubPr>
                <m:e>
                  <m:sSup>
                    <m:sSupPr>
                      <m:ctrlPr>
                        <w:rPr>
                          <w:rFonts w:ascii="Cambria Math" w:hAnsi="Cambria Math"/>
                          <w:i/>
                          <w:iCs/>
                          <w:sz w:val="24"/>
                          <w:szCs w:val="24"/>
                        </w:rPr>
                      </m:ctrlPr>
                    </m:sSupPr>
                    <m:e>
                      <m:r>
                        <w:rPr>
                          <w:rFonts w:ascii="Cambria Math" w:hAnsi="Cambria Math"/>
                        </w:rPr>
                        <m:t>E</m:t>
                      </m:r>
                    </m:e>
                    <m:sup>
                      <m:r>
                        <w:rPr>
                          <w:rFonts w:ascii="Cambria Math" w:hAnsi="Cambria Math"/>
                        </w:rPr>
                        <m:t>'</m:t>
                      </m:r>
                    </m:sup>
                  </m:sSup>
                </m:e>
                <m:sub>
                  <m:r>
                    <w:rPr>
                      <w:rFonts w:ascii="Cambria Math" w:hAnsi="Cambria Math"/>
                    </w:rPr>
                    <m:t>X</m:t>
                  </m:r>
                </m:sub>
              </m:sSub>
              <m:r>
                <w:rPr>
                  <w:rFonts w:ascii="Cambria Math" w:hAnsi="Cambria Math"/>
                </w:rPr>
                <m:t>+4</m:t>
              </m:r>
            </m:e>
          </m:d>
          <m:r>
            <w:rPr>
              <w:rFonts w:ascii="Cambria Math" w:hAnsi="Cambria Math"/>
            </w:rPr>
            <m:t>∙</m:t>
          </m:r>
          <m:sSup>
            <m:sSupPr>
              <m:ctrlPr>
                <w:rPr>
                  <w:rFonts w:ascii="Cambria Math" w:hAnsi="Cambria Math"/>
                  <w:i/>
                  <w:iCs/>
                  <w:sz w:val="24"/>
                  <w:szCs w:val="24"/>
                </w:rPr>
              </m:ctrlPr>
            </m:sSupPr>
            <m:e>
              <m:r>
                <w:rPr>
                  <w:rFonts w:ascii="Cambria Math" w:hAnsi="Cambria Math"/>
                </w:rPr>
                <m:t>2</m:t>
              </m:r>
            </m:e>
            <m:sup>
              <m:r>
                <w:rPr>
                  <w:rFonts w:ascii="Cambria Math" w:hAnsi="Cambria Math"/>
                </w:rPr>
                <m:t>n-10</m:t>
              </m:r>
            </m:sup>
          </m:sSup>
        </m:oMath>
        <w:r>
          <w:t xml:space="preserve"> </w:t>
        </w:r>
        <w:r w:rsidRPr="00943A5F">
          <w:t>)</w:t>
        </w:r>
        <w:r w:rsidRPr="00943A5F">
          <w:tab/>
        </w:r>
        <w:r w:rsidRPr="00943A5F">
          <w:tab/>
          <w:t>(E</w:t>
        </w:r>
        <w:r w:rsidRPr="00943A5F">
          <w:noBreakHyphen/>
        </w:r>
        <w:r>
          <w:t>48</w:t>
        </w:r>
        <w:r w:rsidRPr="00943A5F">
          <w:t>)</w:t>
        </w:r>
      </w:ins>
    </w:p>
    <w:p w14:paraId="04F98B6F" w14:textId="77777777" w:rsidR="00C41A04" w:rsidRPr="00943A5F" w:rsidRDefault="00C41A04" w:rsidP="00C41A04">
      <w:pPr>
        <w:pStyle w:val="Equation"/>
        <w:ind w:left="562"/>
        <w:rPr>
          <w:ins w:id="158" w:author="Chad Fogg" w:date="2014-01-11T02:21:00Z"/>
          <w:szCs w:val="20"/>
        </w:rPr>
      </w:pPr>
    </w:p>
    <w:p w14:paraId="4E2A3CB6" w14:textId="77777777" w:rsidR="00FE1C24" w:rsidRPr="00943A5F" w:rsidRDefault="00FE1C24" w:rsidP="00D02449">
      <w:pPr>
        <w:pStyle w:val="Equation"/>
        <w:ind w:left="562"/>
        <w:rPr>
          <w:szCs w:val="20"/>
        </w:rPr>
      </w:pPr>
    </w:p>
    <w:p w14:paraId="4567DF98" w14:textId="77777777" w:rsidR="00D02449" w:rsidRPr="00943A5F" w:rsidRDefault="00D02449" w:rsidP="00D02449">
      <w:pPr>
        <w:pStyle w:val="Caption"/>
        <w:rPr>
          <w:lang w:val="en-GB"/>
        </w:rPr>
      </w:pPr>
      <w:bookmarkStart w:id="159" w:name="_Ref317094275"/>
      <w:bookmarkStart w:id="160" w:name="_Ref349228168"/>
      <w:bookmarkStart w:id="161" w:name="_Toc363691711"/>
      <w:r w:rsidRPr="00943A5F">
        <w:rPr>
          <w:lang w:val="en-GB"/>
        </w:rPr>
        <w:t>Table E</w:t>
      </w:r>
      <w:r w:rsidRPr="00943A5F">
        <w:rPr>
          <w:lang w:val="en-GB"/>
        </w:rPr>
        <w:noBreakHyphen/>
      </w:r>
      <w:bookmarkEnd w:id="159"/>
      <w:r w:rsidRPr="00943A5F">
        <w:rPr>
          <w:lang w:val="en-GB"/>
        </w:rPr>
        <w:fldChar w:fldCharType="begin" w:fldLock="1"/>
      </w:r>
      <w:r w:rsidRPr="00943A5F">
        <w:rPr>
          <w:lang w:val="en-GB"/>
        </w:rPr>
        <w:instrText xml:space="preserve"> SEQ Table \* ARABIC </w:instrText>
      </w:r>
      <w:r w:rsidRPr="00943A5F">
        <w:rPr>
          <w:lang w:val="en-GB"/>
        </w:rPr>
        <w:fldChar w:fldCharType="separate"/>
      </w:r>
      <w:r>
        <w:rPr>
          <w:lang w:val="en-GB"/>
        </w:rPr>
        <w:t>5</w:t>
      </w:r>
      <w:r w:rsidRPr="00943A5F">
        <w:rPr>
          <w:lang w:val="en-GB"/>
        </w:rPr>
        <w:fldChar w:fldCharType="end"/>
      </w:r>
      <w:bookmarkEnd w:id="160"/>
      <w:r w:rsidRPr="00943A5F">
        <w:rPr>
          <w:lang w:val="en-GB"/>
        </w:rPr>
        <w:t xml:space="preserve"> – Matrix coefficients</w:t>
      </w:r>
      <w:bookmarkEnd w:id="161"/>
    </w:p>
    <w:tbl>
      <w:tblPr>
        <w:tblW w:w="0" w:type="auto"/>
        <w:jc w:val="center"/>
        <w:tblLayout w:type="fixed"/>
        <w:tblCellMar>
          <w:left w:w="80" w:type="dxa"/>
          <w:right w:w="80" w:type="dxa"/>
        </w:tblCellMar>
        <w:tblLook w:val="0000" w:firstRow="0" w:lastRow="0" w:firstColumn="0" w:lastColumn="0" w:noHBand="0" w:noVBand="0"/>
      </w:tblPr>
      <w:tblGrid>
        <w:gridCol w:w="864"/>
        <w:gridCol w:w="2448"/>
        <w:gridCol w:w="6192"/>
      </w:tblGrid>
      <w:tr w:rsidR="00D02449" w:rsidRPr="00943A5F" w14:paraId="4590B4D5" w14:textId="77777777" w:rsidTr="00C56BB6">
        <w:trPr>
          <w:cantSplit/>
          <w:jc w:val="center"/>
        </w:trPr>
        <w:tc>
          <w:tcPr>
            <w:tcW w:w="864" w:type="dxa"/>
            <w:tcBorders>
              <w:top w:val="single" w:sz="6" w:space="0" w:color="auto"/>
              <w:left w:val="single" w:sz="6" w:space="0" w:color="auto"/>
              <w:bottom w:val="single" w:sz="8" w:space="0" w:color="auto"/>
              <w:right w:val="single" w:sz="6" w:space="0" w:color="auto"/>
            </w:tcBorders>
          </w:tcPr>
          <w:p w14:paraId="3CF99D04" w14:textId="77777777" w:rsidR="00D02449" w:rsidRPr="00943A5F" w:rsidRDefault="00D02449" w:rsidP="00C56BB6">
            <w:pPr>
              <w:pStyle w:val="tableheading"/>
              <w:numPr>
                <w:ilvl w:val="12"/>
                <w:numId w:val="0"/>
              </w:numPr>
              <w:spacing w:before="72" w:after="72"/>
              <w:jc w:val="center"/>
            </w:pPr>
            <w:r w:rsidRPr="00943A5F">
              <w:t>Value</w:t>
            </w:r>
          </w:p>
        </w:tc>
        <w:tc>
          <w:tcPr>
            <w:tcW w:w="2448" w:type="dxa"/>
            <w:tcBorders>
              <w:top w:val="single" w:sz="6" w:space="0" w:color="auto"/>
              <w:left w:val="single" w:sz="6" w:space="0" w:color="auto"/>
              <w:bottom w:val="single" w:sz="8" w:space="0" w:color="auto"/>
              <w:right w:val="single" w:sz="6" w:space="0" w:color="auto"/>
            </w:tcBorders>
          </w:tcPr>
          <w:p w14:paraId="4F097147" w14:textId="77777777" w:rsidR="00D02449" w:rsidRPr="00943A5F" w:rsidRDefault="00D02449" w:rsidP="00C56BB6">
            <w:pPr>
              <w:pStyle w:val="tableheading"/>
              <w:numPr>
                <w:ilvl w:val="12"/>
                <w:numId w:val="0"/>
              </w:numPr>
              <w:spacing w:before="72" w:after="72"/>
            </w:pPr>
            <w:r w:rsidRPr="00943A5F">
              <w:t>Matrix</w:t>
            </w:r>
          </w:p>
        </w:tc>
        <w:tc>
          <w:tcPr>
            <w:tcW w:w="6192" w:type="dxa"/>
            <w:tcBorders>
              <w:top w:val="single" w:sz="6" w:space="0" w:color="auto"/>
              <w:left w:val="single" w:sz="6" w:space="0" w:color="auto"/>
              <w:bottom w:val="single" w:sz="8" w:space="0" w:color="auto"/>
              <w:right w:val="single" w:sz="6" w:space="0" w:color="auto"/>
            </w:tcBorders>
          </w:tcPr>
          <w:p w14:paraId="384B8DEE" w14:textId="77777777" w:rsidR="00D02449" w:rsidRPr="00943A5F" w:rsidRDefault="00D02449" w:rsidP="00C56BB6">
            <w:pPr>
              <w:pStyle w:val="tableheading"/>
              <w:numPr>
                <w:ilvl w:val="12"/>
                <w:numId w:val="0"/>
              </w:numPr>
              <w:spacing w:before="72" w:after="72"/>
            </w:pPr>
            <w:r w:rsidRPr="00943A5F">
              <w:t>Informative remark</w:t>
            </w:r>
          </w:p>
        </w:tc>
      </w:tr>
      <w:tr w:rsidR="00D02449" w:rsidRPr="00943A5F" w14:paraId="51923903" w14:textId="77777777" w:rsidTr="00C56BB6">
        <w:trPr>
          <w:cantSplit/>
          <w:jc w:val="center"/>
        </w:trPr>
        <w:tc>
          <w:tcPr>
            <w:tcW w:w="864" w:type="dxa"/>
            <w:tcBorders>
              <w:left w:val="single" w:sz="6" w:space="0" w:color="auto"/>
              <w:bottom w:val="single" w:sz="6" w:space="0" w:color="auto"/>
              <w:right w:val="single" w:sz="6" w:space="0" w:color="auto"/>
            </w:tcBorders>
          </w:tcPr>
          <w:p w14:paraId="5B763342" w14:textId="77777777" w:rsidR="00D02449" w:rsidRPr="00943A5F" w:rsidRDefault="00D02449" w:rsidP="00C56BB6">
            <w:pPr>
              <w:pStyle w:val="tablecell"/>
              <w:numPr>
                <w:ilvl w:val="12"/>
                <w:numId w:val="0"/>
              </w:numPr>
              <w:spacing w:before="20" w:after="20"/>
              <w:jc w:val="center"/>
            </w:pPr>
            <w:r w:rsidRPr="00943A5F">
              <w:t>0</w:t>
            </w:r>
          </w:p>
        </w:tc>
        <w:tc>
          <w:tcPr>
            <w:tcW w:w="2448" w:type="dxa"/>
            <w:tcBorders>
              <w:left w:val="single" w:sz="6" w:space="0" w:color="auto"/>
              <w:bottom w:val="single" w:sz="6" w:space="0" w:color="auto"/>
              <w:right w:val="single" w:sz="6" w:space="0" w:color="auto"/>
            </w:tcBorders>
          </w:tcPr>
          <w:p w14:paraId="609949AF" w14:textId="77777777" w:rsidR="00D02449" w:rsidRPr="00943A5F" w:rsidRDefault="00D02449" w:rsidP="00C56BB6">
            <w:pPr>
              <w:pStyle w:val="tablecell"/>
              <w:numPr>
                <w:ilvl w:val="12"/>
                <w:numId w:val="0"/>
              </w:numPr>
              <w:spacing w:before="20" w:after="20"/>
            </w:pPr>
            <w:r w:rsidRPr="00943A5F">
              <w:t>GBR</w:t>
            </w:r>
          </w:p>
        </w:tc>
        <w:tc>
          <w:tcPr>
            <w:tcW w:w="6192" w:type="dxa"/>
            <w:tcBorders>
              <w:left w:val="single" w:sz="6" w:space="0" w:color="auto"/>
              <w:bottom w:val="single" w:sz="6" w:space="0" w:color="auto"/>
              <w:right w:val="single" w:sz="6" w:space="0" w:color="auto"/>
            </w:tcBorders>
          </w:tcPr>
          <w:p w14:paraId="73ACAF30" w14:textId="77777777" w:rsidR="00D02449" w:rsidRDefault="00D02449" w:rsidP="00C56BB6">
            <w:pPr>
              <w:pStyle w:val="tablecell"/>
              <w:numPr>
                <w:ilvl w:val="12"/>
                <w:numId w:val="0"/>
              </w:numPr>
              <w:spacing w:before="20" w:after="20"/>
              <w:jc w:val="left"/>
            </w:pPr>
            <w:r w:rsidRPr="00943A5F">
              <w:t>Typically referred to as RGB; see Equations </w:t>
            </w:r>
            <w:r w:rsidRPr="00943A5F">
              <w:fldChar w:fldCharType="begin" w:fldLock="1"/>
            </w:r>
            <w:r w:rsidRPr="00943A5F">
              <w:instrText xml:space="preserve"> REF RGBred_Eqn \h  \* MERGEFORMAT </w:instrText>
            </w:r>
            <w:r w:rsidRPr="00943A5F">
              <w:fldChar w:fldCharType="separate"/>
            </w:r>
            <w:r w:rsidRPr="00943A5F">
              <w:t>E</w:t>
            </w:r>
            <w:r w:rsidRPr="00943A5F">
              <w:noBreakHyphen/>
            </w:r>
            <w:r>
              <w:t>19</w:t>
            </w:r>
            <w:r w:rsidRPr="00943A5F">
              <w:fldChar w:fldCharType="end"/>
            </w:r>
            <w:r w:rsidRPr="00943A5F">
              <w:t xml:space="preserve"> to </w:t>
            </w:r>
            <w:r w:rsidRPr="00943A5F">
              <w:fldChar w:fldCharType="begin" w:fldLock="1"/>
            </w:r>
            <w:r w:rsidRPr="00943A5F">
              <w:instrText xml:space="preserve"> REF RGBblue_Eqn \h  \* MERGEFORMAT </w:instrText>
            </w:r>
            <w:r w:rsidRPr="00943A5F">
              <w:fldChar w:fldCharType="separate"/>
            </w:r>
            <w:r w:rsidRPr="00943A5F">
              <w:t>E</w:t>
            </w:r>
            <w:r w:rsidRPr="00943A5F">
              <w:noBreakHyphen/>
            </w:r>
            <w:r>
              <w:t>21</w:t>
            </w:r>
            <w:r w:rsidRPr="00943A5F">
              <w:fldChar w:fldCharType="end"/>
            </w:r>
          </w:p>
          <w:p w14:paraId="42C9C4DD" w14:textId="77777777" w:rsidR="00D02449" w:rsidRPr="00943A5F" w:rsidRDefault="00D02449" w:rsidP="00C56BB6">
            <w:pPr>
              <w:pStyle w:val="tablecell"/>
              <w:jc w:val="left"/>
            </w:pPr>
            <w:r w:rsidRPr="00E17EA5">
              <w:t>IEC 61966-2-1 (s</w:t>
            </w:r>
            <w:r>
              <w:t>RGB</w:t>
            </w:r>
            <w:r w:rsidRPr="00E17EA5">
              <w:t>)</w:t>
            </w:r>
          </w:p>
        </w:tc>
      </w:tr>
      <w:tr w:rsidR="00D02449" w:rsidRPr="00943A5F" w14:paraId="74C7E3FE" w14:textId="77777777" w:rsidTr="00C56BB6">
        <w:trPr>
          <w:cantSplit/>
          <w:jc w:val="center"/>
        </w:trPr>
        <w:tc>
          <w:tcPr>
            <w:tcW w:w="864" w:type="dxa"/>
            <w:tcBorders>
              <w:top w:val="single" w:sz="6" w:space="0" w:color="auto"/>
              <w:left w:val="single" w:sz="6" w:space="0" w:color="auto"/>
              <w:bottom w:val="single" w:sz="6" w:space="0" w:color="auto"/>
              <w:right w:val="single" w:sz="6" w:space="0" w:color="auto"/>
            </w:tcBorders>
          </w:tcPr>
          <w:p w14:paraId="71A2030D" w14:textId="77777777" w:rsidR="00D02449" w:rsidRPr="00943A5F" w:rsidRDefault="00D02449" w:rsidP="00C56BB6">
            <w:pPr>
              <w:pStyle w:val="tablecell"/>
              <w:numPr>
                <w:ilvl w:val="12"/>
                <w:numId w:val="0"/>
              </w:numPr>
              <w:spacing w:before="20" w:after="20"/>
              <w:jc w:val="center"/>
            </w:pPr>
            <w:r w:rsidRPr="00943A5F">
              <w:t>1</w:t>
            </w:r>
          </w:p>
        </w:tc>
        <w:tc>
          <w:tcPr>
            <w:tcW w:w="2448" w:type="dxa"/>
            <w:tcBorders>
              <w:top w:val="single" w:sz="6" w:space="0" w:color="auto"/>
              <w:left w:val="single" w:sz="6" w:space="0" w:color="auto"/>
              <w:bottom w:val="single" w:sz="6" w:space="0" w:color="auto"/>
              <w:right w:val="single" w:sz="6" w:space="0" w:color="auto"/>
            </w:tcBorders>
          </w:tcPr>
          <w:p w14:paraId="6F5BF731" w14:textId="77777777" w:rsidR="00D02449" w:rsidRPr="00943A5F" w:rsidRDefault="00D02449" w:rsidP="00C56BB6">
            <w:pPr>
              <w:pStyle w:val="tablecell"/>
              <w:numPr>
                <w:ilvl w:val="12"/>
                <w:numId w:val="0"/>
              </w:numPr>
              <w:spacing w:before="20" w:after="20"/>
            </w:pPr>
            <w:r w:rsidRPr="00943A5F">
              <w:rPr>
                <w:iCs/>
              </w:rPr>
              <w:t>K</w:t>
            </w:r>
            <w:r w:rsidRPr="00943A5F">
              <w:rPr>
                <w:iCs/>
                <w:vertAlign w:val="subscript"/>
              </w:rPr>
              <w:t>R</w:t>
            </w:r>
            <w:r w:rsidRPr="00943A5F">
              <w:t xml:space="preserve"> = 0.2126; </w:t>
            </w:r>
            <w:r w:rsidRPr="00943A5F">
              <w:rPr>
                <w:iCs/>
              </w:rPr>
              <w:t>K</w:t>
            </w:r>
            <w:r w:rsidRPr="00943A5F">
              <w:rPr>
                <w:iCs/>
                <w:vertAlign w:val="subscript"/>
              </w:rPr>
              <w:t>B</w:t>
            </w:r>
            <w:r w:rsidRPr="00943A5F">
              <w:t xml:space="preserve"> = 0.0722</w:t>
            </w:r>
          </w:p>
        </w:tc>
        <w:tc>
          <w:tcPr>
            <w:tcW w:w="6192" w:type="dxa"/>
            <w:tcBorders>
              <w:top w:val="single" w:sz="6" w:space="0" w:color="auto"/>
              <w:left w:val="single" w:sz="6" w:space="0" w:color="auto"/>
              <w:bottom w:val="single" w:sz="6" w:space="0" w:color="auto"/>
              <w:right w:val="single" w:sz="6" w:space="0" w:color="auto"/>
            </w:tcBorders>
          </w:tcPr>
          <w:p w14:paraId="3626FB2D" w14:textId="77777777" w:rsidR="00D02449" w:rsidRPr="00943A5F" w:rsidRDefault="00D02449" w:rsidP="00C56BB6">
            <w:pPr>
              <w:pStyle w:val="tablecell"/>
              <w:jc w:val="left"/>
            </w:pPr>
            <w:r w:rsidRPr="00943A5F">
              <w:t>ITU</w:t>
            </w:r>
            <w:r w:rsidRPr="00943A5F">
              <w:noBreakHyphen/>
              <w:t>R Rec. BT.709-5</w:t>
            </w:r>
          </w:p>
          <w:p w14:paraId="107EC83D" w14:textId="77777777" w:rsidR="00D02449" w:rsidRPr="00943A5F" w:rsidRDefault="00D02449" w:rsidP="00C56BB6">
            <w:pPr>
              <w:pStyle w:val="tablecell"/>
              <w:jc w:val="left"/>
            </w:pPr>
            <w:r w:rsidRPr="00943A5F">
              <w:t>ITU</w:t>
            </w:r>
            <w:r w:rsidRPr="00943A5F">
              <w:noBreakHyphen/>
              <w:t>R Rec. BT.1361 conventional colour gamut system and extended colour gamut system</w:t>
            </w:r>
          </w:p>
          <w:p w14:paraId="6AD48C4C" w14:textId="77777777" w:rsidR="00D02449" w:rsidRDefault="00D02449" w:rsidP="00C56BB6">
            <w:pPr>
              <w:pStyle w:val="tablecell"/>
              <w:jc w:val="left"/>
            </w:pPr>
            <w:r w:rsidRPr="00E17EA5">
              <w:t>IEC 61966-2-1 (sYCC)</w:t>
            </w:r>
          </w:p>
          <w:p w14:paraId="77172C07" w14:textId="77777777" w:rsidR="00D02449" w:rsidRPr="00943A5F" w:rsidRDefault="00D02449" w:rsidP="00C56BB6">
            <w:pPr>
              <w:pStyle w:val="tablecell"/>
              <w:jc w:val="left"/>
            </w:pPr>
            <w:r w:rsidRPr="00943A5F">
              <w:t>IEC 61966-2-4 xvYCC</w:t>
            </w:r>
            <w:r w:rsidRPr="00943A5F">
              <w:rPr>
                <w:vertAlign w:val="subscript"/>
              </w:rPr>
              <w:t>709</w:t>
            </w:r>
          </w:p>
          <w:p w14:paraId="4F010273" w14:textId="77777777" w:rsidR="00D02449" w:rsidRPr="00943A5F" w:rsidRDefault="00D02449" w:rsidP="00C56BB6">
            <w:pPr>
              <w:pStyle w:val="tablecell"/>
              <w:jc w:val="left"/>
            </w:pPr>
            <w:r w:rsidRPr="00943A5F">
              <w:t>Society of Motion Picture and Television Engineers RP 177 (1993) Annex B</w:t>
            </w:r>
          </w:p>
        </w:tc>
      </w:tr>
      <w:tr w:rsidR="00D02449" w:rsidRPr="00943A5F" w14:paraId="562F08D6" w14:textId="77777777" w:rsidTr="00C56BB6">
        <w:trPr>
          <w:cantSplit/>
          <w:jc w:val="center"/>
        </w:trPr>
        <w:tc>
          <w:tcPr>
            <w:tcW w:w="864" w:type="dxa"/>
            <w:tcBorders>
              <w:top w:val="single" w:sz="6" w:space="0" w:color="auto"/>
              <w:left w:val="single" w:sz="6" w:space="0" w:color="auto"/>
              <w:bottom w:val="single" w:sz="6" w:space="0" w:color="auto"/>
              <w:right w:val="single" w:sz="6" w:space="0" w:color="auto"/>
            </w:tcBorders>
          </w:tcPr>
          <w:p w14:paraId="33828EE5" w14:textId="77777777" w:rsidR="00D02449" w:rsidRPr="00943A5F" w:rsidRDefault="00D02449" w:rsidP="00C56BB6">
            <w:pPr>
              <w:pStyle w:val="tablecell"/>
              <w:numPr>
                <w:ilvl w:val="12"/>
                <w:numId w:val="0"/>
              </w:numPr>
              <w:spacing w:before="20" w:after="20"/>
              <w:jc w:val="center"/>
            </w:pPr>
            <w:r w:rsidRPr="00943A5F">
              <w:t>2</w:t>
            </w:r>
          </w:p>
        </w:tc>
        <w:tc>
          <w:tcPr>
            <w:tcW w:w="2448" w:type="dxa"/>
            <w:tcBorders>
              <w:top w:val="single" w:sz="6" w:space="0" w:color="auto"/>
              <w:left w:val="single" w:sz="6" w:space="0" w:color="auto"/>
              <w:bottom w:val="single" w:sz="6" w:space="0" w:color="auto"/>
              <w:right w:val="single" w:sz="6" w:space="0" w:color="auto"/>
            </w:tcBorders>
          </w:tcPr>
          <w:p w14:paraId="32B0B857" w14:textId="77777777" w:rsidR="00D02449" w:rsidRPr="00943A5F" w:rsidRDefault="00D02449" w:rsidP="00C56BB6">
            <w:pPr>
              <w:pStyle w:val="tablecell"/>
              <w:numPr>
                <w:ilvl w:val="12"/>
                <w:numId w:val="0"/>
              </w:numPr>
              <w:spacing w:before="20" w:after="20"/>
            </w:pPr>
            <w:r w:rsidRPr="00943A5F">
              <w:t>Unspecified</w:t>
            </w:r>
          </w:p>
        </w:tc>
        <w:tc>
          <w:tcPr>
            <w:tcW w:w="6192" w:type="dxa"/>
            <w:tcBorders>
              <w:top w:val="single" w:sz="6" w:space="0" w:color="auto"/>
              <w:left w:val="single" w:sz="6" w:space="0" w:color="auto"/>
              <w:bottom w:val="single" w:sz="6" w:space="0" w:color="auto"/>
              <w:right w:val="single" w:sz="6" w:space="0" w:color="auto"/>
            </w:tcBorders>
          </w:tcPr>
          <w:p w14:paraId="409CB095" w14:textId="77777777" w:rsidR="00D02449" w:rsidRPr="00943A5F" w:rsidRDefault="00D02449" w:rsidP="00C56BB6">
            <w:pPr>
              <w:pStyle w:val="tablecell"/>
              <w:numPr>
                <w:ilvl w:val="12"/>
                <w:numId w:val="0"/>
              </w:numPr>
              <w:spacing w:before="20" w:after="20"/>
              <w:jc w:val="left"/>
            </w:pPr>
            <w:r w:rsidRPr="00943A5F">
              <w:t>Image characteristics are unknown or are determined by the application.</w:t>
            </w:r>
          </w:p>
        </w:tc>
      </w:tr>
      <w:tr w:rsidR="00D02449" w:rsidRPr="00943A5F" w14:paraId="1FAD501D" w14:textId="77777777" w:rsidTr="00C56BB6">
        <w:trPr>
          <w:cantSplit/>
          <w:jc w:val="center"/>
        </w:trPr>
        <w:tc>
          <w:tcPr>
            <w:tcW w:w="864" w:type="dxa"/>
            <w:tcBorders>
              <w:top w:val="single" w:sz="6" w:space="0" w:color="auto"/>
              <w:left w:val="single" w:sz="6" w:space="0" w:color="auto"/>
              <w:bottom w:val="single" w:sz="6" w:space="0" w:color="auto"/>
              <w:right w:val="single" w:sz="6" w:space="0" w:color="auto"/>
            </w:tcBorders>
          </w:tcPr>
          <w:p w14:paraId="6572E93C" w14:textId="77777777" w:rsidR="00D02449" w:rsidRPr="00943A5F" w:rsidRDefault="00D02449" w:rsidP="00C56BB6">
            <w:pPr>
              <w:pStyle w:val="tablecell"/>
              <w:numPr>
                <w:ilvl w:val="12"/>
                <w:numId w:val="0"/>
              </w:numPr>
              <w:spacing w:before="20" w:after="20"/>
              <w:jc w:val="center"/>
            </w:pPr>
            <w:r w:rsidRPr="00943A5F">
              <w:t>3</w:t>
            </w:r>
          </w:p>
        </w:tc>
        <w:tc>
          <w:tcPr>
            <w:tcW w:w="2448" w:type="dxa"/>
            <w:tcBorders>
              <w:top w:val="single" w:sz="6" w:space="0" w:color="auto"/>
              <w:left w:val="single" w:sz="6" w:space="0" w:color="auto"/>
              <w:bottom w:val="single" w:sz="6" w:space="0" w:color="auto"/>
              <w:right w:val="single" w:sz="6" w:space="0" w:color="auto"/>
            </w:tcBorders>
          </w:tcPr>
          <w:p w14:paraId="046A876E" w14:textId="77777777" w:rsidR="00D02449" w:rsidRPr="00943A5F" w:rsidRDefault="00D02449" w:rsidP="00C56BB6">
            <w:pPr>
              <w:pStyle w:val="tablecell"/>
              <w:numPr>
                <w:ilvl w:val="12"/>
                <w:numId w:val="0"/>
              </w:numPr>
              <w:spacing w:before="20" w:after="20"/>
            </w:pPr>
            <w:r w:rsidRPr="00943A5F">
              <w:t>Reserved</w:t>
            </w:r>
          </w:p>
        </w:tc>
        <w:tc>
          <w:tcPr>
            <w:tcW w:w="6192" w:type="dxa"/>
            <w:tcBorders>
              <w:top w:val="single" w:sz="6" w:space="0" w:color="auto"/>
              <w:left w:val="single" w:sz="6" w:space="0" w:color="auto"/>
              <w:bottom w:val="single" w:sz="6" w:space="0" w:color="auto"/>
              <w:right w:val="single" w:sz="6" w:space="0" w:color="auto"/>
            </w:tcBorders>
          </w:tcPr>
          <w:p w14:paraId="05DA3845" w14:textId="77777777" w:rsidR="00D02449" w:rsidRPr="00943A5F" w:rsidRDefault="00D02449" w:rsidP="00C56BB6">
            <w:pPr>
              <w:pStyle w:val="tablecell"/>
              <w:numPr>
                <w:ilvl w:val="12"/>
                <w:numId w:val="0"/>
              </w:numPr>
              <w:spacing w:before="20" w:after="20"/>
              <w:jc w:val="left"/>
            </w:pPr>
            <w:r w:rsidRPr="00943A5F">
              <w:t>For future use by ITU</w:t>
            </w:r>
            <w:r w:rsidRPr="00943A5F">
              <w:noBreakHyphen/>
              <w:t>T | ISO/IEC</w:t>
            </w:r>
          </w:p>
        </w:tc>
      </w:tr>
      <w:tr w:rsidR="00D02449" w:rsidRPr="00943A5F" w14:paraId="7FD8BA8D" w14:textId="77777777" w:rsidTr="00C56BB6">
        <w:trPr>
          <w:cantSplit/>
          <w:jc w:val="center"/>
        </w:trPr>
        <w:tc>
          <w:tcPr>
            <w:tcW w:w="864" w:type="dxa"/>
            <w:tcBorders>
              <w:top w:val="single" w:sz="6" w:space="0" w:color="auto"/>
              <w:left w:val="single" w:sz="6" w:space="0" w:color="auto"/>
              <w:bottom w:val="single" w:sz="6" w:space="0" w:color="auto"/>
              <w:right w:val="single" w:sz="6" w:space="0" w:color="auto"/>
            </w:tcBorders>
          </w:tcPr>
          <w:p w14:paraId="56E71FFB" w14:textId="77777777" w:rsidR="00D02449" w:rsidRPr="00943A5F" w:rsidRDefault="00D02449" w:rsidP="00C56BB6">
            <w:pPr>
              <w:pStyle w:val="tablecell"/>
              <w:numPr>
                <w:ilvl w:val="12"/>
                <w:numId w:val="0"/>
              </w:numPr>
              <w:spacing w:before="20" w:after="20"/>
              <w:jc w:val="center"/>
            </w:pPr>
            <w:r w:rsidRPr="00943A5F">
              <w:t>4</w:t>
            </w:r>
          </w:p>
        </w:tc>
        <w:tc>
          <w:tcPr>
            <w:tcW w:w="2448" w:type="dxa"/>
            <w:tcBorders>
              <w:top w:val="single" w:sz="6" w:space="0" w:color="auto"/>
              <w:left w:val="single" w:sz="6" w:space="0" w:color="auto"/>
              <w:bottom w:val="single" w:sz="6" w:space="0" w:color="auto"/>
              <w:right w:val="single" w:sz="6" w:space="0" w:color="auto"/>
            </w:tcBorders>
          </w:tcPr>
          <w:p w14:paraId="7BC2C9E7" w14:textId="77777777" w:rsidR="00D02449" w:rsidRPr="00943A5F" w:rsidRDefault="00D02449" w:rsidP="00C56BB6">
            <w:pPr>
              <w:pStyle w:val="tablecell"/>
              <w:numPr>
                <w:ilvl w:val="12"/>
                <w:numId w:val="0"/>
              </w:numPr>
              <w:spacing w:before="20" w:after="20"/>
            </w:pPr>
            <w:r w:rsidRPr="00943A5F">
              <w:rPr>
                <w:iCs/>
              </w:rPr>
              <w:t>K</w:t>
            </w:r>
            <w:r w:rsidRPr="00943A5F">
              <w:rPr>
                <w:iCs/>
                <w:vertAlign w:val="subscript"/>
              </w:rPr>
              <w:t>R</w:t>
            </w:r>
            <w:r w:rsidRPr="00943A5F">
              <w:t xml:space="preserve"> = 0.30;   </w:t>
            </w:r>
            <w:r w:rsidRPr="00943A5F">
              <w:rPr>
                <w:iCs/>
              </w:rPr>
              <w:t>K</w:t>
            </w:r>
            <w:r w:rsidRPr="00943A5F">
              <w:rPr>
                <w:iCs/>
                <w:vertAlign w:val="subscript"/>
              </w:rPr>
              <w:t>B</w:t>
            </w:r>
            <w:r w:rsidRPr="00943A5F">
              <w:t xml:space="preserve"> = 0.11</w:t>
            </w:r>
          </w:p>
        </w:tc>
        <w:tc>
          <w:tcPr>
            <w:tcW w:w="6192" w:type="dxa"/>
            <w:tcBorders>
              <w:top w:val="single" w:sz="6" w:space="0" w:color="auto"/>
              <w:left w:val="single" w:sz="6" w:space="0" w:color="auto"/>
              <w:bottom w:val="single" w:sz="6" w:space="0" w:color="auto"/>
              <w:right w:val="single" w:sz="6" w:space="0" w:color="auto"/>
            </w:tcBorders>
          </w:tcPr>
          <w:p w14:paraId="7AC8AE6E" w14:textId="77777777" w:rsidR="00D02449" w:rsidRPr="00943A5F" w:rsidRDefault="00D02449" w:rsidP="00C56BB6">
            <w:pPr>
              <w:pStyle w:val="tablecell"/>
              <w:numPr>
                <w:ilvl w:val="12"/>
                <w:numId w:val="0"/>
              </w:numPr>
              <w:spacing w:before="20" w:after="20"/>
              <w:jc w:val="left"/>
            </w:pPr>
            <w:r w:rsidRPr="00943A5F">
              <w:t>United States Federal Communications Commission Title 47 Code of Federal Regulations (2003) 73.682 (a) (20)</w:t>
            </w:r>
          </w:p>
        </w:tc>
      </w:tr>
      <w:tr w:rsidR="00D02449" w:rsidRPr="00943A5F" w14:paraId="799A4B26" w14:textId="77777777" w:rsidTr="00C56BB6">
        <w:trPr>
          <w:cantSplit/>
          <w:jc w:val="center"/>
        </w:trPr>
        <w:tc>
          <w:tcPr>
            <w:tcW w:w="864" w:type="dxa"/>
            <w:tcBorders>
              <w:top w:val="single" w:sz="6" w:space="0" w:color="auto"/>
              <w:left w:val="single" w:sz="6" w:space="0" w:color="auto"/>
              <w:bottom w:val="single" w:sz="6" w:space="0" w:color="auto"/>
              <w:right w:val="single" w:sz="6" w:space="0" w:color="auto"/>
            </w:tcBorders>
          </w:tcPr>
          <w:p w14:paraId="3879B885" w14:textId="77777777" w:rsidR="00D02449" w:rsidRPr="00943A5F" w:rsidRDefault="00D02449" w:rsidP="00C56BB6">
            <w:pPr>
              <w:pStyle w:val="tablecell"/>
              <w:numPr>
                <w:ilvl w:val="12"/>
                <w:numId w:val="0"/>
              </w:numPr>
              <w:spacing w:before="20" w:after="20"/>
              <w:jc w:val="center"/>
            </w:pPr>
            <w:r w:rsidRPr="00943A5F">
              <w:t>5</w:t>
            </w:r>
          </w:p>
        </w:tc>
        <w:tc>
          <w:tcPr>
            <w:tcW w:w="2448" w:type="dxa"/>
            <w:tcBorders>
              <w:top w:val="single" w:sz="6" w:space="0" w:color="auto"/>
              <w:left w:val="single" w:sz="6" w:space="0" w:color="auto"/>
              <w:bottom w:val="single" w:sz="6" w:space="0" w:color="auto"/>
              <w:right w:val="single" w:sz="6" w:space="0" w:color="auto"/>
            </w:tcBorders>
          </w:tcPr>
          <w:p w14:paraId="30A8A58D" w14:textId="77777777" w:rsidR="00D02449" w:rsidRPr="00943A5F" w:rsidRDefault="00D02449" w:rsidP="00C56BB6">
            <w:pPr>
              <w:pStyle w:val="tablecell"/>
              <w:numPr>
                <w:ilvl w:val="12"/>
                <w:numId w:val="0"/>
              </w:numPr>
              <w:spacing w:before="20" w:after="20"/>
            </w:pPr>
            <w:r w:rsidRPr="00943A5F">
              <w:rPr>
                <w:iCs/>
              </w:rPr>
              <w:t>K</w:t>
            </w:r>
            <w:r w:rsidRPr="00943A5F">
              <w:rPr>
                <w:iCs/>
                <w:vertAlign w:val="subscript"/>
              </w:rPr>
              <w:t>R</w:t>
            </w:r>
            <w:r w:rsidRPr="00943A5F">
              <w:t xml:space="preserve"> = 0.299; </w:t>
            </w:r>
            <w:r w:rsidRPr="00943A5F">
              <w:rPr>
                <w:iCs/>
              </w:rPr>
              <w:t>K</w:t>
            </w:r>
            <w:r w:rsidRPr="00943A5F">
              <w:rPr>
                <w:iCs/>
                <w:vertAlign w:val="subscript"/>
              </w:rPr>
              <w:t>B</w:t>
            </w:r>
            <w:r w:rsidRPr="00943A5F">
              <w:t xml:space="preserve"> = 0.114</w:t>
            </w:r>
          </w:p>
        </w:tc>
        <w:tc>
          <w:tcPr>
            <w:tcW w:w="6192" w:type="dxa"/>
            <w:tcBorders>
              <w:top w:val="single" w:sz="6" w:space="0" w:color="auto"/>
              <w:left w:val="single" w:sz="6" w:space="0" w:color="auto"/>
              <w:bottom w:val="single" w:sz="6" w:space="0" w:color="auto"/>
              <w:right w:val="single" w:sz="6" w:space="0" w:color="auto"/>
            </w:tcBorders>
          </w:tcPr>
          <w:p w14:paraId="50E3E6E4"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ITU</w:t>
            </w:r>
            <w:r w:rsidRPr="00943A5F">
              <w:noBreakHyphen/>
              <w:t>R Rec. BT.470</w:t>
            </w:r>
            <w:r w:rsidRPr="00943A5F">
              <w:noBreakHyphen/>
              <w:t>6 System B, G (historical)</w:t>
            </w:r>
          </w:p>
          <w:p w14:paraId="521D9C68"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ITU</w:t>
            </w:r>
            <w:r w:rsidRPr="00943A5F">
              <w:noBreakHyphen/>
              <w:t>R Rec. BT.601</w:t>
            </w:r>
            <w:r w:rsidRPr="00943A5F">
              <w:noBreakHyphen/>
              <w:t>6 625</w:t>
            </w:r>
          </w:p>
          <w:p w14:paraId="55062AFB"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ITU</w:t>
            </w:r>
            <w:r w:rsidRPr="00943A5F">
              <w:noBreakHyphen/>
              <w:t>R Rec. BT.1358 625</w:t>
            </w:r>
          </w:p>
          <w:p w14:paraId="68ABB9EB"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ITU</w:t>
            </w:r>
            <w:r w:rsidRPr="00943A5F">
              <w:noBreakHyphen/>
              <w:t>R Rec. BT.1700 625 PAL and 625 SECAM</w:t>
            </w:r>
          </w:p>
          <w:p w14:paraId="1F086B4D"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IEC 61966-2-4 xvYCC</w:t>
            </w:r>
            <w:r w:rsidRPr="00943A5F">
              <w:rPr>
                <w:vertAlign w:val="subscript"/>
              </w:rPr>
              <w:t>601</w:t>
            </w:r>
          </w:p>
          <w:p w14:paraId="21093746" w14:textId="77777777" w:rsidR="00D02449" w:rsidRPr="00943A5F" w:rsidRDefault="00D02449" w:rsidP="00C56BB6">
            <w:pPr>
              <w:pStyle w:val="tablecell"/>
              <w:numPr>
                <w:ilvl w:val="12"/>
                <w:numId w:val="0"/>
              </w:numPr>
              <w:spacing w:before="20" w:after="20"/>
              <w:jc w:val="left"/>
            </w:pPr>
            <w:r w:rsidRPr="00943A5F">
              <w:t>(functionally the same as the value 6)</w:t>
            </w:r>
          </w:p>
        </w:tc>
      </w:tr>
      <w:tr w:rsidR="00D02449" w:rsidRPr="00943A5F" w14:paraId="031B3330" w14:textId="77777777" w:rsidTr="00C56BB6">
        <w:trPr>
          <w:cantSplit/>
          <w:jc w:val="center"/>
        </w:trPr>
        <w:tc>
          <w:tcPr>
            <w:tcW w:w="864" w:type="dxa"/>
            <w:tcBorders>
              <w:top w:val="single" w:sz="6" w:space="0" w:color="auto"/>
              <w:left w:val="single" w:sz="6" w:space="0" w:color="auto"/>
              <w:bottom w:val="single" w:sz="6" w:space="0" w:color="auto"/>
              <w:right w:val="single" w:sz="6" w:space="0" w:color="auto"/>
            </w:tcBorders>
          </w:tcPr>
          <w:p w14:paraId="2F41DF07" w14:textId="77777777" w:rsidR="00D02449" w:rsidRPr="00943A5F" w:rsidRDefault="00D02449" w:rsidP="00C56BB6">
            <w:pPr>
              <w:pStyle w:val="tablecell"/>
              <w:numPr>
                <w:ilvl w:val="12"/>
                <w:numId w:val="0"/>
              </w:numPr>
              <w:spacing w:before="20" w:after="20"/>
              <w:jc w:val="center"/>
            </w:pPr>
            <w:r w:rsidRPr="00943A5F">
              <w:t>6</w:t>
            </w:r>
          </w:p>
        </w:tc>
        <w:tc>
          <w:tcPr>
            <w:tcW w:w="2448" w:type="dxa"/>
            <w:tcBorders>
              <w:top w:val="single" w:sz="6" w:space="0" w:color="auto"/>
              <w:left w:val="single" w:sz="6" w:space="0" w:color="auto"/>
              <w:bottom w:val="single" w:sz="6" w:space="0" w:color="auto"/>
              <w:right w:val="single" w:sz="6" w:space="0" w:color="auto"/>
            </w:tcBorders>
          </w:tcPr>
          <w:p w14:paraId="0D15CA84" w14:textId="77777777" w:rsidR="00D02449" w:rsidRPr="00943A5F" w:rsidRDefault="00D02449" w:rsidP="00C56BB6">
            <w:pPr>
              <w:pStyle w:val="tablecell"/>
              <w:numPr>
                <w:ilvl w:val="12"/>
                <w:numId w:val="0"/>
              </w:numPr>
              <w:spacing w:before="20" w:after="20"/>
            </w:pPr>
            <w:r w:rsidRPr="00943A5F">
              <w:rPr>
                <w:iCs/>
              </w:rPr>
              <w:t>K</w:t>
            </w:r>
            <w:r w:rsidRPr="00943A5F">
              <w:rPr>
                <w:iCs/>
                <w:vertAlign w:val="subscript"/>
              </w:rPr>
              <w:t>R</w:t>
            </w:r>
            <w:r w:rsidRPr="00943A5F">
              <w:t xml:space="preserve"> = 0.299; </w:t>
            </w:r>
            <w:r w:rsidRPr="00943A5F">
              <w:rPr>
                <w:iCs/>
              </w:rPr>
              <w:t>K</w:t>
            </w:r>
            <w:r w:rsidRPr="00943A5F">
              <w:rPr>
                <w:iCs/>
                <w:vertAlign w:val="subscript"/>
              </w:rPr>
              <w:t>B</w:t>
            </w:r>
            <w:r w:rsidRPr="00943A5F">
              <w:t xml:space="preserve"> = 0.114</w:t>
            </w:r>
          </w:p>
        </w:tc>
        <w:tc>
          <w:tcPr>
            <w:tcW w:w="6192" w:type="dxa"/>
            <w:tcBorders>
              <w:top w:val="single" w:sz="6" w:space="0" w:color="auto"/>
              <w:left w:val="single" w:sz="6" w:space="0" w:color="auto"/>
              <w:bottom w:val="single" w:sz="6" w:space="0" w:color="auto"/>
              <w:right w:val="single" w:sz="6" w:space="0" w:color="auto"/>
            </w:tcBorders>
          </w:tcPr>
          <w:p w14:paraId="1806DB8F"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ITU</w:t>
            </w:r>
            <w:r w:rsidRPr="00943A5F">
              <w:noBreakHyphen/>
              <w:t>R Rec. BT.601</w:t>
            </w:r>
            <w:r w:rsidRPr="00943A5F">
              <w:noBreakHyphen/>
              <w:t>6 525</w:t>
            </w:r>
          </w:p>
          <w:p w14:paraId="5A21B9DD"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ITU</w:t>
            </w:r>
            <w:r w:rsidRPr="00943A5F">
              <w:noBreakHyphen/>
              <w:t>R Rec. BT.1358 525</w:t>
            </w:r>
          </w:p>
          <w:p w14:paraId="5AE446F9" w14:textId="77777777" w:rsidR="00D02449" w:rsidRPr="00943A5F" w:rsidRDefault="00D02449" w:rsidP="00C56BB6">
            <w:pPr>
              <w:pStyle w:val="tablecell"/>
              <w:numPr>
                <w:ilvl w:val="12"/>
                <w:numId w:val="0"/>
              </w:numPr>
              <w:tabs>
                <w:tab w:val="left" w:pos="1408"/>
                <w:tab w:val="left" w:pos="2401"/>
              </w:tabs>
              <w:spacing w:before="20" w:after="20"/>
              <w:jc w:val="left"/>
            </w:pPr>
            <w:r w:rsidRPr="00943A5F">
              <w:t>ITU</w:t>
            </w:r>
            <w:r w:rsidRPr="00943A5F">
              <w:noBreakHyphen/>
              <w:t>R Rec. BT.1700 NTSC</w:t>
            </w:r>
          </w:p>
          <w:p w14:paraId="0283A9AF" w14:textId="77777777" w:rsidR="00D02449" w:rsidRPr="00943A5F" w:rsidRDefault="00D02449" w:rsidP="00C56BB6">
            <w:pPr>
              <w:pStyle w:val="tablecell"/>
              <w:numPr>
                <w:ilvl w:val="12"/>
                <w:numId w:val="0"/>
              </w:numPr>
              <w:spacing w:before="20" w:after="20"/>
              <w:jc w:val="left"/>
            </w:pPr>
            <w:r w:rsidRPr="00943A5F">
              <w:t>Society of Motion Picture and Television Engineers 170M (2004)</w:t>
            </w:r>
          </w:p>
          <w:p w14:paraId="10114F48" w14:textId="77777777" w:rsidR="00D02449" w:rsidRPr="00943A5F" w:rsidRDefault="00D02449" w:rsidP="00C56BB6">
            <w:pPr>
              <w:pStyle w:val="tablecell"/>
              <w:numPr>
                <w:ilvl w:val="12"/>
                <w:numId w:val="0"/>
              </w:numPr>
              <w:spacing w:before="20" w:after="20"/>
              <w:jc w:val="left"/>
            </w:pPr>
            <w:r w:rsidRPr="00943A5F">
              <w:t>(functionally the same as the value 5)</w:t>
            </w:r>
          </w:p>
        </w:tc>
      </w:tr>
      <w:tr w:rsidR="00D02449" w:rsidRPr="00943A5F" w14:paraId="08AB720D" w14:textId="77777777" w:rsidTr="00C56BB6">
        <w:trPr>
          <w:cantSplit/>
          <w:jc w:val="center"/>
        </w:trPr>
        <w:tc>
          <w:tcPr>
            <w:tcW w:w="864" w:type="dxa"/>
            <w:tcBorders>
              <w:top w:val="single" w:sz="6" w:space="0" w:color="auto"/>
              <w:left w:val="single" w:sz="6" w:space="0" w:color="auto"/>
              <w:bottom w:val="single" w:sz="6" w:space="0" w:color="auto"/>
              <w:right w:val="single" w:sz="6" w:space="0" w:color="auto"/>
            </w:tcBorders>
          </w:tcPr>
          <w:p w14:paraId="45875B21" w14:textId="77777777" w:rsidR="00D02449" w:rsidRPr="00943A5F" w:rsidRDefault="00D02449" w:rsidP="00C56BB6">
            <w:pPr>
              <w:pStyle w:val="tablecell"/>
              <w:numPr>
                <w:ilvl w:val="12"/>
                <w:numId w:val="0"/>
              </w:numPr>
              <w:spacing w:before="20" w:after="20"/>
              <w:jc w:val="center"/>
            </w:pPr>
            <w:r w:rsidRPr="00943A5F">
              <w:t>7</w:t>
            </w:r>
          </w:p>
        </w:tc>
        <w:tc>
          <w:tcPr>
            <w:tcW w:w="2448" w:type="dxa"/>
            <w:tcBorders>
              <w:top w:val="single" w:sz="6" w:space="0" w:color="auto"/>
              <w:left w:val="single" w:sz="6" w:space="0" w:color="auto"/>
              <w:bottom w:val="single" w:sz="6" w:space="0" w:color="auto"/>
              <w:right w:val="single" w:sz="6" w:space="0" w:color="auto"/>
            </w:tcBorders>
          </w:tcPr>
          <w:p w14:paraId="74BFDEA6" w14:textId="77777777" w:rsidR="00D02449" w:rsidRPr="00943A5F" w:rsidRDefault="00D02449" w:rsidP="00C56BB6">
            <w:pPr>
              <w:pStyle w:val="tablecell"/>
              <w:numPr>
                <w:ilvl w:val="12"/>
                <w:numId w:val="0"/>
              </w:numPr>
              <w:spacing w:before="20" w:after="20"/>
            </w:pPr>
            <w:r w:rsidRPr="00943A5F">
              <w:rPr>
                <w:iCs/>
              </w:rPr>
              <w:t>K</w:t>
            </w:r>
            <w:r w:rsidRPr="00943A5F">
              <w:rPr>
                <w:iCs/>
                <w:vertAlign w:val="subscript"/>
              </w:rPr>
              <w:t>R</w:t>
            </w:r>
            <w:r w:rsidRPr="00943A5F">
              <w:t xml:space="preserve"> = 0.212; </w:t>
            </w:r>
            <w:r w:rsidRPr="00943A5F">
              <w:rPr>
                <w:iCs/>
              </w:rPr>
              <w:t>K</w:t>
            </w:r>
            <w:r w:rsidRPr="00943A5F">
              <w:rPr>
                <w:iCs/>
                <w:vertAlign w:val="subscript"/>
              </w:rPr>
              <w:t>B</w:t>
            </w:r>
            <w:r w:rsidRPr="00943A5F">
              <w:t xml:space="preserve"> = 0.087</w:t>
            </w:r>
          </w:p>
        </w:tc>
        <w:tc>
          <w:tcPr>
            <w:tcW w:w="6192" w:type="dxa"/>
            <w:tcBorders>
              <w:top w:val="single" w:sz="6" w:space="0" w:color="auto"/>
              <w:left w:val="single" w:sz="6" w:space="0" w:color="auto"/>
              <w:bottom w:val="single" w:sz="6" w:space="0" w:color="auto"/>
              <w:right w:val="single" w:sz="6" w:space="0" w:color="auto"/>
            </w:tcBorders>
          </w:tcPr>
          <w:p w14:paraId="7FCD7917" w14:textId="77777777" w:rsidR="00D02449" w:rsidRPr="00943A5F" w:rsidRDefault="00D02449" w:rsidP="00C56BB6">
            <w:pPr>
              <w:pStyle w:val="tablecell"/>
              <w:numPr>
                <w:ilvl w:val="12"/>
                <w:numId w:val="0"/>
              </w:numPr>
              <w:spacing w:before="20" w:after="20"/>
              <w:jc w:val="left"/>
            </w:pPr>
            <w:r w:rsidRPr="00943A5F">
              <w:t>Society of Motion Picture and Television Engineers 240M (1999)</w:t>
            </w:r>
          </w:p>
        </w:tc>
      </w:tr>
      <w:tr w:rsidR="00D02449" w:rsidRPr="00943A5F" w14:paraId="6F907B4E" w14:textId="77777777" w:rsidTr="00C56BB6">
        <w:trPr>
          <w:cantSplit/>
          <w:jc w:val="center"/>
        </w:trPr>
        <w:tc>
          <w:tcPr>
            <w:tcW w:w="864" w:type="dxa"/>
            <w:tcBorders>
              <w:top w:val="single" w:sz="6" w:space="0" w:color="auto"/>
              <w:left w:val="single" w:sz="6" w:space="0" w:color="auto"/>
              <w:bottom w:val="single" w:sz="6" w:space="0" w:color="auto"/>
              <w:right w:val="single" w:sz="6" w:space="0" w:color="auto"/>
            </w:tcBorders>
          </w:tcPr>
          <w:p w14:paraId="34431897" w14:textId="77777777" w:rsidR="00D02449" w:rsidRPr="00943A5F" w:rsidRDefault="00D02449" w:rsidP="00C56BB6">
            <w:pPr>
              <w:pStyle w:val="tablecell"/>
              <w:numPr>
                <w:ilvl w:val="12"/>
                <w:numId w:val="0"/>
              </w:numPr>
              <w:spacing w:before="20" w:after="20"/>
              <w:jc w:val="center"/>
            </w:pPr>
            <w:r w:rsidRPr="00943A5F">
              <w:t>8</w:t>
            </w:r>
          </w:p>
        </w:tc>
        <w:tc>
          <w:tcPr>
            <w:tcW w:w="2448" w:type="dxa"/>
            <w:tcBorders>
              <w:top w:val="single" w:sz="6" w:space="0" w:color="auto"/>
              <w:left w:val="single" w:sz="6" w:space="0" w:color="auto"/>
              <w:bottom w:val="single" w:sz="6" w:space="0" w:color="auto"/>
              <w:right w:val="single" w:sz="6" w:space="0" w:color="auto"/>
            </w:tcBorders>
          </w:tcPr>
          <w:p w14:paraId="0D1337B8" w14:textId="77777777" w:rsidR="00D02449" w:rsidRPr="00943A5F" w:rsidRDefault="00D02449" w:rsidP="00C56BB6">
            <w:pPr>
              <w:pStyle w:val="tablecell"/>
              <w:numPr>
                <w:ilvl w:val="12"/>
                <w:numId w:val="0"/>
              </w:numPr>
              <w:spacing w:before="20" w:after="20"/>
            </w:pPr>
            <w:r w:rsidRPr="00943A5F">
              <w:t>YCgCo</w:t>
            </w:r>
          </w:p>
        </w:tc>
        <w:tc>
          <w:tcPr>
            <w:tcW w:w="6192" w:type="dxa"/>
            <w:tcBorders>
              <w:top w:val="single" w:sz="6" w:space="0" w:color="auto"/>
              <w:left w:val="single" w:sz="6" w:space="0" w:color="auto"/>
              <w:bottom w:val="single" w:sz="6" w:space="0" w:color="auto"/>
              <w:right w:val="single" w:sz="6" w:space="0" w:color="auto"/>
            </w:tcBorders>
          </w:tcPr>
          <w:p w14:paraId="354D3FAC" w14:textId="77777777" w:rsidR="00D02449" w:rsidRPr="00943A5F" w:rsidRDefault="00D02449" w:rsidP="00C56BB6">
            <w:pPr>
              <w:pStyle w:val="tablecell"/>
              <w:numPr>
                <w:ilvl w:val="12"/>
                <w:numId w:val="0"/>
              </w:numPr>
              <w:spacing w:before="20" w:after="20"/>
              <w:jc w:val="left"/>
            </w:pPr>
            <w:r w:rsidRPr="00943A5F">
              <w:t>See Equations </w:t>
            </w:r>
            <w:r w:rsidRPr="00943A5F">
              <w:fldChar w:fldCharType="begin" w:fldLock="1"/>
            </w:r>
            <w:r w:rsidRPr="00943A5F">
              <w:instrText xml:space="preserve"> REF YCgCoFirst_Eqn \h  \* MERGEFORMAT </w:instrText>
            </w:r>
            <w:r w:rsidRPr="00943A5F">
              <w:fldChar w:fldCharType="separate"/>
            </w:r>
            <w:r w:rsidRPr="00943A5F">
              <w:t>E</w:t>
            </w:r>
            <w:r w:rsidRPr="00943A5F">
              <w:noBreakHyphen/>
            </w:r>
            <w:r>
              <w:t>22</w:t>
            </w:r>
            <w:r w:rsidRPr="00943A5F">
              <w:fldChar w:fldCharType="end"/>
            </w:r>
            <w:r w:rsidRPr="00943A5F">
              <w:t xml:space="preserve"> to </w:t>
            </w:r>
            <w:r w:rsidRPr="00943A5F">
              <w:fldChar w:fldCharType="begin" w:fldLock="1"/>
            </w:r>
            <w:r w:rsidRPr="00943A5F">
              <w:instrText xml:space="preserve"> REF YCgCoLast_Eqn \h  \* MERGEFORMAT </w:instrText>
            </w:r>
            <w:r w:rsidRPr="00943A5F">
              <w:fldChar w:fldCharType="separate"/>
            </w:r>
            <w:r w:rsidRPr="00006F30">
              <w:t>E</w:t>
            </w:r>
            <w:r w:rsidRPr="00006F30">
              <w:noBreakHyphen/>
              <w:t>36</w:t>
            </w:r>
            <w:r w:rsidRPr="00943A5F">
              <w:fldChar w:fldCharType="end"/>
            </w:r>
          </w:p>
        </w:tc>
      </w:tr>
      <w:tr w:rsidR="00D02449" w:rsidRPr="00943A5F" w14:paraId="5C8ED60F" w14:textId="77777777" w:rsidTr="00C56BB6">
        <w:trPr>
          <w:cantSplit/>
          <w:jc w:val="center"/>
        </w:trPr>
        <w:tc>
          <w:tcPr>
            <w:tcW w:w="864" w:type="dxa"/>
            <w:tcBorders>
              <w:top w:val="single" w:sz="6" w:space="0" w:color="auto"/>
              <w:left w:val="single" w:sz="6" w:space="0" w:color="auto"/>
              <w:bottom w:val="single" w:sz="6" w:space="0" w:color="auto"/>
              <w:right w:val="single" w:sz="6" w:space="0" w:color="auto"/>
            </w:tcBorders>
          </w:tcPr>
          <w:p w14:paraId="14D746AA" w14:textId="77777777" w:rsidR="00D02449" w:rsidRPr="00943A5F" w:rsidRDefault="00D02449" w:rsidP="00C56BB6">
            <w:pPr>
              <w:pStyle w:val="tablecell"/>
              <w:numPr>
                <w:ilvl w:val="12"/>
                <w:numId w:val="0"/>
              </w:numPr>
              <w:spacing w:before="20" w:after="20"/>
              <w:jc w:val="center"/>
            </w:pPr>
            <w:r w:rsidRPr="00943A5F">
              <w:rPr>
                <w:rFonts w:eastAsia="MS Mincho"/>
                <w:lang w:eastAsia="ja-JP"/>
              </w:rPr>
              <w:t>9</w:t>
            </w:r>
          </w:p>
        </w:tc>
        <w:tc>
          <w:tcPr>
            <w:tcW w:w="2448" w:type="dxa"/>
            <w:tcBorders>
              <w:top w:val="single" w:sz="6" w:space="0" w:color="auto"/>
              <w:left w:val="single" w:sz="6" w:space="0" w:color="auto"/>
              <w:bottom w:val="single" w:sz="6" w:space="0" w:color="auto"/>
              <w:right w:val="single" w:sz="6" w:space="0" w:color="auto"/>
            </w:tcBorders>
          </w:tcPr>
          <w:p w14:paraId="21BEADD1" w14:textId="77777777" w:rsidR="00D02449" w:rsidRPr="00943A5F" w:rsidRDefault="00D02449" w:rsidP="00C56BB6">
            <w:pPr>
              <w:pStyle w:val="tablecell"/>
              <w:numPr>
                <w:ilvl w:val="12"/>
                <w:numId w:val="0"/>
              </w:numPr>
              <w:spacing w:before="20" w:after="20"/>
            </w:pPr>
            <w:r w:rsidRPr="00943A5F">
              <w:rPr>
                <w:iCs/>
              </w:rPr>
              <w:t>K</w:t>
            </w:r>
            <w:r w:rsidRPr="00943A5F">
              <w:rPr>
                <w:iCs/>
                <w:vertAlign w:val="subscript"/>
              </w:rPr>
              <w:t>R</w:t>
            </w:r>
            <w:r w:rsidRPr="00943A5F">
              <w:t xml:space="preserve"> = 0.2</w:t>
            </w:r>
            <w:r w:rsidRPr="00943A5F">
              <w:rPr>
                <w:rFonts w:eastAsia="MS Mincho"/>
                <w:lang w:eastAsia="ja-JP"/>
              </w:rPr>
              <w:t>627</w:t>
            </w:r>
            <w:r w:rsidRPr="00943A5F">
              <w:t xml:space="preserve">; </w:t>
            </w:r>
            <w:r w:rsidRPr="00943A5F">
              <w:rPr>
                <w:iCs/>
              </w:rPr>
              <w:t>K</w:t>
            </w:r>
            <w:r w:rsidRPr="00943A5F">
              <w:rPr>
                <w:iCs/>
                <w:vertAlign w:val="subscript"/>
              </w:rPr>
              <w:t>B</w:t>
            </w:r>
            <w:r w:rsidRPr="00943A5F">
              <w:t xml:space="preserve"> = 0.</w:t>
            </w:r>
            <w:r w:rsidRPr="00943A5F">
              <w:rPr>
                <w:rFonts w:eastAsia="MS Mincho"/>
                <w:lang w:eastAsia="ja-JP"/>
              </w:rPr>
              <w:t>0593</w:t>
            </w:r>
          </w:p>
        </w:tc>
        <w:tc>
          <w:tcPr>
            <w:tcW w:w="6192" w:type="dxa"/>
            <w:tcBorders>
              <w:top w:val="single" w:sz="6" w:space="0" w:color="auto"/>
              <w:left w:val="single" w:sz="6" w:space="0" w:color="auto"/>
              <w:bottom w:val="single" w:sz="6" w:space="0" w:color="auto"/>
              <w:right w:val="single" w:sz="6" w:space="0" w:color="auto"/>
            </w:tcBorders>
          </w:tcPr>
          <w:p w14:paraId="2B1EFE66" w14:textId="77777777" w:rsidR="00D02449" w:rsidRDefault="00D02449" w:rsidP="00C56BB6">
            <w:pPr>
              <w:pStyle w:val="tablecell"/>
              <w:numPr>
                <w:ilvl w:val="12"/>
                <w:numId w:val="0"/>
              </w:numPr>
              <w:spacing w:before="20" w:after="20"/>
              <w:jc w:val="left"/>
              <w:rPr>
                <w:rFonts w:eastAsia="MS Mincho"/>
                <w:lang w:eastAsia="ja-JP"/>
              </w:rPr>
            </w:pPr>
            <w:r w:rsidRPr="00943A5F">
              <w:rPr>
                <w:rFonts w:eastAsia="MS Mincho"/>
                <w:lang w:eastAsia="ja-JP"/>
              </w:rPr>
              <w:t>Rec. ITU-R BT.</w:t>
            </w:r>
            <w:r>
              <w:rPr>
                <w:rFonts w:eastAsia="MS Mincho"/>
                <w:lang w:eastAsia="ja-JP"/>
              </w:rPr>
              <w:t>2020</w:t>
            </w:r>
            <w:r w:rsidRPr="00943A5F">
              <w:rPr>
                <w:rFonts w:eastAsia="MS Mincho"/>
                <w:lang w:eastAsia="ja-JP"/>
              </w:rPr>
              <w:t xml:space="preserve"> non-constant luminance</w:t>
            </w:r>
            <w:r>
              <w:rPr>
                <w:rFonts w:eastAsia="MS Mincho"/>
                <w:lang w:eastAsia="ja-JP"/>
              </w:rPr>
              <w:t xml:space="preserve"> system</w:t>
            </w:r>
          </w:p>
          <w:p w14:paraId="5F124FDE" w14:textId="77777777" w:rsidR="00D02449" w:rsidRPr="00943A5F" w:rsidRDefault="00D02449" w:rsidP="00C56BB6">
            <w:pPr>
              <w:pStyle w:val="tablecell"/>
              <w:numPr>
                <w:ilvl w:val="12"/>
                <w:numId w:val="0"/>
              </w:numPr>
              <w:spacing w:before="20" w:after="20"/>
              <w:jc w:val="left"/>
            </w:pPr>
            <w:r>
              <w:rPr>
                <w:rFonts w:eastAsia="MS Mincho"/>
                <w:lang w:eastAsia="ja-JP"/>
              </w:rPr>
              <w:t>See Equations </w:t>
            </w:r>
            <w:r>
              <w:rPr>
                <w:rFonts w:eastAsia="MS Mincho"/>
                <w:lang w:eastAsia="ja-JP"/>
              </w:rPr>
              <w:fldChar w:fldCharType="begin" w:fldLock="1"/>
            </w:r>
            <w:r>
              <w:rPr>
                <w:rFonts w:eastAsia="MS Mincho"/>
                <w:lang w:eastAsia="ja-JP"/>
              </w:rPr>
              <w:instrText xml:space="preserve"> REF ConventionalLuma_Eqn \h </w:instrText>
            </w:r>
            <w:r>
              <w:rPr>
                <w:rFonts w:eastAsia="MS Mincho"/>
                <w:lang w:eastAsia="ja-JP"/>
              </w:rPr>
            </w:r>
            <w:r>
              <w:rPr>
                <w:rFonts w:eastAsia="MS Mincho"/>
                <w:lang w:eastAsia="ja-JP"/>
              </w:rPr>
              <w:fldChar w:fldCharType="separate"/>
            </w:r>
            <w:r w:rsidRPr="00943A5F">
              <w:t>E</w:t>
            </w:r>
            <w:r w:rsidRPr="00943A5F">
              <w:noBreakHyphen/>
            </w:r>
            <w:r>
              <w:t>16</w:t>
            </w:r>
            <w:r>
              <w:rPr>
                <w:rFonts w:eastAsia="MS Mincho"/>
                <w:lang w:eastAsia="ja-JP"/>
              </w:rPr>
              <w:fldChar w:fldCharType="end"/>
            </w:r>
            <w:r>
              <w:rPr>
                <w:rFonts w:eastAsia="MS Mincho"/>
                <w:lang w:eastAsia="ja-JP"/>
              </w:rPr>
              <w:t xml:space="preserve"> to </w:t>
            </w:r>
            <w:r>
              <w:rPr>
                <w:rFonts w:eastAsia="MS Mincho"/>
                <w:lang w:eastAsia="ja-JP"/>
              </w:rPr>
              <w:fldChar w:fldCharType="begin" w:fldLock="1"/>
            </w:r>
            <w:r>
              <w:rPr>
                <w:rFonts w:eastAsia="MS Mincho"/>
                <w:lang w:eastAsia="ja-JP"/>
              </w:rPr>
              <w:instrText xml:space="preserve"> REF ConventionalChroma_Eqn \h </w:instrText>
            </w:r>
            <w:r>
              <w:rPr>
                <w:rFonts w:eastAsia="MS Mincho"/>
                <w:lang w:eastAsia="ja-JP"/>
              </w:rPr>
            </w:r>
            <w:r>
              <w:rPr>
                <w:rFonts w:eastAsia="MS Mincho"/>
                <w:lang w:eastAsia="ja-JP"/>
              </w:rPr>
              <w:fldChar w:fldCharType="separate"/>
            </w:r>
            <w:r w:rsidRPr="00943A5F">
              <w:t>E</w:t>
            </w:r>
            <w:r w:rsidRPr="00943A5F">
              <w:noBreakHyphen/>
            </w:r>
            <w:r>
              <w:t>18</w:t>
            </w:r>
            <w:r>
              <w:rPr>
                <w:rFonts w:eastAsia="MS Mincho"/>
                <w:lang w:eastAsia="ja-JP"/>
              </w:rPr>
              <w:fldChar w:fldCharType="end"/>
            </w:r>
          </w:p>
        </w:tc>
      </w:tr>
      <w:tr w:rsidR="00D02449" w:rsidRPr="00943A5F" w14:paraId="2C4F56AC" w14:textId="77777777" w:rsidTr="00C56BB6">
        <w:trPr>
          <w:cantSplit/>
          <w:jc w:val="center"/>
        </w:trPr>
        <w:tc>
          <w:tcPr>
            <w:tcW w:w="864" w:type="dxa"/>
            <w:tcBorders>
              <w:top w:val="single" w:sz="6" w:space="0" w:color="auto"/>
              <w:left w:val="single" w:sz="6" w:space="0" w:color="auto"/>
              <w:bottom w:val="single" w:sz="6" w:space="0" w:color="auto"/>
              <w:right w:val="single" w:sz="6" w:space="0" w:color="auto"/>
            </w:tcBorders>
          </w:tcPr>
          <w:p w14:paraId="6EB6D231" w14:textId="77777777" w:rsidR="00D02449" w:rsidRPr="00943A5F" w:rsidRDefault="00D02449" w:rsidP="00C56BB6">
            <w:pPr>
              <w:pStyle w:val="tablecell"/>
              <w:numPr>
                <w:ilvl w:val="12"/>
                <w:numId w:val="0"/>
              </w:numPr>
              <w:spacing w:before="20" w:after="20"/>
              <w:jc w:val="center"/>
            </w:pPr>
            <w:r w:rsidRPr="00943A5F">
              <w:rPr>
                <w:rFonts w:eastAsia="MS Mincho"/>
                <w:lang w:eastAsia="ja-JP"/>
              </w:rPr>
              <w:t>10</w:t>
            </w:r>
          </w:p>
        </w:tc>
        <w:tc>
          <w:tcPr>
            <w:tcW w:w="2448" w:type="dxa"/>
            <w:tcBorders>
              <w:top w:val="single" w:sz="6" w:space="0" w:color="auto"/>
              <w:left w:val="single" w:sz="6" w:space="0" w:color="auto"/>
              <w:bottom w:val="single" w:sz="6" w:space="0" w:color="auto"/>
              <w:right w:val="single" w:sz="6" w:space="0" w:color="auto"/>
            </w:tcBorders>
          </w:tcPr>
          <w:p w14:paraId="76AA8C59" w14:textId="77777777" w:rsidR="00D02449" w:rsidRPr="00943A5F" w:rsidRDefault="00D02449" w:rsidP="00C56BB6">
            <w:pPr>
              <w:pStyle w:val="tablecell"/>
              <w:numPr>
                <w:ilvl w:val="12"/>
                <w:numId w:val="0"/>
              </w:numPr>
              <w:spacing w:before="20" w:after="20"/>
            </w:pPr>
            <w:r w:rsidRPr="00943A5F">
              <w:rPr>
                <w:iCs/>
              </w:rPr>
              <w:t>K</w:t>
            </w:r>
            <w:r w:rsidRPr="00943A5F">
              <w:rPr>
                <w:iCs/>
                <w:vertAlign w:val="subscript"/>
              </w:rPr>
              <w:t>R</w:t>
            </w:r>
            <w:r w:rsidRPr="00943A5F">
              <w:t xml:space="preserve"> = 0.2</w:t>
            </w:r>
            <w:r w:rsidRPr="00943A5F">
              <w:rPr>
                <w:rFonts w:eastAsia="MS Mincho"/>
                <w:lang w:eastAsia="ja-JP"/>
              </w:rPr>
              <w:t>627</w:t>
            </w:r>
            <w:r w:rsidRPr="00943A5F">
              <w:t xml:space="preserve">; </w:t>
            </w:r>
            <w:r w:rsidRPr="00943A5F">
              <w:rPr>
                <w:iCs/>
              </w:rPr>
              <w:t>K</w:t>
            </w:r>
            <w:r w:rsidRPr="00943A5F">
              <w:rPr>
                <w:iCs/>
                <w:vertAlign w:val="subscript"/>
              </w:rPr>
              <w:t>B</w:t>
            </w:r>
            <w:r w:rsidRPr="00943A5F">
              <w:t xml:space="preserve"> = 0.</w:t>
            </w:r>
            <w:r w:rsidRPr="00943A5F">
              <w:rPr>
                <w:rFonts w:eastAsia="MS Mincho"/>
                <w:lang w:eastAsia="ja-JP"/>
              </w:rPr>
              <w:t>0593</w:t>
            </w:r>
          </w:p>
        </w:tc>
        <w:tc>
          <w:tcPr>
            <w:tcW w:w="6192" w:type="dxa"/>
            <w:tcBorders>
              <w:top w:val="single" w:sz="6" w:space="0" w:color="auto"/>
              <w:left w:val="single" w:sz="6" w:space="0" w:color="auto"/>
              <w:bottom w:val="single" w:sz="6" w:space="0" w:color="auto"/>
              <w:right w:val="single" w:sz="6" w:space="0" w:color="auto"/>
            </w:tcBorders>
          </w:tcPr>
          <w:p w14:paraId="07D71790" w14:textId="77777777" w:rsidR="00D02449" w:rsidRDefault="00D02449" w:rsidP="00C56BB6">
            <w:pPr>
              <w:pStyle w:val="tablecell"/>
              <w:numPr>
                <w:ilvl w:val="12"/>
                <w:numId w:val="0"/>
              </w:numPr>
              <w:spacing w:before="20" w:after="20"/>
              <w:jc w:val="left"/>
              <w:rPr>
                <w:rFonts w:eastAsia="MS Mincho"/>
                <w:lang w:eastAsia="ja-JP"/>
              </w:rPr>
            </w:pPr>
            <w:r w:rsidRPr="00943A5F">
              <w:rPr>
                <w:rFonts w:eastAsia="MS Mincho"/>
                <w:lang w:eastAsia="ja-JP"/>
              </w:rPr>
              <w:t>Rec. ITU-R BT.</w:t>
            </w:r>
            <w:r>
              <w:rPr>
                <w:rFonts w:eastAsia="MS Mincho"/>
                <w:lang w:eastAsia="ja-JP"/>
              </w:rPr>
              <w:t>2020</w:t>
            </w:r>
            <w:r w:rsidRPr="00943A5F">
              <w:rPr>
                <w:rFonts w:eastAsia="MS Mincho"/>
                <w:lang w:eastAsia="ja-JP"/>
              </w:rPr>
              <w:t xml:space="preserve"> constant luminance</w:t>
            </w:r>
            <w:r>
              <w:rPr>
                <w:rFonts w:eastAsia="MS Mincho"/>
                <w:lang w:eastAsia="ja-JP"/>
              </w:rPr>
              <w:t xml:space="preserve"> system</w:t>
            </w:r>
          </w:p>
          <w:p w14:paraId="61AFB212" w14:textId="77777777" w:rsidR="00D02449" w:rsidRPr="00943A5F" w:rsidRDefault="00D02449" w:rsidP="00C56BB6">
            <w:pPr>
              <w:pStyle w:val="tablecell"/>
              <w:numPr>
                <w:ilvl w:val="12"/>
                <w:numId w:val="0"/>
              </w:numPr>
              <w:spacing w:before="20" w:after="20"/>
              <w:jc w:val="left"/>
            </w:pPr>
            <w:r>
              <w:rPr>
                <w:rFonts w:eastAsia="MS Mincho"/>
                <w:lang w:eastAsia="ja-JP"/>
              </w:rPr>
              <w:t>See Equations </w:t>
            </w:r>
            <w:r>
              <w:rPr>
                <w:rFonts w:eastAsia="MS Mincho"/>
                <w:lang w:eastAsia="ja-JP"/>
              </w:rPr>
              <w:fldChar w:fldCharType="begin" w:fldLock="1"/>
            </w:r>
            <w:r>
              <w:rPr>
                <w:rFonts w:eastAsia="MS Mincho"/>
                <w:lang w:eastAsia="ja-JP"/>
              </w:rPr>
              <w:instrText xml:space="preserve"> REF ConstantLumanceFirst_Eqn \h </w:instrText>
            </w:r>
            <w:r>
              <w:rPr>
                <w:rFonts w:eastAsia="MS Mincho"/>
                <w:lang w:eastAsia="ja-JP"/>
              </w:rPr>
            </w:r>
            <w:r>
              <w:rPr>
                <w:rFonts w:eastAsia="MS Mincho"/>
                <w:lang w:eastAsia="ja-JP"/>
              </w:rPr>
              <w:fldChar w:fldCharType="separate"/>
            </w:r>
            <w:r w:rsidRPr="00943A5F">
              <w:t>E</w:t>
            </w:r>
            <w:r w:rsidRPr="00943A5F">
              <w:noBreakHyphen/>
            </w:r>
            <w:r>
              <w:t>37</w:t>
            </w:r>
            <w:r>
              <w:rPr>
                <w:rFonts w:eastAsia="MS Mincho"/>
                <w:lang w:eastAsia="ja-JP"/>
              </w:rPr>
              <w:fldChar w:fldCharType="end"/>
            </w:r>
            <w:r>
              <w:rPr>
                <w:rFonts w:eastAsia="MS Mincho"/>
                <w:lang w:eastAsia="ja-JP"/>
              </w:rPr>
              <w:t xml:space="preserve"> to </w:t>
            </w:r>
            <w:r>
              <w:rPr>
                <w:rFonts w:eastAsia="MS Mincho"/>
                <w:lang w:eastAsia="ja-JP"/>
              </w:rPr>
              <w:fldChar w:fldCharType="begin" w:fldLock="1"/>
            </w:r>
            <w:r>
              <w:rPr>
                <w:rFonts w:eastAsia="MS Mincho"/>
                <w:lang w:eastAsia="ja-JP"/>
              </w:rPr>
              <w:instrText xml:space="preserve"> REF ConstantLumanceLast_Eqn \h </w:instrText>
            </w:r>
            <w:r>
              <w:rPr>
                <w:rFonts w:eastAsia="MS Mincho"/>
                <w:lang w:eastAsia="ja-JP"/>
              </w:rPr>
            </w:r>
            <w:r>
              <w:rPr>
                <w:rFonts w:eastAsia="MS Mincho"/>
                <w:lang w:eastAsia="ja-JP"/>
              </w:rPr>
              <w:fldChar w:fldCharType="separate"/>
            </w:r>
            <w:r w:rsidRPr="00943A5F">
              <w:t>E</w:t>
            </w:r>
            <w:r w:rsidRPr="00943A5F">
              <w:noBreakHyphen/>
            </w:r>
            <w:r>
              <w:t>42</w:t>
            </w:r>
            <w:r>
              <w:rPr>
                <w:rFonts w:eastAsia="MS Mincho"/>
                <w:lang w:eastAsia="ja-JP"/>
              </w:rPr>
              <w:fldChar w:fldCharType="end"/>
            </w:r>
          </w:p>
        </w:tc>
      </w:tr>
      <w:tr w:rsidR="00FE1C24" w:rsidRPr="00943A5F" w14:paraId="694B52ED" w14:textId="77777777" w:rsidTr="00C56BB6">
        <w:trPr>
          <w:cantSplit/>
          <w:jc w:val="center"/>
          <w:ins w:id="162" w:author="Chad Fogg" w:date="2013-12-23T00:50:00Z"/>
        </w:trPr>
        <w:tc>
          <w:tcPr>
            <w:tcW w:w="864" w:type="dxa"/>
            <w:tcBorders>
              <w:top w:val="single" w:sz="6" w:space="0" w:color="auto"/>
              <w:left w:val="single" w:sz="6" w:space="0" w:color="auto"/>
              <w:bottom w:val="single" w:sz="6" w:space="0" w:color="auto"/>
              <w:right w:val="single" w:sz="6" w:space="0" w:color="auto"/>
            </w:tcBorders>
          </w:tcPr>
          <w:p w14:paraId="7ABCE12B" w14:textId="77777777" w:rsidR="00FE1C24" w:rsidRPr="00943A5F" w:rsidRDefault="00FE1C24" w:rsidP="00C56BB6">
            <w:pPr>
              <w:pStyle w:val="tablecell"/>
              <w:keepNext w:val="0"/>
              <w:keepLines w:val="0"/>
              <w:numPr>
                <w:ilvl w:val="12"/>
                <w:numId w:val="0"/>
              </w:numPr>
              <w:spacing w:before="20" w:after="20"/>
              <w:jc w:val="center"/>
              <w:rPr>
                <w:ins w:id="163" w:author="Chad Fogg" w:date="2013-12-23T00:50:00Z"/>
              </w:rPr>
            </w:pPr>
            <w:ins w:id="164" w:author="Chad Fogg" w:date="2013-12-23T00:50:00Z">
              <w:r>
                <w:t>11</w:t>
              </w:r>
            </w:ins>
          </w:p>
        </w:tc>
        <w:tc>
          <w:tcPr>
            <w:tcW w:w="2448" w:type="dxa"/>
            <w:tcBorders>
              <w:top w:val="single" w:sz="6" w:space="0" w:color="auto"/>
              <w:left w:val="single" w:sz="6" w:space="0" w:color="auto"/>
              <w:bottom w:val="single" w:sz="6" w:space="0" w:color="auto"/>
              <w:right w:val="single" w:sz="6" w:space="0" w:color="auto"/>
            </w:tcBorders>
          </w:tcPr>
          <w:p w14:paraId="3B1722E9" w14:textId="50EBEE88" w:rsidR="00FE1C24" w:rsidRPr="00943A5F" w:rsidRDefault="00C86496" w:rsidP="00C56BB6">
            <w:pPr>
              <w:pStyle w:val="tablecell"/>
              <w:keepNext w:val="0"/>
              <w:numPr>
                <w:ilvl w:val="12"/>
                <w:numId w:val="0"/>
              </w:numPr>
              <w:spacing w:before="20" w:after="20"/>
              <w:rPr>
                <w:ins w:id="165" w:author="Chad Fogg" w:date="2013-12-23T00:50:00Z"/>
              </w:rPr>
            </w:pPr>
            <w:ins w:id="166" w:author="Chad Fogg" w:date="2013-12-23T00:50:00Z">
              <w:r>
                <w:t>YZX</w:t>
              </w:r>
            </w:ins>
          </w:p>
        </w:tc>
        <w:tc>
          <w:tcPr>
            <w:tcW w:w="6192" w:type="dxa"/>
            <w:tcBorders>
              <w:top w:val="single" w:sz="6" w:space="0" w:color="auto"/>
              <w:left w:val="single" w:sz="6" w:space="0" w:color="auto"/>
              <w:bottom w:val="single" w:sz="6" w:space="0" w:color="auto"/>
              <w:right w:val="single" w:sz="6" w:space="0" w:color="auto"/>
            </w:tcBorders>
          </w:tcPr>
          <w:p w14:paraId="01A31AE4" w14:textId="29CFC0EF" w:rsidR="00FE1C24" w:rsidRPr="00943A5F" w:rsidRDefault="00C86496" w:rsidP="00C56BB6">
            <w:pPr>
              <w:pStyle w:val="tablecell"/>
              <w:keepNext w:val="0"/>
              <w:numPr>
                <w:ilvl w:val="12"/>
                <w:numId w:val="0"/>
              </w:numPr>
              <w:spacing w:before="20" w:after="20"/>
              <w:jc w:val="left"/>
              <w:rPr>
                <w:ins w:id="167" w:author="Chad Fogg" w:date="2013-12-23T00:50:00Z"/>
              </w:rPr>
            </w:pPr>
            <w:ins w:id="168" w:author="Chad Fogg" w:date="2014-01-12T16:53:00Z">
              <w:r w:rsidRPr="00943A5F">
                <w:t xml:space="preserve">Society of Motion Picture and Television Engineers </w:t>
              </w:r>
            </w:ins>
            <w:ins w:id="169" w:author="Chad Fogg" w:date="2014-01-12T16:55:00Z">
              <w:r w:rsidR="00577E67">
                <w:rPr>
                  <w:lang w:val="en-CA"/>
                </w:rPr>
                <w:t xml:space="preserve">ST </w:t>
              </w:r>
            </w:ins>
            <w:ins w:id="170" w:author="Chad Fogg" w:date="2014-01-12T16:53:00Z">
              <w:r>
                <w:rPr>
                  <w:lang w:val="en-CA"/>
                </w:rPr>
                <w:t>428-1</w:t>
              </w:r>
            </w:ins>
            <w:ins w:id="171" w:author="Chad Fogg" w:date="2013-12-23T00:50:00Z">
              <w:r w:rsidR="00FE1C24">
                <w:br/>
              </w:r>
              <w:r w:rsidR="00FE1C24">
                <w:rPr>
                  <w:rFonts w:eastAsia="MS Mincho"/>
                  <w:lang w:eastAsia="ja-JP"/>
                </w:rPr>
                <w:t>See Equations E-43 to E-4</w:t>
              </w:r>
              <w:r w:rsidR="00C41A04">
                <w:rPr>
                  <w:rFonts w:eastAsia="MS Mincho"/>
                  <w:lang w:eastAsia="ja-JP"/>
                </w:rPr>
                <w:t>8</w:t>
              </w:r>
            </w:ins>
          </w:p>
        </w:tc>
      </w:tr>
      <w:tr w:rsidR="00D02449" w:rsidRPr="00943A5F" w14:paraId="1ED828A3" w14:textId="77777777" w:rsidTr="00C56BB6">
        <w:trPr>
          <w:cantSplit/>
          <w:jc w:val="center"/>
        </w:trPr>
        <w:tc>
          <w:tcPr>
            <w:tcW w:w="864" w:type="dxa"/>
            <w:tcBorders>
              <w:top w:val="single" w:sz="6" w:space="0" w:color="auto"/>
              <w:left w:val="single" w:sz="6" w:space="0" w:color="auto"/>
              <w:bottom w:val="single" w:sz="6" w:space="0" w:color="auto"/>
              <w:right w:val="single" w:sz="6" w:space="0" w:color="auto"/>
            </w:tcBorders>
          </w:tcPr>
          <w:p w14:paraId="4FEA3CB9" w14:textId="38AC1079" w:rsidR="00D02449" w:rsidRPr="00943A5F" w:rsidRDefault="00FE1C24" w:rsidP="00FE1C24">
            <w:pPr>
              <w:pStyle w:val="tablecell"/>
              <w:keepNext w:val="0"/>
              <w:keepLines w:val="0"/>
              <w:numPr>
                <w:ilvl w:val="12"/>
                <w:numId w:val="0"/>
              </w:numPr>
              <w:spacing w:before="20" w:after="20"/>
              <w:jc w:val="center"/>
            </w:pPr>
            <w:ins w:id="172" w:author="Chad Fogg" w:date="2013-12-23T00:50:00Z">
              <w:r w:rsidRPr="00943A5F">
                <w:t>1</w:t>
              </w:r>
              <w:r w:rsidR="0001115A">
                <w:t>2</w:t>
              </w:r>
            </w:ins>
            <w:r w:rsidR="00D02449" w:rsidRPr="00943A5F">
              <w:t>..255</w:t>
            </w:r>
          </w:p>
        </w:tc>
        <w:tc>
          <w:tcPr>
            <w:tcW w:w="2448" w:type="dxa"/>
            <w:tcBorders>
              <w:top w:val="single" w:sz="6" w:space="0" w:color="auto"/>
              <w:left w:val="single" w:sz="6" w:space="0" w:color="auto"/>
              <w:bottom w:val="single" w:sz="6" w:space="0" w:color="auto"/>
              <w:right w:val="single" w:sz="6" w:space="0" w:color="auto"/>
            </w:tcBorders>
          </w:tcPr>
          <w:p w14:paraId="682876CC" w14:textId="77777777" w:rsidR="00D02449" w:rsidRPr="00943A5F" w:rsidRDefault="00D02449" w:rsidP="00C56BB6">
            <w:pPr>
              <w:pStyle w:val="tablecell"/>
              <w:keepNext w:val="0"/>
              <w:numPr>
                <w:ilvl w:val="12"/>
                <w:numId w:val="0"/>
              </w:numPr>
              <w:spacing w:before="20" w:after="20"/>
            </w:pPr>
            <w:r w:rsidRPr="00943A5F">
              <w:t>Reserved</w:t>
            </w:r>
          </w:p>
        </w:tc>
        <w:tc>
          <w:tcPr>
            <w:tcW w:w="6192" w:type="dxa"/>
            <w:tcBorders>
              <w:top w:val="single" w:sz="6" w:space="0" w:color="auto"/>
              <w:left w:val="single" w:sz="6" w:space="0" w:color="auto"/>
              <w:bottom w:val="single" w:sz="6" w:space="0" w:color="auto"/>
              <w:right w:val="single" w:sz="6" w:space="0" w:color="auto"/>
            </w:tcBorders>
          </w:tcPr>
          <w:p w14:paraId="73625808" w14:textId="77777777" w:rsidR="00D02449" w:rsidRPr="00943A5F" w:rsidRDefault="00D02449" w:rsidP="00C56BB6">
            <w:pPr>
              <w:pStyle w:val="tablecell"/>
              <w:keepNext w:val="0"/>
              <w:numPr>
                <w:ilvl w:val="12"/>
                <w:numId w:val="0"/>
              </w:numPr>
              <w:spacing w:before="20" w:after="20"/>
              <w:jc w:val="left"/>
            </w:pPr>
            <w:r w:rsidRPr="00943A5F">
              <w:t>For future use by ITU</w:t>
            </w:r>
            <w:r w:rsidRPr="00943A5F">
              <w:noBreakHyphen/>
              <w:t>T | ISO/IEC</w:t>
            </w:r>
          </w:p>
        </w:tc>
      </w:tr>
    </w:tbl>
    <w:p w14:paraId="659BC742" w14:textId="77777777" w:rsidR="00D02449" w:rsidRPr="00943A5F" w:rsidRDefault="00D02449" w:rsidP="00D02449"/>
    <w:p w14:paraId="24382B36" w14:textId="77777777" w:rsidR="00D02449" w:rsidRPr="00943A5F" w:rsidRDefault="00D02449" w:rsidP="00D02449">
      <w:pPr>
        <w:numPr>
          <w:ilvl w:val="12"/>
          <w:numId w:val="0"/>
        </w:numPr>
      </w:pPr>
      <w:r w:rsidRPr="00943A5F">
        <w:rPr>
          <w:b/>
          <w:bCs/>
        </w:rPr>
        <w:t xml:space="preserve">chroma_loc_info_present_flag </w:t>
      </w:r>
      <w:r w:rsidRPr="00943A5F">
        <w:t>equal to</w:t>
      </w:r>
      <w:r>
        <w:t xml:space="preserve"> </w:t>
      </w:r>
      <w:r w:rsidRPr="00943A5F">
        <w:t>1 specifies that chroma_sample_loc_type_top_field and chroma_sample_loc_type_bottom_field are present. chroma_loc_info_present_flag equal to</w:t>
      </w:r>
      <w:r>
        <w:t xml:space="preserve"> </w:t>
      </w:r>
      <w:r w:rsidRPr="00943A5F">
        <w:t>0 specifies that chroma_sample_loc_type_top_field and chroma_sample_loc_type_bottom_field are not present.</w:t>
      </w:r>
    </w:p>
    <w:p w14:paraId="19DE703D" w14:textId="77777777" w:rsidR="00D02449" w:rsidRPr="00943A5F" w:rsidRDefault="00D02449" w:rsidP="00D02449">
      <w:pPr>
        <w:numPr>
          <w:ilvl w:val="12"/>
          <w:numId w:val="0"/>
        </w:numPr>
      </w:pPr>
      <w:r w:rsidRPr="00943A5F">
        <w:t>When chroma_format_idc is not equal to 1, chroma_loc_info_present_flag should be equal to 0.</w:t>
      </w:r>
    </w:p>
    <w:p w14:paraId="0584A1CA" w14:textId="77777777" w:rsidR="00D02449" w:rsidRPr="00943A5F" w:rsidRDefault="00D02449" w:rsidP="00D02449">
      <w:pPr>
        <w:numPr>
          <w:ilvl w:val="12"/>
          <w:numId w:val="0"/>
        </w:numPr>
        <w:rPr>
          <w:b/>
        </w:rPr>
      </w:pPr>
      <w:r w:rsidRPr="00943A5F">
        <w:rPr>
          <w:b/>
          <w:bCs/>
        </w:rPr>
        <w:t>chroma_sample_loc_type_top_field</w:t>
      </w:r>
      <w:r w:rsidRPr="00943A5F">
        <w:t xml:space="preserve"> and </w:t>
      </w:r>
      <w:r w:rsidRPr="00943A5F">
        <w:rPr>
          <w:b/>
        </w:rPr>
        <w:t>chroma_sample_loc_type_bottom_field</w:t>
      </w:r>
      <w:r w:rsidRPr="00943A5F">
        <w:t xml:space="preserve"> specify the location of chroma samples as follows:</w:t>
      </w:r>
    </w:p>
    <w:p w14:paraId="4C3F7CC0" w14:textId="77777777" w:rsidR="00D02449" w:rsidRPr="00943A5F" w:rsidRDefault="00D02449" w:rsidP="00D02449">
      <w:pPr>
        <w:tabs>
          <w:tab w:val="clear" w:pos="794"/>
          <w:tab w:val="left" w:pos="400"/>
        </w:tabs>
        <w:ind w:left="400" w:hanging="400"/>
      </w:pPr>
      <w:r w:rsidRPr="00943A5F">
        <w:t>–</w:t>
      </w:r>
      <w:r w:rsidRPr="00943A5F">
        <w:tab/>
        <w:t xml:space="preserve">If chroma_format_idc is equal to 1 (4:2:0 chroma format), </w:t>
      </w:r>
      <w:r w:rsidRPr="00943A5F">
        <w:rPr>
          <w:bCs/>
        </w:rPr>
        <w:t>chroma_sample_loc_type_top_field</w:t>
      </w:r>
      <w:r w:rsidRPr="00943A5F">
        <w:t xml:space="preserve"> and chroma_sample_loc_type_bottom_field specify the location of chroma samples for the top field and the bottom field, respectively, as shown in </w:t>
      </w:r>
      <w:r w:rsidRPr="00943A5F">
        <w:fldChar w:fldCharType="begin" w:fldLock="1"/>
      </w:r>
      <w:r w:rsidRPr="00943A5F">
        <w:instrText xml:space="preserve"> REF _Ref317173117 \h  \* MERGEFORMAT </w:instrText>
      </w:r>
      <w:r w:rsidRPr="00943A5F">
        <w:fldChar w:fldCharType="separate"/>
      </w:r>
      <w:r w:rsidRPr="00943A5F">
        <w:t>Figure E</w:t>
      </w:r>
      <w:r w:rsidRPr="00943A5F">
        <w:noBreakHyphen/>
      </w:r>
      <w:r>
        <w:t>1</w:t>
      </w:r>
      <w:r w:rsidRPr="00943A5F">
        <w:fldChar w:fldCharType="end"/>
      </w:r>
      <w:r w:rsidRPr="00943A5F">
        <w:t>.</w:t>
      </w:r>
    </w:p>
    <w:p w14:paraId="3AA1BEB2" w14:textId="77777777" w:rsidR="00D02449" w:rsidRPr="00943A5F" w:rsidRDefault="00D02449" w:rsidP="00D02449">
      <w:pPr>
        <w:tabs>
          <w:tab w:val="clear" w:pos="794"/>
          <w:tab w:val="left" w:pos="400"/>
        </w:tabs>
        <w:ind w:left="400" w:hanging="400"/>
      </w:pPr>
      <w:r w:rsidRPr="00943A5F">
        <w:t>–</w:t>
      </w:r>
      <w:r w:rsidRPr="00943A5F">
        <w:tab/>
        <w:t xml:space="preserve">Otherwise (chroma_format_idc is not equal to 1), the values of the syntax elements </w:t>
      </w:r>
      <w:r w:rsidRPr="00943A5F">
        <w:rPr>
          <w:bCs/>
        </w:rPr>
        <w:t>chroma_sample_loc_type_top_field</w:t>
      </w:r>
      <w:r w:rsidRPr="00943A5F">
        <w:t xml:space="preserve"> and chroma_sample_loc_type_bottom_field shall be ignored. When chroma_format_idc is equal to 2 (4:2:2 chroma format) or 3 (4:4:4 chroma format), the location of chroma samples is specified in subclause </w:t>
      </w:r>
      <w:r w:rsidRPr="00943A5F">
        <w:fldChar w:fldCharType="begin" w:fldLock="1"/>
      </w:r>
      <w:r w:rsidRPr="00943A5F">
        <w:instrText xml:space="preserve"> REF _Ref317173305 \r \h  \* MERGEFORMAT </w:instrText>
      </w:r>
      <w:r w:rsidRPr="00943A5F">
        <w:fldChar w:fldCharType="separate"/>
      </w:r>
      <w:r>
        <w:t>6.2</w:t>
      </w:r>
      <w:r w:rsidRPr="00943A5F">
        <w:fldChar w:fldCharType="end"/>
      </w:r>
      <w:r w:rsidRPr="00943A5F">
        <w:t>. When chroma_format_idc is equal to 0, there is no chroma sample array.</w:t>
      </w:r>
    </w:p>
    <w:p w14:paraId="6A1D908C" w14:textId="77777777" w:rsidR="00D02449" w:rsidRPr="00943A5F" w:rsidRDefault="00D02449" w:rsidP="00D02449">
      <w:pPr>
        <w:numPr>
          <w:ilvl w:val="12"/>
          <w:numId w:val="0"/>
        </w:numPr>
      </w:pPr>
      <w:r w:rsidRPr="00943A5F">
        <w:t>The value of chroma_sample_loc_type_top_field and chroma_sample_loc_type_bottom_field shall be in the range of</w:t>
      </w:r>
      <w:r>
        <w:t xml:space="preserve"> </w:t>
      </w:r>
      <w:r w:rsidRPr="00943A5F">
        <w:t>0 to 5, inclusive. When the chroma_sample_loc_type_top_field and chroma_sample_loc_type_bottom_field are not present, the values of chroma_sample_loc_type_top_field and chroma_sample_loc_type_bottom_field is inferred to be equal to</w:t>
      </w:r>
      <w:r>
        <w:t xml:space="preserve"> </w:t>
      </w:r>
      <w:r w:rsidRPr="00943A5F">
        <w:t>0.</w:t>
      </w:r>
    </w:p>
    <w:p w14:paraId="0B3F3B8E" w14:textId="77777777" w:rsidR="00D02449" w:rsidRPr="00943A5F" w:rsidRDefault="00D02449" w:rsidP="00D02449">
      <w:pPr>
        <w:pStyle w:val="Note1"/>
      </w:pPr>
      <w:r w:rsidRPr="00943A5F">
        <w:t>NOTE </w:t>
      </w:r>
      <w:r w:rsidR="00C77764">
        <w:fldChar w:fldCharType="begin" w:fldLock="1"/>
      </w:r>
      <w:r w:rsidR="00C77764">
        <w:instrText xml:space="preserve"> SEQ NoteCounter \* MERGEFORMAT </w:instrText>
      </w:r>
      <w:r w:rsidR="00C77764">
        <w:fldChar w:fldCharType="separate"/>
      </w:r>
      <w:r>
        <w:t>8</w:t>
      </w:r>
      <w:r w:rsidR="00C77764">
        <w:fldChar w:fldCharType="end"/>
      </w:r>
      <w:r w:rsidRPr="00943A5F">
        <w:t> – When coding progressive source material, chroma_sample_loc_type_top_field and chroma_sample_loc_type_bottom_field should have the same value.</w:t>
      </w:r>
    </w:p>
    <w:p w14:paraId="13DC7142" w14:textId="77777777" w:rsidR="00D02449" w:rsidRPr="00943A5F" w:rsidRDefault="00D02449" w:rsidP="00D02449">
      <w:pPr>
        <w:keepNext/>
        <w:jc w:val="center"/>
      </w:pPr>
      <w:r w:rsidRPr="00943A5F">
        <w:object w:dxaOrig="15859" w:dyaOrig="23792" w14:anchorId="71FEB8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428pt" o:ole="">
            <v:imagedata r:id="rId8" o:title=""/>
          </v:shape>
          <o:OLEObject Type="Embed" ProgID="Visio.Drawing.11" ShapeID="_x0000_i1025" DrawAspect="Content" ObjectID="_1324907506" r:id="rId9"/>
        </w:object>
      </w:r>
    </w:p>
    <w:p w14:paraId="0AF1AD13" w14:textId="77777777" w:rsidR="00D02449" w:rsidRPr="00943A5F" w:rsidRDefault="00D02449" w:rsidP="00D02449">
      <w:pPr>
        <w:pStyle w:val="Caption"/>
        <w:rPr>
          <w:lang w:val="en-GB"/>
        </w:rPr>
      </w:pPr>
      <w:bookmarkStart w:id="173" w:name="_Ref317173117"/>
      <w:bookmarkStart w:id="174" w:name="_Ref317173111"/>
      <w:bookmarkStart w:id="175" w:name="_Toc317198646"/>
      <w:bookmarkStart w:id="176" w:name="_Toc363691622"/>
      <w:r w:rsidRPr="00943A5F">
        <w:rPr>
          <w:lang w:val="en-GB"/>
        </w:rPr>
        <w:t>Figure E</w:t>
      </w:r>
      <w:r w:rsidRPr="00943A5F">
        <w:rPr>
          <w:lang w:val="en-GB"/>
        </w:rPr>
        <w:noBreakHyphen/>
      </w:r>
      <w:r w:rsidRPr="00943A5F">
        <w:rPr>
          <w:lang w:val="en-GB"/>
        </w:rPr>
        <w:fldChar w:fldCharType="begin" w:fldLock="1"/>
      </w:r>
      <w:r w:rsidRPr="00943A5F">
        <w:rPr>
          <w:lang w:val="en-GB"/>
        </w:rPr>
        <w:instrText xml:space="preserve"> SEQ Figure \* ARABIC \r 1 </w:instrText>
      </w:r>
      <w:r w:rsidRPr="00943A5F">
        <w:rPr>
          <w:lang w:val="en-GB"/>
        </w:rPr>
        <w:fldChar w:fldCharType="separate"/>
      </w:r>
      <w:r>
        <w:rPr>
          <w:lang w:val="en-GB"/>
        </w:rPr>
        <w:t>1</w:t>
      </w:r>
      <w:r w:rsidRPr="00943A5F">
        <w:rPr>
          <w:lang w:val="en-GB"/>
        </w:rPr>
        <w:fldChar w:fldCharType="end"/>
      </w:r>
      <w:bookmarkEnd w:id="173"/>
      <w:r w:rsidRPr="00943A5F">
        <w:rPr>
          <w:lang w:val="en-GB"/>
        </w:rPr>
        <w:t xml:space="preserve"> – Location of chroma samples for top and bottom fields for chroma_format_idc equal to 1 (4:2:0 chroma format) as a function of chroma_sample_loc_type_top_field and chroma_sample_loc_type_bottom_field</w:t>
      </w:r>
      <w:bookmarkEnd w:id="174"/>
      <w:bookmarkEnd w:id="175"/>
      <w:bookmarkEnd w:id="176"/>
    </w:p>
    <w:p w14:paraId="748958F0" w14:textId="77777777" w:rsidR="00D02449" w:rsidRPr="00943A5F" w:rsidRDefault="00D02449" w:rsidP="00D02449">
      <w:pPr>
        <w:numPr>
          <w:ilvl w:val="12"/>
          <w:numId w:val="0"/>
        </w:numPr>
      </w:pPr>
    </w:p>
    <w:p w14:paraId="5425E161" w14:textId="77777777" w:rsidR="00D02449" w:rsidRPr="00943A5F" w:rsidRDefault="00D02449" w:rsidP="00D02449">
      <w:pPr>
        <w:numPr>
          <w:ilvl w:val="12"/>
          <w:numId w:val="0"/>
        </w:numPr>
        <w:rPr>
          <w:bCs/>
        </w:rPr>
      </w:pPr>
      <w:r w:rsidRPr="00943A5F">
        <w:rPr>
          <w:b/>
          <w:bCs/>
        </w:rPr>
        <w:t>neutral_chroma_indication_flag</w:t>
      </w:r>
      <w:r w:rsidRPr="00943A5F">
        <w:rPr>
          <w:bCs/>
        </w:rPr>
        <w:t xml:space="preserve"> equal to 1 indicates that the value of all decoded chroma samples is equal to</w:t>
      </w:r>
      <w:r w:rsidRPr="00943A5F">
        <w:t> 1</w:t>
      </w:r>
      <w:r>
        <w:t>  &lt;&lt;  </w:t>
      </w:r>
      <w:r w:rsidRPr="00943A5F">
        <w:t>( BitDepth</w:t>
      </w:r>
      <w:r w:rsidRPr="00943A5F">
        <w:rPr>
          <w:vertAlign w:val="subscript"/>
        </w:rPr>
        <w:t>C</w:t>
      </w:r>
      <w:r w:rsidRPr="00943A5F">
        <w:t> − 1 )</w:t>
      </w:r>
      <w:r w:rsidRPr="00943A5F">
        <w:rPr>
          <w:bCs/>
        </w:rPr>
        <w:t xml:space="preserve">. neutral_chroma_indication_flag equal to 0 provides no indication of decoded chroma sample values. When neutral_chroma_indication_flag is equal to 1, it is a requirement of bitstream conformance that the value of all decoded chroma samples produced by the decoding process shall be equal to </w:t>
      </w:r>
      <w:r w:rsidRPr="00943A5F">
        <w:t>1</w:t>
      </w:r>
      <w:r>
        <w:t>  &lt;&lt;  </w:t>
      </w:r>
      <w:r w:rsidRPr="00943A5F">
        <w:t>( BitDepth</w:t>
      </w:r>
      <w:r w:rsidRPr="00943A5F">
        <w:rPr>
          <w:vertAlign w:val="subscript"/>
        </w:rPr>
        <w:t>C</w:t>
      </w:r>
      <w:r w:rsidRPr="00943A5F">
        <w:t> − 1 ).</w:t>
      </w:r>
      <w:r w:rsidRPr="00943A5F">
        <w:rPr>
          <w:bCs/>
        </w:rPr>
        <w:t xml:space="preserve"> When neutral_chroma_indication_flag is not present, it is inferred to be equal to 0.</w:t>
      </w:r>
    </w:p>
    <w:p w14:paraId="4C44192F" w14:textId="77777777" w:rsidR="00D02449" w:rsidRPr="00943A5F" w:rsidRDefault="00D02449" w:rsidP="00D02449">
      <w:pPr>
        <w:pStyle w:val="Note1"/>
      </w:pPr>
      <w:r w:rsidRPr="00943A5F">
        <w:t>NOTE </w:t>
      </w:r>
      <w:r w:rsidR="00C77764">
        <w:fldChar w:fldCharType="begin" w:fldLock="1"/>
      </w:r>
      <w:r w:rsidR="00C77764">
        <w:instrText xml:space="preserve"> SEQ NoteCounter \* MERGEFORMAT </w:instrText>
      </w:r>
      <w:r w:rsidR="00C77764">
        <w:fldChar w:fldCharType="separate"/>
      </w:r>
      <w:r>
        <w:t>9</w:t>
      </w:r>
      <w:r w:rsidR="00C77764">
        <w:fldChar w:fldCharType="end"/>
      </w:r>
      <w:r w:rsidRPr="00943A5F">
        <w:t> – When neutral_chroma_indication_flag is equal to 1, it is not necessary for the decoder to apply the specified decoding process in order to determine the value of the decoded chroma samples.</w:t>
      </w:r>
    </w:p>
    <w:p w14:paraId="6B86FCD5" w14:textId="77777777" w:rsidR="00D02449" w:rsidRPr="00943A5F" w:rsidRDefault="00D02449" w:rsidP="00D02449">
      <w:pPr>
        <w:numPr>
          <w:ilvl w:val="12"/>
          <w:numId w:val="0"/>
        </w:numPr>
        <w:rPr>
          <w:b/>
          <w:bCs/>
        </w:rPr>
      </w:pPr>
      <w:r w:rsidRPr="00943A5F">
        <w:rPr>
          <w:b/>
          <w:bCs/>
        </w:rPr>
        <w:t>field_seq_flag</w:t>
      </w:r>
      <w:r w:rsidRPr="00943A5F">
        <w:rPr>
          <w:bCs/>
        </w:rPr>
        <w:t xml:space="preserve"> equal to</w:t>
      </w:r>
      <w:r>
        <w:rPr>
          <w:bCs/>
        </w:rPr>
        <w:t xml:space="preserve"> </w:t>
      </w:r>
      <w:r w:rsidRPr="00943A5F">
        <w:rPr>
          <w:bCs/>
        </w:rPr>
        <w:t xml:space="preserve">1 </w:t>
      </w:r>
      <w:r w:rsidRPr="00943A5F">
        <w:t xml:space="preserve">indicates that the </w:t>
      </w:r>
      <w:r>
        <w:t>CVS</w:t>
      </w:r>
      <w:r w:rsidRPr="00943A5F">
        <w:t xml:space="preserve"> conveys pictures that represent fields, and </w:t>
      </w:r>
      <w:r w:rsidRPr="00943A5F">
        <w:rPr>
          <w:bCs/>
        </w:rPr>
        <w:t xml:space="preserve">specifies that a </w:t>
      </w:r>
      <w:r>
        <w:rPr>
          <w:bCs/>
        </w:rPr>
        <w:t>picture timing</w:t>
      </w:r>
      <w:r w:rsidRPr="00943A5F">
        <w:rPr>
          <w:bCs/>
        </w:rPr>
        <w:t xml:space="preserve"> SEI message shall be present in every access unit of the current </w:t>
      </w:r>
      <w:r>
        <w:rPr>
          <w:bCs/>
        </w:rPr>
        <w:t>CVS</w:t>
      </w:r>
      <w:r w:rsidRPr="00943A5F">
        <w:rPr>
          <w:bCs/>
        </w:rPr>
        <w:t>. field_seq_flag equal to</w:t>
      </w:r>
      <w:r>
        <w:rPr>
          <w:bCs/>
        </w:rPr>
        <w:t xml:space="preserve"> </w:t>
      </w:r>
      <w:r w:rsidRPr="00943A5F">
        <w:rPr>
          <w:bCs/>
        </w:rPr>
        <w:t xml:space="preserve">0 indicates that </w:t>
      </w:r>
      <w:r w:rsidRPr="00943A5F">
        <w:t xml:space="preserve">the </w:t>
      </w:r>
      <w:r>
        <w:t>CVS</w:t>
      </w:r>
      <w:r w:rsidRPr="00943A5F">
        <w:t xml:space="preserve"> conveys pictures that represent frames</w:t>
      </w:r>
      <w:r w:rsidRPr="00943A5F">
        <w:rPr>
          <w:bCs/>
        </w:rPr>
        <w:t xml:space="preserve"> and that a </w:t>
      </w:r>
      <w:r>
        <w:rPr>
          <w:bCs/>
        </w:rPr>
        <w:t xml:space="preserve">picture timing </w:t>
      </w:r>
      <w:r w:rsidRPr="00943A5F">
        <w:rPr>
          <w:bCs/>
        </w:rPr>
        <w:t xml:space="preserve">SEI message may or may not be present in any access unit of the current </w:t>
      </w:r>
      <w:r>
        <w:rPr>
          <w:bCs/>
        </w:rPr>
        <w:t>CVS</w:t>
      </w:r>
      <w:r w:rsidRPr="00943A5F">
        <w:rPr>
          <w:bCs/>
        </w:rPr>
        <w:t>. When field_seq_flag is not present, it is inferred to be equal to</w:t>
      </w:r>
      <w:r>
        <w:rPr>
          <w:bCs/>
        </w:rPr>
        <w:t xml:space="preserve"> </w:t>
      </w:r>
      <w:r w:rsidRPr="00943A5F">
        <w:rPr>
          <w:bCs/>
        </w:rPr>
        <w:t>0.</w:t>
      </w:r>
      <w:r>
        <w:rPr>
          <w:bCs/>
        </w:rPr>
        <w:t xml:space="preserve"> </w:t>
      </w:r>
      <w:r w:rsidRPr="0086306F">
        <w:rPr>
          <w:bCs/>
        </w:rPr>
        <w:t>When general_frame_only_constraint_flag is equal to 1, the value of field_seq_flag shall be equal to 0.</w:t>
      </w:r>
    </w:p>
    <w:p w14:paraId="349E72A3" w14:textId="77777777" w:rsidR="00D02449" w:rsidRPr="00943A5F" w:rsidRDefault="00D02449" w:rsidP="00D02449">
      <w:pPr>
        <w:pStyle w:val="Note1"/>
      </w:pPr>
      <w:r w:rsidRPr="00943A5F">
        <w:t>NOTE </w:t>
      </w:r>
      <w:r w:rsidR="00C77764">
        <w:fldChar w:fldCharType="begin" w:fldLock="1"/>
      </w:r>
      <w:r w:rsidR="00C77764">
        <w:instrText xml:space="preserve"> SEQ NoteCounter \* MERGEFORMAT </w:instrText>
      </w:r>
      <w:r w:rsidR="00C77764">
        <w:fldChar w:fldCharType="separate"/>
      </w:r>
      <w:r>
        <w:t>10</w:t>
      </w:r>
      <w:r w:rsidR="00C77764">
        <w:fldChar w:fldCharType="end"/>
      </w:r>
      <w:r w:rsidRPr="00943A5F">
        <w:t> – The specified decoding process does not treat access units conveying pictures that represent fields or frames differently. A sequence of pictures that represent fields would therefore be coded with the picture dimensions of an individual field. For example, access units containing pictures that represent 1080i fields would commonly have cropped output dimensions of 1920x540, while the sequence picture rate would commonly express the rate of the source fields (typically between 50 and 60 Hz), instead of the source frame rate (typically between 25 and 30 Hz).</w:t>
      </w:r>
    </w:p>
    <w:p w14:paraId="3DA0A969" w14:textId="77777777" w:rsidR="00D02449" w:rsidRDefault="00D02449" w:rsidP="00D02449">
      <w:r>
        <w:rPr>
          <w:b/>
        </w:rPr>
        <w:t>frame_field_info</w:t>
      </w:r>
      <w:r w:rsidRPr="00692AB9">
        <w:rPr>
          <w:b/>
        </w:rPr>
        <w:t>_present_flag</w:t>
      </w:r>
      <w:r w:rsidRPr="008D506E">
        <w:t xml:space="preserve"> equal to 1 specifies that picture timing SEI messages are present </w:t>
      </w:r>
      <w:r>
        <w:t>for every picture and</w:t>
      </w:r>
      <w:r w:rsidRPr="008D506E">
        <w:t xml:space="preserve"> include the pic_struct</w:t>
      </w:r>
      <w:r>
        <w:t>, source_scan_type, and duplicate_flag</w:t>
      </w:r>
      <w:r w:rsidRPr="008D506E">
        <w:t xml:space="preserve"> syntax element</w:t>
      </w:r>
      <w:r>
        <w:t>s</w:t>
      </w:r>
      <w:r w:rsidRPr="008D506E">
        <w:t xml:space="preserve">. </w:t>
      </w:r>
      <w:r>
        <w:t>frame_field_info</w:t>
      </w:r>
      <w:r w:rsidRPr="008D506E">
        <w:t>_present_flag equal to 0 specifies that the pic_struct syntax element is not present in picture timing SEI messages.</w:t>
      </w:r>
    </w:p>
    <w:p w14:paraId="579004F3" w14:textId="77777777" w:rsidR="00D02449" w:rsidRDefault="00D02449" w:rsidP="00D02449">
      <w:r>
        <w:t xml:space="preserve">When </w:t>
      </w:r>
      <w:r w:rsidRPr="001A05CE">
        <w:t>frame_field_info_present_flag is present and either or both of the following conditions are true</w:t>
      </w:r>
      <w:r>
        <w:t>, frame_field_info_present_flag shall be equal to 1:</w:t>
      </w:r>
    </w:p>
    <w:p w14:paraId="4B1AB605" w14:textId="77777777" w:rsidR="00D02449" w:rsidRDefault="00D02449" w:rsidP="00D02449">
      <w:pPr>
        <w:tabs>
          <w:tab w:val="clear" w:pos="794"/>
          <w:tab w:val="left" w:pos="400"/>
        </w:tabs>
        <w:ind w:left="400" w:hanging="400"/>
      </w:pPr>
      <w:r w:rsidRPr="00943A5F">
        <w:t>–</w:t>
      </w:r>
      <w:r w:rsidRPr="00943A5F">
        <w:tab/>
      </w:r>
      <w:r>
        <w:t>field_seq_flag is equal to 1.</w:t>
      </w:r>
    </w:p>
    <w:p w14:paraId="5AC5AC31" w14:textId="77777777" w:rsidR="00D02449" w:rsidRDefault="00D02449" w:rsidP="00D02449">
      <w:pPr>
        <w:tabs>
          <w:tab w:val="clear" w:pos="794"/>
          <w:tab w:val="left" w:pos="400"/>
        </w:tabs>
        <w:ind w:left="400" w:hanging="400"/>
      </w:pPr>
      <w:r w:rsidRPr="00943A5F">
        <w:t>–</w:t>
      </w:r>
      <w:r w:rsidRPr="00943A5F">
        <w:tab/>
      </w:r>
      <w:r w:rsidRPr="005B4CD7">
        <w:rPr>
          <w:bCs/>
          <w:szCs w:val="22"/>
        </w:rPr>
        <w:t>general_progressive_source_flag</w:t>
      </w:r>
      <w:r w:rsidRPr="00D20A78">
        <w:rPr>
          <w:bCs/>
          <w:szCs w:val="22"/>
        </w:rPr>
        <w:t xml:space="preserve"> </w:t>
      </w:r>
      <w:r>
        <w:rPr>
          <w:bCs/>
          <w:szCs w:val="22"/>
        </w:rPr>
        <w:t>is equal to 1</w:t>
      </w:r>
      <w:r w:rsidRPr="005B4CD7">
        <w:rPr>
          <w:bCs/>
          <w:szCs w:val="22"/>
        </w:rPr>
        <w:t xml:space="preserve"> and general_interlaced_source_flag</w:t>
      </w:r>
      <w:r w:rsidRPr="00D20A78">
        <w:rPr>
          <w:bCs/>
          <w:szCs w:val="22"/>
        </w:rPr>
        <w:t xml:space="preserve"> </w:t>
      </w:r>
      <w:r>
        <w:rPr>
          <w:bCs/>
          <w:szCs w:val="22"/>
        </w:rPr>
        <w:t>is equal to 1.</w:t>
      </w:r>
    </w:p>
    <w:p w14:paraId="6C6BAD7D" w14:textId="77777777" w:rsidR="00D02449" w:rsidRPr="00692AB9" w:rsidRDefault="00D02449" w:rsidP="00D02449">
      <w:r w:rsidRPr="008D506E">
        <w:t xml:space="preserve">When </w:t>
      </w:r>
      <w:r>
        <w:t>frame_field_info</w:t>
      </w:r>
      <w:r w:rsidRPr="008D506E">
        <w:t xml:space="preserve">_present_flag is not present, its value </w:t>
      </w:r>
      <w:r>
        <w:t>is</w:t>
      </w:r>
      <w:r w:rsidRPr="008D506E">
        <w:t xml:space="preserve"> inferred </w:t>
      </w:r>
      <w:r>
        <w:t>as follows:</w:t>
      </w:r>
    </w:p>
    <w:p w14:paraId="79EB7E81" w14:textId="77777777" w:rsidR="00D02449" w:rsidRDefault="00D02449" w:rsidP="00D02449">
      <w:pPr>
        <w:tabs>
          <w:tab w:val="clear" w:pos="794"/>
          <w:tab w:val="left" w:pos="400"/>
        </w:tabs>
        <w:ind w:left="400" w:hanging="400"/>
      </w:pPr>
      <w:r w:rsidRPr="00943A5F">
        <w:t>–</w:t>
      </w:r>
      <w:r w:rsidRPr="00943A5F">
        <w:tab/>
      </w:r>
      <w:r>
        <w:t xml:space="preserve">If </w:t>
      </w:r>
      <w:r w:rsidRPr="005B4CD7">
        <w:rPr>
          <w:bCs/>
          <w:szCs w:val="22"/>
        </w:rPr>
        <w:t>general_progressive_source_flag</w:t>
      </w:r>
      <w:r w:rsidRPr="00D20A78">
        <w:rPr>
          <w:bCs/>
          <w:szCs w:val="22"/>
        </w:rPr>
        <w:t xml:space="preserve"> </w:t>
      </w:r>
      <w:r>
        <w:rPr>
          <w:bCs/>
          <w:szCs w:val="22"/>
        </w:rPr>
        <w:t>is equal to 1</w:t>
      </w:r>
      <w:r w:rsidRPr="005B4CD7">
        <w:rPr>
          <w:bCs/>
          <w:szCs w:val="22"/>
        </w:rPr>
        <w:t xml:space="preserve"> and general_interlaced_source_flag</w:t>
      </w:r>
      <w:r w:rsidRPr="00D20A78">
        <w:rPr>
          <w:bCs/>
          <w:szCs w:val="22"/>
        </w:rPr>
        <w:t xml:space="preserve"> </w:t>
      </w:r>
      <w:r>
        <w:rPr>
          <w:bCs/>
          <w:szCs w:val="22"/>
        </w:rPr>
        <w:t xml:space="preserve">is equal to 1, </w:t>
      </w:r>
      <w:r>
        <w:t>frame_field_info_present_flag is inferred to be equal to 1.</w:t>
      </w:r>
    </w:p>
    <w:p w14:paraId="5A6122DB" w14:textId="77777777" w:rsidR="00D02449" w:rsidRPr="00692AB9" w:rsidRDefault="00D02449" w:rsidP="00D02449">
      <w:pPr>
        <w:tabs>
          <w:tab w:val="clear" w:pos="794"/>
          <w:tab w:val="left" w:pos="400"/>
        </w:tabs>
        <w:ind w:left="400" w:hanging="400"/>
      </w:pPr>
      <w:r w:rsidRPr="00943A5F">
        <w:t>–</w:t>
      </w:r>
      <w:r w:rsidRPr="00943A5F">
        <w:tab/>
      </w:r>
      <w:r>
        <w:t xml:space="preserve">Otherwise, frame_field_info_present_flag is inferred </w:t>
      </w:r>
      <w:r w:rsidRPr="008D506E">
        <w:t>to be equal to 0.</w:t>
      </w:r>
    </w:p>
    <w:p w14:paraId="5B831F79" w14:textId="77777777" w:rsidR="00D02449" w:rsidRDefault="00D02449" w:rsidP="00D02449">
      <w:r w:rsidRPr="00461114">
        <w:rPr>
          <w:b/>
        </w:rPr>
        <w:t>default_display_window_flag</w:t>
      </w:r>
      <w:r>
        <w:t xml:space="preserve"> equal to 1 indicates that the default display window parameters follow next in the VUI. default_display_window_flag equal to 0 indicates that the default display window parameters are not present. The default display window parameters identify the area that is within the conformance cropping window and that is suggested to be displayed in the absence of any alternative indication (provided within the bitstream or by external means not specified in this Specification) of preferred display characteristics.</w:t>
      </w:r>
    </w:p>
    <w:p w14:paraId="505B3EB8" w14:textId="77777777" w:rsidR="00D02449" w:rsidRDefault="00D02449" w:rsidP="00D02449">
      <w:r w:rsidRPr="00461114">
        <w:rPr>
          <w:b/>
        </w:rPr>
        <w:t>def_disp_win_left_offset</w:t>
      </w:r>
      <w:r>
        <w:t xml:space="preserve">, </w:t>
      </w:r>
      <w:r w:rsidRPr="00461114">
        <w:rPr>
          <w:b/>
        </w:rPr>
        <w:t>def_disp_win_right_offset</w:t>
      </w:r>
      <w:r>
        <w:t xml:space="preserve">, </w:t>
      </w:r>
      <w:r w:rsidRPr="00461114">
        <w:rPr>
          <w:b/>
        </w:rPr>
        <w:t>def_disp_win_top_offset</w:t>
      </w:r>
      <w:r>
        <w:t xml:space="preserve">, and </w:t>
      </w:r>
      <w:r w:rsidRPr="00461114">
        <w:rPr>
          <w:b/>
        </w:rPr>
        <w:t>def_disp_win_bottom_offset</w:t>
      </w:r>
      <w:r>
        <w:t xml:space="preserve"> specify the samples of the pictures in the CVS that are within the default display window, in terms of a rectangular region specified in picture coordinates for display. When default_display_window_flag is equal to 0, the values of def_disp_win_left_offset, def_disp_win_right_offset, def_disp_win_top_offset, and def_disp_win_bottom_offset are inferred to be equal to 0.</w:t>
      </w:r>
    </w:p>
    <w:p w14:paraId="578209E9" w14:textId="77777777" w:rsidR="00D02449" w:rsidRDefault="00D02449" w:rsidP="00D02449">
      <w:r>
        <w:t>The following variables are derived from the default display window parameters:</w:t>
      </w:r>
    </w:p>
    <w:p w14:paraId="32C30D28" w14:textId="77777777" w:rsidR="00D02449" w:rsidRDefault="00D02449" w:rsidP="00D02449">
      <w:pPr>
        <w:pStyle w:val="Equation"/>
        <w:ind w:left="562"/>
        <w:rPr>
          <w:szCs w:val="20"/>
        </w:rPr>
      </w:pPr>
      <w:r w:rsidRPr="00692AB9">
        <w:rPr>
          <w:szCs w:val="20"/>
        </w:rPr>
        <w:t>leftOffset = conf_win_left_offset + def_disp_win_left_offset</w:t>
      </w:r>
      <w:r w:rsidRPr="00692AB9">
        <w:rPr>
          <w:szCs w:val="20"/>
        </w:rPr>
        <w:tab/>
      </w:r>
      <w:r w:rsidRPr="00592EC1">
        <w:rPr>
          <w:szCs w:val="20"/>
        </w:rPr>
        <w:t>(E</w:t>
      </w:r>
      <w:r w:rsidRPr="00592EC1">
        <w:rPr>
          <w:szCs w:val="20"/>
        </w:rPr>
        <w:noBreakHyphen/>
      </w:r>
      <w:r w:rsidRPr="00592EC1">
        <w:rPr>
          <w:szCs w:val="20"/>
        </w:rPr>
        <w:fldChar w:fldCharType="begin" w:fldLock="1"/>
      </w:r>
      <w:r w:rsidRPr="00592EC1">
        <w:rPr>
          <w:szCs w:val="20"/>
        </w:rPr>
        <w:instrText xml:space="preserve"> SEQ Equation \* ARABIC </w:instrText>
      </w:r>
      <w:r w:rsidRPr="00592EC1">
        <w:rPr>
          <w:szCs w:val="20"/>
        </w:rPr>
        <w:fldChar w:fldCharType="separate"/>
      </w:r>
      <w:r>
        <w:rPr>
          <w:szCs w:val="20"/>
        </w:rPr>
        <w:t>43</w:t>
      </w:r>
      <w:r w:rsidRPr="00592EC1">
        <w:rPr>
          <w:szCs w:val="20"/>
        </w:rPr>
        <w:fldChar w:fldCharType="end"/>
      </w:r>
      <w:r w:rsidRPr="00592EC1">
        <w:rPr>
          <w:szCs w:val="20"/>
        </w:rPr>
        <w:t>)</w:t>
      </w:r>
    </w:p>
    <w:p w14:paraId="7FDC8561" w14:textId="77777777" w:rsidR="00D02449" w:rsidRDefault="00D02449" w:rsidP="00D02449">
      <w:pPr>
        <w:pStyle w:val="Equation"/>
        <w:ind w:left="562"/>
        <w:rPr>
          <w:szCs w:val="20"/>
        </w:rPr>
      </w:pPr>
      <w:r w:rsidRPr="00692AB9">
        <w:rPr>
          <w:szCs w:val="20"/>
        </w:rPr>
        <w:t>rightOffset = conf_win_right_offset + def_disp_win_right_offset</w:t>
      </w:r>
      <w:r w:rsidRPr="00692AB9">
        <w:rPr>
          <w:szCs w:val="20"/>
        </w:rPr>
        <w:tab/>
      </w:r>
      <w:r w:rsidRPr="00592EC1">
        <w:rPr>
          <w:szCs w:val="20"/>
        </w:rPr>
        <w:t>(E</w:t>
      </w:r>
      <w:r w:rsidRPr="00592EC1">
        <w:rPr>
          <w:szCs w:val="20"/>
        </w:rPr>
        <w:noBreakHyphen/>
      </w:r>
      <w:r w:rsidRPr="00592EC1">
        <w:rPr>
          <w:szCs w:val="20"/>
        </w:rPr>
        <w:fldChar w:fldCharType="begin" w:fldLock="1"/>
      </w:r>
      <w:r w:rsidRPr="00592EC1">
        <w:rPr>
          <w:szCs w:val="20"/>
        </w:rPr>
        <w:instrText xml:space="preserve"> SEQ Equation \* ARABIC </w:instrText>
      </w:r>
      <w:r w:rsidRPr="00592EC1">
        <w:rPr>
          <w:szCs w:val="20"/>
        </w:rPr>
        <w:fldChar w:fldCharType="separate"/>
      </w:r>
      <w:r>
        <w:rPr>
          <w:szCs w:val="20"/>
        </w:rPr>
        <w:t>44</w:t>
      </w:r>
      <w:r w:rsidRPr="00592EC1">
        <w:rPr>
          <w:szCs w:val="20"/>
        </w:rPr>
        <w:fldChar w:fldCharType="end"/>
      </w:r>
      <w:r w:rsidRPr="00592EC1">
        <w:rPr>
          <w:szCs w:val="20"/>
        </w:rPr>
        <w:t>)</w:t>
      </w:r>
    </w:p>
    <w:p w14:paraId="49F5CFE0" w14:textId="77777777" w:rsidR="00D02449" w:rsidRDefault="00D02449" w:rsidP="00D02449">
      <w:pPr>
        <w:pStyle w:val="Equation"/>
        <w:ind w:left="562"/>
        <w:rPr>
          <w:szCs w:val="20"/>
        </w:rPr>
      </w:pPr>
      <w:r w:rsidRPr="00692AB9">
        <w:rPr>
          <w:szCs w:val="20"/>
        </w:rPr>
        <w:t>topOffset = conf_win_top_offset + def_disp_win_top_offset</w:t>
      </w:r>
      <w:r w:rsidRPr="00692AB9">
        <w:rPr>
          <w:szCs w:val="20"/>
        </w:rPr>
        <w:tab/>
      </w:r>
      <w:r w:rsidRPr="00592EC1">
        <w:rPr>
          <w:szCs w:val="20"/>
        </w:rPr>
        <w:t>(E</w:t>
      </w:r>
      <w:r w:rsidRPr="00592EC1">
        <w:rPr>
          <w:szCs w:val="20"/>
        </w:rPr>
        <w:noBreakHyphen/>
      </w:r>
      <w:r w:rsidRPr="00592EC1">
        <w:rPr>
          <w:szCs w:val="20"/>
        </w:rPr>
        <w:fldChar w:fldCharType="begin" w:fldLock="1"/>
      </w:r>
      <w:r w:rsidRPr="00592EC1">
        <w:rPr>
          <w:szCs w:val="20"/>
        </w:rPr>
        <w:instrText xml:space="preserve"> SEQ Equation \* ARABIC </w:instrText>
      </w:r>
      <w:r w:rsidRPr="00592EC1">
        <w:rPr>
          <w:szCs w:val="20"/>
        </w:rPr>
        <w:fldChar w:fldCharType="separate"/>
      </w:r>
      <w:r>
        <w:rPr>
          <w:szCs w:val="20"/>
        </w:rPr>
        <w:t>45</w:t>
      </w:r>
      <w:r w:rsidRPr="00592EC1">
        <w:rPr>
          <w:szCs w:val="20"/>
        </w:rPr>
        <w:fldChar w:fldCharType="end"/>
      </w:r>
      <w:r w:rsidRPr="00592EC1">
        <w:rPr>
          <w:szCs w:val="20"/>
        </w:rPr>
        <w:t>)</w:t>
      </w:r>
    </w:p>
    <w:p w14:paraId="7634A51B" w14:textId="77777777" w:rsidR="00D02449" w:rsidRPr="00692AB9" w:rsidRDefault="00D02449" w:rsidP="00D02449">
      <w:pPr>
        <w:pStyle w:val="Equation"/>
        <w:ind w:left="562"/>
        <w:rPr>
          <w:szCs w:val="20"/>
        </w:rPr>
      </w:pPr>
      <w:r w:rsidRPr="00692AB9">
        <w:rPr>
          <w:szCs w:val="20"/>
        </w:rPr>
        <w:t>bottomOffset = conf_win_bottom_offset + def_disp_win_bottom_offset</w:t>
      </w:r>
      <w:r w:rsidRPr="00692AB9">
        <w:rPr>
          <w:szCs w:val="20"/>
        </w:rPr>
        <w:tab/>
      </w:r>
      <w:r w:rsidRPr="00592EC1">
        <w:rPr>
          <w:szCs w:val="20"/>
        </w:rPr>
        <w:t>(E</w:t>
      </w:r>
      <w:r w:rsidRPr="00592EC1">
        <w:rPr>
          <w:szCs w:val="20"/>
        </w:rPr>
        <w:noBreakHyphen/>
      </w:r>
      <w:r w:rsidRPr="00592EC1">
        <w:rPr>
          <w:szCs w:val="20"/>
        </w:rPr>
        <w:fldChar w:fldCharType="begin" w:fldLock="1"/>
      </w:r>
      <w:r w:rsidRPr="00592EC1">
        <w:rPr>
          <w:szCs w:val="20"/>
        </w:rPr>
        <w:instrText xml:space="preserve"> SEQ Equation \* ARABIC </w:instrText>
      </w:r>
      <w:r w:rsidRPr="00592EC1">
        <w:rPr>
          <w:szCs w:val="20"/>
        </w:rPr>
        <w:fldChar w:fldCharType="separate"/>
      </w:r>
      <w:r>
        <w:rPr>
          <w:szCs w:val="20"/>
        </w:rPr>
        <w:t>46</w:t>
      </w:r>
      <w:r w:rsidRPr="00592EC1">
        <w:rPr>
          <w:szCs w:val="20"/>
        </w:rPr>
        <w:fldChar w:fldCharType="end"/>
      </w:r>
      <w:r w:rsidRPr="00592EC1">
        <w:rPr>
          <w:szCs w:val="20"/>
        </w:rPr>
        <w:t>)</w:t>
      </w:r>
    </w:p>
    <w:p w14:paraId="5CAEE9C1" w14:textId="77777777" w:rsidR="00D02449" w:rsidRDefault="00D02449" w:rsidP="00D02449">
      <w:r>
        <w:t>The default display window contains the luma samples with horizontal picture coordinates from SubWidthC * leftOffset to pic_width_in_luma_samples − ( SubWidthC * rightOffset + 1 ) and vertical picture coordinates from SubHeightC * topOffset to pic_height_in_luma_samples − ( SubHeightC * bottomOffset + 1 ), inclusive.</w:t>
      </w:r>
    </w:p>
    <w:p w14:paraId="3D4A6F26" w14:textId="77777777" w:rsidR="00D02449" w:rsidRDefault="00D02449" w:rsidP="00D02449">
      <w:pPr>
        <w:spacing w:before="120"/>
      </w:pPr>
      <w:r>
        <w:t>The value of SubWidthC</w:t>
      </w:r>
      <w:r w:rsidRPr="00943A5F">
        <w:t> *</w:t>
      </w:r>
      <w:r>
        <w:t> ( </w:t>
      </w:r>
      <w:r w:rsidRPr="00692AB9">
        <w:t>leftOffset</w:t>
      </w:r>
      <w:r>
        <w:t> </w:t>
      </w:r>
      <w:r w:rsidRPr="00C4382C">
        <w:t>+</w:t>
      </w:r>
      <w:r>
        <w:t> rightO</w:t>
      </w:r>
      <w:r w:rsidRPr="00C4382C">
        <w:t>ffset</w:t>
      </w:r>
      <w:r>
        <w:t> )</w:t>
      </w:r>
      <w:r w:rsidRPr="00C4382C">
        <w:t xml:space="preserve"> shall be less than pic_width_in_luma_samples</w:t>
      </w:r>
      <w:r>
        <w:t>, and the value of SubHeightC</w:t>
      </w:r>
      <w:r w:rsidRPr="00943A5F">
        <w:t> *</w:t>
      </w:r>
      <w:r>
        <w:t> ( topOffset </w:t>
      </w:r>
      <w:r w:rsidRPr="00C4382C">
        <w:t>+</w:t>
      </w:r>
      <w:r>
        <w:t> bottomO</w:t>
      </w:r>
      <w:r w:rsidRPr="00C4382C">
        <w:t>ffset</w:t>
      </w:r>
      <w:r>
        <w:t> )</w:t>
      </w:r>
      <w:r w:rsidRPr="00C4382C">
        <w:t xml:space="preserve"> shall be less than pic_</w:t>
      </w:r>
      <w:r>
        <w:t>height</w:t>
      </w:r>
      <w:r w:rsidRPr="00C4382C">
        <w:t>_in_luma_samples.</w:t>
      </w:r>
    </w:p>
    <w:p w14:paraId="6B96DD11" w14:textId="77777777" w:rsidR="00D02449" w:rsidRPr="00461114" w:rsidRDefault="00D02449" w:rsidP="00D02449">
      <w:r>
        <w:t>When ChromaArrayType is not equal to 0, the corresponding specified samples of the two chroma arrays are the samples having picture coordinates ( x / SubWidthC, y / SubHeightC ), where ( x, y ) are the picture coordinates of the specified luma samples.</w:t>
      </w:r>
    </w:p>
    <w:p w14:paraId="15ABD455" w14:textId="77777777" w:rsidR="00D02449" w:rsidRPr="00943A5F" w:rsidRDefault="00D02449" w:rsidP="00D02449">
      <w:r>
        <w:rPr>
          <w:b/>
        </w:rPr>
        <w:t>vui_</w:t>
      </w:r>
      <w:r w:rsidRPr="00943A5F">
        <w:rPr>
          <w:b/>
        </w:rPr>
        <w:t>timing_info_present_flag</w:t>
      </w:r>
      <w:r w:rsidRPr="00943A5F">
        <w:t xml:space="preserve"> equal to 1 specifies that </w:t>
      </w:r>
      <w:r>
        <w:t>vui_</w:t>
      </w:r>
      <w:r w:rsidRPr="00943A5F">
        <w:t>num_units_in_tick</w:t>
      </w:r>
      <w:r>
        <w:t>,</w:t>
      </w:r>
      <w:r w:rsidRPr="00943A5F">
        <w:t xml:space="preserve"> </w:t>
      </w:r>
      <w:r>
        <w:t>vui_</w:t>
      </w:r>
      <w:r w:rsidRPr="00943A5F">
        <w:t>time_scale</w:t>
      </w:r>
      <w:r>
        <w:t>,</w:t>
      </w:r>
      <w:r w:rsidRPr="00943A5F">
        <w:t xml:space="preserve"> </w:t>
      </w:r>
      <w:r>
        <w:t>vui_poc_</w:t>
      </w:r>
      <w:r w:rsidRPr="00AD0B8F">
        <w:rPr>
          <w:bCs/>
        </w:rPr>
        <w:t>proportional_to_timing_flag</w:t>
      </w:r>
      <w:r>
        <w:rPr>
          <w:bCs/>
        </w:rPr>
        <w:t>, and vui_</w:t>
      </w:r>
      <w:r w:rsidRPr="00943A5F">
        <w:rPr>
          <w:bCs/>
        </w:rPr>
        <w:t>hrd_parameters_present_flag</w:t>
      </w:r>
      <w:r w:rsidRPr="00AD0B8F">
        <w:rPr>
          <w:bCs/>
        </w:rPr>
        <w:t xml:space="preserve"> </w:t>
      </w:r>
      <w:r w:rsidRPr="00943A5F">
        <w:t xml:space="preserve">are present in the vui_parameters( ) syntax structure. </w:t>
      </w:r>
      <w:r>
        <w:t>vui_</w:t>
      </w:r>
      <w:r w:rsidRPr="00943A5F">
        <w:t xml:space="preserve">timing_info_present_flag equal to 0 specifies that </w:t>
      </w:r>
      <w:r>
        <w:t>vui_</w:t>
      </w:r>
      <w:r w:rsidRPr="00943A5F">
        <w:t>num_units_in_tick</w:t>
      </w:r>
      <w:r>
        <w:t>,</w:t>
      </w:r>
      <w:r w:rsidRPr="00943A5F">
        <w:t xml:space="preserve"> </w:t>
      </w:r>
      <w:r>
        <w:t>vui_</w:t>
      </w:r>
      <w:r w:rsidRPr="00943A5F">
        <w:t>time_scale</w:t>
      </w:r>
      <w:r>
        <w:t>,</w:t>
      </w:r>
      <w:r w:rsidRPr="00943A5F">
        <w:t xml:space="preserve"> </w:t>
      </w:r>
      <w:r>
        <w:t>vui_poc_</w:t>
      </w:r>
      <w:r w:rsidRPr="00AD0B8F">
        <w:rPr>
          <w:bCs/>
        </w:rPr>
        <w:t>proportional_to_timing_flag</w:t>
      </w:r>
      <w:r>
        <w:rPr>
          <w:bCs/>
        </w:rPr>
        <w:t>, and vui_</w:t>
      </w:r>
      <w:r w:rsidRPr="00943A5F">
        <w:rPr>
          <w:bCs/>
        </w:rPr>
        <w:t>hrd_parameters_present_flag</w:t>
      </w:r>
      <w:r w:rsidRPr="00AD0B8F">
        <w:rPr>
          <w:bCs/>
        </w:rPr>
        <w:t xml:space="preserve"> </w:t>
      </w:r>
      <w:r w:rsidRPr="00943A5F">
        <w:t>are not present in the vui_parameters( ) syntax structure.</w:t>
      </w:r>
    </w:p>
    <w:p w14:paraId="7BFD7DCB" w14:textId="77777777" w:rsidR="00D02449" w:rsidRDefault="00D02449" w:rsidP="00D02449">
      <w:r>
        <w:rPr>
          <w:b/>
        </w:rPr>
        <w:t>vui_</w:t>
      </w:r>
      <w:r w:rsidRPr="00943A5F">
        <w:rPr>
          <w:b/>
        </w:rPr>
        <w:t>num_units_in_tick</w:t>
      </w:r>
      <w:r w:rsidRPr="00943A5F">
        <w:t xml:space="preserve"> is the number of time units of a clock operating at the frequency </w:t>
      </w:r>
      <w:r>
        <w:t>vui_</w:t>
      </w:r>
      <w:r w:rsidRPr="00943A5F">
        <w:t xml:space="preserve">time_scale Hz that corresponds to one increment (called a clock tick) of a clock tick counter. </w:t>
      </w:r>
      <w:r>
        <w:t>vui_</w:t>
      </w:r>
      <w:r w:rsidRPr="00943A5F">
        <w:t>num_units_in_tick shall be greater than 0. A clock tick</w:t>
      </w:r>
      <w:r>
        <w:t>, in units of seconds,</w:t>
      </w:r>
      <w:r w:rsidRPr="00943A5F">
        <w:t xml:space="preserve"> </w:t>
      </w:r>
      <w:r>
        <w:t>is equal to the quotient of vui_num_units_in_tick divided by vui_time_scale</w:t>
      </w:r>
      <w:r w:rsidRPr="00943A5F">
        <w:t xml:space="preserve">. For example, when the picture rate of a video signal is 25 Hz, </w:t>
      </w:r>
      <w:r>
        <w:t>vui_</w:t>
      </w:r>
      <w:r w:rsidRPr="00943A5F">
        <w:t xml:space="preserve">time_scale may be equal to 27 000 000 and </w:t>
      </w:r>
      <w:r>
        <w:t>vui_</w:t>
      </w:r>
      <w:r w:rsidRPr="00943A5F">
        <w:t>num_units_in_tick may be equal to 1 080 000</w:t>
      </w:r>
      <w:r>
        <w:t>, and consequently a clock tick may be equal to 0.04 seconds</w:t>
      </w:r>
      <w:r w:rsidRPr="00943A5F">
        <w:t>.</w:t>
      </w:r>
    </w:p>
    <w:p w14:paraId="46CFC86F" w14:textId="77777777" w:rsidR="00D02449" w:rsidRPr="00943A5F" w:rsidRDefault="00D02449" w:rsidP="00D02449">
      <w:r>
        <w:t>When vps_num_units_in_tick is present in the VPS referred to by the SPS, vui_num_units_in_tick, when present, shall be equal to vps_num_units_in_tick.</w:t>
      </w:r>
    </w:p>
    <w:p w14:paraId="2C49358C" w14:textId="77777777" w:rsidR="00D02449" w:rsidRPr="00943A5F" w:rsidRDefault="00D02449" w:rsidP="00D02449">
      <w:r>
        <w:rPr>
          <w:b/>
        </w:rPr>
        <w:t>vui_</w:t>
      </w:r>
      <w:r w:rsidRPr="00943A5F">
        <w:rPr>
          <w:b/>
        </w:rPr>
        <w:t>time_scale</w:t>
      </w:r>
      <w:r w:rsidRPr="00943A5F">
        <w:t xml:space="preserve"> is the number of time units that pass in one second. For example, a time coordinate system that measures time using a 27 MHz clock has a </w:t>
      </w:r>
      <w:r>
        <w:t>vui_</w:t>
      </w:r>
      <w:r w:rsidRPr="00943A5F">
        <w:t xml:space="preserve">time_scale of 27 000 000. </w:t>
      </w:r>
      <w:r>
        <w:t>The value of vui_</w:t>
      </w:r>
      <w:r w:rsidRPr="00943A5F">
        <w:t>time_scale shall be greater than 0.</w:t>
      </w:r>
    </w:p>
    <w:p w14:paraId="0F9812EE" w14:textId="77777777" w:rsidR="00D02449" w:rsidRDefault="00D02449" w:rsidP="00D02449">
      <w:r>
        <w:t>When vps_time_scale is present in the VPS referred to by the SPS, vui_time_scale, when present, shall be equal to vps_time_scale.</w:t>
      </w:r>
    </w:p>
    <w:p w14:paraId="581AEA7C" w14:textId="77777777" w:rsidR="00D02449" w:rsidRDefault="00D02449" w:rsidP="00D02449">
      <w:r>
        <w:rPr>
          <w:b/>
        </w:rPr>
        <w:t>vui_</w:t>
      </w:r>
      <w:r w:rsidRPr="00AD0B8F">
        <w:rPr>
          <w:b/>
        </w:rPr>
        <w:t>poc_proportional_to_timing_flag</w:t>
      </w:r>
      <w:r>
        <w:t xml:space="preserve"> equal to 1 indicates that the picture order count value for each picture in the CVS that is not the first picture in the CVS, in decoding order, is proportional to the output time of the picture relative to the output time of the first picture in the CVS. vui_poc_proportional_to_timing_flag equal to 0 indicates that the picture order count value for each picture in the CVS that is not the first picture in the CVS, in decoding order, may or may not be proportional to the output time of the picture relative to the output time of the first picture in the CVS.</w:t>
      </w:r>
    </w:p>
    <w:p w14:paraId="1BA26F77" w14:textId="77777777" w:rsidR="00D02449" w:rsidRDefault="00D02449" w:rsidP="00D02449">
      <w:r>
        <w:t>When vps_poc_proportional_to_timing_flag is present in the VPS referred to by the SPS and the value is equal to 1, vui_poc_proportional_to_timing_flag, when present, shall be equal to 1.</w:t>
      </w:r>
    </w:p>
    <w:p w14:paraId="419AE898" w14:textId="77777777" w:rsidR="00D02449" w:rsidRPr="00943A5F" w:rsidRDefault="00D02449" w:rsidP="00D02449">
      <w:r>
        <w:rPr>
          <w:b/>
        </w:rPr>
        <w:t>vui_</w:t>
      </w:r>
      <w:r w:rsidRPr="00AD0B8F">
        <w:rPr>
          <w:b/>
        </w:rPr>
        <w:t>num_ticks_poc_diff_one_minus1</w:t>
      </w:r>
      <w:r>
        <w:t xml:space="preserve"> plus 1 specifies the number of clock ticks corresponding to a difference of picture order count values equal to 1. The value of vui_</w:t>
      </w:r>
      <w:r w:rsidRPr="00A5182A">
        <w:t>num_ticks_poc_diff_one_minus1</w:t>
      </w:r>
      <w:r>
        <w:t xml:space="preserve"> shall be in the range of 0</w:t>
      </w:r>
      <w:r w:rsidRPr="00052A8C">
        <w:t xml:space="preserve"> </w:t>
      </w:r>
      <w:r>
        <w:t>to 2</w:t>
      </w:r>
      <w:r w:rsidRPr="00A94ED6">
        <w:rPr>
          <w:vertAlign w:val="superscript"/>
        </w:rPr>
        <w:t>32</w:t>
      </w:r>
      <w:r>
        <w:t> − 2, inclusive.</w:t>
      </w:r>
    </w:p>
    <w:p w14:paraId="6ED9EA2E" w14:textId="77777777" w:rsidR="00D02449" w:rsidRDefault="00D02449" w:rsidP="00D02449">
      <w:r>
        <w:t>When vps_</w:t>
      </w:r>
      <w:r w:rsidRPr="00A5182A">
        <w:t>num_ticks_poc_diff_one_minus1</w:t>
      </w:r>
      <w:r>
        <w:t xml:space="preserve"> is present in the VPS referred to by the SPS, vui_</w:t>
      </w:r>
      <w:r w:rsidRPr="00A5182A">
        <w:t>num_ticks_poc_diff_one_minus1</w:t>
      </w:r>
      <w:r>
        <w:t>, when present, shall be equal to sps_</w:t>
      </w:r>
      <w:r w:rsidRPr="00A5182A">
        <w:t>num_ticks_poc_diff_one_minus1</w:t>
      </w:r>
      <w:r>
        <w:t>.</w:t>
      </w:r>
    </w:p>
    <w:p w14:paraId="38F9D42F" w14:textId="77777777" w:rsidR="00D02449" w:rsidRDefault="00D02449" w:rsidP="00D02449">
      <w:r>
        <w:rPr>
          <w:b/>
        </w:rPr>
        <w:t>vui_</w:t>
      </w:r>
      <w:r w:rsidRPr="00943A5F">
        <w:rPr>
          <w:b/>
        </w:rPr>
        <w:t>hrd_parameters_present_flag</w:t>
      </w:r>
      <w:r w:rsidRPr="00943A5F">
        <w:t xml:space="preserve"> equal to 1 specifies that the syntax structure hrd_parameters( ) is present in the vui_parameters( ) syntax structu</w:t>
      </w:r>
      <w:r>
        <w:t>r</w:t>
      </w:r>
      <w:r w:rsidRPr="00943A5F">
        <w:t xml:space="preserve">e. </w:t>
      </w:r>
      <w:r>
        <w:t>vui_</w:t>
      </w:r>
      <w:r w:rsidRPr="00943A5F">
        <w:t>hrd_parameters_present_flag equal to 0 specifies that the syntax structure hrd_parameters( ) is not present in the vui_parameters(</w:t>
      </w:r>
      <w:r>
        <w:t> </w:t>
      </w:r>
      <w:r w:rsidRPr="00943A5F">
        <w:t>) syntax structu</w:t>
      </w:r>
      <w:r>
        <w:t>r</w:t>
      </w:r>
      <w:r w:rsidRPr="00943A5F">
        <w:t>e.</w:t>
      </w:r>
    </w:p>
    <w:p w14:paraId="634DD116" w14:textId="77777777" w:rsidR="00D02449" w:rsidRPr="00943A5F" w:rsidRDefault="00D02449" w:rsidP="00D02449">
      <w:r w:rsidRPr="00943A5F">
        <w:rPr>
          <w:b/>
          <w:bCs/>
        </w:rPr>
        <w:t>bitstream_restriction_flag</w:t>
      </w:r>
      <w:r w:rsidRPr="00943A5F">
        <w:t xml:space="preserve"> equal to</w:t>
      </w:r>
      <w:r>
        <w:t xml:space="preserve"> </w:t>
      </w:r>
      <w:r w:rsidRPr="00943A5F">
        <w:t xml:space="preserve">1, specifies that the bitstream restriction parameters </w:t>
      </w:r>
      <w:r>
        <w:t xml:space="preserve">for the CVS </w:t>
      </w:r>
      <w:r w:rsidRPr="00943A5F">
        <w:t>are present. bitstream_restriction_flag equal to</w:t>
      </w:r>
      <w:r>
        <w:t xml:space="preserve"> </w:t>
      </w:r>
      <w:r w:rsidRPr="00943A5F">
        <w:t xml:space="preserve">0, specifies that the bitstream restriction parameters </w:t>
      </w:r>
      <w:r>
        <w:t xml:space="preserve">for the CVS </w:t>
      </w:r>
      <w:r w:rsidRPr="00943A5F">
        <w:t>are not present.</w:t>
      </w:r>
    </w:p>
    <w:p w14:paraId="3B5B13CE" w14:textId="77777777" w:rsidR="00D02449" w:rsidRPr="00943A5F" w:rsidRDefault="00D02449" w:rsidP="00D02449">
      <w:r w:rsidRPr="00943A5F">
        <w:rPr>
          <w:b/>
        </w:rPr>
        <w:t>tiles_fixed_structure_flag</w:t>
      </w:r>
      <w:r w:rsidRPr="00943A5F">
        <w:t xml:space="preserve"> equal to 1 indicates that each </w:t>
      </w:r>
      <w:r>
        <w:t>PPS</w:t>
      </w:r>
      <w:r w:rsidRPr="00943A5F">
        <w:t xml:space="preserve"> that is active in the </w:t>
      </w:r>
      <w:r>
        <w:t>CVS</w:t>
      </w:r>
      <w:r w:rsidRPr="00943A5F">
        <w:t xml:space="preserve"> has the same value of the syntax elements num_tile_columns_minus1, num_tile_rows_minus1, uniform_spacing_flag, column_width</w:t>
      </w:r>
      <w:r>
        <w:t>_minus1</w:t>
      </w:r>
      <w:r w:rsidRPr="00943A5F">
        <w:t>[ i ], row_height</w:t>
      </w:r>
      <w:r>
        <w:t>_minus1</w:t>
      </w:r>
      <w:r w:rsidRPr="00943A5F">
        <w:t>[ i ] and loop_filter_across_tiles_enabled_flag, when present. tiles_fixed_structure_flag equal to</w:t>
      </w:r>
      <w:r>
        <w:t xml:space="preserve"> </w:t>
      </w:r>
      <w:r w:rsidRPr="00943A5F">
        <w:t xml:space="preserve">0 indicates that tiles syntax elements in different </w:t>
      </w:r>
      <w:r>
        <w:t>PPS</w:t>
      </w:r>
      <w:r w:rsidRPr="00943A5F">
        <w:t>s may or may not have the same value. When the tiles_fixed_structure_flag syntax element is not present, it is inferred to be equal to</w:t>
      </w:r>
      <w:r>
        <w:t xml:space="preserve"> </w:t>
      </w:r>
      <w:r w:rsidRPr="00943A5F">
        <w:t>0.</w:t>
      </w:r>
    </w:p>
    <w:p w14:paraId="3013A55F" w14:textId="77777777" w:rsidR="00D02449" w:rsidRPr="00943A5F" w:rsidRDefault="00D02449" w:rsidP="00D02449">
      <w:pPr>
        <w:pStyle w:val="Note1"/>
        <w:rPr>
          <w:b/>
          <w:bCs/>
        </w:rPr>
      </w:pPr>
      <w:r w:rsidRPr="00943A5F">
        <w:t>NOTE </w:t>
      </w:r>
      <w:r w:rsidR="00C77764">
        <w:fldChar w:fldCharType="begin" w:fldLock="1"/>
      </w:r>
      <w:r w:rsidR="00C77764">
        <w:instrText xml:space="preserve"> SEQ NoteCounter \* MERGEFORMAT </w:instrText>
      </w:r>
      <w:r w:rsidR="00C77764">
        <w:fldChar w:fldCharType="separate"/>
      </w:r>
      <w:r>
        <w:t>11</w:t>
      </w:r>
      <w:r w:rsidR="00C77764">
        <w:fldChar w:fldCharType="end"/>
      </w:r>
      <w:r w:rsidRPr="00943A5F">
        <w:t> – The signalling of tiles_fixed_structure_flag equal to</w:t>
      </w:r>
      <w:r>
        <w:t xml:space="preserve"> </w:t>
      </w:r>
      <w:r w:rsidRPr="00943A5F">
        <w:t xml:space="preserve">1 is a guarantee to a decoder that each picture in the </w:t>
      </w:r>
      <w:r>
        <w:t>CVS</w:t>
      </w:r>
      <w:r w:rsidRPr="00943A5F">
        <w:t xml:space="preserve"> has the same number of tiles distributed in the same way which might be useful for workload allocation in the case of multi-threaded decoding.</w:t>
      </w:r>
    </w:p>
    <w:p w14:paraId="7CBBF7B0" w14:textId="77777777" w:rsidR="00D02449" w:rsidRPr="00943A5F" w:rsidRDefault="00D02449" w:rsidP="00D02449">
      <w:r w:rsidRPr="00943A5F">
        <w:rPr>
          <w:b/>
          <w:bCs/>
        </w:rPr>
        <w:t>motion_vectors_over_pic_boundaries_flag</w:t>
      </w:r>
      <w:r w:rsidRPr="00943A5F">
        <w:t xml:space="preserve"> equal to 0 indicates that no sample outside the picture boundaries and no sample at a fractional sample position for which the sample value is derived using one or more samples outside the picture boundaries is used for inter prediction of any sample. motion_vectors_over_pic_boundaries_flag equal to 1 indicates that one or more samples outside </w:t>
      </w:r>
      <w:r>
        <w:t xml:space="preserve">the </w:t>
      </w:r>
      <w:r w:rsidRPr="00943A5F">
        <w:t>picture boundaries may be used in inter prediction. When the motion_vectors_over_pic_boundaries_flag syntax element is not present, motion_vectors_over_pic_boundaries_flag value is inferred to be equal to</w:t>
      </w:r>
      <w:r>
        <w:t xml:space="preserve"> </w:t>
      </w:r>
      <w:r w:rsidRPr="00943A5F">
        <w:t>1.</w:t>
      </w:r>
    </w:p>
    <w:p w14:paraId="521A1465" w14:textId="77777777" w:rsidR="00D02449" w:rsidRPr="00943A5F" w:rsidRDefault="00D02449" w:rsidP="00D02449">
      <w:r w:rsidRPr="00943A5F">
        <w:rPr>
          <w:b/>
          <w:bCs/>
        </w:rPr>
        <w:t>restricted_ref_pic_lists_flag</w:t>
      </w:r>
      <w:r w:rsidRPr="00943A5F">
        <w:t xml:space="preserve"> equal to 1 indicates that all P and B slices (</w:t>
      </w:r>
      <w:r>
        <w:t>when</w:t>
      </w:r>
      <w:r w:rsidRPr="00943A5F">
        <w:t xml:space="preserve"> present) that belong to the same picture have an identical reference picture list 0, and that all B slices (</w:t>
      </w:r>
      <w:r>
        <w:t>when</w:t>
      </w:r>
      <w:r w:rsidRPr="00943A5F">
        <w:t xml:space="preserve"> present) that belong to the same picture have an identical reference picture list 1.</w:t>
      </w:r>
    </w:p>
    <w:p w14:paraId="4D8D5177" w14:textId="77777777" w:rsidR="00D02449" w:rsidRDefault="00D02449" w:rsidP="00D02449">
      <w:r w:rsidRPr="008858F1">
        <w:rPr>
          <w:b/>
          <w:bCs/>
        </w:rPr>
        <w:t>min_spatial_segmentation_idc</w:t>
      </w:r>
      <w:r>
        <w:t xml:space="preserve">, when not equal to 0, establishes a bound on </w:t>
      </w:r>
      <w:r w:rsidRPr="008858F1">
        <w:t xml:space="preserve">the maximum </w:t>
      </w:r>
      <w:r>
        <w:t xml:space="preserve">possible </w:t>
      </w:r>
      <w:r w:rsidRPr="008858F1">
        <w:t xml:space="preserve">size of </w:t>
      </w:r>
      <w:r>
        <w:t>distinct</w:t>
      </w:r>
      <w:r w:rsidRPr="008858F1">
        <w:t xml:space="preserve"> </w:t>
      </w:r>
      <w:r>
        <w:t xml:space="preserve">coded </w:t>
      </w:r>
      <w:r w:rsidRPr="008858F1">
        <w:t>spa</w:t>
      </w:r>
      <w:r>
        <w:t>tial segmentation regions in the pictures of</w:t>
      </w:r>
      <w:r w:rsidRPr="008858F1">
        <w:t xml:space="preserve"> the </w:t>
      </w:r>
      <w:r>
        <w:t>CVS</w:t>
      </w:r>
      <w:r w:rsidRPr="008858F1">
        <w:t>. When min_spatial_segmentation_idc is not present, it is inferred to be equal to 0.</w:t>
      </w:r>
      <w:r w:rsidRPr="004D1EEE">
        <w:t xml:space="preserve"> The value of min_spatial_segmentation_idc shall be in the range of 0 to 4095, inclusive.</w:t>
      </w:r>
    </w:p>
    <w:p w14:paraId="417B15DA" w14:textId="77777777" w:rsidR="00D02449" w:rsidRPr="008858F1" w:rsidRDefault="00D02449" w:rsidP="00D02449">
      <w:pPr>
        <w:overflowPunct/>
        <w:autoSpaceDE/>
        <w:autoSpaceDN/>
        <w:adjustRightInd/>
        <w:textAlignment w:val="auto"/>
        <w:rPr>
          <w:sz w:val="24"/>
          <w:szCs w:val="24"/>
        </w:rPr>
      </w:pPr>
      <w:r w:rsidRPr="008858F1">
        <w:t xml:space="preserve">The variable </w:t>
      </w:r>
      <w:r>
        <w:t>minSpatialSegmentation</w:t>
      </w:r>
      <w:r w:rsidRPr="008858F1">
        <w:t xml:space="preserve"> is </w:t>
      </w:r>
      <w:r>
        <w:t xml:space="preserve">derived from </w:t>
      </w:r>
      <w:r w:rsidRPr="00C57F31">
        <w:t>min_spatial_segmentation_idc</w:t>
      </w:r>
      <w:r>
        <w:t xml:space="preserve"> as follows:</w:t>
      </w:r>
    </w:p>
    <w:p w14:paraId="2A021AF2" w14:textId="77777777" w:rsidR="00D02449" w:rsidRPr="00B31037" w:rsidRDefault="00D02449" w:rsidP="00D02449">
      <w:pPr>
        <w:pStyle w:val="Equation"/>
        <w:ind w:left="562"/>
        <w:rPr>
          <w:szCs w:val="20"/>
        </w:rPr>
      </w:pPr>
      <w:r>
        <w:rPr>
          <w:szCs w:val="20"/>
        </w:rPr>
        <w:t>minSpatialSegmentationTimes4 = min_spatial_segmentation_idc + 4</w:t>
      </w:r>
      <w:r w:rsidRPr="00B31037">
        <w:rPr>
          <w:szCs w:val="20"/>
        </w:rPr>
        <w:tab/>
        <w:t>(E</w:t>
      </w:r>
      <w:r w:rsidRPr="00B31037">
        <w:rPr>
          <w:szCs w:val="20"/>
        </w:rPr>
        <w:noBreakHyphen/>
      </w:r>
      <w:r w:rsidRPr="00277B62">
        <w:rPr>
          <w:szCs w:val="20"/>
        </w:rPr>
        <w:fldChar w:fldCharType="begin" w:fldLock="1"/>
      </w:r>
      <w:r w:rsidRPr="00B31037">
        <w:rPr>
          <w:szCs w:val="20"/>
        </w:rPr>
        <w:instrText xml:space="preserve"> SEQ Equation \* ARABIC </w:instrText>
      </w:r>
      <w:r w:rsidRPr="00277B62">
        <w:rPr>
          <w:szCs w:val="20"/>
        </w:rPr>
        <w:fldChar w:fldCharType="separate"/>
      </w:r>
      <w:r>
        <w:rPr>
          <w:szCs w:val="20"/>
        </w:rPr>
        <w:t>47</w:t>
      </w:r>
      <w:r w:rsidRPr="00277B62">
        <w:rPr>
          <w:szCs w:val="20"/>
        </w:rPr>
        <w:fldChar w:fldCharType="end"/>
      </w:r>
      <w:r w:rsidRPr="00277B62">
        <w:rPr>
          <w:szCs w:val="20"/>
        </w:rPr>
        <w:t>)</w:t>
      </w:r>
    </w:p>
    <w:p w14:paraId="2DD08C15" w14:textId="77777777" w:rsidR="00D02449" w:rsidRPr="008858F1" w:rsidRDefault="00D02449" w:rsidP="00D02449">
      <w:r w:rsidRPr="008858F1">
        <w:t>A slice is said to c</w:t>
      </w:r>
      <w:r>
        <w:t>ontain a specific luma sample when</w:t>
      </w:r>
      <w:r w:rsidRPr="008858F1">
        <w:t xml:space="preserve"> the coding block that contains the luma sample is contained in the slice. Correspondingly, a tile is said to c</w:t>
      </w:r>
      <w:r>
        <w:t>ontain a specific luma sample when</w:t>
      </w:r>
      <w:r w:rsidRPr="008858F1">
        <w:t xml:space="preserve"> the coding block that contains the luma sample is contained in the tile.</w:t>
      </w:r>
    </w:p>
    <w:p w14:paraId="349AD720" w14:textId="77777777" w:rsidR="00D02449" w:rsidRPr="008858F1" w:rsidRDefault="00D02449" w:rsidP="00D02449">
      <w:r w:rsidRPr="008858F1">
        <w:t>Depending on the value of min_spatial_segmentation_idc, the following applies:</w:t>
      </w:r>
    </w:p>
    <w:p w14:paraId="333BA3C5" w14:textId="77777777" w:rsidR="00D02449" w:rsidRPr="008858F1" w:rsidRDefault="00D02449" w:rsidP="00D02449">
      <w:pPr>
        <w:ind w:left="360" w:hanging="360"/>
      </w:pPr>
      <w:r w:rsidRPr="008858F1">
        <w:t>–</w:t>
      </w:r>
      <w:r w:rsidRPr="008858F1">
        <w:tab/>
        <w:t>If min_spatial_segmentation_idc is equal to 0, no limit on the maximum size of spatial segments is indicated.</w:t>
      </w:r>
    </w:p>
    <w:p w14:paraId="12067870" w14:textId="77777777" w:rsidR="00D02449" w:rsidRPr="008858F1" w:rsidRDefault="00D02449" w:rsidP="00D02449">
      <w:pPr>
        <w:ind w:left="360" w:hanging="360"/>
      </w:pPr>
      <w:r w:rsidRPr="008858F1">
        <w:t>–</w:t>
      </w:r>
      <w:r w:rsidRPr="008858F1">
        <w:tab/>
        <w:t xml:space="preserve">Otherwise (min_spatial_segmentation_idc is not equal to 0), </w:t>
      </w:r>
      <w:r>
        <w:t xml:space="preserve">it is a requirement of bitstream conformance that </w:t>
      </w:r>
      <w:r w:rsidRPr="008858F1">
        <w:t xml:space="preserve">exactly one of the following conditions shall be </w:t>
      </w:r>
      <w:r>
        <w:t>true</w:t>
      </w:r>
      <w:r w:rsidRPr="008858F1">
        <w:t>:</w:t>
      </w:r>
    </w:p>
    <w:p w14:paraId="1D471930" w14:textId="77777777" w:rsidR="00D02449" w:rsidRPr="008858F1" w:rsidRDefault="00D02449" w:rsidP="00D02449">
      <w:pPr>
        <w:ind w:left="720" w:hanging="360"/>
      </w:pPr>
      <w:r w:rsidRPr="008858F1">
        <w:t>–</w:t>
      </w:r>
      <w:r w:rsidRPr="008858F1">
        <w:tab/>
      </w:r>
      <w:r>
        <w:t>I</w:t>
      </w:r>
      <w:r w:rsidRPr="008858F1">
        <w:t xml:space="preserve">n each </w:t>
      </w:r>
      <w:r>
        <w:t>PPS</w:t>
      </w:r>
      <w:r w:rsidRPr="008858F1">
        <w:t xml:space="preserve"> </w:t>
      </w:r>
      <w:r>
        <w:t xml:space="preserve">that is </w:t>
      </w:r>
      <w:r w:rsidRPr="008858F1">
        <w:rPr>
          <w:bCs/>
        </w:rPr>
        <w:t xml:space="preserve">activated within the </w:t>
      </w:r>
      <w:r>
        <w:rPr>
          <w:bCs/>
        </w:rPr>
        <w:t>CVS,</w:t>
      </w:r>
      <w:r w:rsidRPr="008858F1">
        <w:rPr>
          <w:bCs/>
        </w:rPr>
        <w:t xml:space="preserve"> </w:t>
      </w:r>
      <w:r w:rsidRPr="008858F1">
        <w:t xml:space="preserve">tiles_enabled_flag is equal to 0 and entropy_coding_sync_enabled_flag is equal to 0, </w:t>
      </w:r>
      <w:r w:rsidRPr="008858F1">
        <w:rPr>
          <w:bCs/>
        </w:rPr>
        <w:t xml:space="preserve">and there is no slice in the </w:t>
      </w:r>
      <w:r>
        <w:rPr>
          <w:bCs/>
        </w:rPr>
        <w:t>CVS</w:t>
      </w:r>
      <w:r w:rsidRPr="008858F1">
        <w:rPr>
          <w:bCs/>
        </w:rPr>
        <w:t xml:space="preserve"> that contains more than </w:t>
      </w:r>
      <w:r>
        <w:rPr>
          <w:bCs/>
        </w:rPr>
        <w:t>( 4 * PicSizeInSamplesY ) </w:t>
      </w:r>
      <w:r>
        <w:rPr>
          <w:rFonts w:ascii="Symbol" w:hAnsi="Symbol" w:cs="Symbol"/>
        </w:rPr>
        <w:t></w:t>
      </w:r>
      <w:r w:rsidRPr="008858F1">
        <w:rPr>
          <w:bCs/>
        </w:rPr>
        <w:t> </w:t>
      </w:r>
      <w:r>
        <w:rPr>
          <w:bCs/>
        </w:rPr>
        <w:t>minSpatialSegmentation</w:t>
      </w:r>
      <w:r>
        <w:t>Times4</w:t>
      </w:r>
      <w:r w:rsidRPr="008858F1">
        <w:rPr>
          <w:bCs/>
        </w:rPr>
        <w:t xml:space="preserve"> luma samples.</w:t>
      </w:r>
    </w:p>
    <w:p w14:paraId="4B9DF844" w14:textId="77777777" w:rsidR="00D02449" w:rsidRPr="008858F1" w:rsidRDefault="00D02449" w:rsidP="00D02449">
      <w:pPr>
        <w:ind w:left="720" w:hanging="360"/>
      </w:pPr>
      <w:r w:rsidRPr="008858F1">
        <w:t>–</w:t>
      </w:r>
      <w:r w:rsidRPr="008858F1">
        <w:tab/>
      </w:r>
      <w:r>
        <w:t>I</w:t>
      </w:r>
      <w:r w:rsidRPr="008858F1">
        <w:t xml:space="preserve">n each </w:t>
      </w:r>
      <w:r>
        <w:t>PPS</w:t>
      </w:r>
      <w:r w:rsidRPr="008858F1">
        <w:t xml:space="preserve"> </w:t>
      </w:r>
      <w:r>
        <w:t xml:space="preserve">that is </w:t>
      </w:r>
      <w:r w:rsidRPr="008858F1">
        <w:rPr>
          <w:bCs/>
        </w:rPr>
        <w:t xml:space="preserve">activated within the </w:t>
      </w:r>
      <w:r>
        <w:rPr>
          <w:bCs/>
        </w:rPr>
        <w:t>CVS,</w:t>
      </w:r>
      <w:r w:rsidRPr="008858F1">
        <w:rPr>
          <w:bCs/>
        </w:rPr>
        <w:t xml:space="preserve"> </w:t>
      </w:r>
      <w:r w:rsidRPr="008858F1">
        <w:t xml:space="preserve">tiles_enabled_flag is equal to 1 and entropy_coding_sync_enabled_flag is equal to 0, </w:t>
      </w:r>
      <w:r w:rsidRPr="008858F1">
        <w:rPr>
          <w:bCs/>
        </w:rPr>
        <w:t xml:space="preserve">and there is no tile in the </w:t>
      </w:r>
      <w:r>
        <w:rPr>
          <w:bCs/>
        </w:rPr>
        <w:t>CVS</w:t>
      </w:r>
      <w:r w:rsidRPr="008858F1">
        <w:rPr>
          <w:bCs/>
        </w:rPr>
        <w:t xml:space="preserve"> that contains more than </w:t>
      </w:r>
      <w:r>
        <w:rPr>
          <w:bCs/>
        </w:rPr>
        <w:t>( 4 * PicSizeInSamplesY ) </w:t>
      </w:r>
      <w:r>
        <w:rPr>
          <w:rFonts w:ascii="Symbol" w:hAnsi="Symbol" w:cs="Symbol"/>
        </w:rPr>
        <w:t></w:t>
      </w:r>
      <w:r w:rsidRPr="008858F1">
        <w:rPr>
          <w:bCs/>
        </w:rPr>
        <w:t> </w:t>
      </w:r>
      <w:r>
        <w:rPr>
          <w:bCs/>
        </w:rPr>
        <w:t>minSpatialSegmentation</w:t>
      </w:r>
      <w:r>
        <w:t>Times4</w:t>
      </w:r>
      <w:r w:rsidRPr="008858F1">
        <w:rPr>
          <w:bCs/>
        </w:rPr>
        <w:t xml:space="preserve"> luma samples.</w:t>
      </w:r>
    </w:p>
    <w:p w14:paraId="064A1A87" w14:textId="77777777" w:rsidR="00D02449" w:rsidRPr="008858F1" w:rsidRDefault="00D02449" w:rsidP="00D02449">
      <w:pPr>
        <w:ind w:left="720" w:hanging="360"/>
        <w:rPr>
          <w:bCs/>
        </w:rPr>
      </w:pPr>
      <w:r w:rsidRPr="008858F1">
        <w:t>–</w:t>
      </w:r>
      <w:r w:rsidRPr="008858F1">
        <w:tab/>
      </w:r>
      <w:r>
        <w:t>I</w:t>
      </w:r>
      <w:r w:rsidRPr="008858F1">
        <w:t xml:space="preserve">n each </w:t>
      </w:r>
      <w:r>
        <w:t>PPS</w:t>
      </w:r>
      <w:r w:rsidRPr="008858F1">
        <w:t xml:space="preserve"> </w:t>
      </w:r>
      <w:r>
        <w:t xml:space="preserve">that is </w:t>
      </w:r>
      <w:r w:rsidRPr="008858F1">
        <w:rPr>
          <w:bCs/>
        </w:rPr>
        <w:t xml:space="preserve">activated within the </w:t>
      </w:r>
      <w:r>
        <w:rPr>
          <w:bCs/>
        </w:rPr>
        <w:t>CVS,</w:t>
      </w:r>
      <w:r w:rsidRPr="008858F1">
        <w:rPr>
          <w:bCs/>
        </w:rPr>
        <w:t xml:space="preserve"> </w:t>
      </w:r>
      <w:r w:rsidRPr="008858F1">
        <w:t xml:space="preserve">tiles_enabled_flag is equal to 0 and entropy_coding_sync_enabled_flag is equal to 1, </w:t>
      </w:r>
      <w:r w:rsidRPr="008858F1">
        <w:rPr>
          <w:bCs/>
        </w:rPr>
        <w:t xml:space="preserve">and the syntax elements </w:t>
      </w:r>
      <w:r w:rsidRPr="008858F1">
        <w:t>pic_width_in_luma_samples, pic_height_in_luma_samples and the variable CtbSize</w:t>
      </w:r>
      <w:r>
        <w:t>Y</w:t>
      </w:r>
      <w:r w:rsidRPr="008858F1">
        <w:rPr>
          <w:bCs/>
        </w:rPr>
        <w:t xml:space="preserve"> </w:t>
      </w:r>
      <w:r>
        <w:rPr>
          <w:bCs/>
        </w:rPr>
        <w:t>obey the following constraint</w:t>
      </w:r>
      <w:r w:rsidRPr="008858F1">
        <w:rPr>
          <w:bCs/>
        </w:rPr>
        <w:t>:</w:t>
      </w:r>
    </w:p>
    <w:p w14:paraId="63E86E01" w14:textId="77777777" w:rsidR="00D02449" w:rsidRPr="00692AB9" w:rsidRDefault="00D02449" w:rsidP="00D02449">
      <w:pPr>
        <w:pStyle w:val="Equation"/>
        <w:ind w:left="1210"/>
        <w:rPr>
          <w:bCs/>
          <w:szCs w:val="20"/>
        </w:rPr>
      </w:pPr>
      <w:r w:rsidRPr="00692AB9">
        <w:rPr>
          <w:szCs w:val="20"/>
        </w:rPr>
        <w:t>(</w:t>
      </w:r>
      <w:r w:rsidRPr="00692AB9">
        <w:rPr>
          <w:bCs/>
          <w:szCs w:val="20"/>
        </w:rPr>
        <w:t> 2 * </w:t>
      </w:r>
      <w:r w:rsidRPr="00692AB9">
        <w:rPr>
          <w:szCs w:val="20"/>
        </w:rPr>
        <w:t>pic_height_in_luma_samples + pic_width_in_luma_samples ) * CtbSizeY</w:t>
      </w:r>
      <w:r w:rsidRPr="00692AB9">
        <w:rPr>
          <w:szCs w:val="20"/>
        </w:rPr>
        <w:br/>
      </w:r>
      <w:r>
        <w:rPr>
          <w:szCs w:val="20"/>
        </w:rPr>
        <w:tab/>
      </w:r>
      <w:r>
        <w:rPr>
          <w:szCs w:val="20"/>
        </w:rPr>
        <w:tab/>
        <w:t>&lt;= </w:t>
      </w:r>
      <w:r w:rsidRPr="00692AB9">
        <w:rPr>
          <w:szCs w:val="20"/>
        </w:rPr>
        <w:t> </w:t>
      </w:r>
      <w:r>
        <w:rPr>
          <w:szCs w:val="20"/>
        </w:rPr>
        <w:t>( 4 * </w:t>
      </w:r>
      <w:r w:rsidRPr="00692AB9">
        <w:rPr>
          <w:szCs w:val="20"/>
        </w:rPr>
        <w:t>PicSizeInSamplesY</w:t>
      </w:r>
      <w:r>
        <w:rPr>
          <w:szCs w:val="20"/>
        </w:rPr>
        <w:t> )</w:t>
      </w:r>
      <w:r w:rsidRPr="00692AB9">
        <w:rPr>
          <w:bCs/>
          <w:szCs w:val="20"/>
        </w:rPr>
        <w:t> </w:t>
      </w:r>
      <w:r>
        <w:rPr>
          <w:rFonts w:ascii="Symbol" w:hAnsi="Symbol" w:cs="Symbol"/>
          <w:szCs w:val="20"/>
        </w:rPr>
        <w:t></w:t>
      </w:r>
      <w:r w:rsidRPr="00692AB9">
        <w:rPr>
          <w:bCs/>
          <w:szCs w:val="20"/>
        </w:rPr>
        <w:t> minSpatialSegmentation</w:t>
      </w:r>
      <w:r>
        <w:rPr>
          <w:szCs w:val="20"/>
        </w:rPr>
        <w:t>Times4</w:t>
      </w:r>
      <w:r w:rsidRPr="00692AB9">
        <w:rPr>
          <w:szCs w:val="20"/>
        </w:rPr>
        <w:t xml:space="preserve"> </w:t>
      </w:r>
      <w:r w:rsidRPr="00692AB9">
        <w:rPr>
          <w:szCs w:val="20"/>
        </w:rPr>
        <w:tab/>
        <w:t>(E</w:t>
      </w:r>
      <w:r w:rsidRPr="00692AB9">
        <w:rPr>
          <w:szCs w:val="20"/>
        </w:rPr>
        <w:noBreakHyphen/>
      </w:r>
      <w:r w:rsidRPr="00692AB9">
        <w:rPr>
          <w:szCs w:val="20"/>
        </w:rPr>
        <w:fldChar w:fldCharType="begin" w:fldLock="1"/>
      </w:r>
      <w:r w:rsidRPr="00692AB9">
        <w:rPr>
          <w:szCs w:val="20"/>
        </w:rPr>
        <w:instrText xml:space="preserve"> SEQ Equation \* ARABIC </w:instrText>
      </w:r>
      <w:r w:rsidRPr="00692AB9">
        <w:rPr>
          <w:szCs w:val="20"/>
        </w:rPr>
        <w:fldChar w:fldCharType="separate"/>
      </w:r>
      <w:r>
        <w:rPr>
          <w:szCs w:val="20"/>
        </w:rPr>
        <w:t>48</w:t>
      </w:r>
      <w:r w:rsidRPr="00692AB9">
        <w:rPr>
          <w:szCs w:val="20"/>
        </w:rPr>
        <w:fldChar w:fldCharType="end"/>
      </w:r>
      <w:r w:rsidRPr="00692AB9">
        <w:rPr>
          <w:szCs w:val="20"/>
        </w:rPr>
        <w:t>)</w:t>
      </w:r>
    </w:p>
    <w:p w14:paraId="66D108B5" w14:textId="77777777" w:rsidR="00D02449" w:rsidRPr="008858F1" w:rsidRDefault="00D02449" w:rsidP="00D02449">
      <w:pPr>
        <w:pStyle w:val="Note1"/>
        <w:rPr>
          <w:lang w:val="en-US" w:eastAsia="ko-KR"/>
        </w:rPr>
      </w:pPr>
      <w:r w:rsidRPr="00943A5F">
        <w:t>NOTE </w:t>
      </w:r>
      <w:r w:rsidR="00C77764">
        <w:fldChar w:fldCharType="begin" w:fldLock="1"/>
      </w:r>
      <w:r w:rsidR="00C77764">
        <w:instrText xml:space="preserve"> SEQ NoteCounter \* MERGEFORMAT </w:instrText>
      </w:r>
      <w:r w:rsidR="00C77764">
        <w:fldChar w:fldCharType="separate"/>
      </w:r>
      <w:r>
        <w:t>12</w:t>
      </w:r>
      <w:r w:rsidR="00C77764">
        <w:fldChar w:fldCharType="end"/>
      </w:r>
      <w:r w:rsidRPr="00943A5F">
        <w:t> – </w:t>
      </w:r>
      <w:r w:rsidRPr="008858F1">
        <w:rPr>
          <w:lang w:val="en-US"/>
        </w:rPr>
        <w:t xml:space="preserve">The syntax element </w:t>
      </w:r>
      <w:r w:rsidRPr="008858F1">
        <w:rPr>
          <w:lang w:val="sv-SE"/>
        </w:rPr>
        <w:t xml:space="preserve">min_spatial_segmentation_idc </w:t>
      </w:r>
      <w:r w:rsidRPr="008858F1">
        <w:rPr>
          <w:lang w:val="en-US"/>
        </w:rPr>
        <w:t xml:space="preserve">can be used by a decoder to calculate the maximum number of luma samples to be processed by one </w:t>
      </w:r>
      <w:r>
        <w:rPr>
          <w:lang w:val="en-US"/>
        </w:rPr>
        <w:t xml:space="preserve">processing </w:t>
      </w:r>
      <w:r w:rsidRPr="008858F1">
        <w:rPr>
          <w:lang w:val="en-US"/>
        </w:rPr>
        <w:t xml:space="preserve">thread, making the assumption that the decoder maximally utilizes the parallel decoding information. </w:t>
      </w:r>
      <w:r>
        <w:rPr>
          <w:lang w:val="en-US"/>
        </w:rPr>
        <w:t>However, it is important to be aware that there</w:t>
      </w:r>
      <w:r w:rsidRPr="008858F1">
        <w:rPr>
          <w:lang w:val="en-US"/>
        </w:rPr>
        <w:t xml:space="preserve"> </w:t>
      </w:r>
      <w:r>
        <w:rPr>
          <w:lang w:val="en-US"/>
        </w:rPr>
        <w:t xml:space="preserve">may </w:t>
      </w:r>
      <w:r w:rsidRPr="008858F1">
        <w:rPr>
          <w:lang w:val="en-US"/>
        </w:rPr>
        <w:t>be</w:t>
      </w:r>
      <w:r>
        <w:rPr>
          <w:lang w:val="en-US"/>
        </w:rPr>
        <w:t xml:space="preserve"> some</w:t>
      </w:r>
      <w:r w:rsidRPr="008858F1">
        <w:rPr>
          <w:lang w:val="en-US"/>
        </w:rPr>
        <w:t xml:space="preserve"> inter-dependencies between the different threads</w:t>
      </w:r>
      <w:r>
        <w:rPr>
          <w:lang w:val="en-US"/>
        </w:rPr>
        <w:t xml:space="preserve"> – </w:t>
      </w:r>
      <w:r w:rsidRPr="008858F1">
        <w:rPr>
          <w:lang w:val="en-US"/>
        </w:rPr>
        <w:t xml:space="preserve">e.g. </w:t>
      </w:r>
      <w:r>
        <w:rPr>
          <w:lang w:val="en-US"/>
        </w:rPr>
        <w:t xml:space="preserve">due to </w:t>
      </w:r>
      <w:r w:rsidRPr="008858F1">
        <w:rPr>
          <w:lang w:val="en-US"/>
        </w:rPr>
        <w:t xml:space="preserve">entropy </w:t>
      </w:r>
      <w:r>
        <w:rPr>
          <w:lang w:val="en-US"/>
        </w:rPr>
        <w:t xml:space="preserve">coding </w:t>
      </w:r>
      <w:r w:rsidRPr="008858F1">
        <w:rPr>
          <w:lang w:val="en-US"/>
        </w:rPr>
        <w:t xml:space="preserve">synchronization </w:t>
      </w:r>
      <w:r>
        <w:rPr>
          <w:lang w:val="en-US"/>
        </w:rPr>
        <w:t xml:space="preserve">or </w:t>
      </w:r>
      <w:r w:rsidRPr="008858F1">
        <w:rPr>
          <w:lang w:val="en-US"/>
        </w:rPr>
        <w:t>debl</w:t>
      </w:r>
      <w:r>
        <w:rPr>
          <w:lang w:val="en-US"/>
        </w:rPr>
        <w:t>ocking filtering across tile or slice boundaries</w:t>
      </w:r>
      <w:r w:rsidRPr="008858F1">
        <w:rPr>
          <w:lang w:val="en-US"/>
        </w:rPr>
        <w:t xml:space="preserve">. </w:t>
      </w:r>
      <w:r>
        <w:rPr>
          <w:lang w:val="en-US"/>
        </w:rPr>
        <w:t>T</w:t>
      </w:r>
      <w:r w:rsidRPr="008858F1">
        <w:rPr>
          <w:lang w:val="en-US"/>
        </w:rPr>
        <w:t>o aid decoders in planning the decoding workload distribution, encoders are encourage</w:t>
      </w:r>
      <w:r>
        <w:rPr>
          <w:lang w:val="en-US"/>
        </w:rPr>
        <w:t>d to</w:t>
      </w:r>
      <w:r w:rsidRPr="008858F1">
        <w:rPr>
          <w:lang w:val="en-US"/>
        </w:rPr>
        <w:t xml:space="preserve"> set the value of min_spatial_segmentation_idc to the highest possible value for which one of the above three conditions is </w:t>
      </w:r>
      <w:r>
        <w:rPr>
          <w:lang w:val="en-US"/>
        </w:rPr>
        <w:t>true</w:t>
      </w:r>
      <w:r w:rsidRPr="008858F1">
        <w:rPr>
          <w:lang w:val="en-US"/>
        </w:rPr>
        <w:t xml:space="preserve">. </w:t>
      </w:r>
      <w:r>
        <w:rPr>
          <w:lang w:val="en-US"/>
        </w:rPr>
        <w:t xml:space="preserve">For example, for the case </w:t>
      </w:r>
      <w:r>
        <w:rPr>
          <w:lang w:val="sv-SE"/>
        </w:rPr>
        <w:t>w</w:t>
      </w:r>
      <w:r w:rsidRPr="008858F1">
        <w:rPr>
          <w:lang w:val="sv-SE"/>
        </w:rPr>
        <w:t>hen tiles_enabled_flag is equal to 0 and entropy_coding_sync_enabled_flag is equal to 1</w:t>
      </w:r>
      <w:r>
        <w:rPr>
          <w:lang w:val="sv-SE"/>
        </w:rPr>
        <w:t>,</w:t>
      </w:r>
      <w:r w:rsidRPr="008858F1">
        <w:rPr>
          <w:lang w:val="en-US"/>
        </w:rPr>
        <w:t xml:space="preserve"> </w:t>
      </w:r>
      <w:r>
        <w:rPr>
          <w:lang w:val="en-US"/>
        </w:rPr>
        <w:t xml:space="preserve">encoders should set </w:t>
      </w:r>
      <w:r w:rsidRPr="008858F1">
        <w:t>min_spatial_segmentation_idc</w:t>
      </w:r>
      <w:r>
        <w:rPr>
          <w:lang w:val="en-US"/>
        </w:rPr>
        <w:t xml:space="preserve"> equal to </w:t>
      </w:r>
      <w:r w:rsidRPr="008858F1">
        <w:rPr>
          <w:lang w:val="en-US"/>
        </w:rPr>
        <w:t>4 * PicSizeInSamplesY / ( ( 2 * pic_height_in_luma_samples + pic_width_in_luma_samples ) * CtbSize</w:t>
      </w:r>
      <w:r>
        <w:rPr>
          <w:lang w:val="en-US"/>
        </w:rPr>
        <w:t>Y</w:t>
      </w:r>
      <w:r w:rsidRPr="008858F1">
        <w:rPr>
          <w:lang w:val="en-US"/>
        </w:rPr>
        <w:t> )</w:t>
      </w:r>
      <w:r w:rsidRPr="008858F1">
        <w:rPr>
          <w:lang w:val="en-US" w:eastAsia="ko-KR"/>
        </w:rPr>
        <w:t> − 4</w:t>
      </w:r>
      <w:r>
        <w:rPr>
          <w:lang w:val="en-US" w:eastAsia="ko-KR"/>
        </w:rPr>
        <w:t>.</w:t>
      </w:r>
    </w:p>
    <w:p w14:paraId="7C47FA9E" w14:textId="77777777" w:rsidR="00D02449" w:rsidRPr="00943A5F" w:rsidRDefault="00D02449" w:rsidP="00D02449">
      <w:pPr>
        <w:rPr>
          <w:b/>
          <w:bCs/>
        </w:rPr>
      </w:pPr>
      <w:r w:rsidRPr="00943A5F">
        <w:rPr>
          <w:b/>
          <w:bCs/>
        </w:rPr>
        <w:t xml:space="preserve">max_bytes_per_pic_denom </w:t>
      </w:r>
      <w:r w:rsidRPr="00943A5F">
        <w:t xml:space="preserve">indicates a number of bytes not exceeded by the sum of the sizes of the VCL NAL units associated with any coded picture in the </w:t>
      </w:r>
      <w:r>
        <w:t>CVS</w:t>
      </w:r>
      <w:r w:rsidRPr="00943A5F">
        <w:t>.</w:t>
      </w:r>
    </w:p>
    <w:p w14:paraId="70666AB1" w14:textId="77777777" w:rsidR="00D02449" w:rsidRPr="00943A5F" w:rsidRDefault="00D02449" w:rsidP="00D02449">
      <w:r w:rsidRPr="00943A5F">
        <w:t>The number of bytes that represent a picture in the NAL unit stream is specified for this purpose as the total number of bytes of VCL NAL unit data (i.e. the total of the NumBytesIn</w:t>
      </w:r>
      <w:r>
        <w:t>NalU</w:t>
      </w:r>
      <w:r w:rsidRPr="00943A5F">
        <w:t>nit variables for the VCL NAL units) for the picture. The value of max_bytes_per_pic_denom shall be in the range of 0 to</w:t>
      </w:r>
      <w:r>
        <w:t xml:space="preserve"> </w:t>
      </w:r>
      <w:r w:rsidRPr="00943A5F">
        <w:t>16, inclusive.</w:t>
      </w:r>
    </w:p>
    <w:p w14:paraId="24180CB3" w14:textId="77777777" w:rsidR="00D02449" w:rsidRPr="00943A5F" w:rsidRDefault="00D02449" w:rsidP="00D02449">
      <w:r w:rsidRPr="00943A5F">
        <w:t xml:space="preserve">Depending on </w:t>
      </w:r>
      <w:r>
        <w:t xml:space="preserve">the value of </w:t>
      </w:r>
      <w:r w:rsidRPr="00943A5F">
        <w:t>max_bytes_per_pic_denom the following applies:</w:t>
      </w:r>
    </w:p>
    <w:p w14:paraId="49AC075E" w14:textId="77777777" w:rsidR="00D02449" w:rsidRPr="00943A5F" w:rsidRDefault="00D02449" w:rsidP="00D02449">
      <w:pPr>
        <w:tabs>
          <w:tab w:val="clear" w:pos="794"/>
          <w:tab w:val="left" w:pos="400"/>
        </w:tabs>
      </w:pPr>
      <w:r w:rsidRPr="00943A5F">
        <w:t>–</w:t>
      </w:r>
      <w:r w:rsidRPr="00943A5F">
        <w:tab/>
        <w:t>If max_bytes_per_pic_denom is equal to</w:t>
      </w:r>
      <w:r>
        <w:t xml:space="preserve"> </w:t>
      </w:r>
      <w:r w:rsidRPr="00943A5F">
        <w:t>0, no limits are indicated.</w:t>
      </w:r>
    </w:p>
    <w:p w14:paraId="67A380E8" w14:textId="77777777" w:rsidR="00D02449" w:rsidRPr="00943A5F" w:rsidRDefault="00D02449" w:rsidP="00D02449">
      <w:pPr>
        <w:tabs>
          <w:tab w:val="clear" w:pos="794"/>
          <w:tab w:val="left" w:pos="400"/>
        </w:tabs>
        <w:ind w:left="405" w:hanging="405"/>
      </w:pPr>
      <w:r w:rsidRPr="00943A5F">
        <w:t>–</w:t>
      </w:r>
      <w:r w:rsidRPr="00943A5F">
        <w:tab/>
        <w:t>Otherwise (max_bytes_per_pic_denom is not equal to</w:t>
      </w:r>
      <w:r>
        <w:t xml:space="preserve"> </w:t>
      </w:r>
      <w:r w:rsidRPr="00943A5F">
        <w:t xml:space="preserve">0), it is a requirement of bitstream conformance that no coded picture shall be represented in the </w:t>
      </w:r>
      <w:r>
        <w:t>CVS</w:t>
      </w:r>
      <w:r w:rsidRPr="00943A5F">
        <w:t xml:space="preserve"> by more than the following number of bytes.</w:t>
      </w:r>
    </w:p>
    <w:p w14:paraId="0695235E" w14:textId="77777777" w:rsidR="00D02449" w:rsidRPr="00943A5F" w:rsidRDefault="00D02449" w:rsidP="00D02449">
      <w:pPr>
        <w:pStyle w:val="Equation"/>
        <w:ind w:left="562"/>
      </w:pPr>
      <w:r w:rsidRPr="00943A5F">
        <w:t>(</w:t>
      </w:r>
      <w:r w:rsidRPr="002C41F6">
        <w:rPr>
          <w:szCs w:val="20"/>
        </w:rPr>
        <w:t xml:space="preserve"> </w:t>
      </w:r>
      <w:r w:rsidRPr="009A0B50">
        <w:rPr>
          <w:szCs w:val="20"/>
        </w:rPr>
        <w:t>PicSizeInMinCbsY</w:t>
      </w:r>
      <w:r w:rsidRPr="00943A5F">
        <w:t xml:space="preserve"> * </w:t>
      </w:r>
      <w:r>
        <w:t>RawMinCuBits</w:t>
      </w:r>
      <w:r w:rsidRPr="00943A5F">
        <w:t xml:space="preserve"> ) </w:t>
      </w:r>
      <w:r w:rsidRPr="00943A5F">
        <w:rPr>
          <w:szCs w:val="20"/>
        </w:rPr>
        <w:sym w:font="Symbol" w:char="F0B8"/>
      </w:r>
      <w:r w:rsidRPr="00943A5F">
        <w:t xml:space="preserve"> ( 8 * max_bytes_per_pic_denom )</w:t>
      </w:r>
      <w:r w:rsidRPr="00943A5F">
        <w:rPr>
          <w:iCs/>
        </w:rPr>
        <w:tab/>
      </w:r>
      <w:r w:rsidRPr="00943A5F">
        <w:t>(E</w:t>
      </w:r>
      <w:r w:rsidRPr="00943A5F">
        <w:noBreakHyphen/>
      </w:r>
      <w:r w:rsidRPr="00943A5F">
        <w:fldChar w:fldCharType="begin" w:fldLock="1"/>
      </w:r>
      <w:r w:rsidRPr="00943A5F">
        <w:instrText xml:space="preserve"> SEQ Equation \* ARABIC </w:instrText>
      </w:r>
      <w:r w:rsidRPr="00943A5F">
        <w:fldChar w:fldCharType="separate"/>
      </w:r>
      <w:r>
        <w:t>49</w:t>
      </w:r>
      <w:r w:rsidRPr="00943A5F">
        <w:fldChar w:fldCharType="end"/>
      </w:r>
      <w:r w:rsidRPr="00943A5F">
        <w:t>)</w:t>
      </w:r>
    </w:p>
    <w:p w14:paraId="227A93E2" w14:textId="77777777" w:rsidR="00D02449" w:rsidRPr="00943A5F" w:rsidRDefault="00D02449" w:rsidP="00D02449">
      <w:r w:rsidRPr="00943A5F">
        <w:t>When the max_bytes_per_pic_denom syntax element is not present, the value of max_bytes_per_pic_denom is inferred to be equal to</w:t>
      </w:r>
      <w:r>
        <w:t xml:space="preserve"> </w:t>
      </w:r>
      <w:r w:rsidRPr="00943A5F">
        <w:t>2.</w:t>
      </w:r>
    </w:p>
    <w:p w14:paraId="53880A8F" w14:textId="77777777" w:rsidR="00D02449" w:rsidRPr="00943A5F" w:rsidRDefault="00D02449" w:rsidP="00D02449">
      <w:r w:rsidRPr="00943A5F">
        <w:rPr>
          <w:b/>
          <w:bCs/>
        </w:rPr>
        <w:t>max_bits_per_</w:t>
      </w:r>
      <w:r>
        <w:rPr>
          <w:b/>
          <w:bCs/>
        </w:rPr>
        <w:t>min_cu</w:t>
      </w:r>
      <w:r w:rsidRPr="00943A5F">
        <w:rPr>
          <w:b/>
          <w:bCs/>
        </w:rPr>
        <w:t>_denom</w:t>
      </w:r>
      <w:r w:rsidRPr="00943A5F">
        <w:t xml:space="preserve"> indicates an upper bound for the number of coded bits of coding_unit( ) data for any coding block in any picture of the </w:t>
      </w:r>
      <w:r>
        <w:t>CVS</w:t>
      </w:r>
      <w:r w:rsidRPr="00943A5F">
        <w:t>. The value of max_bits_per_</w:t>
      </w:r>
      <w:r>
        <w:t>min_cu</w:t>
      </w:r>
      <w:r w:rsidRPr="00943A5F">
        <w:t>_denom shall be in the range of 0 to</w:t>
      </w:r>
      <w:r>
        <w:t xml:space="preserve"> </w:t>
      </w:r>
      <w:r w:rsidRPr="00943A5F">
        <w:t>16, inclusive.</w:t>
      </w:r>
    </w:p>
    <w:p w14:paraId="2509F867" w14:textId="77777777" w:rsidR="00D02449" w:rsidRPr="00943A5F" w:rsidRDefault="00D02449" w:rsidP="00D02449">
      <w:r w:rsidRPr="00943A5F">
        <w:t xml:space="preserve">Depending on </w:t>
      </w:r>
      <w:r>
        <w:t xml:space="preserve">the value of </w:t>
      </w:r>
      <w:r w:rsidRPr="00943A5F">
        <w:t>max_bits_per_</w:t>
      </w:r>
      <w:r>
        <w:t>min_cu</w:t>
      </w:r>
      <w:r w:rsidRPr="00943A5F">
        <w:t>_denom</w:t>
      </w:r>
      <w:r>
        <w:t>,</w:t>
      </w:r>
      <w:r w:rsidRPr="00943A5F">
        <w:t xml:space="preserve"> the following applies:</w:t>
      </w:r>
    </w:p>
    <w:p w14:paraId="0A8B42D7" w14:textId="77777777" w:rsidR="00D02449" w:rsidRPr="00943A5F" w:rsidRDefault="00D02449" w:rsidP="00D02449">
      <w:pPr>
        <w:tabs>
          <w:tab w:val="clear" w:pos="794"/>
          <w:tab w:val="left" w:pos="400"/>
        </w:tabs>
        <w:ind w:left="405" w:hanging="405"/>
      </w:pPr>
      <w:r w:rsidRPr="00943A5F">
        <w:t>–</w:t>
      </w:r>
      <w:r w:rsidRPr="00943A5F">
        <w:tab/>
        <w:t>If max_bits_per_</w:t>
      </w:r>
      <w:r>
        <w:t>min_cu</w:t>
      </w:r>
      <w:r w:rsidRPr="00943A5F">
        <w:t>_denom is equal to</w:t>
      </w:r>
      <w:r>
        <w:t xml:space="preserve"> </w:t>
      </w:r>
      <w:r w:rsidRPr="00943A5F">
        <w:t>0, no limit is specified by this syntax element.</w:t>
      </w:r>
    </w:p>
    <w:p w14:paraId="1B8FE728" w14:textId="77777777" w:rsidR="00D02449" w:rsidRPr="00943A5F" w:rsidRDefault="00D02449" w:rsidP="00D02449">
      <w:pPr>
        <w:tabs>
          <w:tab w:val="clear" w:pos="794"/>
          <w:tab w:val="left" w:pos="400"/>
        </w:tabs>
        <w:ind w:left="405" w:hanging="405"/>
      </w:pPr>
      <w:r w:rsidRPr="00943A5F">
        <w:t>–</w:t>
      </w:r>
      <w:r w:rsidRPr="00943A5F">
        <w:tab/>
        <w:t>Otherwise (max_bits_per_</w:t>
      </w:r>
      <w:r>
        <w:t>min_cu</w:t>
      </w:r>
      <w:r w:rsidRPr="00943A5F">
        <w:t>_denom is not equal to</w:t>
      </w:r>
      <w:r>
        <w:t xml:space="preserve"> </w:t>
      </w:r>
      <w:r w:rsidRPr="00943A5F">
        <w:t>0), it is a requirement of bitstream conformance that no coded coding_unit( ) shall be represented in the bitstream by more than the following number of bits</w:t>
      </w:r>
      <w:r>
        <w:t>:</w:t>
      </w:r>
    </w:p>
    <w:p w14:paraId="7AA3B415" w14:textId="77777777" w:rsidR="00D02449" w:rsidRPr="00943A5F" w:rsidRDefault="00D02449" w:rsidP="00D02449">
      <w:pPr>
        <w:pStyle w:val="Equation"/>
        <w:ind w:left="562"/>
      </w:pPr>
      <w:r w:rsidRPr="00943A5F">
        <w:t xml:space="preserve">( </w:t>
      </w:r>
      <w:r w:rsidRPr="00943A5F">
        <w:rPr>
          <w:szCs w:val="20"/>
        </w:rPr>
        <w:t xml:space="preserve">128 + </w:t>
      </w:r>
      <w:r>
        <w:rPr>
          <w:szCs w:val="20"/>
        </w:rPr>
        <w:t>RawMinCuBits</w:t>
      </w:r>
      <w:r w:rsidRPr="00943A5F">
        <w:t xml:space="preserve"> ) </w:t>
      </w:r>
      <w:r w:rsidRPr="00943A5F">
        <w:rPr>
          <w:szCs w:val="20"/>
        </w:rPr>
        <w:sym w:font="Symbol" w:char="F0B8"/>
      </w:r>
      <w:r w:rsidRPr="00943A5F">
        <w:t xml:space="preserve"> max_bits_per_</w:t>
      </w:r>
      <w:r>
        <w:t>min_cu</w:t>
      </w:r>
      <w:r w:rsidRPr="00943A5F">
        <w:t>_denom * ( 2</w:t>
      </w:r>
      <w:r>
        <w:t xml:space="preserve">  &lt;&lt;  ( </w:t>
      </w:r>
      <w:r w:rsidRPr="00943A5F">
        <w:t xml:space="preserve">log2CbSize − </w:t>
      </w:r>
      <w:r>
        <w:t>MinCbLog2SizeY )</w:t>
      </w:r>
      <w:r w:rsidRPr="00943A5F">
        <w:t xml:space="preserve"> )</w:t>
      </w:r>
      <w:r w:rsidRPr="00943A5F">
        <w:rPr>
          <w:iCs/>
        </w:rPr>
        <w:tab/>
      </w:r>
      <w:r w:rsidRPr="00943A5F">
        <w:t>(E</w:t>
      </w:r>
      <w:r w:rsidRPr="00943A5F">
        <w:noBreakHyphen/>
      </w:r>
      <w:r w:rsidRPr="00943A5F">
        <w:fldChar w:fldCharType="begin" w:fldLock="1"/>
      </w:r>
      <w:r w:rsidRPr="00943A5F">
        <w:instrText xml:space="preserve"> SEQ Equation \* ARABIC </w:instrText>
      </w:r>
      <w:r w:rsidRPr="00943A5F">
        <w:fldChar w:fldCharType="separate"/>
      </w:r>
      <w:r>
        <w:t>50</w:t>
      </w:r>
      <w:r w:rsidRPr="00943A5F">
        <w:fldChar w:fldCharType="end"/>
      </w:r>
      <w:r w:rsidRPr="00943A5F">
        <w:t>)</w:t>
      </w:r>
    </w:p>
    <w:p w14:paraId="75407F90" w14:textId="77777777" w:rsidR="00D02449" w:rsidRPr="00943A5F" w:rsidRDefault="00D02449" w:rsidP="00D02449">
      <w:r w:rsidRPr="00943A5F">
        <w:t>where log2CbSize is the value of log2CbSize for the given coding block and the number of bits of coding_unit( ) data for the same coding block is given by the number of times read_bits( 1 ) is called in subclauses </w:t>
      </w:r>
      <w:r w:rsidRPr="00943A5F">
        <w:rPr>
          <w:highlight w:val="yellow"/>
        </w:rPr>
        <w:fldChar w:fldCharType="begin" w:fldLock="1"/>
      </w:r>
      <w:r w:rsidRPr="00943A5F">
        <w:instrText xml:space="preserve"> REF _Ref34033995 \r \h </w:instrText>
      </w:r>
      <w:r w:rsidRPr="00943A5F">
        <w:rPr>
          <w:highlight w:val="yellow"/>
        </w:rPr>
      </w:r>
      <w:r w:rsidRPr="00943A5F">
        <w:rPr>
          <w:highlight w:val="yellow"/>
        </w:rPr>
        <w:fldChar w:fldCharType="separate"/>
      </w:r>
      <w:r>
        <w:t>9.3.4.3.3</w:t>
      </w:r>
      <w:r w:rsidRPr="00943A5F">
        <w:rPr>
          <w:highlight w:val="yellow"/>
        </w:rPr>
        <w:fldChar w:fldCharType="end"/>
      </w:r>
      <w:r w:rsidRPr="00943A5F">
        <w:t xml:space="preserve"> and </w:t>
      </w:r>
      <w:r w:rsidRPr="00943A5F">
        <w:rPr>
          <w:highlight w:val="yellow"/>
        </w:rPr>
        <w:fldChar w:fldCharType="begin" w:fldLock="1"/>
      </w:r>
      <w:r w:rsidRPr="00943A5F">
        <w:instrText xml:space="preserve"> REF _Ref33020359 \r \h </w:instrText>
      </w:r>
      <w:r w:rsidRPr="00943A5F">
        <w:rPr>
          <w:highlight w:val="yellow"/>
        </w:rPr>
      </w:r>
      <w:r w:rsidRPr="00943A5F">
        <w:rPr>
          <w:highlight w:val="yellow"/>
        </w:rPr>
        <w:fldChar w:fldCharType="separate"/>
      </w:r>
      <w:r>
        <w:t>0</w:t>
      </w:r>
      <w:r w:rsidRPr="00943A5F">
        <w:rPr>
          <w:highlight w:val="yellow"/>
        </w:rPr>
        <w:fldChar w:fldCharType="end"/>
      </w:r>
      <w:r w:rsidRPr="00943A5F">
        <w:t>.</w:t>
      </w:r>
    </w:p>
    <w:p w14:paraId="466AB3EB" w14:textId="77777777" w:rsidR="00D02449" w:rsidRPr="00943A5F" w:rsidRDefault="00D02449" w:rsidP="00D02449">
      <w:r w:rsidRPr="00943A5F">
        <w:t>When the max_bits_per_</w:t>
      </w:r>
      <w:r>
        <w:t>min_cu</w:t>
      </w:r>
      <w:r w:rsidRPr="00943A5F">
        <w:t>_denom is not present,</w:t>
      </w:r>
      <w:r w:rsidRPr="00943A5F">
        <w:rPr>
          <w:b/>
          <w:bCs/>
        </w:rPr>
        <w:t xml:space="preserve"> </w:t>
      </w:r>
      <w:r w:rsidRPr="00943A5F">
        <w:rPr>
          <w:bCs/>
        </w:rPr>
        <w:t>the</w:t>
      </w:r>
      <w:r w:rsidRPr="00943A5F">
        <w:rPr>
          <w:b/>
          <w:bCs/>
        </w:rPr>
        <w:t xml:space="preserve"> </w:t>
      </w:r>
      <w:r w:rsidRPr="00943A5F">
        <w:t>value of max_bits_per_</w:t>
      </w:r>
      <w:r>
        <w:t>min_cu</w:t>
      </w:r>
      <w:r w:rsidRPr="00943A5F">
        <w:t>_denom is inferred to be equal to 1.</w:t>
      </w:r>
    </w:p>
    <w:p w14:paraId="06851AE9" w14:textId="77777777" w:rsidR="00D02449" w:rsidRPr="00943A5F" w:rsidRDefault="00D02449" w:rsidP="00D02449">
      <w:r w:rsidRPr="00943A5F">
        <w:rPr>
          <w:b/>
          <w:bCs/>
        </w:rPr>
        <w:t>log2_max_mv_length_horizontal</w:t>
      </w:r>
      <w:r w:rsidRPr="00943A5F">
        <w:t xml:space="preserve"> and </w:t>
      </w:r>
      <w:r w:rsidRPr="00943A5F">
        <w:rPr>
          <w:b/>
          <w:bCs/>
        </w:rPr>
        <w:t>log2_max_mv_length_vertical</w:t>
      </w:r>
      <w:r w:rsidRPr="00943A5F">
        <w:t xml:space="preserve"> indicate the maximum absolute value of a decoded horizontal and vertical motion vector component, respectively, in </w:t>
      </w:r>
      <w:r>
        <w:t>quarter</w:t>
      </w:r>
      <w:r w:rsidRPr="00943A5F">
        <w:t xml:space="preserve"> luma sample units, for all pictures in the </w:t>
      </w:r>
      <w:r>
        <w:t>CVS</w:t>
      </w:r>
      <w:r w:rsidRPr="00943A5F">
        <w:t xml:space="preserve">. A value of n asserts that no value of a motion vector component is outside the range </w:t>
      </w:r>
      <w:r>
        <w:t>of</w:t>
      </w:r>
      <w:r w:rsidRPr="00943A5F">
        <w:t xml:space="preserve"> −2</w:t>
      </w:r>
      <w:r w:rsidRPr="00943A5F">
        <w:rPr>
          <w:vertAlign w:val="superscript"/>
        </w:rPr>
        <w:t>n</w:t>
      </w:r>
      <w:r w:rsidRPr="00943A5F">
        <w:t xml:space="preserve"> to 2</w:t>
      </w:r>
      <w:r w:rsidRPr="00943A5F">
        <w:rPr>
          <w:vertAlign w:val="superscript"/>
        </w:rPr>
        <w:t>n</w:t>
      </w:r>
      <w:r w:rsidRPr="00943A5F">
        <w:t xml:space="preserve"> − 1, inclusive, in units of </w:t>
      </w:r>
      <w:r>
        <w:t>quarter</w:t>
      </w:r>
      <w:r w:rsidRPr="00943A5F">
        <w:t xml:space="preserve"> luma sample displacement. The value of log2_max_mv_length_horizontal shall be in the range of 0 to</w:t>
      </w:r>
      <w:r>
        <w:t xml:space="preserve"> </w:t>
      </w:r>
      <w:r w:rsidRPr="00943A5F">
        <w:t>16, inclusive. The value of log2_max_mv_length_vertical shall be in the range of 0 to</w:t>
      </w:r>
      <w:r>
        <w:t xml:space="preserve"> </w:t>
      </w:r>
      <w:r w:rsidRPr="00943A5F">
        <w:t>1</w:t>
      </w:r>
      <w:r>
        <w:t>5</w:t>
      </w:r>
      <w:r w:rsidRPr="00943A5F">
        <w:t>, inclusive. When log2_max_mv_length_horizontal is not present, the values of log2_max_mv_length_horizontal and log2_max_mv_length_vertical is inferred to be equal to</w:t>
      </w:r>
      <w:r>
        <w:t xml:space="preserve"> </w:t>
      </w:r>
      <w:r w:rsidRPr="00943A5F">
        <w:t>1</w:t>
      </w:r>
      <w:r>
        <w:t>5</w:t>
      </w:r>
      <w:r w:rsidRPr="00943A5F">
        <w:t>.</w:t>
      </w:r>
    </w:p>
    <w:p w14:paraId="3B661CA2" w14:textId="77777777" w:rsidR="00D02449" w:rsidRPr="00943A5F" w:rsidRDefault="00D02449" w:rsidP="00D02449">
      <w:pPr>
        <w:pStyle w:val="Note1"/>
      </w:pPr>
      <w:r w:rsidRPr="00943A5F">
        <w:t>NOTE </w:t>
      </w:r>
      <w:r w:rsidR="00C77764">
        <w:fldChar w:fldCharType="begin" w:fldLock="1"/>
      </w:r>
      <w:r w:rsidR="00C77764">
        <w:instrText xml:space="preserve"> SEQ NoteCounter \* MERGEFORMAT </w:instrText>
      </w:r>
      <w:r w:rsidR="00C77764">
        <w:fldChar w:fldCharType="separate"/>
      </w:r>
      <w:r>
        <w:t>13</w:t>
      </w:r>
      <w:r w:rsidR="00C77764">
        <w:fldChar w:fldCharType="end"/>
      </w:r>
      <w:r w:rsidRPr="00943A5F">
        <w:t> – The maximum absolute value of a decoded vertical or horizontal motion vector component is also constrained by profile</w:t>
      </w:r>
      <w:r>
        <w:t>, tier</w:t>
      </w:r>
      <w:r w:rsidRPr="00943A5F">
        <w:t xml:space="preserve"> and level limits as specified in Annex </w:t>
      </w:r>
      <w:r w:rsidRPr="00943A5F">
        <w:fldChar w:fldCharType="begin" w:fldLock="1"/>
      </w:r>
      <w:r w:rsidRPr="00943A5F">
        <w:instrText xml:space="preserve"> REF _Ref328578411 \r \h </w:instrText>
      </w:r>
      <w:r w:rsidRPr="00943A5F">
        <w:fldChar w:fldCharType="separate"/>
      </w:r>
      <w:r>
        <w:t>A</w:t>
      </w:r>
      <w:r w:rsidRPr="00943A5F">
        <w:fldChar w:fldCharType="end"/>
      </w:r>
      <w:r w:rsidRPr="00943A5F">
        <w:t>.</w:t>
      </w:r>
    </w:p>
    <w:p w14:paraId="57655156" w14:textId="77777777" w:rsidR="00D02449" w:rsidRPr="00943A5F" w:rsidRDefault="00D02449" w:rsidP="00D02449">
      <w:pPr>
        <w:pStyle w:val="Annex3"/>
        <w:numPr>
          <w:ilvl w:val="2"/>
          <w:numId w:val="5"/>
        </w:numPr>
        <w:tabs>
          <w:tab w:val="clear" w:pos="2160"/>
        </w:tabs>
      </w:pPr>
      <w:bookmarkStart w:id="177" w:name="_Toc331028443"/>
      <w:bookmarkStart w:id="178" w:name="_Ref317174536"/>
      <w:bookmarkStart w:id="179" w:name="_Ref317176281"/>
      <w:bookmarkStart w:id="180" w:name="_Toc317198939"/>
      <w:bookmarkStart w:id="181" w:name="_Toc363691582"/>
      <w:bookmarkEnd w:id="177"/>
      <w:r w:rsidRPr="00943A5F">
        <w:t>HRD parameters semantics</w:t>
      </w:r>
      <w:bookmarkEnd w:id="178"/>
      <w:bookmarkEnd w:id="179"/>
      <w:bookmarkEnd w:id="180"/>
      <w:bookmarkEnd w:id="181"/>
    </w:p>
    <w:p w14:paraId="64EE2BF4" w14:textId="77777777" w:rsidR="00D02449" w:rsidRDefault="00D02449" w:rsidP="00D02449">
      <w:pPr>
        <w:rPr>
          <w:bCs/>
          <w:szCs w:val="22"/>
        </w:rPr>
      </w:pPr>
      <w:r>
        <w:t>The hrd_parameters( ) syntax structure provides HRD parameters used in the HRD operations for a layer set</w:t>
      </w:r>
      <w:r w:rsidRPr="00943A5F">
        <w:t>.</w:t>
      </w:r>
      <w:r>
        <w:t xml:space="preserve"> When the hrd_parameters( ) syntax structure is included in a VPS, </w:t>
      </w:r>
      <w:r>
        <w:rPr>
          <w:bCs/>
          <w:szCs w:val="22"/>
        </w:rPr>
        <w:t xml:space="preserve">the applicable </w:t>
      </w:r>
      <w:r>
        <w:t xml:space="preserve">layer set to which the hrd_parameters( ) syntax structure applies is specified by the corresponding hrd_layer_set_idx[ i ] syntax element in the VPS. </w:t>
      </w:r>
      <w:r>
        <w:rPr>
          <w:bCs/>
          <w:szCs w:val="22"/>
        </w:rPr>
        <w:t xml:space="preserve">When the </w:t>
      </w:r>
      <w:r>
        <w:t xml:space="preserve">hrd_parameters( ) </w:t>
      </w:r>
      <w:r>
        <w:rPr>
          <w:bCs/>
          <w:szCs w:val="22"/>
        </w:rPr>
        <w:t xml:space="preserve">syntax structure is included in an SPS, the layer set to which the </w:t>
      </w:r>
      <w:r>
        <w:t xml:space="preserve">hrd_parameters( ) </w:t>
      </w:r>
      <w:r>
        <w:rPr>
          <w:bCs/>
          <w:szCs w:val="22"/>
        </w:rPr>
        <w:t>syntax structure</w:t>
      </w:r>
      <w:r>
        <w:t xml:space="preserve"> applies is the </w:t>
      </w:r>
      <w:r>
        <w:rPr>
          <w:bCs/>
          <w:szCs w:val="22"/>
        </w:rPr>
        <w:t>layer set for which the associated layer identifier list contains all nuh_layer_id values present in the CVS.</w:t>
      </w:r>
    </w:p>
    <w:p w14:paraId="20191612" w14:textId="77777777" w:rsidR="00D02449" w:rsidRDefault="00D02449" w:rsidP="00D02449">
      <w:pPr>
        <w:rPr>
          <w:bCs/>
          <w:szCs w:val="22"/>
        </w:rPr>
      </w:pPr>
      <w:r>
        <w:t xml:space="preserve">For interpretation of the following semantics, the bitstream (or a part thereof) refers to the </w:t>
      </w:r>
      <w:r w:rsidRPr="00D01EDF">
        <w:t xml:space="preserve">bitstream subset </w:t>
      </w:r>
      <w:r>
        <w:t>(or a part thereof) associated with the layer set to which the hrd_parameters( ) syntax structure applies.</w:t>
      </w:r>
    </w:p>
    <w:p w14:paraId="7D706FA0" w14:textId="77777777" w:rsidR="00D02449" w:rsidRPr="00943A5F" w:rsidRDefault="00D02449" w:rsidP="00D02449">
      <w:r w:rsidRPr="00943A5F">
        <w:rPr>
          <w:b/>
        </w:rPr>
        <w:t>nal_hrd_parameters_present_flag</w:t>
      </w:r>
      <w:r w:rsidRPr="00943A5F">
        <w:t xml:space="preserve"> equal to 1 specifies that NAL HRD parameters (pertaining to Type II bitstream conformance) are present in the hrd_parameters( ) syntax structure. nal_hrd_parameters_present_flag equal to</w:t>
      </w:r>
      <w:r>
        <w:t xml:space="preserve"> </w:t>
      </w:r>
      <w:r w:rsidRPr="00943A5F">
        <w:t>0 specifies that NAL HRD parameters are not present in the hrd_parameters( ) syntax structure.</w:t>
      </w:r>
    </w:p>
    <w:p w14:paraId="5D774B14" w14:textId="77777777" w:rsidR="00D02449" w:rsidRPr="00943A5F" w:rsidRDefault="00D02449" w:rsidP="00D02449">
      <w:pPr>
        <w:pStyle w:val="Note1"/>
      </w:pPr>
      <w:r w:rsidRPr="00943A5F">
        <w:t>NOTE </w:t>
      </w:r>
      <w:r w:rsidR="00C77764">
        <w:fldChar w:fldCharType="begin" w:fldLock="1"/>
      </w:r>
      <w:r w:rsidR="00C77764">
        <w:instrText xml:space="preserve"> SEQ NoteCounter \r 1 \* MERGEFORMAT </w:instrText>
      </w:r>
      <w:r w:rsidR="00C77764">
        <w:fldChar w:fldCharType="separate"/>
      </w:r>
      <w:r>
        <w:t>1</w:t>
      </w:r>
      <w:r w:rsidR="00C77764">
        <w:fldChar w:fldCharType="end"/>
      </w:r>
      <w:r w:rsidRPr="00943A5F">
        <w:t> – When nal_hrd_parameters_present_flag is equal to</w:t>
      </w:r>
      <w:r>
        <w:t xml:space="preserve"> </w:t>
      </w:r>
      <w:r w:rsidRPr="00943A5F">
        <w:t xml:space="preserve">0, the conformance of the bitstream cannot be verified without provision of the NAL HRD parameters and all buffering period and picture timing SEI messages, by some means not specified in this </w:t>
      </w:r>
      <w:r>
        <w:t>Specification</w:t>
      </w:r>
      <w:r w:rsidRPr="00943A5F">
        <w:t>.</w:t>
      </w:r>
    </w:p>
    <w:p w14:paraId="44882524" w14:textId="77777777" w:rsidR="00D02449" w:rsidRPr="00943A5F" w:rsidRDefault="00D02449" w:rsidP="00D02449">
      <w:r w:rsidRPr="00943A5F">
        <w:t>The variable NalHrdBpPresentFlag is derived as follows:</w:t>
      </w:r>
    </w:p>
    <w:p w14:paraId="3605BEFB" w14:textId="77777777" w:rsidR="00D02449" w:rsidRPr="00943A5F" w:rsidRDefault="00D02449" w:rsidP="00D02449">
      <w:pPr>
        <w:ind w:left="360" w:hanging="360"/>
      </w:pPr>
      <w:r w:rsidRPr="00943A5F">
        <w:t>–</w:t>
      </w:r>
      <w:r w:rsidRPr="00943A5F">
        <w:tab/>
        <w:t>If one or more of the following conditions are true, the value of NalHrdBpPresentFlag is set equal to 1:</w:t>
      </w:r>
    </w:p>
    <w:p w14:paraId="157C620D" w14:textId="77777777" w:rsidR="00D02449" w:rsidRPr="00943A5F" w:rsidRDefault="00D02449" w:rsidP="00D02449">
      <w:pPr>
        <w:ind w:left="720" w:hanging="360"/>
      </w:pPr>
      <w:r w:rsidRPr="00943A5F">
        <w:t>–</w:t>
      </w:r>
      <w:r w:rsidRPr="00943A5F">
        <w:tab/>
        <w:t>nal_hrd_parameters_present_flag is present in the bitstream and is equal to 1</w:t>
      </w:r>
      <w:r>
        <w:t>.</w:t>
      </w:r>
    </w:p>
    <w:p w14:paraId="5FCA4F68" w14:textId="77777777" w:rsidR="00D02449" w:rsidRPr="00943A5F" w:rsidRDefault="00D02449" w:rsidP="00D02449">
      <w:pPr>
        <w:ind w:left="720" w:hanging="360"/>
      </w:pPr>
      <w:r w:rsidRPr="00943A5F">
        <w:t>–</w:t>
      </w:r>
      <w:r w:rsidRPr="00943A5F">
        <w:tab/>
        <w:t xml:space="preserve">The need for presence of buffering periods for NAL HRD operation to be present in the bitstream in buffering period SEI messages is determined by the application, by some means not specified in this </w:t>
      </w:r>
      <w:r>
        <w:t>Specification</w:t>
      </w:r>
      <w:r w:rsidRPr="00943A5F">
        <w:t>.</w:t>
      </w:r>
    </w:p>
    <w:p w14:paraId="6F553BF2" w14:textId="77777777" w:rsidR="00D02449" w:rsidRPr="00943A5F" w:rsidRDefault="00D02449" w:rsidP="00D02449">
      <w:pPr>
        <w:ind w:left="360" w:hanging="360"/>
      </w:pPr>
      <w:r w:rsidRPr="00943A5F">
        <w:t>–</w:t>
      </w:r>
      <w:r w:rsidRPr="00943A5F">
        <w:tab/>
        <w:t>Otherwise, the value of NalHrdBpPresentFlag is set equal to</w:t>
      </w:r>
      <w:r>
        <w:t xml:space="preserve"> </w:t>
      </w:r>
      <w:r w:rsidRPr="00943A5F">
        <w:t>0.</w:t>
      </w:r>
    </w:p>
    <w:p w14:paraId="33E993B9" w14:textId="77777777" w:rsidR="00D02449" w:rsidRPr="00943A5F" w:rsidRDefault="00D02449" w:rsidP="00D02449">
      <w:r w:rsidRPr="00943A5F">
        <w:rPr>
          <w:b/>
        </w:rPr>
        <w:t>vcl_hrd_parameters_present_flag</w:t>
      </w:r>
      <w:r w:rsidRPr="00943A5F">
        <w:t xml:space="preserve"> equal to 1 specifies that VCL HRD parameters (pertaining to all bitstream conformance) are present in the hrd_parameters( ) syntax structure. vcl_hrd_parameters_present_flag equal to</w:t>
      </w:r>
      <w:r>
        <w:t xml:space="preserve"> </w:t>
      </w:r>
      <w:r w:rsidRPr="00943A5F">
        <w:t>0 specifies that VCL HRD parameters are not present in the hrd_parameters( ) syntax structure.</w:t>
      </w:r>
    </w:p>
    <w:p w14:paraId="22D4EDC3" w14:textId="77777777" w:rsidR="00D02449" w:rsidRPr="00943A5F" w:rsidRDefault="00D02449" w:rsidP="00D02449">
      <w:pPr>
        <w:pStyle w:val="Note1"/>
      </w:pPr>
      <w:r w:rsidRPr="00943A5F">
        <w:t>NOTE </w:t>
      </w:r>
      <w:r w:rsidR="00C77764">
        <w:fldChar w:fldCharType="begin" w:fldLock="1"/>
      </w:r>
      <w:r w:rsidR="00C77764">
        <w:instrText xml:space="preserve"> SEQ NoteCounter \* MERGEFORMAT </w:instrText>
      </w:r>
      <w:r w:rsidR="00C77764">
        <w:fldChar w:fldCharType="separate"/>
      </w:r>
      <w:r>
        <w:t>2</w:t>
      </w:r>
      <w:r w:rsidR="00C77764">
        <w:fldChar w:fldCharType="end"/>
      </w:r>
      <w:r w:rsidRPr="00943A5F">
        <w:t> – When vcl_hrd_parameters_present_flag is equal to</w:t>
      </w:r>
      <w:r>
        <w:t xml:space="preserve"> </w:t>
      </w:r>
      <w:r w:rsidRPr="00943A5F">
        <w:t xml:space="preserve">0, the conformance of the bitstream cannot be verified without provision of the VCL HRD parameters and all buffering period and picture timing SEI messages, by some means not specified in this </w:t>
      </w:r>
      <w:r>
        <w:t>Specification</w:t>
      </w:r>
      <w:r w:rsidRPr="00943A5F">
        <w:t>.</w:t>
      </w:r>
    </w:p>
    <w:p w14:paraId="5DB2053D" w14:textId="77777777" w:rsidR="00D02449" w:rsidRPr="00943A5F" w:rsidRDefault="00D02449" w:rsidP="00D02449">
      <w:r w:rsidRPr="00943A5F">
        <w:t>The variable VclHrdBpPresentFlag is derived as follows:</w:t>
      </w:r>
    </w:p>
    <w:p w14:paraId="117FE63B" w14:textId="77777777" w:rsidR="00D02449" w:rsidRPr="00943A5F" w:rsidRDefault="00D02449" w:rsidP="00D02449">
      <w:pPr>
        <w:ind w:left="360" w:hanging="360"/>
      </w:pPr>
      <w:r w:rsidRPr="00943A5F">
        <w:t>–</w:t>
      </w:r>
      <w:r w:rsidRPr="00943A5F">
        <w:tab/>
        <w:t>If one or more of the following conditions are true, the value of VclHrdBpPresentFlag is set equal to 1:</w:t>
      </w:r>
    </w:p>
    <w:p w14:paraId="72B01C94" w14:textId="77777777" w:rsidR="00D02449" w:rsidRPr="00943A5F" w:rsidRDefault="00D02449" w:rsidP="00D02449">
      <w:pPr>
        <w:ind w:left="720" w:hanging="360"/>
      </w:pPr>
      <w:r w:rsidRPr="00943A5F">
        <w:t>–</w:t>
      </w:r>
      <w:r w:rsidRPr="00943A5F">
        <w:tab/>
        <w:t>vcl_hrd_parameters_present_flag is present in the bitstream and is equal to 1</w:t>
      </w:r>
      <w:r>
        <w:t>.</w:t>
      </w:r>
    </w:p>
    <w:p w14:paraId="69454DFA" w14:textId="77777777" w:rsidR="00D02449" w:rsidRPr="00943A5F" w:rsidRDefault="00D02449" w:rsidP="00D02449">
      <w:pPr>
        <w:ind w:left="720" w:hanging="360"/>
      </w:pPr>
      <w:r w:rsidRPr="00943A5F">
        <w:t>–</w:t>
      </w:r>
      <w:r w:rsidRPr="00943A5F">
        <w:tab/>
        <w:t xml:space="preserve">The need for presence of buffering periods for VCL HRD operation to be present in the bitstream in buffering period SEI messages is determined by the application, by some means not specified in this </w:t>
      </w:r>
      <w:r>
        <w:t>Specification</w:t>
      </w:r>
      <w:r w:rsidRPr="00943A5F">
        <w:t>.</w:t>
      </w:r>
    </w:p>
    <w:p w14:paraId="22CD6589" w14:textId="77777777" w:rsidR="00D02449" w:rsidRPr="00943A5F" w:rsidRDefault="00D02449" w:rsidP="00D02449">
      <w:pPr>
        <w:ind w:left="360" w:hanging="360"/>
      </w:pPr>
      <w:r w:rsidRPr="00943A5F">
        <w:t>–</w:t>
      </w:r>
      <w:r w:rsidRPr="00943A5F">
        <w:tab/>
        <w:t>Otherwise, the value of VclHrdBpPresentFlag is set equal to</w:t>
      </w:r>
      <w:r>
        <w:t xml:space="preserve"> </w:t>
      </w:r>
      <w:r w:rsidRPr="00943A5F">
        <w:t>0.</w:t>
      </w:r>
    </w:p>
    <w:p w14:paraId="3CBCF9F5" w14:textId="77777777" w:rsidR="00D02449" w:rsidRPr="00943A5F" w:rsidRDefault="00D02449" w:rsidP="00D02449">
      <w:r w:rsidRPr="00943A5F">
        <w:t>The variable CpbDpbDelaysPresentFlag is derived as follows:</w:t>
      </w:r>
    </w:p>
    <w:p w14:paraId="38CE06E5" w14:textId="77777777" w:rsidR="00D02449" w:rsidRPr="00943A5F" w:rsidRDefault="00D02449" w:rsidP="00D02449">
      <w:pPr>
        <w:ind w:left="360" w:hanging="360"/>
      </w:pPr>
      <w:r w:rsidRPr="00943A5F">
        <w:t>–</w:t>
      </w:r>
      <w:r w:rsidRPr="00943A5F">
        <w:tab/>
        <w:t>If one or more of the following conditions are true, the value of CpbDpbDelaysPresentFlag is set equal to 1:</w:t>
      </w:r>
    </w:p>
    <w:p w14:paraId="52EB3F54" w14:textId="77777777" w:rsidR="00D02449" w:rsidRPr="00943A5F" w:rsidRDefault="00D02449" w:rsidP="00D02449">
      <w:pPr>
        <w:ind w:left="720" w:hanging="360"/>
      </w:pPr>
      <w:r w:rsidRPr="00943A5F">
        <w:t>–</w:t>
      </w:r>
      <w:r w:rsidRPr="00943A5F">
        <w:tab/>
        <w:t>nal_hrd_parameters_present_flag is present in the bitstream and is equal to 1</w:t>
      </w:r>
      <w:r>
        <w:t>.</w:t>
      </w:r>
    </w:p>
    <w:p w14:paraId="25E965F0" w14:textId="77777777" w:rsidR="00D02449" w:rsidRPr="00943A5F" w:rsidRDefault="00D02449" w:rsidP="00D02449">
      <w:pPr>
        <w:ind w:left="720" w:hanging="360"/>
      </w:pPr>
      <w:r w:rsidRPr="00943A5F">
        <w:t>–</w:t>
      </w:r>
      <w:r w:rsidRPr="00943A5F">
        <w:tab/>
        <w:t>vcl_hrd_parameters_present_flag is present in the bitstream and is equal to 1</w:t>
      </w:r>
      <w:r>
        <w:t>.</w:t>
      </w:r>
    </w:p>
    <w:p w14:paraId="05F87BA9" w14:textId="77777777" w:rsidR="00D02449" w:rsidRPr="00943A5F" w:rsidRDefault="00D02449" w:rsidP="00D02449">
      <w:pPr>
        <w:ind w:left="720" w:hanging="360"/>
      </w:pPr>
      <w:r w:rsidRPr="00943A5F">
        <w:t>–</w:t>
      </w:r>
      <w:r w:rsidRPr="00943A5F">
        <w:tab/>
        <w:t xml:space="preserve">The need for presence of CPB and DPB output delays to be present in the bitstream in picture timing SEI messages is determined by the application, by some means not specified in this </w:t>
      </w:r>
      <w:r>
        <w:t>Specification</w:t>
      </w:r>
      <w:r w:rsidRPr="00943A5F">
        <w:t>.</w:t>
      </w:r>
    </w:p>
    <w:p w14:paraId="28ACC336" w14:textId="77777777" w:rsidR="00D02449" w:rsidRPr="00943A5F" w:rsidRDefault="00D02449" w:rsidP="00D02449">
      <w:pPr>
        <w:ind w:left="360" w:hanging="360"/>
      </w:pPr>
      <w:r w:rsidRPr="00943A5F">
        <w:t>–</w:t>
      </w:r>
      <w:r w:rsidRPr="00943A5F">
        <w:tab/>
        <w:t>Otherwise, the value of CpbDpbDelaysPresentFlag is set equal to</w:t>
      </w:r>
      <w:r>
        <w:t xml:space="preserve"> </w:t>
      </w:r>
      <w:r w:rsidRPr="00943A5F">
        <w:t>0.</w:t>
      </w:r>
    </w:p>
    <w:p w14:paraId="06C9A6AB" w14:textId="77777777" w:rsidR="00D02449" w:rsidRPr="00943A5F" w:rsidRDefault="00D02449" w:rsidP="00D02449">
      <w:r>
        <w:rPr>
          <w:b/>
        </w:rPr>
        <w:t>sub_pic_hrd_params_present_flag</w:t>
      </w:r>
      <w:r w:rsidRPr="00943A5F">
        <w:t xml:space="preserve"> equal to 1 specifies that sub-picture level </w:t>
      </w:r>
      <w:r>
        <w:t>HRD</w:t>
      </w:r>
      <w:r w:rsidRPr="00943A5F">
        <w:t xml:space="preserve"> parameters are present and the </w:t>
      </w:r>
      <w:r>
        <w:t>HRD</w:t>
      </w:r>
      <w:r w:rsidRPr="00943A5F">
        <w:t xml:space="preserve"> may operate at access unit level or sub-picture level. </w:t>
      </w:r>
      <w:r>
        <w:t>sub_pic_hrd_params_present_flag</w:t>
      </w:r>
      <w:r w:rsidRPr="00943A5F">
        <w:t xml:space="preserve"> equal to</w:t>
      </w:r>
      <w:r>
        <w:t xml:space="preserve"> </w:t>
      </w:r>
      <w:r w:rsidRPr="00943A5F">
        <w:t>0 specifies that sub</w:t>
      </w:r>
      <w:r>
        <w:noBreakHyphen/>
      </w:r>
      <w:r w:rsidRPr="00943A5F">
        <w:t xml:space="preserve">picture level </w:t>
      </w:r>
      <w:r>
        <w:t>HRD</w:t>
      </w:r>
      <w:r w:rsidRPr="00943A5F">
        <w:t xml:space="preserve"> parameters are not present and the </w:t>
      </w:r>
      <w:r>
        <w:t>HRD</w:t>
      </w:r>
      <w:r w:rsidRPr="00943A5F">
        <w:t xml:space="preserve"> operates at access unit level. When </w:t>
      </w:r>
      <w:r>
        <w:t>sub_pic_hrd_params_present_flag</w:t>
      </w:r>
      <w:r w:rsidRPr="00943A5F">
        <w:t xml:space="preserve"> is not present, its value is inferred to be equal to</w:t>
      </w:r>
      <w:r>
        <w:t xml:space="preserve"> </w:t>
      </w:r>
      <w:r w:rsidRPr="00943A5F">
        <w:t>0.</w:t>
      </w:r>
    </w:p>
    <w:p w14:paraId="010B9C82" w14:textId="77777777" w:rsidR="00D02449" w:rsidRPr="00943A5F" w:rsidRDefault="00D02449" w:rsidP="00D02449">
      <w:r w:rsidRPr="00943A5F">
        <w:rPr>
          <w:b/>
        </w:rPr>
        <w:t>tick_divisor_minus2</w:t>
      </w:r>
      <w:r w:rsidRPr="00943A5F">
        <w:t xml:space="preserve"> is used to specify the clock </w:t>
      </w:r>
      <w:r>
        <w:t>sub-</w:t>
      </w:r>
      <w:r w:rsidRPr="00943A5F">
        <w:t xml:space="preserve">tick. A clock </w:t>
      </w:r>
      <w:r>
        <w:t>sub-</w:t>
      </w:r>
      <w:r w:rsidRPr="00943A5F">
        <w:t xml:space="preserve">tick is the minimum interval of time that can be represented in the coded data when </w:t>
      </w:r>
      <w:r>
        <w:t>sub_pic_hrd_params_present_flag</w:t>
      </w:r>
      <w:r w:rsidRPr="00943A5F">
        <w:t xml:space="preserve"> is equal to 1.</w:t>
      </w:r>
    </w:p>
    <w:p w14:paraId="357FC50D" w14:textId="77777777" w:rsidR="00D02449" w:rsidRPr="00943A5F" w:rsidRDefault="00D02449" w:rsidP="00D02449">
      <w:r w:rsidRPr="00943A5F">
        <w:rPr>
          <w:b/>
        </w:rPr>
        <w:t>du_cpb_removal_delay</w:t>
      </w:r>
      <w:r>
        <w:rPr>
          <w:b/>
        </w:rPr>
        <w:t>_increment</w:t>
      </w:r>
      <w:r w:rsidRPr="00943A5F">
        <w:rPr>
          <w:b/>
        </w:rPr>
        <w:t>_length_minus1</w:t>
      </w:r>
      <w:r w:rsidRPr="00943A5F">
        <w:t xml:space="preserve"> plus 1 specifies the length, in bits, of the du_cpb_removal_delay</w:t>
      </w:r>
      <w:r>
        <w:t>_increment</w:t>
      </w:r>
      <w:r w:rsidRPr="00943A5F">
        <w:t xml:space="preserve">_minus1[ i ] and </w:t>
      </w:r>
      <w:r>
        <w:t>du_</w:t>
      </w:r>
      <w:r w:rsidRPr="00943A5F">
        <w:t>common_cpb_removal_delay</w:t>
      </w:r>
      <w:r>
        <w:t>_increment</w:t>
      </w:r>
      <w:r w:rsidRPr="00943A5F">
        <w:t>_minus1 syntax elements of the picture timing SEI message</w:t>
      </w:r>
      <w:r>
        <w:t xml:space="preserve"> </w:t>
      </w:r>
      <w:r w:rsidRPr="00C50356">
        <w:t>and the du_spt_cpb_removal_delay</w:t>
      </w:r>
      <w:r>
        <w:t>_increment</w:t>
      </w:r>
      <w:r w:rsidRPr="00C50356">
        <w:t xml:space="preserve"> syntax element in the decoding unit information SEI message</w:t>
      </w:r>
      <w:r w:rsidRPr="00943A5F">
        <w:t>.</w:t>
      </w:r>
    </w:p>
    <w:p w14:paraId="01B74271" w14:textId="77777777" w:rsidR="00D02449" w:rsidRPr="00943A5F" w:rsidRDefault="00D02449" w:rsidP="00D02449">
      <w:r>
        <w:rPr>
          <w:b/>
          <w:bCs/>
        </w:rPr>
        <w:t>sub_pic_cpb_params_in_pic_timing_sei_flag</w:t>
      </w:r>
      <w:r w:rsidRPr="001C0716">
        <w:t xml:space="preserve"> </w:t>
      </w:r>
      <w:r w:rsidRPr="00943A5F">
        <w:t>equal to 1 specifies</w:t>
      </w:r>
      <w:r>
        <w:t xml:space="preserve"> that </w:t>
      </w:r>
      <w:r w:rsidRPr="00943A5F">
        <w:t xml:space="preserve">sub-picture level CPB removal delay parameters </w:t>
      </w:r>
      <w:r>
        <w:t xml:space="preserve">are present in picture timing SEI messages and no decoding unit information SEI message is available (in the CVS or provided through external means not specified in this Specification). </w:t>
      </w:r>
      <w:r w:rsidRPr="001C0716">
        <w:t xml:space="preserve">sub_pic_cpb_params_in_pic_timing_sei_flag equal to </w:t>
      </w:r>
      <w:r>
        <w:t>0</w:t>
      </w:r>
      <w:r w:rsidRPr="001C0716">
        <w:t xml:space="preserve"> specifies that sub-picture level CPB removal delay parameters are present in </w:t>
      </w:r>
      <w:r>
        <w:t>decoding unit information</w:t>
      </w:r>
      <w:r w:rsidRPr="001C0716">
        <w:t xml:space="preserve"> SEI messages and picture timing SEI message</w:t>
      </w:r>
      <w:r>
        <w:t xml:space="preserve">s do not include </w:t>
      </w:r>
      <w:r w:rsidRPr="00943A5F">
        <w:t>sub-picture level CPB removal delay parameters</w:t>
      </w:r>
      <w:r w:rsidRPr="001C0716">
        <w:t>.</w:t>
      </w:r>
      <w:r>
        <w:t xml:space="preserve"> When the </w:t>
      </w:r>
      <w:r w:rsidRPr="00817F9F">
        <w:t>sub_pic_cpb_params_in_pic_timing_sei_flag</w:t>
      </w:r>
      <w:r>
        <w:t xml:space="preserve"> syntax element is not present, it is inferred to be equal to 0.</w:t>
      </w:r>
    </w:p>
    <w:p w14:paraId="6E7CA943" w14:textId="77777777" w:rsidR="00D02449" w:rsidRPr="00943A5F" w:rsidRDefault="00D02449" w:rsidP="00D02449">
      <w:r w:rsidRPr="00943A5F">
        <w:rPr>
          <w:b/>
          <w:bCs/>
        </w:rPr>
        <w:t>dpb_output_delay_</w:t>
      </w:r>
      <w:r>
        <w:rPr>
          <w:b/>
          <w:bCs/>
        </w:rPr>
        <w:t>du_</w:t>
      </w:r>
      <w:r w:rsidRPr="00943A5F">
        <w:rPr>
          <w:b/>
          <w:bCs/>
        </w:rPr>
        <w:t>length_minus1</w:t>
      </w:r>
      <w:r w:rsidRPr="00943A5F">
        <w:t xml:space="preserve"> plus 1 specifies the length, in bits, of the </w:t>
      </w:r>
      <w:r>
        <w:t>pic_</w:t>
      </w:r>
      <w:r w:rsidRPr="00943A5F">
        <w:t>dpb_output</w:t>
      </w:r>
      <w:r>
        <w:t>_du</w:t>
      </w:r>
      <w:r w:rsidRPr="00943A5F">
        <w:t>_delay</w:t>
      </w:r>
      <w:r>
        <w:t xml:space="preserve"> </w:t>
      </w:r>
      <w:r w:rsidRPr="00943A5F">
        <w:t>syntax element in the picture timing SEI message</w:t>
      </w:r>
      <w:r>
        <w:t xml:space="preserve"> and the pic_spt_</w:t>
      </w:r>
      <w:r w:rsidRPr="00943A5F">
        <w:t>dpb_output_</w:t>
      </w:r>
      <w:r>
        <w:t>du_</w:t>
      </w:r>
      <w:r w:rsidRPr="00943A5F">
        <w:t>delay</w:t>
      </w:r>
      <w:r>
        <w:t xml:space="preserve"> syntax element in the decoding unit information SEI message</w:t>
      </w:r>
      <w:r w:rsidRPr="00943A5F">
        <w:t>.</w:t>
      </w:r>
    </w:p>
    <w:p w14:paraId="3F7662BB" w14:textId="77777777" w:rsidR="00D02449" w:rsidRPr="00943A5F" w:rsidRDefault="00D02449" w:rsidP="00D02449">
      <w:r w:rsidRPr="00943A5F">
        <w:rPr>
          <w:b/>
        </w:rPr>
        <w:t>bit_rate_scale</w:t>
      </w:r>
      <w:r w:rsidRPr="00943A5F">
        <w:t xml:space="preserve"> (together with bit_rate_value_minus1[ </w:t>
      </w:r>
      <w:r>
        <w:t>i</w:t>
      </w:r>
      <w:r w:rsidRPr="00943A5F">
        <w:t xml:space="preserve"> ]) specifies the maximum input bit rate of the </w:t>
      </w:r>
      <w:r>
        <w:t>i</w:t>
      </w:r>
      <w:r w:rsidRPr="00943A5F">
        <w:t>-th CPB.</w:t>
      </w:r>
    </w:p>
    <w:p w14:paraId="3BB6865C" w14:textId="77777777" w:rsidR="00D02449" w:rsidRPr="00943A5F" w:rsidRDefault="00D02449" w:rsidP="00D02449">
      <w:r w:rsidRPr="00943A5F">
        <w:rPr>
          <w:b/>
        </w:rPr>
        <w:t>cpb_size_scale</w:t>
      </w:r>
      <w:r w:rsidRPr="00943A5F">
        <w:t xml:space="preserve"> (together with cpb_size_value_minus1[ </w:t>
      </w:r>
      <w:r>
        <w:t>i</w:t>
      </w:r>
      <w:r w:rsidRPr="00943A5F">
        <w:t xml:space="preserve"> ]) specifies the CPB size of the </w:t>
      </w:r>
      <w:r>
        <w:t>i</w:t>
      </w:r>
      <w:r w:rsidRPr="00943A5F">
        <w:t>-th CPB</w:t>
      </w:r>
      <w:r w:rsidRPr="00D80854">
        <w:t xml:space="preserve"> when the CPB operates at </w:t>
      </w:r>
      <w:r>
        <w:t xml:space="preserve">the </w:t>
      </w:r>
      <w:r w:rsidRPr="00D80854">
        <w:t>access unit level</w:t>
      </w:r>
      <w:r w:rsidRPr="00943A5F">
        <w:t>.</w:t>
      </w:r>
    </w:p>
    <w:p w14:paraId="644D5CDF" w14:textId="77777777" w:rsidR="00D02449" w:rsidRPr="00492A9F" w:rsidRDefault="00D02449" w:rsidP="00D02449">
      <w:r w:rsidRPr="00492A9F">
        <w:rPr>
          <w:b/>
        </w:rPr>
        <w:t>cpb_size_du_scale</w:t>
      </w:r>
      <w:r w:rsidRPr="00D80854">
        <w:t xml:space="preserve"> (together with cpb_size_du_value_minus1[</w:t>
      </w:r>
      <w:r w:rsidRPr="00943A5F">
        <w:t> </w:t>
      </w:r>
      <w:r>
        <w:t>i</w:t>
      </w:r>
      <w:r w:rsidRPr="00943A5F">
        <w:t> </w:t>
      </w:r>
      <w:r w:rsidRPr="00D80854">
        <w:t xml:space="preserve">]) specifies the CPB size of the </w:t>
      </w:r>
      <w:r>
        <w:t>i</w:t>
      </w:r>
      <w:r w:rsidRPr="00D80854">
        <w:t>-th CPB when the CPB operates at sub-picture level.</w:t>
      </w:r>
    </w:p>
    <w:p w14:paraId="06F0D4F8" w14:textId="77777777" w:rsidR="00D02449" w:rsidRPr="00943A5F" w:rsidRDefault="00D02449" w:rsidP="00D02449">
      <w:r w:rsidRPr="00943A5F">
        <w:rPr>
          <w:b/>
        </w:rPr>
        <w:t>initial_cpb_removal_delay_length_minus1</w:t>
      </w:r>
      <w:r w:rsidRPr="00943A5F">
        <w:t xml:space="preserve"> plus 1 specifies the length, in bits, of the </w:t>
      </w:r>
      <w:r>
        <w:t>nal_</w:t>
      </w:r>
      <w:r w:rsidRPr="00943A5F">
        <w:t>initial_cpb_removal_delay[ </w:t>
      </w:r>
      <w:r>
        <w:t>i</w:t>
      </w:r>
      <w:r w:rsidRPr="00943A5F">
        <w:t> ]</w:t>
      </w:r>
      <w:r>
        <w:t>,</w:t>
      </w:r>
      <w:r w:rsidRPr="00943A5F">
        <w:t xml:space="preserve"> </w:t>
      </w:r>
      <w:r>
        <w:t>nal_</w:t>
      </w:r>
      <w:r w:rsidRPr="00943A5F">
        <w:t>initial_cpb_removal_</w:t>
      </w:r>
      <w:r>
        <w:t>offset</w:t>
      </w:r>
      <w:r w:rsidRPr="00943A5F">
        <w:t>[ </w:t>
      </w:r>
      <w:r>
        <w:t>i</w:t>
      </w:r>
      <w:r w:rsidRPr="00943A5F">
        <w:t> ]</w:t>
      </w:r>
      <w:r>
        <w:t>, vcl_</w:t>
      </w:r>
      <w:r w:rsidRPr="00943A5F">
        <w:t>initial_cpb_removal_delay[ </w:t>
      </w:r>
      <w:r>
        <w:t>i</w:t>
      </w:r>
      <w:r w:rsidRPr="00943A5F">
        <w:t> ]</w:t>
      </w:r>
      <w:r>
        <w:t>,</w:t>
      </w:r>
      <w:r w:rsidRPr="00943A5F">
        <w:t xml:space="preserve"> </w:t>
      </w:r>
      <w:r>
        <w:t>and vcl_</w:t>
      </w:r>
      <w:r w:rsidRPr="00943A5F">
        <w:t>initial_cpb_removal_</w:t>
      </w:r>
      <w:r>
        <w:t>offset</w:t>
      </w:r>
      <w:r w:rsidRPr="00943A5F">
        <w:t>[ </w:t>
      </w:r>
      <w:r>
        <w:t>i</w:t>
      </w:r>
      <w:r w:rsidRPr="00943A5F">
        <w:t> ] syntax elements of the buffering period SEI message. When the initial_cpb_removal_delay_length_minus1 syntax element is not present, it is inferred to be equal to 23.</w:t>
      </w:r>
    </w:p>
    <w:p w14:paraId="6026EE88" w14:textId="77777777" w:rsidR="00D02449" w:rsidRPr="00943A5F" w:rsidRDefault="00D02449" w:rsidP="00D02449">
      <w:r>
        <w:rPr>
          <w:b/>
        </w:rPr>
        <w:t>au_</w:t>
      </w:r>
      <w:r w:rsidRPr="00943A5F">
        <w:rPr>
          <w:b/>
        </w:rPr>
        <w:t>cpb_removal_delay_length_minus1</w:t>
      </w:r>
      <w:r w:rsidRPr="00943A5F">
        <w:t xml:space="preserve"> plus 1 specifies the length, in bits, of </w:t>
      </w:r>
      <w:r>
        <w:t xml:space="preserve">the cpb_delay_offset syntax element in the buffering period SEI message and </w:t>
      </w:r>
      <w:r w:rsidRPr="00943A5F">
        <w:t xml:space="preserve">the </w:t>
      </w:r>
      <w:r>
        <w:t>au_</w:t>
      </w:r>
      <w:r w:rsidRPr="00943A5F">
        <w:t>cpb_removal_delay</w:t>
      </w:r>
      <w:r>
        <w:t>_minus1</w:t>
      </w:r>
      <w:r w:rsidRPr="00943A5F">
        <w:t xml:space="preserve"> syntax element in the picture timing SEI message. When the </w:t>
      </w:r>
      <w:r>
        <w:t>au_</w:t>
      </w:r>
      <w:r w:rsidRPr="00943A5F">
        <w:t>cpb_removal_delay_length_minus1 syntax element is not present, it is inferred to be equal to 23.</w:t>
      </w:r>
    </w:p>
    <w:p w14:paraId="5099B956" w14:textId="77777777" w:rsidR="00D02449" w:rsidRPr="00943A5F" w:rsidRDefault="00D02449" w:rsidP="00D02449">
      <w:r w:rsidRPr="00943A5F">
        <w:rPr>
          <w:b/>
        </w:rPr>
        <w:t>dpb_output_delay_length_minus1</w:t>
      </w:r>
      <w:r w:rsidRPr="00943A5F">
        <w:t xml:space="preserve"> plus 1 specifies the length, in bits, of </w:t>
      </w:r>
      <w:r>
        <w:t xml:space="preserve">the dpb_delay_offset syntax element in the buffering period SEI message and </w:t>
      </w:r>
      <w:r w:rsidRPr="00943A5F">
        <w:t xml:space="preserve">the </w:t>
      </w:r>
      <w:r>
        <w:t>pic_</w:t>
      </w:r>
      <w:r w:rsidRPr="00943A5F">
        <w:t>dpb_output_delay syntax element in the picture timing SEI message. When the dpb_output_delay_length_minus1 syntax element is not present, it is inferred to be equal to 23.</w:t>
      </w:r>
    </w:p>
    <w:p w14:paraId="34680198" w14:textId="77777777" w:rsidR="00D02449" w:rsidRPr="00943A5F" w:rsidRDefault="00D02449" w:rsidP="00D02449">
      <w:r w:rsidRPr="00943A5F">
        <w:rPr>
          <w:b/>
        </w:rPr>
        <w:t>fixed_pic_rate_</w:t>
      </w:r>
      <w:r>
        <w:rPr>
          <w:b/>
        </w:rPr>
        <w:t>general_</w:t>
      </w:r>
      <w:r w:rsidRPr="00943A5F">
        <w:rPr>
          <w:b/>
        </w:rPr>
        <w:t>flag</w:t>
      </w:r>
      <w:r w:rsidRPr="00943A5F">
        <w:t xml:space="preserve">[ i ] equal to 1 indicates that, when </w:t>
      </w:r>
      <w:r>
        <w:t>HighestTid</w:t>
      </w:r>
      <w:r w:rsidRPr="00943A5F">
        <w:t xml:space="preserve"> is equal to i, the temporal distance between the HRD output times of consecutive pictures in output order is constrained as </w:t>
      </w:r>
      <w:r>
        <w:t>specified below</w:t>
      </w:r>
      <w:r w:rsidRPr="00943A5F">
        <w:t>. fixed_pic_rate_</w:t>
      </w:r>
      <w:r>
        <w:t>general_</w:t>
      </w:r>
      <w:r w:rsidRPr="00943A5F">
        <w:t>flag[ i ] equal to</w:t>
      </w:r>
      <w:r>
        <w:t xml:space="preserve"> </w:t>
      </w:r>
      <w:r w:rsidRPr="00943A5F">
        <w:t xml:space="preserve">0 indicates that </w:t>
      </w:r>
      <w:r>
        <w:t>this</w:t>
      </w:r>
      <w:r w:rsidRPr="00943A5F">
        <w:t xml:space="preserve"> constraint </w:t>
      </w:r>
      <w:r>
        <w:t xml:space="preserve">may not </w:t>
      </w:r>
      <w:r w:rsidRPr="00943A5F">
        <w:t>apply.</w:t>
      </w:r>
    </w:p>
    <w:p w14:paraId="1511E689" w14:textId="77777777" w:rsidR="00D02449" w:rsidRDefault="00D02449" w:rsidP="00D02449">
      <w:r w:rsidRPr="00943A5F">
        <w:t>When fixed_pic_rate_</w:t>
      </w:r>
      <w:r>
        <w:t>general_</w:t>
      </w:r>
      <w:r w:rsidRPr="00943A5F">
        <w:t>flag[ i ] is not present, it is inferred to be equal to</w:t>
      </w:r>
      <w:r>
        <w:t xml:space="preserve"> </w:t>
      </w:r>
      <w:r w:rsidRPr="00943A5F">
        <w:t>0.</w:t>
      </w:r>
    </w:p>
    <w:p w14:paraId="6AC5BFBA" w14:textId="77777777" w:rsidR="00D02449" w:rsidRDefault="00D02449" w:rsidP="00D02449">
      <w:r w:rsidRPr="00492A9F">
        <w:rPr>
          <w:b/>
        </w:rPr>
        <w:t>fixed_pic_rate_</w:t>
      </w:r>
      <w:r>
        <w:rPr>
          <w:b/>
        </w:rPr>
        <w:t>within_</w:t>
      </w:r>
      <w:r w:rsidRPr="00492A9F">
        <w:rPr>
          <w:b/>
        </w:rPr>
        <w:t>cvs_flag</w:t>
      </w:r>
      <w:r>
        <w:t>[ i ] equal to 1 indicates that, when HighestTid is equal to i, the temporal distance between the HRD output times of consecutive pictures in output order is constrained as specified below. fixed_pic_rate_within_cvs_flag[ i ] equal to 0 indicates that this constraint may not apply.</w:t>
      </w:r>
    </w:p>
    <w:p w14:paraId="3F5937FC" w14:textId="77777777" w:rsidR="00D02449" w:rsidRDefault="00D02449" w:rsidP="00D02449">
      <w:r>
        <w:t>When fixed_pic_rate_general_flag[ i ] is equal to 1, the value of fixed_pic_rate_within_cvs_flag[ i ] is inferred to be equal to 1.</w:t>
      </w:r>
    </w:p>
    <w:p w14:paraId="5CC58A4C" w14:textId="77777777" w:rsidR="00D02449" w:rsidRDefault="00D02449" w:rsidP="00D02449">
      <w:r>
        <w:rPr>
          <w:b/>
        </w:rPr>
        <w:t>elemental</w:t>
      </w:r>
      <w:r w:rsidRPr="00943A5F">
        <w:rPr>
          <w:b/>
        </w:rPr>
        <w:t>_duration_in_tc_minus1</w:t>
      </w:r>
      <w:r w:rsidRPr="00943A5F">
        <w:t xml:space="preserve">[ i ] plus 1 </w:t>
      </w:r>
      <w:r>
        <w:t xml:space="preserve">(when present) </w:t>
      </w:r>
      <w:r w:rsidRPr="00943A5F">
        <w:t xml:space="preserve">specifies, when </w:t>
      </w:r>
      <w:r>
        <w:t>HighestTid</w:t>
      </w:r>
      <w:r w:rsidRPr="00943A5F">
        <w:t xml:space="preserve"> is equal to i, the temporal distance, in clock ticks, between the </w:t>
      </w:r>
      <w:r>
        <w:t xml:space="preserve">elemental units that specify the </w:t>
      </w:r>
      <w:r w:rsidRPr="00943A5F">
        <w:t xml:space="preserve">HRD output times of consecutive pictures in output order </w:t>
      </w:r>
      <w:r>
        <w:t>as specified below. The value of elemental</w:t>
      </w:r>
      <w:r w:rsidRPr="00943A5F">
        <w:t>_duration_in_tc_minus1[ i ] shall be in the range of 0 to 2047, inclusive.</w:t>
      </w:r>
    </w:p>
    <w:p w14:paraId="215777F4" w14:textId="77777777" w:rsidR="00D02449" w:rsidRDefault="00D02449" w:rsidP="00D02449">
      <w:r w:rsidRPr="00416CB7">
        <w:t>For each picture n that is output and not the last picture</w:t>
      </w:r>
      <w:r>
        <w:t xml:space="preserve"> </w:t>
      </w:r>
      <w:r w:rsidRPr="00416CB7">
        <w:t xml:space="preserve">in the bitstream (in output order) that is output, the value of </w:t>
      </w:r>
      <w:r>
        <w:t>the variable DpbOutputElementalInterval[ n ]</w:t>
      </w:r>
      <w:r w:rsidRPr="00416CB7">
        <w:t xml:space="preserve"> is specified by</w:t>
      </w:r>
      <w:r>
        <w:t>:</w:t>
      </w:r>
    </w:p>
    <w:p w14:paraId="33A18629" w14:textId="77777777" w:rsidR="00D02449" w:rsidRPr="00E159BA" w:rsidRDefault="00D02449" w:rsidP="00D02449">
      <w:pPr>
        <w:pStyle w:val="Equation"/>
        <w:ind w:left="562"/>
        <w:rPr>
          <w:szCs w:val="20"/>
        </w:rPr>
      </w:pPr>
      <w:r>
        <w:rPr>
          <w:szCs w:val="20"/>
        </w:rPr>
        <w:t>DpbOutputElementalInterval[</w:t>
      </w:r>
      <w:r w:rsidRPr="00E159BA">
        <w:rPr>
          <w:szCs w:val="20"/>
        </w:rPr>
        <w:t> n </w:t>
      </w:r>
      <w:r>
        <w:rPr>
          <w:szCs w:val="20"/>
        </w:rPr>
        <w:t>]</w:t>
      </w:r>
      <w:r w:rsidRPr="00E159BA">
        <w:rPr>
          <w:szCs w:val="20"/>
        </w:rPr>
        <w:t xml:space="preserve"> = </w:t>
      </w:r>
      <w:r>
        <w:rPr>
          <w:szCs w:val="20"/>
        </w:rPr>
        <w:t>DpbOutputInterval[</w:t>
      </w:r>
      <w:r w:rsidRPr="00E159BA">
        <w:rPr>
          <w:szCs w:val="20"/>
        </w:rPr>
        <w:t> n </w:t>
      </w:r>
      <w:r>
        <w:rPr>
          <w:szCs w:val="20"/>
        </w:rPr>
        <w:t>]</w:t>
      </w:r>
      <w:r w:rsidRPr="00E159BA">
        <w:rPr>
          <w:szCs w:val="20"/>
        </w:rPr>
        <w:t xml:space="preserve"> </w:t>
      </w:r>
      <w:r w:rsidRPr="00E159BA">
        <w:rPr>
          <w:rFonts w:ascii="Symbol" w:hAnsi="Symbol" w:cs="Symbol"/>
          <w:szCs w:val="20"/>
        </w:rPr>
        <w:t></w:t>
      </w:r>
      <w:r w:rsidRPr="00E159BA">
        <w:rPr>
          <w:szCs w:val="20"/>
        </w:rPr>
        <w:t xml:space="preserve"> DeltaT</w:t>
      </w:r>
      <w:r>
        <w:rPr>
          <w:szCs w:val="20"/>
        </w:rPr>
        <w:t>o</w:t>
      </w:r>
      <w:r w:rsidRPr="00E159BA">
        <w:rPr>
          <w:szCs w:val="20"/>
        </w:rPr>
        <w:t>Divisor</w:t>
      </w:r>
      <w:r w:rsidRPr="00E159BA">
        <w:rPr>
          <w:szCs w:val="20"/>
        </w:rPr>
        <w:tab/>
        <w:t>(</w:t>
      </w:r>
      <w:bookmarkStart w:id="182" w:name="ElementalPicTimeInterval_Eqn"/>
      <w:r w:rsidRPr="00E159BA">
        <w:rPr>
          <w:szCs w:val="20"/>
        </w:rPr>
        <w:t>E</w:t>
      </w:r>
      <w:r w:rsidRPr="00E159BA">
        <w:rPr>
          <w:szCs w:val="20"/>
        </w:rPr>
        <w:noBreakHyphen/>
      </w:r>
      <w:r w:rsidRPr="00E159BA">
        <w:rPr>
          <w:szCs w:val="20"/>
        </w:rPr>
        <w:fldChar w:fldCharType="begin" w:fldLock="1"/>
      </w:r>
      <w:r w:rsidRPr="00E159BA">
        <w:rPr>
          <w:szCs w:val="20"/>
        </w:rPr>
        <w:instrText xml:space="preserve"> SEQ Equation \* ARABIC </w:instrText>
      </w:r>
      <w:r w:rsidRPr="00E159BA">
        <w:rPr>
          <w:szCs w:val="20"/>
        </w:rPr>
        <w:fldChar w:fldCharType="separate"/>
      </w:r>
      <w:r>
        <w:rPr>
          <w:szCs w:val="20"/>
        </w:rPr>
        <w:t>51</w:t>
      </w:r>
      <w:r w:rsidRPr="00E159BA">
        <w:rPr>
          <w:szCs w:val="20"/>
        </w:rPr>
        <w:fldChar w:fldCharType="end"/>
      </w:r>
      <w:bookmarkEnd w:id="182"/>
      <w:r w:rsidRPr="00E159BA">
        <w:rPr>
          <w:szCs w:val="20"/>
        </w:rPr>
        <w:t>)</w:t>
      </w:r>
    </w:p>
    <w:p w14:paraId="56A4A76A" w14:textId="77777777" w:rsidR="00D02449" w:rsidRPr="00943A5F" w:rsidRDefault="00D02449" w:rsidP="00D02449">
      <w:r>
        <w:t>where DpbOutputInterval[</w:t>
      </w:r>
      <w:r w:rsidRPr="00E159BA">
        <w:t> n </w:t>
      </w:r>
      <w:r>
        <w:t>] is specified in Equation </w:t>
      </w:r>
      <w:r>
        <w:fldChar w:fldCharType="begin" w:fldLock="1"/>
      </w:r>
      <w:r>
        <w:instrText xml:space="preserve"> REF DeltaTo \h </w:instrText>
      </w:r>
      <w:r>
        <w:fldChar w:fldCharType="separate"/>
      </w:r>
      <w:r w:rsidRPr="00943A5F">
        <w:t>C</w:t>
      </w:r>
      <w:r w:rsidRPr="00943A5F">
        <w:noBreakHyphen/>
      </w:r>
      <w:r>
        <w:t>17</w:t>
      </w:r>
      <w:r>
        <w:fldChar w:fldCharType="end"/>
      </w:r>
      <w:r>
        <w:t xml:space="preserve"> and DeltaToDivisor is specified in </w:t>
      </w:r>
      <w:r>
        <w:fldChar w:fldCharType="begin" w:fldLock="1"/>
      </w:r>
      <w:r>
        <w:instrText xml:space="preserve"> REF _Ref349228267 \h </w:instrText>
      </w:r>
      <w:r>
        <w:fldChar w:fldCharType="separate"/>
      </w:r>
      <w:r w:rsidRPr="00F01535">
        <w:rPr>
          <w:rFonts w:eastAsia="Times New Roman"/>
        </w:rPr>
        <w:t>Table E</w:t>
      </w:r>
      <w:r w:rsidRPr="00F01535">
        <w:rPr>
          <w:rFonts w:eastAsia="Times New Roman"/>
        </w:rPr>
        <w:noBreakHyphen/>
      </w:r>
      <w:r>
        <w:t>6</w:t>
      </w:r>
      <w:r>
        <w:fldChar w:fldCharType="end"/>
      </w:r>
      <w:r>
        <w:t xml:space="preserve"> based on the value of frame_field_info_present_flag and pic_struct for the CVS containing picture n. Entries marked "-" in </w:t>
      </w:r>
      <w:r>
        <w:fldChar w:fldCharType="begin" w:fldLock="1"/>
      </w:r>
      <w:r>
        <w:instrText xml:space="preserve"> REF _Ref349228267 \h </w:instrText>
      </w:r>
      <w:r>
        <w:fldChar w:fldCharType="separate"/>
      </w:r>
      <w:r w:rsidRPr="00F01535">
        <w:rPr>
          <w:rFonts w:eastAsia="Times New Roman"/>
        </w:rPr>
        <w:t>Table E</w:t>
      </w:r>
      <w:r w:rsidRPr="00F01535">
        <w:rPr>
          <w:rFonts w:eastAsia="Times New Roman"/>
        </w:rPr>
        <w:noBreakHyphen/>
      </w:r>
      <w:r>
        <w:t>6</w:t>
      </w:r>
      <w:r>
        <w:fldChar w:fldCharType="end"/>
      </w:r>
      <w:r>
        <w:t xml:space="preserve"> indicate a lack of dependence of DeltaToDivisor on the corresponding syntax element.</w:t>
      </w:r>
    </w:p>
    <w:p w14:paraId="05B76328" w14:textId="77777777" w:rsidR="00D02449" w:rsidRPr="00943A5F" w:rsidRDefault="00D02449" w:rsidP="00D02449">
      <w:r w:rsidRPr="00943A5F">
        <w:t xml:space="preserve">When </w:t>
      </w:r>
      <w:r>
        <w:t>HighestTid</w:t>
      </w:r>
      <w:r w:rsidRPr="00943A5F">
        <w:t xml:space="preserve"> is equal to i and fixed_pic_rate_</w:t>
      </w:r>
      <w:r>
        <w:t>general_</w:t>
      </w:r>
      <w:r w:rsidRPr="00943A5F">
        <w:t xml:space="preserve">flag[ i ] is equal to 1 for a </w:t>
      </w:r>
      <w:r>
        <w:t>CVS</w:t>
      </w:r>
      <w:r w:rsidRPr="00943A5F">
        <w:t xml:space="preserve"> containing picture n, the value computed for </w:t>
      </w:r>
      <w:r>
        <w:t>DpbOutputElementalInterval[</w:t>
      </w:r>
      <w:r w:rsidRPr="00943A5F">
        <w:t> </w:t>
      </w:r>
      <w:r w:rsidRPr="00943A5F">
        <w:rPr>
          <w:iCs/>
        </w:rPr>
        <w:t>n</w:t>
      </w:r>
      <w:r w:rsidRPr="00943A5F">
        <w:t> </w:t>
      </w:r>
      <w:r>
        <w:t>]</w:t>
      </w:r>
      <w:r w:rsidRPr="00943A5F">
        <w:t xml:space="preserve"> shall be equal to </w:t>
      </w:r>
      <w:r>
        <w:t>ClockTick </w:t>
      </w:r>
      <w:r w:rsidRPr="00943A5F">
        <w:t>*</w:t>
      </w:r>
      <w:r>
        <w:t xml:space="preserve"> </w:t>
      </w:r>
      <w:r w:rsidRPr="00943A5F">
        <w:t>( </w:t>
      </w:r>
      <w:r>
        <w:t>elemental</w:t>
      </w:r>
      <w:r w:rsidRPr="00943A5F">
        <w:t>_duration_in_tc_minus1[ i ]</w:t>
      </w:r>
      <w:r>
        <w:t> </w:t>
      </w:r>
      <w:r w:rsidRPr="00943A5F">
        <w:t>+</w:t>
      </w:r>
      <w:r>
        <w:t> </w:t>
      </w:r>
      <w:r w:rsidRPr="00943A5F">
        <w:t xml:space="preserve">1 ), wherein </w:t>
      </w:r>
      <w:r>
        <w:t>ClockTick</w:t>
      </w:r>
      <w:r w:rsidRPr="00943A5F">
        <w:t xml:space="preserve"> is as specified in Equation </w:t>
      </w:r>
      <w:r w:rsidRPr="00943A5F">
        <w:fldChar w:fldCharType="begin" w:fldLock="1"/>
      </w:r>
      <w:r w:rsidRPr="00943A5F">
        <w:instrText xml:space="preserve"> REF clocktick_eqn \h </w:instrText>
      </w:r>
      <w:r w:rsidRPr="00943A5F">
        <w:fldChar w:fldCharType="separate"/>
      </w:r>
      <w:r w:rsidRPr="00943A5F">
        <w:t>C</w:t>
      </w:r>
      <w:r w:rsidRPr="00943A5F">
        <w:noBreakHyphen/>
      </w:r>
      <w:r>
        <w:t>2</w:t>
      </w:r>
      <w:r w:rsidRPr="00943A5F">
        <w:fldChar w:fldCharType="end"/>
      </w:r>
      <w:r w:rsidRPr="00943A5F">
        <w:t xml:space="preserve"> (using the value of </w:t>
      </w:r>
      <w:r>
        <w:t>ClockTick</w:t>
      </w:r>
      <w:r w:rsidRPr="00943A5F">
        <w:t xml:space="preserve"> for the </w:t>
      </w:r>
      <w:r>
        <w:t>CVS</w:t>
      </w:r>
      <w:r w:rsidRPr="00943A5F">
        <w:t xml:space="preserve"> containing picture n) when one of the following conditions </w:t>
      </w:r>
      <w:r>
        <w:t>is</w:t>
      </w:r>
      <w:r w:rsidRPr="00943A5F">
        <w:t xml:space="preserve"> true for the following picture </w:t>
      </w:r>
      <w:r>
        <w:t>in output order nextPicInOutputOrder</w:t>
      </w:r>
      <w:r w:rsidRPr="00943A5F">
        <w:t xml:space="preserve"> that is specified for use in Equation </w:t>
      </w:r>
      <w:r w:rsidRPr="00943A5F">
        <w:fldChar w:fldCharType="begin" w:fldLock="1"/>
      </w:r>
      <w:r w:rsidRPr="00943A5F">
        <w:instrText xml:space="preserve"> REF DeltaTo \h </w:instrText>
      </w:r>
      <w:r w:rsidRPr="00943A5F">
        <w:fldChar w:fldCharType="separate"/>
      </w:r>
      <w:r w:rsidRPr="00943A5F">
        <w:t>C</w:t>
      </w:r>
      <w:r w:rsidRPr="00943A5F">
        <w:noBreakHyphen/>
      </w:r>
      <w:r>
        <w:t>17</w:t>
      </w:r>
      <w:r w:rsidRPr="00943A5F">
        <w:fldChar w:fldCharType="end"/>
      </w:r>
      <w:r w:rsidRPr="00943A5F">
        <w:t>:</w:t>
      </w:r>
    </w:p>
    <w:p w14:paraId="67639A3E" w14:textId="77777777" w:rsidR="00D02449" w:rsidRPr="00943A5F" w:rsidRDefault="00D02449" w:rsidP="00D02449">
      <w:pPr>
        <w:ind w:left="360" w:hanging="360"/>
      </w:pPr>
      <w:r w:rsidRPr="00943A5F">
        <w:t>–</w:t>
      </w:r>
      <w:r w:rsidRPr="00943A5F">
        <w:tab/>
        <w:t xml:space="preserve">picture </w:t>
      </w:r>
      <w:r>
        <w:t>nextPicInOutputOrder</w:t>
      </w:r>
      <w:r w:rsidRPr="00943A5F">
        <w:t xml:space="preserve"> is in the same </w:t>
      </w:r>
      <w:r>
        <w:t>CVS</w:t>
      </w:r>
      <w:r w:rsidRPr="00943A5F">
        <w:t xml:space="preserve"> as picture n.</w:t>
      </w:r>
    </w:p>
    <w:p w14:paraId="73213CDF" w14:textId="77777777" w:rsidR="00D02449" w:rsidRPr="00943A5F" w:rsidRDefault="00D02449" w:rsidP="00D02449">
      <w:pPr>
        <w:ind w:left="360" w:hanging="360"/>
      </w:pPr>
      <w:r w:rsidRPr="00943A5F">
        <w:t>–</w:t>
      </w:r>
      <w:r w:rsidRPr="00943A5F">
        <w:tab/>
        <w:t xml:space="preserve">picture </w:t>
      </w:r>
      <w:r>
        <w:t>nextPicInOutputOrder</w:t>
      </w:r>
      <w:r w:rsidRPr="00943A5F">
        <w:t xml:space="preserve"> is in a different </w:t>
      </w:r>
      <w:r>
        <w:t>CVS</w:t>
      </w:r>
      <w:r w:rsidRPr="00943A5F">
        <w:t xml:space="preserve"> and fixed_pic_rate_</w:t>
      </w:r>
      <w:r>
        <w:t>general_</w:t>
      </w:r>
      <w:r w:rsidRPr="00943A5F">
        <w:t>flag[ i ] is equal to</w:t>
      </w:r>
      <w:r>
        <w:t> </w:t>
      </w:r>
      <w:r w:rsidRPr="00943A5F">
        <w:t xml:space="preserve">1 in the </w:t>
      </w:r>
      <w:r>
        <w:t>CVS</w:t>
      </w:r>
      <w:r w:rsidRPr="00943A5F">
        <w:t xml:space="preserve"> containing picture </w:t>
      </w:r>
      <w:r>
        <w:t>nextPicInOutputOrder</w:t>
      </w:r>
      <w:r w:rsidRPr="00943A5F">
        <w:t xml:space="preserve">, the value of </w:t>
      </w:r>
      <w:r>
        <w:t>ClockTick</w:t>
      </w:r>
      <w:r w:rsidRPr="00943A5F">
        <w:t xml:space="preserve"> is the same for both </w:t>
      </w:r>
      <w:r>
        <w:t>CVS</w:t>
      </w:r>
      <w:r w:rsidRPr="00943A5F">
        <w:t xml:space="preserve">s, and the value of </w:t>
      </w:r>
      <w:r>
        <w:t>elemental</w:t>
      </w:r>
      <w:r w:rsidRPr="00943A5F">
        <w:t>_duration_in_tc_minus1[ i</w:t>
      </w:r>
      <w:r>
        <w:t> </w:t>
      </w:r>
      <w:r w:rsidRPr="00943A5F">
        <w:t xml:space="preserve">] is the same for both </w:t>
      </w:r>
      <w:r>
        <w:t>CVS</w:t>
      </w:r>
      <w:r w:rsidRPr="00943A5F">
        <w:t>s.</w:t>
      </w:r>
    </w:p>
    <w:p w14:paraId="5D293CFB" w14:textId="77777777" w:rsidR="00D02449" w:rsidRPr="00943A5F" w:rsidRDefault="00D02449" w:rsidP="00D02449">
      <w:bookmarkStart w:id="183" w:name="_Ref342318948"/>
      <w:r w:rsidRPr="00943A5F">
        <w:t xml:space="preserve">When </w:t>
      </w:r>
      <w:r>
        <w:t>HighestTid</w:t>
      </w:r>
      <w:r w:rsidRPr="00943A5F">
        <w:t xml:space="preserve"> is equal to i and fixed_pic_rate_</w:t>
      </w:r>
      <w:r>
        <w:t>within_cvs_</w:t>
      </w:r>
      <w:r w:rsidRPr="00943A5F">
        <w:t xml:space="preserve">flag[ i ] is equal to 1 for a </w:t>
      </w:r>
      <w:r>
        <w:t>CVS</w:t>
      </w:r>
      <w:r w:rsidRPr="00943A5F">
        <w:t xml:space="preserve"> containing picture n, the value computed for </w:t>
      </w:r>
      <w:r>
        <w:t>DpbOutputElementalInterval[</w:t>
      </w:r>
      <w:r w:rsidRPr="00943A5F">
        <w:t> </w:t>
      </w:r>
      <w:r w:rsidRPr="00943A5F">
        <w:rPr>
          <w:iCs/>
        </w:rPr>
        <w:t>n</w:t>
      </w:r>
      <w:r w:rsidRPr="00943A5F">
        <w:t> </w:t>
      </w:r>
      <w:r>
        <w:t>]</w:t>
      </w:r>
      <w:r w:rsidRPr="00943A5F">
        <w:t xml:space="preserve"> shall be equal to </w:t>
      </w:r>
      <w:r>
        <w:t>ClockTick </w:t>
      </w:r>
      <w:r w:rsidRPr="00943A5F">
        <w:t>*</w:t>
      </w:r>
      <w:r>
        <w:t xml:space="preserve"> </w:t>
      </w:r>
      <w:r w:rsidRPr="00943A5F">
        <w:t>( </w:t>
      </w:r>
      <w:r>
        <w:t>elemental</w:t>
      </w:r>
      <w:r w:rsidRPr="00943A5F">
        <w:t>_duration_in_tc_minus1[ i ]</w:t>
      </w:r>
      <w:r>
        <w:t> </w:t>
      </w:r>
      <w:r w:rsidRPr="00943A5F">
        <w:t>+</w:t>
      </w:r>
      <w:r>
        <w:t> </w:t>
      </w:r>
      <w:r w:rsidRPr="00943A5F">
        <w:t xml:space="preserve">1 ), wherein </w:t>
      </w:r>
      <w:r>
        <w:t>ClockTick</w:t>
      </w:r>
      <w:r w:rsidRPr="00943A5F">
        <w:t xml:space="preserve"> is as specified in Equation </w:t>
      </w:r>
      <w:r w:rsidRPr="00943A5F">
        <w:fldChar w:fldCharType="begin" w:fldLock="1"/>
      </w:r>
      <w:r w:rsidRPr="00943A5F">
        <w:instrText xml:space="preserve"> REF clocktick_eqn \h </w:instrText>
      </w:r>
      <w:r w:rsidRPr="00943A5F">
        <w:fldChar w:fldCharType="separate"/>
      </w:r>
      <w:r w:rsidRPr="00943A5F">
        <w:t>C</w:t>
      </w:r>
      <w:r w:rsidRPr="00943A5F">
        <w:noBreakHyphen/>
      </w:r>
      <w:r>
        <w:t>2</w:t>
      </w:r>
      <w:r w:rsidRPr="00943A5F">
        <w:fldChar w:fldCharType="end"/>
      </w:r>
      <w:r w:rsidRPr="00943A5F">
        <w:t xml:space="preserve"> (using the value of </w:t>
      </w:r>
      <w:r>
        <w:t>ClockTick</w:t>
      </w:r>
      <w:r w:rsidRPr="00943A5F">
        <w:t xml:space="preserve"> for the </w:t>
      </w:r>
      <w:r>
        <w:t>CVS</w:t>
      </w:r>
      <w:r w:rsidRPr="00943A5F">
        <w:t xml:space="preserve"> containing picture n) </w:t>
      </w:r>
      <w:r>
        <w:t>when</w:t>
      </w:r>
      <w:r w:rsidRPr="00943A5F">
        <w:t xml:space="preserve"> the following picture </w:t>
      </w:r>
      <w:r>
        <w:t>in output order nextPicInOutputOrder</w:t>
      </w:r>
      <w:r w:rsidRPr="00943A5F">
        <w:t xml:space="preserve"> that is specified for use in Equation </w:t>
      </w:r>
      <w:r w:rsidRPr="00943A5F">
        <w:fldChar w:fldCharType="begin" w:fldLock="1"/>
      </w:r>
      <w:r w:rsidRPr="00943A5F">
        <w:instrText xml:space="preserve"> REF DeltaTo \h </w:instrText>
      </w:r>
      <w:r w:rsidRPr="00943A5F">
        <w:fldChar w:fldCharType="separate"/>
      </w:r>
      <w:r w:rsidRPr="00943A5F">
        <w:t>C</w:t>
      </w:r>
      <w:r w:rsidRPr="00943A5F">
        <w:noBreakHyphen/>
      </w:r>
      <w:r>
        <w:t>17</w:t>
      </w:r>
      <w:r w:rsidRPr="00943A5F">
        <w:fldChar w:fldCharType="end"/>
      </w:r>
      <w:r>
        <w:t xml:space="preserve"> </w:t>
      </w:r>
      <w:r w:rsidRPr="00943A5F">
        <w:t xml:space="preserve">is in the same </w:t>
      </w:r>
      <w:r>
        <w:t>CVS</w:t>
      </w:r>
      <w:r w:rsidRPr="00943A5F">
        <w:t xml:space="preserve"> as picture n</w:t>
      </w:r>
      <w:r>
        <w:t>.</w:t>
      </w:r>
    </w:p>
    <w:p w14:paraId="121560B3" w14:textId="77777777" w:rsidR="00D02449" w:rsidRPr="00F01535" w:rsidRDefault="00D02449" w:rsidP="00D02449">
      <w:pPr>
        <w:pStyle w:val="Caption"/>
        <w:rPr>
          <w:rFonts w:eastAsia="Times New Roman"/>
        </w:rPr>
      </w:pPr>
      <w:bookmarkStart w:id="184" w:name="_Ref343595218"/>
      <w:bookmarkStart w:id="185" w:name="_Ref349228267"/>
      <w:bookmarkStart w:id="186" w:name="_Toc363691712"/>
      <w:r w:rsidRPr="00F01535">
        <w:rPr>
          <w:rFonts w:eastAsia="Times New Roman"/>
        </w:rPr>
        <w:t>Table E</w:t>
      </w:r>
      <w:r w:rsidRPr="00F01535">
        <w:rPr>
          <w:rFonts w:eastAsia="Times New Roman"/>
        </w:rPr>
        <w:noBreakHyphen/>
      </w:r>
      <w:bookmarkEnd w:id="183"/>
      <w:bookmarkEnd w:id="184"/>
      <w:r w:rsidRPr="00943A5F">
        <w:rPr>
          <w:lang w:val="en-GB"/>
        </w:rPr>
        <w:fldChar w:fldCharType="begin" w:fldLock="1"/>
      </w:r>
      <w:r w:rsidRPr="00943A5F">
        <w:rPr>
          <w:lang w:val="en-GB"/>
        </w:rPr>
        <w:instrText xml:space="preserve"> SEQ Table \* ARABIC </w:instrText>
      </w:r>
      <w:r w:rsidRPr="00943A5F">
        <w:rPr>
          <w:lang w:val="en-GB"/>
        </w:rPr>
        <w:fldChar w:fldCharType="separate"/>
      </w:r>
      <w:r>
        <w:rPr>
          <w:lang w:val="en-GB"/>
        </w:rPr>
        <w:t>6</w:t>
      </w:r>
      <w:r w:rsidRPr="00943A5F">
        <w:rPr>
          <w:lang w:val="en-GB"/>
        </w:rPr>
        <w:fldChar w:fldCharType="end"/>
      </w:r>
      <w:bookmarkEnd w:id="185"/>
      <w:r w:rsidRPr="00F01535">
        <w:rPr>
          <w:rFonts w:eastAsia="Times New Roman"/>
        </w:rPr>
        <w:t xml:space="preserve"> – </w:t>
      </w:r>
      <w:r>
        <w:rPr>
          <w:rFonts w:eastAsia="Times New Roman"/>
        </w:rPr>
        <w:t xml:space="preserve">Divisor for computation of </w:t>
      </w:r>
      <w:r>
        <w:t>DpbOutputElementalInterval[</w:t>
      </w:r>
      <w:r w:rsidRPr="00E159BA">
        <w:t> n </w:t>
      </w:r>
      <w:r>
        <w:t>]</w:t>
      </w:r>
      <w:bookmarkEnd w:id="186"/>
    </w:p>
    <w:tbl>
      <w:tblPr>
        <w:tblW w:w="0" w:type="auto"/>
        <w:jc w:val="center"/>
        <w:tblInd w:w="-1429" w:type="dxa"/>
        <w:tblLayout w:type="fixed"/>
        <w:tblCellMar>
          <w:left w:w="80" w:type="dxa"/>
          <w:right w:w="80" w:type="dxa"/>
        </w:tblCellMar>
        <w:tblLook w:val="0000" w:firstRow="0" w:lastRow="0" w:firstColumn="0" w:lastColumn="0" w:noHBand="0" w:noVBand="0"/>
      </w:tblPr>
      <w:tblGrid>
        <w:gridCol w:w="2869"/>
        <w:gridCol w:w="1254"/>
        <w:gridCol w:w="1710"/>
      </w:tblGrid>
      <w:tr w:rsidR="00D02449" w:rsidRPr="00A24AA6" w14:paraId="263496B8" w14:textId="77777777" w:rsidTr="00C56BB6">
        <w:trPr>
          <w:cantSplit/>
          <w:jc w:val="center"/>
        </w:trPr>
        <w:tc>
          <w:tcPr>
            <w:tcW w:w="2869" w:type="dxa"/>
            <w:tcBorders>
              <w:top w:val="single" w:sz="6" w:space="0" w:color="auto"/>
              <w:left w:val="single" w:sz="6" w:space="0" w:color="auto"/>
              <w:bottom w:val="single" w:sz="12" w:space="0" w:color="auto"/>
              <w:right w:val="single" w:sz="6" w:space="0" w:color="auto"/>
            </w:tcBorders>
            <w:vAlign w:val="center"/>
          </w:tcPr>
          <w:p w14:paraId="592B5BA3" w14:textId="77777777" w:rsidR="00D02449" w:rsidRPr="00A24AA6" w:rsidRDefault="00D02449" w:rsidP="00C56BB6">
            <w:pPr>
              <w:keepNext/>
              <w:keepLines/>
              <w:numPr>
                <w:ilvl w:val="12"/>
                <w:numId w:val="0"/>
              </w:numPr>
              <w:tabs>
                <w:tab w:val="clear" w:pos="794"/>
                <w:tab w:val="clear" w:pos="1191"/>
                <w:tab w:val="clear" w:pos="1588"/>
                <w:tab w:val="clear" w:pos="1985"/>
              </w:tabs>
              <w:spacing w:before="72" w:after="72"/>
              <w:jc w:val="center"/>
              <w:rPr>
                <w:rFonts w:eastAsia="Times New Roman"/>
                <w:b/>
                <w:bCs/>
              </w:rPr>
            </w:pPr>
            <w:r>
              <w:rPr>
                <w:b/>
              </w:rPr>
              <w:t>frame_field_info</w:t>
            </w:r>
            <w:r w:rsidRPr="00E159BA">
              <w:rPr>
                <w:b/>
              </w:rPr>
              <w:t>_present_flag</w:t>
            </w:r>
          </w:p>
        </w:tc>
        <w:tc>
          <w:tcPr>
            <w:tcW w:w="1254" w:type="dxa"/>
            <w:tcBorders>
              <w:top w:val="single" w:sz="6" w:space="0" w:color="auto"/>
              <w:left w:val="single" w:sz="6" w:space="0" w:color="auto"/>
              <w:bottom w:val="single" w:sz="12" w:space="0" w:color="auto"/>
              <w:right w:val="single" w:sz="6" w:space="0" w:color="auto"/>
            </w:tcBorders>
            <w:vAlign w:val="center"/>
          </w:tcPr>
          <w:p w14:paraId="6F676749" w14:textId="77777777" w:rsidR="00D02449" w:rsidRPr="00A24AA6" w:rsidRDefault="00D02449" w:rsidP="00C56BB6">
            <w:pPr>
              <w:keepNext/>
              <w:keepLines/>
              <w:numPr>
                <w:ilvl w:val="12"/>
                <w:numId w:val="0"/>
              </w:numPr>
              <w:tabs>
                <w:tab w:val="clear" w:pos="794"/>
                <w:tab w:val="clear" w:pos="1191"/>
                <w:tab w:val="clear" w:pos="1588"/>
                <w:tab w:val="clear" w:pos="1985"/>
              </w:tabs>
              <w:spacing w:before="72" w:after="72"/>
              <w:jc w:val="center"/>
              <w:rPr>
                <w:rFonts w:eastAsia="Times New Roman"/>
                <w:b/>
                <w:bCs/>
              </w:rPr>
            </w:pPr>
            <w:r w:rsidRPr="00692AB9">
              <w:rPr>
                <w:b/>
              </w:rPr>
              <w:t>pic_struct</w:t>
            </w:r>
          </w:p>
        </w:tc>
        <w:tc>
          <w:tcPr>
            <w:tcW w:w="1710" w:type="dxa"/>
            <w:tcBorders>
              <w:top w:val="single" w:sz="6" w:space="0" w:color="auto"/>
              <w:left w:val="single" w:sz="6" w:space="0" w:color="auto"/>
              <w:bottom w:val="single" w:sz="12" w:space="0" w:color="auto"/>
              <w:right w:val="single" w:sz="6" w:space="0" w:color="auto"/>
            </w:tcBorders>
            <w:vAlign w:val="center"/>
          </w:tcPr>
          <w:p w14:paraId="6CF24B03" w14:textId="77777777" w:rsidR="00D02449" w:rsidRPr="00A24AA6" w:rsidRDefault="00D02449" w:rsidP="00C56BB6">
            <w:pPr>
              <w:keepNext/>
              <w:keepLines/>
              <w:numPr>
                <w:ilvl w:val="12"/>
                <w:numId w:val="0"/>
              </w:numPr>
              <w:tabs>
                <w:tab w:val="clear" w:pos="794"/>
                <w:tab w:val="clear" w:pos="1191"/>
                <w:tab w:val="clear" w:pos="1588"/>
                <w:tab w:val="clear" w:pos="1985"/>
              </w:tabs>
              <w:spacing w:before="72" w:after="72"/>
              <w:jc w:val="center"/>
              <w:rPr>
                <w:rFonts w:eastAsia="Times New Roman"/>
                <w:b/>
                <w:bCs/>
              </w:rPr>
            </w:pPr>
            <w:r w:rsidRPr="00692AB9">
              <w:rPr>
                <w:b/>
              </w:rPr>
              <w:t>DeltaT</w:t>
            </w:r>
            <w:r>
              <w:rPr>
                <w:b/>
              </w:rPr>
              <w:t>o</w:t>
            </w:r>
            <w:r w:rsidRPr="00692AB9">
              <w:rPr>
                <w:b/>
              </w:rPr>
              <w:t>Divisor</w:t>
            </w:r>
          </w:p>
        </w:tc>
      </w:tr>
      <w:tr w:rsidR="00D02449" w:rsidRPr="00F01535" w14:paraId="780CC356" w14:textId="77777777" w:rsidTr="00C56BB6">
        <w:trPr>
          <w:cantSplit/>
          <w:jc w:val="center"/>
        </w:trPr>
        <w:tc>
          <w:tcPr>
            <w:tcW w:w="2869" w:type="dxa"/>
            <w:tcBorders>
              <w:top w:val="single" w:sz="12" w:space="0" w:color="auto"/>
              <w:left w:val="single" w:sz="6" w:space="0" w:color="auto"/>
              <w:bottom w:val="single" w:sz="6" w:space="0" w:color="auto"/>
              <w:right w:val="single" w:sz="6" w:space="0" w:color="auto"/>
            </w:tcBorders>
            <w:vAlign w:val="center"/>
          </w:tcPr>
          <w:p w14:paraId="4A86E896"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Pr>
                <w:rFonts w:eastAsia="Times New Roman"/>
              </w:rPr>
              <w:t>0</w:t>
            </w:r>
          </w:p>
        </w:tc>
        <w:tc>
          <w:tcPr>
            <w:tcW w:w="1254" w:type="dxa"/>
            <w:tcBorders>
              <w:top w:val="single" w:sz="12" w:space="0" w:color="auto"/>
              <w:left w:val="single" w:sz="6" w:space="0" w:color="auto"/>
              <w:bottom w:val="single" w:sz="6" w:space="0" w:color="auto"/>
              <w:right w:val="single" w:sz="6" w:space="0" w:color="auto"/>
            </w:tcBorders>
            <w:vAlign w:val="center"/>
          </w:tcPr>
          <w:p w14:paraId="349590DE"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Pr>
                <w:rFonts w:eastAsia="Times New Roman"/>
              </w:rPr>
              <w:t>-</w:t>
            </w:r>
          </w:p>
        </w:tc>
        <w:tc>
          <w:tcPr>
            <w:tcW w:w="1710" w:type="dxa"/>
            <w:tcBorders>
              <w:top w:val="single" w:sz="12" w:space="0" w:color="auto"/>
              <w:left w:val="single" w:sz="6" w:space="0" w:color="auto"/>
              <w:bottom w:val="single" w:sz="6" w:space="0" w:color="auto"/>
              <w:right w:val="single" w:sz="6" w:space="0" w:color="auto"/>
            </w:tcBorders>
            <w:vAlign w:val="center"/>
          </w:tcPr>
          <w:p w14:paraId="68E36E56"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Pr>
                <w:rFonts w:eastAsia="Times New Roman"/>
              </w:rPr>
              <w:t>1</w:t>
            </w:r>
          </w:p>
        </w:tc>
      </w:tr>
      <w:tr w:rsidR="00D02449" w:rsidRPr="00F01535" w14:paraId="307CEEF5" w14:textId="77777777" w:rsidTr="00C56BB6">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1CAEC23D"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775E6BB5"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sidRPr="00355764">
              <w:t>1</w:t>
            </w:r>
          </w:p>
        </w:tc>
        <w:tc>
          <w:tcPr>
            <w:tcW w:w="1710" w:type="dxa"/>
            <w:tcBorders>
              <w:top w:val="single" w:sz="6" w:space="0" w:color="auto"/>
              <w:left w:val="single" w:sz="6" w:space="0" w:color="auto"/>
              <w:bottom w:val="single" w:sz="6" w:space="0" w:color="auto"/>
              <w:right w:val="single" w:sz="6" w:space="0" w:color="auto"/>
            </w:tcBorders>
            <w:vAlign w:val="center"/>
          </w:tcPr>
          <w:p w14:paraId="7C56FEE1"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sidRPr="00FF4680">
              <w:rPr>
                <w:rFonts w:ascii="TimesNewRoman,Bold" w:eastAsia="Calibri" w:hAnsi="TimesNewRoman,Bold" w:cs="TimesNewRoman,Bold"/>
                <w:lang w:bidi="he-IL"/>
              </w:rPr>
              <w:t>1</w:t>
            </w:r>
          </w:p>
        </w:tc>
      </w:tr>
      <w:tr w:rsidR="00D02449" w:rsidRPr="00F01535" w14:paraId="24CFA5DB" w14:textId="77777777" w:rsidTr="00C56BB6">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43E7F22A"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344201D6"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sidRPr="00355764">
              <w:t>2</w:t>
            </w:r>
          </w:p>
        </w:tc>
        <w:tc>
          <w:tcPr>
            <w:tcW w:w="1710" w:type="dxa"/>
            <w:tcBorders>
              <w:top w:val="single" w:sz="6" w:space="0" w:color="auto"/>
              <w:left w:val="single" w:sz="6" w:space="0" w:color="auto"/>
              <w:bottom w:val="single" w:sz="6" w:space="0" w:color="auto"/>
              <w:right w:val="single" w:sz="6" w:space="0" w:color="auto"/>
            </w:tcBorders>
            <w:vAlign w:val="center"/>
          </w:tcPr>
          <w:p w14:paraId="634D3AA5"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sidRPr="00FF4680">
              <w:rPr>
                <w:rFonts w:ascii="TimesNewRoman,Bold" w:eastAsia="Calibri" w:hAnsi="TimesNewRoman,Bold" w:cs="TimesNewRoman,Bold"/>
                <w:lang w:bidi="he-IL"/>
              </w:rPr>
              <w:t>1</w:t>
            </w:r>
          </w:p>
        </w:tc>
      </w:tr>
      <w:tr w:rsidR="00D02449" w:rsidRPr="00F01535" w14:paraId="1D2EF65A" w14:textId="77777777" w:rsidTr="00C56BB6">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4D1A9B33" w14:textId="77777777" w:rsidR="00D02449" w:rsidRPr="00F01535" w:rsidRDefault="00D02449" w:rsidP="00C56BB6">
            <w:pPr>
              <w:keepNext/>
              <w:numPr>
                <w:ilvl w:val="12"/>
                <w:numId w:val="0"/>
              </w:numPr>
              <w:tabs>
                <w:tab w:val="clear" w:pos="794"/>
                <w:tab w:val="clear" w:pos="1191"/>
                <w:tab w:val="clear" w:pos="1588"/>
                <w:tab w:val="clear" w:pos="1985"/>
              </w:tabs>
              <w:spacing w:before="20" w:after="20"/>
              <w:jc w:val="center"/>
              <w:rPr>
                <w:rFonts w:eastAsia="Times New Roman"/>
              </w:rP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10C0C8CD"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sidRPr="00355764">
              <w:t>0</w:t>
            </w:r>
          </w:p>
        </w:tc>
        <w:tc>
          <w:tcPr>
            <w:tcW w:w="1710" w:type="dxa"/>
            <w:tcBorders>
              <w:top w:val="single" w:sz="6" w:space="0" w:color="auto"/>
              <w:left w:val="single" w:sz="6" w:space="0" w:color="auto"/>
              <w:bottom w:val="single" w:sz="6" w:space="0" w:color="auto"/>
              <w:right w:val="single" w:sz="6" w:space="0" w:color="auto"/>
            </w:tcBorders>
            <w:vAlign w:val="center"/>
          </w:tcPr>
          <w:p w14:paraId="4EE408B5" w14:textId="77777777" w:rsidR="00D02449" w:rsidRPr="00F01535" w:rsidRDefault="00D02449" w:rsidP="00C56BB6">
            <w:pPr>
              <w:keepNext/>
              <w:keepLines/>
              <w:numPr>
                <w:ilvl w:val="12"/>
                <w:numId w:val="0"/>
              </w:numPr>
              <w:tabs>
                <w:tab w:val="clear" w:pos="794"/>
                <w:tab w:val="clear" w:pos="1191"/>
                <w:tab w:val="clear" w:pos="1588"/>
                <w:tab w:val="clear" w:pos="1985"/>
              </w:tabs>
              <w:spacing w:before="20" w:after="20"/>
              <w:jc w:val="center"/>
              <w:rPr>
                <w:rFonts w:eastAsia="Times New Roman"/>
              </w:rPr>
            </w:pPr>
            <w:r>
              <w:rPr>
                <w:rFonts w:ascii="TimesNewRoman,Bold" w:eastAsia="Calibri" w:hAnsi="TimesNewRoman,Bold" w:cs="TimesNewRoman,Bold"/>
                <w:lang w:bidi="he-IL"/>
              </w:rPr>
              <w:t>2</w:t>
            </w:r>
          </w:p>
        </w:tc>
      </w:tr>
      <w:tr w:rsidR="00D02449" w:rsidRPr="00F01535" w14:paraId="3B67AD14" w14:textId="77777777" w:rsidTr="00C56BB6">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2DAD9212" w14:textId="77777777" w:rsidR="00D02449" w:rsidRPr="00355764" w:rsidRDefault="00D02449" w:rsidP="00C56BB6">
            <w:pPr>
              <w:keepNext/>
              <w:numPr>
                <w:ilvl w:val="12"/>
                <w:numId w:val="0"/>
              </w:numPr>
              <w:tabs>
                <w:tab w:val="clear" w:pos="794"/>
                <w:tab w:val="clear" w:pos="1191"/>
                <w:tab w:val="clear" w:pos="1588"/>
                <w:tab w:val="clear" w:pos="1985"/>
              </w:tabs>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76C978EE" w14:textId="77777777" w:rsidR="00D02449" w:rsidRPr="00355764" w:rsidRDefault="00D02449" w:rsidP="00C56BB6">
            <w:pPr>
              <w:keepNext/>
              <w:keepLines/>
              <w:numPr>
                <w:ilvl w:val="12"/>
                <w:numId w:val="0"/>
              </w:numPr>
              <w:tabs>
                <w:tab w:val="clear" w:pos="794"/>
                <w:tab w:val="clear" w:pos="1191"/>
                <w:tab w:val="clear" w:pos="1588"/>
                <w:tab w:val="clear" w:pos="1985"/>
              </w:tabs>
              <w:spacing w:before="20" w:after="20"/>
              <w:jc w:val="center"/>
            </w:pPr>
            <w:r w:rsidRPr="00355764">
              <w:t>3</w:t>
            </w:r>
          </w:p>
        </w:tc>
        <w:tc>
          <w:tcPr>
            <w:tcW w:w="1710" w:type="dxa"/>
            <w:tcBorders>
              <w:top w:val="single" w:sz="6" w:space="0" w:color="auto"/>
              <w:left w:val="single" w:sz="6" w:space="0" w:color="auto"/>
              <w:bottom w:val="single" w:sz="6" w:space="0" w:color="auto"/>
              <w:right w:val="single" w:sz="6" w:space="0" w:color="auto"/>
            </w:tcBorders>
            <w:vAlign w:val="center"/>
          </w:tcPr>
          <w:p w14:paraId="2A312BBD" w14:textId="77777777" w:rsidR="00D02449" w:rsidRPr="00FF4680" w:rsidRDefault="00D02449" w:rsidP="00C56BB6">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2</w:t>
            </w:r>
          </w:p>
        </w:tc>
      </w:tr>
      <w:tr w:rsidR="00D02449" w:rsidRPr="00F01535" w14:paraId="0FDC6264" w14:textId="77777777" w:rsidTr="00C56BB6">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1367B3AE" w14:textId="77777777" w:rsidR="00D02449" w:rsidRPr="00355764" w:rsidRDefault="00D02449" w:rsidP="00C56BB6">
            <w:pPr>
              <w:keepNext/>
              <w:numPr>
                <w:ilvl w:val="12"/>
                <w:numId w:val="0"/>
              </w:numPr>
              <w:tabs>
                <w:tab w:val="clear" w:pos="794"/>
                <w:tab w:val="clear" w:pos="1191"/>
                <w:tab w:val="clear" w:pos="1588"/>
                <w:tab w:val="clear" w:pos="1985"/>
              </w:tabs>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0C64E4C5" w14:textId="77777777" w:rsidR="00D02449" w:rsidRPr="00355764" w:rsidRDefault="00D02449" w:rsidP="00C56BB6">
            <w:pPr>
              <w:keepNext/>
              <w:keepLines/>
              <w:numPr>
                <w:ilvl w:val="12"/>
                <w:numId w:val="0"/>
              </w:numPr>
              <w:tabs>
                <w:tab w:val="clear" w:pos="794"/>
                <w:tab w:val="clear" w:pos="1191"/>
                <w:tab w:val="clear" w:pos="1588"/>
                <w:tab w:val="clear" w:pos="1985"/>
              </w:tabs>
              <w:spacing w:before="20" w:after="20"/>
              <w:jc w:val="center"/>
            </w:pPr>
            <w:r w:rsidRPr="00355764">
              <w:t>4</w:t>
            </w:r>
          </w:p>
        </w:tc>
        <w:tc>
          <w:tcPr>
            <w:tcW w:w="1710" w:type="dxa"/>
            <w:tcBorders>
              <w:top w:val="single" w:sz="6" w:space="0" w:color="auto"/>
              <w:left w:val="single" w:sz="6" w:space="0" w:color="auto"/>
              <w:bottom w:val="single" w:sz="6" w:space="0" w:color="auto"/>
              <w:right w:val="single" w:sz="6" w:space="0" w:color="auto"/>
            </w:tcBorders>
            <w:vAlign w:val="center"/>
          </w:tcPr>
          <w:p w14:paraId="15A902C8" w14:textId="77777777" w:rsidR="00D02449" w:rsidRPr="00FF4680" w:rsidRDefault="00D02449" w:rsidP="00C56BB6">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2</w:t>
            </w:r>
          </w:p>
        </w:tc>
      </w:tr>
      <w:tr w:rsidR="00D02449" w:rsidRPr="00F01535" w14:paraId="7A314E01" w14:textId="77777777" w:rsidTr="00C56BB6">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14B73E7E" w14:textId="77777777" w:rsidR="00D02449" w:rsidRPr="00355764" w:rsidRDefault="00D02449" w:rsidP="00C56BB6">
            <w:pPr>
              <w:keepNext/>
              <w:numPr>
                <w:ilvl w:val="12"/>
                <w:numId w:val="0"/>
              </w:numPr>
              <w:tabs>
                <w:tab w:val="clear" w:pos="794"/>
                <w:tab w:val="clear" w:pos="1191"/>
                <w:tab w:val="clear" w:pos="1588"/>
                <w:tab w:val="clear" w:pos="1985"/>
              </w:tabs>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54E52909" w14:textId="77777777" w:rsidR="00D02449" w:rsidRPr="00355764" w:rsidRDefault="00D02449" w:rsidP="00C56BB6">
            <w:pPr>
              <w:keepNext/>
              <w:keepLines/>
              <w:numPr>
                <w:ilvl w:val="12"/>
                <w:numId w:val="0"/>
              </w:numPr>
              <w:tabs>
                <w:tab w:val="clear" w:pos="794"/>
                <w:tab w:val="clear" w:pos="1191"/>
                <w:tab w:val="clear" w:pos="1588"/>
                <w:tab w:val="clear" w:pos="1985"/>
              </w:tabs>
              <w:spacing w:before="20" w:after="20"/>
              <w:jc w:val="center"/>
            </w:pPr>
            <w:r w:rsidRPr="00355764">
              <w:t>5</w:t>
            </w:r>
          </w:p>
        </w:tc>
        <w:tc>
          <w:tcPr>
            <w:tcW w:w="1710" w:type="dxa"/>
            <w:tcBorders>
              <w:top w:val="single" w:sz="6" w:space="0" w:color="auto"/>
              <w:left w:val="single" w:sz="6" w:space="0" w:color="auto"/>
              <w:bottom w:val="single" w:sz="6" w:space="0" w:color="auto"/>
              <w:right w:val="single" w:sz="6" w:space="0" w:color="auto"/>
            </w:tcBorders>
            <w:vAlign w:val="center"/>
          </w:tcPr>
          <w:p w14:paraId="7664201F" w14:textId="77777777" w:rsidR="00D02449" w:rsidRPr="00FF4680" w:rsidRDefault="00D02449" w:rsidP="00C56BB6">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3</w:t>
            </w:r>
          </w:p>
        </w:tc>
      </w:tr>
      <w:tr w:rsidR="00D02449" w:rsidRPr="00F01535" w14:paraId="2D138803" w14:textId="77777777" w:rsidTr="00C56BB6">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508A693C" w14:textId="77777777" w:rsidR="00D02449" w:rsidRPr="00355764" w:rsidRDefault="00D02449" w:rsidP="00C56BB6">
            <w:pPr>
              <w:keepNext/>
              <w:numPr>
                <w:ilvl w:val="12"/>
                <w:numId w:val="0"/>
              </w:numPr>
              <w:tabs>
                <w:tab w:val="clear" w:pos="794"/>
                <w:tab w:val="clear" w:pos="1191"/>
                <w:tab w:val="clear" w:pos="1588"/>
                <w:tab w:val="clear" w:pos="1985"/>
              </w:tabs>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68F3F9C9" w14:textId="77777777" w:rsidR="00D02449" w:rsidRPr="00355764" w:rsidRDefault="00D02449" w:rsidP="00C56BB6">
            <w:pPr>
              <w:keepNext/>
              <w:keepLines/>
              <w:numPr>
                <w:ilvl w:val="12"/>
                <w:numId w:val="0"/>
              </w:numPr>
              <w:tabs>
                <w:tab w:val="clear" w:pos="794"/>
                <w:tab w:val="clear" w:pos="1191"/>
                <w:tab w:val="clear" w:pos="1588"/>
                <w:tab w:val="clear" w:pos="1985"/>
              </w:tabs>
              <w:spacing w:before="20" w:after="20"/>
              <w:jc w:val="center"/>
            </w:pPr>
            <w:r w:rsidRPr="00355764">
              <w:t>6</w:t>
            </w:r>
          </w:p>
        </w:tc>
        <w:tc>
          <w:tcPr>
            <w:tcW w:w="1710" w:type="dxa"/>
            <w:tcBorders>
              <w:top w:val="single" w:sz="6" w:space="0" w:color="auto"/>
              <w:left w:val="single" w:sz="6" w:space="0" w:color="auto"/>
              <w:bottom w:val="single" w:sz="6" w:space="0" w:color="auto"/>
              <w:right w:val="single" w:sz="6" w:space="0" w:color="auto"/>
            </w:tcBorders>
            <w:vAlign w:val="center"/>
          </w:tcPr>
          <w:p w14:paraId="72C28FCC" w14:textId="77777777" w:rsidR="00D02449" w:rsidRPr="00FF4680" w:rsidRDefault="00D02449" w:rsidP="00C56BB6">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3</w:t>
            </w:r>
          </w:p>
        </w:tc>
      </w:tr>
      <w:tr w:rsidR="00D02449" w:rsidRPr="00F01535" w14:paraId="0BD1EE80" w14:textId="77777777" w:rsidTr="00C56BB6">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61559B27" w14:textId="77777777" w:rsidR="00D02449" w:rsidRPr="00355764" w:rsidRDefault="00D02449" w:rsidP="00C56BB6">
            <w:pPr>
              <w:keepNext/>
              <w:numPr>
                <w:ilvl w:val="12"/>
                <w:numId w:val="0"/>
              </w:numPr>
              <w:tabs>
                <w:tab w:val="clear" w:pos="794"/>
                <w:tab w:val="clear" w:pos="1191"/>
                <w:tab w:val="clear" w:pos="1588"/>
                <w:tab w:val="clear" w:pos="1985"/>
              </w:tabs>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2C2E0C9F" w14:textId="77777777" w:rsidR="00D02449" w:rsidRPr="00355764" w:rsidRDefault="00D02449" w:rsidP="00C56BB6">
            <w:pPr>
              <w:keepNext/>
              <w:keepLines/>
              <w:numPr>
                <w:ilvl w:val="12"/>
                <w:numId w:val="0"/>
              </w:numPr>
              <w:tabs>
                <w:tab w:val="clear" w:pos="794"/>
                <w:tab w:val="clear" w:pos="1191"/>
                <w:tab w:val="clear" w:pos="1588"/>
                <w:tab w:val="clear" w:pos="1985"/>
              </w:tabs>
              <w:spacing w:before="20" w:after="20"/>
              <w:jc w:val="center"/>
            </w:pPr>
            <w:r w:rsidRPr="00355764">
              <w:t>7</w:t>
            </w:r>
          </w:p>
        </w:tc>
        <w:tc>
          <w:tcPr>
            <w:tcW w:w="1710" w:type="dxa"/>
            <w:tcBorders>
              <w:top w:val="single" w:sz="6" w:space="0" w:color="auto"/>
              <w:left w:val="single" w:sz="6" w:space="0" w:color="auto"/>
              <w:bottom w:val="single" w:sz="6" w:space="0" w:color="auto"/>
              <w:right w:val="single" w:sz="6" w:space="0" w:color="auto"/>
            </w:tcBorders>
            <w:vAlign w:val="center"/>
          </w:tcPr>
          <w:p w14:paraId="7DA70759" w14:textId="77777777" w:rsidR="00D02449" w:rsidRPr="00FF4680" w:rsidRDefault="00D02449" w:rsidP="00C56BB6">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2</w:t>
            </w:r>
          </w:p>
        </w:tc>
      </w:tr>
      <w:tr w:rsidR="00D02449" w:rsidRPr="00F01535" w14:paraId="00BD1963" w14:textId="77777777" w:rsidTr="00C56BB6">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0FB76012" w14:textId="77777777" w:rsidR="00D02449" w:rsidRPr="00355764" w:rsidRDefault="00D02449" w:rsidP="00C56BB6">
            <w:pPr>
              <w:keepNext/>
              <w:numPr>
                <w:ilvl w:val="12"/>
                <w:numId w:val="0"/>
              </w:numPr>
              <w:tabs>
                <w:tab w:val="clear" w:pos="794"/>
                <w:tab w:val="clear" w:pos="1191"/>
                <w:tab w:val="clear" w:pos="1588"/>
                <w:tab w:val="clear" w:pos="1985"/>
              </w:tabs>
              <w:spacing w:before="20" w:after="20"/>
              <w:jc w:val="center"/>
            </w:pPr>
            <w:r w:rsidRPr="00355764">
              <w:t>1</w:t>
            </w:r>
          </w:p>
        </w:tc>
        <w:tc>
          <w:tcPr>
            <w:tcW w:w="1254" w:type="dxa"/>
            <w:tcBorders>
              <w:top w:val="single" w:sz="6" w:space="0" w:color="auto"/>
              <w:left w:val="single" w:sz="6" w:space="0" w:color="auto"/>
              <w:bottom w:val="single" w:sz="6" w:space="0" w:color="auto"/>
              <w:right w:val="single" w:sz="6" w:space="0" w:color="auto"/>
            </w:tcBorders>
            <w:vAlign w:val="center"/>
          </w:tcPr>
          <w:p w14:paraId="08ED5587" w14:textId="77777777" w:rsidR="00D02449" w:rsidRPr="00355764" w:rsidRDefault="00D02449" w:rsidP="00C56BB6">
            <w:pPr>
              <w:keepNext/>
              <w:keepLines/>
              <w:numPr>
                <w:ilvl w:val="12"/>
                <w:numId w:val="0"/>
              </w:numPr>
              <w:tabs>
                <w:tab w:val="clear" w:pos="794"/>
                <w:tab w:val="clear" w:pos="1191"/>
                <w:tab w:val="clear" w:pos="1588"/>
                <w:tab w:val="clear" w:pos="1985"/>
              </w:tabs>
              <w:spacing w:before="20" w:after="20"/>
              <w:jc w:val="center"/>
            </w:pPr>
            <w:r w:rsidRPr="00355764">
              <w:t>8</w:t>
            </w:r>
          </w:p>
        </w:tc>
        <w:tc>
          <w:tcPr>
            <w:tcW w:w="1710" w:type="dxa"/>
            <w:tcBorders>
              <w:top w:val="single" w:sz="6" w:space="0" w:color="auto"/>
              <w:left w:val="single" w:sz="6" w:space="0" w:color="auto"/>
              <w:bottom w:val="single" w:sz="6" w:space="0" w:color="auto"/>
              <w:right w:val="single" w:sz="6" w:space="0" w:color="auto"/>
            </w:tcBorders>
            <w:vAlign w:val="center"/>
          </w:tcPr>
          <w:p w14:paraId="13F6DE5C" w14:textId="77777777" w:rsidR="00D02449" w:rsidRPr="00FF4680" w:rsidRDefault="00D02449" w:rsidP="00C56BB6">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3</w:t>
            </w:r>
          </w:p>
        </w:tc>
      </w:tr>
      <w:tr w:rsidR="00D02449" w:rsidRPr="00F01535" w14:paraId="6B782AB1" w14:textId="77777777" w:rsidTr="00C56BB6">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718393A6" w14:textId="77777777" w:rsidR="00D02449" w:rsidRPr="00355764" w:rsidRDefault="00D02449" w:rsidP="00C56BB6">
            <w:pPr>
              <w:keepNext/>
              <w:numPr>
                <w:ilvl w:val="12"/>
                <w:numId w:val="0"/>
              </w:numPr>
              <w:tabs>
                <w:tab w:val="clear" w:pos="794"/>
                <w:tab w:val="clear" w:pos="1191"/>
                <w:tab w:val="clear" w:pos="1588"/>
                <w:tab w:val="clear" w:pos="1985"/>
              </w:tabs>
              <w:spacing w:before="20" w:after="20"/>
              <w:jc w:val="center"/>
            </w:pPr>
            <w:r w:rsidRPr="00FF4680">
              <w:rPr>
                <w:rFonts w:ascii="TimesNewRoman,Bold" w:eastAsia="Calibri" w:hAnsi="TimesNewRoman,Bold" w:cs="TimesNewRoman,Bold"/>
                <w:lang w:bidi="he-IL"/>
              </w:rPr>
              <w:t>1</w:t>
            </w:r>
          </w:p>
        </w:tc>
        <w:tc>
          <w:tcPr>
            <w:tcW w:w="1254" w:type="dxa"/>
            <w:tcBorders>
              <w:top w:val="single" w:sz="6" w:space="0" w:color="auto"/>
              <w:left w:val="single" w:sz="6" w:space="0" w:color="auto"/>
              <w:bottom w:val="single" w:sz="6" w:space="0" w:color="auto"/>
              <w:right w:val="single" w:sz="6" w:space="0" w:color="auto"/>
            </w:tcBorders>
            <w:vAlign w:val="center"/>
          </w:tcPr>
          <w:p w14:paraId="5FC43958" w14:textId="77777777" w:rsidR="00D02449" w:rsidRPr="00355764" w:rsidRDefault="00D02449" w:rsidP="00C56BB6">
            <w:pPr>
              <w:keepNext/>
              <w:keepLines/>
              <w:numPr>
                <w:ilvl w:val="12"/>
                <w:numId w:val="0"/>
              </w:numPr>
              <w:tabs>
                <w:tab w:val="clear" w:pos="794"/>
                <w:tab w:val="clear" w:pos="1191"/>
                <w:tab w:val="clear" w:pos="1588"/>
                <w:tab w:val="clear" w:pos="1985"/>
              </w:tabs>
              <w:spacing w:before="20" w:after="20"/>
              <w:jc w:val="center"/>
            </w:pPr>
            <w:r w:rsidRPr="00FF4680">
              <w:rPr>
                <w:rFonts w:ascii="TimesNewRoman,Bold" w:eastAsia="Calibri" w:hAnsi="TimesNewRoman,Bold" w:cs="TimesNewRoman,Bold"/>
                <w:lang w:bidi="he-IL"/>
              </w:rPr>
              <w:t>9</w:t>
            </w:r>
          </w:p>
        </w:tc>
        <w:tc>
          <w:tcPr>
            <w:tcW w:w="1710" w:type="dxa"/>
            <w:tcBorders>
              <w:top w:val="single" w:sz="6" w:space="0" w:color="auto"/>
              <w:left w:val="single" w:sz="6" w:space="0" w:color="auto"/>
              <w:bottom w:val="single" w:sz="6" w:space="0" w:color="auto"/>
              <w:right w:val="single" w:sz="6" w:space="0" w:color="auto"/>
            </w:tcBorders>
            <w:vAlign w:val="center"/>
          </w:tcPr>
          <w:p w14:paraId="05D8DBE2" w14:textId="77777777" w:rsidR="00D02449" w:rsidRPr="00FF4680" w:rsidRDefault="00D02449" w:rsidP="00C56BB6">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r>
      <w:tr w:rsidR="00D02449" w:rsidRPr="00F01535" w14:paraId="5C1D501A" w14:textId="77777777" w:rsidTr="00C56BB6">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7C0AADFA" w14:textId="77777777" w:rsidR="00D02449" w:rsidRPr="00FF4680" w:rsidRDefault="00D02449" w:rsidP="00C56BB6">
            <w:pPr>
              <w:keepNext/>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c>
          <w:tcPr>
            <w:tcW w:w="1254" w:type="dxa"/>
            <w:tcBorders>
              <w:top w:val="single" w:sz="6" w:space="0" w:color="auto"/>
              <w:left w:val="single" w:sz="6" w:space="0" w:color="auto"/>
              <w:bottom w:val="single" w:sz="6" w:space="0" w:color="auto"/>
              <w:right w:val="single" w:sz="6" w:space="0" w:color="auto"/>
            </w:tcBorders>
            <w:vAlign w:val="center"/>
          </w:tcPr>
          <w:p w14:paraId="40C13C64" w14:textId="77777777" w:rsidR="00D02449" w:rsidRPr="00FF4680" w:rsidRDefault="00D02449" w:rsidP="00C56BB6">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10</w:t>
            </w:r>
          </w:p>
        </w:tc>
        <w:tc>
          <w:tcPr>
            <w:tcW w:w="1710" w:type="dxa"/>
            <w:tcBorders>
              <w:top w:val="single" w:sz="6" w:space="0" w:color="auto"/>
              <w:left w:val="single" w:sz="6" w:space="0" w:color="auto"/>
              <w:bottom w:val="single" w:sz="6" w:space="0" w:color="auto"/>
              <w:right w:val="single" w:sz="6" w:space="0" w:color="auto"/>
            </w:tcBorders>
            <w:vAlign w:val="center"/>
          </w:tcPr>
          <w:p w14:paraId="5036A9CF" w14:textId="77777777" w:rsidR="00D02449" w:rsidRPr="00FF4680" w:rsidRDefault="00D02449" w:rsidP="00C56BB6">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r>
      <w:tr w:rsidR="00D02449" w:rsidRPr="00F01535" w14:paraId="3C061303" w14:textId="77777777" w:rsidTr="00C56BB6">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6B96D07B" w14:textId="77777777" w:rsidR="00D02449" w:rsidRPr="00FF4680" w:rsidRDefault="00D02449" w:rsidP="00C56BB6">
            <w:pPr>
              <w:keepNext/>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1</w:t>
            </w:r>
          </w:p>
        </w:tc>
        <w:tc>
          <w:tcPr>
            <w:tcW w:w="1254" w:type="dxa"/>
            <w:tcBorders>
              <w:top w:val="single" w:sz="6" w:space="0" w:color="auto"/>
              <w:left w:val="single" w:sz="6" w:space="0" w:color="auto"/>
              <w:bottom w:val="single" w:sz="6" w:space="0" w:color="auto"/>
              <w:right w:val="single" w:sz="6" w:space="0" w:color="auto"/>
            </w:tcBorders>
            <w:vAlign w:val="center"/>
          </w:tcPr>
          <w:p w14:paraId="13C8F320" w14:textId="77777777" w:rsidR="00D02449" w:rsidRPr="00FF4680" w:rsidRDefault="00D02449" w:rsidP="00C56BB6">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11</w:t>
            </w:r>
          </w:p>
        </w:tc>
        <w:tc>
          <w:tcPr>
            <w:tcW w:w="1710" w:type="dxa"/>
            <w:tcBorders>
              <w:top w:val="single" w:sz="6" w:space="0" w:color="auto"/>
              <w:left w:val="single" w:sz="6" w:space="0" w:color="auto"/>
              <w:bottom w:val="single" w:sz="6" w:space="0" w:color="auto"/>
              <w:right w:val="single" w:sz="6" w:space="0" w:color="auto"/>
            </w:tcBorders>
            <w:vAlign w:val="center"/>
          </w:tcPr>
          <w:p w14:paraId="1F23D098" w14:textId="77777777" w:rsidR="00D02449" w:rsidRPr="00FF4680" w:rsidRDefault="00D02449" w:rsidP="00C56BB6">
            <w:pPr>
              <w:keepNext/>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1</w:t>
            </w:r>
          </w:p>
        </w:tc>
      </w:tr>
      <w:tr w:rsidR="00D02449" w:rsidRPr="00F01535" w14:paraId="4E8E09FA" w14:textId="77777777" w:rsidTr="00C56BB6">
        <w:trPr>
          <w:cantSplit/>
          <w:jc w:val="center"/>
        </w:trPr>
        <w:tc>
          <w:tcPr>
            <w:tcW w:w="2869" w:type="dxa"/>
            <w:tcBorders>
              <w:top w:val="single" w:sz="6" w:space="0" w:color="auto"/>
              <w:left w:val="single" w:sz="6" w:space="0" w:color="auto"/>
              <w:bottom w:val="single" w:sz="6" w:space="0" w:color="auto"/>
              <w:right w:val="single" w:sz="6" w:space="0" w:color="auto"/>
            </w:tcBorders>
            <w:vAlign w:val="center"/>
          </w:tcPr>
          <w:p w14:paraId="501431FB" w14:textId="77777777" w:rsidR="00D02449" w:rsidRPr="00FF4680" w:rsidRDefault="00D02449" w:rsidP="00C56BB6">
            <w:pPr>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c>
          <w:tcPr>
            <w:tcW w:w="1254" w:type="dxa"/>
            <w:tcBorders>
              <w:top w:val="single" w:sz="6" w:space="0" w:color="auto"/>
              <w:left w:val="single" w:sz="6" w:space="0" w:color="auto"/>
              <w:bottom w:val="single" w:sz="6" w:space="0" w:color="auto"/>
              <w:right w:val="single" w:sz="6" w:space="0" w:color="auto"/>
            </w:tcBorders>
            <w:vAlign w:val="center"/>
          </w:tcPr>
          <w:p w14:paraId="31CE467F" w14:textId="77777777" w:rsidR="00D02449" w:rsidRPr="00FF4680" w:rsidRDefault="00D02449" w:rsidP="00C56BB6">
            <w:pPr>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Pr>
                <w:rFonts w:ascii="TimesNewRoman,Bold" w:eastAsia="Calibri" w:hAnsi="TimesNewRoman,Bold" w:cs="TimesNewRoman,Bold"/>
                <w:lang w:bidi="he-IL"/>
              </w:rPr>
              <w:t>12</w:t>
            </w:r>
          </w:p>
        </w:tc>
        <w:tc>
          <w:tcPr>
            <w:tcW w:w="1710" w:type="dxa"/>
            <w:tcBorders>
              <w:top w:val="single" w:sz="6" w:space="0" w:color="auto"/>
              <w:left w:val="single" w:sz="6" w:space="0" w:color="auto"/>
              <w:bottom w:val="single" w:sz="6" w:space="0" w:color="auto"/>
              <w:right w:val="single" w:sz="6" w:space="0" w:color="auto"/>
            </w:tcBorders>
            <w:vAlign w:val="center"/>
          </w:tcPr>
          <w:p w14:paraId="51734795" w14:textId="77777777" w:rsidR="00D02449" w:rsidRPr="00FF4680" w:rsidRDefault="00D02449" w:rsidP="00C56BB6">
            <w:pPr>
              <w:keepLines/>
              <w:numPr>
                <w:ilvl w:val="12"/>
                <w:numId w:val="0"/>
              </w:numPr>
              <w:tabs>
                <w:tab w:val="clear" w:pos="794"/>
                <w:tab w:val="clear" w:pos="1191"/>
                <w:tab w:val="clear" w:pos="1588"/>
                <w:tab w:val="clear" w:pos="1985"/>
              </w:tabs>
              <w:spacing w:before="20" w:after="20"/>
              <w:jc w:val="center"/>
              <w:rPr>
                <w:rFonts w:ascii="TimesNewRoman,Bold" w:eastAsia="Calibri" w:hAnsi="TimesNewRoman,Bold" w:cs="TimesNewRoman,Bold"/>
                <w:lang w:bidi="he-IL"/>
              </w:rPr>
            </w:pPr>
            <w:r w:rsidRPr="00FF4680">
              <w:rPr>
                <w:rFonts w:ascii="TimesNewRoman,Bold" w:eastAsia="Calibri" w:hAnsi="TimesNewRoman,Bold" w:cs="TimesNewRoman,Bold"/>
                <w:lang w:bidi="he-IL"/>
              </w:rPr>
              <w:t>1</w:t>
            </w:r>
          </w:p>
        </w:tc>
      </w:tr>
    </w:tbl>
    <w:p w14:paraId="3A219669" w14:textId="77777777" w:rsidR="00D02449" w:rsidRPr="00943A5F" w:rsidRDefault="00D02449" w:rsidP="00D02449"/>
    <w:p w14:paraId="359404C6" w14:textId="77777777" w:rsidR="00D02449" w:rsidRPr="00943A5F" w:rsidRDefault="00D02449" w:rsidP="00D02449">
      <w:r w:rsidRPr="00943A5F">
        <w:rPr>
          <w:b/>
        </w:rPr>
        <w:t>low_delay_hrd_flag</w:t>
      </w:r>
      <w:r w:rsidRPr="00943A5F">
        <w:t xml:space="preserve">[ i ] specifies the HRD operational mode, when </w:t>
      </w:r>
      <w:r>
        <w:t>HighestTid</w:t>
      </w:r>
      <w:r w:rsidRPr="00943A5F">
        <w:t xml:space="preserve"> is equal to i, as specified in Annex </w:t>
      </w:r>
      <w:r w:rsidRPr="00943A5F">
        <w:fldChar w:fldCharType="begin" w:fldLock="1"/>
      </w:r>
      <w:r w:rsidRPr="00943A5F">
        <w:instrText xml:space="preserve"> REF _Ref276143024 \r \h </w:instrText>
      </w:r>
      <w:r w:rsidRPr="00943A5F">
        <w:fldChar w:fldCharType="separate"/>
      </w:r>
      <w:r>
        <w:t>C</w:t>
      </w:r>
      <w:r w:rsidRPr="00943A5F">
        <w:fldChar w:fldCharType="end"/>
      </w:r>
      <w:r w:rsidRPr="00943A5F">
        <w:t xml:space="preserve">. When </w:t>
      </w:r>
      <w:r>
        <w:t>not present, the value of</w:t>
      </w:r>
      <w:r w:rsidRPr="00943A5F">
        <w:t xml:space="preserve"> low_delay_hrd_flag[ i ] </w:t>
      </w:r>
      <w:r>
        <w:t>is inferred to</w:t>
      </w:r>
      <w:r w:rsidRPr="00943A5F">
        <w:t xml:space="preserve"> be equal to</w:t>
      </w:r>
      <w:r>
        <w:t xml:space="preserve"> </w:t>
      </w:r>
      <w:r w:rsidRPr="00943A5F">
        <w:t>0.</w:t>
      </w:r>
    </w:p>
    <w:p w14:paraId="0A87F67A" w14:textId="77777777" w:rsidR="00D02449" w:rsidRPr="00943A5F" w:rsidRDefault="00D02449" w:rsidP="00D02449">
      <w:pPr>
        <w:pStyle w:val="Note1"/>
      </w:pPr>
      <w:r w:rsidRPr="00943A5F">
        <w:t>NOTE </w:t>
      </w:r>
      <w:r w:rsidR="00C77764">
        <w:fldChar w:fldCharType="begin" w:fldLock="1"/>
      </w:r>
      <w:r w:rsidR="00C77764">
        <w:instrText xml:space="preserve"> SEQ NoteCounter \* MERGEFORMAT </w:instrText>
      </w:r>
      <w:r w:rsidR="00C77764">
        <w:fldChar w:fldCharType="separate"/>
      </w:r>
      <w:r>
        <w:t>3</w:t>
      </w:r>
      <w:r w:rsidR="00C77764">
        <w:fldChar w:fldCharType="end"/>
      </w:r>
      <w:r w:rsidRPr="00943A5F">
        <w:t> – When low_delay_hrd_flag[ i ] is equal to 1, "big pictures" that violate the nominal CPB removal times due to the number of bits used by an access unit are permitted. It is expected, but not required, that such "big pictures" occur only occasionally.</w:t>
      </w:r>
    </w:p>
    <w:p w14:paraId="1D0751EE" w14:textId="77777777" w:rsidR="00D02449" w:rsidRPr="00943A5F" w:rsidRDefault="00D02449" w:rsidP="00D02449">
      <w:r w:rsidRPr="00943A5F">
        <w:rPr>
          <w:b/>
        </w:rPr>
        <w:t>cpb_cnt_minus1</w:t>
      </w:r>
      <w:r w:rsidRPr="00943A5F">
        <w:t xml:space="preserve">[ i ] plus 1 specifies the number of alternative CPB specifications in the bitstream of the </w:t>
      </w:r>
      <w:r>
        <w:t>CVS</w:t>
      </w:r>
      <w:r w:rsidRPr="00943A5F">
        <w:t xml:space="preserve"> when </w:t>
      </w:r>
      <w:r>
        <w:t>HighestTid</w:t>
      </w:r>
      <w:r w:rsidRPr="00943A5F">
        <w:t xml:space="preserve"> is equal to i. The value of cpb_cnt_minus1[ i ] shall be in the range of 0 to 31, inclusive. When </w:t>
      </w:r>
      <w:r>
        <w:t>not present, the value of</w:t>
      </w:r>
      <w:r w:rsidRPr="00943A5F">
        <w:t xml:space="preserve"> cpb_cnt_minus1[ i ] is inferred to be equal to</w:t>
      </w:r>
      <w:r>
        <w:t xml:space="preserve"> </w:t>
      </w:r>
      <w:r w:rsidRPr="00943A5F">
        <w:t>0.</w:t>
      </w:r>
    </w:p>
    <w:p w14:paraId="3CDEE65C" w14:textId="77777777" w:rsidR="00D02449" w:rsidRPr="00943A5F" w:rsidRDefault="00D02449" w:rsidP="00D02449">
      <w:pPr>
        <w:pStyle w:val="Annex3"/>
        <w:numPr>
          <w:ilvl w:val="2"/>
          <w:numId w:val="5"/>
        </w:numPr>
        <w:tabs>
          <w:tab w:val="clear" w:pos="2160"/>
        </w:tabs>
      </w:pPr>
      <w:bookmarkStart w:id="187" w:name="_Ref330938577"/>
      <w:bookmarkStart w:id="188" w:name="_Ref330938596"/>
      <w:bookmarkStart w:id="189" w:name="_Toc363691583"/>
      <w:r w:rsidRPr="00943A5F">
        <w:t>Sub-layer HRD parameters semantics</w:t>
      </w:r>
      <w:bookmarkEnd w:id="187"/>
      <w:bookmarkEnd w:id="188"/>
      <w:bookmarkEnd w:id="189"/>
    </w:p>
    <w:p w14:paraId="4E383B87" w14:textId="77777777" w:rsidR="00D02449" w:rsidRDefault="00D02449" w:rsidP="00D02449">
      <w:r>
        <w:t>The variable CpbCnt is set equal to cpb_cnt_minus1[ subLayerId ].</w:t>
      </w:r>
    </w:p>
    <w:p w14:paraId="5E50774B" w14:textId="77777777" w:rsidR="00D02449" w:rsidRDefault="00D02449" w:rsidP="00D02449">
      <w:r w:rsidRPr="00943A5F">
        <w:rPr>
          <w:b/>
        </w:rPr>
        <w:t>bit_rate_value_minus1</w:t>
      </w:r>
      <w:r w:rsidRPr="00943A5F">
        <w:t>[ </w:t>
      </w:r>
      <w:r>
        <w:t>i</w:t>
      </w:r>
      <w:r w:rsidRPr="00943A5F">
        <w:t xml:space="preserve"> ] (together with bit_rate_scale) specifies the maximum input bit rate for the </w:t>
      </w:r>
      <w:r>
        <w:t>i-</w:t>
      </w:r>
      <w:r w:rsidRPr="00943A5F">
        <w:t>th CPB</w:t>
      </w:r>
      <w:r w:rsidRPr="001627B8">
        <w:t xml:space="preserve"> when the CPB operates at the access unit level</w:t>
      </w:r>
      <w:r w:rsidRPr="00943A5F">
        <w:t>. bit_rate_value_minus1[ </w:t>
      </w:r>
      <w:r>
        <w:t>i</w:t>
      </w:r>
      <w:r w:rsidRPr="00943A5F">
        <w:t> ] shall be in the range of 0 to 2</w:t>
      </w:r>
      <w:r w:rsidRPr="00943A5F">
        <w:rPr>
          <w:vertAlign w:val="superscript"/>
        </w:rPr>
        <w:t>32</w:t>
      </w:r>
      <w:r w:rsidRPr="00943A5F">
        <w:t xml:space="preserve"> − 2, inclusive. For any </w:t>
      </w:r>
      <w:r>
        <w:t>i</w:t>
      </w:r>
      <w:r w:rsidRPr="00943A5F">
        <w:t xml:space="preserve"> &gt; 0, bit_rate_value_minus1[ </w:t>
      </w:r>
      <w:r>
        <w:t>i</w:t>
      </w:r>
      <w:r w:rsidRPr="00943A5F">
        <w:t> ] shall be greater than bit_rate_value_minus1[ </w:t>
      </w:r>
      <w:r>
        <w:t>i</w:t>
      </w:r>
      <w:r w:rsidRPr="00943A5F">
        <w:t> − 1 ].</w:t>
      </w:r>
    </w:p>
    <w:p w14:paraId="4FFD5C80" w14:textId="77777777" w:rsidR="00D02449" w:rsidRPr="00943A5F" w:rsidRDefault="00D02449" w:rsidP="00D02449">
      <w:r w:rsidRPr="0090532D">
        <w:t xml:space="preserve">When </w:t>
      </w:r>
      <w:r>
        <w:t>SubPicHrdFlag is equal to 0, t</w:t>
      </w:r>
      <w:r w:rsidRPr="00943A5F">
        <w:t>he bit rate in bits per second is given by</w:t>
      </w:r>
      <w:r>
        <w:t>:</w:t>
      </w:r>
    </w:p>
    <w:p w14:paraId="45D275B0" w14:textId="77777777" w:rsidR="00D02449" w:rsidRPr="00046CE0" w:rsidRDefault="00D02449" w:rsidP="00D02449">
      <w:pPr>
        <w:pStyle w:val="Equation"/>
        <w:ind w:left="562"/>
        <w:rPr>
          <w:szCs w:val="20"/>
        </w:rPr>
      </w:pPr>
      <w:r w:rsidRPr="00046CE0">
        <w:rPr>
          <w:szCs w:val="20"/>
        </w:rPr>
        <w:t>BitRate[ </w:t>
      </w:r>
      <w:r>
        <w:rPr>
          <w:szCs w:val="20"/>
        </w:rPr>
        <w:t>i</w:t>
      </w:r>
      <w:r w:rsidRPr="00046CE0">
        <w:rPr>
          <w:szCs w:val="20"/>
        </w:rPr>
        <w:t> ] = ( bit_rate_value_minus1[ </w:t>
      </w:r>
      <w:r>
        <w:rPr>
          <w:szCs w:val="20"/>
        </w:rPr>
        <w:t>i</w:t>
      </w:r>
      <w:r w:rsidRPr="00046CE0">
        <w:rPr>
          <w:szCs w:val="20"/>
        </w:rPr>
        <w:t> ] + 1 ) * 2</w:t>
      </w:r>
      <w:r w:rsidRPr="00046CE0">
        <w:rPr>
          <w:szCs w:val="20"/>
          <w:vertAlign w:val="superscript"/>
        </w:rPr>
        <w:t>(</w:t>
      </w:r>
      <w:r>
        <w:rPr>
          <w:szCs w:val="20"/>
          <w:vertAlign w:val="superscript"/>
        </w:rPr>
        <w:t> </w:t>
      </w:r>
      <w:r w:rsidRPr="00046CE0">
        <w:rPr>
          <w:szCs w:val="20"/>
          <w:vertAlign w:val="superscript"/>
        </w:rPr>
        <w:t>6 + bit_rate_scale</w:t>
      </w:r>
      <w:r>
        <w:rPr>
          <w:szCs w:val="20"/>
          <w:vertAlign w:val="superscript"/>
        </w:rPr>
        <w:t> </w:t>
      </w:r>
      <w:r w:rsidRPr="00046CE0">
        <w:rPr>
          <w:szCs w:val="20"/>
          <w:vertAlign w:val="superscript"/>
        </w:rPr>
        <w:t>)</w:t>
      </w:r>
      <w:r w:rsidRPr="00046CE0">
        <w:rPr>
          <w:szCs w:val="20"/>
        </w:rPr>
        <w:tab/>
        <w:t>(</w:t>
      </w:r>
      <w:bookmarkStart w:id="190" w:name="BitRate_Eqn"/>
      <w:r w:rsidRPr="00BF691A">
        <w:rPr>
          <w:szCs w:val="20"/>
        </w:rPr>
        <w:t>E</w:t>
      </w:r>
      <w:r w:rsidRPr="00BF691A">
        <w:rPr>
          <w:szCs w:val="20"/>
        </w:rPr>
        <w:noBreakHyphen/>
      </w:r>
      <w:r w:rsidRPr="00BF691A">
        <w:rPr>
          <w:szCs w:val="20"/>
        </w:rPr>
        <w:fldChar w:fldCharType="begin" w:fldLock="1"/>
      </w:r>
      <w:r w:rsidRPr="00BF691A">
        <w:rPr>
          <w:szCs w:val="20"/>
        </w:rPr>
        <w:instrText xml:space="preserve"> SEQ Equation \* ARABIC </w:instrText>
      </w:r>
      <w:r w:rsidRPr="00BF691A">
        <w:rPr>
          <w:szCs w:val="20"/>
        </w:rPr>
        <w:fldChar w:fldCharType="separate"/>
      </w:r>
      <w:r>
        <w:rPr>
          <w:szCs w:val="20"/>
        </w:rPr>
        <w:t>52</w:t>
      </w:r>
      <w:r w:rsidRPr="00BF691A">
        <w:rPr>
          <w:szCs w:val="20"/>
        </w:rPr>
        <w:fldChar w:fldCharType="end"/>
      </w:r>
      <w:bookmarkEnd w:id="190"/>
      <w:r w:rsidRPr="00046CE0">
        <w:rPr>
          <w:szCs w:val="20"/>
        </w:rPr>
        <w:t>)</w:t>
      </w:r>
    </w:p>
    <w:p w14:paraId="35F9BCF3" w14:textId="77777777" w:rsidR="00D02449" w:rsidRPr="00943A5F" w:rsidRDefault="00D02449" w:rsidP="00D02449">
      <w:r w:rsidRPr="00943A5F">
        <w:t xml:space="preserve">When </w:t>
      </w:r>
      <w:r>
        <w:t>SubPicHrdFlag</w:t>
      </w:r>
      <w:r w:rsidRPr="0090532D">
        <w:t xml:space="preserve"> is equal to 0</w:t>
      </w:r>
      <w:r>
        <w:t xml:space="preserve"> and</w:t>
      </w:r>
      <w:r w:rsidRPr="0090532D">
        <w:t xml:space="preserve"> </w:t>
      </w:r>
      <w:r w:rsidRPr="00943A5F">
        <w:t>the bit_rate_value_minus1[ </w:t>
      </w:r>
      <w:r>
        <w:t>i</w:t>
      </w:r>
      <w:r w:rsidRPr="00943A5F">
        <w:t> ] syntax element is not present, the value of BitRate[ </w:t>
      </w:r>
      <w:r>
        <w:t>i</w:t>
      </w:r>
      <w:r w:rsidRPr="00943A5F">
        <w:t xml:space="preserve"> ] is inferred to be equal to </w:t>
      </w:r>
      <w:r>
        <w:t>CpbBrVclFactor </w:t>
      </w:r>
      <w:r w:rsidRPr="00943A5F">
        <w:t>*</w:t>
      </w:r>
      <w:r>
        <w:t> </w:t>
      </w:r>
      <w:r w:rsidRPr="00943A5F">
        <w:t xml:space="preserve">MaxBR for VCL HRD parameters and to be equal to </w:t>
      </w:r>
      <w:r>
        <w:t>CpbBrNalFactor </w:t>
      </w:r>
      <w:r w:rsidRPr="00943A5F">
        <w:t>*</w:t>
      </w:r>
      <w:r>
        <w:t> </w:t>
      </w:r>
      <w:r w:rsidRPr="00943A5F">
        <w:t xml:space="preserve">MaxBR for NAL HRD parameters, where MaxBR, </w:t>
      </w:r>
      <w:r>
        <w:t>CpbBrVclFactor</w:t>
      </w:r>
      <w:r w:rsidRPr="00943A5F">
        <w:t xml:space="preserve"> and </w:t>
      </w:r>
      <w:r>
        <w:t>CpbBrNalFactor</w:t>
      </w:r>
      <w:r w:rsidRPr="00943A5F">
        <w:t xml:space="preserve"> are specified in subclause </w:t>
      </w:r>
      <w:r w:rsidRPr="00943A5F">
        <w:fldChar w:fldCharType="begin" w:fldLock="1"/>
      </w:r>
      <w:r w:rsidRPr="00943A5F">
        <w:instrText xml:space="preserve"> REF _Ref330762468 \r \h </w:instrText>
      </w:r>
      <w:r w:rsidRPr="00943A5F">
        <w:fldChar w:fldCharType="separate"/>
      </w:r>
      <w:r>
        <w:t>A.4</w:t>
      </w:r>
      <w:r w:rsidRPr="00943A5F">
        <w:fldChar w:fldCharType="end"/>
      </w:r>
      <w:r w:rsidRPr="00943A5F">
        <w:t>.</w:t>
      </w:r>
    </w:p>
    <w:p w14:paraId="48D29237" w14:textId="77777777" w:rsidR="00D02449" w:rsidRPr="00943A5F" w:rsidRDefault="00D02449" w:rsidP="00D02449">
      <w:r w:rsidRPr="00943A5F">
        <w:rPr>
          <w:b/>
        </w:rPr>
        <w:t>cpb_size_value_minus1</w:t>
      </w:r>
      <w:r w:rsidRPr="00943A5F">
        <w:t>[ </w:t>
      </w:r>
      <w:r>
        <w:t>i</w:t>
      </w:r>
      <w:r w:rsidRPr="00943A5F">
        <w:t xml:space="preserve"> ] is used together with cpb_size_scale to specify the </w:t>
      </w:r>
      <w:r>
        <w:t>i</w:t>
      </w:r>
      <w:r w:rsidRPr="00943A5F">
        <w:t>-th CPB size</w:t>
      </w:r>
      <w:r w:rsidRPr="00D80854">
        <w:t xml:space="preserve"> when the CPB operates at </w:t>
      </w:r>
      <w:r>
        <w:t xml:space="preserve">the </w:t>
      </w:r>
      <w:r w:rsidRPr="00D80854">
        <w:t>access unit level</w:t>
      </w:r>
      <w:r w:rsidRPr="00943A5F">
        <w:t>. cpb_size_value_minus1[ </w:t>
      </w:r>
      <w:r>
        <w:t>i</w:t>
      </w:r>
      <w:r w:rsidRPr="00943A5F">
        <w:t> ] shall be in the range of 0 to 2</w:t>
      </w:r>
      <w:r w:rsidRPr="00943A5F">
        <w:rPr>
          <w:vertAlign w:val="superscript"/>
        </w:rPr>
        <w:t>32</w:t>
      </w:r>
      <w:r w:rsidRPr="00943A5F">
        <w:t xml:space="preserve"> − 2, inclusive. For any </w:t>
      </w:r>
      <w:r>
        <w:t>i</w:t>
      </w:r>
      <w:r w:rsidRPr="00943A5F">
        <w:t xml:space="preserve"> greater than 0, cpb_size_value_minus1[ </w:t>
      </w:r>
      <w:r>
        <w:t>i</w:t>
      </w:r>
      <w:r w:rsidRPr="00943A5F">
        <w:t> ] shall be less than or equal to cpb_size_value_minus1[ </w:t>
      </w:r>
      <w:r>
        <w:t>i</w:t>
      </w:r>
      <w:r w:rsidRPr="00943A5F">
        <w:t> − 1 ].</w:t>
      </w:r>
    </w:p>
    <w:p w14:paraId="51401CF3" w14:textId="77777777" w:rsidR="00D02449" w:rsidRPr="00943A5F" w:rsidRDefault="00D02449" w:rsidP="00D02449">
      <w:r w:rsidRPr="00D80854">
        <w:t xml:space="preserve">When </w:t>
      </w:r>
      <w:r>
        <w:t>SubPicHrdFlag</w:t>
      </w:r>
      <w:r w:rsidRPr="00D80854">
        <w:t xml:space="preserve"> is equal to 0, </w:t>
      </w:r>
      <w:r>
        <w:t>t</w:t>
      </w:r>
      <w:r w:rsidRPr="00943A5F">
        <w:t>he CPB size in bits is given by</w:t>
      </w:r>
      <w:r>
        <w:t>:</w:t>
      </w:r>
    </w:p>
    <w:p w14:paraId="23A36F5E" w14:textId="77777777" w:rsidR="00D02449" w:rsidRPr="00046CE0" w:rsidRDefault="00D02449" w:rsidP="00D02449">
      <w:pPr>
        <w:pStyle w:val="Equation"/>
        <w:ind w:left="562"/>
        <w:rPr>
          <w:szCs w:val="20"/>
        </w:rPr>
      </w:pPr>
      <w:r w:rsidRPr="00046CE0">
        <w:rPr>
          <w:szCs w:val="20"/>
        </w:rPr>
        <w:t>CpbSize[ </w:t>
      </w:r>
      <w:r>
        <w:rPr>
          <w:szCs w:val="20"/>
        </w:rPr>
        <w:t>i</w:t>
      </w:r>
      <w:r w:rsidRPr="00046CE0">
        <w:rPr>
          <w:szCs w:val="20"/>
        </w:rPr>
        <w:t> ] = ( cpb_size_value_minus1[ </w:t>
      </w:r>
      <w:r>
        <w:rPr>
          <w:szCs w:val="20"/>
        </w:rPr>
        <w:t>i</w:t>
      </w:r>
      <w:r w:rsidRPr="00046CE0">
        <w:rPr>
          <w:szCs w:val="20"/>
        </w:rPr>
        <w:t> ] + 1 ) * 2</w:t>
      </w:r>
      <w:r w:rsidRPr="00046CE0">
        <w:rPr>
          <w:szCs w:val="20"/>
          <w:vertAlign w:val="superscript"/>
        </w:rPr>
        <w:t>(</w:t>
      </w:r>
      <w:r>
        <w:rPr>
          <w:szCs w:val="20"/>
          <w:vertAlign w:val="superscript"/>
        </w:rPr>
        <w:t> </w:t>
      </w:r>
      <w:r w:rsidRPr="00046CE0">
        <w:rPr>
          <w:szCs w:val="20"/>
          <w:vertAlign w:val="superscript"/>
        </w:rPr>
        <w:t>4 + cpb_size_scale</w:t>
      </w:r>
      <w:r>
        <w:rPr>
          <w:szCs w:val="20"/>
          <w:vertAlign w:val="superscript"/>
        </w:rPr>
        <w:t> </w:t>
      </w:r>
      <w:r w:rsidRPr="00046CE0">
        <w:rPr>
          <w:szCs w:val="20"/>
          <w:vertAlign w:val="superscript"/>
        </w:rPr>
        <w:t>)</w:t>
      </w:r>
      <w:r w:rsidRPr="00046CE0">
        <w:rPr>
          <w:szCs w:val="20"/>
        </w:rPr>
        <w:tab/>
        <w:t>(</w:t>
      </w:r>
      <w:bookmarkStart w:id="191" w:name="CpbSize_Eqn"/>
      <w:r w:rsidRPr="00BF691A">
        <w:rPr>
          <w:szCs w:val="20"/>
        </w:rPr>
        <w:t>E</w:t>
      </w:r>
      <w:r w:rsidRPr="00BF691A">
        <w:rPr>
          <w:szCs w:val="20"/>
        </w:rPr>
        <w:noBreakHyphen/>
      </w:r>
      <w:r w:rsidRPr="00BF691A">
        <w:rPr>
          <w:szCs w:val="20"/>
        </w:rPr>
        <w:fldChar w:fldCharType="begin" w:fldLock="1"/>
      </w:r>
      <w:r w:rsidRPr="00BF691A">
        <w:rPr>
          <w:szCs w:val="20"/>
        </w:rPr>
        <w:instrText xml:space="preserve"> SEQ Equation \* ARABIC </w:instrText>
      </w:r>
      <w:r w:rsidRPr="00BF691A">
        <w:rPr>
          <w:szCs w:val="20"/>
        </w:rPr>
        <w:fldChar w:fldCharType="separate"/>
      </w:r>
      <w:r>
        <w:rPr>
          <w:szCs w:val="20"/>
        </w:rPr>
        <w:t>53</w:t>
      </w:r>
      <w:r w:rsidRPr="00BF691A">
        <w:rPr>
          <w:szCs w:val="20"/>
        </w:rPr>
        <w:fldChar w:fldCharType="end"/>
      </w:r>
      <w:bookmarkEnd w:id="191"/>
      <w:r w:rsidRPr="00046CE0">
        <w:rPr>
          <w:szCs w:val="20"/>
        </w:rPr>
        <w:t>)</w:t>
      </w:r>
    </w:p>
    <w:p w14:paraId="4FF441DD" w14:textId="77777777" w:rsidR="00D02449" w:rsidRPr="00943A5F" w:rsidRDefault="00D02449" w:rsidP="00D02449">
      <w:r w:rsidRPr="00943A5F">
        <w:t xml:space="preserve">When </w:t>
      </w:r>
      <w:r>
        <w:t>SubPicHrdFlag is equal to 0 and</w:t>
      </w:r>
      <w:r w:rsidRPr="00D80854">
        <w:t xml:space="preserve"> </w:t>
      </w:r>
      <w:r w:rsidRPr="00943A5F">
        <w:t>the cpb_size_value_minus1[ </w:t>
      </w:r>
      <w:r>
        <w:t>i</w:t>
      </w:r>
      <w:r w:rsidRPr="00943A5F">
        <w:t> ] syntax element is not present, the value of CpbSize[ </w:t>
      </w:r>
      <w:r>
        <w:t>i</w:t>
      </w:r>
      <w:r w:rsidRPr="00943A5F">
        <w:t xml:space="preserve"> ] is inferred to be equal to </w:t>
      </w:r>
      <w:r>
        <w:t>CpbBrVclFactor </w:t>
      </w:r>
      <w:r w:rsidRPr="00943A5F">
        <w:t>*</w:t>
      </w:r>
      <w:r>
        <w:t> </w:t>
      </w:r>
      <w:r w:rsidRPr="00943A5F">
        <w:t xml:space="preserve">MaxCPB for VCL HRD parameters and to be equal to </w:t>
      </w:r>
      <w:r>
        <w:t>CpbBrNalFactor </w:t>
      </w:r>
      <w:r w:rsidRPr="00943A5F">
        <w:t>*</w:t>
      </w:r>
      <w:r>
        <w:t> </w:t>
      </w:r>
      <w:r w:rsidRPr="00943A5F">
        <w:t xml:space="preserve">MaxCPB for NAL HRD parameters, where MaxCPB, </w:t>
      </w:r>
      <w:r>
        <w:t>CpbBrVclFactor</w:t>
      </w:r>
      <w:r w:rsidRPr="00943A5F">
        <w:t xml:space="preserve"> and </w:t>
      </w:r>
      <w:r>
        <w:t>CpbBrNalFactor</w:t>
      </w:r>
      <w:r w:rsidRPr="00943A5F">
        <w:t xml:space="preserve"> are specified in subclause </w:t>
      </w:r>
      <w:r w:rsidRPr="00943A5F">
        <w:fldChar w:fldCharType="begin" w:fldLock="1"/>
      </w:r>
      <w:r w:rsidRPr="00943A5F">
        <w:instrText xml:space="preserve"> REF _Ref330762468 \r \h </w:instrText>
      </w:r>
      <w:r w:rsidRPr="00943A5F">
        <w:fldChar w:fldCharType="separate"/>
      </w:r>
      <w:r>
        <w:t>A.4</w:t>
      </w:r>
      <w:r w:rsidRPr="00943A5F">
        <w:fldChar w:fldCharType="end"/>
      </w:r>
      <w:r w:rsidRPr="00943A5F">
        <w:t>.</w:t>
      </w:r>
    </w:p>
    <w:p w14:paraId="688F9785" w14:textId="77777777" w:rsidR="00D02449" w:rsidRDefault="00D02449" w:rsidP="00D02449">
      <w:r w:rsidRPr="00492A9F">
        <w:rPr>
          <w:b/>
        </w:rPr>
        <w:t>cpb_size_du_value_minus1</w:t>
      </w:r>
      <w:r>
        <w:t>[ i ] is used together with cpb_size_du_scale to specify the i-th CPB size when the CPB operates at sub-picture level. cpb_size_du_value_minus1[ i ] shall be in the range of 0 to 2</w:t>
      </w:r>
      <w:r w:rsidRPr="00492A9F">
        <w:rPr>
          <w:vertAlign w:val="superscript"/>
        </w:rPr>
        <w:t>32</w:t>
      </w:r>
      <w:r>
        <w:t> − 2, inclusive. For any i greater than 0, cpb_size_du_value_minus1[ i ] shall be less than or equal to cpb_size_du_value_minus1[ i − 1 ].</w:t>
      </w:r>
    </w:p>
    <w:p w14:paraId="67B4BA28" w14:textId="77777777" w:rsidR="00D02449" w:rsidRDefault="00D02449" w:rsidP="00D02449">
      <w:r>
        <w:t>When SubPicHrdFlag is equal to 1, the CPB size in bits is given by:</w:t>
      </w:r>
    </w:p>
    <w:p w14:paraId="1B567F81" w14:textId="77777777" w:rsidR="00D02449" w:rsidRPr="00492A9F" w:rsidRDefault="00D02449" w:rsidP="00D02449">
      <w:pPr>
        <w:pStyle w:val="Equation"/>
        <w:ind w:left="562"/>
        <w:rPr>
          <w:szCs w:val="20"/>
        </w:rPr>
      </w:pPr>
      <w:r w:rsidRPr="00492A9F">
        <w:rPr>
          <w:szCs w:val="20"/>
        </w:rPr>
        <w:t>CpbSize[</w:t>
      </w:r>
      <w:r>
        <w:rPr>
          <w:szCs w:val="20"/>
        </w:rPr>
        <w:t> i </w:t>
      </w:r>
      <w:r w:rsidRPr="00492A9F">
        <w:rPr>
          <w:szCs w:val="20"/>
        </w:rPr>
        <w:t>] = ( cpb_size_du_value_minus1[ i ] + 1 ) * 2</w:t>
      </w:r>
      <w:r w:rsidRPr="00492A9F">
        <w:rPr>
          <w:szCs w:val="20"/>
          <w:vertAlign w:val="superscript"/>
        </w:rPr>
        <w:t>(</w:t>
      </w:r>
      <w:r>
        <w:rPr>
          <w:szCs w:val="20"/>
          <w:vertAlign w:val="superscript"/>
        </w:rPr>
        <w:t> </w:t>
      </w:r>
      <w:r w:rsidRPr="00492A9F">
        <w:rPr>
          <w:szCs w:val="20"/>
          <w:vertAlign w:val="superscript"/>
        </w:rPr>
        <w:t>4 + cpb_size_du_scale</w:t>
      </w:r>
      <w:r>
        <w:rPr>
          <w:szCs w:val="20"/>
          <w:vertAlign w:val="superscript"/>
        </w:rPr>
        <w:t> </w:t>
      </w:r>
      <w:r w:rsidRPr="00492A9F">
        <w:rPr>
          <w:szCs w:val="20"/>
          <w:vertAlign w:val="superscript"/>
        </w:rPr>
        <w:t>)</w:t>
      </w:r>
      <w:r w:rsidRPr="00492A9F">
        <w:rPr>
          <w:szCs w:val="20"/>
        </w:rPr>
        <w:tab/>
      </w:r>
      <w:r w:rsidRPr="00046CE0">
        <w:rPr>
          <w:szCs w:val="20"/>
        </w:rPr>
        <w:t>(</w:t>
      </w:r>
      <w:r w:rsidRPr="00BF691A">
        <w:rPr>
          <w:szCs w:val="20"/>
        </w:rPr>
        <w:t>E</w:t>
      </w:r>
      <w:r w:rsidRPr="00BF691A">
        <w:rPr>
          <w:szCs w:val="20"/>
        </w:rPr>
        <w:noBreakHyphen/>
      </w:r>
      <w:r w:rsidRPr="00BF691A">
        <w:rPr>
          <w:szCs w:val="20"/>
        </w:rPr>
        <w:fldChar w:fldCharType="begin" w:fldLock="1"/>
      </w:r>
      <w:r w:rsidRPr="00BF691A">
        <w:rPr>
          <w:szCs w:val="20"/>
        </w:rPr>
        <w:instrText xml:space="preserve"> SEQ Equation \* ARABIC </w:instrText>
      </w:r>
      <w:r w:rsidRPr="00BF691A">
        <w:rPr>
          <w:szCs w:val="20"/>
        </w:rPr>
        <w:fldChar w:fldCharType="separate"/>
      </w:r>
      <w:r>
        <w:rPr>
          <w:szCs w:val="20"/>
        </w:rPr>
        <w:t>54</w:t>
      </w:r>
      <w:r w:rsidRPr="00BF691A">
        <w:rPr>
          <w:szCs w:val="20"/>
        </w:rPr>
        <w:fldChar w:fldCharType="end"/>
      </w:r>
      <w:r w:rsidRPr="00046CE0">
        <w:rPr>
          <w:szCs w:val="20"/>
        </w:rPr>
        <w:t>)</w:t>
      </w:r>
    </w:p>
    <w:p w14:paraId="60662BB6" w14:textId="77777777" w:rsidR="00D02449" w:rsidRDefault="00D02449" w:rsidP="00D02449">
      <w:r>
        <w:t xml:space="preserve">When SubPicHrdFlag is equal to 1 and the cpb_size_du_value_minus1[ i ] syntax element is not present, the value of CpbSize[ i ] is inferred to be equal to CpbBrVclFactor * MaxCPB for VCL HRD parameters and to be equal to CpbBrNalFactor * MaxCPB for NAL HRD parameters, where MaxCPB, CpbBrVclFactor and CpbBrNalFactor are specified in subclause </w:t>
      </w:r>
      <w:r>
        <w:fldChar w:fldCharType="begin" w:fldLock="1"/>
      </w:r>
      <w:r>
        <w:instrText xml:space="preserve"> REF _Ref343531570 \r \h </w:instrText>
      </w:r>
      <w:r>
        <w:fldChar w:fldCharType="separate"/>
      </w:r>
      <w:r>
        <w:t>A.4</w:t>
      </w:r>
      <w:r>
        <w:fldChar w:fldCharType="end"/>
      </w:r>
      <w:r>
        <w:t>.</w:t>
      </w:r>
    </w:p>
    <w:p w14:paraId="4AA7D9A1" w14:textId="77777777" w:rsidR="00D02449" w:rsidRDefault="00D02449" w:rsidP="00D02449">
      <w:r w:rsidRPr="00AE51F8">
        <w:rPr>
          <w:b/>
        </w:rPr>
        <w:t>bit_rate_du_value_minus1</w:t>
      </w:r>
      <w:r w:rsidRPr="00AE51F8">
        <w:t>[ i ] (together with bit_rate_scale) specifies the maximum input bit rate for the i-th CPB when the CPB operates at the sub-picture level. bit_rate_du_value_minus1[ i ] shall be in the range of 0 to 2</w:t>
      </w:r>
      <w:r w:rsidRPr="00AE51F8">
        <w:rPr>
          <w:vertAlign w:val="superscript"/>
        </w:rPr>
        <w:t>32</w:t>
      </w:r>
      <w:r w:rsidRPr="00AE51F8">
        <w:t> − 2, inclusive. For any i &gt; 0, bit_rate_du_value_minus1[ i ] shall be greater than bit_rate_du_value_minus1[ i − 1 ].</w:t>
      </w:r>
    </w:p>
    <w:p w14:paraId="2454E0A3" w14:textId="77777777" w:rsidR="00D02449" w:rsidRPr="00AE51F8" w:rsidRDefault="00D02449" w:rsidP="00D02449">
      <w:r w:rsidRPr="00AE51F8">
        <w:t xml:space="preserve">When </w:t>
      </w:r>
      <w:r>
        <w:t>SubPicHrdFlag</w:t>
      </w:r>
      <w:r w:rsidRPr="00AE51F8">
        <w:t xml:space="preserve"> is equal to 1</w:t>
      </w:r>
      <w:r>
        <w:t>,</w:t>
      </w:r>
      <w:r w:rsidRPr="00AE51F8">
        <w:t xml:space="preserve"> the bit rate in bits per second is given by</w:t>
      </w:r>
      <w:r>
        <w:t>:</w:t>
      </w:r>
    </w:p>
    <w:p w14:paraId="673A9D50" w14:textId="77777777" w:rsidR="00D02449" w:rsidRPr="00AE51F8" w:rsidRDefault="00D02449" w:rsidP="00D02449">
      <w:pPr>
        <w:pStyle w:val="Equation"/>
        <w:ind w:left="562"/>
        <w:rPr>
          <w:szCs w:val="20"/>
        </w:rPr>
      </w:pPr>
      <w:r w:rsidRPr="00AE51F8">
        <w:rPr>
          <w:szCs w:val="20"/>
        </w:rPr>
        <w:t>BitRate[ i ] = ( bit_rate_du_value_minus1[ i ] + 1 ) * 2</w:t>
      </w:r>
      <w:r w:rsidRPr="00AE51F8">
        <w:rPr>
          <w:szCs w:val="20"/>
          <w:vertAlign w:val="superscript"/>
        </w:rPr>
        <w:t>(</w:t>
      </w:r>
      <w:r>
        <w:rPr>
          <w:szCs w:val="20"/>
          <w:vertAlign w:val="superscript"/>
        </w:rPr>
        <w:t> </w:t>
      </w:r>
      <w:r w:rsidRPr="00AE51F8">
        <w:rPr>
          <w:szCs w:val="20"/>
          <w:vertAlign w:val="superscript"/>
        </w:rPr>
        <w:t>6 + bit_rate_scale</w:t>
      </w:r>
      <w:r>
        <w:rPr>
          <w:szCs w:val="20"/>
          <w:vertAlign w:val="superscript"/>
        </w:rPr>
        <w:t> </w:t>
      </w:r>
      <w:r w:rsidRPr="00AE51F8">
        <w:rPr>
          <w:szCs w:val="20"/>
          <w:vertAlign w:val="superscript"/>
        </w:rPr>
        <w:t>)</w:t>
      </w:r>
      <w:r w:rsidRPr="00AE51F8">
        <w:rPr>
          <w:szCs w:val="20"/>
        </w:rPr>
        <w:tab/>
      </w:r>
      <w:r w:rsidRPr="00046CE0">
        <w:rPr>
          <w:szCs w:val="20"/>
        </w:rPr>
        <w:t>(</w:t>
      </w:r>
      <w:r w:rsidRPr="00BF691A">
        <w:rPr>
          <w:szCs w:val="20"/>
        </w:rPr>
        <w:t>E</w:t>
      </w:r>
      <w:r w:rsidRPr="00BF691A">
        <w:rPr>
          <w:szCs w:val="20"/>
        </w:rPr>
        <w:noBreakHyphen/>
      </w:r>
      <w:r w:rsidRPr="00BF691A">
        <w:rPr>
          <w:szCs w:val="20"/>
        </w:rPr>
        <w:fldChar w:fldCharType="begin" w:fldLock="1"/>
      </w:r>
      <w:r w:rsidRPr="00BF691A">
        <w:rPr>
          <w:szCs w:val="20"/>
        </w:rPr>
        <w:instrText xml:space="preserve"> SEQ Equation \* ARABIC </w:instrText>
      </w:r>
      <w:r w:rsidRPr="00BF691A">
        <w:rPr>
          <w:szCs w:val="20"/>
        </w:rPr>
        <w:fldChar w:fldCharType="separate"/>
      </w:r>
      <w:r>
        <w:rPr>
          <w:szCs w:val="20"/>
        </w:rPr>
        <w:t>55</w:t>
      </w:r>
      <w:r w:rsidRPr="00BF691A">
        <w:rPr>
          <w:szCs w:val="20"/>
        </w:rPr>
        <w:fldChar w:fldCharType="end"/>
      </w:r>
      <w:r w:rsidRPr="00046CE0">
        <w:rPr>
          <w:szCs w:val="20"/>
        </w:rPr>
        <w:t>)</w:t>
      </w:r>
    </w:p>
    <w:p w14:paraId="4EB1E692" w14:textId="77777777" w:rsidR="00D02449" w:rsidRDefault="00D02449" w:rsidP="00D02449">
      <w:r w:rsidRPr="00AE51F8">
        <w:t xml:space="preserve">When </w:t>
      </w:r>
      <w:r>
        <w:t>SubPicHrdFlag</w:t>
      </w:r>
      <w:r w:rsidRPr="00AE51F8">
        <w:t xml:space="preserve"> is equal to 1 and the bit_rate_du_value_minus1[ i ] syntax element is not present, the value of BitRate[ i ] is inferred to be equal to </w:t>
      </w:r>
      <w:r>
        <w:t>CpbBrVclFactor </w:t>
      </w:r>
      <w:r w:rsidRPr="00AE51F8">
        <w:t>*</w:t>
      </w:r>
      <w:r>
        <w:t> </w:t>
      </w:r>
      <w:r w:rsidRPr="00AE51F8">
        <w:t xml:space="preserve">MaxBR for VCL HRD parameters and to be equal to </w:t>
      </w:r>
      <w:r>
        <w:t>CpbBrNalFactor </w:t>
      </w:r>
      <w:r w:rsidRPr="00AE51F8">
        <w:t>*</w:t>
      </w:r>
      <w:r>
        <w:t> </w:t>
      </w:r>
      <w:r w:rsidRPr="00AE51F8">
        <w:t xml:space="preserve">MaxBR for NAL HRD parameters, where MaxBR, </w:t>
      </w:r>
      <w:r>
        <w:t>CpbBrVclFactor</w:t>
      </w:r>
      <w:r w:rsidRPr="00AE51F8">
        <w:t xml:space="preserve"> and </w:t>
      </w:r>
      <w:r>
        <w:t>CpbBrNalFactor</w:t>
      </w:r>
      <w:r w:rsidRPr="00AE51F8">
        <w:t xml:space="preserve"> are specified in subclause </w:t>
      </w:r>
      <w:r>
        <w:fldChar w:fldCharType="begin" w:fldLock="1"/>
      </w:r>
      <w:r>
        <w:instrText xml:space="preserve"> REF _Ref343531570 \r \h </w:instrText>
      </w:r>
      <w:r>
        <w:fldChar w:fldCharType="separate"/>
      </w:r>
      <w:r>
        <w:t>A.4</w:t>
      </w:r>
      <w:r>
        <w:fldChar w:fldCharType="end"/>
      </w:r>
      <w:r w:rsidRPr="00AE51F8">
        <w:t>.</w:t>
      </w:r>
    </w:p>
    <w:p w14:paraId="19E74715" w14:textId="77777777" w:rsidR="00D02449" w:rsidRPr="00943A5F" w:rsidRDefault="00D02449" w:rsidP="00D02449">
      <w:r w:rsidRPr="00FD0EA9">
        <w:rPr>
          <w:b/>
        </w:rPr>
        <w:t>cbr_flag</w:t>
      </w:r>
      <w:r w:rsidRPr="00943A5F">
        <w:t>[ </w:t>
      </w:r>
      <w:r>
        <w:t>i</w:t>
      </w:r>
      <w:r w:rsidRPr="00943A5F">
        <w:t xml:space="preserve"> ] equal to 0 specifies that to decode this bitstream by the HRD using the </w:t>
      </w:r>
      <w:r>
        <w:t>i</w:t>
      </w:r>
      <w:r w:rsidRPr="00943A5F">
        <w:t>-th CPB specification, the hypothetical stream scheduler (HSS) operates in an intermittent bit rate mode. cbr_flag[ </w:t>
      </w:r>
      <w:r>
        <w:t>i</w:t>
      </w:r>
      <w:r w:rsidRPr="00943A5F">
        <w:t> ] equal to 1 specifies that the HSS operates in a constant bit rate (CBR) mode. When not present, the value of cbr_flag</w:t>
      </w:r>
      <w:r>
        <w:t>[ i ]</w:t>
      </w:r>
      <w:r w:rsidRPr="00943A5F">
        <w:t xml:space="preserve"> is inferred to be equal to 0.</w:t>
      </w:r>
    </w:p>
    <w:p w14:paraId="589EB483" w14:textId="77777777" w:rsidR="00D02449" w:rsidRPr="00943A5F" w:rsidRDefault="00D02449" w:rsidP="00D02449">
      <w:pPr>
        <w:pStyle w:val="Annex1"/>
        <w:numPr>
          <w:ilvl w:val="0"/>
          <w:numId w:val="0"/>
        </w:numPr>
        <w:tabs>
          <w:tab w:val="clear" w:pos="4690"/>
        </w:tabs>
      </w:pPr>
      <w:r w:rsidRPr="00943A5F">
        <w:br w:type="page"/>
      </w:r>
      <w:bookmarkStart w:id="192" w:name="_Toc363691584"/>
      <w:r>
        <w:t>Bibliography</w:t>
      </w:r>
      <w:bookmarkEnd w:id="192"/>
    </w:p>
    <w:p w14:paraId="5B7FF528" w14:textId="77777777" w:rsidR="00D02449" w:rsidRDefault="00D02449" w:rsidP="00D02449">
      <w:pPr>
        <w:numPr>
          <w:ilvl w:val="0"/>
          <w:numId w:val="24"/>
        </w:numPr>
        <w:tabs>
          <w:tab w:val="clear" w:pos="794"/>
          <w:tab w:val="clear" w:pos="1191"/>
          <w:tab w:val="clear" w:pos="1588"/>
          <w:tab w:val="clear" w:pos="1985"/>
          <w:tab w:val="left" w:pos="432"/>
        </w:tabs>
      </w:pPr>
      <w:r>
        <w:t>IEC 61966-2-1,</w:t>
      </w:r>
      <w:r w:rsidRPr="00E7222F">
        <w:rPr>
          <w:i/>
        </w:rPr>
        <w:t xml:space="preserve"> </w:t>
      </w:r>
      <w:r w:rsidRPr="00492A9F">
        <w:rPr>
          <w:i/>
        </w:rPr>
        <w:t>Multimedia systems and equipment – Colour measurement and management – Part 2-1: Colour management</w:t>
      </w:r>
    </w:p>
    <w:p w14:paraId="56ECEB21" w14:textId="77777777" w:rsidR="00D02449" w:rsidRPr="001D2FB9" w:rsidRDefault="00D02449" w:rsidP="00D02449">
      <w:pPr>
        <w:numPr>
          <w:ilvl w:val="0"/>
          <w:numId w:val="24"/>
        </w:numPr>
        <w:tabs>
          <w:tab w:val="clear" w:pos="794"/>
          <w:tab w:val="clear" w:pos="1191"/>
          <w:tab w:val="clear" w:pos="1588"/>
          <w:tab w:val="clear" w:pos="1985"/>
          <w:tab w:val="left" w:pos="432"/>
        </w:tabs>
        <w:ind w:left="432" w:hanging="432"/>
      </w:pPr>
      <w:r>
        <w:t xml:space="preserve">IEC 61966-2-4, </w:t>
      </w:r>
      <w:r w:rsidRPr="00FD29A3">
        <w:rPr>
          <w:i/>
        </w:rPr>
        <w:t>Multimedia systems – Colour measurement</w:t>
      </w:r>
    </w:p>
    <w:p w14:paraId="5A052488"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rsidRPr="00943A5F">
        <w:t xml:space="preserve">ISO/IEC </w:t>
      </w:r>
      <w:r>
        <w:t>14496-10</w:t>
      </w:r>
      <w:r w:rsidRPr="00943A5F">
        <w:t xml:space="preserve">: </w:t>
      </w:r>
      <w:r w:rsidRPr="00943A5F">
        <w:rPr>
          <w:i/>
        </w:rPr>
        <w:t xml:space="preserve">Information technology – </w:t>
      </w:r>
      <w:r>
        <w:rPr>
          <w:i/>
        </w:rPr>
        <w:t>Coding of audio-visual objects</w:t>
      </w:r>
      <w:r w:rsidRPr="00943A5F">
        <w:rPr>
          <w:i/>
        </w:rPr>
        <w:t xml:space="preserve"> – Part </w:t>
      </w:r>
      <w:r>
        <w:rPr>
          <w:i/>
        </w:rPr>
        <w:t>10</w:t>
      </w:r>
      <w:r w:rsidRPr="00943A5F">
        <w:rPr>
          <w:i/>
        </w:rPr>
        <w:t xml:space="preserve">: </w:t>
      </w:r>
      <w:r>
        <w:rPr>
          <w:i/>
        </w:rPr>
        <w:t>Advanced</w:t>
      </w:r>
      <w:r w:rsidRPr="00943A5F">
        <w:rPr>
          <w:i/>
        </w:rPr>
        <w:t xml:space="preserve"> Video Coding</w:t>
      </w:r>
    </w:p>
    <w:p w14:paraId="1257638E"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ISO/IEC 15444-1, </w:t>
      </w:r>
      <w:r w:rsidRPr="00DC121B">
        <w:rPr>
          <w:i/>
        </w:rPr>
        <w:t>Information technology</w:t>
      </w:r>
      <w:r>
        <w:rPr>
          <w:i/>
        </w:rPr>
        <w:t xml:space="preserve"> –</w:t>
      </w:r>
      <w:r w:rsidRPr="00DC121B">
        <w:rPr>
          <w:i/>
        </w:rPr>
        <w:t xml:space="preserve"> JPEG 2000 image coding system: Core coding system</w:t>
      </w:r>
    </w:p>
    <w:p w14:paraId="3D92F283"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Rec. ITU-R BT.1358, </w:t>
      </w:r>
      <w:r w:rsidRPr="00FD29A3">
        <w:rPr>
          <w:i/>
        </w:rPr>
        <w:t>Studio parameters of 625 and 525 line progressive television systems</w:t>
      </w:r>
    </w:p>
    <w:p w14:paraId="496E60B5"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Rec. ITU-R BT.1361, </w:t>
      </w:r>
      <w:r w:rsidRPr="00FD29A3">
        <w:rPr>
          <w:i/>
        </w:rPr>
        <w:t>Worldwide unified colorimetry and related characteristics of future television and imaging systems</w:t>
      </w:r>
    </w:p>
    <w:p w14:paraId="2A80E6C8"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Rec. ITU-R BT.1700, </w:t>
      </w:r>
      <w:r w:rsidRPr="00FD29A3">
        <w:rPr>
          <w:i/>
        </w:rPr>
        <w:t>Characteristics of composite video signals for conventional analogue television systems</w:t>
      </w:r>
    </w:p>
    <w:p w14:paraId="2E225721"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Rec. ITU-R BT.601-6, </w:t>
      </w:r>
      <w:r w:rsidRPr="00FD29A3">
        <w:rPr>
          <w:i/>
        </w:rPr>
        <w:t>Studio encoding parameters of digital television for standard 4:3 and wide screen 16:9 aspect ratios</w:t>
      </w:r>
    </w:p>
    <w:p w14:paraId="767569F9"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Rec. ITU-R BT.709-5, </w:t>
      </w:r>
      <w:r w:rsidRPr="00FD29A3">
        <w:rPr>
          <w:i/>
        </w:rPr>
        <w:t>Parameter values for the HDTV standards for production and international programme exchange</w:t>
      </w:r>
    </w:p>
    <w:p w14:paraId="116F5F42"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Rec. ITU-R BT.470-6, </w:t>
      </w:r>
      <w:r w:rsidRPr="00FD29A3">
        <w:rPr>
          <w:i/>
        </w:rPr>
        <w:t>Conventional Television Systems</w:t>
      </w:r>
    </w:p>
    <w:p w14:paraId="78A62CBB" w14:textId="77777777" w:rsidR="00D02449" w:rsidRPr="001D2FB9" w:rsidRDefault="00D02449" w:rsidP="00D02449">
      <w:pPr>
        <w:numPr>
          <w:ilvl w:val="0"/>
          <w:numId w:val="24"/>
        </w:numPr>
        <w:tabs>
          <w:tab w:val="clear" w:pos="794"/>
          <w:tab w:val="clear" w:pos="1191"/>
          <w:tab w:val="clear" w:pos="1588"/>
          <w:tab w:val="clear" w:pos="1985"/>
          <w:tab w:val="left" w:pos="432"/>
        </w:tabs>
      </w:pPr>
      <w:r>
        <w:t xml:space="preserve">Rec. ITU-R BT.2020, </w:t>
      </w:r>
      <w:r w:rsidRPr="00FD29A3">
        <w:rPr>
          <w:i/>
        </w:rPr>
        <w:t xml:space="preserve">Parameter values for </w:t>
      </w:r>
      <w:r w:rsidRPr="00E17EA5">
        <w:rPr>
          <w:i/>
        </w:rPr>
        <w:t xml:space="preserve">ultra-high definition television </w:t>
      </w:r>
      <w:r w:rsidRPr="00FD29A3">
        <w:rPr>
          <w:i/>
        </w:rPr>
        <w:t>systems for production and international programme exchange</w:t>
      </w:r>
    </w:p>
    <w:p w14:paraId="1A0F0642" w14:textId="77777777" w:rsidR="00D02449" w:rsidRDefault="00D02449" w:rsidP="00D02449">
      <w:pPr>
        <w:numPr>
          <w:ilvl w:val="0"/>
          <w:numId w:val="24"/>
        </w:numPr>
        <w:tabs>
          <w:tab w:val="clear" w:pos="794"/>
          <w:tab w:val="clear" w:pos="1191"/>
          <w:tab w:val="clear" w:pos="1588"/>
          <w:tab w:val="clear" w:pos="1985"/>
          <w:tab w:val="left" w:pos="432"/>
        </w:tabs>
      </w:pPr>
      <w:r>
        <w:t xml:space="preserve">Rec. </w:t>
      </w:r>
      <w:r w:rsidRPr="00943A5F">
        <w:t xml:space="preserve">ITU-T H.264, </w:t>
      </w:r>
      <w:r w:rsidRPr="00943A5F">
        <w:rPr>
          <w:i/>
        </w:rPr>
        <w:t>Advanced video coding for generic audiovisual services</w:t>
      </w:r>
    </w:p>
    <w:p w14:paraId="4D6FE36C" w14:textId="77777777" w:rsidR="00D02449" w:rsidRDefault="00D02449" w:rsidP="00D02449">
      <w:pPr>
        <w:numPr>
          <w:ilvl w:val="0"/>
          <w:numId w:val="24"/>
        </w:numPr>
        <w:tabs>
          <w:tab w:val="clear" w:pos="794"/>
          <w:tab w:val="clear" w:pos="1191"/>
          <w:tab w:val="clear" w:pos="1588"/>
          <w:tab w:val="clear" w:pos="1985"/>
          <w:tab w:val="left" w:pos="432"/>
        </w:tabs>
      </w:pPr>
      <w:r>
        <w:t xml:space="preserve">Rec. ITU-T H.271, </w:t>
      </w:r>
      <w:r w:rsidRPr="009A0B50">
        <w:rPr>
          <w:i/>
        </w:rPr>
        <w:t>Video back-channel messages for conveyance of status information and requests from a video receiver to a video sender</w:t>
      </w:r>
    </w:p>
    <w:p w14:paraId="58749115"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Rec. ITU-T T.800, </w:t>
      </w:r>
      <w:r w:rsidRPr="00DC121B">
        <w:rPr>
          <w:i/>
        </w:rPr>
        <w:t>Information technology</w:t>
      </w:r>
      <w:r>
        <w:rPr>
          <w:i/>
        </w:rPr>
        <w:t xml:space="preserve"> –</w:t>
      </w:r>
      <w:r w:rsidRPr="00DC121B">
        <w:rPr>
          <w:i/>
        </w:rPr>
        <w:t xml:space="preserve"> JPEG 2000 image coding system: Core coding system</w:t>
      </w:r>
    </w:p>
    <w:p w14:paraId="0AEEAD39"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Society of Motion Picture and Television Engineers 170M (2004), </w:t>
      </w:r>
      <w:r w:rsidRPr="00FD29A3">
        <w:rPr>
          <w:i/>
        </w:rPr>
        <w:t>Television – Composite Analog Video Signal – NTSC for Studio Applications</w:t>
      </w:r>
    </w:p>
    <w:p w14:paraId="017807FA"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Society of Motion Picture and Television Engineers 240M (1999), </w:t>
      </w:r>
      <w:r w:rsidRPr="00FD29A3">
        <w:rPr>
          <w:i/>
        </w:rPr>
        <w:t>Television – Signal Parameters – 1125-Line High-Definition Production</w:t>
      </w:r>
    </w:p>
    <w:p w14:paraId="74D6B1FF"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Society of Motion Picture and Television Engineers RDD 5 (</w:t>
      </w:r>
      <w:r w:rsidRPr="00355764">
        <w:t>2006</w:t>
      </w:r>
      <w:r>
        <w:t>)</w:t>
      </w:r>
      <w:r w:rsidRPr="00355764">
        <w:t xml:space="preserve"> </w:t>
      </w:r>
      <w:r w:rsidRPr="008F1806">
        <w:rPr>
          <w:i/>
        </w:rPr>
        <w:t>Film Grain Technology – Specifications for H.264/MPEG-4 AVC Bitstreams</w:t>
      </w:r>
    </w:p>
    <w:p w14:paraId="6B777BF8"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Society of Motion Picture and Television Engineers RP 177 (1993), </w:t>
      </w:r>
      <w:r w:rsidRPr="00FD29A3">
        <w:rPr>
          <w:i/>
        </w:rPr>
        <w:t>Derivation of Basic Television Color Equations</w:t>
      </w:r>
    </w:p>
    <w:p w14:paraId="61DBD9E5" w14:textId="77777777" w:rsidR="00D02449" w:rsidRPr="00006F30" w:rsidRDefault="00D02449" w:rsidP="00D02449">
      <w:pPr>
        <w:numPr>
          <w:ilvl w:val="0"/>
          <w:numId w:val="24"/>
        </w:numPr>
        <w:tabs>
          <w:tab w:val="clear" w:pos="794"/>
          <w:tab w:val="clear" w:pos="1191"/>
          <w:tab w:val="clear" w:pos="1588"/>
          <w:tab w:val="clear" w:pos="1985"/>
          <w:tab w:val="left" w:pos="432"/>
        </w:tabs>
        <w:ind w:left="432" w:hanging="432"/>
      </w:pPr>
      <w:r>
        <w:t xml:space="preserve">Society of Motion Picture and Television Engineers RP 2050-1 (2012), </w:t>
      </w:r>
      <w:r w:rsidRPr="00DC121B">
        <w:rPr>
          <w:i/>
        </w:rPr>
        <w:t>4:2:2 / 4:2:0 Format Conversion Minimizing Color Difference Signal Degradation in Concatenated Operations — Filtering</w:t>
      </w:r>
      <w:r>
        <w:rPr>
          <w:i/>
        </w:rPr>
        <w:t>.</w:t>
      </w:r>
    </w:p>
    <w:p w14:paraId="4A430952"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Society of Motion Picture and Television Engineers EG 2050-2 (2012), </w:t>
      </w:r>
      <w:r w:rsidRPr="00DC121B">
        <w:rPr>
          <w:i/>
        </w:rPr>
        <w:t>4:2:2 / 4:2:0 Format Conversion Minimizing Color Difference Signal Degradation in Concatenated Operations — Application</w:t>
      </w:r>
      <w:r>
        <w:rPr>
          <w:i/>
        </w:rPr>
        <w:t>.</w:t>
      </w:r>
    </w:p>
    <w:p w14:paraId="08C9748C"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United States Federal Communications Commission (2003), </w:t>
      </w:r>
      <w:r w:rsidRPr="00FD29A3">
        <w:rPr>
          <w:i/>
        </w:rPr>
        <w:t>Title 47 Code of Federal Regulations 73.682 (a) (20)</w:t>
      </w:r>
    </w:p>
    <w:p w14:paraId="3388C599" w14:textId="77777777" w:rsidR="00D02449" w:rsidRDefault="00D02449" w:rsidP="00D02449">
      <w:pPr>
        <w:numPr>
          <w:ilvl w:val="0"/>
          <w:numId w:val="24"/>
        </w:numPr>
        <w:tabs>
          <w:tab w:val="clear" w:pos="794"/>
          <w:tab w:val="clear" w:pos="1191"/>
          <w:tab w:val="clear" w:pos="1588"/>
          <w:tab w:val="clear" w:pos="1985"/>
          <w:tab w:val="left" w:pos="432"/>
        </w:tabs>
        <w:ind w:left="432" w:hanging="432"/>
      </w:pPr>
      <w:r>
        <w:t xml:space="preserve">United States National Television System Committee (1953), </w:t>
      </w:r>
      <w:r w:rsidRPr="00FD29A3">
        <w:rPr>
          <w:i/>
        </w:rPr>
        <w:t>Recommendation for transmission standards for colour television</w:t>
      </w:r>
    </w:p>
    <w:p w14:paraId="457D3934" w14:textId="65889C4B" w:rsidR="004303B8" w:rsidRPr="004303B8" w:rsidRDefault="004303B8" w:rsidP="004303B8">
      <w:pPr>
        <w:pStyle w:val="ListParagraph"/>
        <w:numPr>
          <w:ilvl w:val="0"/>
          <w:numId w:val="24"/>
        </w:numPr>
        <w:rPr>
          <w:ins w:id="193" w:author="Chad Fogg" w:date="2014-01-02T15:23:00Z"/>
          <w:szCs w:val="22"/>
          <w:lang w:val="en-CA"/>
        </w:rPr>
      </w:pPr>
      <w:ins w:id="194" w:author="Chad Fogg" w:date="2014-01-02T15:23:00Z">
        <w:r>
          <w:t xml:space="preserve">Society of Motion Picture and Television Engineers </w:t>
        </w:r>
      </w:ins>
      <w:ins w:id="195" w:author="Chad Fogg" w:date="2014-01-12T16:55:00Z">
        <w:r w:rsidR="00577E67">
          <w:t xml:space="preserve">ST </w:t>
        </w:r>
      </w:ins>
      <w:ins w:id="196" w:author="Chad Fogg" w:date="2014-01-02T15:23:00Z">
        <w:r>
          <w:t xml:space="preserve">2085 (2014), </w:t>
        </w:r>
        <w:r w:rsidRPr="004303B8">
          <w:rPr>
            <w:i/>
            <w:szCs w:val="22"/>
          </w:rPr>
          <w:t>Electro-Optical Transfer Function for High Dynamic Range Reference Display</w:t>
        </w:r>
        <w:r w:rsidRPr="004303B8">
          <w:rPr>
            <w:szCs w:val="22"/>
            <w:lang w:val="en-CA"/>
          </w:rPr>
          <w:t>.</w:t>
        </w:r>
      </w:ins>
    </w:p>
    <w:p w14:paraId="0E276CED" w14:textId="01D364B0" w:rsidR="004303B8" w:rsidRPr="004303B8" w:rsidRDefault="004303B8" w:rsidP="004303B8">
      <w:pPr>
        <w:pStyle w:val="ListParagraph"/>
        <w:numPr>
          <w:ilvl w:val="0"/>
          <w:numId w:val="24"/>
        </w:numPr>
        <w:rPr>
          <w:ins w:id="197" w:author="Chad Fogg" w:date="2014-01-02T15:23:00Z"/>
          <w:szCs w:val="22"/>
          <w:lang w:val="en-CA"/>
        </w:rPr>
      </w:pPr>
      <w:ins w:id="198" w:author="Chad Fogg" w:date="2014-01-02T15:23:00Z">
        <w:r>
          <w:t xml:space="preserve">Society of Motion Picture and Television Engineers </w:t>
        </w:r>
      </w:ins>
      <w:ins w:id="199" w:author="Chad Fogg" w:date="2014-01-12T16:55:00Z">
        <w:r w:rsidR="00577E67">
          <w:t xml:space="preserve">ST </w:t>
        </w:r>
      </w:ins>
      <w:ins w:id="200" w:author="Chad Fogg" w:date="2014-01-02T15:23:00Z">
        <w:r>
          <w:t xml:space="preserve">2086 (2014), </w:t>
        </w:r>
        <w:r w:rsidRPr="004303B8">
          <w:rPr>
            <w:i/>
            <w:szCs w:val="22"/>
          </w:rPr>
          <w:t>Mastering Display Color Volume Metadata for High Luminance and Wide Color Gamut Images</w:t>
        </w:r>
        <w:r w:rsidRPr="004303B8">
          <w:rPr>
            <w:szCs w:val="22"/>
            <w:lang w:val="en-CA"/>
          </w:rPr>
          <w:t>.</w:t>
        </w:r>
      </w:ins>
    </w:p>
    <w:p w14:paraId="5E999C2E" w14:textId="77777777" w:rsidR="00D02449" w:rsidRPr="00943A5F" w:rsidRDefault="00D02449" w:rsidP="00D02449"/>
    <w:p w14:paraId="4609689A" w14:textId="77777777" w:rsidR="005B3364" w:rsidRDefault="005B3364"/>
    <w:sectPr w:rsidR="005B3364" w:rsidSect="00C56BB6">
      <w:headerReference w:type="even" r:id="rId10"/>
      <w:headerReference w:type="default" r:id="rId11"/>
      <w:footerReference w:type="even" r:id="rId12"/>
      <w:footerReference w:type="default" r:id="rId13"/>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FD0448" w14:textId="77777777" w:rsidR="00C86496" w:rsidRDefault="00C86496">
      <w:pPr>
        <w:spacing w:before="0"/>
      </w:pPr>
      <w:r>
        <w:separator/>
      </w:r>
    </w:p>
  </w:endnote>
  <w:endnote w:type="continuationSeparator" w:id="0">
    <w:p w14:paraId="6772B307" w14:textId="77777777" w:rsidR="00C86496" w:rsidRDefault="00C8649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F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algun Gothic">
    <w:altName w:val="Arial Unicode MS"/>
    <w:charset w:val="81"/>
    <w:family w:val="swiss"/>
    <w:pitch w:val="variable"/>
    <w:sig w:usb0="900002AF" w:usb1="09D77CFB" w:usb2="00000012" w:usb3="00000000" w:csb0="00080001"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G Times">
    <w:panose1 w:val="00000000000000000000"/>
    <w:charset w:val="00"/>
    <w:family w:val="roman"/>
    <w:notTrueType/>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l?r ??’c">
    <w:altName w:val="Arial Unicode MS"/>
    <w:panose1 w:val="00000000000000000000"/>
    <w:charset w:val="80"/>
    <w:family w:val="roman"/>
    <w:notTrueType/>
    <w:pitch w:val="fixed"/>
    <w:sig w:usb0="00000001" w:usb1="08070000" w:usb2="00000010" w:usb3="00000000" w:csb0="00020000" w:csb1="00000000"/>
  </w:font>
  <w:font w:name="Cambria Math">
    <w:panose1 w:val="02040503050406030204"/>
    <w:charset w:val="00"/>
    <w:family w:val="auto"/>
    <w:pitch w:val="variable"/>
    <w:sig w:usb0="E00002FF" w:usb1="420024FF" w:usb2="00000000" w:usb3="00000000" w:csb0="0000019F" w:csb1="00000000"/>
  </w:font>
  <w:font w:name="宋体">
    <w:charset w:val="50"/>
    <w:family w:val="auto"/>
    <w:pitch w:val="variable"/>
    <w:sig w:usb0="00000003" w:usb1="288F0000" w:usb2="00000016" w:usb3="00000000" w:csb0="0004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0697C" w14:textId="77777777" w:rsidR="00C86496" w:rsidRPr="00CB04EC" w:rsidRDefault="00C86496" w:rsidP="00C56BB6">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Pr>
        <w:bCs/>
        <w:lang w:val="fr-CH"/>
      </w:rPr>
      <w:t>332</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3475E" w14:textId="77777777" w:rsidR="00C86496" w:rsidRPr="00CB04EC" w:rsidRDefault="00C86496" w:rsidP="00C56BB6">
    <w:pPr>
      <w:pStyle w:val="FooterQP"/>
    </w:pPr>
    <w:r w:rsidRPr="00C37EDE">
      <w:rPr>
        <w:sz w:val="20"/>
      </w:rPr>
      <w:tab/>
    </w:r>
    <w:r w:rsidRPr="00C37EDE">
      <w:rPr>
        <w:sz w:val="20"/>
      </w:rPr>
      <w:tab/>
    </w:r>
    <w:r>
      <w:rPr>
        <w:sz w:val="20"/>
      </w:rPr>
      <w:t>Draft Rec. ITU-T H.265 (201x E)</w:t>
    </w:r>
    <w:r w:rsidRPr="00C37EDE">
      <w:rPr>
        <w:sz w:val="20"/>
      </w:rPr>
      <w:tab/>
    </w:r>
    <w:r w:rsidRPr="00C37EDE">
      <w:rPr>
        <w:b w:val="0"/>
        <w:bCs/>
        <w:sz w:val="20"/>
      </w:rPr>
      <w:fldChar w:fldCharType="begin"/>
    </w:r>
    <w:r w:rsidRPr="00C37EDE">
      <w:rPr>
        <w:b w:val="0"/>
        <w:bCs/>
        <w:sz w:val="20"/>
      </w:rPr>
      <w:instrText xml:space="preserve"> PAGE   \* MERGEFORMAT </w:instrText>
    </w:r>
    <w:r w:rsidRPr="00C37EDE">
      <w:rPr>
        <w:b w:val="0"/>
        <w:bCs/>
        <w:sz w:val="20"/>
      </w:rPr>
      <w:fldChar w:fldCharType="separate"/>
    </w:r>
    <w:r w:rsidR="00C77764">
      <w:rPr>
        <w:b w:val="0"/>
        <w:bCs/>
        <w:sz w:val="20"/>
      </w:rPr>
      <w:t>1</w:t>
    </w:r>
    <w:r w:rsidRPr="00C37EDE">
      <w:rPr>
        <w:b w:val="0"/>
        <w:bCs/>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0B557" w14:textId="77777777" w:rsidR="00C86496" w:rsidRDefault="00C86496">
      <w:pPr>
        <w:spacing w:before="0"/>
      </w:pPr>
      <w:r>
        <w:separator/>
      </w:r>
    </w:p>
  </w:footnote>
  <w:footnote w:type="continuationSeparator" w:id="0">
    <w:p w14:paraId="318C0F52" w14:textId="77777777" w:rsidR="00C86496" w:rsidRDefault="00C86496">
      <w:pPr>
        <w:spacing w:before="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C50C2" w14:textId="77777777" w:rsidR="00C86496" w:rsidRPr="00256CBF" w:rsidRDefault="00C86496" w:rsidP="00C56BB6">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EFFC0" w14:textId="77777777" w:rsidR="00C86496" w:rsidRPr="00563383" w:rsidRDefault="00C86496" w:rsidP="00C56BB6">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8">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9">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1">
    <w:nsid w:val="2F771A78"/>
    <w:multiLevelType w:val="hybridMultilevel"/>
    <w:tmpl w:val="304C3C1E"/>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4">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5">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6">
    <w:nsid w:val="43B7171C"/>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7">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8">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1">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2">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4"/>
  </w:num>
  <w:num w:numId="9">
    <w:abstractNumId w:val="17"/>
  </w:num>
  <w:num w:numId="10">
    <w:abstractNumId w:val="18"/>
  </w:num>
  <w:num w:numId="11">
    <w:abstractNumId w:val="6"/>
  </w:num>
  <w:num w:numId="12">
    <w:abstractNumId w:val="8"/>
  </w:num>
  <w:num w:numId="13">
    <w:abstractNumId w:val="15"/>
  </w:num>
  <w:num w:numId="14">
    <w:abstractNumId w:val="9"/>
  </w:num>
  <w:num w:numId="15">
    <w:abstractNumId w:val="10"/>
  </w:num>
  <w:num w:numId="16">
    <w:abstractNumId w:val="4"/>
  </w:num>
  <w:num w:numId="17">
    <w:abstractNumId w:val="22"/>
  </w:num>
  <w:num w:numId="18">
    <w:abstractNumId w:val="23"/>
  </w:num>
  <w:num w:numId="19">
    <w:abstractNumId w:val="13"/>
  </w:num>
  <w:num w:numId="20">
    <w:abstractNumId w:val="3"/>
  </w:num>
  <w:num w:numId="21">
    <w:abstractNumId w:val="5"/>
  </w:num>
  <w:num w:numId="22">
    <w:abstractNumId w:val="12"/>
  </w:num>
  <w:num w:numId="23">
    <w:abstractNumId w:val="20"/>
  </w:num>
  <w:num w:numId="24">
    <w:abstractNumId w:val="11"/>
  </w:num>
  <w:num w:numId="25">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449"/>
    <w:rsid w:val="0001115A"/>
    <w:rsid w:val="000D5D8D"/>
    <w:rsid w:val="001731DD"/>
    <w:rsid w:val="001C38F9"/>
    <w:rsid w:val="00236B1F"/>
    <w:rsid w:val="00301A62"/>
    <w:rsid w:val="004303B8"/>
    <w:rsid w:val="004966E4"/>
    <w:rsid w:val="004C3E2F"/>
    <w:rsid w:val="0053695F"/>
    <w:rsid w:val="00577E67"/>
    <w:rsid w:val="0059041F"/>
    <w:rsid w:val="005B3364"/>
    <w:rsid w:val="005D20D5"/>
    <w:rsid w:val="009B422E"/>
    <w:rsid w:val="00C41A04"/>
    <w:rsid w:val="00C56BB6"/>
    <w:rsid w:val="00C77764"/>
    <w:rsid w:val="00C86496"/>
    <w:rsid w:val="00CF4912"/>
    <w:rsid w:val="00D02449"/>
    <w:rsid w:val="00F07D42"/>
    <w:rsid w:val="00FE1C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2C74F7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449"/>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cs="Times New Roman"/>
      <w:noProof/>
      <w:sz w:val="20"/>
      <w:szCs w:val="20"/>
      <w:lang w:val="en-GB"/>
    </w:rPr>
  </w:style>
  <w:style w:type="paragraph" w:styleId="Heading1">
    <w:name w:val="heading 1"/>
    <w:basedOn w:val="Normal"/>
    <w:next w:val="Normal"/>
    <w:link w:val="Heading1Char"/>
    <w:uiPriority w:val="99"/>
    <w:qFormat/>
    <w:rsid w:val="00D02449"/>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D02449"/>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02449"/>
    <w:pPr>
      <w:keepNext/>
      <w:keepLines/>
      <w:numPr>
        <w:ilvl w:val="2"/>
        <w:numId w:val="3"/>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D02449"/>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D02449"/>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D02449"/>
    <w:pPr>
      <w:numPr>
        <w:ilvl w:val="5"/>
      </w:numPr>
      <w:outlineLvl w:val="5"/>
    </w:pPr>
    <w:rPr>
      <w:lang w:eastAsia="x-none"/>
    </w:rPr>
  </w:style>
  <w:style w:type="paragraph" w:styleId="Heading7">
    <w:name w:val="heading 7"/>
    <w:basedOn w:val="Heading3"/>
    <w:next w:val="Normal"/>
    <w:link w:val="Heading7Char"/>
    <w:qFormat/>
    <w:rsid w:val="00D02449"/>
    <w:pPr>
      <w:outlineLvl w:val="6"/>
    </w:pPr>
    <w:rPr>
      <w:lang w:val="en-GB"/>
    </w:rPr>
  </w:style>
  <w:style w:type="paragraph" w:styleId="Heading8">
    <w:name w:val="heading 8"/>
    <w:basedOn w:val="Heading9"/>
    <w:next w:val="Normal"/>
    <w:link w:val="Heading8Char"/>
    <w:qFormat/>
    <w:rsid w:val="00D02449"/>
    <w:pPr>
      <w:outlineLvl w:val="7"/>
    </w:pPr>
  </w:style>
  <w:style w:type="paragraph" w:styleId="Heading9">
    <w:name w:val="heading 9"/>
    <w:basedOn w:val="Heading1"/>
    <w:next w:val="Normal"/>
    <w:link w:val="Heading9Char"/>
    <w:uiPriority w:val="99"/>
    <w:qFormat/>
    <w:rsid w:val="00D02449"/>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2449"/>
    <w:rPr>
      <w:rFonts w:ascii="Times New Roman" w:eastAsia="Malgun Gothic" w:hAnsi="Times New Roman" w:cs="Times New Roman"/>
      <w:b/>
      <w:bCs/>
      <w:noProof/>
      <w:lang w:val="en-GB"/>
    </w:rPr>
  </w:style>
  <w:style w:type="character" w:customStyle="1" w:styleId="Heading2Char">
    <w:name w:val="Heading 2 Char"/>
    <w:basedOn w:val="DefaultParagraphFont"/>
    <w:link w:val="Heading2"/>
    <w:uiPriority w:val="99"/>
    <w:rsid w:val="00D02449"/>
    <w:rPr>
      <w:rFonts w:ascii="Times New Roman" w:eastAsia="Malgun Gothic" w:hAnsi="Times New Roman" w:cs="Times New Roman"/>
      <w:b/>
      <w:bCs/>
      <w:noProof/>
      <w:sz w:val="22"/>
      <w:szCs w:val="22"/>
      <w:lang w:val="en-GB"/>
    </w:rPr>
  </w:style>
  <w:style w:type="character" w:customStyle="1" w:styleId="Heading3Char">
    <w:name w:val="Heading 3 Char"/>
    <w:basedOn w:val="DefaultParagraphFont"/>
    <w:link w:val="Heading3"/>
    <w:uiPriority w:val="99"/>
    <w:rsid w:val="00D02449"/>
    <w:rPr>
      <w:rFonts w:ascii="Times New Roman" w:eastAsia="Malgun Gothic" w:hAnsi="Times New Roman" w:cs="Times New Roman"/>
      <w:b/>
      <w:bCs/>
      <w:noProof/>
      <w:sz w:val="20"/>
      <w:szCs w:val="20"/>
      <w:lang w:val="x-none"/>
    </w:rPr>
  </w:style>
  <w:style w:type="character" w:customStyle="1" w:styleId="Heading4Char">
    <w:name w:val="Heading 4 Char"/>
    <w:aliases w:val="Heading 4 Char1 Char,Heading 4 Char Char Char"/>
    <w:basedOn w:val="DefaultParagraphFont"/>
    <w:link w:val="Heading4"/>
    <w:uiPriority w:val="99"/>
    <w:rsid w:val="00D02449"/>
    <w:rPr>
      <w:rFonts w:ascii="Times New Roman" w:eastAsia="Malgun Gothic" w:hAnsi="Times New Roman" w:cs="Times New Roman"/>
      <w:b/>
      <w:bCs/>
      <w:noProof/>
      <w:sz w:val="20"/>
      <w:szCs w:val="20"/>
      <w:lang w:val="x-none" w:eastAsia="x-none"/>
    </w:rPr>
  </w:style>
  <w:style w:type="character" w:customStyle="1" w:styleId="Heading5Char">
    <w:name w:val="Heading 5 Char"/>
    <w:basedOn w:val="DefaultParagraphFont"/>
    <w:link w:val="Heading5"/>
    <w:uiPriority w:val="99"/>
    <w:rsid w:val="00D02449"/>
    <w:rPr>
      <w:rFonts w:ascii="Times New Roman" w:eastAsia="Malgun Gothic" w:hAnsi="Times New Roman" w:cs="Times New Roman"/>
      <w:b/>
      <w:bCs/>
      <w:noProof/>
      <w:sz w:val="20"/>
      <w:szCs w:val="20"/>
      <w:lang w:val="x-none" w:eastAsia="x-none"/>
    </w:rPr>
  </w:style>
  <w:style w:type="character" w:customStyle="1" w:styleId="Heading6Char">
    <w:name w:val="Heading 6 Char"/>
    <w:basedOn w:val="DefaultParagraphFont"/>
    <w:link w:val="Heading6"/>
    <w:uiPriority w:val="99"/>
    <w:rsid w:val="00D02449"/>
    <w:rPr>
      <w:rFonts w:ascii="Times New Roman" w:eastAsia="Malgun Gothic" w:hAnsi="Times New Roman" w:cs="Times New Roman"/>
      <w:b/>
      <w:bCs/>
      <w:noProof/>
      <w:sz w:val="20"/>
      <w:szCs w:val="20"/>
      <w:lang w:val="x-none" w:eastAsia="x-none"/>
    </w:rPr>
  </w:style>
  <w:style w:type="character" w:customStyle="1" w:styleId="Heading7Char">
    <w:name w:val="Heading 7 Char"/>
    <w:basedOn w:val="DefaultParagraphFont"/>
    <w:link w:val="Heading7"/>
    <w:rsid w:val="00D02449"/>
    <w:rPr>
      <w:rFonts w:ascii="Times New Roman" w:eastAsia="Malgun Gothic" w:hAnsi="Times New Roman" w:cs="Times New Roman"/>
      <w:b/>
      <w:bCs/>
      <w:noProof/>
      <w:sz w:val="20"/>
      <w:szCs w:val="20"/>
      <w:lang w:val="en-GB"/>
    </w:rPr>
  </w:style>
  <w:style w:type="character" w:customStyle="1" w:styleId="Heading8Char">
    <w:name w:val="Heading 8 Char"/>
    <w:basedOn w:val="DefaultParagraphFont"/>
    <w:link w:val="Heading8"/>
    <w:rsid w:val="00D02449"/>
    <w:rPr>
      <w:rFonts w:ascii="Times New Roman" w:eastAsia="Malgun Gothic" w:hAnsi="Times New Roman" w:cs="Times New Roman"/>
      <w:b/>
      <w:bCs/>
      <w:noProof/>
      <w:lang w:val="en-GB"/>
    </w:rPr>
  </w:style>
  <w:style w:type="character" w:customStyle="1" w:styleId="Heading9Char">
    <w:name w:val="Heading 9 Char"/>
    <w:basedOn w:val="DefaultParagraphFont"/>
    <w:link w:val="Heading9"/>
    <w:uiPriority w:val="99"/>
    <w:rsid w:val="00D02449"/>
    <w:rPr>
      <w:rFonts w:ascii="Times New Roman" w:eastAsia="Malgun Gothic" w:hAnsi="Times New Roman" w:cs="Times New Roman"/>
      <w:b/>
      <w:bCs/>
      <w:noProof/>
      <w:lang w:val="en-GB"/>
    </w:rPr>
  </w:style>
  <w:style w:type="paragraph" w:styleId="BodyTextIndent">
    <w:name w:val="Body Text Indent"/>
    <w:basedOn w:val="Normal"/>
    <w:link w:val="BodyTextIndentChar"/>
    <w:uiPriority w:val="99"/>
    <w:rsid w:val="00D02449"/>
    <w:pPr>
      <w:spacing w:after="120" w:line="480" w:lineRule="auto"/>
    </w:pPr>
    <w:rPr>
      <w:lang w:eastAsia="x-none"/>
    </w:rPr>
  </w:style>
  <w:style w:type="character" w:customStyle="1" w:styleId="BodyTextIndentChar">
    <w:name w:val="Body Text Indent Char"/>
    <w:basedOn w:val="DefaultParagraphFont"/>
    <w:link w:val="BodyTextIndent"/>
    <w:uiPriority w:val="99"/>
    <w:rsid w:val="00D02449"/>
    <w:rPr>
      <w:rFonts w:ascii="Times New Roman" w:eastAsia="Malgun Gothic" w:hAnsi="Times New Roman" w:cs="Times New Roman"/>
      <w:noProof/>
      <w:sz w:val="20"/>
      <w:szCs w:val="20"/>
      <w:lang w:val="en-GB" w:eastAsia="x-none"/>
    </w:rPr>
  </w:style>
  <w:style w:type="character" w:customStyle="1" w:styleId="Heading4CharChar1">
    <w:name w:val="Heading 4 Char Char1"/>
    <w:aliases w:val="Heading 4 Char1 Char Char,Heading 4 Char Char Char Char"/>
    <w:uiPriority w:val="99"/>
    <w:rsid w:val="00D02449"/>
    <w:rPr>
      <w:rFonts w:cs="Times New Roman"/>
      <w:b/>
      <w:bCs/>
      <w:lang w:val="en-GB" w:eastAsia="en-US"/>
    </w:rPr>
  </w:style>
  <w:style w:type="character" w:styleId="CommentReference">
    <w:name w:val="annotation reference"/>
    <w:uiPriority w:val="99"/>
    <w:semiHidden/>
    <w:rsid w:val="00D02449"/>
    <w:rPr>
      <w:rFonts w:cs="Times New Roman"/>
      <w:sz w:val="16"/>
      <w:szCs w:val="16"/>
    </w:rPr>
  </w:style>
  <w:style w:type="paragraph" w:styleId="CommentText">
    <w:name w:val="annotation text"/>
    <w:basedOn w:val="Normal"/>
    <w:link w:val="CommentTextChar"/>
    <w:uiPriority w:val="99"/>
    <w:semiHidden/>
    <w:rsid w:val="00D02449"/>
    <w:rPr>
      <w:lang w:eastAsia="x-none"/>
    </w:rPr>
  </w:style>
  <w:style w:type="character" w:customStyle="1" w:styleId="CommentTextChar">
    <w:name w:val="Comment Text Char"/>
    <w:basedOn w:val="DefaultParagraphFont"/>
    <w:link w:val="CommentText"/>
    <w:uiPriority w:val="99"/>
    <w:semiHidden/>
    <w:rsid w:val="00D02449"/>
    <w:rPr>
      <w:rFonts w:ascii="Times New Roman" w:eastAsia="Malgun Gothic" w:hAnsi="Times New Roman" w:cs="Times New Roman"/>
      <w:noProof/>
      <w:sz w:val="20"/>
      <w:szCs w:val="20"/>
      <w:lang w:val="en-GB" w:eastAsia="x-none"/>
    </w:rPr>
  </w:style>
  <w:style w:type="paragraph" w:styleId="TOC8">
    <w:name w:val="toc 8"/>
    <w:basedOn w:val="Normal"/>
    <w:next w:val="Normal"/>
    <w:autoRedefine/>
    <w:uiPriority w:val="39"/>
    <w:rsid w:val="00D02449"/>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D02449"/>
    <w:pPr>
      <w:ind w:left="2382" w:hanging="1191"/>
    </w:pPr>
  </w:style>
  <w:style w:type="paragraph" w:styleId="TOC3">
    <w:name w:val="toc 3"/>
    <w:basedOn w:val="Normal"/>
    <w:next w:val="Normal"/>
    <w:autoRedefine/>
    <w:uiPriority w:val="39"/>
    <w:rsid w:val="00D02449"/>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D02449"/>
    <w:pPr>
      <w:ind w:left="2098" w:hanging="1106"/>
    </w:pPr>
  </w:style>
  <w:style w:type="paragraph" w:styleId="TOC5">
    <w:name w:val="toc 5"/>
    <w:basedOn w:val="TOC3"/>
    <w:autoRedefine/>
    <w:uiPriority w:val="39"/>
    <w:rsid w:val="00D02449"/>
    <w:pPr>
      <w:ind w:left="1758" w:hanging="964"/>
    </w:pPr>
  </w:style>
  <w:style w:type="paragraph" w:styleId="TOC4">
    <w:name w:val="toc 4"/>
    <w:basedOn w:val="TOC3"/>
    <w:next w:val="TOC5"/>
    <w:autoRedefine/>
    <w:uiPriority w:val="39"/>
    <w:rsid w:val="00D02449"/>
    <w:pPr>
      <w:ind w:left="1502" w:hanging="907"/>
    </w:pPr>
  </w:style>
  <w:style w:type="paragraph" w:styleId="TOC2">
    <w:name w:val="toc 2"/>
    <w:basedOn w:val="TOC1"/>
    <w:next w:val="TOC3"/>
    <w:autoRedefine/>
    <w:uiPriority w:val="39"/>
    <w:rsid w:val="00D02449"/>
    <w:pPr>
      <w:tabs>
        <w:tab w:val="clear" w:pos="9629"/>
        <w:tab w:val="right" w:leader="dot" w:pos="9628"/>
      </w:tabs>
      <w:spacing w:before="29"/>
      <w:ind w:left="793" w:hanging="595"/>
    </w:pPr>
    <w:rPr>
      <w:bCs w:val="0"/>
      <w:iCs/>
    </w:rPr>
  </w:style>
  <w:style w:type="paragraph" w:styleId="TOC1">
    <w:name w:val="toc 1"/>
    <w:basedOn w:val="Normal"/>
    <w:next w:val="TOC2"/>
    <w:autoRedefine/>
    <w:uiPriority w:val="39"/>
    <w:rsid w:val="00D02449"/>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02449"/>
    <w:pPr>
      <w:ind w:left="1698"/>
    </w:pPr>
  </w:style>
  <w:style w:type="paragraph" w:styleId="Index6">
    <w:name w:val="index 6"/>
    <w:basedOn w:val="Normal"/>
    <w:next w:val="Normal"/>
    <w:autoRedefine/>
    <w:uiPriority w:val="99"/>
    <w:semiHidden/>
    <w:rsid w:val="00D02449"/>
    <w:pPr>
      <w:ind w:left="1415"/>
    </w:pPr>
  </w:style>
  <w:style w:type="paragraph" w:styleId="Index5">
    <w:name w:val="index 5"/>
    <w:basedOn w:val="Normal"/>
    <w:next w:val="Normal"/>
    <w:autoRedefine/>
    <w:uiPriority w:val="99"/>
    <w:semiHidden/>
    <w:rsid w:val="00D02449"/>
    <w:pPr>
      <w:ind w:left="1132"/>
    </w:pPr>
  </w:style>
  <w:style w:type="paragraph" w:styleId="Index4">
    <w:name w:val="index 4"/>
    <w:basedOn w:val="Normal"/>
    <w:next w:val="Normal"/>
    <w:autoRedefine/>
    <w:uiPriority w:val="99"/>
    <w:semiHidden/>
    <w:rsid w:val="00D02449"/>
    <w:pPr>
      <w:ind w:left="849"/>
    </w:pPr>
  </w:style>
  <w:style w:type="paragraph" w:styleId="Index3">
    <w:name w:val="index 3"/>
    <w:basedOn w:val="Normal"/>
    <w:next w:val="Normal"/>
    <w:autoRedefine/>
    <w:uiPriority w:val="99"/>
    <w:semiHidden/>
    <w:rsid w:val="00D02449"/>
    <w:pPr>
      <w:ind w:left="566"/>
    </w:pPr>
  </w:style>
  <w:style w:type="paragraph" w:styleId="Index2">
    <w:name w:val="index 2"/>
    <w:basedOn w:val="Normal"/>
    <w:next w:val="Normal"/>
    <w:autoRedefine/>
    <w:uiPriority w:val="99"/>
    <w:semiHidden/>
    <w:rsid w:val="00D02449"/>
    <w:pPr>
      <w:ind w:left="283"/>
    </w:pPr>
  </w:style>
  <w:style w:type="paragraph" w:customStyle="1" w:styleId="ColorfulShading-Accent12">
    <w:name w:val="Colorful Shading - Accent 12"/>
    <w:hidden/>
    <w:uiPriority w:val="99"/>
    <w:semiHidden/>
    <w:rsid w:val="00D02449"/>
    <w:rPr>
      <w:rFonts w:ascii="Times New Roman" w:eastAsia="Malgun Gothic" w:hAnsi="Times New Roman" w:cs="Times New Roman"/>
      <w:sz w:val="20"/>
      <w:szCs w:val="20"/>
      <w:lang w:val="en-GB"/>
    </w:rPr>
  </w:style>
  <w:style w:type="character" w:styleId="LineNumber">
    <w:name w:val="line number"/>
    <w:uiPriority w:val="99"/>
    <w:rsid w:val="00D02449"/>
    <w:rPr>
      <w:rFonts w:cs="Times New Roman"/>
    </w:rPr>
  </w:style>
  <w:style w:type="paragraph" w:styleId="Index1">
    <w:name w:val="index 1"/>
    <w:basedOn w:val="Normal"/>
    <w:next w:val="Normal"/>
    <w:autoRedefine/>
    <w:uiPriority w:val="99"/>
    <w:semiHidden/>
    <w:unhideWhenUsed/>
    <w:rsid w:val="00D02449"/>
    <w:pPr>
      <w:tabs>
        <w:tab w:val="clear" w:pos="794"/>
        <w:tab w:val="clear" w:pos="1191"/>
        <w:tab w:val="clear" w:pos="1588"/>
        <w:tab w:val="clear" w:pos="1985"/>
      </w:tabs>
      <w:spacing w:before="0"/>
      <w:ind w:left="200" w:hanging="200"/>
    </w:pPr>
  </w:style>
  <w:style w:type="paragraph" w:styleId="IndexHeading">
    <w:name w:val="index heading"/>
    <w:basedOn w:val="Normal"/>
    <w:next w:val="ColorfulShading-Accent12"/>
    <w:uiPriority w:val="99"/>
    <w:semiHidden/>
    <w:rsid w:val="00D02449"/>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02449"/>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basedOn w:val="DefaultParagraphFont"/>
    <w:link w:val="Footer"/>
    <w:uiPriority w:val="99"/>
    <w:rsid w:val="00D02449"/>
    <w:rPr>
      <w:rFonts w:ascii="Times New Roman" w:eastAsia="Malgun Gothic" w:hAnsi="Times New Roman" w:cs="Times New Roman"/>
      <w:noProof/>
      <w:sz w:val="20"/>
      <w:szCs w:val="20"/>
      <w:lang w:val="en-GB" w:eastAsia="x-none"/>
    </w:rPr>
  </w:style>
  <w:style w:type="paragraph" w:styleId="Header">
    <w:name w:val="header"/>
    <w:aliases w:val="h,Header/Footer"/>
    <w:basedOn w:val="Normal"/>
    <w:link w:val="HeaderChar"/>
    <w:uiPriority w:val="99"/>
    <w:rsid w:val="00D02449"/>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basedOn w:val="DefaultParagraphFont"/>
    <w:link w:val="Header"/>
    <w:uiPriority w:val="99"/>
    <w:rsid w:val="00D02449"/>
    <w:rPr>
      <w:rFonts w:ascii="Times New Roman" w:eastAsia="Malgun Gothic" w:hAnsi="Times New Roman" w:cs="Times New Roman"/>
      <w:noProof/>
      <w:sz w:val="20"/>
      <w:szCs w:val="20"/>
      <w:lang w:val="en-GB" w:eastAsia="x-none"/>
    </w:rPr>
  </w:style>
  <w:style w:type="character" w:styleId="FootnoteReference">
    <w:name w:val="footnote reference"/>
    <w:uiPriority w:val="99"/>
    <w:semiHidden/>
    <w:rsid w:val="00D02449"/>
    <w:rPr>
      <w:rFonts w:cs="Times New Roman"/>
      <w:position w:val="6"/>
      <w:sz w:val="16"/>
      <w:szCs w:val="16"/>
    </w:rPr>
  </w:style>
  <w:style w:type="paragraph" w:styleId="FootnoteText">
    <w:name w:val="footnote text"/>
    <w:basedOn w:val="Normal"/>
    <w:link w:val="FootnoteTextChar"/>
    <w:uiPriority w:val="99"/>
    <w:semiHidden/>
    <w:rsid w:val="00D02449"/>
    <w:pPr>
      <w:tabs>
        <w:tab w:val="left" w:pos="256"/>
      </w:tabs>
    </w:pPr>
    <w:rPr>
      <w:lang w:eastAsia="x-none"/>
    </w:rPr>
  </w:style>
  <w:style w:type="character" w:customStyle="1" w:styleId="FootnoteTextChar">
    <w:name w:val="Footnote Text Char"/>
    <w:basedOn w:val="DefaultParagraphFont"/>
    <w:link w:val="FootnoteText"/>
    <w:uiPriority w:val="99"/>
    <w:semiHidden/>
    <w:rsid w:val="00D02449"/>
    <w:rPr>
      <w:rFonts w:ascii="Times New Roman" w:eastAsia="Malgun Gothic" w:hAnsi="Times New Roman" w:cs="Times New Roman"/>
      <w:noProof/>
      <w:sz w:val="20"/>
      <w:szCs w:val="20"/>
      <w:lang w:val="en-GB" w:eastAsia="x-none"/>
    </w:rPr>
  </w:style>
  <w:style w:type="paragraph" w:styleId="NormalIndent">
    <w:name w:val="Normal Indent"/>
    <w:basedOn w:val="Normal"/>
    <w:uiPriority w:val="99"/>
    <w:rsid w:val="00D02449"/>
    <w:pPr>
      <w:ind w:left="600"/>
    </w:pPr>
  </w:style>
  <w:style w:type="paragraph" w:customStyle="1" w:styleId="TableLegend">
    <w:name w:val="Table_Legend"/>
    <w:basedOn w:val="Normal"/>
    <w:next w:val="Normal"/>
    <w:uiPriority w:val="99"/>
    <w:rsid w:val="00D02449"/>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02449"/>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02449"/>
    <w:pPr>
      <w:keepNext w:val="0"/>
      <w:keepLines/>
      <w:tabs>
        <w:tab w:val="clear" w:pos="454"/>
      </w:tabs>
      <w:spacing w:before="100" w:after="100" w:line="190" w:lineRule="exact"/>
    </w:pPr>
  </w:style>
  <w:style w:type="character" w:customStyle="1" w:styleId="BlancCharCharChar">
    <w:name w:val="Blanc Char Char Char"/>
    <w:uiPriority w:val="99"/>
    <w:rsid w:val="00D02449"/>
    <w:rPr>
      <w:rFonts w:cs="Times New Roman"/>
      <w:b/>
      <w:bCs/>
      <w:sz w:val="8"/>
      <w:szCs w:val="8"/>
      <w:lang w:val="en-US" w:eastAsia="en-US"/>
    </w:rPr>
  </w:style>
  <w:style w:type="paragraph" w:customStyle="1" w:styleId="enumlev1">
    <w:name w:val="enumlev1"/>
    <w:basedOn w:val="Normal"/>
    <w:rsid w:val="00D02449"/>
    <w:pPr>
      <w:spacing w:before="86"/>
      <w:ind w:left="1191" w:hanging="397"/>
    </w:pPr>
  </w:style>
  <w:style w:type="paragraph" w:customStyle="1" w:styleId="enumlev2">
    <w:name w:val="enumlev2"/>
    <w:basedOn w:val="enumlev1"/>
    <w:uiPriority w:val="99"/>
    <w:rsid w:val="00D02449"/>
    <w:pPr>
      <w:ind w:left="1588"/>
    </w:pPr>
  </w:style>
  <w:style w:type="paragraph" w:customStyle="1" w:styleId="enumlev3">
    <w:name w:val="enumlev3"/>
    <w:basedOn w:val="enumlev2"/>
    <w:uiPriority w:val="99"/>
    <w:rsid w:val="00D02449"/>
    <w:pPr>
      <w:ind w:left="1985"/>
    </w:pPr>
  </w:style>
  <w:style w:type="paragraph" w:customStyle="1" w:styleId="heading1aftertitle">
    <w:name w:val="heading 1aftertitle"/>
    <w:basedOn w:val="Heading1"/>
    <w:next w:val="Normal"/>
    <w:uiPriority w:val="99"/>
    <w:rsid w:val="00D02449"/>
    <w:pPr>
      <w:spacing w:before="1134"/>
      <w:outlineLvl w:val="9"/>
    </w:pPr>
  </w:style>
  <w:style w:type="paragraph" w:customStyle="1" w:styleId="Annex1">
    <w:name w:val="Annex 1"/>
    <w:basedOn w:val="Heading1"/>
    <w:next w:val="Normal"/>
    <w:uiPriority w:val="99"/>
    <w:rsid w:val="00D02449"/>
    <w:pPr>
      <w:tabs>
        <w:tab w:val="num" w:pos="4690"/>
      </w:tabs>
      <w:ind w:left="720" w:hanging="2703"/>
      <w:jc w:val="center"/>
    </w:pPr>
  </w:style>
  <w:style w:type="paragraph" w:customStyle="1" w:styleId="FigureTitle">
    <w:name w:val="Figure_Title"/>
    <w:basedOn w:val="TableTitle"/>
    <w:next w:val="Normal"/>
    <w:uiPriority w:val="99"/>
    <w:rsid w:val="00D02449"/>
    <w:pPr>
      <w:spacing w:after="720"/>
    </w:pPr>
    <w:rPr>
      <w:bCs w:val="0"/>
      <w:lang w:eastAsia="zh-TW"/>
    </w:rPr>
  </w:style>
  <w:style w:type="paragraph" w:customStyle="1" w:styleId="TableTitle">
    <w:name w:val="Table_Title"/>
    <w:basedOn w:val="Normal"/>
    <w:next w:val="Blanc"/>
    <w:rsid w:val="00D02449"/>
    <w:pPr>
      <w:keepNext/>
      <w:spacing w:before="240" w:after="113"/>
      <w:jc w:val="center"/>
    </w:pPr>
    <w:rPr>
      <w:b/>
      <w:bCs/>
    </w:rPr>
  </w:style>
  <w:style w:type="paragraph" w:customStyle="1" w:styleId="Blanc">
    <w:name w:val="Blanc"/>
    <w:basedOn w:val="TableTitle"/>
    <w:next w:val="TableText"/>
    <w:rsid w:val="00D02449"/>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02449"/>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D02449"/>
    <w:pPr>
      <w:keepNext/>
      <w:spacing w:before="240" w:after="720"/>
      <w:jc w:val="center"/>
    </w:pPr>
    <w:rPr>
      <w:b/>
      <w:bCs/>
    </w:rPr>
  </w:style>
  <w:style w:type="paragraph" w:customStyle="1" w:styleId="AnnexRef">
    <w:name w:val="Annex_Ref"/>
    <w:basedOn w:val="Normal"/>
    <w:next w:val="AnnexTitle"/>
    <w:uiPriority w:val="99"/>
    <w:rsid w:val="00D02449"/>
    <w:pPr>
      <w:spacing w:before="0"/>
      <w:jc w:val="center"/>
    </w:pPr>
  </w:style>
  <w:style w:type="paragraph" w:customStyle="1" w:styleId="AnnexTitle">
    <w:name w:val="Annex_Title"/>
    <w:basedOn w:val="Normal"/>
    <w:next w:val="Normal"/>
    <w:uiPriority w:val="99"/>
    <w:rsid w:val="00D02449"/>
    <w:pPr>
      <w:spacing w:after="68"/>
      <w:jc w:val="center"/>
    </w:pPr>
    <w:rPr>
      <w:b/>
      <w:bCs/>
      <w:sz w:val="24"/>
      <w:szCs w:val="24"/>
    </w:rPr>
  </w:style>
  <w:style w:type="paragraph" w:customStyle="1" w:styleId="Fig">
    <w:name w:val="Fig_#"/>
    <w:basedOn w:val="Normal"/>
    <w:next w:val="Normal"/>
    <w:uiPriority w:val="99"/>
    <w:rsid w:val="00D02449"/>
    <w:pPr>
      <w:jc w:val="left"/>
    </w:pPr>
    <w:rPr>
      <w:color w:val="FF0000"/>
      <w:lang w:val="en-US"/>
    </w:rPr>
  </w:style>
  <w:style w:type="paragraph" w:customStyle="1" w:styleId="SectionTitle">
    <w:name w:val="Section_Title"/>
    <w:basedOn w:val="Normal"/>
    <w:uiPriority w:val="99"/>
    <w:rsid w:val="00D02449"/>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02449"/>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02449"/>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02449"/>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02449"/>
    <w:pPr>
      <w:keepNext/>
      <w:keepLines/>
      <w:spacing w:before="720"/>
      <w:jc w:val="left"/>
    </w:pPr>
    <w:rPr>
      <w:b/>
      <w:bCs/>
    </w:rPr>
  </w:style>
  <w:style w:type="paragraph" w:customStyle="1" w:styleId="headfoot">
    <w:name w:val="head_foot"/>
    <w:basedOn w:val="Normal"/>
    <w:next w:val="Rec"/>
    <w:uiPriority w:val="99"/>
    <w:rsid w:val="00D02449"/>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02449"/>
    <w:pPr>
      <w:spacing w:before="960" w:after="240"/>
      <w:jc w:val="right"/>
    </w:pPr>
    <w:rPr>
      <w:rFonts w:ascii="C39T36Lfz" w:hAnsi="C39T36Lfz" w:cs="C39T36Lfz"/>
      <w:sz w:val="104"/>
      <w:szCs w:val="104"/>
    </w:rPr>
  </w:style>
  <w:style w:type="paragraph" w:customStyle="1" w:styleId="Equation">
    <w:name w:val="Equation"/>
    <w:basedOn w:val="Normal"/>
    <w:rsid w:val="00D02449"/>
    <w:pPr>
      <w:tabs>
        <w:tab w:val="clear" w:pos="1191"/>
        <w:tab w:val="clear" w:pos="1985"/>
        <w:tab w:val="center" w:pos="4849"/>
        <w:tab w:val="right" w:pos="9696"/>
      </w:tabs>
      <w:jc w:val="left"/>
    </w:pPr>
    <w:rPr>
      <w:szCs w:val="22"/>
    </w:rPr>
  </w:style>
  <w:style w:type="paragraph" w:customStyle="1" w:styleId="ASN1">
    <w:name w:val="ASN.1"/>
    <w:basedOn w:val="Normal"/>
    <w:next w:val="ASN1Continue"/>
    <w:uiPriority w:val="99"/>
    <w:rsid w:val="00D02449"/>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02449"/>
    <w:pPr>
      <w:spacing w:before="0"/>
    </w:pPr>
  </w:style>
  <w:style w:type="paragraph" w:customStyle="1" w:styleId="ASN1Italic">
    <w:name w:val="ASN.1 Italic"/>
    <w:basedOn w:val="ASN1"/>
    <w:uiPriority w:val="99"/>
    <w:rsid w:val="00D02449"/>
    <w:pPr>
      <w:spacing w:before="0"/>
    </w:pPr>
    <w:rPr>
      <w:b w:val="0"/>
      <w:bCs w:val="0"/>
      <w:i/>
      <w:iCs/>
      <w:sz w:val="20"/>
      <w:szCs w:val="20"/>
    </w:rPr>
  </w:style>
  <w:style w:type="paragraph" w:customStyle="1" w:styleId="Note">
    <w:name w:val="Note"/>
    <w:basedOn w:val="Normal"/>
    <w:next w:val="Normal"/>
    <w:uiPriority w:val="99"/>
    <w:rsid w:val="00D02449"/>
    <w:pPr>
      <w:tabs>
        <w:tab w:val="clear" w:pos="794"/>
      </w:tabs>
      <w:spacing w:before="60" w:line="199" w:lineRule="exact"/>
      <w:ind w:firstLine="794"/>
    </w:pPr>
    <w:rPr>
      <w:sz w:val="18"/>
      <w:szCs w:val="18"/>
    </w:rPr>
  </w:style>
  <w:style w:type="character" w:customStyle="1" w:styleId="NoteChar">
    <w:name w:val="Note Char"/>
    <w:uiPriority w:val="99"/>
    <w:rsid w:val="00D02449"/>
    <w:rPr>
      <w:rFonts w:cs="Times New Roman"/>
      <w:sz w:val="18"/>
      <w:szCs w:val="18"/>
      <w:lang w:val="en-GB" w:eastAsia="en-US"/>
    </w:rPr>
  </w:style>
  <w:style w:type="paragraph" w:customStyle="1" w:styleId="head">
    <w:name w:val="head"/>
    <w:basedOn w:val="headfoot"/>
    <w:next w:val="foot"/>
    <w:uiPriority w:val="99"/>
    <w:rsid w:val="00D02449"/>
    <w:rPr>
      <w:color w:val="FFFFFF"/>
    </w:rPr>
  </w:style>
  <w:style w:type="paragraph" w:customStyle="1" w:styleId="foot">
    <w:name w:val="foot"/>
    <w:basedOn w:val="head"/>
    <w:next w:val="Heading1"/>
    <w:uiPriority w:val="99"/>
    <w:rsid w:val="00D02449"/>
  </w:style>
  <w:style w:type="paragraph" w:customStyle="1" w:styleId="RecISO">
    <w:name w:val="Rec_ISO_#"/>
    <w:basedOn w:val="Rec"/>
    <w:uiPriority w:val="99"/>
    <w:rsid w:val="00D02449"/>
    <w:pPr>
      <w:tabs>
        <w:tab w:val="clear" w:pos="794"/>
        <w:tab w:val="clear" w:pos="1191"/>
        <w:tab w:val="clear" w:pos="1588"/>
        <w:tab w:val="clear" w:pos="1985"/>
      </w:tabs>
    </w:pPr>
  </w:style>
  <w:style w:type="paragraph" w:customStyle="1" w:styleId="RecCCITT">
    <w:name w:val="Rec_CCITT_#"/>
    <w:basedOn w:val="RecISO"/>
    <w:uiPriority w:val="99"/>
    <w:rsid w:val="00D02449"/>
    <w:pPr>
      <w:spacing w:before="0"/>
    </w:pPr>
  </w:style>
  <w:style w:type="paragraph" w:styleId="Title">
    <w:name w:val="Title"/>
    <w:basedOn w:val="Normal"/>
    <w:next w:val="heading1aftertitle"/>
    <w:link w:val="TitleChar"/>
    <w:uiPriority w:val="99"/>
    <w:qFormat/>
    <w:rsid w:val="00D02449"/>
    <w:pPr>
      <w:spacing w:before="840" w:after="480"/>
      <w:jc w:val="center"/>
    </w:pPr>
    <w:rPr>
      <w:rFonts w:ascii="Cambria" w:hAnsi="Cambria"/>
      <w:b/>
      <w:bCs/>
      <w:kern w:val="28"/>
      <w:sz w:val="32"/>
      <w:szCs w:val="32"/>
      <w:lang w:eastAsia="x-none"/>
    </w:rPr>
  </w:style>
  <w:style w:type="character" w:customStyle="1" w:styleId="TitleChar">
    <w:name w:val="Title Char"/>
    <w:basedOn w:val="DefaultParagraphFont"/>
    <w:link w:val="Title"/>
    <w:uiPriority w:val="99"/>
    <w:rsid w:val="00D02449"/>
    <w:rPr>
      <w:rFonts w:ascii="Cambria" w:eastAsia="Malgun Gothic" w:hAnsi="Cambria" w:cs="Times New Roman"/>
      <w:b/>
      <w:bCs/>
      <w:noProof/>
      <w:kern w:val="28"/>
      <w:sz w:val="32"/>
      <w:szCs w:val="32"/>
      <w:lang w:val="en-GB" w:eastAsia="x-none"/>
    </w:rPr>
  </w:style>
  <w:style w:type="paragraph" w:customStyle="1" w:styleId="IndexTitle">
    <w:name w:val="Index_Title"/>
    <w:basedOn w:val="AnnexTitle"/>
    <w:uiPriority w:val="99"/>
    <w:rsid w:val="00D02449"/>
  </w:style>
  <w:style w:type="paragraph" w:styleId="Revision">
    <w:name w:val="Revision"/>
    <w:hidden/>
    <w:uiPriority w:val="99"/>
    <w:semiHidden/>
    <w:rsid w:val="00D02449"/>
    <w:rPr>
      <w:rFonts w:ascii="Times New Roman" w:eastAsia="Malgun Gothic" w:hAnsi="Times New Roman" w:cs="Times New Roman"/>
      <w:sz w:val="20"/>
      <w:szCs w:val="20"/>
      <w:lang w:val="en-GB"/>
    </w:rPr>
  </w:style>
  <w:style w:type="paragraph" w:styleId="ListParagraph">
    <w:name w:val="List Paragraph"/>
    <w:basedOn w:val="Normal"/>
    <w:uiPriority w:val="34"/>
    <w:qFormat/>
    <w:rsid w:val="00D02449"/>
    <w:pPr>
      <w:ind w:left="720"/>
      <w:contextualSpacing/>
    </w:pPr>
  </w:style>
  <w:style w:type="paragraph" w:customStyle="1" w:styleId="Note3">
    <w:name w:val="Note 3"/>
    <w:basedOn w:val="Normal"/>
    <w:uiPriority w:val="99"/>
    <w:rsid w:val="00D02449"/>
    <w:pPr>
      <w:ind w:left="1474"/>
    </w:pPr>
  </w:style>
  <w:style w:type="paragraph" w:customStyle="1" w:styleId="tableheading">
    <w:name w:val="table heading"/>
    <w:basedOn w:val="Normal"/>
    <w:rsid w:val="00D02449"/>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D02449"/>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02449"/>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02449"/>
    <w:rPr>
      <w:rFonts w:ascii="Tahoma" w:hAnsi="Tahoma" w:cs="Tahoma"/>
      <w:sz w:val="16"/>
      <w:szCs w:val="16"/>
    </w:rPr>
  </w:style>
  <w:style w:type="paragraph" w:customStyle="1" w:styleId="CourierText">
    <w:name w:val="Courier Text"/>
    <w:basedOn w:val="Normal"/>
    <w:uiPriority w:val="99"/>
    <w:rsid w:val="00D02449"/>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02449"/>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02449"/>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D02449"/>
    <w:pPr>
      <w:tabs>
        <w:tab w:val="clear" w:pos="794"/>
        <w:tab w:val="clear" w:pos="1191"/>
        <w:tab w:val="clear" w:pos="1588"/>
        <w:tab w:val="clear" w:pos="1985"/>
      </w:tabs>
      <w:spacing w:before="60"/>
      <w:jc w:val="left"/>
    </w:pPr>
    <w:rPr>
      <w:bCs/>
    </w:rPr>
  </w:style>
  <w:style w:type="character" w:styleId="Hyperlink">
    <w:name w:val="Hyperlink"/>
    <w:uiPriority w:val="99"/>
    <w:rsid w:val="00D02449"/>
    <w:rPr>
      <w:rFonts w:cs="Times New Roman"/>
      <w:color w:val="0000FF"/>
      <w:u w:val="single"/>
    </w:rPr>
  </w:style>
  <w:style w:type="paragraph" w:styleId="BodyText">
    <w:name w:val="Body Text"/>
    <w:basedOn w:val="Normal"/>
    <w:link w:val="BodyTextChar"/>
    <w:uiPriority w:val="99"/>
    <w:rsid w:val="00D02449"/>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D02449"/>
    <w:rPr>
      <w:rFonts w:ascii="Times New Roman" w:eastAsia="Batang" w:hAnsi="Times New Roman" w:cs="Times New Roman"/>
      <w:noProof/>
      <w:sz w:val="22"/>
      <w:szCs w:val="22"/>
      <w:lang w:val="en-GB"/>
    </w:rPr>
  </w:style>
  <w:style w:type="paragraph" w:customStyle="1" w:styleId="AppendixHeading2">
    <w:name w:val="Appendix Heading 2"/>
    <w:basedOn w:val="Heading2"/>
    <w:uiPriority w:val="99"/>
    <w:rsid w:val="00D02449"/>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02449"/>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02449"/>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02449"/>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02449"/>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02449"/>
    <w:rPr>
      <w:rFonts w:cs="Times New Roman"/>
      <w:color w:val="800080"/>
      <w:u w:val="single"/>
    </w:rPr>
  </w:style>
  <w:style w:type="paragraph" w:customStyle="1" w:styleId="BlancChar">
    <w:name w:val="Blanc Char"/>
    <w:basedOn w:val="Normal"/>
    <w:next w:val="TableText"/>
    <w:uiPriority w:val="99"/>
    <w:rsid w:val="00D02449"/>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D02449"/>
    <w:pPr>
      <w:shd w:val="clear" w:color="auto" w:fill="000080"/>
    </w:pPr>
    <w:rPr>
      <w:sz w:val="16"/>
      <w:lang w:eastAsia="x-none"/>
    </w:rPr>
  </w:style>
  <w:style w:type="character" w:customStyle="1" w:styleId="DocumentMapChar">
    <w:name w:val="Document Map Char"/>
    <w:basedOn w:val="DefaultParagraphFont"/>
    <w:link w:val="DocumentMap"/>
    <w:uiPriority w:val="99"/>
    <w:semiHidden/>
    <w:rsid w:val="00D02449"/>
    <w:rPr>
      <w:rFonts w:ascii="Times New Roman" w:eastAsia="Malgun Gothic" w:hAnsi="Times New Roman" w:cs="Times New Roman"/>
      <w:noProof/>
      <w:sz w:val="16"/>
      <w:szCs w:val="20"/>
      <w:shd w:val="clear" w:color="auto" w:fill="000080"/>
      <w:lang w:val="en-GB" w:eastAsia="x-none"/>
    </w:rPr>
  </w:style>
  <w:style w:type="paragraph" w:styleId="BodyTextIndent3">
    <w:name w:val="Body Text Indent 3"/>
    <w:basedOn w:val="Normal"/>
    <w:link w:val="BodyTextIndent3Char"/>
    <w:uiPriority w:val="99"/>
    <w:rsid w:val="00D02449"/>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basedOn w:val="DefaultParagraphFont"/>
    <w:link w:val="BodyTextIndent3"/>
    <w:uiPriority w:val="99"/>
    <w:rsid w:val="00D02449"/>
    <w:rPr>
      <w:rFonts w:ascii="Times New Roman" w:eastAsia="Malgun Gothic" w:hAnsi="Times New Roman" w:cs="Times New Roman"/>
      <w:noProof/>
      <w:sz w:val="16"/>
      <w:szCs w:val="16"/>
      <w:lang w:val="en-GB" w:eastAsia="x-none"/>
    </w:rPr>
  </w:style>
  <w:style w:type="paragraph" w:styleId="BodyTextIndent2">
    <w:name w:val="Body Text Indent 2"/>
    <w:basedOn w:val="Normal"/>
    <w:link w:val="BodyTextIndent2Char"/>
    <w:uiPriority w:val="99"/>
    <w:rsid w:val="00D02449"/>
    <w:pPr>
      <w:spacing w:after="120" w:line="480" w:lineRule="auto"/>
      <w:ind w:left="283"/>
    </w:pPr>
    <w:rPr>
      <w:lang w:eastAsia="x-none"/>
    </w:rPr>
  </w:style>
  <w:style w:type="character" w:customStyle="1" w:styleId="BodyTextIndent2Char">
    <w:name w:val="Body Text Indent 2 Char"/>
    <w:basedOn w:val="DefaultParagraphFont"/>
    <w:link w:val="BodyTextIndent2"/>
    <w:uiPriority w:val="99"/>
    <w:rsid w:val="00D02449"/>
    <w:rPr>
      <w:rFonts w:ascii="Times New Roman" w:eastAsia="Malgun Gothic" w:hAnsi="Times New Roman" w:cs="Times New Roman"/>
      <w:noProof/>
      <w:sz w:val="20"/>
      <w:szCs w:val="20"/>
      <w:lang w:val="en-GB" w:eastAsia="x-none"/>
    </w:rPr>
  </w:style>
  <w:style w:type="paragraph" w:customStyle="1" w:styleId="11BodyText">
    <w:name w:val="11 BodyText"/>
    <w:basedOn w:val="Normal"/>
    <w:uiPriority w:val="99"/>
    <w:rsid w:val="00D02449"/>
    <w:pPr>
      <w:spacing w:before="0" w:after="220"/>
    </w:pPr>
  </w:style>
  <w:style w:type="paragraph" w:customStyle="1" w:styleId="Kommentarthema1">
    <w:name w:val="Kommentarthema1"/>
    <w:basedOn w:val="CommentText"/>
    <w:next w:val="CommentText"/>
    <w:uiPriority w:val="99"/>
    <w:semiHidden/>
    <w:rsid w:val="00D02449"/>
    <w:rPr>
      <w:b/>
      <w:bCs/>
    </w:rPr>
  </w:style>
  <w:style w:type="paragraph" w:styleId="BodyText3">
    <w:name w:val="Body Text 3"/>
    <w:basedOn w:val="Normal"/>
    <w:link w:val="BodyText3Char"/>
    <w:uiPriority w:val="99"/>
    <w:rsid w:val="00D02449"/>
    <w:pPr>
      <w:spacing w:after="120"/>
    </w:pPr>
    <w:rPr>
      <w:sz w:val="16"/>
      <w:szCs w:val="16"/>
      <w:lang w:eastAsia="x-none"/>
    </w:rPr>
  </w:style>
  <w:style w:type="character" w:customStyle="1" w:styleId="BodyText3Char">
    <w:name w:val="Body Text 3 Char"/>
    <w:basedOn w:val="DefaultParagraphFont"/>
    <w:link w:val="BodyText3"/>
    <w:uiPriority w:val="99"/>
    <w:rsid w:val="00D02449"/>
    <w:rPr>
      <w:rFonts w:ascii="Times New Roman" w:eastAsia="Malgun Gothic" w:hAnsi="Times New Roman" w:cs="Times New Roman"/>
      <w:noProof/>
      <w:sz w:val="16"/>
      <w:szCs w:val="16"/>
      <w:lang w:val="en-GB" w:eastAsia="x-none"/>
    </w:rPr>
  </w:style>
  <w:style w:type="paragraph" w:customStyle="1" w:styleId="Note1">
    <w:name w:val="Note 1"/>
    <w:basedOn w:val="Note"/>
    <w:qFormat/>
    <w:rsid w:val="00D02449"/>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D02449"/>
    <w:pPr>
      <w:spacing w:before="240" w:after="480"/>
      <w:jc w:val="center"/>
    </w:pPr>
  </w:style>
  <w:style w:type="paragraph" w:customStyle="1" w:styleId="FigureLegend">
    <w:name w:val="Figure_Legend"/>
    <w:basedOn w:val="TableLegend"/>
    <w:next w:val="Normal"/>
    <w:uiPriority w:val="99"/>
    <w:rsid w:val="00D02449"/>
  </w:style>
  <w:style w:type="paragraph" w:customStyle="1" w:styleId="Fig0">
    <w:name w:val="Fig"/>
    <w:basedOn w:val="Figure0"/>
    <w:next w:val="Fig"/>
    <w:uiPriority w:val="99"/>
    <w:rsid w:val="00D02449"/>
    <w:pPr>
      <w:spacing w:before="136" w:after="0"/>
    </w:pPr>
    <w:rPr>
      <w:lang w:val="en-US"/>
    </w:rPr>
  </w:style>
  <w:style w:type="paragraph" w:customStyle="1" w:styleId="figure1">
    <w:name w:val="figure"/>
    <w:basedOn w:val="Normal"/>
    <w:uiPriority w:val="99"/>
    <w:rsid w:val="00D0244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02449"/>
    <w:rPr>
      <w:rFonts w:cs="Times New Roman"/>
      <w:lang w:val="en-US" w:eastAsia="en-US"/>
    </w:rPr>
  </w:style>
  <w:style w:type="paragraph" w:customStyle="1" w:styleId="Annex2">
    <w:name w:val="Annex 2"/>
    <w:basedOn w:val="Normal"/>
    <w:next w:val="Normal"/>
    <w:uiPriority w:val="99"/>
    <w:rsid w:val="00D02449"/>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D02449"/>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D02449"/>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D02449"/>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02449"/>
    <w:rPr>
      <w:rFonts w:ascii="Courier" w:hAnsi="Courier" w:cs="Courier"/>
      <w:sz w:val="22"/>
      <w:szCs w:val="22"/>
      <w:lang w:val="en-GB" w:eastAsia="en-US"/>
    </w:rPr>
  </w:style>
  <w:style w:type="paragraph" w:styleId="BodyText2">
    <w:name w:val="Body Text 2"/>
    <w:basedOn w:val="Normal"/>
    <w:link w:val="BodyText2Char"/>
    <w:uiPriority w:val="99"/>
    <w:rsid w:val="00D02449"/>
    <w:pPr>
      <w:spacing w:after="120" w:line="480" w:lineRule="auto"/>
    </w:pPr>
    <w:rPr>
      <w:lang w:eastAsia="x-none"/>
    </w:rPr>
  </w:style>
  <w:style w:type="character" w:customStyle="1" w:styleId="BodyText2Char">
    <w:name w:val="Body Text 2 Char"/>
    <w:basedOn w:val="DefaultParagraphFont"/>
    <w:link w:val="BodyText2"/>
    <w:uiPriority w:val="99"/>
    <w:rsid w:val="00D02449"/>
    <w:rPr>
      <w:rFonts w:ascii="Times New Roman" w:eastAsia="Malgun Gothic" w:hAnsi="Times New Roman" w:cs="Times New Roman"/>
      <w:noProof/>
      <w:sz w:val="20"/>
      <w:szCs w:val="20"/>
      <w:lang w:val="en-GB" w:eastAsia="x-none"/>
    </w:rPr>
  </w:style>
  <w:style w:type="paragraph" w:customStyle="1" w:styleId="Normal1">
    <w:name w:val="Normal1"/>
    <w:basedOn w:val="TableTitle"/>
    <w:uiPriority w:val="99"/>
    <w:rsid w:val="00D02449"/>
    <w:pPr>
      <w:tabs>
        <w:tab w:val="center" w:pos="4864"/>
      </w:tabs>
      <w:jc w:val="both"/>
    </w:pPr>
  </w:style>
  <w:style w:type="paragraph" w:styleId="BalloonText">
    <w:name w:val="Balloon Text"/>
    <w:basedOn w:val="Normal"/>
    <w:link w:val="BalloonTextChar"/>
    <w:uiPriority w:val="99"/>
    <w:semiHidden/>
    <w:rsid w:val="00D02449"/>
    <w:rPr>
      <w:sz w:val="16"/>
      <w:lang w:eastAsia="x-none"/>
    </w:rPr>
  </w:style>
  <w:style w:type="character" w:customStyle="1" w:styleId="BalloonTextChar">
    <w:name w:val="Balloon Text Char"/>
    <w:basedOn w:val="DefaultParagraphFont"/>
    <w:link w:val="BalloonText"/>
    <w:uiPriority w:val="99"/>
    <w:semiHidden/>
    <w:rsid w:val="00D02449"/>
    <w:rPr>
      <w:rFonts w:ascii="Times New Roman" w:eastAsia="Malgun Gothic" w:hAnsi="Times New Roman" w:cs="Times New Roman"/>
      <w:noProof/>
      <w:sz w:val="16"/>
      <w:szCs w:val="20"/>
      <w:lang w:val="en-GB" w:eastAsia="x-none"/>
    </w:rPr>
  </w:style>
  <w:style w:type="paragraph" w:customStyle="1" w:styleId="equation0">
    <w:name w:val="equation"/>
    <w:basedOn w:val="Normal"/>
    <w:uiPriority w:val="99"/>
    <w:rsid w:val="00D0244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02449"/>
    <w:pPr>
      <w:keepNext/>
      <w:keepLines/>
      <w:spacing w:before="480"/>
      <w:jc w:val="center"/>
    </w:pPr>
    <w:rPr>
      <w:b/>
      <w:sz w:val="28"/>
    </w:rPr>
  </w:style>
  <w:style w:type="paragraph" w:customStyle="1" w:styleId="Headingb">
    <w:name w:val="Heading_b"/>
    <w:basedOn w:val="Normal"/>
    <w:next w:val="Normal"/>
    <w:uiPriority w:val="99"/>
    <w:rsid w:val="00D02449"/>
    <w:pPr>
      <w:keepNext/>
      <w:spacing w:before="160"/>
      <w:jc w:val="left"/>
    </w:pPr>
    <w:rPr>
      <w:b/>
      <w:sz w:val="24"/>
    </w:rPr>
  </w:style>
  <w:style w:type="paragraph" w:customStyle="1" w:styleId="TableTitleCharChar">
    <w:name w:val="Table_Title Char Char"/>
    <w:basedOn w:val="Normal"/>
    <w:next w:val="BlancCharChar"/>
    <w:uiPriority w:val="99"/>
    <w:rsid w:val="00D02449"/>
    <w:pPr>
      <w:keepNext/>
      <w:spacing w:before="240" w:after="113"/>
      <w:jc w:val="center"/>
    </w:pPr>
    <w:rPr>
      <w:b/>
      <w:bCs/>
    </w:rPr>
  </w:style>
  <w:style w:type="character" w:customStyle="1" w:styleId="TableTitleCharCharChar1">
    <w:name w:val="Table_Title Char Char Char1"/>
    <w:uiPriority w:val="99"/>
    <w:rsid w:val="00D02449"/>
    <w:rPr>
      <w:rFonts w:cs="Times New Roman"/>
      <w:b/>
      <w:bCs/>
      <w:lang w:val="en-GB" w:eastAsia="en-US"/>
    </w:rPr>
  </w:style>
  <w:style w:type="character" w:customStyle="1" w:styleId="TableTitleCharCharChar">
    <w:name w:val="Table_Title Char Char Char"/>
    <w:uiPriority w:val="99"/>
    <w:rsid w:val="00D02449"/>
    <w:rPr>
      <w:rFonts w:cs="Times New Roman"/>
      <w:b/>
      <w:bCs/>
      <w:lang w:val="en-GB" w:eastAsia="en-US"/>
    </w:rPr>
  </w:style>
  <w:style w:type="character" w:customStyle="1" w:styleId="Annex1Char">
    <w:name w:val="Annex 1 Char"/>
    <w:uiPriority w:val="99"/>
    <w:rsid w:val="00D02449"/>
    <w:rPr>
      <w:rFonts w:cs="Times New Roman"/>
      <w:b/>
      <w:bCs/>
      <w:sz w:val="24"/>
      <w:szCs w:val="24"/>
      <w:lang w:val="en-GB" w:eastAsia="en-US"/>
    </w:rPr>
  </w:style>
  <w:style w:type="paragraph" w:customStyle="1" w:styleId="TableTitleChar">
    <w:name w:val="Table_Title Char"/>
    <w:basedOn w:val="Normal"/>
    <w:next w:val="Normal"/>
    <w:uiPriority w:val="99"/>
    <w:rsid w:val="00D02449"/>
    <w:pPr>
      <w:keepNext/>
      <w:spacing w:before="240" w:after="113"/>
      <w:jc w:val="center"/>
    </w:pPr>
    <w:rPr>
      <w:b/>
      <w:bCs/>
    </w:rPr>
  </w:style>
  <w:style w:type="character" w:customStyle="1" w:styleId="Annex3Char">
    <w:name w:val="Annex 3 Char"/>
    <w:uiPriority w:val="99"/>
    <w:rsid w:val="00D02449"/>
    <w:rPr>
      <w:rFonts w:cs="Times New Roman"/>
      <w:b/>
      <w:bCs/>
      <w:lang w:val="en-GB" w:eastAsia="en-US"/>
    </w:rPr>
  </w:style>
  <w:style w:type="character" w:customStyle="1" w:styleId="Heading1Char1">
    <w:name w:val="Heading 1 Char1"/>
    <w:uiPriority w:val="99"/>
    <w:rsid w:val="00D02449"/>
    <w:rPr>
      <w:rFonts w:cs="Times New Roman"/>
      <w:b/>
      <w:bCs/>
      <w:sz w:val="24"/>
      <w:szCs w:val="24"/>
      <w:lang w:val="en-GB" w:eastAsia="en-US"/>
    </w:rPr>
  </w:style>
  <w:style w:type="paragraph" w:customStyle="1" w:styleId="toc0">
    <w:name w:val="toc 0"/>
    <w:basedOn w:val="Normal"/>
    <w:next w:val="TOC1"/>
    <w:uiPriority w:val="99"/>
    <w:rsid w:val="00D02449"/>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02449"/>
    <w:pPr>
      <w:keepNext/>
      <w:keepLines/>
      <w:spacing w:before="0"/>
      <w:jc w:val="left"/>
    </w:pPr>
    <w:rPr>
      <w:b/>
      <w:sz w:val="28"/>
    </w:rPr>
  </w:style>
  <w:style w:type="paragraph" w:customStyle="1" w:styleId="Rectitle">
    <w:name w:val="Rec_title"/>
    <w:basedOn w:val="Normal"/>
    <w:next w:val="Normal"/>
    <w:uiPriority w:val="99"/>
    <w:rsid w:val="00D02449"/>
    <w:pPr>
      <w:keepNext/>
      <w:keepLines/>
      <w:spacing w:before="360"/>
      <w:jc w:val="center"/>
    </w:pPr>
    <w:rPr>
      <w:b/>
      <w:sz w:val="28"/>
    </w:rPr>
  </w:style>
  <w:style w:type="paragraph" w:customStyle="1" w:styleId="FooterQP">
    <w:name w:val="Footer_QP"/>
    <w:basedOn w:val="Normal"/>
    <w:uiPriority w:val="99"/>
    <w:rsid w:val="00D02449"/>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D02449"/>
    <w:rPr>
      <w:rFonts w:cs="Times New Roman"/>
      <w:lang w:val="fr-FR"/>
    </w:rPr>
  </w:style>
  <w:style w:type="table" w:styleId="TableGrid">
    <w:name w:val="Table Grid"/>
    <w:basedOn w:val="TableNormal"/>
    <w:rsid w:val="00D02449"/>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D02449"/>
    <w:rPr>
      <w:rFonts w:cs="Times New Roman"/>
    </w:rPr>
  </w:style>
  <w:style w:type="character" w:customStyle="1" w:styleId="Head0">
    <w:name w:val="Head"/>
    <w:uiPriority w:val="99"/>
    <w:rsid w:val="00D02449"/>
    <w:rPr>
      <w:rFonts w:cs="Times New Roman"/>
      <w:b/>
    </w:rPr>
  </w:style>
  <w:style w:type="paragraph" w:customStyle="1" w:styleId="Tablehead">
    <w:name w:val="Table_head"/>
    <w:basedOn w:val="Tabletext0"/>
    <w:next w:val="Tabletext0"/>
    <w:uiPriority w:val="99"/>
    <w:rsid w:val="00D02449"/>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rPr>
  </w:style>
  <w:style w:type="paragraph" w:customStyle="1" w:styleId="Tabletext0">
    <w:name w:val="Table_text"/>
    <w:basedOn w:val="Normal"/>
    <w:uiPriority w:val="99"/>
    <w:rsid w:val="00D02449"/>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D02449"/>
    <w:rPr>
      <w:rFonts w:ascii="Times" w:eastAsia="Malgun Gothic" w:hAnsi="Times" w:cs="Times New Roman"/>
      <w:noProof/>
      <w:sz w:val="20"/>
      <w:szCs w:val="20"/>
      <w:lang w:val="en-GB"/>
    </w:rPr>
  </w:style>
  <w:style w:type="paragraph" w:customStyle="1" w:styleId="StyleHeading1TimesNewRoman12ptBefore24ptAfter0">
    <w:name w:val="Style Heading 1 + Times New Roman 12 pt Before:  24 pt After:  0..."/>
    <w:basedOn w:val="Heading1"/>
    <w:uiPriority w:val="99"/>
    <w:rsid w:val="00D02449"/>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D02449"/>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D02449"/>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D02449"/>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D02449"/>
    <w:pPr>
      <w:spacing w:before="20" w:after="40"/>
      <w:jc w:val="center"/>
    </w:pPr>
    <w:rPr>
      <w:rFonts w:eastAsia="Batang"/>
    </w:rPr>
  </w:style>
  <w:style w:type="paragraph" w:customStyle="1" w:styleId="Styleenumlev1Left0Hanging03">
    <w:name w:val="Style enumlev1 + Left:  0&quot; Hanging:  0.3&quot;"/>
    <w:basedOn w:val="enumlev1"/>
    <w:uiPriority w:val="99"/>
    <w:rsid w:val="00D02449"/>
    <w:pPr>
      <w:spacing w:before="136"/>
      <w:ind w:left="432" w:hanging="432"/>
    </w:pPr>
    <w:rPr>
      <w:rFonts w:eastAsia="Batang"/>
    </w:rPr>
  </w:style>
  <w:style w:type="paragraph" w:customStyle="1" w:styleId="StyleNote111ptLeft0">
    <w:name w:val="Style Note 1 + 11 pt Left:  0&quot;"/>
    <w:basedOn w:val="Note1"/>
    <w:uiPriority w:val="99"/>
    <w:rsid w:val="00D02449"/>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D02449"/>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D02449"/>
    <w:pPr>
      <w:ind w:left="1728" w:hanging="1728"/>
    </w:pPr>
    <w:rPr>
      <w:lang w:val="en-US"/>
    </w:rPr>
  </w:style>
  <w:style w:type="paragraph" w:customStyle="1" w:styleId="Annex6">
    <w:name w:val="Annex 6"/>
    <w:basedOn w:val="Annex5"/>
    <w:next w:val="Normal"/>
    <w:autoRedefine/>
    <w:uiPriority w:val="99"/>
    <w:rsid w:val="00D02449"/>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D02449"/>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D02449"/>
    <w:rPr>
      <w:rFonts w:ascii="Times" w:eastAsia="Malgun Gothic" w:hAnsi="Times" w:cs="Times New Roman"/>
      <w:noProof/>
      <w:sz w:val="22"/>
      <w:szCs w:val="22"/>
      <w:lang w:val="en-GB"/>
    </w:rPr>
  </w:style>
  <w:style w:type="paragraph" w:customStyle="1" w:styleId="SVCBulletslevel1CharCharChar">
    <w:name w:val="SVC Bullets level 1 Char Char Char"/>
    <w:link w:val="SVCBulletslevel1CharCharCharChar"/>
    <w:uiPriority w:val="99"/>
    <w:rsid w:val="00D02449"/>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D02449"/>
    <w:rPr>
      <w:rFonts w:ascii="Times" w:eastAsia="Malgun Gothic" w:hAnsi="Times" w:cs="Times New Roman"/>
      <w:b/>
      <w:bCs/>
      <w:noProof/>
      <w:sz w:val="20"/>
      <w:szCs w:val="20"/>
      <w:lang w:val="en-GB"/>
    </w:rPr>
  </w:style>
  <w:style w:type="character" w:customStyle="1" w:styleId="SVCBulletslevel1CharChar">
    <w:name w:val="SVC Bullets level 1 Char Char"/>
    <w:link w:val="SVCBulletslevel1Char"/>
    <w:uiPriority w:val="99"/>
    <w:locked/>
    <w:rsid w:val="00D02449"/>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D02449"/>
    <w:rPr>
      <w:rFonts w:ascii="Times" w:hAnsi="Times"/>
      <w:lang w:eastAsia="x-none"/>
    </w:rPr>
  </w:style>
  <w:style w:type="paragraph" w:customStyle="1" w:styleId="SVCBulletslevel4Char">
    <w:name w:val="SVC Bullets level 4 Char"/>
    <w:basedOn w:val="SVCBulletslevel3CharChar"/>
    <w:link w:val="SVCBulletslevel4CharChar"/>
    <w:uiPriority w:val="99"/>
    <w:rsid w:val="00D02449"/>
    <w:pPr>
      <w:tabs>
        <w:tab w:val="clear" w:pos="-31680"/>
        <w:tab w:val="num" w:pos="2880"/>
      </w:tabs>
      <w:ind w:left="2880" w:hanging="360"/>
    </w:pPr>
  </w:style>
  <w:style w:type="paragraph" w:customStyle="1" w:styleId="SVCBulletslevel5">
    <w:name w:val="SVC Bullets level 5"/>
    <w:basedOn w:val="SVCBulletslevel4Char"/>
    <w:uiPriority w:val="99"/>
    <w:rsid w:val="00D02449"/>
    <w:pPr>
      <w:tabs>
        <w:tab w:val="clear" w:pos="2880"/>
        <w:tab w:val="num" w:pos="3600"/>
      </w:tabs>
      <w:ind w:left="3600"/>
    </w:pPr>
  </w:style>
  <w:style w:type="paragraph" w:customStyle="1" w:styleId="SVCBulletslevel6">
    <w:name w:val="SVC Bullets level 6"/>
    <w:basedOn w:val="SVCBulletslevel5"/>
    <w:uiPriority w:val="99"/>
    <w:rsid w:val="00D02449"/>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D02449"/>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D02449"/>
    <w:rPr>
      <w:rFonts w:ascii="Times" w:eastAsia="Malgun Gothic" w:hAnsi="Times" w:cs="Times New Roman"/>
      <w:noProof/>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D02449"/>
    <w:rPr>
      <w:rFonts w:ascii="Times" w:eastAsia="Malgun Gothic" w:hAnsi="Times" w:cs="Times New Roman"/>
      <w:noProof/>
      <w:sz w:val="20"/>
      <w:szCs w:val="20"/>
      <w:lang w:val="en-GB" w:eastAsia="x-none"/>
    </w:rPr>
  </w:style>
  <w:style w:type="paragraph" w:customStyle="1" w:styleId="SVCBulletslevel7">
    <w:name w:val="SVC Bullets level 7"/>
    <w:basedOn w:val="SVCBulletslevel6"/>
    <w:uiPriority w:val="99"/>
    <w:rsid w:val="00D02449"/>
    <w:pPr>
      <w:ind w:left="2772"/>
    </w:pPr>
  </w:style>
  <w:style w:type="paragraph" w:customStyle="1" w:styleId="SVCBulletslevel8">
    <w:name w:val="SVC Bullets level 8"/>
    <w:basedOn w:val="SVCBulletslevel7"/>
    <w:uiPriority w:val="99"/>
    <w:rsid w:val="00D02449"/>
    <w:pPr>
      <w:ind w:left="3168"/>
    </w:pPr>
  </w:style>
  <w:style w:type="paragraph" w:customStyle="1" w:styleId="SVCBulletslevel3">
    <w:name w:val="SVC Bullets level 3"/>
    <w:basedOn w:val="Normal"/>
    <w:uiPriority w:val="99"/>
    <w:rsid w:val="00D02449"/>
    <w:pPr>
      <w:tabs>
        <w:tab w:val="num" w:pos="-31680"/>
      </w:tabs>
      <w:ind w:left="1195" w:hanging="403"/>
    </w:pPr>
  </w:style>
  <w:style w:type="paragraph" w:customStyle="1" w:styleId="SVCBulletslevel2CharChar">
    <w:name w:val="SVC Bullets level 2 Char Char"/>
    <w:basedOn w:val="Normal"/>
    <w:link w:val="SVCBulletslevel2CharCharChar"/>
    <w:uiPriority w:val="99"/>
    <w:rsid w:val="00D02449"/>
    <w:pPr>
      <w:numPr>
        <w:numId w:val="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D02449"/>
    <w:rPr>
      <w:rFonts w:ascii="Times New Roman" w:eastAsia="Malgun Gothic" w:hAnsi="Times New Roman" w:cs="Times New Roman"/>
      <w:noProof/>
      <w:sz w:val="20"/>
      <w:szCs w:val="20"/>
      <w:lang w:val="en-GB"/>
    </w:rPr>
  </w:style>
  <w:style w:type="paragraph" w:customStyle="1" w:styleId="FigureCharChar">
    <w:name w:val="Figure_# Char Char"/>
    <w:basedOn w:val="Normal"/>
    <w:next w:val="FigureTitleChar"/>
    <w:link w:val="FigureCharCharChar"/>
    <w:uiPriority w:val="99"/>
    <w:rsid w:val="00D02449"/>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D02449"/>
    <w:pPr>
      <w:spacing w:before="240" w:after="480"/>
      <w:jc w:val="center"/>
    </w:pPr>
  </w:style>
  <w:style w:type="paragraph" w:customStyle="1" w:styleId="figureCharCharChar1">
    <w:name w:val="figure Char Char Char"/>
    <w:basedOn w:val="Normal"/>
    <w:link w:val="figureCharCharCharChar0"/>
    <w:uiPriority w:val="99"/>
    <w:rsid w:val="00D0244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D02449"/>
    <w:rPr>
      <w:rFonts w:cs="Times New Roman"/>
      <w:lang w:val="en-US" w:eastAsia="en-US"/>
    </w:rPr>
  </w:style>
  <w:style w:type="paragraph" w:customStyle="1" w:styleId="AVCIndentlevel2">
    <w:name w:val="AVC Indent level 2"/>
    <w:basedOn w:val="AVCIndentlevel1"/>
    <w:uiPriority w:val="99"/>
    <w:rsid w:val="00D02449"/>
    <w:pPr>
      <w:ind w:left="794"/>
    </w:pPr>
  </w:style>
  <w:style w:type="paragraph" w:customStyle="1" w:styleId="AVCIndentlevel1">
    <w:name w:val="AVC Indent level 1"/>
    <w:basedOn w:val="Normal"/>
    <w:uiPriority w:val="99"/>
    <w:rsid w:val="00D02449"/>
    <w:pPr>
      <w:tabs>
        <w:tab w:val="left" w:pos="397"/>
      </w:tabs>
      <w:ind w:left="397"/>
      <w:textAlignment w:val="auto"/>
    </w:pPr>
  </w:style>
  <w:style w:type="paragraph" w:customStyle="1" w:styleId="Style1">
    <w:name w:val="Style1"/>
    <w:basedOn w:val="AVCBulletlevel1CharChar"/>
    <w:uiPriority w:val="99"/>
    <w:rsid w:val="00D02449"/>
    <w:pPr>
      <w:ind w:left="2304" w:hanging="403"/>
    </w:pPr>
  </w:style>
  <w:style w:type="paragraph" w:customStyle="1" w:styleId="AVCEquationlevel2">
    <w:name w:val="AVC Equation level 2"/>
    <w:basedOn w:val="AVCEquationlevel1CharCharCharChar"/>
    <w:uiPriority w:val="99"/>
    <w:rsid w:val="00D02449"/>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D02449"/>
    <w:pPr>
      <w:tabs>
        <w:tab w:val="clear" w:pos="397"/>
        <w:tab w:val="clear" w:pos="792"/>
        <w:tab w:val="num" w:pos="794"/>
      </w:tabs>
      <w:ind w:left="794" w:hanging="391"/>
    </w:pPr>
  </w:style>
  <w:style w:type="paragraph" w:customStyle="1" w:styleId="AVCEquationlevel3">
    <w:name w:val="AVC Equation level 3"/>
    <w:basedOn w:val="AVCEquationlevel2"/>
    <w:uiPriority w:val="99"/>
    <w:rsid w:val="00D02449"/>
    <w:pPr>
      <w:ind w:left="1588"/>
    </w:pPr>
  </w:style>
  <w:style w:type="character" w:customStyle="1" w:styleId="AVCEquationlevel1Char1">
    <w:name w:val="AVC Equation level 1 Char1"/>
    <w:uiPriority w:val="99"/>
    <w:rsid w:val="00D02449"/>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D02449"/>
    <w:rPr>
      <w:rFonts w:ascii="Helvetica" w:eastAsia="Malgun Gothic" w:hAnsi="Helvetica" w:cs="Helvetica"/>
      <w:noProof/>
      <w:color w:val="000000"/>
      <w:sz w:val="20"/>
      <w:szCs w:val="20"/>
      <w:lang w:val="fr-FR"/>
    </w:rPr>
  </w:style>
  <w:style w:type="character" w:customStyle="1" w:styleId="FigureCharCharCharChar">
    <w:name w:val="Figure Char Char Char Char"/>
    <w:link w:val="FigureCharCharChar0"/>
    <w:uiPriority w:val="99"/>
    <w:locked/>
    <w:rsid w:val="00D02449"/>
    <w:rPr>
      <w:rFonts w:ascii="Times New Roman" w:eastAsia="Malgun Gothic" w:hAnsi="Times New Roman" w:cs="Times New Roman"/>
      <w:noProof/>
      <w:sz w:val="20"/>
      <w:szCs w:val="20"/>
      <w:lang w:val="en-GB"/>
    </w:rPr>
  </w:style>
  <w:style w:type="character" w:customStyle="1" w:styleId="FigureCharCharChar">
    <w:name w:val="Figure_# Char Char Char"/>
    <w:link w:val="FigureCharChar"/>
    <w:uiPriority w:val="99"/>
    <w:locked/>
    <w:rsid w:val="00D02449"/>
    <w:rPr>
      <w:rFonts w:ascii="Times New Roman" w:eastAsia="Malgun Gothic" w:hAnsi="Times New Roman" w:cs="Times New Roman"/>
      <w:noProof/>
      <w:sz w:val="20"/>
      <w:szCs w:val="20"/>
      <w:lang w:val="en-GB"/>
    </w:rPr>
  </w:style>
  <w:style w:type="paragraph" w:customStyle="1" w:styleId="AVCBulletlevel6">
    <w:name w:val="AVC Bullet level 6"/>
    <w:basedOn w:val="AVCBulletlevel1CharChar"/>
    <w:uiPriority w:val="99"/>
    <w:rsid w:val="00D02449"/>
    <w:pPr>
      <w:numPr>
        <w:numId w:val="12"/>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D02449"/>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basedOn w:val="DefaultParagraphFont"/>
    <w:link w:val="EndnoteText"/>
    <w:uiPriority w:val="99"/>
    <w:semiHidden/>
    <w:rsid w:val="00D02449"/>
    <w:rPr>
      <w:rFonts w:ascii="Times New Roman" w:eastAsia="Malgun Gothic" w:hAnsi="Times New Roman" w:cs="Times New Roman"/>
      <w:noProof/>
      <w:sz w:val="20"/>
      <w:szCs w:val="20"/>
      <w:lang w:val="en-GB" w:eastAsia="x-none"/>
    </w:rPr>
  </w:style>
  <w:style w:type="character" w:customStyle="1" w:styleId="AVCNumberinglevel2Char">
    <w:name w:val="AVC Numbering level 2 Char"/>
    <w:uiPriority w:val="99"/>
    <w:rsid w:val="00D02449"/>
  </w:style>
  <w:style w:type="paragraph" w:customStyle="1" w:styleId="TableTextCentred">
    <w:name w:val="Table_Text_Centred"/>
    <w:basedOn w:val="TableText"/>
    <w:uiPriority w:val="99"/>
    <w:rsid w:val="00D02449"/>
    <w:pPr>
      <w:jc w:val="center"/>
    </w:pPr>
  </w:style>
  <w:style w:type="paragraph" w:customStyle="1" w:styleId="AVCNumberinglevel2">
    <w:name w:val="AVC Numbering level 2"/>
    <w:basedOn w:val="AVCNumberinglevel1"/>
    <w:uiPriority w:val="99"/>
    <w:rsid w:val="00D02449"/>
    <w:pPr>
      <w:tabs>
        <w:tab w:val="left" w:pos="397"/>
      </w:tabs>
      <w:ind w:left="720" w:hanging="720"/>
    </w:pPr>
  </w:style>
  <w:style w:type="paragraph" w:customStyle="1" w:styleId="AVCIndentlevel3">
    <w:name w:val="AVC Indent level 3"/>
    <w:basedOn w:val="AVCIndentlevel2"/>
    <w:uiPriority w:val="99"/>
    <w:rsid w:val="00D02449"/>
    <w:pPr>
      <w:ind w:left="1191"/>
    </w:pPr>
  </w:style>
  <w:style w:type="paragraph" w:customStyle="1" w:styleId="AVCBulletlevel1CharChar">
    <w:name w:val="AVC Bullet level 1 Char Char"/>
    <w:basedOn w:val="Normal"/>
    <w:link w:val="AVCBulletlevel1CharCharChar"/>
    <w:uiPriority w:val="99"/>
    <w:rsid w:val="00D02449"/>
    <w:pPr>
      <w:numPr>
        <w:numId w:val="13"/>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D02449"/>
    <w:rPr>
      <w:rFonts w:cs="Times New Roman"/>
      <w:sz w:val="22"/>
      <w:szCs w:val="22"/>
      <w:lang w:val="en-GB" w:eastAsia="en-US" w:bidi="ar-SA"/>
    </w:rPr>
  </w:style>
  <w:style w:type="character" w:customStyle="1" w:styleId="AVCEquationlevel1Char2">
    <w:name w:val="AVC Equation level 1 Char2"/>
    <w:basedOn w:val="EquationChar1"/>
    <w:uiPriority w:val="99"/>
    <w:locked/>
    <w:rsid w:val="00D02449"/>
    <w:rPr>
      <w:rFonts w:cs="Times New Roman"/>
      <w:sz w:val="22"/>
      <w:szCs w:val="22"/>
      <w:lang w:val="en-GB" w:eastAsia="en-US" w:bidi="ar-SA"/>
    </w:rPr>
  </w:style>
  <w:style w:type="character" w:customStyle="1" w:styleId="AVCEquationlevel2Char">
    <w:name w:val="AVC Equation level 2 Char"/>
    <w:uiPriority w:val="99"/>
    <w:rsid w:val="00D02449"/>
    <w:rPr>
      <w:rFonts w:cs="Times New Roman"/>
      <w:sz w:val="22"/>
      <w:szCs w:val="22"/>
      <w:lang w:val="en-GB" w:eastAsia="en-US" w:bidi="ar-SA"/>
    </w:rPr>
  </w:style>
  <w:style w:type="paragraph" w:customStyle="1" w:styleId="BalloonText1">
    <w:name w:val="Balloon Text1"/>
    <w:basedOn w:val="Normal"/>
    <w:uiPriority w:val="99"/>
    <w:semiHidden/>
    <w:rsid w:val="00D02449"/>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D02449"/>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D02449"/>
    <w:rPr>
      <w:b/>
      <w:bCs/>
    </w:rPr>
  </w:style>
  <w:style w:type="character" w:customStyle="1" w:styleId="CommentSubjectChar">
    <w:name w:val="Comment Subject Char"/>
    <w:basedOn w:val="CommentTextChar"/>
    <w:link w:val="CommentSubject"/>
    <w:uiPriority w:val="99"/>
    <w:semiHidden/>
    <w:rsid w:val="00D02449"/>
    <w:rPr>
      <w:rFonts w:ascii="Times New Roman" w:eastAsia="Malgun Gothic" w:hAnsi="Times New Roman" w:cs="Times New Roman"/>
      <w:b/>
      <w:bCs/>
      <w:noProof/>
      <w:sz w:val="20"/>
      <w:szCs w:val="20"/>
      <w:lang w:val="en-GB" w:eastAsia="x-none"/>
    </w:rPr>
  </w:style>
  <w:style w:type="paragraph" w:customStyle="1" w:styleId="AVCBulletlevel4">
    <w:name w:val="AVC Bullet level 4"/>
    <w:basedOn w:val="AVCBulletlevel1CharChar"/>
    <w:uiPriority w:val="99"/>
    <w:rsid w:val="00D02449"/>
    <w:pPr>
      <w:numPr>
        <w:numId w:val="10"/>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D02449"/>
    <w:pPr>
      <w:numPr>
        <w:numId w:val="1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D02449"/>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D02449"/>
    <w:pPr>
      <w:numPr>
        <w:numId w:val="0"/>
      </w:numPr>
      <w:tabs>
        <w:tab w:val="clear" w:pos="1191"/>
      </w:tabs>
    </w:pPr>
  </w:style>
  <w:style w:type="paragraph" w:customStyle="1" w:styleId="AVCNumberinglevel1">
    <w:name w:val="AVC Numbering level 1"/>
    <w:basedOn w:val="Normal"/>
    <w:uiPriority w:val="99"/>
    <w:rsid w:val="00D02449"/>
    <w:pPr>
      <w:numPr>
        <w:numId w:val="14"/>
      </w:numPr>
      <w:ind w:left="403" w:hanging="403"/>
      <w:textAlignment w:val="auto"/>
    </w:pPr>
  </w:style>
  <w:style w:type="paragraph" w:customStyle="1" w:styleId="LegendeFigure">
    <w:name w:val="Legende Figure"/>
    <w:basedOn w:val="Caption"/>
    <w:next w:val="Normal"/>
    <w:uiPriority w:val="99"/>
    <w:rsid w:val="00D02449"/>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D02449"/>
    <w:rPr>
      <w:rFonts w:ascii="Times" w:eastAsia="Malgun Gothic" w:hAnsi="Times" w:cs="Times New Roman"/>
      <w:noProof/>
      <w:sz w:val="20"/>
      <w:szCs w:val="20"/>
      <w:lang w:val="en-GB"/>
    </w:rPr>
  </w:style>
  <w:style w:type="character" w:customStyle="1" w:styleId="AVCBulletlevel3CharCharCharCharChar">
    <w:name w:val="AVC Bullet level 3 Char Char Char Char Char"/>
    <w:link w:val="AVCBulletlevel3CharCharCharChar"/>
    <w:uiPriority w:val="99"/>
    <w:locked/>
    <w:rsid w:val="00D02449"/>
  </w:style>
  <w:style w:type="paragraph" w:customStyle="1" w:styleId="AVCBulletlevel3CharCharCharChar">
    <w:name w:val="AVC Bullet level 3 Char Char Char Char"/>
    <w:basedOn w:val="AVCBulletlevel1CharChar"/>
    <w:link w:val="AVCBulletlevel3CharCharCharCharChar"/>
    <w:uiPriority w:val="99"/>
    <w:rsid w:val="00D02449"/>
    <w:pPr>
      <w:numPr>
        <w:numId w:val="15"/>
      </w:numPr>
      <w:tabs>
        <w:tab w:val="clear" w:pos="1182"/>
        <w:tab w:val="clear" w:pos="1985"/>
        <w:tab w:val="num" w:pos="390"/>
        <w:tab w:val="num" w:pos="1117"/>
        <w:tab w:val="left" w:pos="1195"/>
      </w:tabs>
      <w:ind w:left="1117" w:hanging="360"/>
    </w:pPr>
    <w:rPr>
      <w:rFonts w:asciiTheme="minorHAnsi" w:eastAsiaTheme="minorEastAsia" w:hAnsiTheme="minorHAnsi" w:cstheme="minorBidi"/>
      <w:noProof w:val="0"/>
      <w:sz w:val="24"/>
      <w:szCs w:val="24"/>
      <w:lang w:val="en-US"/>
    </w:rPr>
  </w:style>
  <w:style w:type="character" w:customStyle="1" w:styleId="FigureChar1">
    <w:name w:val="Figure_# Char1"/>
    <w:uiPriority w:val="99"/>
    <w:rsid w:val="00D02449"/>
    <w:rPr>
      <w:rFonts w:cs="Times New Roman"/>
      <w:lang w:val="en-US" w:eastAsia="en-US" w:bidi="ar-SA"/>
    </w:rPr>
  </w:style>
  <w:style w:type="character" w:customStyle="1" w:styleId="Annex4CharCharCharCharChar">
    <w:name w:val="Annex 4 Char Char Char Char Char"/>
    <w:link w:val="Annex4CharCharCharChar"/>
    <w:uiPriority w:val="99"/>
    <w:locked/>
    <w:rsid w:val="00D02449"/>
    <w:rPr>
      <w:rFonts w:ascii="Times" w:eastAsia="Malgun Gothic" w:hAnsi="Times" w:cs="Times New Roman"/>
      <w:b/>
      <w:bCs/>
      <w:noProof/>
      <w:sz w:val="20"/>
      <w:szCs w:val="20"/>
    </w:rPr>
  </w:style>
  <w:style w:type="paragraph" w:customStyle="1" w:styleId="AVCBulletlevel1Char1">
    <w:name w:val="AVC Bullet level 1 Char1"/>
    <w:basedOn w:val="Normal"/>
    <w:uiPriority w:val="99"/>
    <w:rsid w:val="00D02449"/>
    <w:pPr>
      <w:tabs>
        <w:tab w:val="left" w:pos="397"/>
        <w:tab w:val="num" w:pos="720"/>
      </w:tabs>
      <w:ind w:left="397" w:hanging="360"/>
    </w:pPr>
  </w:style>
  <w:style w:type="paragraph" w:customStyle="1" w:styleId="AVCBulletlevel3">
    <w:name w:val="AVC Bullet level 3"/>
    <w:basedOn w:val="Normal"/>
    <w:uiPriority w:val="99"/>
    <w:rsid w:val="00D02449"/>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D02449"/>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D02449"/>
    <w:pPr>
      <w:numPr>
        <w:numId w:val="16"/>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D02449"/>
    <w:pPr>
      <w:numPr>
        <w:numId w:val="0"/>
      </w:numPr>
    </w:pPr>
  </w:style>
  <w:style w:type="paragraph" w:customStyle="1" w:styleId="SVCNumberinglevel3">
    <w:name w:val="SVC Numbering level 3"/>
    <w:basedOn w:val="SVCNumberinglevel2"/>
    <w:uiPriority w:val="99"/>
    <w:rsid w:val="00D02449"/>
    <w:pPr>
      <w:numPr>
        <w:ilvl w:val="2"/>
        <w:numId w:val="16"/>
      </w:numPr>
      <w:tabs>
        <w:tab w:val="clear" w:pos="0"/>
        <w:tab w:val="num" w:pos="360"/>
        <w:tab w:val="num" w:pos="1800"/>
      </w:tabs>
      <w:ind w:left="0" w:firstLine="0"/>
    </w:pPr>
  </w:style>
  <w:style w:type="paragraph" w:customStyle="1" w:styleId="SVCNumberinglevel4">
    <w:name w:val="SVC Numbering level 4"/>
    <w:basedOn w:val="SVCNumberinglevel3"/>
    <w:uiPriority w:val="99"/>
    <w:rsid w:val="00D02449"/>
    <w:pPr>
      <w:numPr>
        <w:ilvl w:val="3"/>
      </w:numPr>
      <w:tabs>
        <w:tab w:val="clear" w:pos="0"/>
        <w:tab w:val="num" w:pos="360"/>
        <w:tab w:val="num" w:pos="2520"/>
      </w:tabs>
    </w:pPr>
  </w:style>
  <w:style w:type="paragraph" w:customStyle="1" w:styleId="SVCNumberinglevel5">
    <w:name w:val="SVC Numbering level 5"/>
    <w:basedOn w:val="SVCNumberinglevel4"/>
    <w:uiPriority w:val="99"/>
    <w:rsid w:val="00D02449"/>
    <w:pPr>
      <w:numPr>
        <w:ilvl w:val="4"/>
      </w:numPr>
      <w:tabs>
        <w:tab w:val="clear" w:pos="0"/>
        <w:tab w:val="num" w:pos="360"/>
        <w:tab w:val="num" w:pos="3240"/>
      </w:tabs>
    </w:pPr>
  </w:style>
  <w:style w:type="paragraph" w:customStyle="1" w:styleId="SVCIndentlevel5">
    <w:name w:val="SVC Indent level 5"/>
    <w:basedOn w:val="SVCIndentlevel4"/>
    <w:uiPriority w:val="99"/>
    <w:rsid w:val="00D02449"/>
    <w:pPr>
      <w:tabs>
        <w:tab w:val="clear" w:pos="1584"/>
      </w:tabs>
      <w:ind w:left="2000"/>
    </w:pPr>
  </w:style>
  <w:style w:type="paragraph" w:customStyle="1" w:styleId="SVCIndentlevel2">
    <w:name w:val="SVC Indent level 2"/>
    <w:basedOn w:val="SVCIndentlevel1"/>
    <w:uiPriority w:val="99"/>
    <w:rsid w:val="00D02449"/>
    <w:pPr>
      <w:ind w:left="800"/>
    </w:pPr>
  </w:style>
  <w:style w:type="paragraph" w:customStyle="1" w:styleId="SVCIndentlevel3">
    <w:name w:val="SVC Indent level 3"/>
    <w:basedOn w:val="SVCIndentlevel2"/>
    <w:uiPriority w:val="99"/>
    <w:rsid w:val="00D02449"/>
    <w:pPr>
      <w:tabs>
        <w:tab w:val="clear" w:pos="792"/>
      </w:tabs>
      <w:ind w:left="1200"/>
    </w:pPr>
  </w:style>
  <w:style w:type="paragraph" w:customStyle="1" w:styleId="SVCIndentlevel4">
    <w:name w:val="SVC Indent level 4"/>
    <w:uiPriority w:val="99"/>
    <w:rsid w:val="00D02449"/>
    <w:pPr>
      <w:tabs>
        <w:tab w:val="left" w:pos="1584"/>
        <w:tab w:val="left" w:pos="1987"/>
        <w:tab w:val="left" w:pos="2376"/>
        <w:tab w:val="left" w:pos="2779"/>
        <w:tab w:val="left" w:pos="3168"/>
      </w:tabs>
      <w:spacing w:before="120"/>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D02449"/>
    <w:pPr>
      <w:tabs>
        <w:tab w:val="clear" w:pos="403"/>
      </w:tabs>
      <w:ind w:left="403"/>
    </w:pPr>
  </w:style>
  <w:style w:type="character" w:customStyle="1" w:styleId="AVCBulletlevel1CharCharCharChar">
    <w:name w:val="AVC Bullet level 1 Char Char Char Char"/>
    <w:uiPriority w:val="99"/>
    <w:rsid w:val="00D02449"/>
    <w:rPr>
      <w:rFonts w:cs="Times New Roman"/>
      <w:lang w:val="en-GB" w:eastAsia="en-US" w:bidi="ar-SA"/>
    </w:rPr>
  </w:style>
  <w:style w:type="character" w:customStyle="1" w:styleId="AVCBulletlevel2CharCharChar">
    <w:name w:val="AVC Bullet level 2 Char Char Char"/>
    <w:link w:val="AVCBulletlevel2CharChar"/>
    <w:uiPriority w:val="99"/>
    <w:locked/>
    <w:rsid w:val="00D02449"/>
    <w:rPr>
      <w:rFonts w:ascii="Times" w:eastAsia="Malgun Gothic" w:hAnsi="Times" w:cs="Times New Roman"/>
      <w:noProof/>
      <w:sz w:val="20"/>
      <w:szCs w:val="20"/>
      <w:lang w:val="en-GB"/>
    </w:rPr>
  </w:style>
  <w:style w:type="paragraph" w:customStyle="1" w:styleId="AVCBulletlevel3Char">
    <w:name w:val="AVC Bullet level 3 Char"/>
    <w:basedOn w:val="AVCBulletlevel1CharChar"/>
    <w:uiPriority w:val="99"/>
    <w:rsid w:val="00D02449"/>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D02449"/>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D02449"/>
    <w:pPr>
      <w:tabs>
        <w:tab w:val="clear" w:pos="4849"/>
      </w:tabs>
      <w:spacing w:before="200"/>
      <w:ind w:left="794"/>
    </w:pPr>
  </w:style>
  <w:style w:type="paragraph" w:customStyle="1" w:styleId="SVCBulletslevel2">
    <w:name w:val="SVC Bullets level 2"/>
    <w:basedOn w:val="Normal"/>
    <w:uiPriority w:val="99"/>
    <w:rsid w:val="00D02449"/>
    <w:rPr>
      <w:lang w:eastAsia="ko-KR"/>
    </w:rPr>
  </w:style>
  <w:style w:type="paragraph" w:customStyle="1" w:styleId="Annex4Char">
    <w:name w:val="Annex 4 Char"/>
    <w:basedOn w:val="Annex3CharChar"/>
    <w:next w:val="Normal"/>
    <w:uiPriority w:val="99"/>
    <w:rsid w:val="00D02449"/>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D02449"/>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D02449"/>
    <w:pPr>
      <w:numPr>
        <w:numId w:val="0"/>
      </w:numPr>
      <w:tabs>
        <w:tab w:val="clear" w:pos="1985"/>
        <w:tab w:val="num" w:pos="490"/>
      </w:tabs>
      <w:ind w:left="490" w:hanging="390"/>
    </w:pPr>
  </w:style>
  <w:style w:type="character" w:customStyle="1" w:styleId="TableTitleChar1">
    <w:name w:val="Table_Title Char1"/>
    <w:uiPriority w:val="99"/>
    <w:rsid w:val="00D02449"/>
    <w:rPr>
      <w:rFonts w:cs="Times New Roman"/>
      <w:b/>
      <w:bCs/>
      <w:lang w:val="en-GB" w:eastAsia="en-US" w:bidi="ar-SA"/>
    </w:rPr>
  </w:style>
  <w:style w:type="paragraph" w:customStyle="1" w:styleId="AVCBulletlevel1Char">
    <w:name w:val="AVC Bullet level 1 Char"/>
    <w:basedOn w:val="Normal"/>
    <w:link w:val="AVCBulletlevel1CharChar1"/>
    <w:uiPriority w:val="99"/>
    <w:rsid w:val="00D02449"/>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D02449"/>
    <w:pPr>
      <w:tabs>
        <w:tab w:val="clear" w:pos="4849"/>
      </w:tabs>
      <w:spacing w:before="200"/>
      <w:ind w:left="794"/>
    </w:pPr>
  </w:style>
  <w:style w:type="paragraph" w:customStyle="1" w:styleId="SVCBulletslevel1">
    <w:name w:val="SVC Bullets level 1"/>
    <w:basedOn w:val="SVCBulletslevel1CharCharChar"/>
    <w:uiPriority w:val="99"/>
    <w:rsid w:val="00D02449"/>
    <w:pPr>
      <w:tabs>
        <w:tab w:val="clear" w:pos="403"/>
        <w:tab w:val="num" w:pos="360"/>
      </w:tabs>
      <w:ind w:left="360" w:hanging="360"/>
    </w:pPr>
  </w:style>
  <w:style w:type="paragraph" w:customStyle="1" w:styleId="SVCBulletslevel2Char">
    <w:name w:val="SVC Bullets level 2 Char"/>
    <w:basedOn w:val="Normal"/>
    <w:uiPriority w:val="99"/>
    <w:rsid w:val="00D02449"/>
  </w:style>
  <w:style w:type="paragraph" w:customStyle="1" w:styleId="SVCBulletslevel4">
    <w:name w:val="SVC Bullets level 4"/>
    <w:basedOn w:val="SVCBulletslevel3"/>
    <w:uiPriority w:val="99"/>
    <w:rsid w:val="00D02449"/>
    <w:pPr>
      <w:tabs>
        <w:tab w:val="clear" w:pos="-31680"/>
        <w:tab w:val="num" w:pos="1800"/>
      </w:tabs>
      <w:ind w:left="1800" w:hanging="360"/>
    </w:pPr>
  </w:style>
  <w:style w:type="paragraph" w:customStyle="1" w:styleId="SVCBulletslevel1Char">
    <w:name w:val="SVC Bullets level 1 Char"/>
    <w:link w:val="SVCBulletslevel1CharChar"/>
    <w:uiPriority w:val="99"/>
    <w:rsid w:val="00D02449"/>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D02449"/>
    <w:pPr>
      <w:tabs>
        <w:tab w:val="clear" w:pos="-31680"/>
        <w:tab w:val="num" w:pos="2160"/>
      </w:tabs>
      <w:ind w:left="2160" w:hanging="360"/>
    </w:pPr>
  </w:style>
  <w:style w:type="paragraph" w:customStyle="1" w:styleId="AVCEquationlevel1CharCharChar">
    <w:name w:val="AVC Equation level 1 Char Char Char"/>
    <w:basedOn w:val="Equation"/>
    <w:uiPriority w:val="99"/>
    <w:rsid w:val="00D02449"/>
    <w:pPr>
      <w:tabs>
        <w:tab w:val="clear" w:pos="4849"/>
      </w:tabs>
      <w:spacing w:before="200"/>
      <w:ind w:left="794"/>
    </w:pPr>
  </w:style>
  <w:style w:type="paragraph" w:customStyle="1" w:styleId="AVCBulletlevel2Char">
    <w:name w:val="AVC Bullet level 2 Char"/>
    <w:basedOn w:val="AVCBulletlevel1CharChar"/>
    <w:uiPriority w:val="99"/>
    <w:rsid w:val="00D02449"/>
    <w:pPr>
      <w:tabs>
        <w:tab w:val="clear" w:pos="792"/>
      </w:tabs>
    </w:pPr>
  </w:style>
  <w:style w:type="paragraph" w:customStyle="1" w:styleId="SVCBulletslevel3Char">
    <w:name w:val="SVC Bullets level 3 Char"/>
    <w:basedOn w:val="SVCBulletslevel3"/>
    <w:uiPriority w:val="99"/>
    <w:rsid w:val="00D02449"/>
    <w:pPr>
      <w:tabs>
        <w:tab w:val="clear" w:pos="-31680"/>
        <w:tab w:val="num" w:pos="720"/>
      </w:tabs>
      <w:ind w:left="1224" w:hanging="1224"/>
    </w:pPr>
  </w:style>
  <w:style w:type="paragraph" w:customStyle="1" w:styleId="00BodyText">
    <w:name w:val="00 BodyText"/>
    <w:basedOn w:val="Normal"/>
    <w:link w:val="00BodyTextChar"/>
    <w:uiPriority w:val="99"/>
    <w:rsid w:val="00D02449"/>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D02449"/>
    <w:pPr>
      <w:keepNext/>
      <w:numPr>
        <w:numId w:val="18"/>
      </w:numPr>
      <w:autoSpaceDE w:val="0"/>
      <w:autoSpaceDN w:val="0"/>
      <w:adjustRightInd w:val="0"/>
      <w:spacing w:before="60" w:after="60"/>
      <w:jc w:val="both"/>
    </w:pPr>
    <w:rPr>
      <w:rFonts w:ascii="Arial" w:eastAsia="SimSun" w:hAnsi="Arial" w:cs="Arial"/>
      <w:color w:val="0000FF"/>
      <w:kern w:val="2"/>
      <w:sz w:val="20"/>
      <w:szCs w:val="20"/>
      <w:lang w:eastAsia="zh-CN"/>
    </w:rPr>
  </w:style>
  <w:style w:type="paragraph" w:customStyle="1" w:styleId="Annex7">
    <w:name w:val="Annex 7"/>
    <w:basedOn w:val="Annex6"/>
    <w:next w:val="Normal"/>
    <w:autoRedefine/>
    <w:uiPriority w:val="99"/>
    <w:rsid w:val="00D02449"/>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D02449"/>
    <w:pPr>
      <w:numPr>
        <w:numId w:val="1"/>
      </w:numPr>
    </w:pPr>
  </w:style>
  <w:style w:type="paragraph" w:customStyle="1" w:styleId="NormalITU">
    <w:name w:val="Normal_ITU"/>
    <w:basedOn w:val="Normal"/>
    <w:uiPriority w:val="99"/>
    <w:rsid w:val="00D02449"/>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02449"/>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02449"/>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02449"/>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02449"/>
    <w:pPr>
      <w:ind w:left="1417"/>
    </w:pPr>
  </w:style>
  <w:style w:type="character" w:customStyle="1" w:styleId="XParagraphChar">
    <w:name w:val="XParagraph Char"/>
    <w:link w:val="XParagraph"/>
    <w:uiPriority w:val="99"/>
    <w:locked/>
    <w:rsid w:val="00D02449"/>
    <w:rPr>
      <w:rFonts w:ascii="Times" w:eastAsia="Malgun Gothic" w:hAnsi="Times" w:cs="Times New Roman"/>
      <w:noProof/>
      <w:sz w:val="22"/>
      <w:szCs w:val="22"/>
      <w:lang w:val="en-GB"/>
    </w:rPr>
  </w:style>
  <w:style w:type="paragraph" w:customStyle="1" w:styleId="XEquation2">
    <w:name w:val="XEquation2"/>
    <w:basedOn w:val="Normal"/>
    <w:uiPriority w:val="99"/>
    <w:rsid w:val="00D02449"/>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D02449"/>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D02449"/>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References">
    <w:name w:val="References"/>
    <w:basedOn w:val="Normal"/>
    <w:uiPriority w:val="99"/>
    <w:rsid w:val="00D02449"/>
    <w:pPr>
      <w:numPr>
        <w:numId w:val="19"/>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D02449"/>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D02449"/>
    <w:pPr>
      <w:numPr>
        <w:numId w:val="20"/>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D02449"/>
    <w:rPr>
      <w:rFonts w:ascii="Times" w:eastAsia="Malgun Gothic" w:hAnsi="Times" w:cs="Times New Roman"/>
      <w:noProof/>
      <w:sz w:val="20"/>
      <w:szCs w:val="20"/>
      <w:lang w:val="en-GB"/>
    </w:rPr>
  </w:style>
  <w:style w:type="character" w:customStyle="1" w:styleId="Annex3Char1">
    <w:name w:val="Annex 3 Char1"/>
    <w:uiPriority w:val="99"/>
    <w:rsid w:val="00D02449"/>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D02449"/>
    <w:pPr>
      <w:tabs>
        <w:tab w:val="clear" w:pos="397"/>
        <w:tab w:val="clear" w:pos="792"/>
        <w:tab w:val="num" w:pos="794"/>
      </w:tabs>
      <w:ind w:left="794" w:hanging="391"/>
    </w:pPr>
  </w:style>
  <w:style w:type="character" w:customStyle="1" w:styleId="00BodyTextChar">
    <w:name w:val="00 BodyText Char"/>
    <w:link w:val="00BodyText"/>
    <w:uiPriority w:val="99"/>
    <w:locked/>
    <w:rsid w:val="00D02449"/>
    <w:rPr>
      <w:rFonts w:ascii="Arial" w:eastAsia="MS Mincho" w:hAnsi="Arial" w:cs="Times New Roman"/>
      <w:noProof/>
      <w:sz w:val="22"/>
      <w:szCs w:val="20"/>
      <w:lang w:eastAsia="ja-JP"/>
    </w:rPr>
  </w:style>
  <w:style w:type="paragraph" w:customStyle="1" w:styleId="CharCharCharCharCharCharChar">
    <w:name w:val="Char Char Char Char Char Char Char"/>
    <w:uiPriority w:val="99"/>
    <w:semiHidden/>
    <w:rsid w:val="00D02449"/>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D02449"/>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Foreword">
    <w:name w:val="Foreword"/>
    <w:basedOn w:val="Normal"/>
    <w:next w:val="Normal"/>
    <w:uiPriority w:val="99"/>
    <w:rsid w:val="00D02449"/>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D02449"/>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D02449"/>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D02449"/>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D02449"/>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D02449"/>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D02449"/>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annex4char0">
    <w:name w:val="annex4char"/>
    <w:basedOn w:val="Normal"/>
    <w:uiPriority w:val="99"/>
    <w:rsid w:val="00D0244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D02449"/>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D02449"/>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D02449"/>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styleId="HTMLPreformatted">
    <w:name w:val="HTML Preformatted"/>
    <w:basedOn w:val="Normal"/>
    <w:link w:val="HTMLPreformattedChar"/>
    <w:uiPriority w:val="99"/>
    <w:rsid w:val="00D0244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basedOn w:val="DefaultParagraphFont"/>
    <w:link w:val="HTMLPreformatted"/>
    <w:uiPriority w:val="99"/>
    <w:rsid w:val="00D02449"/>
    <w:rPr>
      <w:rFonts w:ascii="Courier New" w:eastAsia="Malgun Gothic" w:hAnsi="Courier New" w:cs="Times New Roman"/>
      <w:noProof/>
      <w:sz w:val="20"/>
      <w:szCs w:val="20"/>
      <w:lang w:val="en-GB" w:eastAsia="x-none"/>
    </w:rPr>
  </w:style>
  <w:style w:type="paragraph" w:customStyle="1" w:styleId="a2">
    <w:name w:val="a2"/>
    <w:basedOn w:val="Heading2"/>
    <w:next w:val="Normal"/>
    <w:uiPriority w:val="99"/>
    <w:rsid w:val="00D02449"/>
    <w:pPr>
      <w:keepLines w:val="0"/>
      <w:numPr>
        <w:numId w:val="21"/>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D02449"/>
    <w:pPr>
      <w:keepLines w:val="0"/>
      <w:numPr>
        <w:numId w:val="21"/>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D02449"/>
    <w:pPr>
      <w:keepLines w:val="0"/>
      <w:numPr>
        <w:numId w:val="21"/>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D02449"/>
    <w:pPr>
      <w:keepLines w:val="0"/>
      <w:numPr>
        <w:numId w:val="21"/>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D02449"/>
    <w:pPr>
      <w:keepLines w:val="0"/>
      <w:numPr>
        <w:numId w:val="21"/>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D02449"/>
    <w:pPr>
      <w:keepNext/>
      <w:pageBreakBefore/>
      <w:numPr>
        <w:numId w:val="21"/>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D02449"/>
    <w:pPr>
      <w:numPr>
        <w:numId w:val="22"/>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D02449"/>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D02449"/>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D02449"/>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D02449"/>
    <w:pPr>
      <w:numPr>
        <w:numId w:val="23"/>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D02449"/>
    <w:pPr>
      <w:numPr>
        <w:ilvl w:val="1"/>
        <w:numId w:val="2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D02449"/>
    <w:pPr>
      <w:numPr>
        <w:ilvl w:val="2"/>
        <w:numId w:val="2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D02449"/>
    <w:pPr>
      <w:numPr>
        <w:ilvl w:val="3"/>
        <w:numId w:val="2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D02449"/>
    <w:pPr>
      <w:keepNext/>
      <w:keepLines/>
      <w:spacing w:before="240"/>
      <w:jc w:val="center"/>
    </w:pPr>
    <w:rPr>
      <w:b/>
      <w:sz w:val="28"/>
    </w:rPr>
  </w:style>
  <w:style w:type="paragraph" w:customStyle="1" w:styleId="Normalaftertitle">
    <w:name w:val="Normal_after_title"/>
    <w:basedOn w:val="Normal"/>
    <w:uiPriority w:val="99"/>
    <w:rsid w:val="00D02449"/>
    <w:pPr>
      <w:spacing w:before="480"/>
    </w:pPr>
  </w:style>
  <w:style w:type="paragraph" w:customStyle="1" w:styleId="AnnexNoTitle0">
    <w:name w:val="Annex_NoTitle"/>
    <w:basedOn w:val="Normal"/>
    <w:next w:val="Normalaftertitle"/>
    <w:uiPriority w:val="99"/>
    <w:rsid w:val="00D02449"/>
    <w:pPr>
      <w:keepNext/>
      <w:keepLines/>
      <w:spacing w:before="720"/>
      <w:jc w:val="center"/>
    </w:pPr>
    <w:rPr>
      <w:b/>
      <w:sz w:val="24"/>
    </w:rPr>
  </w:style>
  <w:style w:type="character" w:customStyle="1" w:styleId="Appdef">
    <w:name w:val="App_def"/>
    <w:uiPriority w:val="99"/>
    <w:rsid w:val="00D02449"/>
    <w:rPr>
      <w:rFonts w:ascii="Times New Roman" w:hAnsi="Times New Roman" w:cs="Times New Roman"/>
      <w:b/>
    </w:rPr>
  </w:style>
  <w:style w:type="character" w:customStyle="1" w:styleId="Appref">
    <w:name w:val="App_ref"/>
    <w:uiPriority w:val="99"/>
    <w:rsid w:val="00D02449"/>
    <w:rPr>
      <w:rFonts w:cs="Times New Roman"/>
    </w:rPr>
  </w:style>
  <w:style w:type="paragraph" w:customStyle="1" w:styleId="AppendixNoTitle">
    <w:name w:val="Appendix_NoTitle"/>
    <w:basedOn w:val="AnnexNoTitle0"/>
    <w:next w:val="Normalaftertitle"/>
    <w:uiPriority w:val="99"/>
    <w:rsid w:val="00D02449"/>
  </w:style>
  <w:style w:type="character" w:customStyle="1" w:styleId="Artdef">
    <w:name w:val="Art_def"/>
    <w:uiPriority w:val="99"/>
    <w:rsid w:val="00D02449"/>
    <w:rPr>
      <w:rFonts w:ascii="Times New Roman" w:hAnsi="Times New Roman" w:cs="Times New Roman"/>
      <w:b/>
    </w:rPr>
  </w:style>
  <w:style w:type="paragraph" w:customStyle="1" w:styleId="Reftitle">
    <w:name w:val="Ref_title"/>
    <w:basedOn w:val="Heading1"/>
    <w:next w:val="Reftext"/>
    <w:uiPriority w:val="99"/>
    <w:rsid w:val="00D02449"/>
    <w:pPr>
      <w:numPr>
        <w:numId w:val="0"/>
      </w:numPr>
      <w:outlineLvl w:val="9"/>
    </w:pPr>
    <w:rPr>
      <w:bCs w:val="0"/>
      <w:szCs w:val="20"/>
    </w:rPr>
  </w:style>
  <w:style w:type="paragraph" w:customStyle="1" w:styleId="Reftext">
    <w:name w:val="Ref_text"/>
    <w:basedOn w:val="Normal"/>
    <w:uiPriority w:val="99"/>
    <w:rsid w:val="00D02449"/>
    <w:pPr>
      <w:ind w:left="794" w:hanging="794"/>
    </w:pPr>
  </w:style>
  <w:style w:type="paragraph" w:customStyle="1" w:styleId="ArtNo">
    <w:name w:val="Art_No"/>
    <w:basedOn w:val="Normal"/>
    <w:next w:val="Arttitle"/>
    <w:uiPriority w:val="99"/>
    <w:rsid w:val="00D02449"/>
    <w:pPr>
      <w:keepNext/>
      <w:keepLines/>
      <w:spacing w:before="480"/>
      <w:jc w:val="center"/>
    </w:pPr>
    <w:rPr>
      <w:caps/>
      <w:sz w:val="28"/>
    </w:rPr>
  </w:style>
  <w:style w:type="paragraph" w:customStyle="1" w:styleId="Arttitle">
    <w:name w:val="Art_title"/>
    <w:basedOn w:val="Normal"/>
    <w:next w:val="Normalaftertitle"/>
    <w:uiPriority w:val="99"/>
    <w:rsid w:val="00D02449"/>
    <w:pPr>
      <w:keepNext/>
      <w:keepLines/>
      <w:spacing w:before="240"/>
      <w:jc w:val="center"/>
    </w:pPr>
    <w:rPr>
      <w:b/>
      <w:sz w:val="28"/>
    </w:rPr>
  </w:style>
  <w:style w:type="character" w:customStyle="1" w:styleId="Artref">
    <w:name w:val="Art_ref"/>
    <w:uiPriority w:val="99"/>
    <w:rsid w:val="00D02449"/>
    <w:rPr>
      <w:rFonts w:cs="Times New Roman"/>
    </w:rPr>
  </w:style>
  <w:style w:type="paragraph" w:customStyle="1" w:styleId="Call">
    <w:name w:val="Call"/>
    <w:basedOn w:val="Normal"/>
    <w:next w:val="Normal"/>
    <w:uiPriority w:val="99"/>
    <w:rsid w:val="00D02449"/>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D02449"/>
    <w:pPr>
      <w:keepNext/>
      <w:keepLines/>
      <w:spacing w:before="480"/>
      <w:jc w:val="center"/>
    </w:pPr>
    <w:rPr>
      <w:b/>
      <w:caps/>
      <w:sz w:val="28"/>
    </w:rPr>
  </w:style>
  <w:style w:type="paragraph" w:customStyle="1" w:styleId="Equationlegend">
    <w:name w:val="Equation_legend"/>
    <w:basedOn w:val="Normal"/>
    <w:uiPriority w:val="99"/>
    <w:rsid w:val="00D02449"/>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D02449"/>
  </w:style>
  <w:style w:type="paragraph" w:customStyle="1" w:styleId="Tablelegend0">
    <w:name w:val="Table_legend"/>
    <w:basedOn w:val="Normal"/>
    <w:next w:val="Normal"/>
    <w:uiPriority w:val="99"/>
    <w:rsid w:val="00D02449"/>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D02449"/>
    <w:pPr>
      <w:keepLines/>
      <w:spacing w:before="240" w:after="120"/>
      <w:jc w:val="center"/>
    </w:pPr>
    <w:rPr>
      <w:b/>
    </w:rPr>
  </w:style>
  <w:style w:type="paragraph" w:customStyle="1" w:styleId="Figurewithouttitle">
    <w:name w:val="Figure_without_title"/>
    <w:basedOn w:val="Normal"/>
    <w:next w:val="Normalaftertitle"/>
    <w:uiPriority w:val="99"/>
    <w:rsid w:val="00D02449"/>
    <w:pPr>
      <w:keepLines/>
      <w:spacing w:before="240" w:after="120"/>
      <w:jc w:val="center"/>
    </w:pPr>
  </w:style>
  <w:style w:type="paragraph" w:customStyle="1" w:styleId="FirstFooter">
    <w:name w:val="FirstFooter"/>
    <w:basedOn w:val="Footer"/>
    <w:uiPriority w:val="99"/>
    <w:rsid w:val="00D02449"/>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D02449"/>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sz w:val="18"/>
      <w:szCs w:val="18"/>
    </w:rPr>
  </w:style>
  <w:style w:type="paragraph" w:customStyle="1" w:styleId="Headingi">
    <w:name w:val="Heading_i"/>
    <w:basedOn w:val="Heading3"/>
    <w:next w:val="Normal"/>
    <w:uiPriority w:val="99"/>
    <w:rsid w:val="00D02449"/>
    <w:pPr>
      <w:numPr>
        <w:ilvl w:val="0"/>
        <w:numId w:val="0"/>
      </w:numPr>
      <w:ind w:left="794" w:hanging="794"/>
    </w:pPr>
    <w:rPr>
      <w:b w:val="0"/>
      <w:bCs w:val="0"/>
      <w:i/>
    </w:rPr>
  </w:style>
  <w:style w:type="paragraph" w:customStyle="1" w:styleId="PartNo">
    <w:name w:val="Part_No"/>
    <w:basedOn w:val="Normal"/>
    <w:next w:val="Partref"/>
    <w:uiPriority w:val="99"/>
    <w:rsid w:val="00D02449"/>
    <w:pPr>
      <w:keepNext/>
      <w:keepLines/>
      <w:spacing w:before="480" w:after="80"/>
      <w:jc w:val="center"/>
    </w:pPr>
    <w:rPr>
      <w:caps/>
      <w:sz w:val="28"/>
    </w:rPr>
  </w:style>
  <w:style w:type="paragraph" w:customStyle="1" w:styleId="Partref">
    <w:name w:val="Part_ref"/>
    <w:basedOn w:val="Normal"/>
    <w:next w:val="Parttitle"/>
    <w:uiPriority w:val="99"/>
    <w:rsid w:val="00D02449"/>
    <w:pPr>
      <w:keepNext/>
      <w:keepLines/>
      <w:spacing w:before="280"/>
      <w:jc w:val="center"/>
    </w:pPr>
  </w:style>
  <w:style w:type="paragraph" w:customStyle="1" w:styleId="Parttitle">
    <w:name w:val="Part_title"/>
    <w:basedOn w:val="Normal"/>
    <w:next w:val="Normalaftertitle"/>
    <w:uiPriority w:val="99"/>
    <w:rsid w:val="00D02449"/>
    <w:pPr>
      <w:keepNext/>
      <w:keepLines/>
      <w:spacing w:before="240" w:after="280"/>
      <w:jc w:val="center"/>
    </w:pPr>
    <w:rPr>
      <w:b/>
      <w:sz w:val="28"/>
    </w:rPr>
  </w:style>
  <w:style w:type="paragraph" w:customStyle="1" w:styleId="Recdate">
    <w:name w:val="Rec_date"/>
    <w:basedOn w:val="Normal"/>
    <w:next w:val="Normalaftertitle"/>
    <w:uiPriority w:val="99"/>
    <w:rsid w:val="00D02449"/>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D02449"/>
  </w:style>
  <w:style w:type="paragraph" w:customStyle="1" w:styleId="QuestionNo">
    <w:name w:val="Question_No"/>
    <w:basedOn w:val="RecNo"/>
    <w:next w:val="Questiontitle"/>
    <w:uiPriority w:val="99"/>
    <w:rsid w:val="00D02449"/>
    <w:rPr>
      <w:rFonts w:ascii="Times New Roman Bold" w:hAnsi="Times New Roman Bold"/>
      <w:sz w:val="20"/>
    </w:rPr>
  </w:style>
  <w:style w:type="paragraph" w:customStyle="1" w:styleId="Questiontitle">
    <w:name w:val="Question_title"/>
    <w:basedOn w:val="Rectitle"/>
    <w:next w:val="Questionref"/>
    <w:uiPriority w:val="99"/>
    <w:rsid w:val="00D02449"/>
    <w:pPr>
      <w:spacing w:before="240"/>
    </w:pPr>
    <w:rPr>
      <w:rFonts w:ascii="Times New Roman Bold" w:hAnsi="Times New Roman Bold"/>
      <w:sz w:val="24"/>
    </w:rPr>
  </w:style>
  <w:style w:type="paragraph" w:customStyle="1" w:styleId="Recref">
    <w:name w:val="Rec_ref"/>
    <w:basedOn w:val="Normal"/>
    <w:next w:val="Heading1"/>
    <w:uiPriority w:val="99"/>
    <w:rsid w:val="00D02449"/>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D02449"/>
  </w:style>
  <w:style w:type="paragraph" w:customStyle="1" w:styleId="Repdate">
    <w:name w:val="Rep_date"/>
    <w:basedOn w:val="Recdate"/>
    <w:next w:val="Normalaftertitle"/>
    <w:uiPriority w:val="99"/>
    <w:rsid w:val="00D02449"/>
  </w:style>
  <w:style w:type="paragraph" w:customStyle="1" w:styleId="RepNo">
    <w:name w:val="Rep_No"/>
    <w:basedOn w:val="RecNo"/>
    <w:next w:val="Reptitle"/>
    <w:uiPriority w:val="99"/>
    <w:rsid w:val="00D02449"/>
    <w:rPr>
      <w:rFonts w:ascii="Times New Roman Bold" w:hAnsi="Times New Roman Bold"/>
      <w:sz w:val="20"/>
    </w:rPr>
  </w:style>
  <w:style w:type="paragraph" w:customStyle="1" w:styleId="Reptitle">
    <w:name w:val="Rep_title"/>
    <w:basedOn w:val="Rectitle"/>
    <w:next w:val="Repref"/>
    <w:uiPriority w:val="99"/>
    <w:rsid w:val="00D02449"/>
    <w:pPr>
      <w:spacing w:before="240"/>
    </w:pPr>
    <w:rPr>
      <w:rFonts w:ascii="Times New Roman Bold" w:hAnsi="Times New Roman Bold"/>
      <w:sz w:val="24"/>
    </w:rPr>
  </w:style>
  <w:style w:type="paragraph" w:customStyle="1" w:styleId="Repref">
    <w:name w:val="Rep_ref"/>
    <w:basedOn w:val="Recref"/>
    <w:next w:val="Repdate"/>
    <w:uiPriority w:val="99"/>
    <w:rsid w:val="00D02449"/>
  </w:style>
  <w:style w:type="paragraph" w:customStyle="1" w:styleId="Resdate">
    <w:name w:val="Res_date"/>
    <w:basedOn w:val="Recdate"/>
    <w:next w:val="Normalaftertitle"/>
    <w:uiPriority w:val="99"/>
    <w:rsid w:val="00D02449"/>
  </w:style>
  <w:style w:type="character" w:customStyle="1" w:styleId="Resdef">
    <w:name w:val="Res_def"/>
    <w:uiPriority w:val="99"/>
    <w:rsid w:val="00D02449"/>
    <w:rPr>
      <w:rFonts w:ascii="Times New Roman" w:hAnsi="Times New Roman" w:cs="Times New Roman"/>
      <w:b/>
    </w:rPr>
  </w:style>
  <w:style w:type="paragraph" w:customStyle="1" w:styleId="ResNo">
    <w:name w:val="Res_No"/>
    <w:basedOn w:val="RecNo"/>
    <w:next w:val="Restitle"/>
    <w:uiPriority w:val="99"/>
    <w:rsid w:val="00D02449"/>
    <w:rPr>
      <w:rFonts w:ascii="Times New Roman Bold" w:hAnsi="Times New Roman Bold"/>
      <w:sz w:val="20"/>
    </w:rPr>
  </w:style>
  <w:style w:type="paragraph" w:customStyle="1" w:styleId="Restitle">
    <w:name w:val="Res_title"/>
    <w:basedOn w:val="Rectitle"/>
    <w:next w:val="Resref"/>
    <w:uiPriority w:val="99"/>
    <w:rsid w:val="00D02449"/>
    <w:pPr>
      <w:spacing w:before="240"/>
    </w:pPr>
    <w:rPr>
      <w:rFonts w:ascii="Times New Roman Bold" w:hAnsi="Times New Roman Bold"/>
      <w:sz w:val="24"/>
    </w:rPr>
  </w:style>
  <w:style w:type="paragraph" w:customStyle="1" w:styleId="Resref">
    <w:name w:val="Res_ref"/>
    <w:basedOn w:val="Recref"/>
    <w:next w:val="Resdate"/>
    <w:uiPriority w:val="99"/>
    <w:rsid w:val="00D02449"/>
  </w:style>
  <w:style w:type="paragraph" w:customStyle="1" w:styleId="Section1">
    <w:name w:val="Section_1"/>
    <w:basedOn w:val="Normal"/>
    <w:next w:val="Normal"/>
    <w:uiPriority w:val="99"/>
    <w:rsid w:val="00D0244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D02449"/>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D02449"/>
    <w:pPr>
      <w:keepNext/>
      <w:keepLines/>
      <w:spacing w:before="480" w:after="80"/>
      <w:jc w:val="center"/>
    </w:pPr>
    <w:rPr>
      <w:caps/>
      <w:sz w:val="24"/>
    </w:rPr>
  </w:style>
  <w:style w:type="paragraph" w:customStyle="1" w:styleId="Sectiontitle0">
    <w:name w:val="Section_title"/>
    <w:basedOn w:val="Normal"/>
    <w:uiPriority w:val="99"/>
    <w:rsid w:val="00D02449"/>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D02449"/>
    <w:pPr>
      <w:spacing w:before="840" w:after="200"/>
      <w:jc w:val="center"/>
    </w:pPr>
    <w:rPr>
      <w:b/>
      <w:sz w:val="28"/>
    </w:rPr>
  </w:style>
  <w:style w:type="paragraph" w:customStyle="1" w:styleId="SpecialFooter">
    <w:name w:val="Special Footer"/>
    <w:basedOn w:val="Footer"/>
    <w:uiPriority w:val="99"/>
    <w:rsid w:val="00D02449"/>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D02449"/>
    <w:rPr>
      <w:rFonts w:cs="Times New Roman"/>
      <w:b/>
      <w:color w:val="auto"/>
    </w:rPr>
  </w:style>
  <w:style w:type="paragraph" w:customStyle="1" w:styleId="TableNoTitle">
    <w:name w:val="Table_NoTitle"/>
    <w:basedOn w:val="Normal"/>
    <w:next w:val="Tablehead"/>
    <w:uiPriority w:val="99"/>
    <w:rsid w:val="00D02449"/>
    <w:pPr>
      <w:keepNext/>
      <w:keepLines/>
      <w:spacing w:before="360" w:after="120"/>
      <w:jc w:val="center"/>
    </w:pPr>
    <w:rPr>
      <w:b/>
    </w:rPr>
  </w:style>
  <w:style w:type="paragraph" w:customStyle="1" w:styleId="Title1">
    <w:name w:val="Title 1"/>
    <w:basedOn w:val="Source"/>
    <w:next w:val="Title2"/>
    <w:uiPriority w:val="99"/>
    <w:rsid w:val="00D0244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D02449"/>
  </w:style>
  <w:style w:type="paragraph" w:customStyle="1" w:styleId="Title3">
    <w:name w:val="Title 3"/>
    <w:basedOn w:val="Title2"/>
    <w:next w:val="Title4"/>
    <w:uiPriority w:val="99"/>
    <w:rsid w:val="00D02449"/>
    <w:rPr>
      <w:caps w:val="0"/>
    </w:rPr>
  </w:style>
  <w:style w:type="paragraph" w:customStyle="1" w:styleId="Title4">
    <w:name w:val="Title 4"/>
    <w:basedOn w:val="Title3"/>
    <w:next w:val="Heading1"/>
    <w:uiPriority w:val="99"/>
    <w:rsid w:val="00D02449"/>
    <w:rPr>
      <w:b/>
    </w:rPr>
  </w:style>
  <w:style w:type="paragraph" w:customStyle="1" w:styleId="Artheading">
    <w:name w:val="Art_heading"/>
    <w:basedOn w:val="Normal"/>
    <w:next w:val="Normalaftertitle"/>
    <w:uiPriority w:val="99"/>
    <w:rsid w:val="00D02449"/>
    <w:pPr>
      <w:spacing w:before="480"/>
      <w:jc w:val="center"/>
    </w:pPr>
    <w:rPr>
      <w:b/>
      <w:sz w:val="28"/>
    </w:rPr>
  </w:style>
  <w:style w:type="paragraph" w:customStyle="1" w:styleId="Annexref0">
    <w:name w:val="Annex_ref"/>
    <w:basedOn w:val="Normal"/>
    <w:next w:val="Normal"/>
    <w:uiPriority w:val="99"/>
    <w:rsid w:val="00D02449"/>
    <w:pPr>
      <w:spacing w:before="0"/>
      <w:jc w:val="center"/>
    </w:pPr>
  </w:style>
  <w:style w:type="paragraph" w:customStyle="1" w:styleId="Appendixref">
    <w:name w:val="Appendix_ref"/>
    <w:basedOn w:val="Annexref0"/>
    <w:next w:val="Normalaftertitle"/>
    <w:uiPriority w:val="99"/>
    <w:rsid w:val="00D02449"/>
  </w:style>
  <w:style w:type="paragraph" w:customStyle="1" w:styleId="ASN1continue0">
    <w:name w:val="ASN.1_continue"/>
    <w:basedOn w:val="ASN1"/>
    <w:uiPriority w:val="99"/>
    <w:rsid w:val="00D0244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rPr>
  </w:style>
  <w:style w:type="paragraph" w:customStyle="1" w:styleId="ASN1italic0">
    <w:name w:val="ASN.1_italic"/>
    <w:basedOn w:val="ASN1"/>
    <w:uiPriority w:val="99"/>
    <w:rsid w:val="00D0244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rPr>
  </w:style>
  <w:style w:type="paragraph" w:customStyle="1" w:styleId="Couvnote0">
    <w:name w:val="Couv_note"/>
    <w:basedOn w:val="Normal"/>
    <w:uiPriority w:val="99"/>
    <w:rsid w:val="00D02449"/>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D02449"/>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D02449"/>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D02449"/>
    <w:pPr>
      <w:spacing w:after="68"/>
      <w:jc w:val="center"/>
    </w:pPr>
    <w:rPr>
      <w:b/>
      <w:sz w:val="24"/>
    </w:rPr>
  </w:style>
  <w:style w:type="paragraph" w:customStyle="1" w:styleId="Normalaftertitle0">
    <w:name w:val="Normal after title"/>
    <w:basedOn w:val="Normal"/>
    <w:uiPriority w:val="99"/>
    <w:rsid w:val="00D02449"/>
    <w:pPr>
      <w:spacing w:before="480"/>
    </w:pPr>
    <w:rPr>
      <w:lang w:val="en-US"/>
    </w:rPr>
  </w:style>
  <w:style w:type="paragraph" w:customStyle="1" w:styleId="Tablefin">
    <w:name w:val="Table_fin"/>
    <w:basedOn w:val="Normal"/>
    <w:next w:val="Normal"/>
    <w:uiPriority w:val="99"/>
    <w:rsid w:val="00D02449"/>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D02449"/>
    <w:rPr>
      <w:lang w:eastAsia="x-none"/>
    </w:rPr>
  </w:style>
  <w:style w:type="character" w:customStyle="1" w:styleId="DateChar">
    <w:name w:val="Date Char"/>
    <w:basedOn w:val="DefaultParagraphFont"/>
    <w:link w:val="Date"/>
    <w:uiPriority w:val="99"/>
    <w:rsid w:val="00D02449"/>
    <w:rPr>
      <w:rFonts w:ascii="Times New Roman" w:eastAsia="Malgun Gothic" w:hAnsi="Times New Roman" w:cs="Times New Roman"/>
      <w:noProof/>
      <w:sz w:val="20"/>
      <w:szCs w:val="20"/>
      <w:lang w:val="en-GB" w:eastAsia="x-none"/>
    </w:rPr>
  </w:style>
  <w:style w:type="paragraph" w:customStyle="1" w:styleId="StyleHeading1Justified">
    <w:name w:val="Style Heading 1 + Justified"/>
    <w:basedOn w:val="Heading1"/>
    <w:uiPriority w:val="99"/>
    <w:rsid w:val="00D02449"/>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D02449"/>
    <w:rPr>
      <w:rFonts w:ascii="Times New Roman" w:eastAsia="Malgun Gothic" w:hAnsi="Times New Roman" w:cs="Times New Roman"/>
      <w:b/>
      <w:bCs/>
      <w:noProof/>
      <w:sz w:val="20"/>
      <w:szCs w:val="20"/>
    </w:rPr>
  </w:style>
  <w:style w:type="numbering" w:customStyle="1" w:styleId="SVCNumbers">
    <w:name w:val="SVC Numbers"/>
    <w:rsid w:val="00D02449"/>
    <w:pPr>
      <w:numPr>
        <w:numId w:val="16"/>
      </w:numPr>
    </w:pPr>
  </w:style>
  <w:style w:type="numbering" w:customStyle="1" w:styleId="AVCBullet">
    <w:name w:val="AVC Bullet"/>
    <w:rsid w:val="00D02449"/>
    <w:pPr>
      <w:numPr>
        <w:numId w:val="9"/>
      </w:numPr>
    </w:pPr>
  </w:style>
  <w:style w:type="numbering" w:customStyle="1" w:styleId="SVCBullets">
    <w:name w:val="SVC Bullets"/>
    <w:rsid w:val="00D02449"/>
    <w:pPr>
      <w:numPr>
        <w:numId w:val="7"/>
      </w:numPr>
    </w:pPr>
  </w:style>
  <w:style w:type="numbering" w:customStyle="1" w:styleId="SVCIndent">
    <w:name w:val="SVC Indent"/>
    <w:rsid w:val="00D02449"/>
    <w:pPr>
      <w:numPr>
        <w:numId w:val="17"/>
      </w:numPr>
    </w:pPr>
  </w:style>
  <w:style w:type="character" w:customStyle="1" w:styleId="CaptionChar">
    <w:name w:val="Caption Char"/>
    <w:locked/>
    <w:rsid w:val="00D02449"/>
    <w:rPr>
      <w:rFonts w:eastAsia="SimSun" w:cs="Times New Roman"/>
      <w:b/>
      <w:bCs/>
    </w:rPr>
  </w:style>
  <w:style w:type="paragraph" w:customStyle="1" w:styleId="MediumList2-Accent21">
    <w:name w:val="Medium List 2 - Accent 21"/>
    <w:hidden/>
    <w:uiPriority w:val="99"/>
    <w:semiHidden/>
    <w:rsid w:val="00D02449"/>
    <w:rPr>
      <w:rFonts w:ascii="Times New Roman" w:eastAsia="Malgun Gothic" w:hAnsi="Times New Roman" w:cs="Times New Roman"/>
      <w:sz w:val="20"/>
      <w:szCs w:val="20"/>
      <w:lang w:val="en-GB"/>
    </w:rPr>
  </w:style>
  <w:style w:type="character" w:styleId="Emphasis">
    <w:name w:val="Emphasis"/>
    <w:qFormat/>
    <w:rsid w:val="00D02449"/>
    <w:rPr>
      <w:i/>
      <w:iCs/>
    </w:rPr>
  </w:style>
  <w:style w:type="paragraph" w:customStyle="1" w:styleId="Style4ptBefore0pt">
    <w:name w:val="Style 4 pt Before:  0 pt"/>
    <w:basedOn w:val="Normal"/>
    <w:rsid w:val="00D02449"/>
    <w:pPr>
      <w:spacing w:before="0"/>
    </w:pPr>
    <w:rPr>
      <w:rFonts w:eastAsia="Times New Roman"/>
      <w:sz w:val="24"/>
    </w:rPr>
  </w:style>
  <w:style w:type="paragraph" w:customStyle="1" w:styleId="MediumGrid1-Accent21">
    <w:name w:val="Medium Grid 1 - Accent 21"/>
    <w:basedOn w:val="Normal"/>
    <w:uiPriority w:val="34"/>
    <w:qFormat/>
    <w:rsid w:val="00D02449"/>
    <w:pPr>
      <w:ind w:left="720"/>
    </w:pPr>
  </w:style>
  <w:style w:type="paragraph" w:customStyle="1" w:styleId="ColorfulShading-Accent11">
    <w:name w:val="Colorful Shading - Accent 11"/>
    <w:hidden/>
    <w:uiPriority w:val="99"/>
    <w:semiHidden/>
    <w:rsid w:val="00D02449"/>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D02449"/>
    <w:pPr>
      <w:ind w:left="720"/>
    </w:pPr>
  </w:style>
  <w:style w:type="paragraph" w:customStyle="1" w:styleId="MediumList2-Accent22">
    <w:name w:val="Medium List 2 - Accent 22"/>
    <w:hidden/>
    <w:uiPriority w:val="99"/>
    <w:semiHidden/>
    <w:rsid w:val="00D02449"/>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D02449"/>
    <w:pPr>
      <w:ind w:left="720"/>
    </w:pPr>
  </w:style>
  <w:style w:type="paragraph" w:customStyle="1" w:styleId="ColorfulList-Accent12">
    <w:name w:val="Colorful List - Accent 12"/>
    <w:basedOn w:val="Normal"/>
    <w:uiPriority w:val="34"/>
    <w:qFormat/>
    <w:rsid w:val="00D02449"/>
    <w:pPr>
      <w:ind w:left="720"/>
      <w:textAlignment w:val="auto"/>
    </w:pPr>
  </w:style>
  <w:style w:type="numbering" w:styleId="1ai">
    <w:name w:val="Outline List 1"/>
    <w:basedOn w:val="NoList"/>
    <w:uiPriority w:val="99"/>
    <w:semiHidden/>
    <w:unhideWhenUsed/>
    <w:rsid w:val="00D02449"/>
  </w:style>
  <w:style w:type="paragraph" w:customStyle="1" w:styleId="annex-heading3">
    <w:name w:val="annex-heading3"/>
    <w:basedOn w:val="Annex3"/>
    <w:link w:val="annex-heading3Char"/>
    <w:qFormat/>
    <w:rsid w:val="00D02449"/>
    <w:pPr>
      <w:tabs>
        <w:tab w:val="clear" w:pos="1440"/>
        <w:tab w:val="clear" w:pos="2160"/>
      </w:tabs>
      <w:textAlignment w:val="auto"/>
    </w:pPr>
  </w:style>
  <w:style w:type="character" w:customStyle="1" w:styleId="annex-heading3Char">
    <w:name w:val="annex-heading3 Char"/>
    <w:link w:val="annex-heading3"/>
    <w:rsid w:val="00D02449"/>
    <w:rPr>
      <w:rFonts w:ascii="Times New Roman" w:eastAsia="Malgun Gothic" w:hAnsi="Times New Roman" w:cs="Times New Roman"/>
      <w:b/>
      <w:bCs/>
      <w:noProof/>
      <w:sz w:val="20"/>
      <w:szCs w:val="20"/>
      <w:lang w:val="en-GB"/>
    </w:rPr>
  </w:style>
  <w:style w:type="paragraph" w:customStyle="1" w:styleId="ColorfulShading-Accent13">
    <w:name w:val="Colorful Shading - Accent 13"/>
    <w:hidden/>
    <w:uiPriority w:val="99"/>
    <w:semiHidden/>
    <w:rsid w:val="00D02449"/>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D02449"/>
    <w:pPr>
      <w:ind w:left="720"/>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449"/>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cs="Times New Roman"/>
      <w:noProof/>
      <w:sz w:val="20"/>
      <w:szCs w:val="20"/>
      <w:lang w:val="en-GB"/>
    </w:rPr>
  </w:style>
  <w:style w:type="paragraph" w:styleId="Heading1">
    <w:name w:val="heading 1"/>
    <w:basedOn w:val="Normal"/>
    <w:next w:val="Normal"/>
    <w:link w:val="Heading1Char"/>
    <w:uiPriority w:val="99"/>
    <w:qFormat/>
    <w:rsid w:val="00D02449"/>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D02449"/>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02449"/>
    <w:pPr>
      <w:keepNext/>
      <w:keepLines/>
      <w:numPr>
        <w:ilvl w:val="2"/>
        <w:numId w:val="3"/>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D02449"/>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D02449"/>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D02449"/>
    <w:pPr>
      <w:numPr>
        <w:ilvl w:val="5"/>
      </w:numPr>
      <w:outlineLvl w:val="5"/>
    </w:pPr>
    <w:rPr>
      <w:lang w:eastAsia="x-none"/>
    </w:rPr>
  </w:style>
  <w:style w:type="paragraph" w:styleId="Heading7">
    <w:name w:val="heading 7"/>
    <w:basedOn w:val="Heading3"/>
    <w:next w:val="Normal"/>
    <w:link w:val="Heading7Char"/>
    <w:qFormat/>
    <w:rsid w:val="00D02449"/>
    <w:pPr>
      <w:outlineLvl w:val="6"/>
    </w:pPr>
    <w:rPr>
      <w:lang w:val="en-GB"/>
    </w:rPr>
  </w:style>
  <w:style w:type="paragraph" w:styleId="Heading8">
    <w:name w:val="heading 8"/>
    <w:basedOn w:val="Heading9"/>
    <w:next w:val="Normal"/>
    <w:link w:val="Heading8Char"/>
    <w:qFormat/>
    <w:rsid w:val="00D02449"/>
    <w:pPr>
      <w:outlineLvl w:val="7"/>
    </w:pPr>
  </w:style>
  <w:style w:type="paragraph" w:styleId="Heading9">
    <w:name w:val="heading 9"/>
    <w:basedOn w:val="Heading1"/>
    <w:next w:val="Normal"/>
    <w:link w:val="Heading9Char"/>
    <w:uiPriority w:val="99"/>
    <w:qFormat/>
    <w:rsid w:val="00D02449"/>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02449"/>
    <w:rPr>
      <w:rFonts w:ascii="Times New Roman" w:eastAsia="Malgun Gothic" w:hAnsi="Times New Roman" w:cs="Times New Roman"/>
      <w:b/>
      <w:bCs/>
      <w:noProof/>
      <w:lang w:val="en-GB"/>
    </w:rPr>
  </w:style>
  <w:style w:type="character" w:customStyle="1" w:styleId="Heading2Char">
    <w:name w:val="Heading 2 Char"/>
    <w:basedOn w:val="DefaultParagraphFont"/>
    <w:link w:val="Heading2"/>
    <w:uiPriority w:val="99"/>
    <w:rsid w:val="00D02449"/>
    <w:rPr>
      <w:rFonts w:ascii="Times New Roman" w:eastAsia="Malgun Gothic" w:hAnsi="Times New Roman" w:cs="Times New Roman"/>
      <w:b/>
      <w:bCs/>
      <w:noProof/>
      <w:sz w:val="22"/>
      <w:szCs w:val="22"/>
      <w:lang w:val="en-GB"/>
    </w:rPr>
  </w:style>
  <w:style w:type="character" w:customStyle="1" w:styleId="Heading3Char">
    <w:name w:val="Heading 3 Char"/>
    <w:basedOn w:val="DefaultParagraphFont"/>
    <w:link w:val="Heading3"/>
    <w:uiPriority w:val="99"/>
    <w:rsid w:val="00D02449"/>
    <w:rPr>
      <w:rFonts w:ascii="Times New Roman" w:eastAsia="Malgun Gothic" w:hAnsi="Times New Roman" w:cs="Times New Roman"/>
      <w:b/>
      <w:bCs/>
      <w:noProof/>
      <w:sz w:val="20"/>
      <w:szCs w:val="20"/>
      <w:lang w:val="x-none"/>
    </w:rPr>
  </w:style>
  <w:style w:type="character" w:customStyle="1" w:styleId="Heading4Char">
    <w:name w:val="Heading 4 Char"/>
    <w:aliases w:val="Heading 4 Char1 Char,Heading 4 Char Char Char"/>
    <w:basedOn w:val="DefaultParagraphFont"/>
    <w:link w:val="Heading4"/>
    <w:uiPriority w:val="99"/>
    <w:rsid w:val="00D02449"/>
    <w:rPr>
      <w:rFonts w:ascii="Times New Roman" w:eastAsia="Malgun Gothic" w:hAnsi="Times New Roman" w:cs="Times New Roman"/>
      <w:b/>
      <w:bCs/>
      <w:noProof/>
      <w:sz w:val="20"/>
      <w:szCs w:val="20"/>
      <w:lang w:val="x-none" w:eastAsia="x-none"/>
    </w:rPr>
  </w:style>
  <w:style w:type="character" w:customStyle="1" w:styleId="Heading5Char">
    <w:name w:val="Heading 5 Char"/>
    <w:basedOn w:val="DefaultParagraphFont"/>
    <w:link w:val="Heading5"/>
    <w:uiPriority w:val="99"/>
    <w:rsid w:val="00D02449"/>
    <w:rPr>
      <w:rFonts w:ascii="Times New Roman" w:eastAsia="Malgun Gothic" w:hAnsi="Times New Roman" w:cs="Times New Roman"/>
      <w:b/>
      <w:bCs/>
      <w:noProof/>
      <w:sz w:val="20"/>
      <w:szCs w:val="20"/>
      <w:lang w:val="x-none" w:eastAsia="x-none"/>
    </w:rPr>
  </w:style>
  <w:style w:type="character" w:customStyle="1" w:styleId="Heading6Char">
    <w:name w:val="Heading 6 Char"/>
    <w:basedOn w:val="DefaultParagraphFont"/>
    <w:link w:val="Heading6"/>
    <w:uiPriority w:val="99"/>
    <w:rsid w:val="00D02449"/>
    <w:rPr>
      <w:rFonts w:ascii="Times New Roman" w:eastAsia="Malgun Gothic" w:hAnsi="Times New Roman" w:cs="Times New Roman"/>
      <w:b/>
      <w:bCs/>
      <w:noProof/>
      <w:sz w:val="20"/>
      <w:szCs w:val="20"/>
      <w:lang w:val="x-none" w:eastAsia="x-none"/>
    </w:rPr>
  </w:style>
  <w:style w:type="character" w:customStyle="1" w:styleId="Heading7Char">
    <w:name w:val="Heading 7 Char"/>
    <w:basedOn w:val="DefaultParagraphFont"/>
    <w:link w:val="Heading7"/>
    <w:rsid w:val="00D02449"/>
    <w:rPr>
      <w:rFonts w:ascii="Times New Roman" w:eastAsia="Malgun Gothic" w:hAnsi="Times New Roman" w:cs="Times New Roman"/>
      <w:b/>
      <w:bCs/>
      <w:noProof/>
      <w:sz w:val="20"/>
      <w:szCs w:val="20"/>
      <w:lang w:val="en-GB"/>
    </w:rPr>
  </w:style>
  <w:style w:type="character" w:customStyle="1" w:styleId="Heading8Char">
    <w:name w:val="Heading 8 Char"/>
    <w:basedOn w:val="DefaultParagraphFont"/>
    <w:link w:val="Heading8"/>
    <w:rsid w:val="00D02449"/>
    <w:rPr>
      <w:rFonts w:ascii="Times New Roman" w:eastAsia="Malgun Gothic" w:hAnsi="Times New Roman" w:cs="Times New Roman"/>
      <w:b/>
      <w:bCs/>
      <w:noProof/>
      <w:lang w:val="en-GB"/>
    </w:rPr>
  </w:style>
  <w:style w:type="character" w:customStyle="1" w:styleId="Heading9Char">
    <w:name w:val="Heading 9 Char"/>
    <w:basedOn w:val="DefaultParagraphFont"/>
    <w:link w:val="Heading9"/>
    <w:uiPriority w:val="99"/>
    <w:rsid w:val="00D02449"/>
    <w:rPr>
      <w:rFonts w:ascii="Times New Roman" w:eastAsia="Malgun Gothic" w:hAnsi="Times New Roman" w:cs="Times New Roman"/>
      <w:b/>
      <w:bCs/>
      <w:noProof/>
      <w:lang w:val="en-GB"/>
    </w:rPr>
  </w:style>
  <w:style w:type="paragraph" w:styleId="BodyTextIndent">
    <w:name w:val="Body Text Indent"/>
    <w:basedOn w:val="Normal"/>
    <w:link w:val="BodyTextIndentChar"/>
    <w:uiPriority w:val="99"/>
    <w:rsid w:val="00D02449"/>
    <w:pPr>
      <w:spacing w:after="120" w:line="480" w:lineRule="auto"/>
    </w:pPr>
    <w:rPr>
      <w:lang w:eastAsia="x-none"/>
    </w:rPr>
  </w:style>
  <w:style w:type="character" w:customStyle="1" w:styleId="BodyTextIndentChar">
    <w:name w:val="Body Text Indent Char"/>
    <w:basedOn w:val="DefaultParagraphFont"/>
    <w:link w:val="BodyTextIndent"/>
    <w:uiPriority w:val="99"/>
    <w:rsid w:val="00D02449"/>
    <w:rPr>
      <w:rFonts w:ascii="Times New Roman" w:eastAsia="Malgun Gothic" w:hAnsi="Times New Roman" w:cs="Times New Roman"/>
      <w:noProof/>
      <w:sz w:val="20"/>
      <w:szCs w:val="20"/>
      <w:lang w:val="en-GB" w:eastAsia="x-none"/>
    </w:rPr>
  </w:style>
  <w:style w:type="character" w:customStyle="1" w:styleId="Heading4CharChar1">
    <w:name w:val="Heading 4 Char Char1"/>
    <w:aliases w:val="Heading 4 Char1 Char Char,Heading 4 Char Char Char Char"/>
    <w:uiPriority w:val="99"/>
    <w:rsid w:val="00D02449"/>
    <w:rPr>
      <w:rFonts w:cs="Times New Roman"/>
      <w:b/>
      <w:bCs/>
      <w:lang w:val="en-GB" w:eastAsia="en-US"/>
    </w:rPr>
  </w:style>
  <w:style w:type="character" w:styleId="CommentReference">
    <w:name w:val="annotation reference"/>
    <w:uiPriority w:val="99"/>
    <w:semiHidden/>
    <w:rsid w:val="00D02449"/>
    <w:rPr>
      <w:rFonts w:cs="Times New Roman"/>
      <w:sz w:val="16"/>
      <w:szCs w:val="16"/>
    </w:rPr>
  </w:style>
  <w:style w:type="paragraph" w:styleId="CommentText">
    <w:name w:val="annotation text"/>
    <w:basedOn w:val="Normal"/>
    <w:link w:val="CommentTextChar"/>
    <w:uiPriority w:val="99"/>
    <w:semiHidden/>
    <w:rsid w:val="00D02449"/>
    <w:rPr>
      <w:lang w:eastAsia="x-none"/>
    </w:rPr>
  </w:style>
  <w:style w:type="character" w:customStyle="1" w:styleId="CommentTextChar">
    <w:name w:val="Comment Text Char"/>
    <w:basedOn w:val="DefaultParagraphFont"/>
    <w:link w:val="CommentText"/>
    <w:uiPriority w:val="99"/>
    <w:semiHidden/>
    <w:rsid w:val="00D02449"/>
    <w:rPr>
      <w:rFonts w:ascii="Times New Roman" w:eastAsia="Malgun Gothic" w:hAnsi="Times New Roman" w:cs="Times New Roman"/>
      <w:noProof/>
      <w:sz w:val="20"/>
      <w:szCs w:val="20"/>
      <w:lang w:val="en-GB" w:eastAsia="x-none"/>
    </w:rPr>
  </w:style>
  <w:style w:type="paragraph" w:styleId="TOC8">
    <w:name w:val="toc 8"/>
    <w:basedOn w:val="Normal"/>
    <w:next w:val="Normal"/>
    <w:autoRedefine/>
    <w:uiPriority w:val="39"/>
    <w:rsid w:val="00D02449"/>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D02449"/>
    <w:pPr>
      <w:ind w:left="2382" w:hanging="1191"/>
    </w:pPr>
  </w:style>
  <w:style w:type="paragraph" w:styleId="TOC3">
    <w:name w:val="toc 3"/>
    <w:basedOn w:val="Normal"/>
    <w:next w:val="Normal"/>
    <w:autoRedefine/>
    <w:uiPriority w:val="39"/>
    <w:rsid w:val="00D02449"/>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D02449"/>
    <w:pPr>
      <w:ind w:left="2098" w:hanging="1106"/>
    </w:pPr>
  </w:style>
  <w:style w:type="paragraph" w:styleId="TOC5">
    <w:name w:val="toc 5"/>
    <w:basedOn w:val="TOC3"/>
    <w:autoRedefine/>
    <w:uiPriority w:val="39"/>
    <w:rsid w:val="00D02449"/>
    <w:pPr>
      <w:ind w:left="1758" w:hanging="964"/>
    </w:pPr>
  </w:style>
  <w:style w:type="paragraph" w:styleId="TOC4">
    <w:name w:val="toc 4"/>
    <w:basedOn w:val="TOC3"/>
    <w:next w:val="TOC5"/>
    <w:autoRedefine/>
    <w:uiPriority w:val="39"/>
    <w:rsid w:val="00D02449"/>
    <w:pPr>
      <w:ind w:left="1502" w:hanging="907"/>
    </w:pPr>
  </w:style>
  <w:style w:type="paragraph" w:styleId="TOC2">
    <w:name w:val="toc 2"/>
    <w:basedOn w:val="TOC1"/>
    <w:next w:val="TOC3"/>
    <w:autoRedefine/>
    <w:uiPriority w:val="39"/>
    <w:rsid w:val="00D02449"/>
    <w:pPr>
      <w:tabs>
        <w:tab w:val="clear" w:pos="9629"/>
        <w:tab w:val="right" w:leader="dot" w:pos="9628"/>
      </w:tabs>
      <w:spacing w:before="29"/>
      <w:ind w:left="793" w:hanging="595"/>
    </w:pPr>
    <w:rPr>
      <w:bCs w:val="0"/>
      <w:iCs/>
    </w:rPr>
  </w:style>
  <w:style w:type="paragraph" w:styleId="TOC1">
    <w:name w:val="toc 1"/>
    <w:basedOn w:val="Normal"/>
    <w:next w:val="TOC2"/>
    <w:autoRedefine/>
    <w:uiPriority w:val="39"/>
    <w:rsid w:val="00D02449"/>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02449"/>
    <w:pPr>
      <w:ind w:left="1698"/>
    </w:pPr>
  </w:style>
  <w:style w:type="paragraph" w:styleId="Index6">
    <w:name w:val="index 6"/>
    <w:basedOn w:val="Normal"/>
    <w:next w:val="Normal"/>
    <w:autoRedefine/>
    <w:uiPriority w:val="99"/>
    <w:semiHidden/>
    <w:rsid w:val="00D02449"/>
    <w:pPr>
      <w:ind w:left="1415"/>
    </w:pPr>
  </w:style>
  <w:style w:type="paragraph" w:styleId="Index5">
    <w:name w:val="index 5"/>
    <w:basedOn w:val="Normal"/>
    <w:next w:val="Normal"/>
    <w:autoRedefine/>
    <w:uiPriority w:val="99"/>
    <w:semiHidden/>
    <w:rsid w:val="00D02449"/>
    <w:pPr>
      <w:ind w:left="1132"/>
    </w:pPr>
  </w:style>
  <w:style w:type="paragraph" w:styleId="Index4">
    <w:name w:val="index 4"/>
    <w:basedOn w:val="Normal"/>
    <w:next w:val="Normal"/>
    <w:autoRedefine/>
    <w:uiPriority w:val="99"/>
    <w:semiHidden/>
    <w:rsid w:val="00D02449"/>
    <w:pPr>
      <w:ind w:left="849"/>
    </w:pPr>
  </w:style>
  <w:style w:type="paragraph" w:styleId="Index3">
    <w:name w:val="index 3"/>
    <w:basedOn w:val="Normal"/>
    <w:next w:val="Normal"/>
    <w:autoRedefine/>
    <w:uiPriority w:val="99"/>
    <w:semiHidden/>
    <w:rsid w:val="00D02449"/>
    <w:pPr>
      <w:ind w:left="566"/>
    </w:pPr>
  </w:style>
  <w:style w:type="paragraph" w:styleId="Index2">
    <w:name w:val="index 2"/>
    <w:basedOn w:val="Normal"/>
    <w:next w:val="Normal"/>
    <w:autoRedefine/>
    <w:uiPriority w:val="99"/>
    <w:semiHidden/>
    <w:rsid w:val="00D02449"/>
    <w:pPr>
      <w:ind w:left="283"/>
    </w:pPr>
  </w:style>
  <w:style w:type="paragraph" w:customStyle="1" w:styleId="ColorfulShading-Accent12">
    <w:name w:val="Colorful Shading - Accent 12"/>
    <w:hidden/>
    <w:uiPriority w:val="99"/>
    <w:semiHidden/>
    <w:rsid w:val="00D02449"/>
    <w:rPr>
      <w:rFonts w:ascii="Times New Roman" w:eastAsia="Malgun Gothic" w:hAnsi="Times New Roman" w:cs="Times New Roman"/>
      <w:sz w:val="20"/>
      <w:szCs w:val="20"/>
      <w:lang w:val="en-GB"/>
    </w:rPr>
  </w:style>
  <w:style w:type="character" w:styleId="LineNumber">
    <w:name w:val="line number"/>
    <w:uiPriority w:val="99"/>
    <w:rsid w:val="00D02449"/>
    <w:rPr>
      <w:rFonts w:cs="Times New Roman"/>
    </w:rPr>
  </w:style>
  <w:style w:type="paragraph" w:styleId="Index1">
    <w:name w:val="index 1"/>
    <w:basedOn w:val="Normal"/>
    <w:next w:val="Normal"/>
    <w:autoRedefine/>
    <w:uiPriority w:val="99"/>
    <w:semiHidden/>
    <w:unhideWhenUsed/>
    <w:rsid w:val="00D02449"/>
    <w:pPr>
      <w:tabs>
        <w:tab w:val="clear" w:pos="794"/>
        <w:tab w:val="clear" w:pos="1191"/>
        <w:tab w:val="clear" w:pos="1588"/>
        <w:tab w:val="clear" w:pos="1985"/>
      </w:tabs>
      <w:spacing w:before="0"/>
      <w:ind w:left="200" w:hanging="200"/>
    </w:pPr>
  </w:style>
  <w:style w:type="paragraph" w:styleId="IndexHeading">
    <w:name w:val="index heading"/>
    <w:basedOn w:val="Normal"/>
    <w:next w:val="ColorfulShading-Accent12"/>
    <w:uiPriority w:val="99"/>
    <w:semiHidden/>
    <w:rsid w:val="00D02449"/>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02449"/>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basedOn w:val="DefaultParagraphFont"/>
    <w:link w:val="Footer"/>
    <w:uiPriority w:val="99"/>
    <w:rsid w:val="00D02449"/>
    <w:rPr>
      <w:rFonts w:ascii="Times New Roman" w:eastAsia="Malgun Gothic" w:hAnsi="Times New Roman" w:cs="Times New Roman"/>
      <w:noProof/>
      <w:sz w:val="20"/>
      <w:szCs w:val="20"/>
      <w:lang w:val="en-GB" w:eastAsia="x-none"/>
    </w:rPr>
  </w:style>
  <w:style w:type="paragraph" w:styleId="Header">
    <w:name w:val="header"/>
    <w:aliases w:val="h,Header/Footer"/>
    <w:basedOn w:val="Normal"/>
    <w:link w:val="HeaderChar"/>
    <w:uiPriority w:val="99"/>
    <w:rsid w:val="00D02449"/>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basedOn w:val="DefaultParagraphFont"/>
    <w:link w:val="Header"/>
    <w:uiPriority w:val="99"/>
    <w:rsid w:val="00D02449"/>
    <w:rPr>
      <w:rFonts w:ascii="Times New Roman" w:eastAsia="Malgun Gothic" w:hAnsi="Times New Roman" w:cs="Times New Roman"/>
      <w:noProof/>
      <w:sz w:val="20"/>
      <w:szCs w:val="20"/>
      <w:lang w:val="en-GB" w:eastAsia="x-none"/>
    </w:rPr>
  </w:style>
  <w:style w:type="character" w:styleId="FootnoteReference">
    <w:name w:val="footnote reference"/>
    <w:uiPriority w:val="99"/>
    <w:semiHidden/>
    <w:rsid w:val="00D02449"/>
    <w:rPr>
      <w:rFonts w:cs="Times New Roman"/>
      <w:position w:val="6"/>
      <w:sz w:val="16"/>
      <w:szCs w:val="16"/>
    </w:rPr>
  </w:style>
  <w:style w:type="paragraph" w:styleId="FootnoteText">
    <w:name w:val="footnote text"/>
    <w:basedOn w:val="Normal"/>
    <w:link w:val="FootnoteTextChar"/>
    <w:uiPriority w:val="99"/>
    <w:semiHidden/>
    <w:rsid w:val="00D02449"/>
    <w:pPr>
      <w:tabs>
        <w:tab w:val="left" w:pos="256"/>
      </w:tabs>
    </w:pPr>
    <w:rPr>
      <w:lang w:eastAsia="x-none"/>
    </w:rPr>
  </w:style>
  <w:style w:type="character" w:customStyle="1" w:styleId="FootnoteTextChar">
    <w:name w:val="Footnote Text Char"/>
    <w:basedOn w:val="DefaultParagraphFont"/>
    <w:link w:val="FootnoteText"/>
    <w:uiPriority w:val="99"/>
    <w:semiHidden/>
    <w:rsid w:val="00D02449"/>
    <w:rPr>
      <w:rFonts w:ascii="Times New Roman" w:eastAsia="Malgun Gothic" w:hAnsi="Times New Roman" w:cs="Times New Roman"/>
      <w:noProof/>
      <w:sz w:val="20"/>
      <w:szCs w:val="20"/>
      <w:lang w:val="en-GB" w:eastAsia="x-none"/>
    </w:rPr>
  </w:style>
  <w:style w:type="paragraph" w:styleId="NormalIndent">
    <w:name w:val="Normal Indent"/>
    <w:basedOn w:val="Normal"/>
    <w:uiPriority w:val="99"/>
    <w:rsid w:val="00D02449"/>
    <w:pPr>
      <w:ind w:left="600"/>
    </w:pPr>
  </w:style>
  <w:style w:type="paragraph" w:customStyle="1" w:styleId="TableLegend">
    <w:name w:val="Table_Legend"/>
    <w:basedOn w:val="Normal"/>
    <w:next w:val="Normal"/>
    <w:uiPriority w:val="99"/>
    <w:rsid w:val="00D02449"/>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02449"/>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02449"/>
    <w:pPr>
      <w:keepNext w:val="0"/>
      <w:keepLines/>
      <w:tabs>
        <w:tab w:val="clear" w:pos="454"/>
      </w:tabs>
      <w:spacing w:before="100" w:after="100" w:line="190" w:lineRule="exact"/>
    </w:pPr>
  </w:style>
  <w:style w:type="character" w:customStyle="1" w:styleId="BlancCharCharChar">
    <w:name w:val="Blanc Char Char Char"/>
    <w:uiPriority w:val="99"/>
    <w:rsid w:val="00D02449"/>
    <w:rPr>
      <w:rFonts w:cs="Times New Roman"/>
      <w:b/>
      <w:bCs/>
      <w:sz w:val="8"/>
      <w:szCs w:val="8"/>
      <w:lang w:val="en-US" w:eastAsia="en-US"/>
    </w:rPr>
  </w:style>
  <w:style w:type="paragraph" w:customStyle="1" w:styleId="enumlev1">
    <w:name w:val="enumlev1"/>
    <w:basedOn w:val="Normal"/>
    <w:rsid w:val="00D02449"/>
    <w:pPr>
      <w:spacing w:before="86"/>
      <w:ind w:left="1191" w:hanging="397"/>
    </w:pPr>
  </w:style>
  <w:style w:type="paragraph" w:customStyle="1" w:styleId="enumlev2">
    <w:name w:val="enumlev2"/>
    <w:basedOn w:val="enumlev1"/>
    <w:uiPriority w:val="99"/>
    <w:rsid w:val="00D02449"/>
    <w:pPr>
      <w:ind w:left="1588"/>
    </w:pPr>
  </w:style>
  <w:style w:type="paragraph" w:customStyle="1" w:styleId="enumlev3">
    <w:name w:val="enumlev3"/>
    <w:basedOn w:val="enumlev2"/>
    <w:uiPriority w:val="99"/>
    <w:rsid w:val="00D02449"/>
    <w:pPr>
      <w:ind w:left="1985"/>
    </w:pPr>
  </w:style>
  <w:style w:type="paragraph" w:customStyle="1" w:styleId="heading1aftertitle">
    <w:name w:val="heading 1aftertitle"/>
    <w:basedOn w:val="Heading1"/>
    <w:next w:val="Normal"/>
    <w:uiPriority w:val="99"/>
    <w:rsid w:val="00D02449"/>
    <w:pPr>
      <w:spacing w:before="1134"/>
      <w:outlineLvl w:val="9"/>
    </w:pPr>
  </w:style>
  <w:style w:type="paragraph" w:customStyle="1" w:styleId="Annex1">
    <w:name w:val="Annex 1"/>
    <w:basedOn w:val="Heading1"/>
    <w:next w:val="Normal"/>
    <w:uiPriority w:val="99"/>
    <w:rsid w:val="00D02449"/>
    <w:pPr>
      <w:tabs>
        <w:tab w:val="num" w:pos="4690"/>
      </w:tabs>
      <w:ind w:left="720" w:hanging="2703"/>
      <w:jc w:val="center"/>
    </w:pPr>
  </w:style>
  <w:style w:type="paragraph" w:customStyle="1" w:styleId="FigureTitle">
    <w:name w:val="Figure_Title"/>
    <w:basedOn w:val="TableTitle"/>
    <w:next w:val="Normal"/>
    <w:uiPriority w:val="99"/>
    <w:rsid w:val="00D02449"/>
    <w:pPr>
      <w:spacing w:after="720"/>
    </w:pPr>
    <w:rPr>
      <w:bCs w:val="0"/>
      <w:lang w:eastAsia="zh-TW"/>
    </w:rPr>
  </w:style>
  <w:style w:type="paragraph" w:customStyle="1" w:styleId="TableTitle">
    <w:name w:val="Table_Title"/>
    <w:basedOn w:val="Normal"/>
    <w:next w:val="Blanc"/>
    <w:rsid w:val="00D02449"/>
    <w:pPr>
      <w:keepNext/>
      <w:spacing w:before="240" w:after="113"/>
      <w:jc w:val="center"/>
    </w:pPr>
    <w:rPr>
      <w:b/>
      <w:bCs/>
    </w:rPr>
  </w:style>
  <w:style w:type="paragraph" w:customStyle="1" w:styleId="Blanc">
    <w:name w:val="Blanc"/>
    <w:basedOn w:val="TableTitle"/>
    <w:next w:val="TableText"/>
    <w:rsid w:val="00D02449"/>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02449"/>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D02449"/>
    <w:pPr>
      <w:keepNext/>
      <w:spacing w:before="240" w:after="720"/>
      <w:jc w:val="center"/>
    </w:pPr>
    <w:rPr>
      <w:b/>
      <w:bCs/>
    </w:rPr>
  </w:style>
  <w:style w:type="paragraph" w:customStyle="1" w:styleId="AnnexRef">
    <w:name w:val="Annex_Ref"/>
    <w:basedOn w:val="Normal"/>
    <w:next w:val="AnnexTitle"/>
    <w:uiPriority w:val="99"/>
    <w:rsid w:val="00D02449"/>
    <w:pPr>
      <w:spacing w:before="0"/>
      <w:jc w:val="center"/>
    </w:pPr>
  </w:style>
  <w:style w:type="paragraph" w:customStyle="1" w:styleId="AnnexTitle">
    <w:name w:val="Annex_Title"/>
    <w:basedOn w:val="Normal"/>
    <w:next w:val="Normal"/>
    <w:uiPriority w:val="99"/>
    <w:rsid w:val="00D02449"/>
    <w:pPr>
      <w:spacing w:after="68"/>
      <w:jc w:val="center"/>
    </w:pPr>
    <w:rPr>
      <w:b/>
      <w:bCs/>
      <w:sz w:val="24"/>
      <w:szCs w:val="24"/>
    </w:rPr>
  </w:style>
  <w:style w:type="paragraph" w:customStyle="1" w:styleId="Fig">
    <w:name w:val="Fig_#"/>
    <w:basedOn w:val="Normal"/>
    <w:next w:val="Normal"/>
    <w:uiPriority w:val="99"/>
    <w:rsid w:val="00D02449"/>
    <w:pPr>
      <w:jc w:val="left"/>
    </w:pPr>
    <w:rPr>
      <w:color w:val="FF0000"/>
      <w:lang w:val="en-US"/>
    </w:rPr>
  </w:style>
  <w:style w:type="paragraph" w:customStyle="1" w:styleId="SectionTitle">
    <w:name w:val="Section_Title"/>
    <w:basedOn w:val="Normal"/>
    <w:uiPriority w:val="99"/>
    <w:rsid w:val="00D02449"/>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02449"/>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02449"/>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02449"/>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02449"/>
    <w:pPr>
      <w:keepNext/>
      <w:keepLines/>
      <w:spacing w:before="720"/>
      <w:jc w:val="left"/>
    </w:pPr>
    <w:rPr>
      <w:b/>
      <w:bCs/>
    </w:rPr>
  </w:style>
  <w:style w:type="paragraph" w:customStyle="1" w:styleId="headfoot">
    <w:name w:val="head_foot"/>
    <w:basedOn w:val="Normal"/>
    <w:next w:val="Rec"/>
    <w:uiPriority w:val="99"/>
    <w:rsid w:val="00D02449"/>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02449"/>
    <w:pPr>
      <w:spacing w:before="960" w:after="240"/>
      <w:jc w:val="right"/>
    </w:pPr>
    <w:rPr>
      <w:rFonts w:ascii="C39T36Lfz" w:hAnsi="C39T36Lfz" w:cs="C39T36Lfz"/>
      <w:sz w:val="104"/>
      <w:szCs w:val="104"/>
    </w:rPr>
  </w:style>
  <w:style w:type="paragraph" w:customStyle="1" w:styleId="Equation">
    <w:name w:val="Equation"/>
    <w:basedOn w:val="Normal"/>
    <w:rsid w:val="00D02449"/>
    <w:pPr>
      <w:tabs>
        <w:tab w:val="clear" w:pos="1191"/>
        <w:tab w:val="clear" w:pos="1985"/>
        <w:tab w:val="center" w:pos="4849"/>
        <w:tab w:val="right" w:pos="9696"/>
      </w:tabs>
      <w:jc w:val="left"/>
    </w:pPr>
    <w:rPr>
      <w:szCs w:val="22"/>
    </w:rPr>
  </w:style>
  <w:style w:type="paragraph" w:customStyle="1" w:styleId="ASN1">
    <w:name w:val="ASN.1"/>
    <w:basedOn w:val="Normal"/>
    <w:next w:val="ASN1Continue"/>
    <w:uiPriority w:val="99"/>
    <w:rsid w:val="00D02449"/>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02449"/>
    <w:pPr>
      <w:spacing w:before="0"/>
    </w:pPr>
  </w:style>
  <w:style w:type="paragraph" w:customStyle="1" w:styleId="ASN1Italic">
    <w:name w:val="ASN.1 Italic"/>
    <w:basedOn w:val="ASN1"/>
    <w:uiPriority w:val="99"/>
    <w:rsid w:val="00D02449"/>
    <w:pPr>
      <w:spacing w:before="0"/>
    </w:pPr>
    <w:rPr>
      <w:b w:val="0"/>
      <w:bCs w:val="0"/>
      <w:i/>
      <w:iCs/>
      <w:sz w:val="20"/>
      <w:szCs w:val="20"/>
    </w:rPr>
  </w:style>
  <w:style w:type="paragraph" w:customStyle="1" w:styleId="Note">
    <w:name w:val="Note"/>
    <w:basedOn w:val="Normal"/>
    <w:next w:val="Normal"/>
    <w:uiPriority w:val="99"/>
    <w:rsid w:val="00D02449"/>
    <w:pPr>
      <w:tabs>
        <w:tab w:val="clear" w:pos="794"/>
      </w:tabs>
      <w:spacing w:before="60" w:line="199" w:lineRule="exact"/>
      <w:ind w:firstLine="794"/>
    </w:pPr>
    <w:rPr>
      <w:sz w:val="18"/>
      <w:szCs w:val="18"/>
    </w:rPr>
  </w:style>
  <w:style w:type="character" w:customStyle="1" w:styleId="NoteChar">
    <w:name w:val="Note Char"/>
    <w:uiPriority w:val="99"/>
    <w:rsid w:val="00D02449"/>
    <w:rPr>
      <w:rFonts w:cs="Times New Roman"/>
      <w:sz w:val="18"/>
      <w:szCs w:val="18"/>
      <w:lang w:val="en-GB" w:eastAsia="en-US"/>
    </w:rPr>
  </w:style>
  <w:style w:type="paragraph" w:customStyle="1" w:styleId="head">
    <w:name w:val="head"/>
    <w:basedOn w:val="headfoot"/>
    <w:next w:val="foot"/>
    <w:uiPriority w:val="99"/>
    <w:rsid w:val="00D02449"/>
    <w:rPr>
      <w:color w:val="FFFFFF"/>
    </w:rPr>
  </w:style>
  <w:style w:type="paragraph" w:customStyle="1" w:styleId="foot">
    <w:name w:val="foot"/>
    <w:basedOn w:val="head"/>
    <w:next w:val="Heading1"/>
    <w:uiPriority w:val="99"/>
    <w:rsid w:val="00D02449"/>
  </w:style>
  <w:style w:type="paragraph" w:customStyle="1" w:styleId="RecISO">
    <w:name w:val="Rec_ISO_#"/>
    <w:basedOn w:val="Rec"/>
    <w:uiPriority w:val="99"/>
    <w:rsid w:val="00D02449"/>
    <w:pPr>
      <w:tabs>
        <w:tab w:val="clear" w:pos="794"/>
        <w:tab w:val="clear" w:pos="1191"/>
        <w:tab w:val="clear" w:pos="1588"/>
        <w:tab w:val="clear" w:pos="1985"/>
      </w:tabs>
    </w:pPr>
  </w:style>
  <w:style w:type="paragraph" w:customStyle="1" w:styleId="RecCCITT">
    <w:name w:val="Rec_CCITT_#"/>
    <w:basedOn w:val="RecISO"/>
    <w:uiPriority w:val="99"/>
    <w:rsid w:val="00D02449"/>
    <w:pPr>
      <w:spacing w:before="0"/>
    </w:pPr>
  </w:style>
  <w:style w:type="paragraph" w:styleId="Title">
    <w:name w:val="Title"/>
    <w:basedOn w:val="Normal"/>
    <w:next w:val="heading1aftertitle"/>
    <w:link w:val="TitleChar"/>
    <w:uiPriority w:val="99"/>
    <w:qFormat/>
    <w:rsid w:val="00D02449"/>
    <w:pPr>
      <w:spacing w:before="840" w:after="480"/>
      <w:jc w:val="center"/>
    </w:pPr>
    <w:rPr>
      <w:rFonts w:ascii="Cambria" w:hAnsi="Cambria"/>
      <w:b/>
      <w:bCs/>
      <w:kern w:val="28"/>
      <w:sz w:val="32"/>
      <w:szCs w:val="32"/>
      <w:lang w:eastAsia="x-none"/>
    </w:rPr>
  </w:style>
  <w:style w:type="character" w:customStyle="1" w:styleId="TitleChar">
    <w:name w:val="Title Char"/>
    <w:basedOn w:val="DefaultParagraphFont"/>
    <w:link w:val="Title"/>
    <w:uiPriority w:val="99"/>
    <w:rsid w:val="00D02449"/>
    <w:rPr>
      <w:rFonts w:ascii="Cambria" w:eastAsia="Malgun Gothic" w:hAnsi="Cambria" w:cs="Times New Roman"/>
      <w:b/>
      <w:bCs/>
      <w:noProof/>
      <w:kern w:val="28"/>
      <w:sz w:val="32"/>
      <w:szCs w:val="32"/>
      <w:lang w:val="en-GB" w:eastAsia="x-none"/>
    </w:rPr>
  </w:style>
  <w:style w:type="paragraph" w:customStyle="1" w:styleId="IndexTitle">
    <w:name w:val="Index_Title"/>
    <w:basedOn w:val="AnnexTitle"/>
    <w:uiPriority w:val="99"/>
    <w:rsid w:val="00D02449"/>
  </w:style>
  <w:style w:type="paragraph" w:styleId="Revision">
    <w:name w:val="Revision"/>
    <w:hidden/>
    <w:uiPriority w:val="99"/>
    <w:semiHidden/>
    <w:rsid w:val="00D02449"/>
    <w:rPr>
      <w:rFonts w:ascii="Times New Roman" w:eastAsia="Malgun Gothic" w:hAnsi="Times New Roman" w:cs="Times New Roman"/>
      <w:sz w:val="20"/>
      <w:szCs w:val="20"/>
      <w:lang w:val="en-GB"/>
    </w:rPr>
  </w:style>
  <w:style w:type="paragraph" w:styleId="ListParagraph">
    <w:name w:val="List Paragraph"/>
    <w:basedOn w:val="Normal"/>
    <w:uiPriority w:val="34"/>
    <w:qFormat/>
    <w:rsid w:val="00D02449"/>
    <w:pPr>
      <w:ind w:left="720"/>
      <w:contextualSpacing/>
    </w:pPr>
  </w:style>
  <w:style w:type="paragraph" w:customStyle="1" w:styleId="Note3">
    <w:name w:val="Note 3"/>
    <w:basedOn w:val="Normal"/>
    <w:uiPriority w:val="99"/>
    <w:rsid w:val="00D02449"/>
    <w:pPr>
      <w:ind w:left="1474"/>
    </w:pPr>
  </w:style>
  <w:style w:type="paragraph" w:customStyle="1" w:styleId="tableheading">
    <w:name w:val="table heading"/>
    <w:basedOn w:val="Normal"/>
    <w:rsid w:val="00D02449"/>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D02449"/>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02449"/>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02449"/>
    <w:rPr>
      <w:rFonts w:ascii="Tahoma" w:hAnsi="Tahoma" w:cs="Tahoma"/>
      <w:sz w:val="16"/>
      <w:szCs w:val="16"/>
    </w:rPr>
  </w:style>
  <w:style w:type="paragraph" w:customStyle="1" w:styleId="CourierText">
    <w:name w:val="Courier Text"/>
    <w:basedOn w:val="Normal"/>
    <w:uiPriority w:val="99"/>
    <w:rsid w:val="00D02449"/>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02449"/>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02449"/>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D02449"/>
    <w:pPr>
      <w:tabs>
        <w:tab w:val="clear" w:pos="794"/>
        <w:tab w:val="clear" w:pos="1191"/>
        <w:tab w:val="clear" w:pos="1588"/>
        <w:tab w:val="clear" w:pos="1985"/>
      </w:tabs>
      <w:spacing w:before="60"/>
      <w:jc w:val="left"/>
    </w:pPr>
    <w:rPr>
      <w:bCs/>
    </w:rPr>
  </w:style>
  <w:style w:type="character" w:styleId="Hyperlink">
    <w:name w:val="Hyperlink"/>
    <w:uiPriority w:val="99"/>
    <w:rsid w:val="00D02449"/>
    <w:rPr>
      <w:rFonts w:cs="Times New Roman"/>
      <w:color w:val="0000FF"/>
      <w:u w:val="single"/>
    </w:rPr>
  </w:style>
  <w:style w:type="paragraph" w:styleId="BodyText">
    <w:name w:val="Body Text"/>
    <w:basedOn w:val="Normal"/>
    <w:link w:val="BodyTextChar"/>
    <w:uiPriority w:val="99"/>
    <w:rsid w:val="00D02449"/>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basedOn w:val="DefaultParagraphFont"/>
    <w:link w:val="BodyText"/>
    <w:uiPriority w:val="99"/>
    <w:rsid w:val="00D02449"/>
    <w:rPr>
      <w:rFonts w:ascii="Times New Roman" w:eastAsia="Batang" w:hAnsi="Times New Roman" w:cs="Times New Roman"/>
      <w:noProof/>
      <w:sz w:val="22"/>
      <w:szCs w:val="22"/>
      <w:lang w:val="en-GB"/>
    </w:rPr>
  </w:style>
  <w:style w:type="paragraph" w:customStyle="1" w:styleId="AppendixHeading2">
    <w:name w:val="Appendix Heading 2"/>
    <w:basedOn w:val="Heading2"/>
    <w:uiPriority w:val="99"/>
    <w:rsid w:val="00D02449"/>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02449"/>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02449"/>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02449"/>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02449"/>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02449"/>
    <w:rPr>
      <w:rFonts w:cs="Times New Roman"/>
      <w:color w:val="800080"/>
      <w:u w:val="single"/>
    </w:rPr>
  </w:style>
  <w:style w:type="paragraph" w:customStyle="1" w:styleId="BlancChar">
    <w:name w:val="Blanc Char"/>
    <w:basedOn w:val="Normal"/>
    <w:next w:val="TableText"/>
    <w:uiPriority w:val="99"/>
    <w:rsid w:val="00D02449"/>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D02449"/>
    <w:pPr>
      <w:shd w:val="clear" w:color="auto" w:fill="000080"/>
    </w:pPr>
    <w:rPr>
      <w:sz w:val="16"/>
      <w:lang w:eastAsia="x-none"/>
    </w:rPr>
  </w:style>
  <w:style w:type="character" w:customStyle="1" w:styleId="DocumentMapChar">
    <w:name w:val="Document Map Char"/>
    <w:basedOn w:val="DefaultParagraphFont"/>
    <w:link w:val="DocumentMap"/>
    <w:uiPriority w:val="99"/>
    <w:semiHidden/>
    <w:rsid w:val="00D02449"/>
    <w:rPr>
      <w:rFonts w:ascii="Times New Roman" w:eastAsia="Malgun Gothic" w:hAnsi="Times New Roman" w:cs="Times New Roman"/>
      <w:noProof/>
      <w:sz w:val="16"/>
      <w:szCs w:val="20"/>
      <w:shd w:val="clear" w:color="auto" w:fill="000080"/>
      <w:lang w:val="en-GB" w:eastAsia="x-none"/>
    </w:rPr>
  </w:style>
  <w:style w:type="paragraph" w:styleId="BodyTextIndent3">
    <w:name w:val="Body Text Indent 3"/>
    <w:basedOn w:val="Normal"/>
    <w:link w:val="BodyTextIndent3Char"/>
    <w:uiPriority w:val="99"/>
    <w:rsid w:val="00D02449"/>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basedOn w:val="DefaultParagraphFont"/>
    <w:link w:val="BodyTextIndent3"/>
    <w:uiPriority w:val="99"/>
    <w:rsid w:val="00D02449"/>
    <w:rPr>
      <w:rFonts w:ascii="Times New Roman" w:eastAsia="Malgun Gothic" w:hAnsi="Times New Roman" w:cs="Times New Roman"/>
      <w:noProof/>
      <w:sz w:val="16"/>
      <w:szCs w:val="16"/>
      <w:lang w:val="en-GB" w:eastAsia="x-none"/>
    </w:rPr>
  </w:style>
  <w:style w:type="paragraph" w:styleId="BodyTextIndent2">
    <w:name w:val="Body Text Indent 2"/>
    <w:basedOn w:val="Normal"/>
    <w:link w:val="BodyTextIndent2Char"/>
    <w:uiPriority w:val="99"/>
    <w:rsid w:val="00D02449"/>
    <w:pPr>
      <w:spacing w:after="120" w:line="480" w:lineRule="auto"/>
      <w:ind w:left="283"/>
    </w:pPr>
    <w:rPr>
      <w:lang w:eastAsia="x-none"/>
    </w:rPr>
  </w:style>
  <w:style w:type="character" w:customStyle="1" w:styleId="BodyTextIndent2Char">
    <w:name w:val="Body Text Indent 2 Char"/>
    <w:basedOn w:val="DefaultParagraphFont"/>
    <w:link w:val="BodyTextIndent2"/>
    <w:uiPriority w:val="99"/>
    <w:rsid w:val="00D02449"/>
    <w:rPr>
      <w:rFonts w:ascii="Times New Roman" w:eastAsia="Malgun Gothic" w:hAnsi="Times New Roman" w:cs="Times New Roman"/>
      <w:noProof/>
      <w:sz w:val="20"/>
      <w:szCs w:val="20"/>
      <w:lang w:val="en-GB" w:eastAsia="x-none"/>
    </w:rPr>
  </w:style>
  <w:style w:type="paragraph" w:customStyle="1" w:styleId="11BodyText">
    <w:name w:val="11 BodyText"/>
    <w:basedOn w:val="Normal"/>
    <w:uiPriority w:val="99"/>
    <w:rsid w:val="00D02449"/>
    <w:pPr>
      <w:spacing w:before="0" w:after="220"/>
    </w:pPr>
  </w:style>
  <w:style w:type="paragraph" w:customStyle="1" w:styleId="Kommentarthema1">
    <w:name w:val="Kommentarthema1"/>
    <w:basedOn w:val="CommentText"/>
    <w:next w:val="CommentText"/>
    <w:uiPriority w:val="99"/>
    <w:semiHidden/>
    <w:rsid w:val="00D02449"/>
    <w:rPr>
      <w:b/>
      <w:bCs/>
    </w:rPr>
  </w:style>
  <w:style w:type="paragraph" w:styleId="BodyText3">
    <w:name w:val="Body Text 3"/>
    <w:basedOn w:val="Normal"/>
    <w:link w:val="BodyText3Char"/>
    <w:uiPriority w:val="99"/>
    <w:rsid w:val="00D02449"/>
    <w:pPr>
      <w:spacing w:after="120"/>
    </w:pPr>
    <w:rPr>
      <w:sz w:val="16"/>
      <w:szCs w:val="16"/>
      <w:lang w:eastAsia="x-none"/>
    </w:rPr>
  </w:style>
  <w:style w:type="character" w:customStyle="1" w:styleId="BodyText3Char">
    <w:name w:val="Body Text 3 Char"/>
    <w:basedOn w:val="DefaultParagraphFont"/>
    <w:link w:val="BodyText3"/>
    <w:uiPriority w:val="99"/>
    <w:rsid w:val="00D02449"/>
    <w:rPr>
      <w:rFonts w:ascii="Times New Roman" w:eastAsia="Malgun Gothic" w:hAnsi="Times New Roman" w:cs="Times New Roman"/>
      <w:noProof/>
      <w:sz w:val="16"/>
      <w:szCs w:val="16"/>
      <w:lang w:val="en-GB" w:eastAsia="x-none"/>
    </w:rPr>
  </w:style>
  <w:style w:type="paragraph" w:customStyle="1" w:styleId="Note1">
    <w:name w:val="Note 1"/>
    <w:basedOn w:val="Note"/>
    <w:qFormat/>
    <w:rsid w:val="00D02449"/>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D02449"/>
    <w:pPr>
      <w:spacing w:before="240" w:after="480"/>
      <w:jc w:val="center"/>
    </w:pPr>
  </w:style>
  <w:style w:type="paragraph" w:customStyle="1" w:styleId="FigureLegend">
    <w:name w:val="Figure_Legend"/>
    <w:basedOn w:val="TableLegend"/>
    <w:next w:val="Normal"/>
    <w:uiPriority w:val="99"/>
    <w:rsid w:val="00D02449"/>
  </w:style>
  <w:style w:type="paragraph" w:customStyle="1" w:styleId="Fig0">
    <w:name w:val="Fig"/>
    <w:basedOn w:val="Figure0"/>
    <w:next w:val="Fig"/>
    <w:uiPriority w:val="99"/>
    <w:rsid w:val="00D02449"/>
    <w:pPr>
      <w:spacing w:before="136" w:after="0"/>
    </w:pPr>
    <w:rPr>
      <w:lang w:val="en-US"/>
    </w:rPr>
  </w:style>
  <w:style w:type="paragraph" w:customStyle="1" w:styleId="figure1">
    <w:name w:val="figure"/>
    <w:basedOn w:val="Normal"/>
    <w:uiPriority w:val="99"/>
    <w:rsid w:val="00D0244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02449"/>
    <w:rPr>
      <w:rFonts w:cs="Times New Roman"/>
      <w:lang w:val="en-US" w:eastAsia="en-US"/>
    </w:rPr>
  </w:style>
  <w:style w:type="paragraph" w:customStyle="1" w:styleId="Annex2">
    <w:name w:val="Annex 2"/>
    <w:basedOn w:val="Normal"/>
    <w:next w:val="Normal"/>
    <w:uiPriority w:val="99"/>
    <w:rsid w:val="00D02449"/>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D02449"/>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D02449"/>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D02449"/>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02449"/>
    <w:rPr>
      <w:rFonts w:ascii="Courier" w:hAnsi="Courier" w:cs="Courier"/>
      <w:sz w:val="22"/>
      <w:szCs w:val="22"/>
      <w:lang w:val="en-GB" w:eastAsia="en-US"/>
    </w:rPr>
  </w:style>
  <w:style w:type="paragraph" w:styleId="BodyText2">
    <w:name w:val="Body Text 2"/>
    <w:basedOn w:val="Normal"/>
    <w:link w:val="BodyText2Char"/>
    <w:uiPriority w:val="99"/>
    <w:rsid w:val="00D02449"/>
    <w:pPr>
      <w:spacing w:after="120" w:line="480" w:lineRule="auto"/>
    </w:pPr>
    <w:rPr>
      <w:lang w:eastAsia="x-none"/>
    </w:rPr>
  </w:style>
  <w:style w:type="character" w:customStyle="1" w:styleId="BodyText2Char">
    <w:name w:val="Body Text 2 Char"/>
    <w:basedOn w:val="DefaultParagraphFont"/>
    <w:link w:val="BodyText2"/>
    <w:uiPriority w:val="99"/>
    <w:rsid w:val="00D02449"/>
    <w:rPr>
      <w:rFonts w:ascii="Times New Roman" w:eastAsia="Malgun Gothic" w:hAnsi="Times New Roman" w:cs="Times New Roman"/>
      <w:noProof/>
      <w:sz w:val="20"/>
      <w:szCs w:val="20"/>
      <w:lang w:val="en-GB" w:eastAsia="x-none"/>
    </w:rPr>
  </w:style>
  <w:style w:type="paragraph" w:customStyle="1" w:styleId="Normal1">
    <w:name w:val="Normal1"/>
    <w:basedOn w:val="TableTitle"/>
    <w:uiPriority w:val="99"/>
    <w:rsid w:val="00D02449"/>
    <w:pPr>
      <w:tabs>
        <w:tab w:val="center" w:pos="4864"/>
      </w:tabs>
      <w:jc w:val="both"/>
    </w:pPr>
  </w:style>
  <w:style w:type="paragraph" w:styleId="BalloonText">
    <w:name w:val="Balloon Text"/>
    <w:basedOn w:val="Normal"/>
    <w:link w:val="BalloonTextChar"/>
    <w:uiPriority w:val="99"/>
    <w:semiHidden/>
    <w:rsid w:val="00D02449"/>
    <w:rPr>
      <w:sz w:val="16"/>
      <w:lang w:eastAsia="x-none"/>
    </w:rPr>
  </w:style>
  <w:style w:type="character" w:customStyle="1" w:styleId="BalloonTextChar">
    <w:name w:val="Balloon Text Char"/>
    <w:basedOn w:val="DefaultParagraphFont"/>
    <w:link w:val="BalloonText"/>
    <w:uiPriority w:val="99"/>
    <w:semiHidden/>
    <w:rsid w:val="00D02449"/>
    <w:rPr>
      <w:rFonts w:ascii="Times New Roman" w:eastAsia="Malgun Gothic" w:hAnsi="Times New Roman" w:cs="Times New Roman"/>
      <w:noProof/>
      <w:sz w:val="16"/>
      <w:szCs w:val="20"/>
      <w:lang w:val="en-GB" w:eastAsia="x-none"/>
    </w:rPr>
  </w:style>
  <w:style w:type="paragraph" w:customStyle="1" w:styleId="equation0">
    <w:name w:val="equation"/>
    <w:basedOn w:val="Normal"/>
    <w:uiPriority w:val="99"/>
    <w:rsid w:val="00D0244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02449"/>
    <w:pPr>
      <w:keepNext/>
      <w:keepLines/>
      <w:spacing w:before="480"/>
      <w:jc w:val="center"/>
    </w:pPr>
    <w:rPr>
      <w:b/>
      <w:sz w:val="28"/>
    </w:rPr>
  </w:style>
  <w:style w:type="paragraph" w:customStyle="1" w:styleId="Headingb">
    <w:name w:val="Heading_b"/>
    <w:basedOn w:val="Normal"/>
    <w:next w:val="Normal"/>
    <w:uiPriority w:val="99"/>
    <w:rsid w:val="00D02449"/>
    <w:pPr>
      <w:keepNext/>
      <w:spacing w:before="160"/>
      <w:jc w:val="left"/>
    </w:pPr>
    <w:rPr>
      <w:b/>
      <w:sz w:val="24"/>
    </w:rPr>
  </w:style>
  <w:style w:type="paragraph" w:customStyle="1" w:styleId="TableTitleCharChar">
    <w:name w:val="Table_Title Char Char"/>
    <w:basedOn w:val="Normal"/>
    <w:next w:val="BlancCharChar"/>
    <w:uiPriority w:val="99"/>
    <w:rsid w:val="00D02449"/>
    <w:pPr>
      <w:keepNext/>
      <w:spacing w:before="240" w:after="113"/>
      <w:jc w:val="center"/>
    </w:pPr>
    <w:rPr>
      <w:b/>
      <w:bCs/>
    </w:rPr>
  </w:style>
  <w:style w:type="character" w:customStyle="1" w:styleId="TableTitleCharCharChar1">
    <w:name w:val="Table_Title Char Char Char1"/>
    <w:uiPriority w:val="99"/>
    <w:rsid w:val="00D02449"/>
    <w:rPr>
      <w:rFonts w:cs="Times New Roman"/>
      <w:b/>
      <w:bCs/>
      <w:lang w:val="en-GB" w:eastAsia="en-US"/>
    </w:rPr>
  </w:style>
  <w:style w:type="character" w:customStyle="1" w:styleId="TableTitleCharCharChar">
    <w:name w:val="Table_Title Char Char Char"/>
    <w:uiPriority w:val="99"/>
    <w:rsid w:val="00D02449"/>
    <w:rPr>
      <w:rFonts w:cs="Times New Roman"/>
      <w:b/>
      <w:bCs/>
      <w:lang w:val="en-GB" w:eastAsia="en-US"/>
    </w:rPr>
  </w:style>
  <w:style w:type="character" w:customStyle="1" w:styleId="Annex1Char">
    <w:name w:val="Annex 1 Char"/>
    <w:uiPriority w:val="99"/>
    <w:rsid w:val="00D02449"/>
    <w:rPr>
      <w:rFonts w:cs="Times New Roman"/>
      <w:b/>
      <w:bCs/>
      <w:sz w:val="24"/>
      <w:szCs w:val="24"/>
      <w:lang w:val="en-GB" w:eastAsia="en-US"/>
    </w:rPr>
  </w:style>
  <w:style w:type="paragraph" w:customStyle="1" w:styleId="TableTitleChar">
    <w:name w:val="Table_Title Char"/>
    <w:basedOn w:val="Normal"/>
    <w:next w:val="Normal"/>
    <w:uiPriority w:val="99"/>
    <w:rsid w:val="00D02449"/>
    <w:pPr>
      <w:keepNext/>
      <w:spacing w:before="240" w:after="113"/>
      <w:jc w:val="center"/>
    </w:pPr>
    <w:rPr>
      <w:b/>
      <w:bCs/>
    </w:rPr>
  </w:style>
  <w:style w:type="character" w:customStyle="1" w:styleId="Annex3Char">
    <w:name w:val="Annex 3 Char"/>
    <w:uiPriority w:val="99"/>
    <w:rsid w:val="00D02449"/>
    <w:rPr>
      <w:rFonts w:cs="Times New Roman"/>
      <w:b/>
      <w:bCs/>
      <w:lang w:val="en-GB" w:eastAsia="en-US"/>
    </w:rPr>
  </w:style>
  <w:style w:type="character" w:customStyle="1" w:styleId="Heading1Char1">
    <w:name w:val="Heading 1 Char1"/>
    <w:uiPriority w:val="99"/>
    <w:rsid w:val="00D02449"/>
    <w:rPr>
      <w:rFonts w:cs="Times New Roman"/>
      <w:b/>
      <w:bCs/>
      <w:sz w:val="24"/>
      <w:szCs w:val="24"/>
      <w:lang w:val="en-GB" w:eastAsia="en-US"/>
    </w:rPr>
  </w:style>
  <w:style w:type="paragraph" w:customStyle="1" w:styleId="toc0">
    <w:name w:val="toc 0"/>
    <w:basedOn w:val="Normal"/>
    <w:next w:val="TOC1"/>
    <w:uiPriority w:val="99"/>
    <w:rsid w:val="00D02449"/>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02449"/>
    <w:pPr>
      <w:keepNext/>
      <w:keepLines/>
      <w:spacing w:before="0"/>
      <w:jc w:val="left"/>
    </w:pPr>
    <w:rPr>
      <w:b/>
      <w:sz w:val="28"/>
    </w:rPr>
  </w:style>
  <w:style w:type="paragraph" w:customStyle="1" w:styleId="Rectitle">
    <w:name w:val="Rec_title"/>
    <w:basedOn w:val="Normal"/>
    <w:next w:val="Normal"/>
    <w:uiPriority w:val="99"/>
    <w:rsid w:val="00D02449"/>
    <w:pPr>
      <w:keepNext/>
      <w:keepLines/>
      <w:spacing w:before="360"/>
      <w:jc w:val="center"/>
    </w:pPr>
    <w:rPr>
      <w:b/>
      <w:sz w:val="28"/>
    </w:rPr>
  </w:style>
  <w:style w:type="paragraph" w:customStyle="1" w:styleId="FooterQP">
    <w:name w:val="Footer_QP"/>
    <w:basedOn w:val="Normal"/>
    <w:uiPriority w:val="99"/>
    <w:rsid w:val="00D02449"/>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D02449"/>
    <w:rPr>
      <w:rFonts w:cs="Times New Roman"/>
      <w:lang w:val="fr-FR"/>
    </w:rPr>
  </w:style>
  <w:style w:type="table" w:styleId="TableGrid">
    <w:name w:val="Table Grid"/>
    <w:basedOn w:val="TableNormal"/>
    <w:rsid w:val="00D02449"/>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D02449"/>
    <w:rPr>
      <w:rFonts w:cs="Times New Roman"/>
    </w:rPr>
  </w:style>
  <w:style w:type="character" w:customStyle="1" w:styleId="Head0">
    <w:name w:val="Head"/>
    <w:uiPriority w:val="99"/>
    <w:rsid w:val="00D02449"/>
    <w:rPr>
      <w:rFonts w:cs="Times New Roman"/>
      <w:b/>
    </w:rPr>
  </w:style>
  <w:style w:type="paragraph" w:customStyle="1" w:styleId="Tablehead">
    <w:name w:val="Table_head"/>
    <w:basedOn w:val="Tabletext0"/>
    <w:next w:val="Tabletext0"/>
    <w:uiPriority w:val="99"/>
    <w:rsid w:val="00D02449"/>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rPr>
  </w:style>
  <w:style w:type="paragraph" w:customStyle="1" w:styleId="Tabletext0">
    <w:name w:val="Table_text"/>
    <w:basedOn w:val="Normal"/>
    <w:uiPriority w:val="99"/>
    <w:rsid w:val="00D02449"/>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D02449"/>
    <w:rPr>
      <w:rFonts w:ascii="Times" w:eastAsia="Malgun Gothic" w:hAnsi="Times" w:cs="Times New Roman"/>
      <w:noProof/>
      <w:sz w:val="20"/>
      <w:szCs w:val="20"/>
      <w:lang w:val="en-GB"/>
    </w:rPr>
  </w:style>
  <w:style w:type="paragraph" w:customStyle="1" w:styleId="StyleHeading1TimesNewRoman12ptBefore24ptAfter0">
    <w:name w:val="Style Heading 1 + Times New Roman 12 pt Before:  24 pt After:  0..."/>
    <w:basedOn w:val="Heading1"/>
    <w:uiPriority w:val="99"/>
    <w:rsid w:val="00D02449"/>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D02449"/>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D02449"/>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D02449"/>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D02449"/>
    <w:pPr>
      <w:spacing w:before="20" w:after="40"/>
      <w:jc w:val="center"/>
    </w:pPr>
    <w:rPr>
      <w:rFonts w:eastAsia="Batang"/>
    </w:rPr>
  </w:style>
  <w:style w:type="paragraph" w:customStyle="1" w:styleId="Styleenumlev1Left0Hanging03">
    <w:name w:val="Style enumlev1 + Left:  0&quot; Hanging:  0.3&quot;"/>
    <w:basedOn w:val="enumlev1"/>
    <w:uiPriority w:val="99"/>
    <w:rsid w:val="00D02449"/>
    <w:pPr>
      <w:spacing w:before="136"/>
      <w:ind w:left="432" w:hanging="432"/>
    </w:pPr>
    <w:rPr>
      <w:rFonts w:eastAsia="Batang"/>
    </w:rPr>
  </w:style>
  <w:style w:type="paragraph" w:customStyle="1" w:styleId="StyleNote111ptLeft0">
    <w:name w:val="Style Note 1 + 11 pt Left:  0&quot;"/>
    <w:basedOn w:val="Note1"/>
    <w:uiPriority w:val="99"/>
    <w:rsid w:val="00D02449"/>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D02449"/>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D02449"/>
    <w:pPr>
      <w:ind w:left="1728" w:hanging="1728"/>
    </w:pPr>
    <w:rPr>
      <w:lang w:val="en-US"/>
    </w:rPr>
  </w:style>
  <w:style w:type="paragraph" w:customStyle="1" w:styleId="Annex6">
    <w:name w:val="Annex 6"/>
    <w:basedOn w:val="Annex5"/>
    <w:next w:val="Normal"/>
    <w:autoRedefine/>
    <w:uiPriority w:val="99"/>
    <w:rsid w:val="00D02449"/>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D02449"/>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D02449"/>
    <w:rPr>
      <w:rFonts w:ascii="Times" w:eastAsia="Malgun Gothic" w:hAnsi="Times" w:cs="Times New Roman"/>
      <w:noProof/>
      <w:sz w:val="22"/>
      <w:szCs w:val="22"/>
      <w:lang w:val="en-GB"/>
    </w:rPr>
  </w:style>
  <w:style w:type="paragraph" w:customStyle="1" w:styleId="SVCBulletslevel1CharCharChar">
    <w:name w:val="SVC Bullets level 1 Char Char Char"/>
    <w:link w:val="SVCBulletslevel1CharCharCharChar"/>
    <w:uiPriority w:val="99"/>
    <w:rsid w:val="00D02449"/>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cs="Times New Roman"/>
      <w:sz w:val="20"/>
      <w:szCs w:val="20"/>
      <w:lang w:val="en-GB"/>
    </w:rPr>
  </w:style>
  <w:style w:type="character" w:customStyle="1" w:styleId="Annex3CharCharChar">
    <w:name w:val="Annex 3 Char Char Char"/>
    <w:link w:val="Annex3CharChar"/>
    <w:uiPriority w:val="99"/>
    <w:locked/>
    <w:rsid w:val="00D02449"/>
    <w:rPr>
      <w:rFonts w:ascii="Times" w:eastAsia="Malgun Gothic" w:hAnsi="Times" w:cs="Times New Roman"/>
      <w:b/>
      <w:bCs/>
      <w:noProof/>
      <w:sz w:val="20"/>
      <w:szCs w:val="20"/>
      <w:lang w:val="en-GB"/>
    </w:rPr>
  </w:style>
  <w:style w:type="character" w:customStyle="1" w:styleId="SVCBulletslevel1CharChar">
    <w:name w:val="SVC Bullets level 1 Char Char"/>
    <w:link w:val="SVCBulletslevel1Char"/>
    <w:uiPriority w:val="99"/>
    <w:locked/>
    <w:rsid w:val="00D02449"/>
    <w:rPr>
      <w:rFonts w:ascii="Times New Roman" w:hAnsi="Times New Roman"/>
      <w:lang w:val="en-GB"/>
    </w:rPr>
  </w:style>
  <w:style w:type="paragraph" w:customStyle="1" w:styleId="SVCBulletslevel3CharChar">
    <w:name w:val="SVC Bullets level 3 Char Char"/>
    <w:basedOn w:val="SVCBulletslevel3"/>
    <w:link w:val="SVCBulletslevel3CharCharChar"/>
    <w:uiPriority w:val="99"/>
    <w:rsid w:val="00D02449"/>
    <w:rPr>
      <w:rFonts w:ascii="Times" w:hAnsi="Times"/>
      <w:lang w:eastAsia="x-none"/>
    </w:rPr>
  </w:style>
  <w:style w:type="paragraph" w:customStyle="1" w:styleId="SVCBulletslevel4Char">
    <w:name w:val="SVC Bullets level 4 Char"/>
    <w:basedOn w:val="SVCBulletslevel3CharChar"/>
    <w:link w:val="SVCBulletslevel4CharChar"/>
    <w:uiPriority w:val="99"/>
    <w:rsid w:val="00D02449"/>
    <w:pPr>
      <w:tabs>
        <w:tab w:val="clear" w:pos="-31680"/>
        <w:tab w:val="num" w:pos="2880"/>
      </w:tabs>
      <w:ind w:left="2880" w:hanging="360"/>
    </w:pPr>
  </w:style>
  <w:style w:type="paragraph" w:customStyle="1" w:styleId="SVCBulletslevel5">
    <w:name w:val="SVC Bullets level 5"/>
    <w:basedOn w:val="SVCBulletslevel4Char"/>
    <w:uiPriority w:val="99"/>
    <w:rsid w:val="00D02449"/>
    <w:pPr>
      <w:tabs>
        <w:tab w:val="clear" w:pos="2880"/>
        <w:tab w:val="num" w:pos="3600"/>
      </w:tabs>
      <w:ind w:left="3600"/>
    </w:pPr>
  </w:style>
  <w:style w:type="paragraph" w:customStyle="1" w:styleId="SVCBulletslevel6">
    <w:name w:val="SVC Bullets level 6"/>
    <w:basedOn w:val="SVCBulletslevel5"/>
    <w:uiPriority w:val="99"/>
    <w:rsid w:val="00D02449"/>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D02449"/>
    <w:rPr>
      <w:rFonts w:ascii="Times New Roman" w:eastAsia="Malgun Gothic" w:hAnsi="Times New Roman" w:cs="Times New Roman"/>
      <w:sz w:val="20"/>
      <w:szCs w:val="20"/>
      <w:lang w:val="en-GB"/>
    </w:rPr>
  </w:style>
  <w:style w:type="character" w:customStyle="1" w:styleId="SVCBulletslevel3CharCharChar">
    <w:name w:val="SVC Bullets level 3 Char Char Char"/>
    <w:link w:val="SVCBulletslevel3CharChar"/>
    <w:uiPriority w:val="99"/>
    <w:locked/>
    <w:rsid w:val="00D02449"/>
    <w:rPr>
      <w:rFonts w:ascii="Times" w:eastAsia="Malgun Gothic" w:hAnsi="Times" w:cs="Times New Roman"/>
      <w:noProof/>
      <w:sz w:val="20"/>
      <w:szCs w:val="20"/>
      <w:lang w:val="en-GB" w:eastAsia="x-none"/>
    </w:rPr>
  </w:style>
  <w:style w:type="character" w:customStyle="1" w:styleId="SVCBulletslevel4CharChar">
    <w:name w:val="SVC Bullets level 4 Char Char"/>
    <w:basedOn w:val="SVCBulletslevel3CharCharChar"/>
    <w:link w:val="SVCBulletslevel4Char"/>
    <w:uiPriority w:val="99"/>
    <w:locked/>
    <w:rsid w:val="00D02449"/>
    <w:rPr>
      <w:rFonts w:ascii="Times" w:eastAsia="Malgun Gothic" w:hAnsi="Times" w:cs="Times New Roman"/>
      <w:noProof/>
      <w:sz w:val="20"/>
      <w:szCs w:val="20"/>
      <w:lang w:val="en-GB" w:eastAsia="x-none"/>
    </w:rPr>
  </w:style>
  <w:style w:type="paragraph" w:customStyle="1" w:styleId="SVCBulletslevel7">
    <w:name w:val="SVC Bullets level 7"/>
    <w:basedOn w:val="SVCBulletslevel6"/>
    <w:uiPriority w:val="99"/>
    <w:rsid w:val="00D02449"/>
    <w:pPr>
      <w:ind w:left="2772"/>
    </w:pPr>
  </w:style>
  <w:style w:type="paragraph" w:customStyle="1" w:styleId="SVCBulletslevel8">
    <w:name w:val="SVC Bullets level 8"/>
    <w:basedOn w:val="SVCBulletslevel7"/>
    <w:uiPriority w:val="99"/>
    <w:rsid w:val="00D02449"/>
    <w:pPr>
      <w:ind w:left="3168"/>
    </w:pPr>
  </w:style>
  <w:style w:type="paragraph" w:customStyle="1" w:styleId="SVCBulletslevel3">
    <w:name w:val="SVC Bullets level 3"/>
    <w:basedOn w:val="Normal"/>
    <w:uiPriority w:val="99"/>
    <w:rsid w:val="00D02449"/>
    <w:pPr>
      <w:tabs>
        <w:tab w:val="num" w:pos="-31680"/>
      </w:tabs>
      <w:ind w:left="1195" w:hanging="403"/>
    </w:pPr>
  </w:style>
  <w:style w:type="paragraph" w:customStyle="1" w:styleId="SVCBulletslevel2CharChar">
    <w:name w:val="SVC Bullets level 2 Char Char"/>
    <w:basedOn w:val="Normal"/>
    <w:link w:val="SVCBulletslevel2CharCharChar"/>
    <w:uiPriority w:val="99"/>
    <w:rsid w:val="00D02449"/>
    <w:pPr>
      <w:numPr>
        <w:numId w:val="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D02449"/>
    <w:rPr>
      <w:rFonts w:ascii="Times New Roman" w:eastAsia="Malgun Gothic" w:hAnsi="Times New Roman" w:cs="Times New Roman"/>
      <w:noProof/>
      <w:sz w:val="20"/>
      <w:szCs w:val="20"/>
      <w:lang w:val="en-GB"/>
    </w:rPr>
  </w:style>
  <w:style w:type="paragraph" w:customStyle="1" w:styleId="FigureCharChar">
    <w:name w:val="Figure_# Char Char"/>
    <w:basedOn w:val="Normal"/>
    <w:next w:val="FigureTitleChar"/>
    <w:link w:val="FigureCharCharChar"/>
    <w:uiPriority w:val="99"/>
    <w:rsid w:val="00D02449"/>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D02449"/>
    <w:pPr>
      <w:spacing w:before="240" w:after="480"/>
      <w:jc w:val="center"/>
    </w:pPr>
  </w:style>
  <w:style w:type="paragraph" w:customStyle="1" w:styleId="figureCharCharChar1">
    <w:name w:val="figure Char Char Char"/>
    <w:basedOn w:val="Normal"/>
    <w:link w:val="figureCharCharCharChar0"/>
    <w:uiPriority w:val="99"/>
    <w:rsid w:val="00D02449"/>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D02449"/>
    <w:rPr>
      <w:rFonts w:cs="Times New Roman"/>
      <w:lang w:val="en-US" w:eastAsia="en-US"/>
    </w:rPr>
  </w:style>
  <w:style w:type="paragraph" w:customStyle="1" w:styleId="AVCIndentlevel2">
    <w:name w:val="AVC Indent level 2"/>
    <w:basedOn w:val="AVCIndentlevel1"/>
    <w:uiPriority w:val="99"/>
    <w:rsid w:val="00D02449"/>
    <w:pPr>
      <w:ind w:left="794"/>
    </w:pPr>
  </w:style>
  <w:style w:type="paragraph" w:customStyle="1" w:styleId="AVCIndentlevel1">
    <w:name w:val="AVC Indent level 1"/>
    <w:basedOn w:val="Normal"/>
    <w:uiPriority w:val="99"/>
    <w:rsid w:val="00D02449"/>
    <w:pPr>
      <w:tabs>
        <w:tab w:val="left" w:pos="397"/>
      </w:tabs>
      <w:ind w:left="397"/>
      <w:textAlignment w:val="auto"/>
    </w:pPr>
  </w:style>
  <w:style w:type="paragraph" w:customStyle="1" w:styleId="Style1">
    <w:name w:val="Style1"/>
    <w:basedOn w:val="AVCBulletlevel1CharChar"/>
    <w:uiPriority w:val="99"/>
    <w:rsid w:val="00D02449"/>
    <w:pPr>
      <w:ind w:left="2304" w:hanging="403"/>
    </w:pPr>
  </w:style>
  <w:style w:type="paragraph" w:customStyle="1" w:styleId="AVCEquationlevel2">
    <w:name w:val="AVC Equation level 2"/>
    <w:basedOn w:val="AVCEquationlevel1CharCharCharChar"/>
    <w:uiPriority w:val="99"/>
    <w:rsid w:val="00D02449"/>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D02449"/>
    <w:pPr>
      <w:tabs>
        <w:tab w:val="clear" w:pos="397"/>
        <w:tab w:val="clear" w:pos="792"/>
        <w:tab w:val="num" w:pos="794"/>
      </w:tabs>
      <w:ind w:left="794" w:hanging="391"/>
    </w:pPr>
  </w:style>
  <w:style w:type="paragraph" w:customStyle="1" w:styleId="AVCEquationlevel3">
    <w:name w:val="AVC Equation level 3"/>
    <w:basedOn w:val="AVCEquationlevel2"/>
    <w:uiPriority w:val="99"/>
    <w:rsid w:val="00D02449"/>
    <w:pPr>
      <w:ind w:left="1588"/>
    </w:pPr>
  </w:style>
  <w:style w:type="character" w:customStyle="1" w:styleId="AVCEquationlevel1Char1">
    <w:name w:val="AVC Equation level 1 Char1"/>
    <w:uiPriority w:val="99"/>
    <w:rsid w:val="00D02449"/>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D02449"/>
    <w:rPr>
      <w:rFonts w:ascii="Helvetica" w:eastAsia="Malgun Gothic" w:hAnsi="Helvetica" w:cs="Helvetica"/>
      <w:noProof/>
      <w:color w:val="000000"/>
      <w:sz w:val="20"/>
      <w:szCs w:val="20"/>
      <w:lang w:val="fr-FR"/>
    </w:rPr>
  </w:style>
  <w:style w:type="character" w:customStyle="1" w:styleId="FigureCharCharCharChar">
    <w:name w:val="Figure Char Char Char Char"/>
    <w:link w:val="FigureCharCharChar0"/>
    <w:uiPriority w:val="99"/>
    <w:locked/>
    <w:rsid w:val="00D02449"/>
    <w:rPr>
      <w:rFonts w:ascii="Times New Roman" w:eastAsia="Malgun Gothic" w:hAnsi="Times New Roman" w:cs="Times New Roman"/>
      <w:noProof/>
      <w:sz w:val="20"/>
      <w:szCs w:val="20"/>
      <w:lang w:val="en-GB"/>
    </w:rPr>
  </w:style>
  <w:style w:type="character" w:customStyle="1" w:styleId="FigureCharCharChar">
    <w:name w:val="Figure_# Char Char Char"/>
    <w:link w:val="FigureCharChar"/>
    <w:uiPriority w:val="99"/>
    <w:locked/>
    <w:rsid w:val="00D02449"/>
    <w:rPr>
      <w:rFonts w:ascii="Times New Roman" w:eastAsia="Malgun Gothic" w:hAnsi="Times New Roman" w:cs="Times New Roman"/>
      <w:noProof/>
      <w:sz w:val="20"/>
      <w:szCs w:val="20"/>
      <w:lang w:val="en-GB"/>
    </w:rPr>
  </w:style>
  <w:style w:type="paragraph" w:customStyle="1" w:styleId="AVCBulletlevel6">
    <w:name w:val="AVC Bullet level 6"/>
    <w:basedOn w:val="AVCBulletlevel1CharChar"/>
    <w:uiPriority w:val="99"/>
    <w:rsid w:val="00D02449"/>
    <w:pPr>
      <w:numPr>
        <w:numId w:val="12"/>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semiHidden/>
    <w:rsid w:val="00D02449"/>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basedOn w:val="DefaultParagraphFont"/>
    <w:link w:val="EndnoteText"/>
    <w:uiPriority w:val="99"/>
    <w:semiHidden/>
    <w:rsid w:val="00D02449"/>
    <w:rPr>
      <w:rFonts w:ascii="Times New Roman" w:eastAsia="Malgun Gothic" w:hAnsi="Times New Roman" w:cs="Times New Roman"/>
      <w:noProof/>
      <w:sz w:val="20"/>
      <w:szCs w:val="20"/>
      <w:lang w:val="en-GB" w:eastAsia="x-none"/>
    </w:rPr>
  </w:style>
  <w:style w:type="character" w:customStyle="1" w:styleId="AVCNumberinglevel2Char">
    <w:name w:val="AVC Numbering level 2 Char"/>
    <w:uiPriority w:val="99"/>
    <w:rsid w:val="00D02449"/>
  </w:style>
  <w:style w:type="paragraph" w:customStyle="1" w:styleId="TableTextCentred">
    <w:name w:val="Table_Text_Centred"/>
    <w:basedOn w:val="TableText"/>
    <w:uiPriority w:val="99"/>
    <w:rsid w:val="00D02449"/>
    <w:pPr>
      <w:jc w:val="center"/>
    </w:pPr>
  </w:style>
  <w:style w:type="paragraph" w:customStyle="1" w:styleId="AVCNumberinglevel2">
    <w:name w:val="AVC Numbering level 2"/>
    <w:basedOn w:val="AVCNumberinglevel1"/>
    <w:uiPriority w:val="99"/>
    <w:rsid w:val="00D02449"/>
    <w:pPr>
      <w:tabs>
        <w:tab w:val="left" w:pos="397"/>
      </w:tabs>
      <w:ind w:left="720" w:hanging="720"/>
    </w:pPr>
  </w:style>
  <w:style w:type="paragraph" w:customStyle="1" w:styleId="AVCIndentlevel3">
    <w:name w:val="AVC Indent level 3"/>
    <w:basedOn w:val="AVCIndentlevel2"/>
    <w:uiPriority w:val="99"/>
    <w:rsid w:val="00D02449"/>
    <w:pPr>
      <w:ind w:left="1191"/>
    </w:pPr>
  </w:style>
  <w:style w:type="paragraph" w:customStyle="1" w:styleId="AVCBulletlevel1CharChar">
    <w:name w:val="AVC Bullet level 1 Char Char"/>
    <w:basedOn w:val="Normal"/>
    <w:link w:val="AVCBulletlevel1CharCharChar"/>
    <w:uiPriority w:val="99"/>
    <w:rsid w:val="00D02449"/>
    <w:pPr>
      <w:numPr>
        <w:numId w:val="13"/>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D02449"/>
    <w:rPr>
      <w:rFonts w:cs="Times New Roman"/>
      <w:sz w:val="22"/>
      <w:szCs w:val="22"/>
      <w:lang w:val="en-GB" w:eastAsia="en-US" w:bidi="ar-SA"/>
    </w:rPr>
  </w:style>
  <w:style w:type="character" w:customStyle="1" w:styleId="AVCEquationlevel1Char2">
    <w:name w:val="AVC Equation level 1 Char2"/>
    <w:basedOn w:val="EquationChar1"/>
    <w:uiPriority w:val="99"/>
    <w:locked/>
    <w:rsid w:val="00D02449"/>
    <w:rPr>
      <w:rFonts w:cs="Times New Roman"/>
      <w:sz w:val="22"/>
      <w:szCs w:val="22"/>
      <w:lang w:val="en-GB" w:eastAsia="en-US" w:bidi="ar-SA"/>
    </w:rPr>
  </w:style>
  <w:style w:type="character" w:customStyle="1" w:styleId="AVCEquationlevel2Char">
    <w:name w:val="AVC Equation level 2 Char"/>
    <w:uiPriority w:val="99"/>
    <w:rsid w:val="00D02449"/>
    <w:rPr>
      <w:rFonts w:cs="Times New Roman"/>
      <w:sz w:val="22"/>
      <w:szCs w:val="22"/>
      <w:lang w:val="en-GB" w:eastAsia="en-US" w:bidi="ar-SA"/>
    </w:rPr>
  </w:style>
  <w:style w:type="paragraph" w:customStyle="1" w:styleId="BalloonText1">
    <w:name w:val="Balloon Text1"/>
    <w:basedOn w:val="Normal"/>
    <w:uiPriority w:val="99"/>
    <w:semiHidden/>
    <w:rsid w:val="00D02449"/>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D02449"/>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D02449"/>
    <w:rPr>
      <w:b/>
      <w:bCs/>
    </w:rPr>
  </w:style>
  <w:style w:type="character" w:customStyle="1" w:styleId="CommentSubjectChar">
    <w:name w:val="Comment Subject Char"/>
    <w:basedOn w:val="CommentTextChar"/>
    <w:link w:val="CommentSubject"/>
    <w:uiPriority w:val="99"/>
    <w:semiHidden/>
    <w:rsid w:val="00D02449"/>
    <w:rPr>
      <w:rFonts w:ascii="Times New Roman" w:eastAsia="Malgun Gothic" w:hAnsi="Times New Roman" w:cs="Times New Roman"/>
      <w:b/>
      <w:bCs/>
      <w:noProof/>
      <w:sz w:val="20"/>
      <w:szCs w:val="20"/>
      <w:lang w:val="en-GB" w:eastAsia="x-none"/>
    </w:rPr>
  </w:style>
  <w:style w:type="paragraph" w:customStyle="1" w:styleId="AVCBulletlevel4">
    <w:name w:val="AVC Bullet level 4"/>
    <w:basedOn w:val="AVCBulletlevel1CharChar"/>
    <w:uiPriority w:val="99"/>
    <w:rsid w:val="00D02449"/>
    <w:pPr>
      <w:numPr>
        <w:numId w:val="10"/>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D02449"/>
    <w:pPr>
      <w:numPr>
        <w:numId w:val="1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D02449"/>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D02449"/>
    <w:pPr>
      <w:numPr>
        <w:numId w:val="0"/>
      </w:numPr>
      <w:tabs>
        <w:tab w:val="clear" w:pos="1191"/>
      </w:tabs>
    </w:pPr>
  </w:style>
  <w:style w:type="paragraph" w:customStyle="1" w:styleId="AVCNumberinglevel1">
    <w:name w:val="AVC Numbering level 1"/>
    <w:basedOn w:val="Normal"/>
    <w:uiPriority w:val="99"/>
    <w:rsid w:val="00D02449"/>
    <w:pPr>
      <w:numPr>
        <w:numId w:val="14"/>
      </w:numPr>
      <w:ind w:left="403" w:hanging="403"/>
      <w:textAlignment w:val="auto"/>
    </w:pPr>
  </w:style>
  <w:style w:type="paragraph" w:customStyle="1" w:styleId="LegendeFigure">
    <w:name w:val="Legende Figure"/>
    <w:basedOn w:val="Caption"/>
    <w:next w:val="Normal"/>
    <w:uiPriority w:val="99"/>
    <w:rsid w:val="00D02449"/>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D02449"/>
    <w:rPr>
      <w:rFonts w:ascii="Times" w:eastAsia="Malgun Gothic" w:hAnsi="Times" w:cs="Times New Roman"/>
      <w:noProof/>
      <w:sz w:val="20"/>
      <w:szCs w:val="20"/>
      <w:lang w:val="en-GB"/>
    </w:rPr>
  </w:style>
  <w:style w:type="character" w:customStyle="1" w:styleId="AVCBulletlevel3CharCharCharCharChar">
    <w:name w:val="AVC Bullet level 3 Char Char Char Char Char"/>
    <w:link w:val="AVCBulletlevel3CharCharCharChar"/>
    <w:uiPriority w:val="99"/>
    <w:locked/>
    <w:rsid w:val="00D02449"/>
  </w:style>
  <w:style w:type="paragraph" w:customStyle="1" w:styleId="AVCBulletlevel3CharCharCharChar">
    <w:name w:val="AVC Bullet level 3 Char Char Char Char"/>
    <w:basedOn w:val="AVCBulletlevel1CharChar"/>
    <w:link w:val="AVCBulletlevel3CharCharCharCharChar"/>
    <w:uiPriority w:val="99"/>
    <w:rsid w:val="00D02449"/>
    <w:pPr>
      <w:numPr>
        <w:numId w:val="15"/>
      </w:numPr>
      <w:tabs>
        <w:tab w:val="clear" w:pos="1182"/>
        <w:tab w:val="clear" w:pos="1985"/>
        <w:tab w:val="num" w:pos="390"/>
        <w:tab w:val="num" w:pos="1117"/>
        <w:tab w:val="left" w:pos="1195"/>
      </w:tabs>
      <w:ind w:left="1117" w:hanging="360"/>
    </w:pPr>
    <w:rPr>
      <w:rFonts w:asciiTheme="minorHAnsi" w:eastAsiaTheme="minorEastAsia" w:hAnsiTheme="minorHAnsi" w:cstheme="minorBidi"/>
      <w:noProof w:val="0"/>
      <w:sz w:val="24"/>
      <w:szCs w:val="24"/>
      <w:lang w:val="en-US"/>
    </w:rPr>
  </w:style>
  <w:style w:type="character" w:customStyle="1" w:styleId="FigureChar1">
    <w:name w:val="Figure_# Char1"/>
    <w:uiPriority w:val="99"/>
    <w:rsid w:val="00D02449"/>
    <w:rPr>
      <w:rFonts w:cs="Times New Roman"/>
      <w:lang w:val="en-US" w:eastAsia="en-US" w:bidi="ar-SA"/>
    </w:rPr>
  </w:style>
  <w:style w:type="character" w:customStyle="1" w:styleId="Annex4CharCharCharCharChar">
    <w:name w:val="Annex 4 Char Char Char Char Char"/>
    <w:link w:val="Annex4CharCharCharChar"/>
    <w:uiPriority w:val="99"/>
    <w:locked/>
    <w:rsid w:val="00D02449"/>
    <w:rPr>
      <w:rFonts w:ascii="Times" w:eastAsia="Malgun Gothic" w:hAnsi="Times" w:cs="Times New Roman"/>
      <w:b/>
      <w:bCs/>
      <w:noProof/>
      <w:sz w:val="20"/>
      <w:szCs w:val="20"/>
    </w:rPr>
  </w:style>
  <w:style w:type="paragraph" w:customStyle="1" w:styleId="AVCBulletlevel1Char1">
    <w:name w:val="AVC Bullet level 1 Char1"/>
    <w:basedOn w:val="Normal"/>
    <w:uiPriority w:val="99"/>
    <w:rsid w:val="00D02449"/>
    <w:pPr>
      <w:tabs>
        <w:tab w:val="left" w:pos="397"/>
        <w:tab w:val="num" w:pos="720"/>
      </w:tabs>
      <w:ind w:left="397" w:hanging="360"/>
    </w:pPr>
  </w:style>
  <w:style w:type="paragraph" w:customStyle="1" w:styleId="AVCBulletlevel3">
    <w:name w:val="AVC Bullet level 3"/>
    <w:basedOn w:val="Normal"/>
    <w:uiPriority w:val="99"/>
    <w:rsid w:val="00D02449"/>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D02449"/>
    <w:rPr>
      <w:rFonts w:ascii="Times New Roman" w:eastAsia="Malgun Gothic" w:hAnsi="Times New Roman" w:cs="Times New Roman"/>
      <w:sz w:val="20"/>
      <w:szCs w:val="20"/>
      <w:lang w:val="en-GB"/>
    </w:rPr>
  </w:style>
  <w:style w:type="paragraph" w:customStyle="1" w:styleId="SVCNumberinglevel1">
    <w:name w:val="SVC Numbering level 1"/>
    <w:basedOn w:val="SVCBulletslevel1CharCharChar"/>
    <w:uiPriority w:val="99"/>
    <w:rsid w:val="00D02449"/>
    <w:pPr>
      <w:numPr>
        <w:numId w:val="16"/>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D02449"/>
    <w:pPr>
      <w:numPr>
        <w:numId w:val="0"/>
      </w:numPr>
    </w:pPr>
  </w:style>
  <w:style w:type="paragraph" w:customStyle="1" w:styleId="SVCNumberinglevel3">
    <w:name w:val="SVC Numbering level 3"/>
    <w:basedOn w:val="SVCNumberinglevel2"/>
    <w:uiPriority w:val="99"/>
    <w:rsid w:val="00D02449"/>
    <w:pPr>
      <w:numPr>
        <w:ilvl w:val="2"/>
        <w:numId w:val="16"/>
      </w:numPr>
      <w:tabs>
        <w:tab w:val="clear" w:pos="0"/>
        <w:tab w:val="num" w:pos="360"/>
        <w:tab w:val="num" w:pos="1800"/>
      </w:tabs>
      <w:ind w:left="0" w:firstLine="0"/>
    </w:pPr>
  </w:style>
  <w:style w:type="paragraph" w:customStyle="1" w:styleId="SVCNumberinglevel4">
    <w:name w:val="SVC Numbering level 4"/>
    <w:basedOn w:val="SVCNumberinglevel3"/>
    <w:uiPriority w:val="99"/>
    <w:rsid w:val="00D02449"/>
    <w:pPr>
      <w:numPr>
        <w:ilvl w:val="3"/>
      </w:numPr>
      <w:tabs>
        <w:tab w:val="clear" w:pos="0"/>
        <w:tab w:val="num" w:pos="360"/>
        <w:tab w:val="num" w:pos="2520"/>
      </w:tabs>
    </w:pPr>
  </w:style>
  <w:style w:type="paragraph" w:customStyle="1" w:styleId="SVCNumberinglevel5">
    <w:name w:val="SVC Numbering level 5"/>
    <w:basedOn w:val="SVCNumberinglevel4"/>
    <w:uiPriority w:val="99"/>
    <w:rsid w:val="00D02449"/>
    <w:pPr>
      <w:numPr>
        <w:ilvl w:val="4"/>
      </w:numPr>
      <w:tabs>
        <w:tab w:val="clear" w:pos="0"/>
        <w:tab w:val="num" w:pos="360"/>
        <w:tab w:val="num" w:pos="3240"/>
      </w:tabs>
    </w:pPr>
  </w:style>
  <w:style w:type="paragraph" w:customStyle="1" w:styleId="SVCIndentlevel5">
    <w:name w:val="SVC Indent level 5"/>
    <w:basedOn w:val="SVCIndentlevel4"/>
    <w:uiPriority w:val="99"/>
    <w:rsid w:val="00D02449"/>
    <w:pPr>
      <w:tabs>
        <w:tab w:val="clear" w:pos="1584"/>
      </w:tabs>
      <w:ind w:left="2000"/>
    </w:pPr>
  </w:style>
  <w:style w:type="paragraph" w:customStyle="1" w:styleId="SVCIndentlevel2">
    <w:name w:val="SVC Indent level 2"/>
    <w:basedOn w:val="SVCIndentlevel1"/>
    <w:uiPriority w:val="99"/>
    <w:rsid w:val="00D02449"/>
    <w:pPr>
      <w:ind w:left="800"/>
    </w:pPr>
  </w:style>
  <w:style w:type="paragraph" w:customStyle="1" w:styleId="SVCIndentlevel3">
    <w:name w:val="SVC Indent level 3"/>
    <w:basedOn w:val="SVCIndentlevel2"/>
    <w:uiPriority w:val="99"/>
    <w:rsid w:val="00D02449"/>
    <w:pPr>
      <w:tabs>
        <w:tab w:val="clear" w:pos="792"/>
      </w:tabs>
      <w:ind w:left="1200"/>
    </w:pPr>
  </w:style>
  <w:style w:type="paragraph" w:customStyle="1" w:styleId="SVCIndentlevel4">
    <w:name w:val="SVC Indent level 4"/>
    <w:uiPriority w:val="99"/>
    <w:rsid w:val="00D02449"/>
    <w:pPr>
      <w:tabs>
        <w:tab w:val="left" w:pos="1584"/>
        <w:tab w:val="left" w:pos="1987"/>
        <w:tab w:val="left" w:pos="2376"/>
        <w:tab w:val="left" w:pos="2779"/>
        <w:tab w:val="left" w:pos="3168"/>
      </w:tabs>
      <w:spacing w:before="120"/>
      <w:ind w:left="1600"/>
      <w:jc w:val="both"/>
    </w:pPr>
    <w:rPr>
      <w:rFonts w:ascii="Times New Roman" w:eastAsia="Malgun Gothic" w:hAnsi="Times New Roman" w:cs="Times New Roman"/>
      <w:sz w:val="20"/>
      <w:szCs w:val="20"/>
      <w:lang w:val="en-GB"/>
    </w:rPr>
  </w:style>
  <w:style w:type="paragraph" w:customStyle="1" w:styleId="SVCIndentlevel1">
    <w:name w:val="SVC Indent level 1"/>
    <w:basedOn w:val="SVCBulletslevel1CharCharChar"/>
    <w:uiPriority w:val="99"/>
    <w:rsid w:val="00D02449"/>
    <w:pPr>
      <w:tabs>
        <w:tab w:val="clear" w:pos="403"/>
      </w:tabs>
      <w:ind w:left="403"/>
    </w:pPr>
  </w:style>
  <w:style w:type="character" w:customStyle="1" w:styleId="AVCBulletlevel1CharCharCharChar">
    <w:name w:val="AVC Bullet level 1 Char Char Char Char"/>
    <w:uiPriority w:val="99"/>
    <w:rsid w:val="00D02449"/>
    <w:rPr>
      <w:rFonts w:cs="Times New Roman"/>
      <w:lang w:val="en-GB" w:eastAsia="en-US" w:bidi="ar-SA"/>
    </w:rPr>
  </w:style>
  <w:style w:type="character" w:customStyle="1" w:styleId="AVCBulletlevel2CharCharChar">
    <w:name w:val="AVC Bullet level 2 Char Char Char"/>
    <w:link w:val="AVCBulletlevel2CharChar"/>
    <w:uiPriority w:val="99"/>
    <w:locked/>
    <w:rsid w:val="00D02449"/>
    <w:rPr>
      <w:rFonts w:ascii="Times" w:eastAsia="Malgun Gothic" w:hAnsi="Times" w:cs="Times New Roman"/>
      <w:noProof/>
      <w:sz w:val="20"/>
      <w:szCs w:val="20"/>
      <w:lang w:val="en-GB"/>
    </w:rPr>
  </w:style>
  <w:style w:type="paragraph" w:customStyle="1" w:styleId="AVCBulletlevel3Char">
    <w:name w:val="AVC Bullet level 3 Char"/>
    <w:basedOn w:val="AVCBulletlevel1CharChar"/>
    <w:uiPriority w:val="99"/>
    <w:rsid w:val="00D02449"/>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D02449"/>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D02449"/>
    <w:pPr>
      <w:tabs>
        <w:tab w:val="clear" w:pos="4849"/>
      </w:tabs>
      <w:spacing w:before="200"/>
      <w:ind w:left="794"/>
    </w:pPr>
  </w:style>
  <w:style w:type="paragraph" w:customStyle="1" w:styleId="SVCBulletslevel2">
    <w:name w:val="SVC Bullets level 2"/>
    <w:basedOn w:val="Normal"/>
    <w:uiPriority w:val="99"/>
    <w:rsid w:val="00D02449"/>
    <w:rPr>
      <w:lang w:eastAsia="ko-KR"/>
    </w:rPr>
  </w:style>
  <w:style w:type="paragraph" w:customStyle="1" w:styleId="Annex4Char">
    <w:name w:val="Annex 4 Char"/>
    <w:basedOn w:val="Annex3CharChar"/>
    <w:next w:val="Normal"/>
    <w:uiPriority w:val="99"/>
    <w:rsid w:val="00D02449"/>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D02449"/>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D02449"/>
    <w:pPr>
      <w:numPr>
        <w:numId w:val="0"/>
      </w:numPr>
      <w:tabs>
        <w:tab w:val="clear" w:pos="1985"/>
        <w:tab w:val="num" w:pos="490"/>
      </w:tabs>
      <w:ind w:left="490" w:hanging="390"/>
    </w:pPr>
  </w:style>
  <w:style w:type="character" w:customStyle="1" w:styleId="TableTitleChar1">
    <w:name w:val="Table_Title Char1"/>
    <w:uiPriority w:val="99"/>
    <w:rsid w:val="00D02449"/>
    <w:rPr>
      <w:rFonts w:cs="Times New Roman"/>
      <w:b/>
      <w:bCs/>
      <w:lang w:val="en-GB" w:eastAsia="en-US" w:bidi="ar-SA"/>
    </w:rPr>
  </w:style>
  <w:style w:type="paragraph" w:customStyle="1" w:styleId="AVCBulletlevel1Char">
    <w:name w:val="AVC Bullet level 1 Char"/>
    <w:basedOn w:val="Normal"/>
    <w:link w:val="AVCBulletlevel1CharChar1"/>
    <w:uiPriority w:val="99"/>
    <w:rsid w:val="00D02449"/>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D02449"/>
    <w:pPr>
      <w:tabs>
        <w:tab w:val="clear" w:pos="4849"/>
      </w:tabs>
      <w:spacing w:before="200"/>
      <w:ind w:left="794"/>
    </w:pPr>
  </w:style>
  <w:style w:type="paragraph" w:customStyle="1" w:styleId="SVCBulletslevel1">
    <w:name w:val="SVC Bullets level 1"/>
    <w:basedOn w:val="SVCBulletslevel1CharCharChar"/>
    <w:uiPriority w:val="99"/>
    <w:rsid w:val="00D02449"/>
    <w:pPr>
      <w:tabs>
        <w:tab w:val="clear" w:pos="403"/>
        <w:tab w:val="num" w:pos="360"/>
      </w:tabs>
      <w:ind w:left="360" w:hanging="360"/>
    </w:pPr>
  </w:style>
  <w:style w:type="paragraph" w:customStyle="1" w:styleId="SVCBulletslevel2Char">
    <w:name w:val="SVC Bullets level 2 Char"/>
    <w:basedOn w:val="Normal"/>
    <w:uiPriority w:val="99"/>
    <w:rsid w:val="00D02449"/>
  </w:style>
  <w:style w:type="paragraph" w:customStyle="1" w:styleId="SVCBulletslevel4">
    <w:name w:val="SVC Bullets level 4"/>
    <w:basedOn w:val="SVCBulletslevel3"/>
    <w:uiPriority w:val="99"/>
    <w:rsid w:val="00D02449"/>
    <w:pPr>
      <w:tabs>
        <w:tab w:val="clear" w:pos="-31680"/>
        <w:tab w:val="num" w:pos="1800"/>
      </w:tabs>
      <w:ind w:left="1800" w:hanging="360"/>
    </w:pPr>
  </w:style>
  <w:style w:type="paragraph" w:customStyle="1" w:styleId="SVCBulletslevel1Char">
    <w:name w:val="SVC Bullets level 1 Char"/>
    <w:link w:val="SVCBulletslevel1CharChar"/>
    <w:uiPriority w:val="99"/>
    <w:rsid w:val="00D02449"/>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D02449"/>
    <w:pPr>
      <w:tabs>
        <w:tab w:val="clear" w:pos="-31680"/>
        <w:tab w:val="num" w:pos="2160"/>
      </w:tabs>
      <w:ind w:left="2160" w:hanging="360"/>
    </w:pPr>
  </w:style>
  <w:style w:type="paragraph" w:customStyle="1" w:styleId="AVCEquationlevel1CharCharChar">
    <w:name w:val="AVC Equation level 1 Char Char Char"/>
    <w:basedOn w:val="Equation"/>
    <w:uiPriority w:val="99"/>
    <w:rsid w:val="00D02449"/>
    <w:pPr>
      <w:tabs>
        <w:tab w:val="clear" w:pos="4849"/>
      </w:tabs>
      <w:spacing w:before="200"/>
      <w:ind w:left="794"/>
    </w:pPr>
  </w:style>
  <w:style w:type="paragraph" w:customStyle="1" w:styleId="AVCBulletlevel2Char">
    <w:name w:val="AVC Bullet level 2 Char"/>
    <w:basedOn w:val="AVCBulletlevel1CharChar"/>
    <w:uiPriority w:val="99"/>
    <w:rsid w:val="00D02449"/>
    <w:pPr>
      <w:tabs>
        <w:tab w:val="clear" w:pos="792"/>
      </w:tabs>
    </w:pPr>
  </w:style>
  <w:style w:type="paragraph" w:customStyle="1" w:styleId="SVCBulletslevel3Char">
    <w:name w:val="SVC Bullets level 3 Char"/>
    <w:basedOn w:val="SVCBulletslevel3"/>
    <w:uiPriority w:val="99"/>
    <w:rsid w:val="00D02449"/>
    <w:pPr>
      <w:tabs>
        <w:tab w:val="clear" w:pos="-31680"/>
        <w:tab w:val="num" w:pos="720"/>
      </w:tabs>
      <w:ind w:left="1224" w:hanging="1224"/>
    </w:pPr>
  </w:style>
  <w:style w:type="paragraph" w:customStyle="1" w:styleId="00BodyText">
    <w:name w:val="00 BodyText"/>
    <w:basedOn w:val="Normal"/>
    <w:link w:val="00BodyTextChar"/>
    <w:uiPriority w:val="99"/>
    <w:rsid w:val="00D02449"/>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D02449"/>
    <w:pPr>
      <w:keepNext/>
      <w:numPr>
        <w:numId w:val="18"/>
      </w:numPr>
      <w:autoSpaceDE w:val="0"/>
      <w:autoSpaceDN w:val="0"/>
      <w:adjustRightInd w:val="0"/>
      <w:spacing w:before="60" w:after="60"/>
      <w:jc w:val="both"/>
    </w:pPr>
    <w:rPr>
      <w:rFonts w:ascii="Arial" w:eastAsia="SimSun" w:hAnsi="Arial" w:cs="Arial"/>
      <w:color w:val="0000FF"/>
      <w:kern w:val="2"/>
      <w:sz w:val="20"/>
      <w:szCs w:val="20"/>
      <w:lang w:eastAsia="zh-CN"/>
    </w:rPr>
  </w:style>
  <w:style w:type="paragraph" w:customStyle="1" w:styleId="Annex7">
    <w:name w:val="Annex 7"/>
    <w:basedOn w:val="Annex6"/>
    <w:next w:val="Normal"/>
    <w:autoRedefine/>
    <w:uiPriority w:val="99"/>
    <w:rsid w:val="00D02449"/>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D02449"/>
    <w:pPr>
      <w:numPr>
        <w:numId w:val="1"/>
      </w:numPr>
    </w:pPr>
  </w:style>
  <w:style w:type="paragraph" w:customStyle="1" w:styleId="NormalITU">
    <w:name w:val="Normal_ITU"/>
    <w:basedOn w:val="Normal"/>
    <w:uiPriority w:val="99"/>
    <w:rsid w:val="00D02449"/>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02449"/>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02449"/>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02449"/>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02449"/>
    <w:pPr>
      <w:ind w:left="1417"/>
    </w:pPr>
  </w:style>
  <w:style w:type="character" w:customStyle="1" w:styleId="XParagraphChar">
    <w:name w:val="XParagraph Char"/>
    <w:link w:val="XParagraph"/>
    <w:uiPriority w:val="99"/>
    <w:locked/>
    <w:rsid w:val="00D02449"/>
    <w:rPr>
      <w:rFonts w:ascii="Times" w:eastAsia="Malgun Gothic" w:hAnsi="Times" w:cs="Times New Roman"/>
      <w:noProof/>
      <w:sz w:val="22"/>
      <w:szCs w:val="22"/>
      <w:lang w:val="en-GB"/>
    </w:rPr>
  </w:style>
  <w:style w:type="paragraph" w:customStyle="1" w:styleId="XEquation2">
    <w:name w:val="XEquation2"/>
    <w:basedOn w:val="Normal"/>
    <w:uiPriority w:val="99"/>
    <w:rsid w:val="00D02449"/>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D02449"/>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D02449"/>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References">
    <w:name w:val="References"/>
    <w:basedOn w:val="Normal"/>
    <w:uiPriority w:val="99"/>
    <w:rsid w:val="00D02449"/>
    <w:pPr>
      <w:numPr>
        <w:numId w:val="19"/>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D02449"/>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D02449"/>
    <w:pPr>
      <w:numPr>
        <w:numId w:val="20"/>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D02449"/>
    <w:rPr>
      <w:rFonts w:ascii="Times" w:eastAsia="Malgun Gothic" w:hAnsi="Times" w:cs="Times New Roman"/>
      <w:noProof/>
      <w:sz w:val="20"/>
      <w:szCs w:val="20"/>
      <w:lang w:val="en-GB"/>
    </w:rPr>
  </w:style>
  <w:style w:type="character" w:customStyle="1" w:styleId="Annex3Char1">
    <w:name w:val="Annex 3 Char1"/>
    <w:uiPriority w:val="99"/>
    <w:rsid w:val="00D02449"/>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D02449"/>
    <w:pPr>
      <w:tabs>
        <w:tab w:val="clear" w:pos="397"/>
        <w:tab w:val="clear" w:pos="792"/>
        <w:tab w:val="num" w:pos="794"/>
      </w:tabs>
      <w:ind w:left="794" w:hanging="391"/>
    </w:pPr>
  </w:style>
  <w:style w:type="character" w:customStyle="1" w:styleId="00BodyTextChar">
    <w:name w:val="00 BodyText Char"/>
    <w:link w:val="00BodyText"/>
    <w:uiPriority w:val="99"/>
    <w:locked/>
    <w:rsid w:val="00D02449"/>
    <w:rPr>
      <w:rFonts w:ascii="Arial" w:eastAsia="MS Mincho" w:hAnsi="Arial" w:cs="Times New Roman"/>
      <w:noProof/>
      <w:sz w:val="22"/>
      <w:szCs w:val="20"/>
      <w:lang w:eastAsia="ja-JP"/>
    </w:rPr>
  </w:style>
  <w:style w:type="paragraph" w:customStyle="1" w:styleId="CharCharCharCharCharCharChar">
    <w:name w:val="Char Char Char Char Char Char Char"/>
    <w:uiPriority w:val="99"/>
    <w:semiHidden/>
    <w:rsid w:val="00D02449"/>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D02449"/>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Foreword">
    <w:name w:val="Foreword"/>
    <w:basedOn w:val="Normal"/>
    <w:next w:val="Normal"/>
    <w:uiPriority w:val="99"/>
    <w:rsid w:val="00D02449"/>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D02449"/>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D02449"/>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D02449"/>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D02449"/>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D02449"/>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D02449"/>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annex4char0">
    <w:name w:val="annex4char"/>
    <w:basedOn w:val="Normal"/>
    <w:uiPriority w:val="99"/>
    <w:rsid w:val="00D0244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D02449"/>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D02449"/>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D02449"/>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0"/>
      <w:szCs w:val="20"/>
      <w:lang w:eastAsia="zh-CN"/>
    </w:rPr>
  </w:style>
  <w:style w:type="paragraph" w:styleId="HTMLPreformatted">
    <w:name w:val="HTML Preformatted"/>
    <w:basedOn w:val="Normal"/>
    <w:link w:val="HTMLPreformattedChar"/>
    <w:uiPriority w:val="99"/>
    <w:rsid w:val="00D02449"/>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basedOn w:val="DefaultParagraphFont"/>
    <w:link w:val="HTMLPreformatted"/>
    <w:uiPriority w:val="99"/>
    <w:rsid w:val="00D02449"/>
    <w:rPr>
      <w:rFonts w:ascii="Courier New" w:eastAsia="Malgun Gothic" w:hAnsi="Courier New" w:cs="Times New Roman"/>
      <w:noProof/>
      <w:sz w:val="20"/>
      <w:szCs w:val="20"/>
      <w:lang w:val="en-GB" w:eastAsia="x-none"/>
    </w:rPr>
  </w:style>
  <w:style w:type="paragraph" w:customStyle="1" w:styleId="a2">
    <w:name w:val="a2"/>
    <w:basedOn w:val="Heading2"/>
    <w:next w:val="Normal"/>
    <w:uiPriority w:val="99"/>
    <w:rsid w:val="00D02449"/>
    <w:pPr>
      <w:keepLines w:val="0"/>
      <w:numPr>
        <w:numId w:val="21"/>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D02449"/>
    <w:pPr>
      <w:keepLines w:val="0"/>
      <w:numPr>
        <w:numId w:val="21"/>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D02449"/>
    <w:pPr>
      <w:keepLines w:val="0"/>
      <w:numPr>
        <w:numId w:val="21"/>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D02449"/>
    <w:pPr>
      <w:keepLines w:val="0"/>
      <w:numPr>
        <w:numId w:val="21"/>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D02449"/>
    <w:pPr>
      <w:keepLines w:val="0"/>
      <w:numPr>
        <w:numId w:val="21"/>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D02449"/>
    <w:pPr>
      <w:keepNext/>
      <w:pageBreakBefore/>
      <w:numPr>
        <w:numId w:val="21"/>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D02449"/>
    <w:pPr>
      <w:numPr>
        <w:numId w:val="22"/>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D02449"/>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D02449"/>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D02449"/>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D02449"/>
    <w:pPr>
      <w:numPr>
        <w:numId w:val="23"/>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D02449"/>
    <w:pPr>
      <w:numPr>
        <w:ilvl w:val="1"/>
        <w:numId w:val="23"/>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D02449"/>
    <w:pPr>
      <w:numPr>
        <w:ilvl w:val="2"/>
        <w:numId w:val="23"/>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D02449"/>
    <w:pPr>
      <w:numPr>
        <w:ilvl w:val="3"/>
        <w:numId w:val="23"/>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D02449"/>
    <w:pPr>
      <w:keepNext/>
      <w:keepLines/>
      <w:spacing w:before="240"/>
      <w:jc w:val="center"/>
    </w:pPr>
    <w:rPr>
      <w:b/>
      <w:sz w:val="28"/>
    </w:rPr>
  </w:style>
  <w:style w:type="paragraph" w:customStyle="1" w:styleId="Normalaftertitle">
    <w:name w:val="Normal_after_title"/>
    <w:basedOn w:val="Normal"/>
    <w:uiPriority w:val="99"/>
    <w:rsid w:val="00D02449"/>
    <w:pPr>
      <w:spacing w:before="480"/>
    </w:pPr>
  </w:style>
  <w:style w:type="paragraph" w:customStyle="1" w:styleId="AnnexNoTitle0">
    <w:name w:val="Annex_NoTitle"/>
    <w:basedOn w:val="Normal"/>
    <w:next w:val="Normalaftertitle"/>
    <w:uiPriority w:val="99"/>
    <w:rsid w:val="00D02449"/>
    <w:pPr>
      <w:keepNext/>
      <w:keepLines/>
      <w:spacing w:before="720"/>
      <w:jc w:val="center"/>
    </w:pPr>
    <w:rPr>
      <w:b/>
      <w:sz w:val="24"/>
    </w:rPr>
  </w:style>
  <w:style w:type="character" w:customStyle="1" w:styleId="Appdef">
    <w:name w:val="App_def"/>
    <w:uiPriority w:val="99"/>
    <w:rsid w:val="00D02449"/>
    <w:rPr>
      <w:rFonts w:ascii="Times New Roman" w:hAnsi="Times New Roman" w:cs="Times New Roman"/>
      <w:b/>
    </w:rPr>
  </w:style>
  <w:style w:type="character" w:customStyle="1" w:styleId="Appref">
    <w:name w:val="App_ref"/>
    <w:uiPriority w:val="99"/>
    <w:rsid w:val="00D02449"/>
    <w:rPr>
      <w:rFonts w:cs="Times New Roman"/>
    </w:rPr>
  </w:style>
  <w:style w:type="paragraph" w:customStyle="1" w:styleId="AppendixNoTitle">
    <w:name w:val="Appendix_NoTitle"/>
    <w:basedOn w:val="AnnexNoTitle0"/>
    <w:next w:val="Normalaftertitle"/>
    <w:uiPriority w:val="99"/>
    <w:rsid w:val="00D02449"/>
  </w:style>
  <w:style w:type="character" w:customStyle="1" w:styleId="Artdef">
    <w:name w:val="Art_def"/>
    <w:uiPriority w:val="99"/>
    <w:rsid w:val="00D02449"/>
    <w:rPr>
      <w:rFonts w:ascii="Times New Roman" w:hAnsi="Times New Roman" w:cs="Times New Roman"/>
      <w:b/>
    </w:rPr>
  </w:style>
  <w:style w:type="paragraph" w:customStyle="1" w:styleId="Reftitle">
    <w:name w:val="Ref_title"/>
    <w:basedOn w:val="Heading1"/>
    <w:next w:val="Reftext"/>
    <w:uiPriority w:val="99"/>
    <w:rsid w:val="00D02449"/>
    <w:pPr>
      <w:numPr>
        <w:numId w:val="0"/>
      </w:numPr>
      <w:outlineLvl w:val="9"/>
    </w:pPr>
    <w:rPr>
      <w:bCs w:val="0"/>
      <w:szCs w:val="20"/>
    </w:rPr>
  </w:style>
  <w:style w:type="paragraph" w:customStyle="1" w:styleId="Reftext">
    <w:name w:val="Ref_text"/>
    <w:basedOn w:val="Normal"/>
    <w:uiPriority w:val="99"/>
    <w:rsid w:val="00D02449"/>
    <w:pPr>
      <w:ind w:left="794" w:hanging="794"/>
    </w:pPr>
  </w:style>
  <w:style w:type="paragraph" w:customStyle="1" w:styleId="ArtNo">
    <w:name w:val="Art_No"/>
    <w:basedOn w:val="Normal"/>
    <w:next w:val="Arttitle"/>
    <w:uiPriority w:val="99"/>
    <w:rsid w:val="00D02449"/>
    <w:pPr>
      <w:keepNext/>
      <w:keepLines/>
      <w:spacing w:before="480"/>
      <w:jc w:val="center"/>
    </w:pPr>
    <w:rPr>
      <w:caps/>
      <w:sz w:val="28"/>
    </w:rPr>
  </w:style>
  <w:style w:type="paragraph" w:customStyle="1" w:styleId="Arttitle">
    <w:name w:val="Art_title"/>
    <w:basedOn w:val="Normal"/>
    <w:next w:val="Normalaftertitle"/>
    <w:uiPriority w:val="99"/>
    <w:rsid w:val="00D02449"/>
    <w:pPr>
      <w:keepNext/>
      <w:keepLines/>
      <w:spacing w:before="240"/>
      <w:jc w:val="center"/>
    </w:pPr>
    <w:rPr>
      <w:b/>
      <w:sz w:val="28"/>
    </w:rPr>
  </w:style>
  <w:style w:type="character" w:customStyle="1" w:styleId="Artref">
    <w:name w:val="Art_ref"/>
    <w:uiPriority w:val="99"/>
    <w:rsid w:val="00D02449"/>
    <w:rPr>
      <w:rFonts w:cs="Times New Roman"/>
    </w:rPr>
  </w:style>
  <w:style w:type="paragraph" w:customStyle="1" w:styleId="Call">
    <w:name w:val="Call"/>
    <w:basedOn w:val="Normal"/>
    <w:next w:val="Normal"/>
    <w:uiPriority w:val="99"/>
    <w:rsid w:val="00D02449"/>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D02449"/>
    <w:pPr>
      <w:keepNext/>
      <w:keepLines/>
      <w:spacing w:before="480"/>
      <w:jc w:val="center"/>
    </w:pPr>
    <w:rPr>
      <w:b/>
      <w:caps/>
      <w:sz w:val="28"/>
    </w:rPr>
  </w:style>
  <w:style w:type="paragraph" w:customStyle="1" w:styleId="Equationlegend">
    <w:name w:val="Equation_legend"/>
    <w:basedOn w:val="Normal"/>
    <w:uiPriority w:val="99"/>
    <w:rsid w:val="00D02449"/>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D02449"/>
  </w:style>
  <w:style w:type="paragraph" w:customStyle="1" w:styleId="Tablelegend0">
    <w:name w:val="Table_legend"/>
    <w:basedOn w:val="Normal"/>
    <w:next w:val="Normal"/>
    <w:uiPriority w:val="99"/>
    <w:rsid w:val="00D02449"/>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D02449"/>
    <w:pPr>
      <w:keepLines/>
      <w:spacing w:before="240" w:after="120"/>
      <w:jc w:val="center"/>
    </w:pPr>
    <w:rPr>
      <w:b/>
    </w:rPr>
  </w:style>
  <w:style w:type="paragraph" w:customStyle="1" w:styleId="Figurewithouttitle">
    <w:name w:val="Figure_without_title"/>
    <w:basedOn w:val="Normal"/>
    <w:next w:val="Normalaftertitle"/>
    <w:uiPriority w:val="99"/>
    <w:rsid w:val="00D02449"/>
    <w:pPr>
      <w:keepLines/>
      <w:spacing w:before="240" w:after="120"/>
      <w:jc w:val="center"/>
    </w:pPr>
  </w:style>
  <w:style w:type="paragraph" w:customStyle="1" w:styleId="FirstFooter">
    <w:name w:val="FirstFooter"/>
    <w:basedOn w:val="Footer"/>
    <w:uiPriority w:val="99"/>
    <w:rsid w:val="00D02449"/>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D02449"/>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sz w:val="18"/>
      <w:szCs w:val="18"/>
    </w:rPr>
  </w:style>
  <w:style w:type="paragraph" w:customStyle="1" w:styleId="Headingi">
    <w:name w:val="Heading_i"/>
    <w:basedOn w:val="Heading3"/>
    <w:next w:val="Normal"/>
    <w:uiPriority w:val="99"/>
    <w:rsid w:val="00D02449"/>
    <w:pPr>
      <w:numPr>
        <w:ilvl w:val="0"/>
        <w:numId w:val="0"/>
      </w:numPr>
      <w:ind w:left="794" w:hanging="794"/>
    </w:pPr>
    <w:rPr>
      <w:b w:val="0"/>
      <w:bCs w:val="0"/>
      <w:i/>
    </w:rPr>
  </w:style>
  <w:style w:type="paragraph" w:customStyle="1" w:styleId="PartNo">
    <w:name w:val="Part_No"/>
    <w:basedOn w:val="Normal"/>
    <w:next w:val="Partref"/>
    <w:uiPriority w:val="99"/>
    <w:rsid w:val="00D02449"/>
    <w:pPr>
      <w:keepNext/>
      <w:keepLines/>
      <w:spacing w:before="480" w:after="80"/>
      <w:jc w:val="center"/>
    </w:pPr>
    <w:rPr>
      <w:caps/>
      <w:sz w:val="28"/>
    </w:rPr>
  </w:style>
  <w:style w:type="paragraph" w:customStyle="1" w:styleId="Partref">
    <w:name w:val="Part_ref"/>
    <w:basedOn w:val="Normal"/>
    <w:next w:val="Parttitle"/>
    <w:uiPriority w:val="99"/>
    <w:rsid w:val="00D02449"/>
    <w:pPr>
      <w:keepNext/>
      <w:keepLines/>
      <w:spacing w:before="280"/>
      <w:jc w:val="center"/>
    </w:pPr>
  </w:style>
  <w:style w:type="paragraph" w:customStyle="1" w:styleId="Parttitle">
    <w:name w:val="Part_title"/>
    <w:basedOn w:val="Normal"/>
    <w:next w:val="Normalaftertitle"/>
    <w:uiPriority w:val="99"/>
    <w:rsid w:val="00D02449"/>
    <w:pPr>
      <w:keepNext/>
      <w:keepLines/>
      <w:spacing w:before="240" w:after="280"/>
      <w:jc w:val="center"/>
    </w:pPr>
    <w:rPr>
      <w:b/>
      <w:sz w:val="28"/>
    </w:rPr>
  </w:style>
  <w:style w:type="paragraph" w:customStyle="1" w:styleId="Recdate">
    <w:name w:val="Rec_date"/>
    <w:basedOn w:val="Normal"/>
    <w:next w:val="Normalaftertitle"/>
    <w:uiPriority w:val="99"/>
    <w:rsid w:val="00D02449"/>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D02449"/>
  </w:style>
  <w:style w:type="paragraph" w:customStyle="1" w:styleId="QuestionNo">
    <w:name w:val="Question_No"/>
    <w:basedOn w:val="RecNo"/>
    <w:next w:val="Questiontitle"/>
    <w:uiPriority w:val="99"/>
    <w:rsid w:val="00D02449"/>
    <w:rPr>
      <w:rFonts w:ascii="Times New Roman Bold" w:hAnsi="Times New Roman Bold"/>
      <w:sz w:val="20"/>
    </w:rPr>
  </w:style>
  <w:style w:type="paragraph" w:customStyle="1" w:styleId="Questiontitle">
    <w:name w:val="Question_title"/>
    <w:basedOn w:val="Rectitle"/>
    <w:next w:val="Questionref"/>
    <w:uiPriority w:val="99"/>
    <w:rsid w:val="00D02449"/>
    <w:pPr>
      <w:spacing w:before="240"/>
    </w:pPr>
    <w:rPr>
      <w:rFonts w:ascii="Times New Roman Bold" w:hAnsi="Times New Roman Bold"/>
      <w:sz w:val="24"/>
    </w:rPr>
  </w:style>
  <w:style w:type="paragraph" w:customStyle="1" w:styleId="Recref">
    <w:name w:val="Rec_ref"/>
    <w:basedOn w:val="Normal"/>
    <w:next w:val="Heading1"/>
    <w:uiPriority w:val="99"/>
    <w:rsid w:val="00D02449"/>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D02449"/>
  </w:style>
  <w:style w:type="paragraph" w:customStyle="1" w:styleId="Repdate">
    <w:name w:val="Rep_date"/>
    <w:basedOn w:val="Recdate"/>
    <w:next w:val="Normalaftertitle"/>
    <w:uiPriority w:val="99"/>
    <w:rsid w:val="00D02449"/>
  </w:style>
  <w:style w:type="paragraph" w:customStyle="1" w:styleId="RepNo">
    <w:name w:val="Rep_No"/>
    <w:basedOn w:val="RecNo"/>
    <w:next w:val="Reptitle"/>
    <w:uiPriority w:val="99"/>
    <w:rsid w:val="00D02449"/>
    <w:rPr>
      <w:rFonts w:ascii="Times New Roman Bold" w:hAnsi="Times New Roman Bold"/>
      <w:sz w:val="20"/>
    </w:rPr>
  </w:style>
  <w:style w:type="paragraph" w:customStyle="1" w:styleId="Reptitle">
    <w:name w:val="Rep_title"/>
    <w:basedOn w:val="Rectitle"/>
    <w:next w:val="Repref"/>
    <w:uiPriority w:val="99"/>
    <w:rsid w:val="00D02449"/>
    <w:pPr>
      <w:spacing w:before="240"/>
    </w:pPr>
    <w:rPr>
      <w:rFonts w:ascii="Times New Roman Bold" w:hAnsi="Times New Roman Bold"/>
      <w:sz w:val="24"/>
    </w:rPr>
  </w:style>
  <w:style w:type="paragraph" w:customStyle="1" w:styleId="Repref">
    <w:name w:val="Rep_ref"/>
    <w:basedOn w:val="Recref"/>
    <w:next w:val="Repdate"/>
    <w:uiPriority w:val="99"/>
    <w:rsid w:val="00D02449"/>
  </w:style>
  <w:style w:type="paragraph" w:customStyle="1" w:styleId="Resdate">
    <w:name w:val="Res_date"/>
    <w:basedOn w:val="Recdate"/>
    <w:next w:val="Normalaftertitle"/>
    <w:uiPriority w:val="99"/>
    <w:rsid w:val="00D02449"/>
  </w:style>
  <w:style w:type="character" w:customStyle="1" w:styleId="Resdef">
    <w:name w:val="Res_def"/>
    <w:uiPriority w:val="99"/>
    <w:rsid w:val="00D02449"/>
    <w:rPr>
      <w:rFonts w:ascii="Times New Roman" w:hAnsi="Times New Roman" w:cs="Times New Roman"/>
      <w:b/>
    </w:rPr>
  </w:style>
  <w:style w:type="paragraph" w:customStyle="1" w:styleId="ResNo">
    <w:name w:val="Res_No"/>
    <w:basedOn w:val="RecNo"/>
    <w:next w:val="Restitle"/>
    <w:uiPriority w:val="99"/>
    <w:rsid w:val="00D02449"/>
    <w:rPr>
      <w:rFonts w:ascii="Times New Roman Bold" w:hAnsi="Times New Roman Bold"/>
      <w:sz w:val="20"/>
    </w:rPr>
  </w:style>
  <w:style w:type="paragraph" w:customStyle="1" w:styleId="Restitle">
    <w:name w:val="Res_title"/>
    <w:basedOn w:val="Rectitle"/>
    <w:next w:val="Resref"/>
    <w:uiPriority w:val="99"/>
    <w:rsid w:val="00D02449"/>
    <w:pPr>
      <w:spacing w:before="240"/>
    </w:pPr>
    <w:rPr>
      <w:rFonts w:ascii="Times New Roman Bold" w:hAnsi="Times New Roman Bold"/>
      <w:sz w:val="24"/>
    </w:rPr>
  </w:style>
  <w:style w:type="paragraph" w:customStyle="1" w:styleId="Resref">
    <w:name w:val="Res_ref"/>
    <w:basedOn w:val="Recref"/>
    <w:next w:val="Resdate"/>
    <w:uiPriority w:val="99"/>
    <w:rsid w:val="00D02449"/>
  </w:style>
  <w:style w:type="paragraph" w:customStyle="1" w:styleId="Section1">
    <w:name w:val="Section_1"/>
    <w:basedOn w:val="Normal"/>
    <w:next w:val="Normal"/>
    <w:uiPriority w:val="99"/>
    <w:rsid w:val="00D0244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D02449"/>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D02449"/>
    <w:pPr>
      <w:keepNext/>
      <w:keepLines/>
      <w:spacing w:before="480" w:after="80"/>
      <w:jc w:val="center"/>
    </w:pPr>
    <w:rPr>
      <w:caps/>
      <w:sz w:val="24"/>
    </w:rPr>
  </w:style>
  <w:style w:type="paragraph" w:customStyle="1" w:styleId="Sectiontitle0">
    <w:name w:val="Section_title"/>
    <w:basedOn w:val="Normal"/>
    <w:uiPriority w:val="99"/>
    <w:rsid w:val="00D02449"/>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D02449"/>
    <w:pPr>
      <w:spacing w:before="840" w:after="200"/>
      <w:jc w:val="center"/>
    </w:pPr>
    <w:rPr>
      <w:b/>
      <w:sz w:val="28"/>
    </w:rPr>
  </w:style>
  <w:style w:type="paragraph" w:customStyle="1" w:styleId="SpecialFooter">
    <w:name w:val="Special Footer"/>
    <w:basedOn w:val="Footer"/>
    <w:uiPriority w:val="99"/>
    <w:rsid w:val="00D02449"/>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D02449"/>
    <w:rPr>
      <w:rFonts w:cs="Times New Roman"/>
      <w:b/>
      <w:color w:val="auto"/>
    </w:rPr>
  </w:style>
  <w:style w:type="paragraph" w:customStyle="1" w:styleId="TableNoTitle">
    <w:name w:val="Table_NoTitle"/>
    <w:basedOn w:val="Normal"/>
    <w:next w:val="Tablehead"/>
    <w:uiPriority w:val="99"/>
    <w:rsid w:val="00D02449"/>
    <w:pPr>
      <w:keepNext/>
      <w:keepLines/>
      <w:spacing w:before="360" w:after="120"/>
      <w:jc w:val="center"/>
    </w:pPr>
    <w:rPr>
      <w:b/>
    </w:rPr>
  </w:style>
  <w:style w:type="paragraph" w:customStyle="1" w:styleId="Title1">
    <w:name w:val="Title 1"/>
    <w:basedOn w:val="Source"/>
    <w:next w:val="Title2"/>
    <w:uiPriority w:val="99"/>
    <w:rsid w:val="00D0244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D02449"/>
  </w:style>
  <w:style w:type="paragraph" w:customStyle="1" w:styleId="Title3">
    <w:name w:val="Title 3"/>
    <w:basedOn w:val="Title2"/>
    <w:next w:val="Title4"/>
    <w:uiPriority w:val="99"/>
    <w:rsid w:val="00D02449"/>
    <w:rPr>
      <w:caps w:val="0"/>
    </w:rPr>
  </w:style>
  <w:style w:type="paragraph" w:customStyle="1" w:styleId="Title4">
    <w:name w:val="Title 4"/>
    <w:basedOn w:val="Title3"/>
    <w:next w:val="Heading1"/>
    <w:uiPriority w:val="99"/>
    <w:rsid w:val="00D02449"/>
    <w:rPr>
      <w:b/>
    </w:rPr>
  </w:style>
  <w:style w:type="paragraph" w:customStyle="1" w:styleId="Artheading">
    <w:name w:val="Art_heading"/>
    <w:basedOn w:val="Normal"/>
    <w:next w:val="Normalaftertitle"/>
    <w:uiPriority w:val="99"/>
    <w:rsid w:val="00D02449"/>
    <w:pPr>
      <w:spacing w:before="480"/>
      <w:jc w:val="center"/>
    </w:pPr>
    <w:rPr>
      <w:b/>
      <w:sz w:val="28"/>
    </w:rPr>
  </w:style>
  <w:style w:type="paragraph" w:customStyle="1" w:styleId="Annexref0">
    <w:name w:val="Annex_ref"/>
    <w:basedOn w:val="Normal"/>
    <w:next w:val="Normal"/>
    <w:uiPriority w:val="99"/>
    <w:rsid w:val="00D02449"/>
    <w:pPr>
      <w:spacing w:before="0"/>
      <w:jc w:val="center"/>
    </w:pPr>
  </w:style>
  <w:style w:type="paragraph" w:customStyle="1" w:styleId="Appendixref">
    <w:name w:val="Appendix_ref"/>
    <w:basedOn w:val="Annexref0"/>
    <w:next w:val="Normalaftertitle"/>
    <w:uiPriority w:val="99"/>
    <w:rsid w:val="00D02449"/>
  </w:style>
  <w:style w:type="paragraph" w:customStyle="1" w:styleId="ASN1continue0">
    <w:name w:val="ASN.1_continue"/>
    <w:basedOn w:val="ASN1"/>
    <w:uiPriority w:val="99"/>
    <w:rsid w:val="00D0244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rPr>
  </w:style>
  <w:style w:type="paragraph" w:customStyle="1" w:styleId="ASN1italic0">
    <w:name w:val="ASN.1_italic"/>
    <w:basedOn w:val="ASN1"/>
    <w:uiPriority w:val="99"/>
    <w:rsid w:val="00D02449"/>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rPr>
  </w:style>
  <w:style w:type="paragraph" w:customStyle="1" w:styleId="Couvnote0">
    <w:name w:val="Couv_note"/>
    <w:basedOn w:val="Normal"/>
    <w:uiPriority w:val="99"/>
    <w:rsid w:val="00D02449"/>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D02449"/>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D02449"/>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D02449"/>
    <w:pPr>
      <w:spacing w:after="68"/>
      <w:jc w:val="center"/>
    </w:pPr>
    <w:rPr>
      <w:b/>
      <w:sz w:val="24"/>
    </w:rPr>
  </w:style>
  <w:style w:type="paragraph" w:customStyle="1" w:styleId="Normalaftertitle0">
    <w:name w:val="Normal after title"/>
    <w:basedOn w:val="Normal"/>
    <w:uiPriority w:val="99"/>
    <w:rsid w:val="00D02449"/>
    <w:pPr>
      <w:spacing w:before="480"/>
    </w:pPr>
    <w:rPr>
      <w:lang w:val="en-US"/>
    </w:rPr>
  </w:style>
  <w:style w:type="paragraph" w:customStyle="1" w:styleId="Tablefin">
    <w:name w:val="Table_fin"/>
    <w:basedOn w:val="Normal"/>
    <w:next w:val="Normal"/>
    <w:uiPriority w:val="99"/>
    <w:rsid w:val="00D02449"/>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D02449"/>
    <w:rPr>
      <w:lang w:eastAsia="x-none"/>
    </w:rPr>
  </w:style>
  <w:style w:type="character" w:customStyle="1" w:styleId="DateChar">
    <w:name w:val="Date Char"/>
    <w:basedOn w:val="DefaultParagraphFont"/>
    <w:link w:val="Date"/>
    <w:uiPriority w:val="99"/>
    <w:rsid w:val="00D02449"/>
    <w:rPr>
      <w:rFonts w:ascii="Times New Roman" w:eastAsia="Malgun Gothic" w:hAnsi="Times New Roman" w:cs="Times New Roman"/>
      <w:noProof/>
      <w:sz w:val="20"/>
      <w:szCs w:val="20"/>
      <w:lang w:val="en-GB" w:eastAsia="x-none"/>
    </w:rPr>
  </w:style>
  <w:style w:type="paragraph" w:customStyle="1" w:styleId="StyleHeading1Justified">
    <w:name w:val="Style Heading 1 + Justified"/>
    <w:basedOn w:val="Heading1"/>
    <w:uiPriority w:val="99"/>
    <w:rsid w:val="00D02449"/>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D02449"/>
    <w:rPr>
      <w:rFonts w:ascii="Times New Roman" w:eastAsia="Malgun Gothic" w:hAnsi="Times New Roman" w:cs="Times New Roman"/>
      <w:b/>
      <w:bCs/>
      <w:noProof/>
      <w:sz w:val="20"/>
      <w:szCs w:val="20"/>
    </w:rPr>
  </w:style>
  <w:style w:type="numbering" w:customStyle="1" w:styleId="SVCNumbers">
    <w:name w:val="SVC Numbers"/>
    <w:rsid w:val="00D02449"/>
    <w:pPr>
      <w:numPr>
        <w:numId w:val="16"/>
      </w:numPr>
    </w:pPr>
  </w:style>
  <w:style w:type="numbering" w:customStyle="1" w:styleId="AVCBullet">
    <w:name w:val="AVC Bullet"/>
    <w:rsid w:val="00D02449"/>
    <w:pPr>
      <w:numPr>
        <w:numId w:val="9"/>
      </w:numPr>
    </w:pPr>
  </w:style>
  <w:style w:type="numbering" w:customStyle="1" w:styleId="SVCBullets">
    <w:name w:val="SVC Bullets"/>
    <w:rsid w:val="00D02449"/>
    <w:pPr>
      <w:numPr>
        <w:numId w:val="7"/>
      </w:numPr>
    </w:pPr>
  </w:style>
  <w:style w:type="numbering" w:customStyle="1" w:styleId="SVCIndent">
    <w:name w:val="SVC Indent"/>
    <w:rsid w:val="00D02449"/>
    <w:pPr>
      <w:numPr>
        <w:numId w:val="17"/>
      </w:numPr>
    </w:pPr>
  </w:style>
  <w:style w:type="character" w:customStyle="1" w:styleId="CaptionChar">
    <w:name w:val="Caption Char"/>
    <w:locked/>
    <w:rsid w:val="00D02449"/>
    <w:rPr>
      <w:rFonts w:eastAsia="SimSun" w:cs="Times New Roman"/>
      <w:b/>
      <w:bCs/>
    </w:rPr>
  </w:style>
  <w:style w:type="paragraph" w:customStyle="1" w:styleId="MediumList2-Accent21">
    <w:name w:val="Medium List 2 - Accent 21"/>
    <w:hidden/>
    <w:uiPriority w:val="99"/>
    <w:semiHidden/>
    <w:rsid w:val="00D02449"/>
    <w:rPr>
      <w:rFonts w:ascii="Times New Roman" w:eastAsia="Malgun Gothic" w:hAnsi="Times New Roman" w:cs="Times New Roman"/>
      <w:sz w:val="20"/>
      <w:szCs w:val="20"/>
      <w:lang w:val="en-GB"/>
    </w:rPr>
  </w:style>
  <w:style w:type="character" w:styleId="Emphasis">
    <w:name w:val="Emphasis"/>
    <w:qFormat/>
    <w:rsid w:val="00D02449"/>
    <w:rPr>
      <w:i/>
      <w:iCs/>
    </w:rPr>
  </w:style>
  <w:style w:type="paragraph" w:customStyle="1" w:styleId="Style4ptBefore0pt">
    <w:name w:val="Style 4 pt Before:  0 pt"/>
    <w:basedOn w:val="Normal"/>
    <w:rsid w:val="00D02449"/>
    <w:pPr>
      <w:spacing w:before="0"/>
    </w:pPr>
    <w:rPr>
      <w:rFonts w:eastAsia="Times New Roman"/>
      <w:sz w:val="24"/>
    </w:rPr>
  </w:style>
  <w:style w:type="paragraph" w:customStyle="1" w:styleId="MediumGrid1-Accent21">
    <w:name w:val="Medium Grid 1 - Accent 21"/>
    <w:basedOn w:val="Normal"/>
    <w:uiPriority w:val="34"/>
    <w:qFormat/>
    <w:rsid w:val="00D02449"/>
    <w:pPr>
      <w:ind w:left="720"/>
    </w:pPr>
  </w:style>
  <w:style w:type="paragraph" w:customStyle="1" w:styleId="ColorfulShading-Accent11">
    <w:name w:val="Colorful Shading - Accent 11"/>
    <w:hidden/>
    <w:uiPriority w:val="99"/>
    <w:semiHidden/>
    <w:rsid w:val="00D02449"/>
    <w:rPr>
      <w:rFonts w:ascii="Times New Roman" w:eastAsia="Malgun Gothic" w:hAnsi="Times New Roman" w:cs="Times New Roman"/>
      <w:sz w:val="20"/>
      <w:szCs w:val="20"/>
      <w:lang w:val="en-GB"/>
    </w:rPr>
  </w:style>
  <w:style w:type="paragraph" w:customStyle="1" w:styleId="ColorfulList-Accent11">
    <w:name w:val="Colorful List - Accent 11"/>
    <w:basedOn w:val="Normal"/>
    <w:uiPriority w:val="34"/>
    <w:qFormat/>
    <w:rsid w:val="00D02449"/>
    <w:pPr>
      <w:ind w:left="720"/>
    </w:pPr>
  </w:style>
  <w:style w:type="paragraph" w:customStyle="1" w:styleId="MediumList2-Accent22">
    <w:name w:val="Medium List 2 - Accent 22"/>
    <w:hidden/>
    <w:uiPriority w:val="99"/>
    <w:semiHidden/>
    <w:rsid w:val="00D02449"/>
    <w:rPr>
      <w:rFonts w:ascii="Times New Roman" w:eastAsia="Malgun Gothic" w:hAnsi="Times New Roman" w:cs="Times New Roman"/>
      <w:sz w:val="20"/>
      <w:szCs w:val="20"/>
      <w:lang w:val="en-GB"/>
    </w:rPr>
  </w:style>
  <w:style w:type="paragraph" w:customStyle="1" w:styleId="MediumGrid1-Accent22">
    <w:name w:val="Medium Grid 1 - Accent 22"/>
    <w:basedOn w:val="Normal"/>
    <w:uiPriority w:val="34"/>
    <w:qFormat/>
    <w:rsid w:val="00D02449"/>
    <w:pPr>
      <w:ind w:left="720"/>
    </w:pPr>
  </w:style>
  <w:style w:type="paragraph" w:customStyle="1" w:styleId="ColorfulList-Accent12">
    <w:name w:val="Colorful List - Accent 12"/>
    <w:basedOn w:val="Normal"/>
    <w:uiPriority w:val="34"/>
    <w:qFormat/>
    <w:rsid w:val="00D02449"/>
    <w:pPr>
      <w:ind w:left="720"/>
      <w:textAlignment w:val="auto"/>
    </w:pPr>
  </w:style>
  <w:style w:type="numbering" w:styleId="1ai">
    <w:name w:val="Outline List 1"/>
    <w:basedOn w:val="NoList"/>
    <w:uiPriority w:val="99"/>
    <w:semiHidden/>
    <w:unhideWhenUsed/>
    <w:rsid w:val="00D02449"/>
  </w:style>
  <w:style w:type="paragraph" w:customStyle="1" w:styleId="annex-heading3">
    <w:name w:val="annex-heading3"/>
    <w:basedOn w:val="Annex3"/>
    <w:link w:val="annex-heading3Char"/>
    <w:qFormat/>
    <w:rsid w:val="00D02449"/>
    <w:pPr>
      <w:tabs>
        <w:tab w:val="clear" w:pos="1440"/>
        <w:tab w:val="clear" w:pos="2160"/>
      </w:tabs>
      <w:textAlignment w:val="auto"/>
    </w:pPr>
  </w:style>
  <w:style w:type="character" w:customStyle="1" w:styleId="annex-heading3Char">
    <w:name w:val="annex-heading3 Char"/>
    <w:link w:val="annex-heading3"/>
    <w:rsid w:val="00D02449"/>
    <w:rPr>
      <w:rFonts w:ascii="Times New Roman" w:eastAsia="Malgun Gothic" w:hAnsi="Times New Roman" w:cs="Times New Roman"/>
      <w:b/>
      <w:bCs/>
      <w:noProof/>
      <w:sz w:val="20"/>
      <w:szCs w:val="20"/>
      <w:lang w:val="en-GB"/>
    </w:rPr>
  </w:style>
  <w:style w:type="paragraph" w:customStyle="1" w:styleId="ColorfulShading-Accent13">
    <w:name w:val="Colorful Shading - Accent 13"/>
    <w:hidden/>
    <w:uiPriority w:val="99"/>
    <w:semiHidden/>
    <w:rsid w:val="00D02449"/>
    <w:rPr>
      <w:rFonts w:ascii="Times New Roman" w:eastAsia="Malgun Gothic" w:hAnsi="Times New Roman" w:cs="Times New Roman"/>
      <w:sz w:val="20"/>
      <w:szCs w:val="20"/>
      <w:lang w:val="en-GB"/>
    </w:rPr>
  </w:style>
  <w:style w:type="paragraph" w:customStyle="1" w:styleId="ColorfulList-Accent13">
    <w:name w:val="Colorful List - Accent 13"/>
    <w:basedOn w:val="Normal"/>
    <w:uiPriority w:val="34"/>
    <w:qFormat/>
    <w:rsid w:val="00D02449"/>
    <w:pPr>
      <w:ind w:left="720"/>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oleObject" Target="embeddings/oleObject1.bin"/><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23</Pages>
  <Words>10143</Words>
  <Characters>57816</Characters>
  <Application>Microsoft Macintosh Word</Application>
  <DocSecurity>0</DocSecurity>
  <Lines>481</Lines>
  <Paragraphs>135</Paragraphs>
  <ScaleCrop>false</ScaleCrop>
  <Company/>
  <LinksUpToDate>false</LinksUpToDate>
  <CharactersWithSpaces>67824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Fogg</dc:creator>
  <cp:keywords/>
  <dc:description/>
  <cp:lastModifiedBy>Chad Fogg</cp:lastModifiedBy>
  <cp:revision>15</cp:revision>
  <dcterms:created xsi:type="dcterms:W3CDTF">2013-12-20T22:11:00Z</dcterms:created>
  <dcterms:modified xsi:type="dcterms:W3CDTF">2014-01-13T01:05:00Z</dcterms:modified>
</cp:coreProperties>
</file>