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F6" w:rsidRPr="009762EE" w:rsidRDefault="009762EE" w:rsidP="009762EE">
      <w:pPr>
        <w:pStyle w:val="Heading2"/>
        <w:numPr>
          <w:ilvl w:val="0"/>
          <w:numId w:val="0"/>
        </w:numPr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 xml:space="preserve">Working </w:t>
      </w:r>
      <w:r w:rsidR="00553CF6" w:rsidRPr="009762EE">
        <w:rPr>
          <w:sz w:val="32"/>
          <w:szCs w:val="32"/>
          <w:lang w:val="en-CA"/>
        </w:rPr>
        <w:t>Draft text</w:t>
      </w:r>
    </w:p>
    <w:p w:rsidR="00225722" w:rsidRDefault="008E0FF2" w:rsidP="008E0FF2">
      <w:pPr>
        <w:pStyle w:val="Heading1"/>
        <w:rPr>
          <w:rFonts w:eastAsia="Malgun Gothic"/>
          <w:noProof/>
          <w:lang w:val="en-GB"/>
        </w:rPr>
      </w:pPr>
      <w:r>
        <w:rPr>
          <w:rFonts w:eastAsia="Malgun Gothic"/>
          <w:noProof/>
          <w:lang w:val="en-GB"/>
        </w:rPr>
        <w:t xml:space="preserve">Subtest </w:t>
      </w:r>
      <w:r w:rsidR="004E363B">
        <w:rPr>
          <w:rFonts w:eastAsia="Malgun Gothic"/>
          <w:noProof/>
          <w:lang w:val="en-GB"/>
        </w:rPr>
        <w:t>B5</w:t>
      </w:r>
    </w:p>
    <w:p w:rsidR="00D86BC2" w:rsidRPr="00D86BC2" w:rsidRDefault="00D86BC2" w:rsidP="00D86BC2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noProof/>
          <w:sz w:val="24"/>
          <w:lang w:val="en-GB"/>
        </w:rPr>
      </w:pPr>
      <w:r w:rsidRPr="00D86BC2">
        <w:rPr>
          <w:bCs w:val="0"/>
          <w:sz w:val="24"/>
          <w:lang w:val="en-CA"/>
        </w:rPr>
        <w:t xml:space="preserve">9.3.3.9 </w:t>
      </w:r>
      <w:bookmarkStart w:id="0" w:name="_Toc351408848"/>
      <w:bookmarkStart w:id="1" w:name="_Ref349671851"/>
      <w:bookmarkStart w:id="2" w:name="_Ref349671779"/>
      <w:r w:rsidRPr="00D86BC2">
        <w:rPr>
          <w:bCs w:val="0"/>
          <w:noProof/>
          <w:sz w:val="24"/>
          <w:lang w:val="en-GB"/>
        </w:rPr>
        <w:t>Binarization process for coeff_abs_level_</w:t>
      </w:r>
      <w:r w:rsidRPr="00D86BC2">
        <w:rPr>
          <w:rFonts w:eastAsia="MS Mincho"/>
          <w:bCs w:val="0"/>
          <w:noProof/>
          <w:sz w:val="24"/>
          <w:lang w:val="en-GB" w:eastAsia="ja-JP"/>
        </w:rPr>
        <w:t>remaining</w:t>
      </w:r>
      <w:bookmarkEnd w:id="0"/>
      <w:bookmarkEnd w:id="1"/>
      <w:bookmarkEnd w:id="2"/>
    </w:p>
    <w:p w:rsidR="00187459" w:rsidRDefault="00187459" w:rsidP="00187459">
      <w:pPr>
        <w:rPr>
          <w:noProof/>
        </w:rPr>
      </w:pPr>
      <w:r>
        <w:rPr>
          <w:noProof/>
        </w:rPr>
        <w:t>…</w:t>
      </w:r>
    </w:p>
    <w:p w:rsidR="008E0FF2" w:rsidRDefault="008E0FF2" w:rsidP="008E0FF2">
      <w:pPr>
        <w:rPr>
          <w:lang w:eastAsia="zh-CN"/>
        </w:rPr>
      </w:pPr>
      <w:r w:rsidRPr="00943A5F">
        <w:rPr>
          <w:lang w:eastAsia="zh-CN"/>
        </w:rPr>
        <w:t xml:space="preserve">The variable </w:t>
      </w:r>
      <w:proofErr w:type="spellStart"/>
      <w:r w:rsidRPr="00943A5F">
        <w:rPr>
          <w:lang w:eastAsia="zh-CN"/>
        </w:rPr>
        <w:t>cRiceParam</w:t>
      </w:r>
      <w:proofErr w:type="spellEnd"/>
      <w:r w:rsidRPr="00943A5F">
        <w:rPr>
          <w:lang w:eastAsia="zh-CN"/>
        </w:rPr>
        <w:t xml:space="preserve"> is derived from </w:t>
      </w:r>
      <w:proofErr w:type="spellStart"/>
      <w:r w:rsidRPr="00943A5F">
        <w:rPr>
          <w:lang w:eastAsia="zh-CN"/>
        </w:rPr>
        <w:t>cLastAbsLevel</w:t>
      </w:r>
      <w:proofErr w:type="spellEnd"/>
      <w:r w:rsidRPr="00943A5F">
        <w:rPr>
          <w:lang w:eastAsia="zh-CN"/>
        </w:rPr>
        <w:t xml:space="preserve"> and </w:t>
      </w:r>
      <w:proofErr w:type="spellStart"/>
      <w:r w:rsidRPr="00943A5F">
        <w:rPr>
          <w:lang w:eastAsia="zh-CN"/>
        </w:rPr>
        <w:t>cLastRiceParam</w:t>
      </w:r>
      <w:proofErr w:type="spellEnd"/>
      <w:r w:rsidRPr="00943A5F">
        <w:rPr>
          <w:lang w:eastAsia="zh-CN"/>
        </w:rPr>
        <w:t xml:space="preserve"> as</w:t>
      </w:r>
      <w:r>
        <w:rPr>
          <w:lang w:eastAsia="zh-CN"/>
        </w:rPr>
        <w:t xml:space="preserve"> follows</w:t>
      </w:r>
      <w:r w:rsidRPr="00943A5F">
        <w:rPr>
          <w:lang w:eastAsia="zh-CN"/>
        </w:rPr>
        <w:t>:</w:t>
      </w:r>
    </w:p>
    <w:p w:rsidR="008E0FF2" w:rsidRPr="007E7D33" w:rsidRDefault="008E0FF2" w:rsidP="008E0FF2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If </w:t>
      </w:r>
      <w:proofErr w:type="spellStart"/>
      <w:r>
        <w:t>fast_rice_adaptation_enabled_flag</w:t>
      </w:r>
      <w:proofErr w:type="spellEnd"/>
      <w:r>
        <w:t xml:space="preserve"> is equal to 0, the following applies:</w:t>
      </w:r>
    </w:p>
    <w:p w:rsidR="008E0FF2" w:rsidRDefault="008E0FF2" w:rsidP="008E0FF2">
      <w:pPr>
        <w:pStyle w:val="Equation"/>
        <w:tabs>
          <w:tab w:val="left" w:pos="1170"/>
          <w:tab w:val="left" w:pos="1980"/>
          <w:tab w:val="left" w:pos="2340"/>
        </w:tabs>
        <w:ind w:left="794"/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&gt; ( 3 * ( 1</w:t>
      </w:r>
      <w:r>
        <w:t>  &lt;&lt;  </w:t>
      </w:r>
      <w:r w:rsidRPr="00943A5F">
        <w:t>cLastRiceParam ) ) ?</w:t>
      </w:r>
      <w:r w:rsidRPr="00943A5F">
        <w:rPr>
          <w:lang w:eastAsia="zh-CN"/>
        </w:rPr>
        <w:t> 1 : 0 ), 4 )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8E0FF2" w:rsidRPr="007C7028" w:rsidRDefault="008E0FF2" w:rsidP="008E0FF2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Otherwise (</w:t>
      </w:r>
      <w:proofErr w:type="spellStart"/>
      <w:r>
        <w:t>fast_rice_adaptation_enabled_flag</w:t>
      </w:r>
      <w:proofErr w:type="spellEnd"/>
      <w:r>
        <w:t xml:space="preserve"> is equal to 1), the following applies:</w:t>
      </w:r>
    </w:p>
    <w:p w:rsidR="008E0FF2" w:rsidRDefault="008E0FF2" w:rsidP="008E0FF2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proofErr w:type="spellStart"/>
      <w:r>
        <w:t>cRiceParam</w:t>
      </w:r>
      <w:proofErr w:type="spellEnd"/>
      <w:r>
        <w:t xml:space="preserve"> is initialized as follows:</w:t>
      </w:r>
    </w:p>
    <w:p w:rsidR="008E0FF2" w:rsidRDefault="008E0FF2" w:rsidP="008E0FF2">
      <w:pPr>
        <w:pStyle w:val="Equation"/>
        <w:tabs>
          <w:tab w:val="left" w:pos="1170"/>
          <w:tab w:val="left" w:pos="1980"/>
          <w:tab w:val="left" w:pos="2340"/>
        </w:tabs>
        <w:ind w:left="1170"/>
        <w:rPr>
          <w:lang w:eastAsia="zh-CN"/>
        </w:rPr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</w:t>
      </w:r>
      <w:r>
        <w:t> </w:t>
      </w:r>
      <w:r w:rsidRPr="00943A5F">
        <w:t>&gt;</w:t>
      </w:r>
      <w:r>
        <w:t>&gt; </w:t>
      </w:r>
      <w:r w:rsidRPr="00943A5F">
        <w:t> </w:t>
      </w:r>
      <w:r>
        <w:t>( 2  +  cLastRiceParam )</w:t>
      </w:r>
      <w:r w:rsidRPr="00943A5F">
        <w:rPr>
          <w:lang w:eastAsia="zh-CN"/>
        </w:rPr>
        <w:t> )</w:t>
      </w:r>
      <w:r>
        <w:rPr>
          <w:lang w:eastAsia="zh-CN"/>
        </w:rPr>
        <w:t>, 7 )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8E0FF2" w:rsidRDefault="008E0FF2" w:rsidP="008E0FF2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r>
        <w:t xml:space="preserve">When </w:t>
      </w:r>
      <w:r w:rsidRPr="00304840">
        <w:t xml:space="preserve">this process is invoked for the first time for the current sub-block scan index </w:t>
      </w:r>
      <w:proofErr w:type="spellStart"/>
      <w:r w:rsidRPr="00304840">
        <w:t>i</w:t>
      </w:r>
      <w:proofErr w:type="spellEnd"/>
      <w:r w:rsidRPr="00304840">
        <w:t>,</w:t>
      </w:r>
      <w:r>
        <w:t xml:space="preserve"> </w:t>
      </w:r>
      <w:proofErr w:type="spellStart"/>
      <w:r>
        <w:t>cRiceParam</w:t>
      </w:r>
      <w:proofErr w:type="spellEnd"/>
      <w:r>
        <w:t xml:space="preserve"> is modified as follows:</w:t>
      </w:r>
    </w:p>
    <w:p w:rsidR="008E0FF2" w:rsidRDefault="008E0FF2" w:rsidP="008E0FF2">
      <w:pPr>
        <w:pStyle w:val="Equation"/>
        <w:tabs>
          <w:tab w:val="left" w:pos="1170"/>
          <w:tab w:val="left" w:pos="1980"/>
          <w:tab w:val="left" w:pos="2340"/>
        </w:tabs>
        <w:ind w:left="1170"/>
      </w:pPr>
      <w:proofErr w:type="spellStart"/>
      <w:r w:rsidRPr="007E7D33">
        <w:t>cRiceParam</w:t>
      </w:r>
      <w:proofErr w:type="spellEnd"/>
      <w:r w:rsidRPr="007E7D33">
        <w:t xml:space="preserve"> = Max( 0, </w:t>
      </w:r>
      <w:proofErr w:type="spellStart"/>
      <w:r w:rsidRPr="007E7D33">
        <w:t>cRiceParam</w:t>
      </w:r>
      <w:proofErr w:type="spellEnd"/>
      <w:r w:rsidRPr="007E7D33">
        <w:t> − </w:t>
      </w:r>
      <w:r>
        <w:tab/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  <w:r w:rsidRPr="007E7D33">
        <w:br/>
      </w:r>
      <w:r w:rsidRPr="007E7D33">
        <w:tab/>
      </w:r>
      <w:r w:rsidRPr="007E7D33">
        <w:tab/>
      </w:r>
      <w:r w:rsidRPr="007E7D33">
        <w:tab/>
        <w:t>( </w:t>
      </w:r>
      <w:proofErr w:type="spellStart"/>
      <w:r w:rsidRPr="007E7D33">
        <w:t>transform_skip_flag</w:t>
      </w:r>
      <w:proofErr w:type="spellEnd"/>
      <w:r w:rsidRPr="007E7D33">
        <w:t>[ x0 ][ y0 ][ </w:t>
      </w:r>
      <w:proofErr w:type="spellStart"/>
      <w:r w:rsidRPr="007E7D33">
        <w:t>cIdx</w:t>
      </w:r>
      <w:proofErr w:type="spellEnd"/>
      <w:r w:rsidRPr="007E7D33">
        <w:t> ]  | |  cu_transquant_bypass_flag ?</w:t>
      </w:r>
      <w:r>
        <w:t> 1 : 2 ) )</w:t>
      </w:r>
    </w:p>
    <w:p w:rsidR="0055682E" w:rsidRDefault="00187459" w:rsidP="00187459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187459">
        <w:rPr>
          <w:noProof/>
          <w:highlight w:val="yellow"/>
        </w:rPr>
        <w:t>The variable cRiceParam</w:t>
      </w:r>
      <w:r w:rsidR="00BB4B1C">
        <w:rPr>
          <w:noProof/>
          <w:highlight w:val="yellow"/>
        </w:rPr>
        <w:t>Prev</w:t>
      </w:r>
      <w:r w:rsidRPr="00187459">
        <w:rPr>
          <w:noProof/>
          <w:highlight w:val="yellow"/>
        </w:rPr>
        <w:t xml:space="preserve"> is set to cRiceParam</w:t>
      </w:r>
    </w:p>
    <w:p w:rsidR="00187459" w:rsidRPr="00943A5F" w:rsidRDefault="00187459" w:rsidP="00187459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>…</w:t>
      </w:r>
    </w:p>
    <w:p w:rsidR="0055682E" w:rsidRDefault="004E1AA6" w:rsidP="003F342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textAlignment w:val="auto"/>
        <w:rPr>
          <w:rFonts w:eastAsia="Malgun Gothic"/>
          <w:noProof/>
          <w:sz w:val="20"/>
          <w:lang w:val="en-GB" w:eastAsia="zh-CN"/>
        </w:rPr>
      </w:pPr>
      <w:bookmarkStart w:id="3" w:name="_Toc351408738"/>
      <w:bookmarkStart w:id="4" w:name="_Toc317198739"/>
      <w:bookmarkStart w:id="5" w:name="_Toc311216766"/>
      <w:bookmarkStart w:id="6" w:name="_Ref291775503"/>
      <w:r>
        <w:rPr>
          <w:bCs w:val="0"/>
          <w:noProof/>
          <w:sz w:val="24"/>
        </w:rPr>
        <w:lastRenderedPageBreak/>
        <w:t xml:space="preserve">7.3.8.11 </w:t>
      </w:r>
      <w:r w:rsidR="0055682E" w:rsidRPr="0055682E">
        <w:rPr>
          <w:bCs w:val="0"/>
          <w:noProof/>
          <w:sz w:val="24"/>
        </w:rPr>
        <w:t>Residual coding syntax</w:t>
      </w:r>
      <w:bookmarkEnd w:id="3"/>
      <w:bookmarkEnd w:id="4"/>
      <w:bookmarkEnd w:id="5"/>
      <w:bookmarkEnd w:id="6"/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0F2FD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="000F2FDF"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4C14E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436ADE">
              <w:rPr>
                <w:rFonts w:ascii="Times New Roman" w:hAnsi="Times New Roman"/>
                <w:noProof/>
                <w:highlight w:val="yellow"/>
              </w:rPr>
              <w:t>if(</w:t>
            </w:r>
            <w:r w:rsidR="00530191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187459">
              <w:rPr>
                <w:noProof/>
                <w:highlight w:val="yellow"/>
              </w:rPr>
              <w:t>cRiceParam</w:t>
            </w:r>
            <w:r>
              <w:rPr>
                <w:noProof/>
                <w:highlight w:val="yellow"/>
              </w:rPr>
              <w:t>Prev</w:t>
            </w:r>
            <w:r w:rsidRPr="00436ADE">
              <w:rPr>
                <w:rFonts w:ascii="Times New Roman" w:hAnsi="Times New Roman"/>
                <w:noProof/>
                <w:highlight w:val="yellow"/>
              </w:rPr>
              <w:t xml:space="preserve"> &lt; </w:t>
            </w:r>
            <w:r>
              <w:rPr>
                <w:rFonts w:ascii="Times New Roman" w:hAnsi="Times New Roman"/>
                <w:noProof/>
                <w:highlight w:val="yellow"/>
              </w:rPr>
              <w:t>4</w:t>
            </w:r>
            <w:r w:rsidRPr="00436ADE">
              <w:rPr>
                <w:rFonts w:ascii="Times New Roman" w:hAnsi="Times New Roman"/>
                <w:noProof/>
                <w:highlight w:val="yellow"/>
              </w:rPr>
              <w:t xml:space="preserve">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for( n = 15; n </w:t>
            </w:r>
            <w:r>
              <w:rPr>
                <w:rFonts w:ascii="Times New Roman" w:hAnsi="Times New Roman"/>
              </w:rPr>
              <w:t xml:space="preserve"> &gt;= </w:t>
            </w:r>
            <w:r w:rsidRPr="00943A5F">
              <w:rPr>
                <w:rFonts w:ascii="Times New Roman" w:hAnsi="Times New Roman"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xS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&lt;&lt;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 xml:space="preserve">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yS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&lt;&lt;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>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sig_coeff</w:t>
            </w:r>
            <w:r w:rsidRPr="00943A5F">
              <w:rPr>
                <w:rFonts w:ascii="Times New Roman" w:hAnsi="Times New Roman"/>
              </w:rPr>
              <w:t>_flag</w:t>
            </w:r>
            <w:proofErr w:type="spellEnd"/>
            <w:r w:rsidRPr="00943A5F">
              <w:rPr>
                <w:rFonts w:ascii="Times New Roman" w:hAnsi="Times New Roman"/>
              </w:rPr>
              <w:t>[ </w:t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> ][ </w:t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> ]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  <w:r w:rsidRPr="00943A5F"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if( numGreater1Flag &lt; 8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  <w:r w:rsidRPr="00943A5F"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  <w:b/>
                <w:bCs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</w:rPr>
              <w:t>[</w:t>
            </w:r>
            <w:r w:rsidRPr="00943A5F">
              <w:rPr>
                <w:rFonts w:ascii="Times New Roman" w:hAnsi="Times New Roman"/>
              </w:rPr>
              <w:t> n </w:t>
            </w:r>
            <w:r w:rsidRPr="00943A5F">
              <w:rPr>
                <w:rFonts w:ascii="Times New Roman" w:hAnsi="Times New Roman"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if(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coeff_abs_level_greater1_flag[ n ]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= = </w:t>
            </w:r>
            <w:r w:rsidRPr="00943A5F">
              <w:rPr>
                <w:rFonts w:ascii="Times New Roman" w:hAnsi="Times New Roman"/>
              </w:rPr>
              <w:t xml:space="preserve"> −1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943A5F">
              <w:rPr>
                <w:rFonts w:ascii="Times New Roman" w:hAnsi="Times New Roman"/>
              </w:rPr>
              <w:t>lastSigScanPos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= = 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lastSigScanPos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firstSigScanPos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cu_transquant_bypass_flag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( </w:t>
            </w:r>
            <w:proofErr w:type="spellStart"/>
            <w:r>
              <w:rPr>
                <w:rFonts w:ascii="Times New Roman" w:hAnsi="Times New Roman"/>
              </w:rPr>
              <w:t>CuPredMode</w:t>
            </w:r>
            <w:proofErr w:type="spellEnd"/>
            <w:r>
              <w:rPr>
                <w:rFonts w:ascii="Times New Roman" w:hAnsi="Times New Roman"/>
              </w:rPr>
              <w:t xml:space="preserve">[ x0 ][ y0 ]  = =  MODE_INTRA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implicit_rdpcm_enabled_flag</w:t>
            </w:r>
            <w:proofErr w:type="spellEnd"/>
            <w:r>
              <w:rPr>
                <w:rFonts w:ascii="Times New Roman" w:hAnsi="Times New Roman"/>
              </w:rPr>
              <w:t xml:space="preserve">  &amp;&amp;  </w:t>
            </w:r>
            <w:proofErr w:type="spellStart"/>
            <w:r>
              <w:rPr>
                <w:rFonts w:ascii="Times New Roman" w:hAnsi="Times New Roman"/>
              </w:rPr>
              <w:t>transform_skip_flag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 xml:space="preserve"> ]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10  | | 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26 ) 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</w:t>
            </w:r>
            <w:proofErr w:type="spellStart"/>
            <w:r>
              <w:rPr>
                <w:rFonts w:ascii="Times New Roman" w:hAnsi="Times New Roman"/>
              </w:rPr>
              <w:t>explicit_rdpcm_flag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signHidden</w:t>
            </w:r>
            <w:proofErr w:type="spellEnd"/>
            <w:r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signHidden</w:t>
            </w:r>
            <w:proofErr w:type="spellEnd"/>
            <w:r w:rsidRPr="00943A5F">
              <w:rPr>
                <w:rFonts w:ascii="Times New Roman" w:hAnsi="Times New Roman"/>
              </w:rPr>
              <w:t xml:space="preserve"> =</w:t>
            </w:r>
            <w:r w:rsidRPr="00943A5F">
              <w:rPr>
                <w:rFonts w:ascii="Times New Roman" w:hAnsi="Times New Roman"/>
                <w:lang w:eastAsia="ko-KR"/>
              </w:rPr>
              <w:t xml:space="preserve"> (</w:t>
            </w:r>
            <w:r w:rsidRPr="00943A5F">
              <w:rPr>
                <w:rFonts w:ascii="Times New Roman" w:hAnsi="Times New Roman"/>
              </w:rPr>
              <w:t xml:space="preserve"> </w:t>
            </w:r>
            <w:proofErr w:type="spellStart"/>
            <w:r w:rsidRPr="00943A5F">
              <w:rPr>
                <w:rFonts w:ascii="Times New Roman" w:hAnsi="Times New Roman"/>
              </w:rPr>
              <w:t>lastSigScanPos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−</w:t>
            </w:r>
            <w:r w:rsidRPr="00943A5F">
              <w:rPr>
                <w:rFonts w:ascii="Times New Roman" w:hAnsi="Times New Roman"/>
              </w:rPr>
              <w:t xml:space="preserve"> </w:t>
            </w:r>
            <w:proofErr w:type="spellStart"/>
            <w:r w:rsidRPr="00943A5F">
              <w:rPr>
                <w:rFonts w:ascii="Times New Roman" w:hAnsi="Times New Roman"/>
              </w:rPr>
              <w:t>firstSigScanPos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&gt; 3 </w:t>
            </w:r>
            <w:r w:rsidRPr="00943A5F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if(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!=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−1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  <w:b/>
                <w:bCs/>
              </w:rPr>
              <w:t>coeff_abs_level_greater2_flag</w:t>
            </w:r>
            <w:r w:rsidRPr="00943A5F">
              <w:rPr>
                <w:rFonts w:ascii="Times New Roman" w:hAnsi="Times New Roman"/>
                <w:bCs/>
              </w:rPr>
              <w:t>[</w:t>
            </w:r>
            <w:r w:rsidRPr="00943A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> </w:t>
            </w:r>
            <w:r w:rsidRPr="00943A5F">
              <w:rPr>
                <w:rFonts w:ascii="Times New Roman" w:hAnsi="Times New Roman"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807F9"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for( n = 15; n </w:t>
            </w:r>
            <w:r>
              <w:rPr>
                <w:rFonts w:ascii="Times New Roman" w:hAnsi="Times New Roman"/>
              </w:rPr>
              <w:t xml:space="preserve"> &gt;= </w:t>
            </w:r>
            <w:r w:rsidRPr="00943A5F">
              <w:rPr>
                <w:rFonts w:ascii="Times New Roman" w:hAnsi="Times New Roman"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xS</w:t>
            </w:r>
            <w:proofErr w:type="spellEnd"/>
            <w:r>
              <w:rPr>
                <w:rFonts w:ascii="Times New Roman" w:hAnsi="Times New Roman"/>
              </w:rPr>
              <w:t xml:space="preserve">  &lt;&lt; 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 xml:space="preserve">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yS</w:t>
            </w:r>
            <w:proofErr w:type="spellEnd"/>
            <w:r>
              <w:rPr>
                <w:rFonts w:ascii="Times New Roman" w:hAnsi="Times New Roman"/>
              </w:rPr>
              <w:t xml:space="preserve">  &lt;&lt; 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>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sig_coeff</w:t>
            </w:r>
            <w:r w:rsidRPr="00943A5F">
              <w:rPr>
                <w:rFonts w:ascii="Times New Roman" w:hAnsi="Times New Roman"/>
              </w:rPr>
              <w:t>_flag</w:t>
            </w:r>
            <w:proofErr w:type="spellEnd"/>
            <w:r w:rsidRPr="00943A5F">
              <w:rPr>
                <w:rFonts w:ascii="Times New Roman" w:hAnsi="Times New Roman"/>
              </w:rPr>
              <w:t>[ </w:t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> ][ </w:t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 xml:space="preserve"> ] </w:t>
            </w:r>
            <w:r w:rsidRPr="00943A5F">
              <w:rPr>
                <w:rFonts w:ascii="Times New Roman" w:hAnsi="Times New Roman"/>
                <w:lang w:eastAsia="ko-KR"/>
              </w:rPr>
              <w:t xml:space="preserve"> &amp;&amp;</w:t>
            </w:r>
            <w:r>
              <w:rPr>
                <w:rFonts w:ascii="Times New Roman" w:hAnsi="Times New Roman"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</w:rPr>
              <w:br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( !</w:t>
            </w:r>
            <w:proofErr w:type="spellStart"/>
            <w:r w:rsidRPr="00943A5F">
              <w:rPr>
                <w:rFonts w:ascii="Times New Roman" w:hAnsi="Times New Roman"/>
              </w:rPr>
              <w:t>sign_data_hiding</w:t>
            </w:r>
            <w:r w:rsidRPr="007611A6">
              <w:rPr>
                <w:rFonts w:ascii="Times New Roman" w:hAnsi="Times New Roman"/>
              </w:rPr>
              <w:t>_enabled</w:t>
            </w:r>
            <w:r w:rsidRPr="00943A5F">
              <w:rPr>
                <w:rFonts w:ascii="Times New Roman" w:hAnsi="Times New Roman"/>
                <w:lang w:eastAsia="ko-KR"/>
              </w:rPr>
              <w:t>_flag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| |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!</w:t>
            </w:r>
            <w:proofErr w:type="spellStart"/>
            <w:r w:rsidRPr="00943A5F">
              <w:rPr>
                <w:rFonts w:ascii="Times New Roman" w:hAnsi="Times New Roman"/>
              </w:rPr>
              <w:t>signHidden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| |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 </w:t>
            </w:r>
            <w:r w:rsidRPr="00943A5F"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!=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</w:t>
            </w:r>
            <w:proofErr w:type="spellStart"/>
            <w:r w:rsidRPr="00943A5F">
              <w:rPr>
                <w:rFonts w:ascii="Times New Roman" w:hAnsi="Times New Roman"/>
              </w:rPr>
              <w:t>firstSigScanPos</w:t>
            </w:r>
            <w:proofErr w:type="spellEnd"/>
            <w:r>
              <w:rPr>
                <w:rFonts w:ascii="Times New Roman" w:hAnsi="Times New Roman"/>
              </w:rPr>
              <w:t xml:space="preserve"> )</w:t>
            </w:r>
            <w:r w:rsidRPr="00943A5F"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  <w:lang w:eastAsia="ko-KR"/>
              </w:rPr>
              <w:t xml:space="preserve">) </w:t>
            </w:r>
            <w:r w:rsidRPr="00943A5F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  <w:b/>
                <w:bCs/>
              </w:rPr>
              <w:t>coeff_sign_flag</w:t>
            </w:r>
            <w:proofErr w:type="spellEnd"/>
            <w:r w:rsidRPr="00943A5F">
              <w:rPr>
                <w:rFonts w:ascii="Times New Roman" w:hAnsi="Times New Roman"/>
                <w:bCs/>
              </w:rPr>
              <w:t>[</w:t>
            </w:r>
            <w:r w:rsidRPr="00943A5F">
              <w:rPr>
                <w:rFonts w:ascii="Times New Roman" w:hAnsi="Times New Roman"/>
              </w:rPr>
              <w:t> n </w:t>
            </w:r>
            <w:r w:rsidRPr="00943A5F">
              <w:rPr>
                <w:rFonts w:ascii="Times New Roman" w:hAnsi="Times New Roman"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numSigCoeff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xC = ( xS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baseLevel = 1 + coeff_abs_level_greater1_flag[ n ] +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9216ED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baseLevel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( ( numSigCoeff &lt; 8 ) ?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( (n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lastGreater1ScanPos) ? 3 : 2 ) : 1 )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216ED">
              <w:rPr>
                <w:rFonts w:ascii="Times New Roman" w:hAnsi="Times New Roman"/>
                <w:noProof/>
                <w:highlight w:val="yellow"/>
              </w:rPr>
              <w:t>||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530191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F2FDF" w:rsidRPr="002F28AC">
              <w:rPr>
                <w:noProof/>
                <w:highlight w:val="yellow"/>
              </w:rPr>
              <w:t>cRiceParamPrev</w:t>
            </w:r>
            <w:r w:rsidR="002F28AC" w:rsidRPr="002F28AC">
              <w:rPr>
                <w:noProof/>
                <w:highlight w:val="yellow"/>
              </w:rPr>
              <w:t xml:space="preserve"> </w:t>
            </w:r>
            <w:r w:rsidR="00CD1AEC">
              <w:rPr>
                <w:rFonts w:ascii="Times New Roman" w:hAnsi="Times New Roman"/>
                <w:noProof/>
                <w:highlight w:val="yellow"/>
              </w:rPr>
              <w:t xml:space="preserve"> &gt;</w:t>
            </w:r>
            <w:r w:rsidR="002F28AC" w:rsidRPr="002F28AC">
              <w:rPr>
                <w:rFonts w:ascii="Times New Roman" w:hAnsi="Times New Roman"/>
                <w:noProof/>
                <w:highlight w:val="yellow"/>
              </w:rPr>
              <w:t> </w:t>
            </w:r>
            <w:r w:rsidR="000F2FDF" w:rsidRPr="002F28AC">
              <w:rPr>
                <w:rFonts w:ascii="Times New Roman" w:hAnsi="Times New Roman"/>
                <w:noProof/>
                <w:highlight w:val="yellow"/>
              </w:rPr>
              <w:t xml:space="preserve">= </w:t>
            </w:r>
            <w:r w:rsidR="002F28AC" w:rsidRPr="002F28AC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F2FDF" w:rsidRPr="002F28AC">
              <w:rPr>
                <w:rFonts w:ascii="Times New Roman" w:hAnsi="Times New Roman"/>
                <w:noProof/>
                <w:highlight w:val="yellow"/>
              </w:rPr>
              <w:t>4</w:t>
            </w:r>
            <w:r w:rsidR="002F28AC" w:rsidRPr="002F28AC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F2FDF" w:rsidRPr="002F28AC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2F28AC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coeff_abs_level_remaining</w:t>
            </w:r>
            <w:r w:rsidRPr="00943A5F">
              <w:rPr>
                <w:rFonts w:ascii="Times New Roman" w:hAnsi="Times New Roman"/>
                <w:noProof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  <w:lang w:eastAsia="ko-KR"/>
              </w:rPr>
              <w:t>ae(v)</w:t>
            </w: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TransCoeffLevel[ x0 ][ y0 ][ cIdx ][ xC ][ yC ] =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 * ( 1 − 2 * coeff_sign_flag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_flag 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>signHidden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sumAbsLevel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+=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 xml:space="preserve">&amp;&amp;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( ( sumAbsLevel % 2 )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1 )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TransCoeffLevel[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 =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−TransCoeffLevel[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numSigCoeff++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</w:tbl>
    <w:p w:rsidR="00D86BC2" w:rsidRDefault="00D86BC2" w:rsidP="009762E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ind w:left="403"/>
        <w:rPr>
          <w:rFonts w:eastAsia="Malgun Gothic"/>
          <w:noProof/>
          <w:sz w:val="20"/>
          <w:lang w:val="en-GB" w:eastAsia="zh-CN"/>
        </w:rPr>
      </w:pPr>
    </w:p>
    <w:p w:rsidR="004E363B" w:rsidRDefault="004E363B" w:rsidP="004E363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jc w:val="both"/>
        <w:rPr>
          <w:sz w:val="18"/>
          <w:lang w:val="en-GB"/>
        </w:rPr>
      </w:pPr>
      <w:r w:rsidRPr="004E363B">
        <w:rPr>
          <w:sz w:val="18"/>
          <w:highlight w:val="yellow"/>
          <w:lang w:val="en-GB"/>
        </w:rPr>
        <w:t xml:space="preserve">NOTE – when alignment is enabled and </w:t>
      </w:r>
      <w:r w:rsidRPr="004E363B">
        <w:rPr>
          <w:noProof/>
          <w:sz w:val="18"/>
          <w:szCs w:val="18"/>
          <w:highlight w:val="yellow"/>
        </w:rPr>
        <w:t>cRiceParamPrev</w:t>
      </w:r>
      <w:r>
        <w:rPr>
          <w:sz w:val="18"/>
          <w:highlight w:val="yellow"/>
          <w:lang w:val="en-GB"/>
        </w:rPr>
        <w:t xml:space="preserve"> is greater than or equal to 4</w:t>
      </w:r>
      <w:r w:rsidRPr="004E363B">
        <w:rPr>
          <w:sz w:val="18"/>
          <w:highlight w:val="yellow"/>
          <w:lang w:val="en-GB"/>
        </w:rPr>
        <w:t xml:space="preserve">, the entropy coder is limited to coding 16 (significance map) + 8 (greater-than-one map) + 1 (greater-than-two flag) = 25 CABAC bins per coefficient group; all </w:t>
      </w:r>
      <w:bookmarkStart w:id="7" w:name="_GoBack"/>
      <w:r w:rsidRPr="004E363B">
        <w:rPr>
          <w:sz w:val="18"/>
          <w:highlight w:val="yellow"/>
          <w:lang w:val="en-GB"/>
        </w:rPr>
        <w:t>escape</w:t>
      </w:r>
      <w:bookmarkEnd w:id="7"/>
      <w:r w:rsidRPr="004E363B">
        <w:rPr>
          <w:sz w:val="18"/>
          <w:highlight w:val="yellow"/>
          <w:lang w:val="en-GB"/>
        </w:rPr>
        <w:t xml:space="preserve"> bins are available raw at the point of decoding. When alignment is enabled and </w:t>
      </w:r>
      <w:r w:rsidRPr="004E363B">
        <w:rPr>
          <w:noProof/>
          <w:sz w:val="18"/>
          <w:szCs w:val="18"/>
          <w:highlight w:val="yellow"/>
        </w:rPr>
        <w:t>cRiceParamPrev</w:t>
      </w:r>
      <w:r>
        <w:rPr>
          <w:sz w:val="18"/>
          <w:highlight w:val="yellow"/>
          <w:lang w:val="en-GB"/>
        </w:rPr>
        <w:t xml:space="preserve"> is </w:t>
      </w:r>
      <w:r>
        <w:rPr>
          <w:sz w:val="18"/>
          <w:highlight w:val="yellow"/>
          <w:lang w:val="en-GB"/>
        </w:rPr>
        <w:t>less than</w:t>
      </w:r>
      <w:r>
        <w:rPr>
          <w:sz w:val="18"/>
          <w:highlight w:val="yellow"/>
          <w:lang w:val="en-GB"/>
        </w:rPr>
        <w:t xml:space="preserve"> 4</w:t>
      </w:r>
      <w:r w:rsidRPr="004E363B">
        <w:rPr>
          <w:sz w:val="18"/>
          <w:highlight w:val="yellow"/>
          <w:lang w:val="en-GB"/>
        </w:rPr>
        <w:t>, the entropy coder is limited to coding 25 CABAC bins and 16 EP CABAC bins per coefficient group.</w:t>
      </w:r>
    </w:p>
    <w:p w:rsidR="00E409F6" w:rsidRDefault="00E409F6" w:rsidP="004E363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jc w:val="both"/>
        <w:rPr>
          <w:sz w:val="18"/>
          <w:lang w:val="en-GB"/>
        </w:rPr>
      </w:pPr>
    </w:p>
    <w:p w:rsidR="00E409F6" w:rsidRDefault="00E409F6" w:rsidP="00E409F6">
      <w:pPr>
        <w:pStyle w:val="Heading1"/>
        <w:rPr>
          <w:lang w:val="en-CA"/>
        </w:rPr>
      </w:pPr>
      <w:r>
        <w:rPr>
          <w:lang w:val="en-CA"/>
        </w:rPr>
        <w:t xml:space="preserve">Subtest </w:t>
      </w:r>
      <w:r>
        <w:rPr>
          <w:lang w:val="en-CA"/>
        </w:rPr>
        <w:t>B6</w:t>
      </w:r>
    </w:p>
    <w:p w:rsidR="00E409F6" w:rsidRPr="00D86BC2" w:rsidRDefault="00E409F6" w:rsidP="00E409F6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noProof/>
          <w:sz w:val="24"/>
          <w:lang w:val="en-GB"/>
        </w:rPr>
      </w:pPr>
      <w:r w:rsidRPr="00D86BC2">
        <w:rPr>
          <w:bCs w:val="0"/>
          <w:sz w:val="24"/>
          <w:lang w:val="en-CA"/>
        </w:rPr>
        <w:t xml:space="preserve">9.3.3.9 </w:t>
      </w:r>
      <w:r w:rsidRPr="00D86BC2">
        <w:rPr>
          <w:bCs w:val="0"/>
          <w:noProof/>
          <w:sz w:val="24"/>
          <w:lang w:val="en-GB"/>
        </w:rPr>
        <w:t>Binarization process for coeff_abs_level_</w:t>
      </w:r>
      <w:r w:rsidRPr="00D86BC2">
        <w:rPr>
          <w:rFonts w:eastAsia="MS Mincho"/>
          <w:bCs w:val="0"/>
          <w:noProof/>
          <w:sz w:val="24"/>
          <w:lang w:val="en-GB" w:eastAsia="ja-JP"/>
        </w:rPr>
        <w:t>remaining</w:t>
      </w:r>
    </w:p>
    <w:p w:rsidR="00E409F6" w:rsidRDefault="00E409F6" w:rsidP="00E409F6">
      <w:pPr>
        <w:rPr>
          <w:noProof/>
        </w:rPr>
      </w:pPr>
      <w:r>
        <w:rPr>
          <w:noProof/>
        </w:rPr>
        <w:t>…</w:t>
      </w:r>
    </w:p>
    <w:p w:rsidR="00E409F6" w:rsidRDefault="00E409F6" w:rsidP="00E409F6">
      <w:pPr>
        <w:rPr>
          <w:lang w:eastAsia="zh-CN"/>
        </w:rPr>
      </w:pPr>
      <w:r w:rsidRPr="00943A5F">
        <w:rPr>
          <w:lang w:eastAsia="zh-CN"/>
        </w:rPr>
        <w:t xml:space="preserve">The variable </w:t>
      </w:r>
      <w:proofErr w:type="spellStart"/>
      <w:r w:rsidRPr="00943A5F">
        <w:rPr>
          <w:lang w:eastAsia="zh-CN"/>
        </w:rPr>
        <w:t>cRiceParam</w:t>
      </w:r>
      <w:proofErr w:type="spellEnd"/>
      <w:r w:rsidRPr="00943A5F">
        <w:rPr>
          <w:lang w:eastAsia="zh-CN"/>
        </w:rPr>
        <w:t xml:space="preserve"> is derived from </w:t>
      </w:r>
      <w:proofErr w:type="spellStart"/>
      <w:r w:rsidRPr="00943A5F">
        <w:rPr>
          <w:lang w:eastAsia="zh-CN"/>
        </w:rPr>
        <w:t>cLastAbsLevel</w:t>
      </w:r>
      <w:proofErr w:type="spellEnd"/>
      <w:r w:rsidRPr="00943A5F">
        <w:rPr>
          <w:lang w:eastAsia="zh-CN"/>
        </w:rPr>
        <w:t xml:space="preserve"> and </w:t>
      </w:r>
      <w:proofErr w:type="spellStart"/>
      <w:r w:rsidRPr="00943A5F">
        <w:rPr>
          <w:lang w:eastAsia="zh-CN"/>
        </w:rPr>
        <w:t>cLastRiceParam</w:t>
      </w:r>
      <w:proofErr w:type="spellEnd"/>
      <w:r w:rsidRPr="00943A5F">
        <w:rPr>
          <w:lang w:eastAsia="zh-CN"/>
        </w:rPr>
        <w:t xml:space="preserve"> as</w:t>
      </w:r>
      <w:r>
        <w:rPr>
          <w:lang w:eastAsia="zh-CN"/>
        </w:rPr>
        <w:t xml:space="preserve"> follows</w:t>
      </w:r>
      <w:r w:rsidRPr="00943A5F">
        <w:rPr>
          <w:lang w:eastAsia="zh-CN"/>
        </w:rPr>
        <w:t>:</w:t>
      </w:r>
    </w:p>
    <w:p w:rsidR="00E409F6" w:rsidRPr="007E7D33" w:rsidRDefault="00E409F6" w:rsidP="00E409F6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If </w:t>
      </w:r>
      <w:proofErr w:type="spellStart"/>
      <w:r>
        <w:t>fast_rice_adaptation_enabled_flag</w:t>
      </w:r>
      <w:proofErr w:type="spellEnd"/>
      <w:r>
        <w:t xml:space="preserve"> is equal to 0, the following applies:</w:t>
      </w:r>
    </w:p>
    <w:p w:rsidR="00E409F6" w:rsidRDefault="00E409F6" w:rsidP="00E409F6">
      <w:pPr>
        <w:pStyle w:val="Equation"/>
        <w:tabs>
          <w:tab w:val="left" w:pos="1170"/>
          <w:tab w:val="left" w:pos="1980"/>
          <w:tab w:val="left" w:pos="2340"/>
        </w:tabs>
        <w:ind w:left="794"/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&gt; ( 3 * ( 1</w:t>
      </w:r>
      <w:r>
        <w:t>  &lt;&lt;  </w:t>
      </w:r>
      <w:r w:rsidRPr="00943A5F">
        <w:t>cLastRiceParam ) ) ?</w:t>
      </w:r>
      <w:r w:rsidRPr="00943A5F">
        <w:rPr>
          <w:lang w:eastAsia="zh-CN"/>
        </w:rPr>
        <w:t> 1 : 0 ), 4 )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E409F6" w:rsidRPr="007C7028" w:rsidRDefault="00E409F6" w:rsidP="00E409F6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Otherwise (</w:t>
      </w:r>
      <w:proofErr w:type="spellStart"/>
      <w:r>
        <w:t>fast_rice_adaptation_enabled_flag</w:t>
      </w:r>
      <w:proofErr w:type="spellEnd"/>
      <w:r>
        <w:t xml:space="preserve"> is equal to 1), the following applies:</w:t>
      </w:r>
    </w:p>
    <w:p w:rsidR="00E409F6" w:rsidRDefault="00E409F6" w:rsidP="00E409F6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proofErr w:type="spellStart"/>
      <w:r>
        <w:t>cRiceParam</w:t>
      </w:r>
      <w:proofErr w:type="spellEnd"/>
      <w:r>
        <w:t xml:space="preserve"> is initialized as follows:</w:t>
      </w:r>
    </w:p>
    <w:p w:rsidR="00E409F6" w:rsidRDefault="00E409F6" w:rsidP="00E409F6">
      <w:pPr>
        <w:pStyle w:val="Equation"/>
        <w:tabs>
          <w:tab w:val="left" w:pos="1170"/>
          <w:tab w:val="left" w:pos="1980"/>
          <w:tab w:val="left" w:pos="2340"/>
        </w:tabs>
        <w:ind w:left="1170"/>
        <w:rPr>
          <w:lang w:eastAsia="zh-CN"/>
        </w:rPr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</w:t>
      </w:r>
      <w:r>
        <w:t> </w:t>
      </w:r>
      <w:r w:rsidRPr="00943A5F">
        <w:t>&gt;</w:t>
      </w:r>
      <w:r>
        <w:t>&gt; </w:t>
      </w:r>
      <w:r w:rsidRPr="00943A5F">
        <w:t> </w:t>
      </w:r>
      <w:r>
        <w:t>( 2  +  cLastRiceParam )</w:t>
      </w:r>
      <w:r w:rsidRPr="00943A5F">
        <w:rPr>
          <w:lang w:eastAsia="zh-CN"/>
        </w:rPr>
        <w:t> )</w:t>
      </w:r>
      <w:r>
        <w:rPr>
          <w:lang w:eastAsia="zh-CN"/>
        </w:rPr>
        <w:t>, 7 )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E409F6" w:rsidRDefault="00E409F6" w:rsidP="00E409F6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r>
        <w:t xml:space="preserve">When </w:t>
      </w:r>
      <w:r w:rsidRPr="00304840">
        <w:t xml:space="preserve">this process is invoked for the first time for the current sub-block scan index </w:t>
      </w:r>
      <w:proofErr w:type="spellStart"/>
      <w:r w:rsidRPr="00304840">
        <w:t>i</w:t>
      </w:r>
      <w:proofErr w:type="spellEnd"/>
      <w:r w:rsidRPr="00304840">
        <w:t>,</w:t>
      </w:r>
      <w:r>
        <w:t xml:space="preserve"> </w:t>
      </w:r>
      <w:proofErr w:type="spellStart"/>
      <w:r>
        <w:t>cRiceParam</w:t>
      </w:r>
      <w:proofErr w:type="spellEnd"/>
      <w:r>
        <w:t xml:space="preserve"> is modified as follows:</w:t>
      </w:r>
    </w:p>
    <w:p w:rsidR="00E409F6" w:rsidRDefault="00E409F6" w:rsidP="00E409F6">
      <w:pPr>
        <w:pStyle w:val="Equation"/>
        <w:tabs>
          <w:tab w:val="left" w:pos="1170"/>
          <w:tab w:val="left" w:pos="1980"/>
          <w:tab w:val="left" w:pos="2340"/>
        </w:tabs>
        <w:ind w:left="1170"/>
      </w:pPr>
      <w:proofErr w:type="spellStart"/>
      <w:r w:rsidRPr="007E7D33">
        <w:t>cRiceParam</w:t>
      </w:r>
      <w:proofErr w:type="spellEnd"/>
      <w:r w:rsidRPr="007E7D33">
        <w:t xml:space="preserve"> = Max( 0, </w:t>
      </w:r>
      <w:proofErr w:type="spellStart"/>
      <w:r w:rsidRPr="007E7D33">
        <w:t>cRiceParam</w:t>
      </w:r>
      <w:proofErr w:type="spellEnd"/>
      <w:r w:rsidRPr="007E7D33">
        <w:t> − </w:t>
      </w:r>
      <w:r>
        <w:tab/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  <w:r w:rsidRPr="007E7D33">
        <w:br/>
      </w:r>
      <w:r w:rsidRPr="007E7D33">
        <w:tab/>
      </w:r>
      <w:r w:rsidRPr="007E7D33">
        <w:tab/>
      </w:r>
      <w:r w:rsidRPr="007E7D33">
        <w:tab/>
        <w:t>( </w:t>
      </w:r>
      <w:proofErr w:type="spellStart"/>
      <w:r w:rsidRPr="007E7D33">
        <w:t>transform_skip_flag</w:t>
      </w:r>
      <w:proofErr w:type="spellEnd"/>
      <w:r w:rsidRPr="007E7D33">
        <w:t>[ x0 ][ y0 ][ </w:t>
      </w:r>
      <w:proofErr w:type="spellStart"/>
      <w:r w:rsidRPr="007E7D33">
        <w:t>cIdx</w:t>
      </w:r>
      <w:proofErr w:type="spellEnd"/>
      <w:r w:rsidRPr="007E7D33">
        <w:t> ]  | |  cu_transquant_bypass_flag ?</w:t>
      </w:r>
      <w:r>
        <w:t> 1 : 2 ) )</w:t>
      </w:r>
    </w:p>
    <w:p w:rsidR="00E409F6" w:rsidRDefault="00E409F6" w:rsidP="00E409F6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187459">
        <w:rPr>
          <w:noProof/>
          <w:highlight w:val="yellow"/>
        </w:rPr>
        <w:t>The variable cRiceParam</w:t>
      </w:r>
      <w:r>
        <w:rPr>
          <w:noProof/>
          <w:highlight w:val="yellow"/>
        </w:rPr>
        <w:t>Prev</w:t>
      </w:r>
      <w:r w:rsidRPr="00187459">
        <w:rPr>
          <w:noProof/>
          <w:highlight w:val="yellow"/>
        </w:rPr>
        <w:t xml:space="preserve"> is set to cRiceParam</w:t>
      </w:r>
    </w:p>
    <w:p w:rsidR="00E409F6" w:rsidRPr="00943A5F" w:rsidRDefault="00E409F6" w:rsidP="00E409F6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>…</w:t>
      </w:r>
    </w:p>
    <w:p w:rsidR="00E409F6" w:rsidRPr="003F3425" w:rsidRDefault="00E409F6" w:rsidP="00E409F6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textAlignment w:val="auto"/>
      </w:pPr>
      <w:r>
        <w:rPr>
          <w:bCs w:val="0"/>
          <w:noProof/>
          <w:sz w:val="24"/>
        </w:rPr>
        <w:lastRenderedPageBreak/>
        <w:t xml:space="preserve">7.3.8.11 </w:t>
      </w:r>
      <w:r w:rsidRPr="0055682E">
        <w:rPr>
          <w:bCs w:val="0"/>
          <w:noProof/>
          <w:sz w:val="24"/>
        </w:rPr>
        <w:t>Residual coding syntax</w:t>
      </w:r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="SimSun" w:hAnsi="Times New Roman"/>
                <w:noProof/>
                <w:lang w:eastAsia="zh-CN"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heading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for( i = lastSubBlock; i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i−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xS = ScanOrder[ log2TrafoSize − 2 ][ scanIdx ][ i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yS = ScanOrder[ log2TrafoSize − 2 ][ scanIdx ][ i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  <w:highlight w:val="yellow"/>
              </w:rPr>
              <w:t>cRiceParamPrev &lt; 4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 ( i &lt; lastSubBlock )  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( i &gt; 0 )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coded_sub_block_flag</w:t>
            </w:r>
            <w:r w:rsidRPr="00943A5F">
              <w:rPr>
                <w:rFonts w:ascii="Times New Roman" w:hAnsi="Times New Roman"/>
                <w:noProof/>
              </w:rPr>
              <w:t>[ xS ][ yS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( i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lastSubBlock ) ? lastScanPos 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 1 :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&gt;=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yC = ( yS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coded_sub_block_flag[ xS ][ yS ]  &amp;&amp;  ( n &gt; 0  | |  !</w:t>
            </w:r>
            <w:r>
              <w:rPr>
                <w:rFonts w:ascii="Times New Roman" w:hAnsi="Times New Roman"/>
                <w:bCs/>
                <w:noProof/>
              </w:rPr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sig_coeff</w:t>
            </w:r>
            <w:r w:rsidRPr="00943A5F">
              <w:rPr>
                <w:rFonts w:ascii="Times New Roman" w:hAnsi="Times New Roman"/>
                <w:b/>
                <w:noProof/>
              </w:rPr>
              <w:t>_flag</w:t>
            </w:r>
            <w:r w:rsidRPr="00943A5F">
              <w:rPr>
                <w:rFonts w:ascii="Times New Roman" w:hAnsi="Times New Roman"/>
                <w:noProof/>
              </w:rPr>
              <w:t>[ xC ][ yC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firstSigScanPos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lastSigScanPos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numGreater1Flag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 numGreater1Flag &lt; 8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coeff_abs_level_greater1_flag[ n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lastSigScanPos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cu_transquant_bypass_flag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( </w:t>
            </w:r>
            <w:proofErr w:type="spellStart"/>
            <w:r>
              <w:rPr>
                <w:rFonts w:ascii="Times New Roman" w:hAnsi="Times New Roman"/>
              </w:rPr>
              <w:t>CuPredMode</w:t>
            </w:r>
            <w:proofErr w:type="spellEnd"/>
            <w:r>
              <w:rPr>
                <w:rFonts w:ascii="Times New Roman" w:hAnsi="Times New Roman"/>
              </w:rPr>
              <w:t xml:space="preserve">[ x0 ][ y0 ]  = =  MODE_INTRA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implicit_rdpcm_enabled_flag</w:t>
            </w:r>
            <w:proofErr w:type="spellEnd"/>
            <w:r>
              <w:rPr>
                <w:rFonts w:ascii="Times New Roman" w:hAnsi="Times New Roman"/>
              </w:rPr>
              <w:t xml:space="preserve">  &amp;&amp;  </w:t>
            </w:r>
            <w:proofErr w:type="spellStart"/>
            <w:r>
              <w:rPr>
                <w:rFonts w:ascii="Times New Roman" w:hAnsi="Times New Roman"/>
              </w:rPr>
              <w:t>transform_skip_flag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 xml:space="preserve"> ]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10  | | 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26 ) 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</w:t>
            </w:r>
            <w:proofErr w:type="spellStart"/>
            <w:r>
              <w:rPr>
                <w:rFonts w:ascii="Times New Roman" w:hAnsi="Times New Roman"/>
              </w:rPr>
              <w:t>explicit_rdpcm_flag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E</w:t>
            </w:r>
            <w:r>
              <w:rPr>
                <w:rFonts w:ascii="Times New Roman" w:hAnsi="Times New Roman"/>
                <w:noProof/>
              </w:rPr>
              <w:t>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signHidden =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(</w:t>
            </w:r>
            <w:r w:rsidRPr="00943A5F">
              <w:rPr>
                <w:rFonts w:ascii="Times New Roman" w:hAnsi="Times New Roman"/>
                <w:noProof/>
              </w:rPr>
              <w:t xml:space="preserve"> lastSigScanPos 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 firstSigScanPos &gt; 3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coeff_abs_level_greater2_flag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xC = ( xS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 xml:space="preserve">_flag[ xC ][ yC ]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&amp;&amp;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( !sign_data_hiding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_flag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| |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!signHidden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 xml:space="preserve">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coeff_sign_flag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numSigCoeff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xC = ( xS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baseLevel = 1 + coeff_abs_level_greater1_flag[ n ] +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baseLevel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( ( numSigCoeff &lt; 8 ) ?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( (n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>) ? 3 : 2 ) : 1 )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coeff_abs_level_remaining</w:t>
            </w:r>
            <w:r w:rsidRPr="00943A5F">
              <w:rPr>
                <w:rFonts w:ascii="Times New Roman" w:hAnsi="Times New Roman"/>
                <w:noProof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  <w:lang w:eastAsia="ko-KR"/>
              </w:rPr>
              <w:t>ae(v)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TransCoeffLevel[ x0 ][ y0 ][ cIdx ][ xC ][ yC ] =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 * ( 1 − 2 * coeff_sign_flag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_flag 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>signHidden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sumAbsLevel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+=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 xml:space="preserve">&amp;&amp;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( ( sumAbsLevel % 2 )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1 )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TransCoeffLevel[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 =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−TransCoeffLevel[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numSigCoeff++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firstSigScanPos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lastSigScanPos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for( n = ( i  = =  lastSubBlock ) ? lastScanPos − 1 : 15; n  &gt;= 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xC = ( xS  &lt;&lt; 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yC = ( yS  &lt;&lt; 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baseLevel = ( xC == LastSignificantCoeffX ) &amp;&amp; ( yC == LastSignificantCoeffY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b/>
                <w:noProof/>
                <w:highlight w:val="yellow"/>
              </w:rPr>
              <w:t>coeff_abs_level_remaining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  <w:r w:rsidRPr="0001151E">
              <w:rPr>
                <w:noProof/>
                <w:highlight w:val="yellow"/>
                <w:lang w:eastAsia="ko-KR"/>
              </w:rPr>
              <w:t>ae(v)</w:t>
            </w: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coeff_abs_level_remaining[ n ]  +=  baseLevel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 coeff_abs_level_remaining[ n ] &gt; 0 )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sig_coeff_flag[ xC ][ yC ]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 sig_coeff_flag[ xC ][ yC ]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lastSigScanPos  = =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−1 )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86946" w:rsidRDefault="00E409F6" w:rsidP="00256856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986946">
              <w:rPr>
                <w:rFonts w:ascii="Times New Roman" w:hAnsi="Times New Roman"/>
                <w:highlight w:val="yellow"/>
              </w:rPr>
              <w:lastRenderedPageBreak/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>if( cu_transquant_bypass_flag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| |  (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CuPredMode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[ x0 ][ y0 ]  = =  MODE_INTRA  &amp;&amp;  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implicit_rdpcm_enabled_flag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&amp;&amp;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transform_skip_flag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[ x0 ][ y0 ][ 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cIdx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 ]  &amp;&amp;  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(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predModeIntra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= =  10  | |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predModeIntra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= =  26 ) )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| |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explicit_rdpcm_flag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[ x0 ][ y0 ][ 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cIdx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signHidden =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(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lastSigScanPos − firstSigScanPos &gt; 3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for( n = 15; n  &gt;= 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xC = ( xS  &lt;&lt; 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yC = ( yS  &lt;&lt; 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sig_coeff_flag[ xC ][ yC ]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&amp;&amp;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( !sign_data_hiding_enabled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_flag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 | |  !signHidden  | |  ( n  !=  firstSigScanPos )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)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b/>
                <w:bCs/>
                <w:noProof/>
                <w:highlight w:val="yellow"/>
              </w:rPr>
              <w:t>coeff_sign_flag</w:t>
            </w:r>
            <w:r w:rsidRPr="0001151E">
              <w:rPr>
                <w:rFonts w:ascii="Times New Roman" w:hAnsi="Times New Roman"/>
                <w:bCs/>
                <w:noProof/>
                <w:highlight w:val="yellow"/>
              </w:rPr>
              <w:t>[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 n </w:t>
            </w:r>
            <w:r w:rsidRPr="0001151E">
              <w:rPr>
                <w:rFonts w:ascii="Times New Roman" w:hAnsi="Times New Roman"/>
                <w:bCs/>
                <w:noProof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  <w:r w:rsidRPr="0001151E">
              <w:rPr>
                <w:noProof/>
                <w:highlight w:val="yellow"/>
              </w:rPr>
              <w:t>ae(v)</w:t>
            </w: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TransCoeffLevel[ x0 ][ y0 ][ cIdx ][ xC ][ yC ] =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coeff_abs_level_remaining[ n ] * ( 1 − 2 * coeff_sign_flag[ n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sign_data_hiding_enabled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_flag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&amp;&amp;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signHidden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sumAbsLevel  +=  coeff_abs_level_remaining[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(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n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= =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firstSigScanPos 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&amp;&amp;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( ( sumAbsLevel % 2 )  = =  1 )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TransCoeffLevel[ x0 ][ y0 ][ cIdx ][ xC ][ yC ] =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−TransCoeffLevel[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x0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y0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cIdx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xC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yC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01151E" w:rsidRDefault="00E409F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syntax"/>
              <w:keepNext w:val="0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409F6" w:rsidRPr="00943A5F" w:rsidRDefault="00E409F6" w:rsidP="00256856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E409F6" w:rsidRPr="004E1AA6" w:rsidRDefault="00E409F6" w:rsidP="00E409F6">
      <w:pPr>
        <w:rPr>
          <w:rFonts w:eastAsia="Malgun Gothic"/>
          <w:lang w:val="en-CA"/>
        </w:rPr>
      </w:pPr>
    </w:p>
    <w:p w:rsidR="00E409F6" w:rsidRDefault="00E409F6" w:rsidP="00E409F6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jc w:val="both"/>
        <w:rPr>
          <w:sz w:val="18"/>
          <w:lang w:val="en-GB"/>
        </w:rPr>
      </w:pPr>
      <w:r w:rsidRPr="004E363B">
        <w:rPr>
          <w:sz w:val="18"/>
          <w:highlight w:val="yellow"/>
          <w:lang w:val="en-GB"/>
        </w:rPr>
        <w:t xml:space="preserve">NOTE – when alignment is enabled and </w:t>
      </w:r>
      <w:r w:rsidRPr="004E363B">
        <w:rPr>
          <w:noProof/>
          <w:sz w:val="18"/>
          <w:szCs w:val="18"/>
          <w:highlight w:val="yellow"/>
        </w:rPr>
        <w:t>cRiceParamPrev</w:t>
      </w:r>
      <w:r>
        <w:rPr>
          <w:sz w:val="18"/>
          <w:highlight w:val="yellow"/>
          <w:lang w:val="en-GB"/>
        </w:rPr>
        <w:t xml:space="preserve"> is greater than or equal to 4</w:t>
      </w:r>
      <w:r w:rsidRPr="004E363B">
        <w:rPr>
          <w:sz w:val="18"/>
          <w:highlight w:val="yellow"/>
          <w:lang w:val="en-GB"/>
        </w:rPr>
        <w:t xml:space="preserve">, the entropy coder is limited to coding 16 (significance map) + 8 (greater-than-one map) + 1 (greater-than-two flag) = 25 CABAC bins per coefficient group; all escape bins are available raw at the point of decoding. When alignment is enabled and </w:t>
      </w:r>
      <w:r w:rsidRPr="004E363B">
        <w:rPr>
          <w:noProof/>
          <w:sz w:val="18"/>
          <w:szCs w:val="18"/>
          <w:highlight w:val="yellow"/>
        </w:rPr>
        <w:t>cRiceParamPrev</w:t>
      </w:r>
      <w:r>
        <w:rPr>
          <w:sz w:val="18"/>
          <w:highlight w:val="yellow"/>
          <w:lang w:val="en-GB"/>
        </w:rPr>
        <w:t xml:space="preserve"> is less than 4</w:t>
      </w:r>
      <w:r w:rsidRPr="004E363B">
        <w:rPr>
          <w:sz w:val="18"/>
          <w:highlight w:val="yellow"/>
          <w:lang w:val="en-GB"/>
        </w:rPr>
        <w:t>, the entropy coder is limited to coding 25 CABAC bins and 16 EP CABAC bins per coefficient group.</w:t>
      </w:r>
    </w:p>
    <w:p w:rsidR="00E409F6" w:rsidRDefault="00E409F6" w:rsidP="004E363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jc w:val="both"/>
        <w:rPr>
          <w:sz w:val="18"/>
          <w:lang w:val="en-GB"/>
        </w:rPr>
      </w:pPr>
    </w:p>
    <w:p w:rsidR="00E409F6" w:rsidRDefault="00E409F6" w:rsidP="00E409F6">
      <w:pPr>
        <w:pStyle w:val="Heading1"/>
        <w:rPr>
          <w:lang w:val="en-GB"/>
        </w:rPr>
      </w:pPr>
      <w:r>
        <w:rPr>
          <w:lang w:val="en-GB"/>
        </w:rPr>
        <w:t>Common specification changes for B5 and B6</w:t>
      </w:r>
    </w:p>
    <w:p w:rsidR="00E409F6" w:rsidRPr="0075013E" w:rsidRDefault="00E409F6" w:rsidP="00E409F6">
      <w:pPr>
        <w:pStyle w:val="Heading4"/>
        <w:keepLines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num" w:pos="862"/>
          <w:tab w:val="left" w:pos="1191"/>
          <w:tab w:val="left" w:pos="1588"/>
          <w:tab w:val="left" w:pos="1985"/>
        </w:tabs>
        <w:spacing w:before="181" w:after="0"/>
        <w:ind w:left="1728" w:hanging="1728"/>
        <w:rPr>
          <w:noProof/>
          <w:sz w:val="22"/>
          <w:szCs w:val="20"/>
          <w:lang w:val="en-GB"/>
        </w:rPr>
      </w:pPr>
      <w:bookmarkStart w:id="8" w:name="_Toc351408708"/>
      <w:r w:rsidRPr="0075013E">
        <w:rPr>
          <w:noProof/>
          <w:sz w:val="22"/>
          <w:szCs w:val="20"/>
          <w:lang w:val="en-GB"/>
        </w:rPr>
        <w:t>7.3.2.2</w:t>
      </w:r>
      <w:r w:rsidRPr="0075013E">
        <w:rPr>
          <w:noProof/>
          <w:sz w:val="22"/>
          <w:szCs w:val="20"/>
          <w:lang w:val="en-GB"/>
        </w:rPr>
        <w:tab/>
        <w:t>Sequence parameter set RBSP syntax</w:t>
      </w:r>
      <w:bookmarkEnd w:id="8"/>
    </w:p>
    <w:p w:rsidR="00E409F6" w:rsidRPr="00943A5F" w:rsidRDefault="00E409F6" w:rsidP="00E409F6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39241C">
              <w:rPr>
                <w:rFonts w:ascii="Times New Roman" w:hAnsi="Times New Roman"/>
                <w:noProof/>
              </w:rPr>
              <w:t>seq_parameter_set_rbsp( ) {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39241C">
              <w:rPr>
                <w:rFonts w:ascii="Times New Roman" w:hAnsi="Times New Roman"/>
                <w:b/>
                <w:noProof/>
              </w:rPr>
              <w:tab/>
              <w:t>sps_</w:t>
            </w:r>
            <w:r w:rsidRPr="0039241C">
              <w:rPr>
                <w:rFonts w:ascii="Times New Roman" w:hAnsi="Times New Roman"/>
                <w:b/>
                <w:bCs/>
                <w:noProof/>
              </w:rPr>
              <w:t>video_parameter_set_id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u(4)</w:t>
            </w: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39241C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/>
                <w:bCs/>
                <w:noProof/>
                <w:lang w:eastAsia="ko-KR"/>
              </w:rPr>
            </w:pPr>
            <w:r w:rsidRPr="0039241C">
              <w:rPr>
                <w:rFonts w:ascii="Times New Roman" w:hAnsi="Times New Roman"/>
                <w:b/>
                <w:bCs/>
                <w:noProof/>
              </w:rPr>
              <w:tab/>
              <w:t>bit_depth_luma_minus8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9241C">
              <w:rPr>
                <w:rFonts w:ascii="Times New Roman" w:hAnsi="Times New Roman"/>
                <w:b/>
                <w:bCs/>
                <w:noProof/>
              </w:rPr>
              <w:tab/>
              <w:t>bit_depth_chroma_minus8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9241C">
              <w:rPr>
                <w:rFonts w:ascii="Times New Roman" w:hAnsi="Times New Roman"/>
                <w:b/>
                <w:bCs/>
                <w:noProof/>
              </w:rPr>
              <w:tab/>
            </w:r>
            <w:r w:rsidRPr="0039241C">
              <w:rPr>
                <w:rFonts w:ascii="Times New Roman" w:hAnsi="Times New Roman"/>
                <w:b/>
                <w:bCs/>
                <w:noProof/>
                <w:highlight w:val="yellow"/>
              </w:rPr>
              <w:t>align_cabac_before_bypass_data_flag</w:t>
            </w:r>
          </w:p>
        </w:tc>
        <w:tc>
          <w:tcPr>
            <w:tcW w:w="1152" w:type="dxa"/>
          </w:tcPr>
          <w:p w:rsidR="00E409F6" w:rsidRDefault="00E409F6" w:rsidP="00256856">
            <w:pPr>
              <w:pStyle w:val="tablecell"/>
              <w:rPr>
                <w:noProof/>
              </w:rPr>
            </w:pPr>
            <w:r w:rsidRPr="0075013E">
              <w:rPr>
                <w:noProof/>
                <w:highlight w:val="yellow"/>
              </w:rPr>
              <w:t>u(1)</w:t>
            </w: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39241C">
              <w:rPr>
                <w:rFonts w:ascii="Times New Roman" w:hAnsi="Times New Roman"/>
                <w:b/>
                <w:noProof/>
              </w:rPr>
              <w:tab/>
              <w:t>log2_max_pic_order_cnt_lsb_minus4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39241C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39241C">
              <w:rPr>
                <w:rFonts w:ascii="Times New Roman" w:hAnsi="Times New Roman"/>
                <w:bCs/>
                <w:noProof/>
              </w:rPr>
              <w:tab/>
              <w:t>rbsp_trailing_bits( )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rPr>
                <w:noProof/>
              </w:rPr>
            </w:pPr>
          </w:p>
        </w:tc>
      </w:tr>
      <w:tr w:rsidR="00E409F6" w:rsidRPr="0056241E" w:rsidTr="00256856">
        <w:trPr>
          <w:cantSplit/>
          <w:jc w:val="center"/>
        </w:trPr>
        <w:tc>
          <w:tcPr>
            <w:tcW w:w="7920" w:type="dxa"/>
          </w:tcPr>
          <w:p w:rsidR="00E409F6" w:rsidRPr="0039241C" w:rsidRDefault="00E409F6" w:rsidP="00256856">
            <w:pPr>
              <w:pStyle w:val="tablesyntax"/>
              <w:keepNext w:val="0"/>
              <w:rPr>
                <w:rFonts w:ascii="Times New Roman" w:hAnsi="Times New Roman"/>
                <w:noProof/>
              </w:rPr>
            </w:pPr>
            <w:r w:rsidRPr="0039241C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E409F6" w:rsidRPr="0056241E" w:rsidRDefault="00E409F6" w:rsidP="00256856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E409F6" w:rsidRPr="004E363B" w:rsidRDefault="00E409F6" w:rsidP="00E409F6">
      <w:pPr>
        <w:rPr>
          <w:rFonts w:eastAsia="Malgun Gothic"/>
          <w:lang w:val="en-GB"/>
        </w:rPr>
      </w:pPr>
    </w:p>
    <w:p w:rsidR="00E409F6" w:rsidRDefault="00E409F6" w:rsidP="004E363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jc w:val="both"/>
        <w:rPr>
          <w:sz w:val="18"/>
          <w:lang w:val="en-GB"/>
        </w:rPr>
      </w:pPr>
    </w:p>
    <w:p w:rsidR="00E66BF0" w:rsidRPr="0075013E" w:rsidRDefault="00E66BF0" w:rsidP="00E66BF0">
      <w:pPr>
        <w:rPr>
          <w:b/>
          <w:lang w:val="en-GB"/>
        </w:rPr>
      </w:pPr>
      <w:r w:rsidRPr="0075013E">
        <w:rPr>
          <w:b/>
          <w:lang w:val="en-GB"/>
        </w:rPr>
        <w:t>7.4.3.2</w:t>
      </w:r>
      <w:r w:rsidRPr="0075013E">
        <w:rPr>
          <w:b/>
          <w:lang w:val="en-GB"/>
        </w:rPr>
        <w:tab/>
        <w:t>Sequence parameter set RBSP semantics</w:t>
      </w:r>
    </w:p>
    <w:p w:rsidR="00E66BF0" w:rsidRDefault="00E66BF0" w:rsidP="00E66BF0">
      <w:pPr>
        <w:rPr>
          <w:lang w:val="en-GB"/>
        </w:rPr>
      </w:pPr>
      <w:r>
        <w:rPr>
          <w:lang w:val="en-GB"/>
        </w:rPr>
        <w:t>…</w:t>
      </w:r>
    </w:p>
    <w:p w:rsidR="00E66BF0" w:rsidRPr="00943A5F" w:rsidRDefault="00E66BF0" w:rsidP="00E66BF0">
      <w:pPr>
        <w:rPr>
          <w:noProof/>
        </w:rPr>
      </w:pPr>
      <w:r w:rsidRPr="00943A5F">
        <w:rPr>
          <w:b/>
          <w:noProof/>
        </w:rPr>
        <w:t>bit_depth_chroma_minus8</w:t>
      </w:r>
      <w:r>
        <w:rPr>
          <w:noProof/>
          <w:lang w:eastAsia="ko-KR"/>
        </w:rPr>
        <w:t xml:space="preserve"> </w:t>
      </w:r>
      <w:r w:rsidRPr="00943A5F">
        <w:rPr>
          <w:noProof/>
        </w:rPr>
        <w:t>specifies the bit depth of the samples of the chroma arrays BitDepth</w:t>
      </w:r>
      <w:r w:rsidRPr="00943A5F">
        <w:rPr>
          <w:noProof/>
          <w:vertAlign w:val="subscript"/>
        </w:rPr>
        <w:t>C</w:t>
      </w:r>
      <w:r w:rsidRPr="00943A5F">
        <w:rPr>
          <w:noProof/>
        </w:rPr>
        <w:t xml:space="preserve"> and the value of the chroma quantization parameter range offset QpBdOffset</w:t>
      </w:r>
      <w:r w:rsidRPr="00943A5F">
        <w:rPr>
          <w:noProof/>
          <w:vertAlign w:val="subscript"/>
        </w:rPr>
        <w:t>C</w:t>
      </w:r>
      <w:r w:rsidRPr="00943A5F">
        <w:rPr>
          <w:noProof/>
        </w:rPr>
        <w:t xml:space="preserve"> as </w:t>
      </w:r>
      <w:r>
        <w:rPr>
          <w:noProof/>
        </w:rPr>
        <w:t>follows:</w:t>
      </w:r>
    </w:p>
    <w:p w:rsidR="00E66BF0" w:rsidRDefault="00E66BF0" w:rsidP="00E66BF0">
      <w:pPr>
        <w:pStyle w:val="Equation"/>
        <w:tabs>
          <w:tab w:val="left" w:pos="1170"/>
          <w:tab w:val="left" w:pos="1890"/>
        </w:tabs>
        <w:ind w:left="794"/>
        <w:rPr>
          <w:noProof/>
        </w:rPr>
      </w:pPr>
      <w:bookmarkStart w:id="9" w:name="_Ref287008908"/>
      <w:r w:rsidRPr="00943A5F">
        <w:rPr>
          <w:noProof/>
        </w:rPr>
        <w:t>BitDepth</w:t>
      </w:r>
      <w:r w:rsidRPr="00943A5F">
        <w:rPr>
          <w:noProof/>
          <w:vertAlign w:val="subscript"/>
        </w:rPr>
        <w:t>C</w:t>
      </w:r>
      <w:r w:rsidRPr="00943A5F">
        <w:rPr>
          <w:noProof/>
        </w:rPr>
        <w:t xml:space="preserve">      = 8 + bit_depth_chroma_minus8</w:t>
      </w:r>
      <w:r w:rsidRPr="00943A5F">
        <w:rPr>
          <w:noProof/>
        </w:rPr>
        <w:tab/>
      </w:r>
      <w:r w:rsidRPr="00943A5F">
        <w:rPr>
          <w:noProof/>
        </w:rPr>
        <w:tab/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7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6</w:t>
      </w:r>
      <w:r w:rsidRPr="00943A5F">
        <w:rPr>
          <w:noProof/>
        </w:rPr>
        <w:fldChar w:fldCharType="end"/>
      </w:r>
      <w:bookmarkEnd w:id="9"/>
      <w:r w:rsidRPr="00943A5F">
        <w:rPr>
          <w:noProof/>
        </w:rPr>
        <w:t>)</w:t>
      </w:r>
    </w:p>
    <w:p w:rsidR="00E66BF0" w:rsidRPr="00943A5F" w:rsidRDefault="00E66BF0" w:rsidP="00E66BF0">
      <w:pPr>
        <w:pStyle w:val="Equation"/>
        <w:tabs>
          <w:tab w:val="left" w:pos="1170"/>
          <w:tab w:val="left" w:pos="1890"/>
        </w:tabs>
        <w:ind w:left="794"/>
        <w:rPr>
          <w:noProof/>
        </w:rPr>
      </w:pPr>
      <w:r w:rsidRPr="00943A5F">
        <w:rPr>
          <w:noProof/>
        </w:rPr>
        <w:t>QpBdOffset</w:t>
      </w:r>
      <w:r w:rsidRPr="00943A5F">
        <w:rPr>
          <w:noProof/>
          <w:vertAlign w:val="subscript"/>
        </w:rPr>
        <w:t>C</w:t>
      </w:r>
      <w:r w:rsidRPr="00943A5F">
        <w:rPr>
          <w:noProof/>
        </w:rPr>
        <w:t xml:space="preserve"> = 6 * bit_depth_chroma_minus8</w:t>
      </w:r>
      <w:r w:rsidRPr="00943A5F">
        <w:rPr>
          <w:noProof/>
        </w:rPr>
        <w:tab/>
      </w:r>
      <w:r w:rsidRPr="00943A5F">
        <w:rPr>
          <w:noProof/>
        </w:rPr>
        <w:tab/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7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7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E66BF0" w:rsidRDefault="00E66BF0" w:rsidP="00E66BF0">
      <w:pPr>
        <w:rPr>
          <w:noProof/>
        </w:rPr>
      </w:pPr>
      <w:r w:rsidRPr="00943A5F">
        <w:rPr>
          <w:noProof/>
        </w:rPr>
        <w:t>bit_depth_chroma_minus8 shall be in the range of 0 to 6, inclusive.</w:t>
      </w:r>
    </w:p>
    <w:p w:rsidR="00E66BF0" w:rsidRPr="0075013E" w:rsidRDefault="00E66BF0" w:rsidP="00E66BF0">
      <w:pPr>
        <w:rPr>
          <w:noProof/>
          <w:highlight w:val="yellow"/>
          <w:lang w:eastAsia="ko-KR"/>
        </w:rPr>
      </w:pPr>
      <w:r w:rsidRPr="0075013E">
        <w:rPr>
          <w:b/>
          <w:noProof/>
          <w:highlight w:val="yellow"/>
          <w:lang w:eastAsia="ko-KR"/>
        </w:rPr>
        <w:t>align_cabac_before_bypass_data_flag</w:t>
      </w:r>
      <w:r w:rsidRPr="0075013E">
        <w:rPr>
          <w:noProof/>
          <w:highlight w:val="yellow"/>
          <w:lang w:eastAsia="ko-KR"/>
        </w:rPr>
        <w:t xml:space="preserve"> specifies the use of aligned bypass coding during the entropy coding process.</w:t>
      </w:r>
    </w:p>
    <w:p w:rsidR="00E66BF0" w:rsidRPr="00943A5F" w:rsidRDefault="00E66BF0" w:rsidP="00E66BF0">
      <w:pPr>
        <w:rPr>
          <w:noProof/>
          <w:lang w:eastAsia="ko-KR"/>
        </w:rPr>
      </w:pPr>
      <w:r w:rsidRPr="0075013E">
        <w:rPr>
          <w:noProof/>
          <w:highlight w:val="yellow"/>
          <w:lang w:eastAsia="ko-KR"/>
        </w:rPr>
        <w:t>When align_cabac_before_bypass_data_flag is not present, it is inferred to be equal to 0.</w:t>
      </w:r>
    </w:p>
    <w:p w:rsidR="00E66BF0" w:rsidRDefault="00E66BF0" w:rsidP="00E66BF0">
      <w:pPr>
        <w:rPr>
          <w:lang w:val="en-GB"/>
        </w:rPr>
      </w:pPr>
      <w:r>
        <w:rPr>
          <w:lang w:val="en-GB"/>
        </w:rPr>
        <w:t>…</w:t>
      </w:r>
    </w:p>
    <w:p w:rsidR="00E66BF0" w:rsidRPr="00493F1C" w:rsidRDefault="00E66BF0" w:rsidP="00E66BF0">
      <w:pPr>
        <w:rPr>
          <w:lang w:val="en-GB"/>
        </w:rPr>
      </w:pPr>
    </w:p>
    <w:p w:rsidR="00E66BF0" w:rsidRDefault="00E66BF0" w:rsidP="00E66BF0">
      <w:pPr>
        <w:rPr>
          <w:lang w:val="en-GB"/>
        </w:rPr>
      </w:pPr>
      <w:proofErr w:type="gramStart"/>
      <w:r w:rsidRPr="00493F1C">
        <w:rPr>
          <w:lang w:val="en-GB"/>
        </w:rPr>
        <w:t>[ Note</w:t>
      </w:r>
      <w:proofErr w:type="gramEnd"/>
      <w:r w:rsidRPr="00493F1C">
        <w:rPr>
          <w:lang w:val="en-GB"/>
        </w:rPr>
        <w:t xml:space="preserve"> that existing profiles would be amended to include the clause “</w:t>
      </w:r>
      <w:r w:rsidRPr="00493F1C">
        <w:rPr>
          <w:highlight w:val="yellow"/>
          <w:lang w:val="en-GB"/>
        </w:rPr>
        <w:t xml:space="preserve">The syntax element </w:t>
      </w:r>
      <w:r w:rsidRPr="00493F1C">
        <w:rPr>
          <w:noProof/>
          <w:highlight w:val="yellow"/>
          <w:lang w:eastAsia="ko-KR"/>
        </w:rPr>
        <w:t>align_cabac_before_bypass_data_flag</w:t>
      </w:r>
      <w:r w:rsidRPr="00493F1C">
        <w:rPr>
          <w:highlight w:val="yellow"/>
          <w:lang w:val="en-GB"/>
        </w:rPr>
        <w:t xml:space="preserve"> shall not be present in the bit stream.</w:t>
      </w:r>
      <w:r w:rsidRPr="00493F1C">
        <w:rPr>
          <w:lang w:val="en-GB"/>
        </w:rPr>
        <w:t>” ]</w:t>
      </w:r>
    </w:p>
    <w:p w:rsidR="00E66BF0" w:rsidRDefault="00E66BF0" w:rsidP="00E66BF0">
      <w:pPr>
        <w:rPr>
          <w:lang w:val="en-GB"/>
        </w:rPr>
      </w:pPr>
    </w:p>
    <w:p w:rsidR="00E66BF0" w:rsidRPr="0075013E" w:rsidRDefault="00E66BF0" w:rsidP="00E66BF0">
      <w:pPr>
        <w:rPr>
          <w:b/>
          <w:noProof/>
          <w:lang w:val="en-GB"/>
        </w:rPr>
      </w:pPr>
      <w:bookmarkStart w:id="10" w:name="_Ref292722926"/>
      <w:bookmarkStart w:id="11" w:name="_Toc311220004"/>
      <w:bookmarkStart w:id="12" w:name="_Toc317198848"/>
      <w:bookmarkStart w:id="13" w:name="_Toc351408849"/>
      <w:r w:rsidRPr="0075013E">
        <w:rPr>
          <w:b/>
          <w:noProof/>
          <w:lang w:val="en-GB"/>
        </w:rPr>
        <w:t>9.3.4</w:t>
      </w:r>
      <w:r w:rsidRPr="0075013E">
        <w:rPr>
          <w:b/>
          <w:noProof/>
          <w:lang w:val="en-GB"/>
        </w:rPr>
        <w:tab/>
        <w:t>Decoding process flow</w:t>
      </w:r>
      <w:bookmarkEnd w:id="10"/>
      <w:bookmarkEnd w:id="11"/>
      <w:bookmarkEnd w:id="12"/>
      <w:bookmarkEnd w:id="13"/>
    </w:p>
    <w:p w:rsidR="00E66BF0" w:rsidRPr="0075013E" w:rsidRDefault="00E66BF0" w:rsidP="00E66BF0">
      <w:pPr>
        <w:rPr>
          <w:b/>
          <w:noProof/>
        </w:rPr>
      </w:pPr>
      <w:bookmarkStart w:id="14" w:name="_Toc351408850"/>
      <w:r w:rsidRPr="0075013E">
        <w:rPr>
          <w:b/>
          <w:noProof/>
          <w:lang w:val="en-GB"/>
        </w:rPr>
        <w:t>9.3.4.1</w:t>
      </w:r>
      <w:r w:rsidRPr="0075013E">
        <w:rPr>
          <w:b/>
          <w:noProof/>
          <w:lang w:val="en-GB"/>
        </w:rPr>
        <w:tab/>
      </w:r>
      <w:r w:rsidRPr="0075013E">
        <w:rPr>
          <w:b/>
          <w:noProof/>
        </w:rPr>
        <w:t>General</w:t>
      </w:r>
      <w:bookmarkEnd w:id="14"/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Input</w:t>
      </w:r>
      <w:r>
        <w:rPr>
          <w:noProof/>
        </w:rPr>
        <w:t>s</w:t>
      </w:r>
      <w:r w:rsidRPr="00943A5F">
        <w:rPr>
          <w:noProof/>
        </w:rPr>
        <w:t xml:space="preserve"> to this process </w:t>
      </w:r>
      <w:r>
        <w:rPr>
          <w:noProof/>
        </w:rPr>
        <w:t>are</w:t>
      </w:r>
      <w:r w:rsidRPr="00943A5F">
        <w:rPr>
          <w:noProof/>
        </w:rPr>
        <w:t xml:space="preserve"> a</w:t>
      </w:r>
      <w:r>
        <w:rPr>
          <w:noProof/>
        </w:rPr>
        <w:t>ll bin strings of the</w:t>
      </w:r>
      <w:r w:rsidRPr="00943A5F">
        <w:rPr>
          <w:noProof/>
        </w:rPr>
        <w:t xml:space="preserve"> binarization of the requested syntax element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_Ref24890858 \r \h </w:instrText>
      </w:r>
      <w:r w:rsidRPr="00943A5F">
        <w:rPr>
          <w:noProof/>
        </w:rPr>
      </w:r>
      <w:r w:rsidRPr="00943A5F">
        <w:rPr>
          <w:noProof/>
        </w:rPr>
        <w:instrText xml:space="preserve"> \* MERGEFORMAT </w:instrText>
      </w:r>
      <w:r w:rsidRPr="00943A5F">
        <w:rPr>
          <w:noProof/>
        </w:rPr>
        <w:fldChar w:fldCharType="separate"/>
      </w:r>
      <w:r>
        <w:rPr>
          <w:noProof/>
        </w:rPr>
        <w:t>9.3.3</w:t>
      </w:r>
      <w:r w:rsidRPr="00943A5F">
        <w:rPr>
          <w:noProof/>
        </w:rPr>
        <w:fldChar w:fldCharType="end"/>
      </w:r>
      <w:r w:rsidRPr="00943A5F">
        <w:rPr>
          <w:noProof/>
        </w:rPr>
        <w:t>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Output of this process is the value of the syntax element.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This process specifies how each bi</w:t>
      </w:r>
      <w:r>
        <w:rPr>
          <w:noProof/>
        </w:rPr>
        <w:t>n</w:t>
      </w:r>
      <w:r w:rsidRPr="00943A5F">
        <w:rPr>
          <w:noProof/>
        </w:rPr>
        <w:t xml:space="preserve"> of a bi</w:t>
      </w:r>
      <w:r>
        <w:rPr>
          <w:noProof/>
        </w:rPr>
        <w:t>n</w:t>
      </w:r>
      <w:r w:rsidRPr="00943A5F">
        <w:rPr>
          <w:noProof/>
        </w:rPr>
        <w:t xml:space="preserve"> string is parsed for each syntax element.</w:t>
      </w:r>
      <w:r>
        <w:rPr>
          <w:noProof/>
        </w:rPr>
        <w:t xml:space="preserve"> </w:t>
      </w:r>
      <w:r w:rsidRPr="00943A5F">
        <w:rPr>
          <w:noProof/>
        </w:rPr>
        <w:t>After parsing each bi</w:t>
      </w:r>
      <w:r>
        <w:rPr>
          <w:noProof/>
        </w:rPr>
        <w:t>n</w:t>
      </w:r>
      <w:r w:rsidRPr="00943A5F">
        <w:rPr>
          <w:noProof/>
        </w:rPr>
        <w:t>, the resulting bi</w:t>
      </w:r>
      <w:r>
        <w:rPr>
          <w:noProof/>
        </w:rPr>
        <w:t>n</w:t>
      </w:r>
      <w:r w:rsidRPr="00943A5F">
        <w:rPr>
          <w:noProof/>
        </w:rPr>
        <w:t xml:space="preserve"> string is compared to all bin strings of the binarization of the syntax element and the </w:t>
      </w:r>
      <w:r>
        <w:rPr>
          <w:noProof/>
        </w:rPr>
        <w:t>following applies:</w:t>
      </w:r>
    </w:p>
    <w:p w:rsidR="00E66BF0" w:rsidRPr="00943A5F" w:rsidRDefault="00E66BF0" w:rsidP="00E66BF0">
      <w:pPr>
        <w:tabs>
          <w:tab w:val="left" w:pos="400"/>
        </w:tabs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If the bi</w:t>
      </w:r>
      <w:r>
        <w:rPr>
          <w:noProof/>
        </w:rPr>
        <w:t>n</w:t>
      </w:r>
      <w:r w:rsidRPr="00943A5F">
        <w:rPr>
          <w:noProof/>
        </w:rPr>
        <w:t xml:space="preserve"> string is equal to one of the bin strings, the corresponding value of the syntax element is the output.</w:t>
      </w:r>
    </w:p>
    <w:p w:rsidR="00E66BF0" w:rsidRPr="00943A5F" w:rsidRDefault="00E66BF0" w:rsidP="00E66BF0">
      <w:pPr>
        <w:tabs>
          <w:tab w:val="left" w:pos="400"/>
        </w:tabs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 (the bi</w:t>
      </w:r>
      <w:r>
        <w:rPr>
          <w:noProof/>
        </w:rPr>
        <w:t>n</w:t>
      </w:r>
      <w:r w:rsidRPr="00943A5F">
        <w:rPr>
          <w:noProof/>
        </w:rPr>
        <w:t xml:space="preserve"> string is not equal to one of the bin strings), the next bit is parsed.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While parsing each bin, the variable binIdx is incremented by 1 starting with binIdx being set equal to</w:t>
      </w:r>
      <w:r>
        <w:rPr>
          <w:noProof/>
        </w:rPr>
        <w:t xml:space="preserve"> </w:t>
      </w:r>
      <w:r w:rsidRPr="00943A5F">
        <w:rPr>
          <w:noProof/>
        </w:rPr>
        <w:t xml:space="preserve">0 for the first bin. </w:t>
      </w:r>
    </w:p>
    <w:p w:rsidR="00E66BF0" w:rsidRPr="00943A5F" w:rsidRDefault="00E66BF0" w:rsidP="00E66BF0">
      <w:pPr>
        <w:tabs>
          <w:tab w:val="left" w:pos="400"/>
        </w:tabs>
        <w:ind w:left="400" w:hanging="400"/>
        <w:rPr>
          <w:noProof/>
        </w:rPr>
      </w:pPr>
      <w:r>
        <w:rPr>
          <w:noProof/>
        </w:rPr>
        <w:t>T</w:t>
      </w:r>
      <w:r w:rsidRPr="00943A5F">
        <w:rPr>
          <w:noProof/>
        </w:rPr>
        <w:t>he parsing of each bin is specified by the following two ordered steps:</w:t>
      </w:r>
    </w:p>
    <w:p w:rsidR="00E66BF0" w:rsidRPr="00943A5F" w:rsidRDefault="00E66BF0" w:rsidP="00E66BF0">
      <w:pPr>
        <w:tabs>
          <w:tab w:val="left" w:pos="900"/>
        </w:tabs>
        <w:ind w:left="900" w:hanging="300"/>
        <w:rPr>
          <w:noProof/>
        </w:rPr>
      </w:pPr>
      <w:r w:rsidRPr="00943A5F">
        <w:rPr>
          <w:noProof/>
        </w:rPr>
        <w:t>1.</w:t>
      </w:r>
      <w:r w:rsidRPr="00943A5F">
        <w:rPr>
          <w:noProof/>
        </w:rPr>
        <w:tab/>
      </w:r>
      <w:r w:rsidRPr="00975E62">
        <w:rPr>
          <w:noProof/>
        </w:rPr>
        <w:t xml:space="preserve">The derivation process for </w:t>
      </w:r>
      <w:r>
        <w:rPr>
          <w:noProof/>
        </w:rPr>
        <w:t xml:space="preserve">ctxTable, ctxIdx, </w:t>
      </w:r>
      <w:r w:rsidRPr="00C074C5">
        <w:rPr>
          <w:strike/>
          <w:noProof/>
          <w:highlight w:val="yellow"/>
        </w:rPr>
        <w:t>and</w:t>
      </w:r>
      <w:r>
        <w:rPr>
          <w:noProof/>
        </w:rPr>
        <w:t xml:space="preserve"> bypassFlag</w:t>
      </w:r>
      <w:r w:rsidRPr="00C074C5">
        <w:rPr>
          <w:noProof/>
          <w:highlight w:val="yellow"/>
        </w:rPr>
        <w:t>, and alignFlag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_Ref24891076 \r \h </w:instrText>
      </w:r>
      <w:r w:rsidRPr="00943A5F">
        <w:rPr>
          <w:noProof/>
        </w:rPr>
      </w:r>
      <w:r w:rsidRPr="00943A5F">
        <w:rPr>
          <w:noProof/>
        </w:rPr>
        <w:instrText xml:space="preserve"> \* MERGEFORMAT </w:instrText>
      </w:r>
      <w:r w:rsidRPr="00943A5F">
        <w:rPr>
          <w:noProof/>
        </w:rPr>
        <w:fldChar w:fldCharType="separate"/>
      </w:r>
      <w:r>
        <w:rPr>
          <w:noProof/>
        </w:rPr>
        <w:t>9.3.4.2</w:t>
      </w:r>
      <w:r w:rsidRPr="00943A5F">
        <w:rPr>
          <w:noProof/>
        </w:rPr>
        <w:fldChar w:fldCharType="end"/>
      </w:r>
      <w:r w:rsidRPr="001A559B">
        <w:rPr>
          <w:noProof/>
        </w:rPr>
        <w:t xml:space="preserve"> is invoked with binIdx as input and </w:t>
      </w:r>
      <w:r>
        <w:rPr>
          <w:noProof/>
        </w:rPr>
        <w:t>ctxTable</w:t>
      </w:r>
      <w:r w:rsidRPr="001A559B">
        <w:rPr>
          <w:noProof/>
        </w:rPr>
        <w:t>, ctxIdx</w:t>
      </w:r>
      <w:r>
        <w:rPr>
          <w:noProof/>
        </w:rPr>
        <w:t>,</w:t>
      </w:r>
      <w:r w:rsidRPr="001A559B">
        <w:rPr>
          <w:noProof/>
        </w:rPr>
        <w:t xml:space="preserve"> </w:t>
      </w:r>
      <w:r w:rsidRPr="00C074C5">
        <w:rPr>
          <w:strike/>
          <w:noProof/>
          <w:highlight w:val="yellow"/>
        </w:rPr>
        <w:t>and</w:t>
      </w:r>
      <w:r>
        <w:rPr>
          <w:noProof/>
        </w:rPr>
        <w:t xml:space="preserve"> bypassFlag</w:t>
      </w:r>
      <w:r w:rsidRPr="00C074C5">
        <w:rPr>
          <w:noProof/>
          <w:highlight w:val="yellow"/>
        </w:rPr>
        <w:t>, and alignFlag</w:t>
      </w:r>
      <w:r w:rsidRPr="001A559B">
        <w:rPr>
          <w:noProof/>
        </w:rPr>
        <w:t xml:space="preserve"> as outputs</w:t>
      </w:r>
      <w:r w:rsidRPr="00943A5F">
        <w:rPr>
          <w:noProof/>
        </w:rPr>
        <w:t>.</w:t>
      </w:r>
    </w:p>
    <w:p w:rsidR="00E66BF0" w:rsidRPr="00943A5F" w:rsidRDefault="00E66BF0" w:rsidP="00E66BF0">
      <w:pPr>
        <w:tabs>
          <w:tab w:val="left" w:pos="900"/>
        </w:tabs>
        <w:ind w:left="900" w:hanging="300"/>
        <w:rPr>
          <w:noProof/>
        </w:rPr>
      </w:pPr>
      <w:r w:rsidRPr="00943A5F">
        <w:rPr>
          <w:noProof/>
        </w:rPr>
        <w:t>2.</w:t>
      </w:r>
      <w:r w:rsidRPr="00943A5F">
        <w:rPr>
          <w:noProof/>
        </w:rPr>
        <w:tab/>
      </w:r>
      <w:r w:rsidRPr="001E6A86">
        <w:rPr>
          <w:noProof/>
        </w:rPr>
        <w:t>The arithmetic decoding process</w:t>
      </w:r>
      <w:r w:rsidRPr="00943A5F">
        <w:rPr>
          <w:noProof/>
        </w:rPr>
        <w:t xml:space="preserve">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_Ref24877878 \r \h </w:instrText>
      </w:r>
      <w:r w:rsidRPr="00943A5F">
        <w:rPr>
          <w:noProof/>
        </w:rPr>
      </w:r>
      <w:r w:rsidRPr="00943A5F">
        <w:rPr>
          <w:noProof/>
        </w:rPr>
        <w:instrText xml:space="preserve"> \* MERGEFORMAT </w:instrText>
      </w:r>
      <w:r w:rsidRPr="00943A5F">
        <w:rPr>
          <w:noProof/>
        </w:rPr>
        <w:fldChar w:fldCharType="separate"/>
      </w:r>
      <w:r>
        <w:rPr>
          <w:noProof/>
        </w:rPr>
        <w:t>9.3.4.3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</w:t>
      </w:r>
      <w:r w:rsidRPr="001E6A86">
        <w:rPr>
          <w:noProof/>
        </w:rPr>
        <w:t xml:space="preserve">invoked with </w:t>
      </w:r>
      <w:r>
        <w:rPr>
          <w:noProof/>
        </w:rPr>
        <w:t>ctxTable</w:t>
      </w:r>
      <w:r w:rsidRPr="001E6A86">
        <w:rPr>
          <w:noProof/>
        </w:rPr>
        <w:t>, ctxIdx</w:t>
      </w:r>
      <w:r>
        <w:rPr>
          <w:noProof/>
        </w:rPr>
        <w:t>,</w:t>
      </w:r>
      <w:r w:rsidRPr="001E6A86">
        <w:rPr>
          <w:noProof/>
        </w:rPr>
        <w:t xml:space="preserve"> </w:t>
      </w:r>
      <w:r w:rsidRPr="00C074C5">
        <w:rPr>
          <w:strike/>
          <w:noProof/>
          <w:highlight w:val="yellow"/>
        </w:rPr>
        <w:t>and</w:t>
      </w:r>
      <w:r w:rsidRPr="001E6A86">
        <w:rPr>
          <w:noProof/>
        </w:rPr>
        <w:t xml:space="preserve"> bypassFlag</w:t>
      </w:r>
      <w:r w:rsidRPr="00C074C5">
        <w:rPr>
          <w:noProof/>
          <w:highlight w:val="yellow"/>
        </w:rPr>
        <w:t>, and alignFlag</w:t>
      </w:r>
      <w:r w:rsidRPr="001E6A86">
        <w:rPr>
          <w:noProof/>
        </w:rPr>
        <w:t xml:space="preserve"> as input</w:t>
      </w:r>
      <w:r>
        <w:rPr>
          <w:noProof/>
        </w:rPr>
        <w:t>s</w:t>
      </w:r>
      <w:r w:rsidRPr="001E6A86">
        <w:rPr>
          <w:noProof/>
        </w:rPr>
        <w:t xml:space="preserve"> and</w:t>
      </w:r>
      <w:r>
        <w:rPr>
          <w:noProof/>
        </w:rPr>
        <w:t xml:space="preserve"> the value of the bin as output</w:t>
      </w:r>
      <w:r w:rsidRPr="00943A5F">
        <w:rPr>
          <w:noProof/>
        </w:rPr>
        <w:t>.</w:t>
      </w:r>
    </w:p>
    <w:p w:rsidR="00E66BF0" w:rsidRPr="0075013E" w:rsidRDefault="00E66BF0" w:rsidP="00E66BF0">
      <w:pPr>
        <w:rPr>
          <w:b/>
          <w:noProof/>
          <w:lang w:val="en-GB"/>
        </w:rPr>
      </w:pPr>
      <w:bookmarkStart w:id="15" w:name="_Ref24891076"/>
      <w:bookmarkStart w:id="16" w:name="_Ref24994337"/>
      <w:bookmarkStart w:id="17" w:name="_Ref34025574"/>
      <w:bookmarkStart w:id="18" w:name="_Toc77680563"/>
      <w:bookmarkStart w:id="19" w:name="_Toc226456752"/>
      <w:bookmarkStart w:id="20" w:name="_Toc248045387"/>
      <w:bookmarkStart w:id="21" w:name="_Toc287363857"/>
      <w:bookmarkStart w:id="22" w:name="_Toc311220005"/>
      <w:bookmarkStart w:id="23" w:name="_Toc317198849"/>
      <w:bookmarkStart w:id="24" w:name="_Toc351408851"/>
      <w:r w:rsidRPr="0075013E">
        <w:rPr>
          <w:b/>
          <w:noProof/>
          <w:lang w:val="en-GB"/>
        </w:rPr>
        <w:t>9.3.4.2</w:t>
      </w:r>
      <w:r w:rsidRPr="0075013E">
        <w:rPr>
          <w:b/>
          <w:noProof/>
          <w:lang w:val="en-GB"/>
        </w:rPr>
        <w:tab/>
        <w:t xml:space="preserve"> Derivation process for </w:t>
      </w:r>
      <w:bookmarkEnd w:id="15"/>
      <w:bookmarkEnd w:id="16"/>
      <w:r w:rsidRPr="0075013E">
        <w:rPr>
          <w:b/>
          <w:noProof/>
          <w:lang w:val="en-GB"/>
        </w:rPr>
        <w:t>ctxTable, ctxIdx</w:t>
      </w:r>
      <w:bookmarkEnd w:id="17"/>
      <w:bookmarkEnd w:id="18"/>
      <w:bookmarkEnd w:id="19"/>
      <w:bookmarkEnd w:id="20"/>
      <w:bookmarkEnd w:id="21"/>
      <w:bookmarkEnd w:id="22"/>
      <w:bookmarkEnd w:id="23"/>
      <w:r w:rsidRPr="0075013E">
        <w:rPr>
          <w:b/>
          <w:noProof/>
          <w:lang w:val="en-GB"/>
        </w:rPr>
        <w:t xml:space="preserve"> </w:t>
      </w:r>
      <w:r w:rsidRPr="00C074C5">
        <w:rPr>
          <w:b/>
          <w:strike/>
          <w:noProof/>
          <w:highlight w:val="yellow"/>
          <w:lang w:val="en-GB"/>
        </w:rPr>
        <w:t>and</w:t>
      </w:r>
      <w:r w:rsidRPr="00C074C5">
        <w:rPr>
          <w:b/>
          <w:noProof/>
          <w:highlight w:val="yellow"/>
          <w:lang w:val="en-GB"/>
        </w:rPr>
        <w:t>,</w:t>
      </w:r>
      <w:r w:rsidRPr="0075013E">
        <w:rPr>
          <w:b/>
          <w:noProof/>
          <w:lang w:val="en-GB"/>
        </w:rPr>
        <w:t xml:space="preserve"> bypassFlag</w:t>
      </w:r>
      <w:bookmarkEnd w:id="24"/>
      <w:r>
        <w:rPr>
          <w:b/>
          <w:noProof/>
          <w:lang w:val="en-GB"/>
        </w:rPr>
        <w:t xml:space="preserve"> </w:t>
      </w:r>
      <w:r w:rsidRPr="00C074C5">
        <w:rPr>
          <w:b/>
          <w:noProof/>
          <w:highlight w:val="yellow"/>
          <w:lang w:val="en-GB"/>
        </w:rPr>
        <w:t>and alignFlag</w:t>
      </w:r>
    </w:p>
    <w:p w:rsidR="00E66BF0" w:rsidRPr="0075013E" w:rsidRDefault="00E66BF0" w:rsidP="00E66BF0">
      <w:pPr>
        <w:rPr>
          <w:b/>
          <w:noProof/>
          <w:lang w:val="en-GB"/>
        </w:rPr>
      </w:pPr>
      <w:r w:rsidRPr="0075013E">
        <w:rPr>
          <w:b/>
          <w:noProof/>
          <w:lang w:val="en-GB"/>
        </w:rPr>
        <w:t>9.3.4.2.1</w:t>
      </w:r>
      <w:r w:rsidRPr="0075013E">
        <w:rPr>
          <w:b/>
          <w:noProof/>
          <w:lang w:val="en-GB"/>
        </w:rPr>
        <w:tab/>
        <w:t>General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 xml:space="preserve">Input to this process </w:t>
      </w:r>
      <w:r w:rsidRPr="00454E71">
        <w:rPr>
          <w:noProof/>
        </w:rPr>
        <w:t>is the position of the cur</w:t>
      </w:r>
      <w:r>
        <w:rPr>
          <w:noProof/>
        </w:rPr>
        <w:t xml:space="preserve">rent bin within the bin string, </w:t>
      </w:r>
      <w:r w:rsidRPr="00943A5F">
        <w:rPr>
          <w:noProof/>
        </w:rPr>
        <w:t>binIdx.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Output</w:t>
      </w:r>
      <w:r>
        <w:rPr>
          <w:noProof/>
        </w:rPr>
        <w:t>s</w:t>
      </w:r>
      <w:r w:rsidRPr="00943A5F">
        <w:rPr>
          <w:noProof/>
        </w:rPr>
        <w:t xml:space="preserve"> of this process </w:t>
      </w:r>
      <w:r w:rsidRPr="00454E71">
        <w:rPr>
          <w:noProof/>
        </w:rPr>
        <w:t xml:space="preserve">are </w:t>
      </w:r>
      <w:r>
        <w:rPr>
          <w:noProof/>
        </w:rPr>
        <w:t>ctxTable</w:t>
      </w:r>
      <w:r w:rsidRPr="00454E71">
        <w:rPr>
          <w:noProof/>
        </w:rPr>
        <w:t>, ctxIdx</w:t>
      </w:r>
      <w:r>
        <w:rPr>
          <w:noProof/>
        </w:rPr>
        <w:t>,</w:t>
      </w:r>
      <w:r w:rsidRPr="00454E71">
        <w:rPr>
          <w:noProof/>
        </w:rPr>
        <w:t xml:space="preserve"> </w:t>
      </w:r>
      <w:r w:rsidRPr="00C074C5">
        <w:rPr>
          <w:strike/>
          <w:noProof/>
          <w:highlight w:val="yellow"/>
        </w:rPr>
        <w:t>and</w:t>
      </w:r>
      <w:r w:rsidRPr="00454E71">
        <w:rPr>
          <w:noProof/>
        </w:rPr>
        <w:t xml:space="preserve"> bypassFlag</w:t>
      </w:r>
      <w:r>
        <w:rPr>
          <w:noProof/>
        </w:rPr>
        <w:t xml:space="preserve"> </w:t>
      </w:r>
      <w:r w:rsidRPr="00C074C5">
        <w:rPr>
          <w:noProof/>
          <w:highlight w:val="yellow"/>
        </w:rPr>
        <w:t>and alignFlag</w:t>
      </w:r>
      <w:r w:rsidRPr="00943A5F">
        <w:rPr>
          <w:noProof/>
        </w:rPr>
        <w:t>.</w:t>
      </w:r>
      <w:bookmarkStart w:id="25" w:name="_Ref24886394"/>
      <w:bookmarkStart w:id="26" w:name="_Ref24886390"/>
      <w:bookmarkStart w:id="27" w:name="_Toc22893632"/>
    </w:p>
    <w:bookmarkEnd w:id="25"/>
    <w:bookmarkEnd w:id="26"/>
    <w:bookmarkEnd w:id="27"/>
    <w:p w:rsidR="00E66BF0" w:rsidRDefault="00E66BF0" w:rsidP="00E66BF0">
      <w:pPr>
        <w:rPr>
          <w:noProof/>
        </w:rPr>
      </w:pPr>
      <w:r w:rsidRPr="005541F9">
        <w:rPr>
          <w:noProof/>
        </w:rPr>
        <w:t xml:space="preserve">The values </w:t>
      </w:r>
      <w:r>
        <w:rPr>
          <w:noProof/>
        </w:rPr>
        <w:t xml:space="preserve">of ctxTable, </w:t>
      </w:r>
      <w:r w:rsidRPr="00943A5F">
        <w:rPr>
          <w:noProof/>
        </w:rPr>
        <w:t>ctxIdx</w:t>
      </w:r>
      <w:r>
        <w:rPr>
          <w:noProof/>
        </w:rPr>
        <w:t xml:space="preserve">, </w:t>
      </w:r>
      <w:r w:rsidRPr="00C074C5">
        <w:rPr>
          <w:strike/>
          <w:noProof/>
          <w:highlight w:val="yellow"/>
        </w:rPr>
        <w:t>and</w:t>
      </w:r>
      <w:r>
        <w:rPr>
          <w:noProof/>
        </w:rPr>
        <w:t xml:space="preserve"> bypassFlag </w:t>
      </w:r>
      <w:r w:rsidRPr="00C074C5">
        <w:rPr>
          <w:noProof/>
          <w:highlight w:val="yellow"/>
        </w:rPr>
        <w:t>and alignFlag</w:t>
      </w:r>
      <w:r>
        <w:rPr>
          <w:noProof/>
        </w:rPr>
        <w:t xml:space="preserve"> are derived as follows based on the entries for </w:t>
      </w:r>
      <w:r w:rsidRPr="00943A5F">
        <w:rPr>
          <w:noProof/>
        </w:rPr>
        <w:t xml:space="preserve">binIdx </w:t>
      </w:r>
      <w:r>
        <w:rPr>
          <w:noProof/>
        </w:rPr>
        <w:t>of</w:t>
      </w:r>
      <w:r w:rsidRPr="00943A5F">
        <w:rPr>
          <w:noProof/>
        </w:rPr>
        <w:t xml:space="preserve"> the corresponding syntax element</w:t>
      </w:r>
      <w:r>
        <w:rPr>
          <w:noProof/>
        </w:rPr>
        <w:t xml:space="preserve"> in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_Ref348982591 \h </w:instrText>
      </w:r>
      <w:r>
        <w:rPr>
          <w:noProof/>
        </w:rPr>
      </w:r>
      <w:r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37</w:t>
      </w:r>
      <w:r>
        <w:rPr>
          <w:noProof/>
        </w:rPr>
        <w:fldChar w:fldCharType="end"/>
      </w:r>
      <w:r>
        <w:rPr>
          <w:noProof/>
        </w:rPr>
        <w:t>: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lastRenderedPageBreak/>
        <w:t xml:space="preserve">If the entry in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_Ref348982591 \h </w:instrText>
      </w:r>
      <w:r>
        <w:rPr>
          <w:noProof/>
        </w:rPr>
      </w:r>
      <w:r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37</w:t>
      </w:r>
      <w:r>
        <w:rPr>
          <w:noProof/>
        </w:rPr>
        <w:fldChar w:fldCharType="end"/>
      </w:r>
      <w:r>
        <w:rPr>
          <w:noProof/>
        </w:rPr>
        <w:t xml:space="preserve"> is not equal to "bypass", </w:t>
      </w:r>
      <w:r w:rsidRPr="00C074C5">
        <w:rPr>
          <w:noProof/>
          <w:highlight w:val="yellow"/>
        </w:rPr>
        <w:t>"bypass_align",</w:t>
      </w:r>
      <w:r>
        <w:rPr>
          <w:noProof/>
        </w:rPr>
        <w:t xml:space="preserve"> "terminate", and "na", the </w:t>
      </w:r>
      <w:r w:rsidRPr="00943A5F">
        <w:rPr>
          <w:noProof/>
        </w:rPr>
        <w:t>values of binIdx are decoded by invoking the Decode</w:t>
      </w:r>
      <w:r>
        <w:rPr>
          <w:noProof/>
        </w:rPr>
        <w:t>Decision</w:t>
      </w:r>
      <w:r w:rsidRPr="00943A5F">
        <w:rPr>
          <w:noProof/>
        </w:rPr>
        <w:t xml:space="preserve"> process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_Ref33021086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9.3.4.3.2</w:t>
      </w:r>
      <w:r>
        <w:rPr>
          <w:noProof/>
        </w:rPr>
        <w:fldChar w:fldCharType="end"/>
      </w:r>
      <w:r>
        <w:rPr>
          <w:noProof/>
        </w:rPr>
        <w:t xml:space="preserve"> and the following applies: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 xml:space="preserve">ctxTable is specified in </w:t>
      </w:r>
      <w:r>
        <w:rPr>
          <w:noProof/>
          <w:highlight w:val="yellow"/>
        </w:rPr>
        <w:fldChar w:fldCharType="begin" w:fldLock="1"/>
      </w:r>
      <w:r>
        <w:rPr>
          <w:noProof/>
        </w:rPr>
        <w:instrText xml:space="preserve"> REF _Ref292030897 \h </w:instrText>
      </w:r>
      <w:r>
        <w:rPr>
          <w:noProof/>
          <w:highlight w:val="yellow"/>
        </w:rPr>
      </w:r>
      <w:r>
        <w:rPr>
          <w:noProof/>
          <w:highlight w:val="yellow"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4</w:t>
      </w:r>
      <w:r>
        <w:rPr>
          <w:noProof/>
          <w:highlight w:val="yellow"/>
        </w:rPr>
        <w:fldChar w:fldCharType="end"/>
      </w:r>
      <w:r>
        <w:rPr>
          <w:noProof/>
        </w:rPr>
        <w:t>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 xml:space="preserve">The variable ctxInc is specified by the corresponding entry </w:t>
      </w:r>
      <w:r w:rsidRPr="00943A5F">
        <w:rPr>
          <w:noProof/>
        </w:rPr>
        <w:t xml:space="preserve">in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_Ref348982591 \h </w:instrText>
      </w:r>
      <w:r>
        <w:rPr>
          <w:noProof/>
        </w:rPr>
      </w:r>
      <w:r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37</w:t>
      </w:r>
      <w:r>
        <w:rPr>
          <w:noProof/>
        </w:rPr>
        <w:fldChar w:fldCharType="end"/>
      </w:r>
      <w:r>
        <w:rPr>
          <w:noProof/>
        </w:rPr>
        <w:t xml:space="preserve"> and w</w:t>
      </w:r>
      <w:r w:rsidRPr="00943A5F">
        <w:rPr>
          <w:noProof/>
        </w:rPr>
        <w:t xml:space="preserve">hen more than one value is listed in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_Ref348982591 \h </w:instrText>
      </w:r>
      <w:r>
        <w:rPr>
          <w:noProof/>
        </w:rPr>
      </w:r>
      <w:r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37</w:t>
      </w:r>
      <w:r>
        <w:rPr>
          <w:noProof/>
        </w:rPr>
        <w:fldChar w:fldCharType="end"/>
      </w:r>
      <w:r w:rsidRPr="00943A5F">
        <w:rPr>
          <w:noProof/>
        </w:rPr>
        <w:t xml:space="preserve"> for a binIdx, the assignment process for </w:t>
      </w:r>
      <w:r>
        <w:rPr>
          <w:noProof/>
        </w:rPr>
        <w:t>ctxInc</w:t>
      </w:r>
      <w:r w:rsidRPr="00943A5F">
        <w:rPr>
          <w:noProof/>
        </w:rPr>
        <w:t xml:space="preserve"> for that binIdx is further specified in the s</w:t>
      </w:r>
      <w:r>
        <w:rPr>
          <w:noProof/>
        </w:rPr>
        <w:t>ubclauses given in parenthesis.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 xml:space="preserve">The variable ctxIdxOffset is specified by the lowest value of ctxIdx in </w:t>
      </w:r>
      <w:r w:rsidRPr="00031A07">
        <w:rPr>
          <w:noProof/>
          <w:highlight w:val="yellow"/>
        </w:rPr>
        <w:fldChar w:fldCharType="begin" w:fldLock="1"/>
      </w:r>
      <w:r>
        <w:rPr>
          <w:noProof/>
        </w:rPr>
        <w:instrText xml:space="preserve"> REF _Ref292030897 \h </w:instrText>
      </w:r>
      <w:r>
        <w:rPr>
          <w:noProof/>
          <w:highlight w:val="yellow"/>
        </w:rPr>
      </w:r>
      <w:r w:rsidRPr="005541F9">
        <w:rPr>
          <w:noProof/>
          <w:highlight w:val="yellow"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4</w:t>
      </w:r>
      <w:r w:rsidRPr="00031A07">
        <w:rPr>
          <w:noProof/>
          <w:highlight w:val="yellow"/>
        </w:rPr>
        <w:fldChar w:fldCharType="end"/>
      </w:r>
      <w:r>
        <w:rPr>
          <w:noProof/>
        </w:rPr>
        <w:t xml:space="preserve"> depending on the current value of initType.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ctxIdx is set equal to</w:t>
      </w:r>
      <w:r w:rsidRPr="00943A5F">
        <w:rPr>
          <w:noProof/>
        </w:rPr>
        <w:t xml:space="preserve"> the sum of </w:t>
      </w:r>
      <w:r>
        <w:rPr>
          <w:noProof/>
        </w:rPr>
        <w:t>ctxInc and ctxIdxOffset.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bypass Flag is set equal to 0.</w:t>
      </w:r>
      <w:r w:rsidRPr="00C074C5">
        <w:rPr>
          <w:noProof/>
        </w:rPr>
        <w:t xml:space="preserve"> </w:t>
      </w:r>
    </w:p>
    <w:p w:rsidR="00E66BF0" w:rsidRPr="00C074C5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  <w:highlight w:val="yellow"/>
        </w:rPr>
      </w:pPr>
      <w:r w:rsidRPr="0075013E">
        <w:rPr>
          <w:noProof/>
          <w:highlight w:val="yellow"/>
        </w:rPr>
        <w:t>alignFlag is set equal to 0.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 xml:space="preserve">Otherwise, if the entry in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_Ref348982591 \h </w:instrText>
      </w:r>
      <w:r>
        <w:rPr>
          <w:noProof/>
        </w:rPr>
      </w:r>
      <w:r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37</w:t>
      </w:r>
      <w:r>
        <w:rPr>
          <w:noProof/>
        </w:rPr>
        <w:fldChar w:fldCharType="end"/>
      </w:r>
      <w:r>
        <w:rPr>
          <w:noProof/>
        </w:rPr>
        <w:t xml:space="preserve"> is equal to "bypass", the </w:t>
      </w:r>
      <w:r w:rsidRPr="00943A5F">
        <w:rPr>
          <w:noProof/>
        </w:rPr>
        <w:t>values of binIdx are decoded by invoking the DecodeBypass process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_Ref350088480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9.3.4.3.4</w:t>
      </w:r>
      <w:r>
        <w:rPr>
          <w:noProof/>
        </w:rPr>
        <w:fldChar w:fldCharType="end"/>
      </w:r>
      <w:r>
        <w:rPr>
          <w:noProof/>
        </w:rPr>
        <w:t xml:space="preserve"> and the following applies: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ctxTable is set equal to 0.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ctxIdx is set equal to 0.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bypassFlag is set equal to 1.</w:t>
      </w:r>
      <w:r w:rsidRPr="0075013E">
        <w:rPr>
          <w:noProof/>
        </w:rPr>
        <w:t xml:space="preserve"> 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  <w:highlight w:val="yellow"/>
        </w:rPr>
      </w:pPr>
      <w:r w:rsidRPr="0075013E">
        <w:rPr>
          <w:noProof/>
          <w:highlight w:val="yellow"/>
        </w:rPr>
        <w:t>alignFlag is set equal to 0.</w:t>
      </w:r>
    </w:p>
    <w:p w:rsidR="00E66BF0" w:rsidRPr="00C074C5" w:rsidRDefault="00E66BF0" w:rsidP="00E66BF0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</w:rPr>
      </w:pPr>
      <w:r w:rsidRPr="00C074C5">
        <w:rPr>
          <w:noProof/>
          <w:highlight w:val="yellow"/>
        </w:rPr>
        <w:t>Otherwise, if the entry in Table 9</w:t>
      </w:r>
      <w:r>
        <w:rPr>
          <w:noProof/>
          <w:highlight w:val="yellow"/>
        </w:rPr>
        <w:t>-</w:t>
      </w:r>
      <w:r w:rsidRPr="00C074C5">
        <w:rPr>
          <w:noProof/>
          <w:highlight w:val="yellow"/>
        </w:rPr>
        <w:t>37 is equal to "bypass_align", the values of binIdx are decoded by invoking the DecodeBypass process as specified in subclause 9.3.4.3.4 and the following applies:</w:t>
      </w:r>
    </w:p>
    <w:p w:rsidR="00E66BF0" w:rsidRPr="00C074C5" w:rsidRDefault="00E66BF0" w:rsidP="00E66BF0">
      <w:pPr>
        <w:numPr>
          <w:ilvl w:val="1"/>
          <w:numId w:val="20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</w:rPr>
      </w:pPr>
      <w:r w:rsidRPr="00C074C5">
        <w:rPr>
          <w:noProof/>
          <w:highlight w:val="yellow"/>
        </w:rPr>
        <w:t>ctxTable is set equal to 0.</w:t>
      </w:r>
    </w:p>
    <w:p w:rsidR="00E66BF0" w:rsidRPr="00C074C5" w:rsidRDefault="00E66BF0" w:rsidP="00E66BF0">
      <w:pPr>
        <w:numPr>
          <w:ilvl w:val="1"/>
          <w:numId w:val="20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</w:rPr>
      </w:pPr>
      <w:r w:rsidRPr="00C074C5">
        <w:rPr>
          <w:noProof/>
          <w:highlight w:val="yellow"/>
        </w:rPr>
        <w:t>ctxIdx is set equal to 0.</w:t>
      </w:r>
    </w:p>
    <w:p w:rsidR="00E66BF0" w:rsidRPr="00C074C5" w:rsidRDefault="00E66BF0" w:rsidP="00E66BF0">
      <w:pPr>
        <w:numPr>
          <w:ilvl w:val="1"/>
          <w:numId w:val="20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</w:rPr>
      </w:pPr>
      <w:r w:rsidRPr="00C074C5">
        <w:rPr>
          <w:noProof/>
          <w:highlight w:val="yellow"/>
        </w:rPr>
        <w:t>bypassFlag is set equal to 1.</w:t>
      </w:r>
    </w:p>
    <w:p w:rsidR="00E66BF0" w:rsidRPr="00E66BF0" w:rsidRDefault="00E66BF0" w:rsidP="00E66BF0">
      <w:pPr>
        <w:numPr>
          <w:ilvl w:val="1"/>
          <w:numId w:val="20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</w:rPr>
      </w:pPr>
      <w:r w:rsidRPr="00E66BF0">
        <w:rPr>
          <w:noProof/>
          <w:highlight w:val="yellow"/>
        </w:rPr>
        <w:t xml:space="preserve">If </w:t>
      </w:r>
      <w:r w:rsidRPr="00E66BF0">
        <w:rPr>
          <w:noProof/>
          <w:szCs w:val="22"/>
          <w:highlight w:val="yellow"/>
        </w:rPr>
        <w:t>cRiceParamPrev</w:t>
      </w:r>
      <w:r w:rsidRPr="00E66BF0">
        <w:rPr>
          <w:szCs w:val="22"/>
          <w:highlight w:val="yellow"/>
          <w:lang w:val="en-GB"/>
        </w:rPr>
        <w:t xml:space="preserve"> is greater than or equal to 4</w:t>
      </w:r>
      <w:r w:rsidRPr="00E66BF0">
        <w:rPr>
          <w:szCs w:val="22"/>
          <w:highlight w:val="yellow"/>
          <w:lang w:val="en-GB"/>
        </w:rPr>
        <w:t>,</w:t>
      </w:r>
      <w:r w:rsidRPr="00E66BF0">
        <w:rPr>
          <w:sz w:val="18"/>
          <w:highlight w:val="yellow"/>
          <w:lang w:val="en-GB"/>
        </w:rPr>
        <w:t xml:space="preserve"> </w:t>
      </w:r>
      <w:r w:rsidRPr="00E66BF0">
        <w:rPr>
          <w:noProof/>
          <w:highlight w:val="yellow"/>
          <w:lang w:val="en-GB"/>
        </w:rPr>
        <w:t xml:space="preserve">alignFlag is set equal to the value of </w:t>
      </w:r>
      <w:r w:rsidRPr="00E66BF0">
        <w:rPr>
          <w:noProof/>
          <w:highlight w:val="yellow"/>
        </w:rPr>
        <w:t>align_cabac_before_bypass_data_flag.</w:t>
      </w:r>
    </w:p>
    <w:p w:rsidR="00E66BF0" w:rsidRPr="00E66BF0" w:rsidRDefault="00E66BF0" w:rsidP="00E66BF0">
      <w:pPr>
        <w:numPr>
          <w:ilvl w:val="1"/>
          <w:numId w:val="20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</w:rPr>
      </w:pPr>
      <w:r w:rsidRPr="00E66BF0">
        <w:rPr>
          <w:noProof/>
          <w:highlight w:val="yellow"/>
        </w:rPr>
        <w:t xml:space="preserve">Otherwise </w:t>
      </w:r>
      <w:r w:rsidRPr="00E66BF0">
        <w:rPr>
          <w:noProof/>
          <w:highlight w:val="yellow"/>
        </w:rPr>
        <w:t>(</w:t>
      </w:r>
      <w:r w:rsidRPr="00E66BF0">
        <w:rPr>
          <w:noProof/>
          <w:szCs w:val="22"/>
          <w:highlight w:val="yellow"/>
        </w:rPr>
        <w:t>cRiceParamPrev</w:t>
      </w:r>
      <w:r w:rsidRPr="00E66BF0">
        <w:rPr>
          <w:szCs w:val="22"/>
          <w:highlight w:val="yellow"/>
          <w:lang w:val="en-GB"/>
        </w:rPr>
        <w:t xml:space="preserve"> is </w:t>
      </w:r>
      <w:r w:rsidRPr="00E66BF0">
        <w:rPr>
          <w:szCs w:val="22"/>
          <w:highlight w:val="yellow"/>
          <w:lang w:val="en-GB"/>
        </w:rPr>
        <w:t>less than</w:t>
      </w:r>
      <w:r w:rsidRPr="00E66BF0">
        <w:rPr>
          <w:szCs w:val="22"/>
          <w:highlight w:val="yellow"/>
          <w:lang w:val="en-GB"/>
        </w:rPr>
        <w:t xml:space="preserve"> 4</w:t>
      </w:r>
      <w:r w:rsidRPr="00E66BF0">
        <w:rPr>
          <w:szCs w:val="22"/>
          <w:highlight w:val="yellow"/>
          <w:lang w:val="en-GB"/>
        </w:rPr>
        <w:t>)</w:t>
      </w:r>
      <w:r w:rsidRPr="00E66BF0">
        <w:rPr>
          <w:noProof/>
          <w:highlight w:val="yellow"/>
        </w:rPr>
        <w:t xml:space="preserve"> alignFlag is set equal to 0.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 xml:space="preserve">Otherwise, if the entry in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_Ref348982591 \h </w:instrText>
      </w:r>
      <w:r>
        <w:rPr>
          <w:noProof/>
        </w:rPr>
      </w:r>
      <w:r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37</w:t>
      </w:r>
      <w:r>
        <w:rPr>
          <w:noProof/>
        </w:rPr>
        <w:fldChar w:fldCharType="end"/>
      </w:r>
      <w:r>
        <w:rPr>
          <w:noProof/>
        </w:rPr>
        <w:t xml:space="preserve"> is equal to "terminate", the </w:t>
      </w:r>
      <w:r w:rsidRPr="00943A5F">
        <w:rPr>
          <w:noProof/>
        </w:rPr>
        <w:t>values of binIdx are decoded by invoking the Decode</w:t>
      </w:r>
      <w:r>
        <w:rPr>
          <w:noProof/>
        </w:rPr>
        <w:t>Terminate</w:t>
      </w:r>
      <w:r w:rsidRPr="00943A5F">
        <w:rPr>
          <w:noProof/>
        </w:rPr>
        <w:t xml:space="preserve"> process as specified</w:t>
      </w:r>
      <w:r>
        <w:rPr>
          <w:noProof/>
        </w:rPr>
        <w:t xml:space="preserve"> </w:t>
      </w:r>
      <w:r w:rsidRPr="00943A5F">
        <w:rPr>
          <w:noProof/>
        </w:rPr>
        <w:t>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_Ref350088372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9.3.4.3.5</w:t>
      </w:r>
      <w:r>
        <w:rPr>
          <w:noProof/>
        </w:rPr>
        <w:fldChar w:fldCharType="end"/>
      </w:r>
      <w:r>
        <w:rPr>
          <w:noProof/>
        </w:rPr>
        <w:t xml:space="preserve"> and the following applies: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ctxTable is set equal to 0.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ctxIdx is set equal to 0.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</w:rPr>
      </w:pPr>
      <w:r>
        <w:rPr>
          <w:noProof/>
        </w:rPr>
        <w:t>bypassFlag is set equal to 0.</w:t>
      </w:r>
    </w:p>
    <w:p w:rsidR="00E66BF0" w:rsidRPr="0075013E" w:rsidRDefault="00E66BF0" w:rsidP="00E66BF0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810"/>
        <w:jc w:val="both"/>
        <w:rPr>
          <w:noProof/>
          <w:highlight w:val="yellow"/>
        </w:rPr>
      </w:pPr>
      <w:r w:rsidRPr="0075013E">
        <w:rPr>
          <w:noProof/>
          <w:highlight w:val="yellow"/>
        </w:rPr>
        <w:t>alignFlag is set equal to 0.</w:t>
      </w:r>
    </w:p>
    <w:p w:rsidR="00E66BF0" w:rsidRDefault="00E66BF0" w:rsidP="00E66BF0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 xml:space="preserve">Otherwise (the entry in </w:t>
      </w:r>
      <w:r>
        <w:rPr>
          <w:noProof/>
        </w:rPr>
        <w:fldChar w:fldCharType="begin" w:fldLock="1"/>
      </w:r>
      <w:r>
        <w:rPr>
          <w:noProof/>
        </w:rPr>
        <w:instrText xml:space="preserve"> REF _Ref348982591 \h </w:instrText>
      </w:r>
      <w:r>
        <w:rPr>
          <w:noProof/>
        </w:rPr>
      </w:r>
      <w:r>
        <w:rPr>
          <w:noProof/>
        </w:rPr>
        <w:fldChar w:fldCharType="separate"/>
      </w:r>
      <w:r w:rsidRPr="00943A5F">
        <w:rPr>
          <w:noProof/>
        </w:rPr>
        <w:t>Table </w:t>
      </w:r>
      <w:r>
        <w:rPr>
          <w:noProof/>
        </w:rPr>
        <w:t>9</w:t>
      </w:r>
      <w:r>
        <w:rPr>
          <w:noProof/>
        </w:rPr>
        <w:noBreakHyphen/>
        <w:t>37</w:t>
      </w:r>
      <w:r>
        <w:rPr>
          <w:noProof/>
        </w:rPr>
        <w:fldChar w:fldCharType="end"/>
      </w:r>
      <w:r>
        <w:rPr>
          <w:noProof/>
        </w:rPr>
        <w:t xml:space="preserve"> is equal to "na"), the </w:t>
      </w:r>
      <w:r w:rsidRPr="00943A5F">
        <w:rPr>
          <w:noProof/>
        </w:rPr>
        <w:t>values of binIdx do not occur for the corresponding syntax element.</w:t>
      </w:r>
    </w:p>
    <w:p w:rsidR="00E66BF0" w:rsidRDefault="00E66BF0" w:rsidP="00E66BF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0"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E66BF0" w:rsidRPr="00943A5F" w:rsidTr="00256856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E66BF0" w:rsidRPr="00943A5F" w:rsidRDefault="00E66BF0" w:rsidP="00256856">
            <w:pPr>
              <w:pStyle w:val="Caption"/>
              <w:keepNext/>
              <w:rPr>
                <w:noProof/>
                <w:sz w:val="16"/>
                <w:szCs w:val="16"/>
              </w:rPr>
            </w:pPr>
            <w:bookmarkStart w:id="28" w:name="_Ref348982591"/>
            <w:bookmarkStart w:id="29" w:name="_Toc351409064"/>
            <w:r w:rsidRPr="00943A5F">
              <w:rPr>
                <w:noProof/>
              </w:rPr>
              <w:lastRenderedPageBreak/>
              <w:t>Table 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SEQ Table \* ARABIC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bookmarkEnd w:id="28"/>
            <w:r w:rsidRPr="00943A5F">
              <w:rPr>
                <w:noProof/>
              </w:rPr>
              <w:t xml:space="preserve"> – Assignment of </w:t>
            </w:r>
            <w:r>
              <w:rPr>
                <w:noProof/>
              </w:rPr>
              <w:t>ctxInc</w:t>
            </w:r>
            <w:r w:rsidRPr="00943A5F">
              <w:rPr>
                <w:noProof/>
              </w:rPr>
              <w:t xml:space="preserve"> to syntax elements with context coded bins</w:t>
            </w:r>
            <w:bookmarkEnd w:id="29"/>
          </w:p>
        </w:tc>
      </w:tr>
      <w:tr w:rsidR="00E66BF0" w:rsidRPr="00943A5F" w:rsidTr="00256856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binIdx</w:t>
            </w:r>
          </w:p>
        </w:tc>
      </w:tr>
      <w:tr w:rsidR="00E66BF0" w:rsidRPr="00943A5F" w:rsidTr="00256856">
        <w:trPr>
          <w:tblHeader/>
          <w:jc w:val="center"/>
        </w:trPr>
        <w:tc>
          <w:tcPr>
            <w:tcW w:w="2448" w:type="dxa"/>
            <w:vMerge/>
          </w:tcPr>
          <w:p w:rsidR="00E66BF0" w:rsidRPr="00943A5F" w:rsidRDefault="00E66BF0" w:rsidP="00256856">
            <w:pPr>
              <w:keepNext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&gt;=</w:t>
            </w:r>
            <w:r>
              <w:rPr>
                <w:b/>
                <w:noProof/>
                <w:sz w:val="16"/>
                <w:szCs w:val="16"/>
              </w:rPr>
              <w:t xml:space="preserve">  </w:t>
            </w:r>
            <w:r w:rsidRPr="00943A5F">
              <w:rPr>
                <w:b/>
                <w:noProof/>
                <w:sz w:val="16"/>
                <w:szCs w:val="16"/>
              </w:rPr>
              <w:t>5</w:t>
            </w:r>
          </w:p>
        </w:tc>
      </w:tr>
      <w:tr w:rsidR="00E66BF0" w:rsidRPr="00943A5F" w:rsidTr="00256856">
        <w:trPr>
          <w:cantSplit/>
          <w:jc w:val="center"/>
        </w:trPr>
        <w:tc>
          <w:tcPr>
            <w:tcW w:w="2448" w:type="dxa"/>
          </w:tcPr>
          <w:p w:rsidR="00E66BF0" w:rsidRPr="0058071D" w:rsidRDefault="00E66BF0" w:rsidP="00256856">
            <w:pPr>
              <w:keepNext/>
              <w:rPr>
                <w:noProof/>
                <w:sz w:val="16"/>
                <w:szCs w:val="16"/>
              </w:rPr>
            </w:pPr>
            <w:r w:rsidRPr="00057933">
              <w:rPr>
                <w:rFonts w:eastAsia="PMingLiU"/>
                <w:noProof/>
                <w:kern w:val="2"/>
                <w:sz w:val="16"/>
                <w:szCs w:val="16"/>
                <w:lang w:eastAsia="zh-TW"/>
              </w:rPr>
              <w:t>end_of_slice_segment_flag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66BF0" w:rsidRPr="00863EE0" w:rsidRDefault="00E66BF0" w:rsidP="00256856">
            <w:pPr>
              <w:keepNext/>
              <w:jc w:val="center"/>
              <w:rPr>
                <w:noProof/>
                <w:kern w:val="2"/>
                <w:sz w:val="16"/>
                <w:szCs w:val="16"/>
              </w:rPr>
            </w:pPr>
            <w:r w:rsidRPr="00057933">
              <w:rPr>
                <w:noProof/>
                <w:kern w:val="2"/>
                <w:sz w:val="16"/>
                <w:szCs w:val="16"/>
              </w:rPr>
              <w:t>terminate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863EE0" w:rsidRDefault="00E66BF0" w:rsidP="00256856">
            <w:pPr>
              <w:keepNext/>
              <w:jc w:val="center"/>
              <w:rPr>
                <w:noProof/>
                <w:kern w:val="2"/>
                <w:sz w:val="16"/>
                <w:szCs w:val="16"/>
              </w:rPr>
            </w:pPr>
            <w:r w:rsidRPr="00057933">
              <w:rPr>
                <w:noProof/>
                <w:kern w:val="2"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863EE0" w:rsidRDefault="00E66BF0" w:rsidP="00256856">
            <w:pPr>
              <w:keepNext/>
              <w:jc w:val="center"/>
              <w:rPr>
                <w:noProof/>
                <w:kern w:val="2"/>
                <w:sz w:val="16"/>
                <w:szCs w:val="16"/>
              </w:rPr>
            </w:pPr>
            <w:r w:rsidRPr="00057933">
              <w:rPr>
                <w:noProof/>
                <w:kern w:val="2"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863EE0" w:rsidRDefault="00E66BF0" w:rsidP="00256856">
            <w:pPr>
              <w:keepNext/>
              <w:jc w:val="center"/>
              <w:rPr>
                <w:noProof/>
                <w:kern w:val="2"/>
                <w:sz w:val="16"/>
                <w:szCs w:val="16"/>
              </w:rPr>
            </w:pPr>
            <w:r w:rsidRPr="00057933">
              <w:rPr>
                <w:noProof/>
                <w:kern w:val="2"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863EE0" w:rsidRDefault="00E66BF0" w:rsidP="00256856">
            <w:pPr>
              <w:keepNext/>
              <w:jc w:val="center"/>
              <w:rPr>
                <w:noProof/>
                <w:kern w:val="2"/>
                <w:sz w:val="16"/>
                <w:szCs w:val="16"/>
              </w:rPr>
            </w:pPr>
            <w:r w:rsidRPr="00057933">
              <w:rPr>
                <w:noProof/>
                <w:kern w:val="2"/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E66BF0" w:rsidRPr="00943A5F" w:rsidRDefault="00E66BF0" w:rsidP="00256856">
            <w:pPr>
              <w:keepNext/>
              <w:jc w:val="center"/>
              <w:rPr>
                <w:noProof/>
                <w:kern w:val="2"/>
                <w:sz w:val="16"/>
                <w:szCs w:val="16"/>
              </w:rPr>
            </w:pPr>
            <w:r w:rsidRPr="00057933">
              <w:rPr>
                <w:noProof/>
                <w:kern w:val="2"/>
                <w:sz w:val="16"/>
                <w:szCs w:val="16"/>
              </w:rPr>
              <w:t>na</w:t>
            </w:r>
          </w:p>
        </w:tc>
      </w:tr>
      <w:tr w:rsidR="00E66BF0" w:rsidRPr="00943A5F" w:rsidTr="00256856">
        <w:trPr>
          <w:cantSplit/>
          <w:jc w:val="center"/>
        </w:trPr>
        <w:tc>
          <w:tcPr>
            <w:tcW w:w="2448" w:type="dxa"/>
          </w:tcPr>
          <w:p w:rsidR="00E66BF0" w:rsidRPr="00943A5F" w:rsidRDefault="00E66BF0" w:rsidP="00256856">
            <w:pPr>
              <w:keepNext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1716" w:type="dxa"/>
            <w:shd w:val="clear" w:color="auto" w:fill="auto"/>
          </w:tcPr>
          <w:p w:rsidR="00E66BF0" w:rsidRPr="00943A5F" w:rsidRDefault="00E66BF0" w:rsidP="00256856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…</w:t>
            </w:r>
          </w:p>
        </w:tc>
        <w:tc>
          <w:tcPr>
            <w:tcW w:w="1008" w:type="dxa"/>
            <w:shd w:val="clear" w:color="auto" w:fill="auto"/>
          </w:tcPr>
          <w:p w:rsidR="00E66BF0" w:rsidRPr="00943A5F" w:rsidRDefault="00E66BF0" w:rsidP="00256856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…</w:t>
            </w:r>
          </w:p>
        </w:tc>
        <w:tc>
          <w:tcPr>
            <w:tcW w:w="1008" w:type="dxa"/>
            <w:shd w:val="clear" w:color="auto" w:fill="auto"/>
          </w:tcPr>
          <w:p w:rsidR="00E66BF0" w:rsidRPr="00943A5F" w:rsidRDefault="00E66BF0" w:rsidP="00256856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…</w:t>
            </w:r>
          </w:p>
        </w:tc>
        <w:tc>
          <w:tcPr>
            <w:tcW w:w="1008" w:type="dxa"/>
            <w:shd w:val="clear" w:color="auto" w:fill="auto"/>
          </w:tcPr>
          <w:p w:rsidR="00E66BF0" w:rsidRPr="00943A5F" w:rsidRDefault="00E66BF0" w:rsidP="00256856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…</w:t>
            </w:r>
          </w:p>
        </w:tc>
        <w:tc>
          <w:tcPr>
            <w:tcW w:w="1008" w:type="dxa"/>
            <w:shd w:val="clear" w:color="auto" w:fill="auto"/>
          </w:tcPr>
          <w:p w:rsidR="00E66BF0" w:rsidRPr="00943A5F" w:rsidRDefault="00E66BF0" w:rsidP="00256856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…</w:t>
            </w:r>
          </w:p>
        </w:tc>
        <w:tc>
          <w:tcPr>
            <w:tcW w:w="1008" w:type="dxa"/>
          </w:tcPr>
          <w:p w:rsidR="00E66BF0" w:rsidRPr="00943A5F" w:rsidRDefault="00E66BF0" w:rsidP="00256856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…</w:t>
            </w:r>
          </w:p>
        </w:tc>
      </w:tr>
      <w:tr w:rsidR="00E66BF0" w:rsidRPr="00943A5F" w:rsidTr="00256856">
        <w:trPr>
          <w:cantSplit/>
          <w:jc w:val="center"/>
        </w:trPr>
        <w:tc>
          <w:tcPr>
            <w:tcW w:w="2448" w:type="dxa"/>
          </w:tcPr>
          <w:p w:rsidR="00E66BF0" w:rsidRPr="0075013E" w:rsidRDefault="00E66BF0" w:rsidP="00256856">
            <w:pPr>
              <w:keepNext/>
              <w:rPr>
                <w:strike/>
                <w:noProof/>
                <w:sz w:val="16"/>
                <w:szCs w:val="16"/>
                <w:highlight w:val="yellow"/>
                <w:lang w:eastAsia="ko-KR"/>
              </w:rPr>
            </w:pPr>
            <w:r w:rsidRPr="0075013E">
              <w:rPr>
                <w:strike/>
                <w:noProof/>
                <w:sz w:val="16"/>
                <w:szCs w:val="16"/>
                <w:highlight w:val="yellow"/>
                <w:lang w:eastAsia="ko-KR"/>
              </w:rPr>
              <w:t>coeff_abs_level_</w:t>
            </w:r>
            <w:r w:rsidRPr="0075013E">
              <w:rPr>
                <w:rFonts w:eastAsia="MS Mincho"/>
                <w:strike/>
                <w:noProof/>
                <w:sz w:val="16"/>
                <w:szCs w:val="16"/>
                <w:highlight w:val="yellow"/>
                <w:lang w:eastAsia="ja-JP"/>
              </w:rPr>
              <w:t>remaining</w:t>
            </w: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[ 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bypass</w:t>
            </w:r>
          </w:p>
        </w:tc>
      </w:tr>
      <w:tr w:rsidR="00E66BF0" w:rsidRPr="00943A5F" w:rsidTr="00256856">
        <w:trPr>
          <w:cantSplit/>
          <w:jc w:val="center"/>
        </w:trPr>
        <w:tc>
          <w:tcPr>
            <w:tcW w:w="2448" w:type="dxa"/>
          </w:tcPr>
          <w:p w:rsidR="00E66BF0" w:rsidRPr="0075013E" w:rsidRDefault="00E66BF0" w:rsidP="00256856">
            <w:pPr>
              <w:keepNext/>
              <w:rPr>
                <w:strike/>
                <w:noProof/>
                <w:sz w:val="16"/>
                <w:szCs w:val="16"/>
                <w:highlight w:val="yellow"/>
                <w:lang w:eastAsia="ko-KR"/>
              </w:rPr>
            </w:pPr>
            <w:r w:rsidRPr="0075013E">
              <w:rPr>
                <w:strike/>
                <w:noProof/>
                <w:sz w:val="16"/>
                <w:szCs w:val="16"/>
                <w:highlight w:val="yellow"/>
                <w:lang w:eastAsia="ko-KR"/>
              </w:rPr>
              <w:t>coeff_sign_flag</w:t>
            </w: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[ 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strike/>
                <w:noProof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strike/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strike/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strike/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strike/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</w:tcPr>
          <w:p w:rsidR="00E66BF0" w:rsidRPr="0075013E" w:rsidRDefault="00E66BF0" w:rsidP="00256856">
            <w:pPr>
              <w:keepNext/>
              <w:jc w:val="center"/>
              <w:rPr>
                <w:strike/>
                <w:noProof/>
                <w:sz w:val="16"/>
                <w:szCs w:val="16"/>
                <w:highlight w:val="yellow"/>
              </w:rPr>
            </w:pPr>
            <w:r w:rsidRPr="0075013E">
              <w:rPr>
                <w:strike/>
                <w:noProof/>
                <w:sz w:val="16"/>
                <w:szCs w:val="16"/>
                <w:highlight w:val="yellow"/>
              </w:rPr>
              <w:t>na</w:t>
            </w:r>
          </w:p>
        </w:tc>
      </w:tr>
      <w:tr w:rsidR="00E66BF0" w:rsidRPr="00943A5F" w:rsidTr="00256856">
        <w:trPr>
          <w:cantSplit/>
          <w:jc w:val="center"/>
        </w:trPr>
        <w:tc>
          <w:tcPr>
            <w:tcW w:w="2448" w:type="dxa"/>
          </w:tcPr>
          <w:p w:rsidR="00E66BF0" w:rsidRPr="0075013E" w:rsidRDefault="00E66BF0" w:rsidP="00256856">
            <w:pPr>
              <w:keepNext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75013E">
              <w:rPr>
                <w:noProof/>
                <w:sz w:val="16"/>
                <w:szCs w:val="16"/>
                <w:highlight w:val="yellow"/>
                <w:lang w:eastAsia="ko-KR"/>
              </w:rPr>
              <w:t>coeff_abs_level_</w:t>
            </w:r>
            <w:r w:rsidRPr="0075013E">
              <w:rPr>
                <w:rFonts w:eastAsia="MS Mincho"/>
                <w:noProof/>
                <w:sz w:val="16"/>
                <w:szCs w:val="16"/>
                <w:highlight w:val="yellow"/>
                <w:lang w:eastAsia="ja-JP"/>
              </w:rPr>
              <w:t>remaining</w:t>
            </w: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[ 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bypass_align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bypass_align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bypass_align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bypass_align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bypass_align</w:t>
            </w:r>
          </w:p>
        </w:tc>
        <w:tc>
          <w:tcPr>
            <w:tcW w:w="1008" w:type="dxa"/>
            <w:vAlign w:val="center"/>
          </w:tcPr>
          <w:p w:rsidR="00E66BF0" w:rsidRPr="0075013E" w:rsidRDefault="00E66BF0" w:rsidP="00256856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bypass_align</w:t>
            </w:r>
          </w:p>
        </w:tc>
      </w:tr>
      <w:tr w:rsidR="00E66BF0" w:rsidRPr="00943A5F" w:rsidTr="00256856">
        <w:trPr>
          <w:cantSplit/>
          <w:jc w:val="center"/>
        </w:trPr>
        <w:tc>
          <w:tcPr>
            <w:tcW w:w="2448" w:type="dxa"/>
          </w:tcPr>
          <w:p w:rsidR="00E66BF0" w:rsidRPr="0075013E" w:rsidRDefault="00E66BF0" w:rsidP="00256856">
            <w:pPr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75013E">
              <w:rPr>
                <w:noProof/>
                <w:sz w:val="16"/>
                <w:szCs w:val="16"/>
                <w:highlight w:val="yellow"/>
                <w:lang w:eastAsia="ko-KR"/>
              </w:rPr>
              <w:t>coeff_sign_flag</w:t>
            </w: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[ 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66BF0" w:rsidRPr="0075013E" w:rsidRDefault="00E66BF0" w:rsidP="00256856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rFonts w:eastAsia="PMingLiU"/>
                <w:noProof/>
                <w:sz w:val="16"/>
                <w:szCs w:val="16"/>
                <w:highlight w:val="yellow"/>
                <w:lang w:eastAsia="zh-TW"/>
              </w:rPr>
              <w:t>bypass_align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</w:tcPr>
          <w:p w:rsidR="00E66BF0" w:rsidRPr="0075013E" w:rsidRDefault="00E66BF0" w:rsidP="00256856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</w:tcPr>
          <w:p w:rsidR="00E66BF0" w:rsidRPr="0075013E" w:rsidRDefault="00E66BF0" w:rsidP="00256856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75013E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</w:tbl>
    <w:p w:rsidR="00E66BF0" w:rsidRPr="00C074C5" w:rsidRDefault="00E66BF0" w:rsidP="00E66BF0">
      <w:pPr>
        <w:rPr>
          <w:b/>
          <w:noProof/>
        </w:rPr>
      </w:pPr>
      <w:r w:rsidRPr="00C074C5">
        <w:rPr>
          <w:b/>
          <w:noProof/>
        </w:rPr>
        <w:t>9.3.4.3.1</w:t>
      </w:r>
      <w:r w:rsidRPr="00C074C5">
        <w:rPr>
          <w:b/>
          <w:noProof/>
        </w:rPr>
        <w:tab/>
        <w:t>General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 xml:space="preserve">Inputs to this process are </w:t>
      </w:r>
      <w:r>
        <w:rPr>
          <w:noProof/>
        </w:rPr>
        <w:t>ctxTable</w:t>
      </w:r>
      <w:r w:rsidRPr="00943A5F">
        <w:rPr>
          <w:noProof/>
        </w:rPr>
        <w:t>, ctxIdx</w:t>
      </w:r>
      <w:r>
        <w:rPr>
          <w:noProof/>
        </w:rPr>
        <w:t xml:space="preserve">, </w:t>
      </w:r>
      <w:r w:rsidRPr="00C074C5">
        <w:rPr>
          <w:strike/>
          <w:noProof/>
          <w:highlight w:val="yellow"/>
        </w:rPr>
        <w:t>and</w:t>
      </w:r>
      <w:r w:rsidRPr="00943A5F">
        <w:rPr>
          <w:noProof/>
        </w:rPr>
        <w:t xml:space="preserve"> bypassFlag</w:t>
      </w:r>
      <w:r>
        <w:rPr>
          <w:noProof/>
        </w:rPr>
        <w:t xml:space="preserve"> </w:t>
      </w:r>
      <w:r w:rsidRPr="00C074C5">
        <w:rPr>
          <w:noProof/>
          <w:highlight w:val="yellow"/>
        </w:rPr>
        <w:t>and alignFlag</w:t>
      </w:r>
      <w:r w:rsidRPr="00943A5F">
        <w:rPr>
          <w:noProof/>
        </w:rPr>
        <w:t>, as derived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_Ref24994337 \r \h </w:instrText>
      </w:r>
      <w:r w:rsidRPr="00943A5F">
        <w:rPr>
          <w:noProof/>
        </w:rPr>
      </w:r>
      <w:r w:rsidRPr="00943A5F">
        <w:rPr>
          <w:noProof/>
        </w:rPr>
        <w:instrText xml:space="preserve"> \* MERGEFORMAT </w:instrText>
      </w:r>
      <w:r w:rsidRPr="00943A5F">
        <w:rPr>
          <w:noProof/>
        </w:rPr>
        <w:fldChar w:fldCharType="separate"/>
      </w:r>
      <w:r>
        <w:rPr>
          <w:noProof/>
        </w:rPr>
        <w:t>9.3.4.2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, and the state variables </w:t>
      </w:r>
      <w:r>
        <w:rPr>
          <w:noProof/>
        </w:rPr>
        <w:t>ivlCurrRange</w:t>
      </w:r>
      <w:r w:rsidRPr="00943A5F">
        <w:rPr>
          <w:noProof/>
        </w:rPr>
        <w:t xml:space="preserve"> and </w:t>
      </w:r>
      <w:r>
        <w:rPr>
          <w:noProof/>
        </w:rPr>
        <w:t>ivlOffset</w:t>
      </w:r>
      <w:r w:rsidRPr="00943A5F">
        <w:rPr>
          <w:noProof/>
        </w:rPr>
        <w:t xml:space="preserve"> of the arithmetic decoding engine.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Output of this process is the value of the bin.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_Ref33101622 \h </w:instrText>
      </w:r>
      <w:r w:rsidRPr="00943A5F">
        <w:rPr>
          <w:noProof/>
        </w:rPr>
      </w:r>
      <w:r w:rsidRPr="00943A5F">
        <w:rPr>
          <w:noProof/>
        </w:rPr>
        <w:instrText xml:space="preserve"> \* MERGEFORMAT </w:instrText>
      </w:r>
      <w:r w:rsidRPr="00943A5F">
        <w:rPr>
          <w:noProof/>
        </w:rPr>
        <w:fldChar w:fldCharType="separate"/>
      </w:r>
      <w:r w:rsidRPr="00943A5F">
        <w:rPr>
          <w:noProof/>
        </w:rPr>
        <w:t>Figure </w:t>
      </w:r>
      <w:r>
        <w:rPr>
          <w:noProof/>
        </w:rPr>
        <w:t>9</w:t>
      </w:r>
      <w:r w:rsidRPr="00943A5F">
        <w:rPr>
          <w:noProof/>
        </w:rPr>
        <w:noBreakHyphen/>
      </w:r>
      <w:r>
        <w:rPr>
          <w:noProof/>
        </w:rPr>
        <w:t>5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illustrates the whole arithmetic decoding process for a single bin. For decoding the value of a bin, the context index table </w:t>
      </w:r>
      <w:r>
        <w:rPr>
          <w:noProof/>
        </w:rPr>
        <w:t>ctxTable</w:t>
      </w:r>
      <w:r w:rsidRPr="00943A5F">
        <w:rPr>
          <w:noProof/>
        </w:rPr>
        <w:t xml:space="preserve"> and the ctxIdx </w:t>
      </w:r>
      <w:r>
        <w:rPr>
          <w:noProof/>
        </w:rPr>
        <w:t>are</w:t>
      </w:r>
      <w:r w:rsidRPr="00943A5F">
        <w:rPr>
          <w:noProof/>
        </w:rPr>
        <w:t xml:space="preserve"> passed to the arithmetic decoding process DecodeBin(</w:t>
      </w:r>
      <w:r>
        <w:rPr>
          <w:noProof/>
        </w:rPr>
        <w:t> ctxTable</w:t>
      </w:r>
      <w:r w:rsidRPr="00943A5F">
        <w:rPr>
          <w:noProof/>
        </w:rPr>
        <w:t>, ctxIdx</w:t>
      </w:r>
      <w:r>
        <w:rPr>
          <w:noProof/>
        </w:rPr>
        <w:t> </w:t>
      </w:r>
      <w:r w:rsidRPr="00943A5F">
        <w:rPr>
          <w:noProof/>
        </w:rPr>
        <w:t xml:space="preserve">), which is specified </w:t>
      </w:r>
      <w:r>
        <w:rPr>
          <w:noProof/>
        </w:rPr>
        <w:t>as follows:</w:t>
      </w:r>
    </w:p>
    <w:p w:rsidR="00E66BF0" w:rsidRPr="00943A5F" w:rsidRDefault="00E66BF0" w:rsidP="00E66BF0">
      <w:pPr>
        <w:tabs>
          <w:tab w:val="left" w:pos="400"/>
        </w:tabs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If bypassFlag is equal to</w:t>
      </w:r>
      <w:r>
        <w:rPr>
          <w:noProof/>
        </w:rPr>
        <w:t xml:space="preserve"> </w:t>
      </w:r>
      <w:r w:rsidRPr="00943A5F">
        <w:rPr>
          <w:noProof/>
        </w:rPr>
        <w:t>1, DecodeBypass(</w:t>
      </w:r>
      <w:r>
        <w:rPr>
          <w:noProof/>
        </w:rPr>
        <w:t xml:space="preserve"> </w:t>
      </w:r>
      <w:r w:rsidRPr="00C074C5">
        <w:rPr>
          <w:noProof/>
          <w:highlight w:val="yellow"/>
        </w:rPr>
        <w:t>alignFlag</w:t>
      </w:r>
      <w:r w:rsidRPr="00943A5F">
        <w:rPr>
          <w:noProof/>
        </w:rPr>
        <w:t> )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_Ref350088480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9.3.4.3.4</w:t>
      </w:r>
      <w:r>
        <w:rPr>
          <w:noProof/>
        </w:rPr>
        <w:fldChar w:fldCharType="end"/>
      </w:r>
      <w:r w:rsidRPr="00943A5F">
        <w:rPr>
          <w:noProof/>
        </w:rPr>
        <w:t xml:space="preserve"> is invoked.</w:t>
      </w:r>
    </w:p>
    <w:p w:rsidR="00E66BF0" w:rsidRPr="00943A5F" w:rsidRDefault="00E66BF0" w:rsidP="00E66BF0">
      <w:pPr>
        <w:tabs>
          <w:tab w:val="left" w:pos="400"/>
        </w:tabs>
        <w:ind w:left="400" w:hanging="400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Otherwise, if bypassFlag is equal to</w:t>
      </w:r>
      <w:r>
        <w:rPr>
          <w:noProof/>
        </w:rPr>
        <w:t xml:space="preserve"> </w:t>
      </w:r>
      <w:r w:rsidRPr="00943A5F">
        <w:rPr>
          <w:noProof/>
        </w:rPr>
        <w:t xml:space="preserve">0, </w:t>
      </w:r>
      <w:r>
        <w:rPr>
          <w:noProof/>
        </w:rPr>
        <w:t>ctxTable</w:t>
      </w:r>
      <w:r w:rsidRPr="00943A5F">
        <w:rPr>
          <w:noProof/>
        </w:rPr>
        <w:t xml:space="preserve"> is equal </w:t>
      </w:r>
      <w:r>
        <w:rPr>
          <w:noProof/>
        </w:rPr>
        <w:t xml:space="preserve">to </w:t>
      </w:r>
      <w:r w:rsidRPr="00943A5F">
        <w:rPr>
          <w:noProof/>
        </w:rPr>
        <w:t>0</w:t>
      </w:r>
      <w:r>
        <w:rPr>
          <w:noProof/>
        </w:rPr>
        <w:t>,</w:t>
      </w:r>
      <w:r w:rsidRPr="00943A5F">
        <w:rPr>
          <w:noProof/>
        </w:rPr>
        <w:t xml:space="preserve"> and ctxIdx is equal to</w:t>
      </w:r>
      <w:r>
        <w:rPr>
          <w:noProof/>
        </w:rPr>
        <w:t xml:space="preserve"> </w:t>
      </w:r>
      <w:r w:rsidRPr="00943A5F">
        <w:rPr>
          <w:noProof/>
        </w:rPr>
        <w:t>0, DecodeTerminate( ) as specified in subclause </w:t>
      </w:r>
      <w:r>
        <w:rPr>
          <w:noProof/>
        </w:rPr>
        <w:fldChar w:fldCharType="begin" w:fldLock="1"/>
      </w:r>
      <w:r>
        <w:rPr>
          <w:noProof/>
        </w:rPr>
        <w:instrText xml:space="preserve"> REF _Ref350088372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9.3.4.3.5</w:t>
      </w:r>
      <w:r>
        <w:rPr>
          <w:noProof/>
        </w:rPr>
        <w:fldChar w:fldCharType="end"/>
      </w:r>
      <w:r w:rsidRPr="00943A5F">
        <w:rPr>
          <w:noProof/>
        </w:rPr>
        <w:t xml:space="preserve"> is invoked.</w:t>
      </w:r>
    </w:p>
    <w:p w:rsidR="00E66BF0" w:rsidRPr="00943A5F" w:rsidRDefault="00E66BF0" w:rsidP="00E66BF0">
      <w:pPr>
        <w:tabs>
          <w:tab w:val="left" w:pos="400"/>
        </w:tabs>
        <w:ind w:left="400" w:hanging="400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 (bypassFlag is equal to</w:t>
      </w:r>
      <w:r>
        <w:rPr>
          <w:noProof/>
        </w:rPr>
        <w:t xml:space="preserve"> </w:t>
      </w:r>
      <w:r w:rsidRPr="00943A5F">
        <w:rPr>
          <w:noProof/>
        </w:rPr>
        <w:t>0</w:t>
      </w:r>
      <w:r>
        <w:rPr>
          <w:noProof/>
        </w:rPr>
        <w:t xml:space="preserve"> and</w:t>
      </w:r>
      <w:r w:rsidRPr="00943A5F">
        <w:rPr>
          <w:noProof/>
        </w:rPr>
        <w:t xml:space="preserve"> </w:t>
      </w:r>
      <w:r>
        <w:rPr>
          <w:noProof/>
        </w:rPr>
        <w:t>ctxTable</w:t>
      </w:r>
      <w:r w:rsidRPr="00943A5F">
        <w:rPr>
          <w:noProof/>
        </w:rPr>
        <w:t xml:space="preserve"> is not equal to</w:t>
      </w:r>
      <w:r>
        <w:rPr>
          <w:noProof/>
        </w:rPr>
        <w:t xml:space="preserve"> </w:t>
      </w:r>
      <w:r w:rsidRPr="00943A5F">
        <w:rPr>
          <w:noProof/>
        </w:rPr>
        <w:t>0), DecodeDecision( ) as specified in subclause 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_Ref33021086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9.3.4.3.2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</w:t>
      </w:r>
      <w:r>
        <w:rPr>
          <w:noProof/>
        </w:rPr>
        <w:t>invoked</w:t>
      </w:r>
      <w:r w:rsidRPr="00943A5F">
        <w:rPr>
          <w:noProof/>
        </w:rPr>
        <w:t>.</w:t>
      </w:r>
    </w:p>
    <w:p w:rsidR="00E66BF0" w:rsidRPr="00C074C5" w:rsidRDefault="00E66BF0" w:rsidP="00E66BF0">
      <w:pPr>
        <w:keepNext/>
        <w:jc w:val="center"/>
        <w:rPr>
          <w:strike/>
          <w:highlight w:val="yellow"/>
        </w:rPr>
      </w:pPr>
      <w:r w:rsidRPr="00C074C5">
        <w:rPr>
          <w:strike/>
          <w:highlight w:val="yellow"/>
        </w:rPr>
        <w:object w:dxaOrig="7662" w:dyaOrig="56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1pt;height:281pt" o:ole="">
            <v:imagedata r:id="rId9" o:title=""/>
          </v:shape>
          <o:OLEObject Type="Embed" ProgID="Visio.Drawing.11" ShapeID="_x0000_i1025" DrawAspect="Content" ObjectID="_1450642114" r:id="rId10"/>
        </w:object>
      </w:r>
    </w:p>
    <w:p w:rsidR="00E66BF0" w:rsidRPr="00943A5F" w:rsidRDefault="00E66BF0" w:rsidP="00E66BF0">
      <w:pPr>
        <w:keepNext/>
        <w:jc w:val="center"/>
        <w:rPr>
          <w:noProof/>
        </w:rPr>
      </w:pPr>
      <w:r w:rsidRPr="00C074C5">
        <w:rPr>
          <w:highlight w:val="yellow"/>
        </w:rPr>
        <w:object w:dxaOrig="7662" w:dyaOrig="5621">
          <v:shape id="_x0000_i1026" type="#_x0000_t75" style="width:383.1pt;height:281pt" o:ole="">
            <v:imagedata r:id="rId11" o:title=""/>
          </v:shape>
          <o:OLEObject Type="Embed" ProgID="Visio.Drawing.11" ShapeID="_x0000_i1026" DrawAspect="Content" ObjectID="_1450642115" r:id="rId12"/>
        </w:object>
      </w:r>
    </w:p>
    <w:p w:rsidR="00E66BF0" w:rsidRPr="00943A5F" w:rsidRDefault="00E66BF0" w:rsidP="00E66BF0">
      <w:pPr>
        <w:pStyle w:val="Caption"/>
        <w:rPr>
          <w:noProof/>
          <w:lang w:val="en-GB"/>
        </w:rPr>
      </w:pPr>
      <w:bookmarkStart w:id="30" w:name="_Ref33101622"/>
      <w:bookmarkStart w:id="31" w:name="_Toc77680700"/>
      <w:bookmarkStart w:id="32" w:name="_Toc118289167"/>
      <w:bookmarkStart w:id="33" w:name="_Toc246350656"/>
      <w:bookmarkStart w:id="34" w:name="_Toc287363903"/>
      <w:bookmarkStart w:id="35" w:name="_Toc317198630"/>
      <w:bookmarkStart w:id="36" w:name="_Toc351408980"/>
      <w:r w:rsidRPr="00943A5F">
        <w:rPr>
          <w:noProof/>
          <w:lang w:val="en-GB"/>
        </w:rPr>
        <w:t>Figure </w:t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Figure \* ARABIC \s 1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5</w:t>
      </w:r>
      <w:r w:rsidRPr="00943A5F">
        <w:rPr>
          <w:noProof/>
          <w:lang w:val="en-GB"/>
        </w:rPr>
        <w:fldChar w:fldCharType="end"/>
      </w:r>
      <w:bookmarkEnd w:id="30"/>
      <w:r w:rsidRPr="00943A5F">
        <w:rPr>
          <w:noProof/>
          <w:lang w:val="en-GB"/>
        </w:rPr>
        <w:t xml:space="preserve"> – Overview of the arithmetic decoding process for a single bin (informative)</w:t>
      </w:r>
      <w:bookmarkEnd w:id="31"/>
      <w:bookmarkEnd w:id="32"/>
      <w:bookmarkEnd w:id="33"/>
      <w:bookmarkEnd w:id="34"/>
      <w:bookmarkEnd w:id="35"/>
      <w:bookmarkEnd w:id="36"/>
    </w:p>
    <w:p w:rsidR="00E66BF0" w:rsidRDefault="00E66BF0" w:rsidP="00E66BF0">
      <w:pPr>
        <w:rPr>
          <w:lang w:val="en-GB"/>
        </w:rPr>
      </w:pPr>
    </w:p>
    <w:p w:rsidR="00E66BF0" w:rsidRPr="00C074C5" w:rsidRDefault="00E66BF0" w:rsidP="00E66BF0">
      <w:pPr>
        <w:rPr>
          <w:b/>
          <w:noProof/>
          <w:lang w:val="en-GB"/>
        </w:rPr>
      </w:pPr>
      <w:bookmarkStart w:id="37" w:name="_Ref350088480"/>
      <w:r w:rsidRPr="00C074C5">
        <w:rPr>
          <w:b/>
          <w:noProof/>
          <w:lang w:val="en-GB"/>
        </w:rPr>
        <w:t>9.3.4.3.4</w:t>
      </w:r>
      <w:r w:rsidRPr="00C074C5">
        <w:rPr>
          <w:b/>
          <w:noProof/>
          <w:lang w:val="en-GB"/>
        </w:rPr>
        <w:tab/>
        <w:t>Bypass decoding process for binary decisions</w:t>
      </w:r>
      <w:bookmarkEnd w:id="37"/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 xml:space="preserve">Inputs to this process are bits from slice </w:t>
      </w:r>
      <w:r>
        <w:rPr>
          <w:noProof/>
        </w:rPr>
        <w:t xml:space="preserve">segment </w:t>
      </w:r>
      <w:r w:rsidRPr="00943A5F">
        <w:rPr>
          <w:noProof/>
        </w:rPr>
        <w:t xml:space="preserve">data and the variables </w:t>
      </w:r>
      <w:r>
        <w:rPr>
          <w:noProof/>
        </w:rPr>
        <w:t>ivlCurrRange</w:t>
      </w:r>
      <w:r w:rsidRPr="00C074C5">
        <w:rPr>
          <w:noProof/>
          <w:highlight w:val="yellow"/>
        </w:rPr>
        <w:t xml:space="preserve">, </w:t>
      </w:r>
      <w:r w:rsidRPr="00C074C5">
        <w:rPr>
          <w:strike/>
          <w:noProof/>
          <w:highlight w:val="yellow"/>
        </w:rPr>
        <w:t>and</w:t>
      </w:r>
      <w:r w:rsidRPr="00943A5F">
        <w:rPr>
          <w:noProof/>
        </w:rPr>
        <w:t xml:space="preserve"> </w:t>
      </w:r>
      <w:r>
        <w:rPr>
          <w:noProof/>
        </w:rPr>
        <w:t xml:space="preserve">ivlOffset </w:t>
      </w:r>
      <w:r w:rsidRPr="00C074C5">
        <w:rPr>
          <w:noProof/>
          <w:highlight w:val="yellow"/>
        </w:rPr>
        <w:t>and alignFlag</w:t>
      </w:r>
      <w:r w:rsidRPr="00943A5F">
        <w:rPr>
          <w:noProof/>
        </w:rPr>
        <w:t>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Outputs of this process are the updated variable</w:t>
      </w:r>
      <w:r w:rsidRPr="004E1344">
        <w:rPr>
          <w:noProof/>
          <w:highlight w:val="yellow"/>
        </w:rPr>
        <w:t>s</w:t>
      </w:r>
      <w:r w:rsidRPr="00943A5F">
        <w:rPr>
          <w:noProof/>
        </w:rPr>
        <w:t xml:space="preserve"> </w:t>
      </w:r>
      <w:r>
        <w:rPr>
          <w:noProof/>
        </w:rPr>
        <w:t>ivlOffset</w:t>
      </w:r>
      <w:r w:rsidRPr="00943A5F">
        <w:rPr>
          <w:noProof/>
        </w:rPr>
        <w:t xml:space="preserve"> </w:t>
      </w:r>
      <w:r>
        <w:rPr>
          <w:noProof/>
        </w:rPr>
        <w:t xml:space="preserve">and </w:t>
      </w:r>
      <w:r w:rsidRPr="004E1344">
        <w:rPr>
          <w:noProof/>
          <w:highlight w:val="yellow"/>
        </w:rPr>
        <w:t>ivlCurrRange</w:t>
      </w:r>
      <w:r>
        <w:rPr>
          <w:noProof/>
        </w:rPr>
        <w:t xml:space="preserve"> </w:t>
      </w:r>
      <w:r w:rsidRPr="00943A5F">
        <w:rPr>
          <w:noProof/>
        </w:rPr>
        <w:t>and the decoded value binVal.</w:t>
      </w:r>
    </w:p>
    <w:p w:rsidR="00E66BF0" w:rsidRDefault="00E66BF0" w:rsidP="00E66BF0">
      <w:pPr>
        <w:rPr>
          <w:noProof/>
        </w:rPr>
      </w:pPr>
      <w:r w:rsidRPr="00943A5F">
        <w:rPr>
          <w:noProof/>
        </w:rPr>
        <w:lastRenderedPageBreak/>
        <w:t>The bypass decoding process is invoked when bypassFlag is equal to</w:t>
      </w:r>
      <w:r>
        <w:rPr>
          <w:noProof/>
        </w:rPr>
        <w:t xml:space="preserve"> </w:t>
      </w:r>
      <w:r w:rsidRPr="00943A5F">
        <w:rPr>
          <w:noProof/>
        </w:rPr>
        <w:t xml:space="preserve">1.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_Ref30325108 \h </w:instrText>
      </w:r>
      <w:r w:rsidRPr="00943A5F">
        <w:rPr>
          <w:noProof/>
        </w:rPr>
      </w:r>
      <w:r w:rsidRPr="00943A5F">
        <w:rPr>
          <w:noProof/>
        </w:rPr>
        <w:instrText xml:space="preserve"> \* MERGEFORMAT </w:instrText>
      </w:r>
      <w:r w:rsidRPr="00943A5F">
        <w:rPr>
          <w:noProof/>
        </w:rPr>
        <w:fldChar w:fldCharType="separate"/>
      </w:r>
      <w:r w:rsidRPr="00943A5F">
        <w:rPr>
          <w:noProof/>
        </w:rPr>
        <w:t>Figure </w:t>
      </w:r>
      <w:r>
        <w:rPr>
          <w:noProof/>
        </w:rPr>
        <w:t>9</w:t>
      </w:r>
      <w:r w:rsidRPr="00943A5F">
        <w:rPr>
          <w:noProof/>
        </w:rPr>
        <w:noBreakHyphen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shows a flowchart of the corresponding process.</w:t>
      </w:r>
    </w:p>
    <w:p w:rsidR="00E66BF0" w:rsidRPr="004E1344" w:rsidRDefault="00E66BF0" w:rsidP="00E66BF0">
      <w:pPr>
        <w:rPr>
          <w:noProof/>
          <w:highlight w:val="yellow"/>
        </w:rPr>
      </w:pPr>
      <w:r w:rsidRPr="004E1344">
        <w:rPr>
          <w:noProof/>
          <w:highlight w:val="yellow"/>
        </w:rPr>
        <w:t>If alignFlag is equal to 1:</w:t>
      </w:r>
    </w:p>
    <w:p w:rsidR="00E66BF0" w:rsidRPr="004E1344" w:rsidRDefault="00E66BF0" w:rsidP="00E66BF0">
      <w:pPr>
        <w:rPr>
          <w:noProof/>
          <w:highlight w:val="yellow"/>
        </w:rPr>
      </w:pPr>
      <w:r w:rsidRPr="004E1344">
        <w:rPr>
          <w:noProof/>
          <w:highlight w:val="yellow"/>
        </w:rPr>
        <w:t>–</w:t>
      </w:r>
      <w:r w:rsidRPr="004E1344">
        <w:rPr>
          <w:noProof/>
          <w:highlight w:val="yellow"/>
        </w:rPr>
        <w:tab/>
        <w:t>ivlCurrRange is set to 256.</w:t>
      </w:r>
    </w:p>
    <w:p w:rsidR="00E66BF0" w:rsidRPr="00943A5F" w:rsidRDefault="00E66BF0" w:rsidP="00E66BF0">
      <w:pPr>
        <w:rPr>
          <w:noProof/>
        </w:rPr>
      </w:pPr>
      <w:r w:rsidRPr="004E1344">
        <w:rPr>
          <w:noProof/>
          <w:highlight w:val="yellow"/>
        </w:rPr>
        <w:t>Then</w:t>
      </w:r>
      <w:r w:rsidRPr="004E1344">
        <w:rPr>
          <w:strike/>
          <w:noProof/>
          <w:highlight w:val="yellow"/>
        </w:rPr>
        <w:t>First</w:t>
      </w:r>
      <w:r w:rsidRPr="00943A5F">
        <w:rPr>
          <w:noProof/>
        </w:rPr>
        <w:t xml:space="preserve">, the value of </w:t>
      </w:r>
      <w:r>
        <w:rPr>
          <w:noProof/>
        </w:rPr>
        <w:t>ivlOffset</w:t>
      </w:r>
      <w:r w:rsidRPr="00943A5F">
        <w:rPr>
          <w:noProof/>
        </w:rPr>
        <w:t xml:space="preserve"> is doubled, i.e. left-shifted by 1 and a single bit is shifted into </w:t>
      </w:r>
      <w:r>
        <w:rPr>
          <w:noProof/>
        </w:rPr>
        <w:t>ivlOffset</w:t>
      </w:r>
      <w:r w:rsidRPr="00943A5F">
        <w:rPr>
          <w:noProof/>
        </w:rPr>
        <w:t xml:space="preserve"> by using read_bits( 1 ). Then, the value of </w:t>
      </w:r>
      <w:r>
        <w:rPr>
          <w:noProof/>
        </w:rPr>
        <w:t>ivlOffset</w:t>
      </w:r>
      <w:r w:rsidRPr="00943A5F">
        <w:rPr>
          <w:noProof/>
        </w:rPr>
        <w:t xml:space="preserve"> is compared to the value of </w:t>
      </w:r>
      <w:r>
        <w:rPr>
          <w:noProof/>
        </w:rPr>
        <w:t>ivlCurrRange</w:t>
      </w:r>
      <w:r w:rsidRPr="00943A5F">
        <w:rPr>
          <w:noProof/>
        </w:rPr>
        <w:t xml:space="preserve"> and further steps are specified </w:t>
      </w:r>
      <w:r>
        <w:rPr>
          <w:noProof/>
        </w:rPr>
        <w:t>as follows:</w:t>
      </w:r>
    </w:p>
    <w:p w:rsidR="00E66BF0" w:rsidRPr="00943A5F" w:rsidRDefault="00E66BF0" w:rsidP="00E66BF0">
      <w:pPr>
        <w:tabs>
          <w:tab w:val="left" w:pos="400"/>
        </w:tabs>
        <w:ind w:left="400" w:hanging="400"/>
        <w:rPr>
          <w:iCs/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If </w:t>
      </w:r>
      <w:r>
        <w:rPr>
          <w:noProof/>
        </w:rPr>
        <w:t>ivlOffset</w:t>
      </w:r>
      <w:r w:rsidRPr="00943A5F">
        <w:rPr>
          <w:noProof/>
        </w:rPr>
        <w:t xml:space="preserve"> is greater than or equal to </w:t>
      </w:r>
      <w:r>
        <w:rPr>
          <w:noProof/>
        </w:rPr>
        <w:t>ivlCurrRange</w:t>
      </w:r>
      <w:r w:rsidRPr="00943A5F">
        <w:rPr>
          <w:iCs/>
          <w:noProof/>
        </w:rPr>
        <w:t xml:space="preserve">, the variable binVal is set equal to </w:t>
      </w:r>
      <w:r w:rsidRPr="00943A5F">
        <w:rPr>
          <w:noProof/>
        </w:rPr>
        <w:t xml:space="preserve">1 and </w:t>
      </w:r>
      <w:r>
        <w:rPr>
          <w:noProof/>
        </w:rPr>
        <w:t>ivlOffset</w:t>
      </w:r>
      <w:r w:rsidRPr="00943A5F">
        <w:rPr>
          <w:noProof/>
        </w:rPr>
        <w:t xml:space="preserve"> is decremented by </w:t>
      </w:r>
      <w:r>
        <w:rPr>
          <w:noProof/>
        </w:rPr>
        <w:t>ivlCurrRange</w:t>
      </w:r>
      <w:r w:rsidRPr="00943A5F">
        <w:rPr>
          <w:iCs/>
          <w:noProof/>
        </w:rPr>
        <w:t>.</w:t>
      </w:r>
    </w:p>
    <w:p w:rsidR="00E66BF0" w:rsidRPr="00943A5F" w:rsidRDefault="00E66BF0" w:rsidP="00E66BF0">
      <w:pPr>
        <w:tabs>
          <w:tab w:val="left" w:pos="400"/>
        </w:tabs>
        <w:ind w:left="400" w:hanging="400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iCs/>
          <w:noProof/>
        </w:rPr>
        <w:t>O</w:t>
      </w:r>
      <w:r w:rsidRPr="00943A5F">
        <w:rPr>
          <w:noProof/>
        </w:rPr>
        <w:t>therwise (</w:t>
      </w:r>
      <w:r>
        <w:rPr>
          <w:noProof/>
        </w:rPr>
        <w:t>ivlOffset</w:t>
      </w:r>
      <w:r w:rsidRPr="00943A5F">
        <w:rPr>
          <w:noProof/>
        </w:rPr>
        <w:t xml:space="preserve"> is less than </w:t>
      </w:r>
      <w:r>
        <w:rPr>
          <w:noProof/>
        </w:rPr>
        <w:t>ivlCurrRange</w:t>
      </w:r>
      <w:r w:rsidRPr="00943A5F">
        <w:rPr>
          <w:noProof/>
        </w:rPr>
        <w:t xml:space="preserve">), </w:t>
      </w:r>
      <w:r w:rsidRPr="00943A5F">
        <w:rPr>
          <w:iCs/>
          <w:noProof/>
        </w:rPr>
        <w:t xml:space="preserve">the variable binVal is set equal to </w:t>
      </w:r>
      <w:r w:rsidRPr="00943A5F">
        <w:rPr>
          <w:noProof/>
        </w:rPr>
        <w:t>0</w:t>
      </w:r>
      <w:r w:rsidRPr="00943A5F">
        <w:rPr>
          <w:i/>
          <w:iCs/>
          <w:noProof/>
        </w:rPr>
        <w:t>.</w:t>
      </w:r>
    </w:p>
    <w:p w:rsidR="00E66BF0" w:rsidRDefault="00E66BF0" w:rsidP="00E66BF0">
      <w:pPr>
        <w:rPr>
          <w:noProof/>
        </w:rPr>
      </w:pPr>
      <w:r w:rsidRPr="00943A5F">
        <w:rPr>
          <w:noProof/>
        </w:rPr>
        <w:t xml:space="preserve">The bitstream shall not contain data that result in a value of </w:t>
      </w:r>
      <w:r>
        <w:rPr>
          <w:noProof/>
        </w:rPr>
        <w:t>ivlOffset</w:t>
      </w:r>
      <w:r w:rsidRPr="00943A5F">
        <w:rPr>
          <w:noProof/>
        </w:rPr>
        <w:t xml:space="preserve"> being greater than or equal to </w:t>
      </w:r>
      <w:r>
        <w:rPr>
          <w:noProof/>
        </w:rPr>
        <w:t>ivlCurrRange</w:t>
      </w:r>
      <w:r w:rsidRPr="00943A5F">
        <w:rPr>
          <w:noProof/>
        </w:rPr>
        <w:t xml:space="preserve"> upon completion of this process.</w:t>
      </w:r>
    </w:p>
    <w:p w:rsidR="00E66BF0" w:rsidRPr="00943A5F" w:rsidRDefault="00E66BF0" w:rsidP="00E66BF0">
      <w:pPr>
        <w:rPr>
          <w:noProof/>
        </w:rPr>
      </w:pPr>
      <w:r w:rsidRPr="004E1344">
        <w:rPr>
          <w:noProof/>
          <w:highlight w:val="yellow"/>
        </w:rPr>
        <w:t>NOTE – when ivlCurrRange is 256, the process can be simplified: ivlOffset and the bit-stream can be considered as a shift register, and binVal is the most-significant-bit-but-1 (the most significant bit is always 0 due to above restriction of ivlOffset being less than ivlCurrRange).</w:t>
      </w:r>
    </w:p>
    <w:p w:rsidR="00E66BF0" w:rsidRPr="004E1344" w:rsidRDefault="00E66BF0" w:rsidP="00E66BF0">
      <w:pPr>
        <w:keepNext/>
        <w:jc w:val="center"/>
        <w:rPr>
          <w:strike/>
          <w:highlight w:val="yellow"/>
        </w:rPr>
      </w:pPr>
      <w:r w:rsidRPr="004E1344">
        <w:rPr>
          <w:strike/>
          <w:highlight w:val="yellow"/>
        </w:rPr>
        <w:object w:dxaOrig="6217" w:dyaOrig="3751">
          <v:shape id="_x0000_i1027" type="#_x0000_t75" style="width:311.1pt;height:187.5pt" o:ole="">
            <v:imagedata r:id="rId13" o:title=""/>
          </v:shape>
          <o:OLEObject Type="Embed" ProgID="Visio.Drawing.11" ShapeID="_x0000_i1027" DrawAspect="Content" ObjectID="_1450642116" r:id="rId14"/>
        </w:object>
      </w:r>
    </w:p>
    <w:p w:rsidR="00E66BF0" w:rsidRPr="00943A5F" w:rsidRDefault="00E66BF0" w:rsidP="00E66BF0">
      <w:pPr>
        <w:keepNext/>
        <w:jc w:val="center"/>
        <w:rPr>
          <w:noProof/>
        </w:rPr>
      </w:pPr>
      <w:r w:rsidRPr="004E1344">
        <w:rPr>
          <w:highlight w:val="yellow"/>
        </w:rPr>
        <w:object w:dxaOrig="8052" w:dyaOrig="8342">
          <v:shape id="_x0000_i1028" type="#_x0000_t75" style="width:402.45pt;height:416.95pt" o:ole="">
            <v:imagedata r:id="rId15" o:title=""/>
          </v:shape>
          <o:OLEObject Type="Embed" ProgID="Visio.Drawing.11" ShapeID="_x0000_i1028" DrawAspect="Content" ObjectID="_1450642117" r:id="rId16"/>
        </w:object>
      </w:r>
    </w:p>
    <w:p w:rsidR="00E66BF0" w:rsidRPr="00943A5F" w:rsidRDefault="00E66BF0" w:rsidP="00E66BF0">
      <w:pPr>
        <w:pStyle w:val="Caption"/>
        <w:rPr>
          <w:noProof/>
          <w:lang w:val="en-GB"/>
        </w:rPr>
      </w:pPr>
      <w:bookmarkStart w:id="38" w:name="_Ref30325108"/>
      <w:bookmarkStart w:id="39" w:name="_Toc27218280"/>
      <w:bookmarkStart w:id="40" w:name="_Toc77680703"/>
      <w:bookmarkStart w:id="41" w:name="_Toc118289171"/>
      <w:bookmarkStart w:id="42" w:name="_Toc246350659"/>
      <w:bookmarkStart w:id="43" w:name="_Toc287363906"/>
      <w:bookmarkStart w:id="44" w:name="_Toc317198633"/>
      <w:bookmarkStart w:id="45" w:name="_Toc351408983"/>
      <w:r w:rsidRPr="00943A5F">
        <w:rPr>
          <w:noProof/>
          <w:lang w:val="en-GB"/>
        </w:rPr>
        <w:t>Figure </w:t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Figure \* ARABIC \s 1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Pr="00943A5F">
        <w:rPr>
          <w:noProof/>
          <w:lang w:val="en-GB"/>
        </w:rPr>
        <w:fldChar w:fldCharType="end"/>
      </w:r>
      <w:bookmarkEnd w:id="38"/>
      <w:r w:rsidRPr="00943A5F">
        <w:rPr>
          <w:noProof/>
          <w:lang w:val="en-GB"/>
        </w:rPr>
        <w:t xml:space="preserve"> – Flowchart of bypass decoding process</w:t>
      </w:r>
      <w:bookmarkEnd w:id="39"/>
      <w:bookmarkEnd w:id="40"/>
      <w:bookmarkEnd w:id="41"/>
      <w:bookmarkEnd w:id="42"/>
      <w:bookmarkEnd w:id="43"/>
      <w:bookmarkEnd w:id="44"/>
      <w:bookmarkEnd w:id="45"/>
    </w:p>
    <w:p w:rsidR="00E66BF0" w:rsidRDefault="00E66BF0" w:rsidP="00E66BF0">
      <w:pPr>
        <w:rPr>
          <w:lang w:val="en-GB"/>
        </w:rPr>
      </w:pPr>
    </w:p>
    <w:p w:rsidR="00E66BF0" w:rsidRDefault="00E66BF0" w:rsidP="00E66BF0">
      <w:pPr>
        <w:rPr>
          <w:lang w:val="en-GB"/>
        </w:rPr>
      </w:pPr>
    </w:p>
    <w:p w:rsidR="00E66BF0" w:rsidRDefault="00E66BF0" w:rsidP="00E66BF0">
      <w:pPr>
        <w:rPr>
          <w:lang w:val="en-GB"/>
        </w:rPr>
      </w:pPr>
    </w:p>
    <w:p w:rsidR="00E66BF0" w:rsidRPr="004E1344" w:rsidRDefault="00E66BF0" w:rsidP="00E66BF0">
      <w:pPr>
        <w:rPr>
          <w:b/>
          <w:noProof/>
          <w:lang w:val="en-GB"/>
        </w:rPr>
      </w:pPr>
      <w:bookmarkStart w:id="46" w:name="_Ref350088685"/>
      <w:bookmarkStart w:id="47" w:name="_Toc351408858"/>
      <w:r>
        <w:rPr>
          <w:b/>
          <w:noProof/>
          <w:lang w:val="en-GB"/>
        </w:rPr>
        <w:lastRenderedPageBreak/>
        <w:t>9.3.5.5</w:t>
      </w:r>
      <w:r>
        <w:rPr>
          <w:b/>
          <w:noProof/>
          <w:lang w:val="en-GB"/>
        </w:rPr>
        <w:tab/>
      </w:r>
      <w:r w:rsidRPr="004E1344">
        <w:rPr>
          <w:b/>
          <w:noProof/>
          <w:lang w:val="en-GB"/>
        </w:rPr>
        <w:t>Bypass encoding process for binary decisions (informative)</w:t>
      </w:r>
      <w:bookmarkEnd w:id="46"/>
      <w:bookmarkEnd w:id="47"/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 xml:space="preserve">This subclause does not form an integral part of this </w:t>
      </w:r>
      <w:r>
        <w:rPr>
          <w:noProof/>
        </w:rPr>
        <w:t>Specification</w:t>
      </w:r>
      <w:r w:rsidRPr="00943A5F">
        <w:rPr>
          <w:noProof/>
        </w:rPr>
        <w:t>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Inputs to this process are the variables binVal,</w:t>
      </w:r>
      <w:r>
        <w:rPr>
          <w:noProof/>
        </w:rPr>
        <w:t xml:space="preserve"> </w:t>
      </w:r>
      <w:r w:rsidRPr="004E1344">
        <w:rPr>
          <w:noProof/>
          <w:highlight w:val="yellow"/>
        </w:rPr>
        <w:t>alignFlag,</w:t>
      </w:r>
      <w:r w:rsidRPr="00943A5F">
        <w:rPr>
          <w:noProof/>
        </w:rPr>
        <w:t xml:space="preserve"> </w:t>
      </w:r>
      <w:r>
        <w:rPr>
          <w:noProof/>
        </w:rPr>
        <w:t>ivlLow</w:t>
      </w:r>
      <w:r w:rsidRPr="00943A5F">
        <w:rPr>
          <w:noProof/>
        </w:rPr>
        <w:t xml:space="preserve">, </w:t>
      </w:r>
      <w:r>
        <w:rPr>
          <w:noProof/>
        </w:rPr>
        <w:t>ivlCurrRange</w:t>
      </w:r>
      <w:r w:rsidRPr="00943A5F">
        <w:rPr>
          <w:noProof/>
        </w:rPr>
        <w:t>, bitsOutstanding, and BinCountsIn</w:t>
      </w:r>
      <w:r>
        <w:rPr>
          <w:noProof/>
        </w:rPr>
        <w:t>NalU</w:t>
      </w:r>
      <w:r w:rsidRPr="00943A5F">
        <w:rPr>
          <w:noProof/>
        </w:rPr>
        <w:t>nits.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 xml:space="preserve">Output of this process is a bit written to the RBSP and the updated variables </w:t>
      </w:r>
      <w:r>
        <w:rPr>
          <w:noProof/>
        </w:rPr>
        <w:t>ivlLow</w:t>
      </w:r>
      <w:r w:rsidRPr="00943A5F">
        <w:rPr>
          <w:noProof/>
        </w:rPr>
        <w:t>, bitsOutstanding, and BinCountsIn</w:t>
      </w:r>
      <w:r>
        <w:rPr>
          <w:noProof/>
        </w:rPr>
        <w:t>NalU</w:t>
      </w:r>
      <w:r w:rsidRPr="00943A5F">
        <w:rPr>
          <w:noProof/>
        </w:rPr>
        <w:t>nits.</w:t>
      </w:r>
    </w:p>
    <w:p w:rsidR="00E66BF0" w:rsidRPr="00943A5F" w:rsidRDefault="00E66BF0" w:rsidP="00E66BF0">
      <w:pPr>
        <w:rPr>
          <w:noProof/>
        </w:rPr>
      </w:pPr>
      <w:r w:rsidRPr="00943A5F">
        <w:rPr>
          <w:noProof/>
        </w:rPr>
        <w:t>This encoding process applies to all binary decisions with bypassFlag equal to</w:t>
      </w:r>
      <w:r>
        <w:rPr>
          <w:noProof/>
        </w:rPr>
        <w:t xml:space="preserve"> </w:t>
      </w:r>
      <w:r w:rsidRPr="00943A5F">
        <w:rPr>
          <w:noProof/>
        </w:rPr>
        <w:t xml:space="preserve">1. Renormalization is included in the specification of this process as given in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_Ref23226797 \h </w:instrText>
      </w:r>
      <w:r w:rsidRPr="00943A5F">
        <w:rPr>
          <w:noProof/>
        </w:rPr>
      </w:r>
      <w:r w:rsidRPr="00943A5F">
        <w:rPr>
          <w:noProof/>
        </w:rPr>
        <w:instrText xml:space="preserve"> \* MERGEFORMAT </w:instrText>
      </w:r>
      <w:r w:rsidRPr="00943A5F">
        <w:rPr>
          <w:noProof/>
        </w:rPr>
        <w:fldChar w:fldCharType="separate"/>
      </w:r>
      <w:r w:rsidRPr="00943A5F">
        <w:rPr>
          <w:noProof/>
        </w:rPr>
        <w:t>Figure </w:t>
      </w:r>
      <w:r>
        <w:rPr>
          <w:noProof/>
        </w:rPr>
        <w:t>9</w:t>
      </w:r>
      <w:r w:rsidRPr="00943A5F">
        <w:rPr>
          <w:noProof/>
        </w:rPr>
        <w:noBreakHyphen/>
      </w:r>
      <w:r>
        <w:rPr>
          <w:noProof/>
        </w:rPr>
        <w:t>13</w:t>
      </w:r>
      <w:r w:rsidRPr="00943A5F">
        <w:rPr>
          <w:noProof/>
        </w:rPr>
        <w:fldChar w:fldCharType="end"/>
      </w:r>
      <w:r w:rsidRPr="00943A5F">
        <w:rPr>
          <w:noProof/>
        </w:rPr>
        <w:t>.</w:t>
      </w:r>
    </w:p>
    <w:p w:rsidR="00E66BF0" w:rsidRPr="004E1344" w:rsidRDefault="00E66BF0" w:rsidP="00E66BF0">
      <w:pPr>
        <w:keepNext/>
        <w:jc w:val="center"/>
        <w:rPr>
          <w:highlight w:val="yellow"/>
        </w:rPr>
      </w:pPr>
      <w:r w:rsidRPr="004E1344">
        <w:rPr>
          <w:strike/>
          <w:highlight w:val="yellow"/>
        </w:rPr>
        <w:object w:dxaOrig="5735" w:dyaOrig="7351">
          <v:shape id="_x0000_i1029" type="#_x0000_t75" style="width:286.95pt;height:367.5pt" o:ole="">
            <v:imagedata r:id="rId17" o:title=""/>
          </v:shape>
          <o:OLEObject Type="Embed" ProgID="Visio.Drawing.11" ShapeID="_x0000_i1029" DrawAspect="Content" ObjectID="_1450642118" r:id="rId18"/>
        </w:object>
      </w:r>
    </w:p>
    <w:p w:rsidR="00E66BF0" w:rsidRPr="00943A5F" w:rsidRDefault="00E66BF0" w:rsidP="00E66BF0">
      <w:pPr>
        <w:keepNext/>
        <w:jc w:val="center"/>
        <w:rPr>
          <w:noProof/>
        </w:rPr>
      </w:pPr>
      <w:r w:rsidRPr="004E1344">
        <w:rPr>
          <w:highlight w:val="yellow"/>
        </w:rPr>
        <w:object w:dxaOrig="8796" w:dyaOrig="11290">
          <v:shape id="_x0000_i1030" type="#_x0000_t75" style="width:440.05pt;height:564.7pt" o:ole="">
            <v:imagedata r:id="rId19" o:title=""/>
          </v:shape>
          <o:OLEObject Type="Embed" ProgID="Visio.Drawing.11" ShapeID="_x0000_i1030" DrawAspect="Content" ObjectID="_1450642119" r:id="rId20"/>
        </w:object>
      </w:r>
    </w:p>
    <w:p w:rsidR="00E66BF0" w:rsidRPr="00943A5F" w:rsidRDefault="00E66BF0" w:rsidP="00E66BF0">
      <w:pPr>
        <w:pStyle w:val="Caption"/>
        <w:rPr>
          <w:noProof/>
          <w:lang w:val="en-GB"/>
        </w:rPr>
      </w:pPr>
      <w:bookmarkStart w:id="48" w:name="_Ref23226797"/>
      <w:bookmarkStart w:id="49" w:name="_Toc27218287"/>
      <w:bookmarkStart w:id="50" w:name="_Toc77680708"/>
      <w:bookmarkStart w:id="51" w:name="_Toc118289177"/>
      <w:bookmarkStart w:id="52" w:name="_Toc246350664"/>
      <w:bookmarkStart w:id="53" w:name="_Toc287363911"/>
      <w:bookmarkStart w:id="54" w:name="_Toc317198638"/>
      <w:bookmarkStart w:id="55" w:name="_Toc351408988"/>
      <w:r w:rsidRPr="00943A5F">
        <w:rPr>
          <w:noProof/>
          <w:lang w:val="en-GB"/>
        </w:rPr>
        <w:t>Figure </w:t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Figure \* ARABIC \s 1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13</w:t>
      </w:r>
      <w:r w:rsidRPr="00943A5F">
        <w:rPr>
          <w:noProof/>
          <w:lang w:val="en-GB"/>
        </w:rPr>
        <w:fldChar w:fldCharType="end"/>
      </w:r>
      <w:bookmarkEnd w:id="48"/>
      <w:r w:rsidRPr="00943A5F">
        <w:rPr>
          <w:noProof/>
          <w:lang w:val="en-GB"/>
        </w:rPr>
        <w:t xml:space="preserve"> – Flowchart of encoding bypass</w:t>
      </w:r>
      <w:bookmarkEnd w:id="49"/>
      <w:bookmarkEnd w:id="50"/>
      <w:bookmarkEnd w:id="51"/>
      <w:bookmarkEnd w:id="52"/>
      <w:bookmarkEnd w:id="53"/>
      <w:bookmarkEnd w:id="54"/>
      <w:bookmarkEnd w:id="55"/>
    </w:p>
    <w:p w:rsidR="00E66BF0" w:rsidRPr="00001DEA" w:rsidRDefault="00E66BF0" w:rsidP="00E66BF0">
      <w:pPr>
        <w:rPr>
          <w:lang w:val="en-GB"/>
        </w:rPr>
      </w:pPr>
    </w:p>
    <w:p w:rsidR="00E66BF0" w:rsidRDefault="00E66BF0" w:rsidP="004E363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jc w:val="both"/>
        <w:rPr>
          <w:rFonts w:eastAsia="Malgun Gothic"/>
          <w:noProof/>
          <w:sz w:val="20"/>
          <w:lang w:val="en-GB" w:eastAsia="zh-CN"/>
        </w:rPr>
      </w:pPr>
    </w:p>
    <w:p w:rsidR="000F2FDF" w:rsidRDefault="004E1AA6" w:rsidP="004E1AA6">
      <w:pPr>
        <w:pStyle w:val="Heading1"/>
        <w:rPr>
          <w:lang w:val="en-CA"/>
        </w:rPr>
      </w:pPr>
      <w:r>
        <w:rPr>
          <w:lang w:val="en-CA"/>
        </w:rPr>
        <w:t>Subtest A2</w:t>
      </w:r>
    </w:p>
    <w:p w:rsidR="004E1AA6" w:rsidRPr="00D86BC2" w:rsidRDefault="004E1AA6" w:rsidP="004E1AA6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noProof/>
          <w:sz w:val="24"/>
          <w:lang w:val="en-GB"/>
        </w:rPr>
      </w:pPr>
      <w:r w:rsidRPr="00D86BC2">
        <w:rPr>
          <w:bCs w:val="0"/>
          <w:sz w:val="24"/>
          <w:lang w:val="en-CA"/>
        </w:rPr>
        <w:t xml:space="preserve">9.3.3.9 </w:t>
      </w:r>
      <w:r w:rsidRPr="00D86BC2">
        <w:rPr>
          <w:bCs w:val="0"/>
          <w:noProof/>
          <w:sz w:val="24"/>
          <w:lang w:val="en-GB"/>
        </w:rPr>
        <w:t>Binarization process for coeff_abs_level_</w:t>
      </w:r>
      <w:r w:rsidRPr="00D86BC2">
        <w:rPr>
          <w:rFonts w:eastAsia="MS Mincho"/>
          <w:bCs w:val="0"/>
          <w:noProof/>
          <w:sz w:val="24"/>
          <w:lang w:val="en-GB" w:eastAsia="ja-JP"/>
        </w:rPr>
        <w:t>remaining</w:t>
      </w:r>
    </w:p>
    <w:p w:rsidR="004E1AA6" w:rsidRDefault="004E1AA6" w:rsidP="004E1AA6">
      <w:pPr>
        <w:rPr>
          <w:noProof/>
        </w:rPr>
      </w:pPr>
      <w:r>
        <w:rPr>
          <w:noProof/>
        </w:rPr>
        <w:t>…</w:t>
      </w:r>
    </w:p>
    <w:p w:rsidR="004E1AA6" w:rsidRDefault="004E1AA6" w:rsidP="004E1AA6">
      <w:pPr>
        <w:rPr>
          <w:lang w:eastAsia="zh-CN"/>
        </w:rPr>
      </w:pPr>
      <w:r w:rsidRPr="00943A5F">
        <w:rPr>
          <w:lang w:eastAsia="zh-CN"/>
        </w:rPr>
        <w:lastRenderedPageBreak/>
        <w:t xml:space="preserve">The variable </w:t>
      </w:r>
      <w:proofErr w:type="spellStart"/>
      <w:r w:rsidRPr="00943A5F">
        <w:rPr>
          <w:lang w:eastAsia="zh-CN"/>
        </w:rPr>
        <w:t>cRiceParam</w:t>
      </w:r>
      <w:proofErr w:type="spellEnd"/>
      <w:r w:rsidRPr="00943A5F">
        <w:rPr>
          <w:lang w:eastAsia="zh-CN"/>
        </w:rPr>
        <w:t xml:space="preserve"> is derived from </w:t>
      </w:r>
      <w:proofErr w:type="spellStart"/>
      <w:r w:rsidRPr="00943A5F">
        <w:rPr>
          <w:lang w:eastAsia="zh-CN"/>
        </w:rPr>
        <w:t>cLastAbsLevel</w:t>
      </w:r>
      <w:proofErr w:type="spellEnd"/>
      <w:r w:rsidRPr="00943A5F">
        <w:rPr>
          <w:lang w:eastAsia="zh-CN"/>
        </w:rPr>
        <w:t xml:space="preserve"> and </w:t>
      </w:r>
      <w:proofErr w:type="spellStart"/>
      <w:r w:rsidRPr="00943A5F">
        <w:rPr>
          <w:lang w:eastAsia="zh-CN"/>
        </w:rPr>
        <w:t>cLastRiceParam</w:t>
      </w:r>
      <w:proofErr w:type="spellEnd"/>
      <w:r w:rsidRPr="00943A5F">
        <w:rPr>
          <w:lang w:eastAsia="zh-CN"/>
        </w:rPr>
        <w:t xml:space="preserve"> as</w:t>
      </w:r>
      <w:r>
        <w:rPr>
          <w:lang w:eastAsia="zh-CN"/>
        </w:rPr>
        <w:t xml:space="preserve"> follows</w:t>
      </w:r>
      <w:r w:rsidRPr="00943A5F">
        <w:rPr>
          <w:lang w:eastAsia="zh-CN"/>
        </w:rPr>
        <w:t>:</w:t>
      </w:r>
    </w:p>
    <w:p w:rsidR="004E1AA6" w:rsidRPr="007E7D33" w:rsidRDefault="004E1AA6" w:rsidP="004E1AA6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If </w:t>
      </w:r>
      <w:proofErr w:type="spellStart"/>
      <w:r>
        <w:t>fast_rice_adaptation_enabled_flag</w:t>
      </w:r>
      <w:proofErr w:type="spellEnd"/>
      <w:r>
        <w:t xml:space="preserve"> is equal to 0, the following applies:</w:t>
      </w:r>
    </w:p>
    <w:p w:rsidR="004E1AA6" w:rsidRDefault="004E1AA6" w:rsidP="004E1AA6">
      <w:pPr>
        <w:pStyle w:val="Equation"/>
        <w:tabs>
          <w:tab w:val="left" w:pos="1170"/>
          <w:tab w:val="left" w:pos="1980"/>
          <w:tab w:val="left" w:pos="2340"/>
        </w:tabs>
        <w:ind w:left="794"/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&gt; ( 3 * ( 1</w:t>
      </w:r>
      <w:r>
        <w:t>  &lt;&lt;  </w:t>
      </w:r>
      <w:r w:rsidRPr="00943A5F">
        <w:t>cLastRiceParam ) ) ?</w:t>
      </w:r>
      <w:r w:rsidRPr="00943A5F">
        <w:rPr>
          <w:lang w:eastAsia="zh-CN"/>
        </w:rPr>
        <w:t> 1 : 0 ), 4 )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4E1AA6" w:rsidRPr="007C7028" w:rsidRDefault="004E1AA6" w:rsidP="004E1AA6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Otherwise (</w:t>
      </w:r>
      <w:proofErr w:type="spellStart"/>
      <w:r>
        <w:t>fast_rice_adaptation_enabled_flag</w:t>
      </w:r>
      <w:proofErr w:type="spellEnd"/>
      <w:r>
        <w:t xml:space="preserve"> is equal to 1), the following applies:</w:t>
      </w:r>
    </w:p>
    <w:p w:rsidR="004E1AA6" w:rsidRDefault="004E1AA6" w:rsidP="004E1AA6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proofErr w:type="spellStart"/>
      <w:r>
        <w:t>cRiceParam</w:t>
      </w:r>
      <w:proofErr w:type="spellEnd"/>
      <w:r>
        <w:t xml:space="preserve"> is initialized as follows:</w:t>
      </w:r>
    </w:p>
    <w:p w:rsidR="004E1AA6" w:rsidRDefault="004E1AA6" w:rsidP="004E1AA6">
      <w:pPr>
        <w:pStyle w:val="Equation"/>
        <w:tabs>
          <w:tab w:val="left" w:pos="1170"/>
          <w:tab w:val="left" w:pos="1980"/>
          <w:tab w:val="left" w:pos="2340"/>
        </w:tabs>
        <w:ind w:left="1170"/>
        <w:rPr>
          <w:lang w:eastAsia="zh-CN"/>
        </w:rPr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</w:t>
      </w:r>
      <w:r>
        <w:t> </w:t>
      </w:r>
      <w:r w:rsidRPr="00943A5F">
        <w:t>&gt;</w:t>
      </w:r>
      <w:r>
        <w:t>&gt; </w:t>
      </w:r>
      <w:r w:rsidRPr="00943A5F">
        <w:t> </w:t>
      </w:r>
      <w:r>
        <w:t>( 2  +  cLastRiceParam )</w:t>
      </w:r>
      <w:r w:rsidRPr="00943A5F">
        <w:rPr>
          <w:lang w:eastAsia="zh-CN"/>
        </w:rPr>
        <w:t> )</w:t>
      </w:r>
      <w:r>
        <w:rPr>
          <w:lang w:eastAsia="zh-CN"/>
        </w:rPr>
        <w:t>, 7 )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4E1AA6" w:rsidRDefault="004E1AA6" w:rsidP="004E1AA6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r>
        <w:t xml:space="preserve">When </w:t>
      </w:r>
      <w:r w:rsidRPr="00304840">
        <w:t xml:space="preserve">this process is invoked for the first time for the current sub-block scan index </w:t>
      </w:r>
      <w:proofErr w:type="spellStart"/>
      <w:r w:rsidRPr="00304840">
        <w:t>i</w:t>
      </w:r>
      <w:proofErr w:type="spellEnd"/>
      <w:r w:rsidRPr="00304840">
        <w:t>,</w:t>
      </w:r>
      <w:r>
        <w:t xml:space="preserve"> </w:t>
      </w:r>
      <w:proofErr w:type="spellStart"/>
      <w:r>
        <w:t>cRiceParam</w:t>
      </w:r>
      <w:proofErr w:type="spellEnd"/>
      <w:r>
        <w:t xml:space="preserve"> is modified as follows:</w:t>
      </w:r>
    </w:p>
    <w:p w:rsidR="004E1AA6" w:rsidRDefault="004E1AA6" w:rsidP="004E1AA6">
      <w:pPr>
        <w:pStyle w:val="Equation"/>
        <w:tabs>
          <w:tab w:val="left" w:pos="1170"/>
          <w:tab w:val="left" w:pos="1980"/>
          <w:tab w:val="left" w:pos="2340"/>
        </w:tabs>
        <w:ind w:left="1170"/>
      </w:pPr>
      <w:proofErr w:type="spellStart"/>
      <w:r w:rsidRPr="007E7D33">
        <w:t>cRiceParam</w:t>
      </w:r>
      <w:proofErr w:type="spellEnd"/>
      <w:r w:rsidRPr="007E7D33">
        <w:t xml:space="preserve"> = Max( 0, </w:t>
      </w:r>
      <w:proofErr w:type="spellStart"/>
      <w:r w:rsidRPr="007E7D33">
        <w:t>cRiceParam</w:t>
      </w:r>
      <w:proofErr w:type="spellEnd"/>
      <w:r w:rsidRPr="007E7D33">
        <w:t> − </w:t>
      </w:r>
      <w:r>
        <w:tab/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  <w:r w:rsidRPr="007E7D33">
        <w:br/>
      </w:r>
      <w:r w:rsidRPr="007E7D33">
        <w:tab/>
      </w:r>
      <w:r w:rsidRPr="007E7D33">
        <w:tab/>
      </w:r>
      <w:r w:rsidRPr="007E7D33">
        <w:tab/>
        <w:t>( </w:t>
      </w:r>
      <w:proofErr w:type="spellStart"/>
      <w:r w:rsidRPr="007E7D33">
        <w:t>transform_skip_flag</w:t>
      </w:r>
      <w:proofErr w:type="spellEnd"/>
      <w:r w:rsidRPr="007E7D33">
        <w:t>[ x0 ][ y0 ][ </w:t>
      </w:r>
      <w:proofErr w:type="spellStart"/>
      <w:r w:rsidRPr="007E7D33">
        <w:t>cIdx</w:t>
      </w:r>
      <w:proofErr w:type="spellEnd"/>
      <w:r w:rsidRPr="007E7D33">
        <w:t> ]  | |  cu_transquant_bypass_flag ?</w:t>
      </w:r>
      <w:r>
        <w:t> 1 : 2 ) )</w:t>
      </w:r>
    </w:p>
    <w:p w:rsidR="004E1AA6" w:rsidRDefault="004E1AA6" w:rsidP="004E1AA6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187459">
        <w:rPr>
          <w:noProof/>
          <w:highlight w:val="yellow"/>
        </w:rPr>
        <w:t>The variable cRiceParam</w:t>
      </w:r>
      <w:r>
        <w:rPr>
          <w:noProof/>
          <w:highlight w:val="yellow"/>
        </w:rPr>
        <w:t>Prev</w:t>
      </w:r>
      <w:r w:rsidRPr="00187459">
        <w:rPr>
          <w:noProof/>
          <w:highlight w:val="yellow"/>
        </w:rPr>
        <w:t xml:space="preserve"> is set to cRiceParam</w:t>
      </w:r>
    </w:p>
    <w:p w:rsidR="004E1AA6" w:rsidRPr="00943A5F" w:rsidRDefault="004E1AA6" w:rsidP="004E1AA6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>…</w:t>
      </w:r>
    </w:p>
    <w:p w:rsidR="003F3425" w:rsidRPr="003F3425" w:rsidRDefault="004E1AA6" w:rsidP="003F342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textAlignment w:val="auto"/>
      </w:pPr>
      <w:r>
        <w:rPr>
          <w:bCs w:val="0"/>
          <w:noProof/>
          <w:sz w:val="24"/>
        </w:rPr>
        <w:lastRenderedPageBreak/>
        <w:t xml:space="preserve">7.3.8.11 </w:t>
      </w:r>
      <w:r w:rsidRPr="0055682E">
        <w:rPr>
          <w:bCs w:val="0"/>
          <w:noProof/>
          <w:sz w:val="24"/>
        </w:rPr>
        <w:t>Residual coding syntax</w:t>
      </w:r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="SimSun" w:hAnsi="Times New Roman"/>
                <w:noProof/>
                <w:lang w:eastAsia="zh-CN"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heading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for( i = lastSubBlock; i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i−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xS = ScanOrder[ log2TrafoSize − 2 ][ scanIdx ][ i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yS = ScanOrder[ log2TrafoSize − 2 ][ scanIdx ][ i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4E1AA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  <w:highlight w:val="yellow"/>
              </w:rPr>
              <w:t>cRiceParamPrev &lt; 4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 ( i &lt; lastSubBlock )  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( i &gt; 0 )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coded_sub_block_flag</w:t>
            </w:r>
            <w:r w:rsidRPr="00943A5F">
              <w:rPr>
                <w:rFonts w:ascii="Times New Roman" w:hAnsi="Times New Roman"/>
                <w:noProof/>
              </w:rPr>
              <w:t>[ xS ][ yS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( i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lastSubBlock ) ? lastScanPos 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 1 :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&gt;=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yC = ( yS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coded_sub_block_flag[ xS ][ yS ]  &amp;&amp;  ( n &gt; 0  | |  !</w:t>
            </w:r>
            <w:r>
              <w:rPr>
                <w:rFonts w:ascii="Times New Roman" w:hAnsi="Times New Roman"/>
                <w:bCs/>
                <w:noProof/>
              </w:rPr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sig_coeff</w:t>
            </w:r>
            <w:r w:rsidRPr="00943A5F">
              <w:rPr>
                <w:rFonts w:ascii="Times New Roman" w:hAnsi="Times New Roman"/>
                <w:b/>
                <w:noProof/>
              </w:rPr>
              <w:t>_flag</w:t>
            </w:r>
            <w:r w:rsidRPr="00943A5F">
              <w:rPr>
                <w:rFonts w:ascii="Times New Roman" w:hAnsi="Times New Roman"/>
                <w:noProof/>
              </w:rPr>
              <w:t>[ xC ][ yC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firstSigScanPos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lastSigScanPos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numGreater1Flag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 numGreater1Flag &lt; 8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coeff_abs_level_greater1_flag[ n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lastSigScanPos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cu_transquant_bypass_flag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( </w:t>
            </w:r>
            <w:proofErr w:type="spellStart"/>
            <w:r>
              <w:rPr>
                <w:rFonts w:ascii="Times New Roman" w:hAnsi="Times New Roman"/>
              </w:rPr>
              <w:t>CuPredMode</w:t>
            </w:r>
            <w:proofErr w:type="spellEnd"/>
            <w:r>
              <w:rPr>
                <w:rFonts w:ascii="Times New Roman" w:hAnsi="Times New Roman"/>
              </w:rPr>
              <w:t xml:space="preserve">[ x0 ][ y0 ]  = =  MODE_INTRA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implicit_rdpcm_enabled_flag</w:t>
            </w:r>
            <w:proofErr w:type="spellEnd"/>
            <w:r>
              <w:rPr>
                <w:rFonts w:ascii="Times New Roman" w:hAnsi="Times New Roman"/>
              </w:rPr>
              <w:t xml:space="preserve">  &amp;&amp;  </w:t>
            </w:r>
            <w:proofErr w:type="spellStart"/>
            <w:r>
              <w:rPr>
                <w:rFonts w:ascii="Times New Roman" w:hAnsi="Times New Roman"/>
              </w:rPr>
              <w:t>transform_skip_flag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 xml:space="preserve"> ]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10  | | 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26 ) 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</w:t>
            </w:r>
            <w:proofErr w:type="spellStart"/>
            <w:r>
              <w:rPr>
                <w:rFonts w:ascii="Times New Roman" w:hAnsi="Times New Roman"/>
              </w:rPr>
              <w:t>explicit_rdpcm_flag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signHidden =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(</w:t>
            </w:r>
            <w:r w:rsidRPr="00943A5F">
              <w:rPr>
                <w:rFonts w:ascii="Times New Roman" w:hAnsi="Times New Roman"/>
                <w:noProof/>
              </w:rPr>
              <w:t xml:space="preserve"> lastSigScanPos 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 firstSigScanPos &gt; 3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coeff_abs_level_greater2_flag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xC = ( xS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 xml:space="preserve">_flag[ xC ][ yC ]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&amp;&amp;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( !sign_data_hiding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_flag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| |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!signHidden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 xml:space="preserve">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coeff_sign_flag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numSigCoeff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xC = ( xS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baseLevel = 1 + coeff_abs_level_greater1_flag[ n ] +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baseLevel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( ( numSigCoeff &lt; 8 ) ?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( (n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>) ? 3 : 2 ) : 1 )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coeff_abs_level_remaining</w:t>
            </w:r>
            <w:r w:rsidRPr="00943A5F">
              <w:rPr>
                <w:rFonts w:ascii="Times New Roman" w:hAnsi="Times New Roman"/>
                <w:noProof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  <w:lang w:eastAsia="ko-KR"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TransCoeffLevel[ x0 ][ y0 ][ cIdx ][ xC ][ yC ] =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 * ( 1 − 2 * coeff_sign_flag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_flag 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>signHidden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sumAbsLevel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+=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 xml:space="preserve">&amp;&amp;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( ( sumAbsLevel % 2 )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1 )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TransCoeffLevel[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 =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−TransCoeffLevel[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numSigCoeff++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firstSigScanPos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lastSigScanPos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for( n = ( i  = =  lastSubBlock ) ? lastScanPos − 1 : 15; n  &gt;= 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xC = ( xS  &lt;&lt; 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yC = ( yS  &lt;&lt; 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baseLevel = ( xC == LastSignificantCoeffX ) &amp;&amp; ( yC == LastSignificantCoeffY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b/>
                <w:noProof/>
                <w:highlight w:val="yellow"/>
              </w:rPr>
              <w:t>coeff_abs_level_remaining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  <w:r w:rsidRPr="0001151E">
              <w:rPr>
                <w:noProof/>
                <w:highlight w:val="yellow"/>
                <w:lang w:eastAsia="ko-KR"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coeff_abs_level_remaining[ n ]  +=  baseLevel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 coeff_abs_level_remaining[ n ] &gt; 0 )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sig_coeff_flag[ xC ][ yC ]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 sig_coeff_flag[ xC ][ yC ]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lastSigScanPos  = =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−1 )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98694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6946" w:rsidRPr="00986946" w:rsidRDefault="00986946" w:rsidP="00256856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986946">
              <w:rPr>
                <w:rFonts w:ascii="Times New Roman" w:hAnsi="Times New Roman"/>
                <w:highlight w:val="yellow"/>
              </w:rPr>
              <w:lastRenderedPageBreak/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>if( cu_transquant_bypass_flag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| |  (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CuPredMode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[ x0 ][ y0 ]  = =  MODE_INTRA  &amp;&amp;  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implicit_rdpcm_enabled_flag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&amp;&amp;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transform_skip_flag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[ x0 ][ y0 ][ 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cIdx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 ]  &amp;&amp;  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(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predModeIntra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= =  10  | |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predModeIntra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= =  26 ) )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| |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explicit_rdpcm_flag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[ x0 ][ y0 ][ 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cIdx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6946" w:rsidRPr="0001151E" w:rsidRDefault="0098694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signHidden =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(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lastSigScanPos − firstSigScanPos &gt; 3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for( n = 15; n  &gt;= 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xC = ( xS  &lt;&lt; 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yC = ( yS  &lt;&lt; 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sig_coeff_flag[ xC ][ yC ]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&amp;&amp;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( !sign_data_hiding_enabled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_flag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 | |  !signHidden  | |  ( n  !=  firstSigScanPos )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)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b/>
                <w:bCs/>
                <w:noProof/>
                <w:highlight w:val="yellow"/>
              </w:rPr>
              <w:t>coeff_sign_flag</w:t>
            </w:r>
            <w:r w:rsidRPr="0001151E">
              <w:rPr>
                <w:rFonts w:ascii="Times New Roman" w:hAnsi="Times New Roman"/>
                <w:bCs/>
                <w:noProof/>
                <w:highlight w:val="yellow"/>
              </w:rPr>
              <w:t>[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 n </w:t>
            </w:r>
            <w:r w:rsidRPr="0001151E">
              <w:rPr>
                <w:rFonts w:ascii="Times New Roman" w:hAnsi="Times New Roman"/>
                <w:bCs/>
                <w:noProof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  <w:r w:rsidRPr="0001151E">
              <w:rPr>
                <w:noProof/>
                <w:highlight w:val="yellow"/>
              </w:rPr>
              <w:t>ae(v)</w:t>
            </w: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TransCoeffLevel[ x0 ][ y0 ][ cIdx ][ xC ][ yC ] =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coeff_abs_level_remaining[ n ] * ( 1 − 2 * coeff_sign_flag[ n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sign_data_hiding_enabled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_flag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&amp;&amp;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signHidden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sumAbsLevel  +=  coeff_abs_level_remaining[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(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n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= =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firstSigScanPos 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&amp;&amp;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( ( sumAbsLevel % 2 )  = =  1 )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TransCoeffLevel[ x0 ][ y0 ][ cIdx ][ xC ][ yC ] =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−TransCoeffLevel[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x0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y0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cIdx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xC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yC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keepNext w:val="0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4E1AA6" w:rsidRPr="004E1AA6" w:rsidRDefault="004E1AA6" w:rsidP="004E1AA6">
      <w:pPr>
        <w:rPr>
          <w:rFonts w:eastAsia="Malgun Gothic"/>
          <w:lang w:val="en-CA"/>
        </w:rPr>
      </w:pPr>
    </w:p>
    <w:sectPr w:rsidR="004E1AA6" w:rsidRPr="004E1AA6" w:rsidSect="00293FA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DFF" w:rsidRDefault="00506DFF">
      <w:r>
        <w:separator/>
      </w:r>
    </w:p>
  </w:endnote>
  <w:endnote w:type="continuationSeparator" w:id="0">
    <w:p w:rsidR="00506DFF" w:rsidRDefault="0050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409F6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E363B">
      <w:rPr>
        <w:rStyle w:val="PageNumber"/>
        <w:noProof/>
      </w:rPr>
      <w:t>2014-01-07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DFF" w:rsidRDefault="00506DFF">
      <w:r>
        <w:separator/>
      </w:r>
    </w:p>
  </w:footnote>
  <w:footnote w:type="continuationSeparator" w:id="0">
    <w:p w:rsidR="00506DFF" w:rsidRDefault="00506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13840"/>
    <w:multiLevelType w:val="hybridMultilevel"/>
    <w:tmpl w:val="637E5BBA"/>
    <w:lvl w:ilvl="0" w:tplc="0BD2EF0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6B4FB9"/>
    <w:multiLevelType w:val="hybridMultilevel"/>
    <w:tmpl w:val="608E8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41723CF"/>
    <w:multiLevelType w:val="hybridMultilevel"/>
    <w:tmpl w:val="FCE0A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250"/>
        </w:tabs>
        <w:ind w:left="25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650"/>
        </w:tabs>
        <w:ind w:left="65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050"/>
        </w:tabs>
        <w:ind w:left="105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450"/>
        </w:tabs>
        <w:ind w:left="14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50"/>
        </w:tabs>
        <w:ind w:left="18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250"/>
        </w:tabs>
        <w:ind w:left="22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0"/>
        </w:tabs>
        <w:ind w:left="26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050"/>
        </w:tabs>
        <w:ind w:left="30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450"/>
        </w:tabs>
        <w:ind w:left="3450" w:hanging="40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EC00F1"/>
    <w:multiLevelType w:val="hybridMultilevel"/>
    <w:tmpl w:val="92E27096"/>
    <w:lvl w:ilvl="0" w:tplc="0409000F">
      <w:start w:val="1"/>
      <w:numFmt w:val="decimal"/>
      <w:lvlText w:val="%1."/>
      <w:lvlJc w:val="left"/>
      <w:pPr>
        <w:ind w:left="1085" w:hanging="360"/>
      </w:pPr>
    </w:lvl>
    <w:lvl w:ilvl="1" w:tplc="04090019" w:tentative="1">
      <w:start w:val="1"/>
      <w:numFmt w:val="lowerLetter"/>
      <w:lvlText w:val="%2."/>
      <w:lvlJc w:val="left"/>
      <w:pPr>
        <w:ind w:left="1805" w:hanging="360"/>
      </w:pPr>
    </w:lvl>
    <w:lvl w:ilvl="2" w:tplc="0409001B" w:tentative="1">
      <w:start w:val="1"/>
      <w:numFmt w:val="lowerRoman"/>
      <w:lvlText w:val="%3."/>
      <w:lvlJc w:val="right"/>
      <w:pPr>
        <w:ind w:left="2525" w:hanging="180"/>
      </w:pPr>
    </w:lvl>
    <w:lvl w:ilvl="3" w:tplc="0409000F" w:tentative="1">
      <w:start w:val="1"/>
      <w:numFmt w:val="decimal"/>
      <w:lvlText w:val="%4."/>
      <w:lvlJc w:val="left"/>
      <w:pPr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FC4AAA"/>
    <w:multiLevelType w:val="multilevel"/>
    <w:tmpl w:val="7E7E4E52"/>
    <w:lvl w:ilvl="0">
      <w:start w:val="7"/>
      <w:numFmt w:val="decimal"/>
      <w:lvlText w:val="%1"/>
      <w:lvlJc w:val="left"/>
      <w:pPr>
        <w:ind w:left="960" w:hanging="960"/>
      </w:pPr>
    </w:lvl>
    <w:lvl w:ilvl="1">
      <w:start w:val="3"/>
      <w:numFmt w:val="decimal"/>
      <w:lvlText w:val="%1.%2"/>
      <w:lvlJc w:val="left"/>
      <w:pPr>
        <w:ind w:left="960" w:hanging="960"/>
      </w:pPr>
    </w:lvl>
    <w:lvl w:ilvl="2">
      <w:start w:val="8"/>
      <w:numFmt w:val="decimal"/>
      <w:lvlText w:val="%1.%2.%3"/>
      <w:lvlJc w:val="left"/>
      <w:pPr>
        <w:ind w:left="960" w:hanging="960"/>
      </w:pPr>
    </w:lvl>
    <w:lvl w:ilvl="3">
      <w:start w:val="11"/>
      <w:numFmt w:val="decimal"/>
      <w:lvlText w:val="%1.%2.%3.%4"/>
      <w:lvlJc w:val="left"/>
      <w:pPr>
        <w:ind w:left="1080" w:hanging="108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5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2954C6"/>
    <w:multiLevelType w:val="hybridMultilevel"/>
    <w:tmpl w:val="698A6870"/>
    <w:lvl w:ilvl="0" w:tplc="442A7106">
      <w:start w:val="884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E4320E4"/>
    <w:multiLevelType w:val="hybridMultilevel"/>
    <w:tmpl w:val="0158E3B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4"/>
  </w:num>
  <w:num w:numId="12">
    <w:abstractNumId w:val="12"/>
  </w:num>
  <w:num w:numId="13">
    <w:abstractNumId w:val="15"/>
  </w:num>
  <w:num w:numId="14">
    <w:abstractNumId w:val="3"/>
  </w:num>
  <w:num w:numId="15">
    <w:abstractNumId w:val="9"/>
  </w:num>
  <w:num w:numId="16">
    <w:abstractNumId w:val="16"/>
  </w:num>
  <w:num w:numId="17">
    <w:abstractNumId w:val="7"/>
  </w:num>
  <w:num w:numId="18">
    <w:abstractNumId w:val="14"/>
    <w:lvlOverride w:ilvl="0">
      <w:startOverride w:val="7"/>
    </w:lvlOverride>
    <w:lvlOverride w:ilvl="1">
      <w:startOverride w:val="3"/>
    </w:lvlOverride>
    <w:lvlOverride w:ilvl="2">
      <w:startOverride w:val="8"/>
    </w:lvlOverride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93B"/>
    <w:rsid w:val="00005963"/>
    <w:rsid w:val="00007BE0"/>
    <w:rsid w:val="000124A3"/>
    <w:rsid w:val="0001636C"/>
    <w:rsid w:val="000458BC"/>
    <w:rsid w:val="00045C41"/>
    <w:rsid w:val="00046C03"/>
    <w:rsid w:val="0007614F"/>
    <w:rsid w:val="00095B0A"/>
    <w:rsid w:val="000A213E"/>
    <w:rsid w:val="000B1C6B"/>
    <w:rsid w:val="000B4FF9"/>
    <w:rsid w:val="000C09AC"/>
    <w:rsid w:val="000C4EA1"/>
    <w:rsid w:val="000C7702"/>
    <w:rsid w:val="000E00F3"/>
    <w:rsid w:val="000F158C"/>
    <w:rsid w:val="000F2FDF"/>
    <w:rsid w:val="000F3CE6"/>
    <w:rsid w:val="000F61BE"/>
    <w:rsid w:val="00102F3D"/>
    <w:rsid w:val="00124E38"/>
    <w:rsid w:val="001253E7"/>
    <w:rsid w:val="0012580B"/>
    <w:rsid w:val="00131F90"/>
    <w:rsid w:val="0013526E"/>
    <w:rsid w:val="00140395"/>
    <w:rsid w:val="0016115C"/>
    <w:rsid w:val="00171371"/>
    <w:rsid w:val="00175A24"/>
    <w:rsid w:val="00187459"/>
    <w:rsid w:val="00187E58"/>
    <w:rsid w:val="00194846"/>
    <w:rsid w:val="0019722C"/>
    <w:rsid w:val="001A297E"/>
    <w:rsid w:val="001A368E"/>
    <w:rsid w:val="001A719A"/>
    <w:rsid w:val="001A7329"/>
    <w:rsid w:val="001B4E28"/>
    <w:rsid w:val="001C060D"/>
    <w:rsid w:val="001C1127"/>
    <w:rsid w:val="001C3525"/>
    <w:rsid w:val="001D1BD2"/>
    <w:rsid w:val="001D39EE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722"/>
    <w:rsid w:val="002264A6"/>
    <w:rsid w:val="00227BA7"/>
    <w:rsid w:val="0023011C"/>
    <w:rsid w:val="0025272F"/>
    <w:rsid w:val="00263398"/>
    <w:rsid w:val="00264C83"/>
    <w:rsid w:val="00275BCF"/>
    <w:rsid w:val="00283D1A"/>
    <w:rsid w:val="0028437C"/>
    <w:rsid w:val="00292257"/>
    <w:rsid w:val="00293FAE"/>
    <w:rsid w:val="002A54E0"/>
    <w:rsid w:val="002B1595"/>
    <w:rsid w:val="002B191D"/>
    <w:rsid w:val="002D0AF6"/>
    <w:rsid w:val="002E7E00"/>
    <w:rsid w:val="002F164D"/>
    <w:rsid w:val="002F28AC"/>
    <w:rsid w:val="00306206"/>
    <w:rsid w:val="003077C7"/>
    <w:rsid w:val="00313FE4"/>
    <w:rsid w:val="00317BD7"/>
    <w:rsid w:val="00317D85"/>
    <w:rsid w:val="00327C56"/>
    <w:rsid w:val="003315A1"/>
    <w:rsid w:val="003373EC"/>
    <w:rsid w:val="00342FF4"/>
    <w:rsid w:val="003669EA"/>
    <w:rsid w:val="003706CC"/>
    <w:rsid w:val="00370CF1"/>
    <w:rsid w:val="00373AEB"/>
    <w:rsid w:val="00377710"/>
    <w:rsid w:val="00386ADA"/>
    <w:rsid w:val="003A2D8E"/>
    <w:rsid w:val="003B03EF"/>
    <w:rsid w:val="003B55A9"/>
    <w:rsid w:val="003C20E4"/>
    <w:rsid w:val="003C36DA"/>
    <w:rsid w:val="003C7384"/>
    <w:rsid w:val="003D4C72"/>
    <w:rsid w:val="003E6F90"/>
    <w:rsid w:val="003F3425"/>
    <w:rsid w:val="003F5D0F"/>
    <w:rsid w:val="00414101"/>
    <w:rsid w:val="00433DDB"/>
    <w:rsid w:val="00437619"/>
    <w:rsid w:val="00483E03"/>
    <w:rsid w:val="004A2A63"/>
    <w:rsid w:val="004B210C"/>
    <w:rsid w:val="004B603E"/>
    <w:rsid w:val="004C14E9"/>
    <w:rsid w:val="004D405F"/>
    <w:rsid w:val="004E1AA6"/>
    <w:rsid w:val="004E363B"/>
    <w:rsid w:val="004E4F4F"/>
    <w:rsid w:val="004E6789"/>
    <w:rsid w:val="004F61E3"/>
    <w:rsid w:val="00502E10"/>
    <w:rsid w:val="00506DFF"/>
    <w:rsid w:val="005071E0"/>
    <w:rsid w:val="0051015C"/>
    <w:rsid w:val="00516CF1"/>
    <w:rsid w:val="00527373"/>
    <w:rsid w:val="00530191"/>
    <w:rsid w:val="00531AE9"/>
    <w:rsid w:val="00536592"/>
    <w:rsid w:val="00543CEE"/>
    <w:rsid w:val="00550A66"/>
    <w:rsid w:val="00553CF6"/>
    <w:rsid w:val="0055682E"/>
    <w:rsid w:val="00567EC7"/>
    <w:rsid w:val="00570013"/>
    <w:rsid w:val="00574E19"/>
    <w:rsid w:val="005801A2"/>
    <w:rsid w:val="0058172E"/>
    <w:rsid w:val="005952A5"/>
    <w:rsid w:val="005A33A1"/>
    <w:rsid w:val="005B1176"/>
    <w:rsid w:val="005B217D"/>
    <w:rsid w:val="005C385F"/>
    <w:rsid w:val="005E1AC6"/>
    <w:rsid w:val="005F6F1B"/>
    <w:rsid w:val="00613AFB"/>
    <w:rsid w:val="006165FF"/>
    <w:rsid w:val="00624B33"/>
    <w:rsid w:val="00630AA2"/>
    <w:rsid w:val="00634F01"/>
    <w:rsid w:val="00645863"/>
    <w:rsid w:val="00646707"/>
    <w:rsid w:val="00662E58"/>
    <w:rsid w:val="00664DCF"/>
    <w:rsid w:val="00677552"/>
    <w:rsid w:val="006C2778"/>
    <w:rsid w:val="006C5D39"/>
    <w:rsid w:val="006C6950"/>
    <w:rsid w:val="006D547E"/>
    <w:rsid w:val="006E2810"/>
    <w:rsid w:val="006E5417"/>
    <w:rsid w:val="007128D0"/>
    <w:rsid w:val="00712F60"/>
    <w:rsid w:val="00713CBE"/>
    <w:rsid w:val="00720E3B"/>
    <w:rsid w:val="0073665D"/>
    <w:rsid w:val="007411AF"/>
    <w:rsid w:val="00745F6B"/>
    <w:rsid w:val="0075585E"/>
    <w:rsid w:val="007626DA"/>
    <w:rsid w:val="00764A9C"/>
    <w:rsid w:val="00765D96"/>
    <w:rsid w:val="00770571"/>
    <w:rsid w:val="00773018"/>
    <w:rsid w:val="0077562D"/>
    <w:rsid w:val="007768FF"/>
    <w:rsid w:val="007824D3"/>
    <w:rsid w:val="00796EE3"/>
    <w:rsid w:val="007A48FC"/>
    <w:rsid w:val="007A7D29"/>
    <w:rsid w:val="007B4AB8"/>
    <w:rsid w:val="007F1F8B"/>
    <w:rsid w:val="007F67A1"/>
    <w:rsid w:val="00804FED"/>
    <w:rsid w:val="00811C05"/>
    <w:rsid w:val="00815E17"/>
    <w:rsid w:val="008206C8"/>
    <w:rsid w:val="00833052"/>
    <w:rsid w:val="00833A6A"/>
    <w:rsid w:val="008543C5"/>
    <w:rsid w:val="00854A7B"/>
    <w:rsid w:val="0086387C"/>
    <w:rsid w:val="008740BC"/>
    <w:rsid w:val="00874A6C"/>
    <w:rsid w:val="00876C65"/>
    <w:rsid w:val="00894F74"/>
    <w:rsid w:val="00896E8B"/>
    <w:rsid w:val="008A4B4C"/>
    <w:rsid w:val="008C239F"/>
    <w:rsid w:val="008C6156"/>
    <w:rsid w:val="008D18DB"/>
    <w:rsid w:val="008E0FF2"/>
    <w:rsid w:val="008E3A94"/>
    <w:rsid w:val="008E480C"/>
    <w:rsid w:val="008F377F"/>
    <w:rsid w:val="00906E8A"/>
    <w:rsid w:val="00907757"/>
    <w:rsid w:val="009078A0"/>
    <w:rsid w:val="009212B0"/>
    <w:rsid w:val="009216ED"/>
    <w:rsid w:val="009234A5"/>
    <w:rsid w:val="00926A1B"/>
    <w:rsid w:val="009336F7"/>
    <w:rsid w:val="009374A7"/>
    <w:rsid w:val="009405A8"/>
    <w:rsid w:val="00950319"/>
    <w:rsid w:val="00950972"/>
    <w:rsid w:val="00951CC9"/>
    <w:rsid w:val="00957C59"/>
    <w:rsid w:val="0096203C"/>
    <w:rsid w:val="0097273F"/>
    <w:rsid w:val="009762EE"/>
    <w:rsid w:val="009807F9"/>
    <w:rsid w:val="00981E2A"/>
    <w:rsid w:val="00984E83"/>
    <w:rsid w:val="0098551D"/>
    <w:rsid w:val="00986946"/>
    <w:rsid w:val="00991C27"/>
    <w:rsid w:val="0099518F"/>
    <w:rsid w:val="009A523D"/>
    <w:rsid w:val="009A70CA"/>
    <w:rsid w:val="009A7D6E"/>
    <w:rsid w:val="009D20CF"/>
    <w:rsid w:val="009F18C9"/>
    <w:rsid w:val="009F496B"/>
    <w:rsid w:val="00A01439"/>
    <w:rsid w:val="00A02E61"/>
    <w:rsid w:val="00A05CFF"/>
    <w:rsid w:val="00A324C7"/>
    <w:rsid w:val="00A44B99"/>
    <w:rsid w:val="00A56B97"/>
    <w:rsid w:val="00A6093D"/>
    <w:rsid w:val="00A702CA"/>
    <w:rsid w:val="00A76A6D"/>
    <w:rsid w:val="00A81FB1"/>
    <w:rsid w:val="00A83253"/>
    <w:rsid w:val="00A9020F"/>
    <w:rsid w:val="00A90AEF"/>
    <w:rsid w:val="00A935A9"/>
    <w:rsid w:val="00AA3A63"/>
    <w:rsid w:val="00AA6E84"/>
    <w:rsid w:val="00AC2ED7"/>
    <w:rsid w:val="00AE341B"/>
    <w:rsid w:val="00B060E7"/>
    <w:rsid w:val="00B067DB"/>
    <w:rsid w:val="00B07CA7"/>
    <w:rsid w:val="00B1279A"/>
    <w:rsid w:val="00B20832"/>
    <w:rsid w:val="00B36C61"/>
    <w:rsid w:val="00B409CA"/>
    <w:rsid w:val="00B4194A"/>
    <w:rsid w:val="00B5222E"/>
    <w:rsid w:val="00B61C96"/>
    <w:rsid w:val="00B72E4D"/>
    <w:rsid w:val="00B73A2A"/>
    <w:rsid w:val="00B81882"/>
    <w:rsid w:val="00B92292"/>
    <w:rsid w:val="00B94B06"/>
    <w:rsid w:val="00B94C28"/>
    <w:rsid w:val="00BA04DE"/>
    <w:rsid w:val="00BB077E"/>
    <w:rsid w:val="00BB2A3B"/>
    <w:rsid w:val="00BB4B1C"/>
    <w:rsid w:val="00BC10BA"/>
    <w:rsid w:val="00BC5AFD"/>
    <w:rsid w:val="00BD2A1D"/>
    <w:rsid w:val="00BE4332"/>
    <w:rsid w:val="00C04F43"/>
    <w:rsid w:val="00C0609D"/>
    <w:rsid w:val="00C115AB"/>
    <w:rsid w:val="00C167C7"/>
    <w:rsid w:val="00C30249"/>
    <w:rsid w:val="00C36986"/>
    <w:rsid w:val="00C3723B"/>
    <w:rsid w:val="00C374EE"/>
    <w:rsid w:val="00C606C9"/>
    <w:rsid w:val="00C80288"/>
    <w:rsid w:val="00C84003"/>
    <w:rsid w:val="00C90650"/>
    <w:rsid w:val="00C97D78"/>
    <w:rsid w:val="00CB7E6B"/>
    <w:rsid w:val="00CC2AAE"/>
    <w:rsid w:val="00CC5A42"/>
    <w:rsid w:val="00CD0EAB"/>
    <w:rsid w:val="00CD1AEC"/>
    <w:rsid w:val="00CF34DB"/>
    <w:rsid w:val="00CF558F"/>
    <w:rsid w:val="00D06DA3"/>
    <w:rsid w:val="00D073E2"/>
    <w:rsid w:val="00D10EC1"/>
    <w:rsid w:val="00D13C15"/>
    <w:rsid w:val="00D21B80"/>
    <w:rsid w:val="00D446EC"/>
    <w:rsid w:val="00D447C0"/>
    <w:rsid w:val="00D47EE5"/>
    <w:rsid w:val="00D51BF0"/>
    <w:rsid w:val="00D55942"/>
    <w:rsid w:val="00D607EC"/>
    <w:rsid w:val="00D61835"/>
    <w:rsid w:val="00D807BF"/>
    <w:rsid w:val="00D82FCC"/>
    <w:rsid w:val="00D86BC2"/>
    <w:rsid w:val="00D87602"/>
    <w:rsid w:val="00DA092C"/>
    <w:rsid w:val="00DA17FC"/>
    <w:rsid w:val="00DA7887"/>
    <w:rsid w:val="00DB202C"/>
    <w:rsid w:val="00DB2C26"/>
    <w:rsid w:val="00DE4C86"/>
    <w:rsid w:val="00DE6B43"/>
    <w:rsid w:val="00E11923"/>
    <w:rsid w:val="00E16D5F"/>
    <w:rsid w:val="00E262D4"/>
    <w:rsid w:val="00E279C8"/>
    <w:rsid w:val="00E36250"/>
    <w:rsid w:val="00E409F6"/>
    <w:rsid w:val="00E502A6"/>
    <w:rsid w:val="00E54511"/>
    <w:rsid w:val="00E61324"/>
    <w:rsid w:val="00E61DAC"/>
    <w:rsid w:val="00E62ACE"/>
    <w:rsid w:val="00E645FE"/>
    <w:rsid w:val="00E66BF0"/>
    <w:rsid w:val="00E72B80"/>
    <w:rsid w:val="00E75FE3"/>
    <w:rsid w:val="00E86C4C"/>
    <w:rsid w:val="00E95535"/>
    <w:rsid w:val="00EB7AB1"/>
    <w:rsid w:val="00ED4BF0"/>
    <w:rsid w:val="00EF48CC"/>
    <w:rsid w:val="00EF584B"/>
    <w:rsid w:val="00F041E3"/>
    <w:rsid w:val="00F32F7E"/>
    <w:rsid w:val="00F56CAF"/>
    <w:rsid w:val="00F6081A"/>
    <w:rsid w:val="00F73023"/>
    <w:rsid w:val="00F73032"/>
    <w:rsid w:val="00F81C24"/>
    <w:rsid w:val="00F848FC"/>
    <w:rsid w:val="00F9282A"/>
    <w:rsid w:val="00F96BAD"/>
    <w:rsid w:val="00FA79AD"/>
    <w:rsid w:val="00FB0E84"/>
    <w:rsid w:val="00FB3A94"/>
    <w:rsid w:val="00FD01C2"/>
    <w:rsid w:val="00FD2BEE"/>
    <w:rsid w:val="00FD44D8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3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rsid w:val="0018745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tablecell">
    <w:name w:val="table cell"/>
    <w:basedOn w:val="Normal"/>
    <w:rsid w:val="004C14E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C14E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C14E9"/>
    <w:rPr>
      <w:rFonts w:ascii="Times" w:eastAsia="Malgun Gothic" w:hAnsi="Times"/>
      <w:lang w:val="en-GB"/>
    </w:rPr>
  </w:style>
  <w:style w:type="paragraph" w:styleId="TOC5">
    <w:name w:val="toc 5"/>
    <w:basedOn w:val="TOC3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758" w:hanging="964"/>
    </w:pPr>
    <w:rPr>
      <w:rFonts w:eastAsia="Malgun Gothic"/>
      <w:sz w:val="20"/>
      <w:lang w:val="en-GB"/>
    </w:rPr>
  </w:style>
  <w:style w:type="paragraph" w:styleId="TOC4">
    <w:name w:val="toc 4"/>
    <w:basedOn w:val="TOC3"/>
    <w:next w:val="TOC5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502" w:hanging="907"/>
    </w:pPr>
    <w:rPr>
      <w:rFonts w:eastAsia="Malgun Gothic"/>
      <w:sz w:val="20"/>
      <w:lang w:val="en-GB"/>
    </w:rPr>
  </w:style>
  <w:style w:type="paragraph" w:styleId="TOC3">
    <w:name w:val="toc 3"/>
    <w:basedOn w:val="Normal"/>
    <w:next w:val="Normal"/>
    <w:autoRedefine/>
    <w:rsid w:val="009807F9"/>
    <w:pPr>
      <w:tabs>
        <w:tab w:val="clear" w:pos="360"/>
        <w:tab w:val="clear" w:pos="720"/>
        <w:tab w:val="clear" w:pos="1080"/>
        <w:tab w:val="clear" w:pos="1440"/>
      </w:tabs>
      <w:ind w:left="440"/>
    </w:pPr>
  </w:style>
  <w:style w:type="paragraph" w:customStyle="1" w:styleId="tableheading">
    <w:name w:val="table heading"/>
    <w:basedOn w:val="Normal"/>
    <w:rsid w:val="004E1A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styleId="Caption">
    <w:name w:val="caption"/>
    <w:basedOn w:val="Normal"/>
    <w:next w:val="Normal"/>
    <w:link w:val="CaptionChar1"/>
    <w:unhideWhenUsed/>
    <w:qFormat/>
    <w:rsid w:val="00E66BF0"/>
    <w:pPr>
      <w:jc w:val="center"/>
    </w:pPr>
    <w:rPr>
      <w:b/>
      <w:bCs/>
      <w:sz w:val="20"/>
    </w:rPr>
  </w:style>
  <w:style w:type="character" w:customStyle="1" w:styleId="CaptionChar1">
    <w:name w:val="Caption Char1"/>
    <w:link w:val="Caption"/>
    <w:locked/>
    <w:rsid w:val="00E66B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3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rsid w:val="0018745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tablecell">
    <w:name w:val="table cell"/>
    <w:basedOn w:val="Normal"/>
    <w:rsid w:val="004C14E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C14E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C14E9"/>
    <w:rPr>
      <w:rFonts w:ascii="Times" w:eastAsia="Malgun Gothic" w:hAnsi="Times"/>
      <w:lang w:val="en-GB"/>
    </w:rPr>
  </w:style>
  <w:style w:type="paragraph" w:styleId="TOC5">
    <w:name w:val="toc 5"/>
    <w:basedOn w:val="TOC3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758" w:hanging="964"/>
    </w:pPr>
    <w:rPr>
      <w:rFonts w:eastAsia="Malgun Gothic"/>
      <w:sz w:val="20"/>
      <w:lang w:val="en-GB"/>
    </w:rPr>
  </w:style>
  <w:style w:type="paragraph" w:styleId="TOC4">
    <w:name w:val="toc 4"/>
    <w:basedOn w:val="TOC3"/>
    <w:next w:val="TOC5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502" w:hanging="907"/>
    </w:pPr>
    <w:rPr>
      <w:rFonts w:eastAsia="Malgun Gothic"/>
      <w:sz w:val="20"/>
      <w:lang w:val="en-GB"/>
    </w:rPr>
  </w:style>
  <w:style w:type="paragraph" w:styleId="TOC3">
    <w:name w:val="toc 3"/>
    <w:basedOn w:val="Normal"/>
    <w:next w:val="Normal"/>
    <w:autoRedefine/>
    <w:rsid w:val="009807F9"/>
    <w:pPr>
      <w:tabs>
        <w:tab w:val="clear" w:pos="360"/>
        <w:tab w:val="clear" w:pos="720"/>
        <w:tab w:val="clear" w:pos="1080"/>
        <w:tab w:val="clear" w:pos="1440"/>
      </w:tabs>
      <w:ind w:left="440"/>
    </w:pPr>
  </w:style>
  <w:style w:type="paragraph" w:customStyle="1" w:styleId="tableheading">
    <w:name w:val="table heading"/>
    <w:basedOn w:val="Normal"/>
    <w:rsid w:val="004E1A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styleId="Caption">
    <w:name w:val="caption"/>
    <w:basedOn w:val="Normal"/>
    <w:next w:val="Normal"/>
    <w:link w:val="CaptionChar1"/>
    <w:unhideWhenUsed/>
    <w:qFormat/>
    <w:rsid w:val="00E66BF0"/>
    <w:pPr>
      <w:jc w:val="center"/>
    </w:pPr>
    <w:rPr>
      <w:b/>
      <w:bCs/>
      <w:sz w:val="20"/>
    </w:rPr>
  </w:style>
  <w:style w:type="character" w:customStyle="1" w:styleId="CaptionChar1">
    <w:name w:val="Caption Char1"/>
    <w:link w:val="Caption"/>
    <w:locked/>
    <w:rsid w:val="00E66B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334A-27E9-4F8A-AE0C-AD2CD446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19</Pages>
  <Words>3954</Words>
  <Characters>22540</Characters>
  <Application>Microsoft Office Word</Application>
  <DocSecurity>0</DocSecurity>
  <Lines>187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Rajan Joshi, Qualcomm</cp:lastModifiedBy>
  <cp:revision>6</cp:revision>
  <cp:lastPrinted>2014-01-08T00:29:00Z</cp:lastPrinted>
  <dcterms:created xsi:type="dcterms:W3CDTF">2014-01-07T19:30:00Z</dcterms:created>
  <dcterms:modified xsi:type="dcterms:W3CDTF">2014-01-08T07:12:00Z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