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AE2076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74393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065039">
              <w:rPr>
                <w:szCs w:val="22"/>
                <w:lang w:val="en-CA"/>
              </w:rPr>
              <w:t>6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065039">
              <w:rPr>
                <w:szCs w:val="22"/>
                <w:lang w:val="en-CA"/>
              </w:rPr>
              <w:t>San José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065039">
              <w:rPr>
                <w:szCs w:val="22"/>
                <w:lang w:val="en-CA"/>
              </w:rPr>
              <w:t>US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065039">
              <w:rPr>
                <w:szCs w:val="22"/>
                <w:lang w:val="en-CA"/>
              </w:rPr>
              <w:t>9</w:t>
            </w:r>
            <w:r w:rsidR="00FA139D">
              <w:rPr>
                <w:szCs w:val="22"/>
                <w:lang w:val="en-CA"/>
              </w:rPr>
              <w:t>–</w:t>
            </w:r>
            <w:r w:rsidR="00346148">
              <w:rPr>
                <w:szCs w:val="22"/>
                <w:lang w:val="en-CA"/>
              </w:rPr>
              <w:t>1</w:t>
            </w:r>
            <w:r w:rsidR="00065039">
              <w:rPr>
                <w:szCs w:val="22"/>
                <w:lang w:val="en-CA"/>
              </w:rPr>
              <w:t>7</w:t>
            </w:r>
            <w:r w:rsidR="00FA139D" w:rsidRPr="005E1AC6">
              <w:rPr>
                <w:szCs w:val="22"/>
                <w:lang w:val="en-CA"/>
              </w:rPr>
              <w:t xml:space="preserve"> </w:t>
            </w:r>
            <w:r w:rsidR="00065039">
              <w:rPr>
                <w:szCs w:val="22"/>
                <w:lang w:val="en-CA"/>
              </w:rPr>
              <w:t>Jan</w:t>
            </w:r>
            <w:r w:rsidR="00FA139D">
              <w:rPr>
                <w:szCs w:val="22"/>
                <w:lang w:val="en-CA"/>
              </w:rPr>
              <w:t>.</w:t>
            </w:r>
            <w:r w:rsidR="00FA139D" w:rsidRPr="005E1AC6">
              <w:rPr>
                <w:szCs w:val="22"/>
                <w:lang w:val="en-CA"/>
              </w:rPr>
              <w:t xml:space="preserve"> 201</w:t>
            </w:r>
            <w:r w:rsidR="00065039">
              <w:rPr>
                <w:szCs w:val="22"/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5B217D" w:rsidRDefault="00E61DAC" w:rsidP="005B6CA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5B6CAA">
              <w:rPr>
                <w:lang w:val="en-CA"/>
              </w:rPr>
              <w:t>P0063</w:t>
            </w:r>
            <w:ins w:id="0" w:author="Xiang Li" w:date="2014-01-03T21:36:00Z">
              <w:r w:rsidR="00032857">
                <w:rPr>
                  <w:lang w:val="en-CA"/>
                </w:rPr>
                <w:t>_r1</w:t>
              </w:r>
            </w:ins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3434E8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Non-SCE1</w:t>
            </w:r>
            <w:r w:rsidR="00E02394">
              <w:rPr>
                <w:b/>
                <w:szCs w:val="22"/>
                <w:lang w:val="en-CA"/>
              </w:rPr>
              <w:t>: Asymmetric 3D LUT for Color Gamut Scalability</w:t>
            </w:r>
            <w:r>
              <w:rPr>
                <w:b/>
                <w:szCs w:val="22"/>
                <w:lang w:val="en-CA"/>
              </w:rPr>
              <w:t xml:space="preserve"> 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3434E8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  <w:r w:rsidRPr="005B217D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3434E8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F3311" w:rsidRDefault="003434E8" w:rsidP="003434E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</w:t>
            </w:r>
            <w:r w:rsidR="00D435A4">
              <w:rPr>
                <w:szCs w:val="22"/>
                <w:lang w:val="en-CA"/>
              </w:rPr>
              <w:t>iang</w:t>
            </w:r>
            <w:r>
              <w:rPr>
                <w:szCs w:val="22"/>
                <w:lang w:val="en-CA"/>
              </w:rPr>
              <w:t xml:space="preserve"> Li</w:t>
            </w:r>
          </w:p>
          <w:p w:rsidR="003434E8" w:rsidRDefault="003434E8" w:rsidP="003434E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Jianle Chen</w:t>
            </w:r>
          </w:p>
          <w:p w:rsidR="00E61DAC" w:rsidRDefault="003434E8" w:rsidP="003434E8">
            <w:pPr>
              <w:spacing w:before="60" w:after="60"/>
              <w:rPr>
                <w:szCs w:val="22"/>
                <w:lang w:val="en-CA"/>
              </w:rPr>
            </w:pPr>
            <w:r w:rsidRPr="00B83902">
              <w:rPr>
                <w:szCs w:val="22"/>
                <w:lang w:val="en-CA"/>
              </w:rPr>
              <w:t>Marta Karczewicz</w:t>
            </w:r>
          </w:p>
          <w:p w:rsidR="00EF3311" w:rsidRDefault="00EF3311" w:rsidP="003434E8">
            <w:pPr>
              <w:spacing w:before="60" w:after="60"/>
              <w:rPr>
                <w:szCs w:val="22"/>
                <w:lang w:val="en-CA"/>
              </w:rPr>
            </w:pPr>
          </w:p>
          <w:p w:rsidR="00EF3311" w:rsidRPr="005B217D" w:rsidRDefault="00EF3311" w:rsidP="003434E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5775 </w:t>
            </w:r>
            <w:proofErr w:type="spellStart"/>
            <w:r>
              <w:rPr>
                <w:szCs w:val="22"/>
                <w:lang w:val="en-CA"/>
              </w:rPr>
              <w:t>Morehouse</w:t>
            </w:r>
            <w:proofErr w:type="spellEnd"/>
            <w:r>
              <w:rPr>
                <w:szCs w:val="22"/>
                <w:lang w:val="en-CA"/>
              </w:rPr>
              <w:t xml:space="preserve"> Drive</w:t>
            </w:r>
            <w:r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San Diego, CA 92121, 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3434E8" w:rsidRDefault="003434E8" w:rsidP="003434E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+1 858 658 3923</w:t>
            </w:r>
            <w:r w:rsidRPr="005B217D">
              <w:rPr>
                <w:szCs w:val="22"/>
                <w:lang w:val="en-CA"/>
              </w:rPr>
              <w:br/>
            </w:r>
            <w:hyperlink r:id="rId10" w:history="1">
              <w:r w:rsidRPr="00BE2EED">
                <w:rPr>
                  <w:rStyle w:val="Hyperlink"/>
                  <w:szCs w:val="22"/>
                  <w:lang w:val="en-CA"/>
                </w:rPr>
                <w:t>lxiang@qti.qualcomm.com</w:t>
              </w:r>
            </w:hyperlink>
          </w:p>
          <w:p w:rsidR="003434E8" w:rsidRDefault="005A59A1" w:rsidP="003434E8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3434E8" w:rsidRPr="00BE2EED">
                <w:rPr>
                  <w:rStyle w:val="Hyperlink"/>
                  <w:szCs w:val="22"/>
                  <w:lang w:val="en-CA"/>
                </w:rPr>
                <w:t>cjianle@qti.qualcomm.com</w:t>
              </w:r>
            </w:hyperlink>
          </w:p>
          <w:p w:rsidR="003434E8" w:rsidRDefault="005A59A1" w:rsidP="003434E8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3434E8" w:rsidRPr="00BE2EED">
                <w:rPr>
                  <w:rStyle w:val="Hyperlink"/>
                  <w:szCs w:val="22"/>
                  <w:lang w:val="en-CA"/>
                </w:rPr>
                <w:t>martak@qti.qualcomm.com</w:t>
              </w:r>
            </w:hyperlink>
          </w:p>
          <w:p w:rsidR="00E61DAC" w:rsidRPr="005B217D" w:rsidRDefault="00E61DAC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3434E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B01F8D" w:rsidRPr="00B01F8D" w:rsidRDefault="00A92A40" w:rsidP="00807374">
      <w:pPr>
        <w:jc w:val="both"/>
        <w:rPr>
          <w:lang w:val="en-CA"/>
        </w:rPr>
      </w:pPr>
      <w:r>
        <w:rPr>
          <w:lang w:val="en-CA"/>
        </w:rPr>
        <w:t>In t</w:t>
      </w:r>
      <w:r w:rsidR="00807374">
        <w:rPr>
          <w:lang w:val="en-CA"/>
        </w:rPr>
        <w:t xml:space="preserve">his proposal, </w:t>
      </w:r>
      <w:r w:rsidR="00634892">
        <w:rPr>
          <w:lang w:val="en-CA"/>
        </w:rPr>
        <w:t xml:space="preserve">a method based on </w:t>
      </w:r>
      <w:r w:rsidR="00807374">
        <w:rPr>
          <w:lang w:val="en-CA"/>
        </w:rPr>
        <w:t xml:space="preserve">asymmetric 3D lookup table (up to 384 entries) </w:t>
      </w:r>
      <w:r>
        <w:rPr>
          <w:lang w:val="en-CA"/>
        </w:rPr>
        <w:t>is proposed for color gamut scalability.</w:t>
      </w:r>
      <w:r w:rsidR="00807374">
        <w:rPr>
          <w:lang w:val="en-CA"/>
        </w:rPr>
        <w:t xml:space="preserve"> It is reported that on average </w:t>
      </w:r>
      <w:r w:rsidR="00F20AFE">
        <w:rPr>
          <w:lang w:val="en-CA"/>
        </w:rPr>
        <w:t xml:space="preserve">8.2% (AI-10bit), 8.2% (AI-8bit), 6.3% (RA-10bit) and 6.2% (RA-8bit) </w:t>
      </w:r>
      <w:proofErr w:type="spellStart"/>
      <w:r w:rsidR="00807374">
        <w:rPr>
          <w:lang w:val="en-CA"/>
        </w:rPr>
        <w:t>luma</w:t>
      </w:r>
      <w:proofErr w:type="spellEnd"/>
      <w:r w:rsidR="00807374">
        <w:rPr>
          <w:lang w:val="en-CA"/>
        </w:rPr>
        <w:t xml:space="preserve"> BD rate reduction </w:t>
      </w:r>
      <w:r w:rsidR="00F20AFE">
        <w:rPr>
          <w:lang w:val="en-CA"/>
        </w:rPr>
        <w:t xml:space="preserve">was </w:t>
      </w:r>
      <w:r w:rsidR="00807374">
        <w:rPr>
          <w:lang w:val="en-CA"/>
        </w:rPr>
        <w:t>achieved over SCE</w:t>
      </w:r>
      <w:r w:rsidR="00F20AFE">
        <w:rPr>
          <w:lang w:val="en-CA"/>
        </w:rPr>
        <w:t>-</w:t>
      </w:r>
      <w:r w:rsidR="00807374">
        <w:rPr>
          <w:lang w:val="en-CA"/>
        </w:rPr>
        <w:t xml:space="preserve">1 </w:t>
      </w:r>
      <w:r w:rsidR="00F20AFE">
        <w:rPr>
          <w:lang w:val="en-CA"/>
        </w:rPr>
        <w:t xml:space="preserve">use case 1 </w:t>
      </w:r>
      <w:r w:rsidR="00807374">
        <w:rPr>
          <w:lang w:val="en-CA"/>
        </w:rPr>
        <w:t xml:space="preserve">anchor </w:t>
      </w:r>
      <w:r w:rsidR="00F20AFE">
        <w:rPr>
          <w:lang w:val="en-CA"/>
        </w:rPr>
        <w:t xml:space="preserve">, and 8.4% (AI-10bit), 8.4% (AI-8bit), 6.6% (RA-10bit) and 6.4% (RA-8bit) </w:t>
      </w:r>
      <w:proofErr w:type="spellStart"/>
      <w:r w:rsidR="00F20AFE">
        <w:rPr>
          <w:lang w:val="en-CA"/>
        </w:rPr>
        <w:t>luma</w:t>
      </w:r>
      <w:proofErr w:type="spellEnd"/>
      <w:r w:rsidR="00F20AFE">
        <w:rPr>
          <w:lang w:val="en-CA"/>
        </w:rPr>
        <w:t xml:space="preserve"> BD rate reduction over SCE-1 use case 2 anchor</w:t>
      </w:r>
      <w:r w:rsidR="00807374">
        <w:rPr>
          <w:lang w:val="en-CA"/>
        </w:rPr>
        <w:t>.</w:t>
      </w:r>
      <w:r w:rsidR="000C1DB3">
        <w:rPr>
          <w:lang w:val="en-CA"/>
        </w:rPr>
        <w:t xml:space="preserve"> </w:t>
      </w:r>
      <w:r w:rsidR="004C04AB">
        <w:rPr>
          <w:lang w:val="en-CA"/>
        </w:rPr>
        <w:t>Note that t</w:t>
      </w:r>
      <w:r w:rsidR="000C1DB3">
        <w:rPr>
          <w:lang w:val="en-CA"/>
        </w:rPr>
        <w:t>he SCE-1 anchor</w:t>
      </w:r>
      <w:r w:rsidR="004C04AB">
        <w:rPr>
          <w:lang w:val="en-CA"/>
        </w:rPr>
        <w:t>s</w:t>
      </w:r>
      <w:r w:rsidR="000C1DB3">
        <w:rPr>
          <w:lang w:val="en-CA"/>
        </w:rPr>
        <w:t xml:space="preserve"> employ </w:t>
      </w:r>
      <w:r w:rsidR="000C1DB3">
        <w:rPr>
          <w:szCs w:val="22"/>
          <w:lang w:val="en-CA"/>
        </w:rPr>
        <w:t>weighted prediction to compensate color gamut difference between layers.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1F2594" w:rsidRDefault="006F0C34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In SHVC, when the color gamut of base and enhancement layers is different, the efficiency of inter-layer prediction is rather low. To address this problem, 3D lookup table (</w:t>
      </w:r>
      <w:r w:rsidR="001E33C3">
        <w:rPr>
          <w:szCs w:val="22"/>
          <w:lang w:val="en-CA"/>
        </w:rPr>
        <w:t xml:space="preserve">3D </w:t>
      </w:r>
      <w:r>
        <w:rPr>
          <w:szCs w:val="22"/>
          <w:lang w:val="en-CA"/>
        </w:rPr>
        <w:t xml:space="preserve">LUT) based color prediction was proposed in </w:t>
      </w:r>
      <w:r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_Ref375833769 \r \h </w:instrText>
      </w:r>
      <w:r>
        <w:rPr>
          <w:szCs w:val="22"/>
          <w:lang w:val="en-CA"/>
        </w:rPr>
      </w:r>
      <w:r>
        <w:rPr>
          <w:szCs w:val="22"/>
          <w:lang w:val="en-CA"/>
        </w:rPr>
        <w:fldChar w:fldCharType="separate"/>
      </w:r>
      <w:r>
        <w:rPr>
          <w:szCs w:val="22"/>
          <w:lang w:val="en-CA"/>
        </w:rPr>
        <w:t>[1]</w:t>
      </w:r>
      <w:r>
        <w:rPr>
          <w:szCs w:val="22"/>
          <w:lang w:val="en-CA"/>
        </w:rPr>
        <w:fldChar w:fldCharType="end"/>
      </w:r>
      <w:r w:rsidR="00B60AEE">
        <w:rPr>
          <w:szCs w:val="22"/>
          <w:lang w:val="en-CA"/>
        </w:rPr>
        <w:t xml:space="preserve"> (9x9x9x3 table) and </w:t>
      </w:r>
      <w:r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_Ref375833771 \r \h </w:instrText>
      </w:r>
      <w:r>
        <w:rPr>
          <w:szCs w:val="22"/>
          <w:lang w:val="en-CA"/>
        </w:rPr>
      </w:r>
      <w:r>
        <w:rPr>
          <w:szCs w:val="22"/>
          <w:lang w:val="en-CA"/>
        </w:rPr>
        <w:fldChar w:fldCharType="separate"/>
      </w:r>
      <w:r>
        <w:rPr>
          <w:szCs w:val="22"/>
          <w:lang w:val="en-CA"/>
        </w:rPr>
        <w:t>[2]</w:t>
      </w:r>
      <w:r>
        <w:rPr>
          <w:szCs w:val="22"/>
          <w:lang w:val="en-CA"/>
        </w:rPr>
        <w:fldChar w:fldCharType="end"/>
      </w:r>
      <w:r w:rsidR="00B60AEE">
        <w:rPr>
          <w:szCs w:val="22"/>
          <w:lang w:val="en-CA"/>
        </w:rPr>
        <w:t xml:space="preserve"> (17x17x17x3 table)</w:t>
      </w:r>
      <w:r>
        <w:rPr>
          <w:szCs w:val="22"/>
          <w:lang w:val="en-CA"/>
        </w:rPr>
        <w:t>. Although good coding efficiency was achieved, the size of the 3D LUT is too big for hardware implementations, especially for mobile devices.</w:t>
      </w:r>
      <w:r w:rsidR="00B60AEE">
        <w:rPr>
          <w:szCs w:val="22"/>
          <w:lang w:val="en-CA"/>
        </w:rPr>
        <w:t xml:space="preserve"> To reduce the table size while keeping good coding efficiency, a method based on asymmetric 3D LUT is proposed in this contribution, where up to 384 entries is employed for the 3D LUT. Simulations show that </w:t>
      </w:r>
      <w:r w:rsidR="00F20AFE">
        <w:rPr>
          <w:szCs w:val="22"/>
          <w:lang w:val="en-CA"/>
        </w:rPr>
        <w:t xml:space="preserve">significant </w:t>
      </w:r>
      <w:proofErr w:type="spellStart"/>
      <w:r w:rsidR="00B60AEE">
        <w:rPr>
          <w:szCs w:val="22"/>
          <w:lang w:val="en-CA"/>
        </w:rPr>
        <w:t>luma</w:t>
      </w:r>
      <w:proofErr w:type="spellEnd"/>
      <w:r w:rsidR="00B60AEE">
        <w:rPr>
          <w:szCs w:val="22"/>
          <w:lang w:val="en-CA"/>
        </w:rPr>
        <w:t xml:space="preserve"> BD rate reduction was </w:t>
      </w:r>
      <w:r w:rsidR="00F20AFE">
        <w:rPr>
          <w:szCs w:val="22"/>
          <w:lang w:val="en-CA"/>
        </w:rPr>
        <w:t xml:space="preserve">achieved </w:t>
      </w:r>
      <w:r w:rsidR="00B60AEE">
        <w:rPr>
          <w:szCs w:val="22"/>
          <w:lang w:val="en-CA"/>
        </w:rPr>
        <w:t>on average over SCE 1 anchor</w:t>
      </w:r>
      <w:r w:rsidR="00F20AFE">
        <w:rPr>
          <w:szCs w:val="22"/>
          <w:lang w:val="en-CA"/>
        </w:rPr>
        <w:t>s</w:t>
      </w:r>
      <w:r w:rsidR="00EF3311">
        <w:rPr>
          <w:szCs w:val="22"/>
          <w:lang w:val="en-CA"/>
        </w:rPr>
        <w:t xml:space="preserve">, where </w:t>
      </w:r>
      <w:r w:rsidR="00B60AEE">
        <w:rPr>
          <w:szCs w:val="22"/>
          <w:lang w:val="en-CA"/>
        </w:rPr>
        <w:t>weighted prediction</w:t>
      </w:r>
      <w:r w:rsidR="00EF3311">
        <w:rPr>
          <w:szCs w:val="22"/>
          <w:lang w:val="en-CA"/>
        </w:rPr>
        <w:t xml:space="preserve"> is used to compensate the color gamut difference between layers</w:t>
      </w:r>
      <w:r w:rsidR="00B60AEE">
        <w:rPr>
          <w:szCs w:val="22"/>
          <w:lang w:val="en-CA"/>
        </w:rPr>
        <w:t>.</w:t>
      </w:r>
    </w:p>
    <w:p w:rsidR="00A92A40" w:rsidRDefault="00A92A40" w:rsidP="00A92A40">
      <w:pPr>
        <w:pStyle w:val="Heading1"/>
        <w:rPr>
          <w:lang w:val="en-CA"/>
        </w:rPr>
      </w:pPr>
      <w:r>
        <w:rPr>
          <w:lang w:val="en-CA"/>
        </w:rPr>
        <w:t>Proposed method</w:t>
      </w:r>
    </w:p>
    <w:p w:rsidR="00807374" w:rsidRDefault="00807374" w:rsidP="00807374">
      <w:pPr>
        <w:pStyle w:val="Heading2"/>
        <w:rPr>
          <w:lang w:val="en-CA"/>
        </w:rPr>
      </w:pPr>
      <w:r>
        <w:rPr>
          <w:lang w:val="en-CA"/>
        </w:rPr>
        <w:t>Asymmetric 3D LUT</w:t>
      </w:r>
    </w:p>
    <w:p w:rsidR="005B699B" w:rsidRDefault="005B699B" w:rsidP="00E349D1">
      <w:pPr>
        <w:jc w:val="both"/>
        <w:rPr>
          <w:szCs w:val="22"/>
          <w:lang w:val="en-CA"/>
        </w:rPr>
      </w:pPr>
      <w:r>
        <w:rPr>
          <w:lang w:val="en-CA"/>
        </w:rPr>
        <w:t xml:space="preserve">In </w:t>
      </w:r>
      <w:r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_Ref375833769 \r \h </w:instrText>
      </w:r>
      <w:r>
        <w:rPr>
          <w:szCs w:val="22"/>
          <w:lang w:val="en-CA"/>
        </w:rPr>
      </w:r>
      <w:r>
        <w:rPr>
          <w:szCs w:val="22"/>
          <w:lang w:val="en-CA"/>
        </w:rPr>
        <w:fldChar w:fldCharType="separate"/>
      </w:r>
      <w:r>
        <w:rPr>
          <w:szCs w:val="22"/>
          <w:lang w:val="en-CA"/>
        </w:rPr>
        <w:t>[1]</w:t>
      </w:r>
      <w:r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and </w:t>
      </w:r>
      <w:r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_Ref375833771 \r \h </w:instrText>
      </w:r>
      <w:r>
        <w:rPr>
          <w:szCs w:val="22"/>
          <w:lang w:val="en-CA"/>
        </w:rPr>
      </w:r>
      <w:r>
        <w:rPr>
          <w:szCs w:val="22"/>
          <w:lang w:val="en-CA"/>
        </w:rPr>
        <w:fldChar w:fldCharType="separate"/>
      </w:r>
      <w:r>
        <w:rPr>
          <w:szCs w:val="22"/>
          <w:lang w:val="en-CA"/>
        </w:rPr>
        <w:t>[2]</w:t>
      </w:r>
      <w:r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, input Y-U-V space is </w:t>
      </w:r>
      <w:r w:rsidR="001E33C3">
        <w:rPr>
          <w:szCs w:val="22"/>
          <w:lang w:val="en-CA"/>
        </w:rPr>
        <w:t xml:space="preserve">evenly </w:t>
      </w:r>
      <w:r>
        <w:rPr>
          <w:szCs w:val="22"/>
          <w:lang w:val="en-CA"/>
        </w:rPr>
        <w:t>split into same-size cub</w:t>
      </w:r>
      <w:r w:rsidR="00E349D1">
        <w:rPr>
          <w:szCs w:val="22"/>
          <w:lang w:val="en-CA"/>
        </w:rPr>
        <w:t>ic partitions</w:t>
      </w:r>
      <w:r>
        <w:rPr>
          <w:szCs w:val="22"/>
          <w:lang w:val="en-CA"/>
        </w:rPr>
        <w:t xml:space="preserve"> so that </w:t>
      </w:r>
      <w:r w:rsidR="001E33C3">
        <w:rPr>
          <w:szCs w:val="22"/>
          <w:lang w:val="en-CA"/>
        </w:rPr>
        <w:t>for</w:t>
      </w:r>
      <w:r>
        <w:rPr>
          <w:szCs w:val="22"/>
          <w:lang w:val="en-CA"/>
        </w:rPr>
        <w:t xml:space="preserve"> each </w:t>
      </w:r>
      <w:r w:rsidR="00E349D1">
        <w:rPr>
          <w:szCs w:val="22"/>
          <w:lang w:val="en-CA"/>
        </w:rPr>
        <w:t>partition</w:t>
      </w:r>
      <w:r>
        <w:rPr>
          <w:szCs w:val="22"/>
          <w:lang w:val="en-CA"/>
        </w:rPr>
        <w:t xml:space="preserve"> </w:t>
      </w:r>
      <w:r w:rsidR="001E33C3">
        <w:rPr>
          <w:szCs w:val="22"/>
          <w:lang w:val="en-CA"/>
        </w:rPr>
        <w:t xml:space="preserve">the </w:t>
      </w:r>
      <w:r>
        <w:rPr>
          <w:szCs w:val="22"/>
          <w:lang w:val="en-CA"/>
        </w:rPr>
        <w:t>conversion between two color gamut can be approximated by 3-D linear prediction, namely</w:t>
      </w:r>
    </w:p>
    <w:p w:rsidR="005B699B" w:rsidRDefault="005A59A1" w:rsidP="00E349D1">
      <w:pPr>
        <w:jc w:val="center"/>
        <w:rPr>
          <w:szCs w:val="22"/>
          <w:lang w:val="en-CA"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val="en-CA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Cs w:val="22"/>
                    <w:lang w:val="en-CA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2"/>
                        <w:lang w:val="en-C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2"/>
                        <w:lang w:val="en-CA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  <w:lang w:val="en-CA"/>
                      </w:rPr>
                      <m:t>E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2"/>
                        <w:lang w:val="en-C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2"/>
                        <w:lang w:val="en-C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  <w:lang w:val="en-CA"/>
                      </w:rPr>
                      <m:t>E</m:t>
                    </m:r>
                  </m:sub>
                </m:sSub>
                <m:ctrlPr>
                  <w:rPr>
                    <w:rFonts w:ascii="Cambria Math" w:eastAsia="Cambria Math" w:hAnsi="Cambria Math" w:cs="Cambria Math"/>
                    <w:i/>
                    <w:lang w:val="en-CA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lang w:val="en-CA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lang w:val="en-CA"/>
                      </w:rPr>
                      <m:t>V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lang w:val="en-CA"/>
                      </w:rPr>
                      <m:t>E</m:t>
                    </m:r>
                  </m:sub>
                </m:sSub>
              </m:e>
            </m:eqArr>
          </m:e>
        </m:d>
        <m:r>
          <w:rPr>
            <w:rFonts w:ascii="Cambria Math" w:hAnsi="Cambria Math"/>
            <w:szCs w:val="22"/>
            <w:lang w:val="en-CA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val="en-CA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22"/>
                    <w:lang w:val="en-CA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y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y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y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u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u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u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v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v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v</m:t>
                      </m:r>
                    </m:sub>
                  </m:sSub>
                </m:e>
              </m:mr>
            </m:m>
          </m:e>
        </m:d>
        <m:r>
          <w:rPr>
            <w:rFonts w:ascii="Cambria Math" w:hAnsi="Cambria Math"/>
            <w:szCs w:val="22"/>
            <w:lang w:val="en-CA"/>
          </w:rPr>
          <m:t>⋅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val="en-CA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Cs w:val="22"/>
                    <w:lang w:val="en-CA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2"/>
                        <w:lang w:val="en-C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2"/>
                        <w:lang w:val="en-CA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  <w:lang w:val="en-CA"/>
                      </w:rPr>
                      <m:t>B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2"/>
                        <w:lang w:val="en-C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2"/>
                        <w:lang w:val="en-C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  <w:lang w:val="en-CA"/>
                      </w:rPr>
                      <m:t>B</m:t>
                    </m:r>
                  </m:sub>
                </m:sSub>
                <m:ctrlPr>
                  <w:rPr>
                    <w:rFonts w:ascii="Cambria Math" w:eastAsia="Cambria Math" w:hAnsi="Cambria Math" w:cs="Cambria Math"/>
                    <w:i/>
                    <w:lang w:val="en-CA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lang w:val="en-CA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lang w:val="en-CA"/>
                      </w:rPr>
                      <m:t>V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lang w:val="en-CA"/>
                      </w:rPr>
                      <m:t>B</m:t>
                    </m:r>
                  </m:sub>
                </m:sSub>
              </m:e>
            </m:eqArr>
          </m:e>
        </m:d>
        <m:r>
          <w:rPr>
            <w:rFonts w:ascii="Cambria Math" w:hAnsi="Cambria Math"/>
            <w:szCs w:val="22"/>
            <w:lang w:val="en-CA"/>
          </w:rPr>
          <m:t>+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val="en-CA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Cs w:val="22"/>
                    <w:lang w:val="en-CA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2"/>
                        <w:lang w:val="en-C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2"/>
                        <w:lang w:val="en-CA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  <w:lang w:val="en-CA"/>
                      </w:rPr>
                      <m:t>y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2"/>
                        <w:lang w:val="en-C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2"/>
                        <w:lang w:val="en-CA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  <w:lang w:val="en-CA"/>
                      </w:rPr>
                      <m:t>u</m:t>
                    </m:r>
                  </m:sub>
                </m:sSub>
                <m:ctrlPr>
                  <w:rPr>
                    <w:rFonts w:ascii="Cambria Math" w:eastAsia="Cambria Math" w:hAnsi="Cambria Math" w:cs="Cambria Math"/>
                    <w:i/>
                    <w:lang w:val="en-CA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lang w:val="en-CA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lang w:val="en-CA"/>
                      </w:rPr>
                      <m:t>d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lang w:val="en-CA"/>
                      </w:rPr>
                      <m:t>v</m:t>
                    </m:r>
                  </m:sub>
                </m:sSub>
              </m:e>
            </m:eqArr>
          </m:e>
        </m:d>
      </m:oMath>
      <w:r w:rsidR="00E349D1">
        <w:rPr>
          <w:szCs w:val="22"/>
          <w:lang w:val="en-CA"/>
        </w:rPr>
        <w:t>,</w:t>
      </w:r>
    </w:p>
    <w:p w:rsidR="00E349D1" w:rsidRDefault="00E349D1" w:rsidP="00E349D1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where </w:t>
      </w:r>
      <w:r w:rsidR="003056D9" w:rsidRPr="004C04AB">
        <w:rPr>
          <w:i/>
          <w:szCs w:val="22"/>
          <w:lang w:val="en-CA"/>
        </w:rPr>
        <w:t>Y</w:t>
      </w:r>
      <w:r w:rsidR="00EF3311" w:rsidRPr="004C04AB">
        <w:rPr>
          <w:i/>
          <w:szCs w:val="22"/>
          <w:vertAlign w:val="subscript"/>
          <w:lang w:val="en-CA"/>
        </w:rPr>
        <w:t>E</w:t>
      </w:r>
      <w:r w:rsidR="003056D9">
        <w:rPr>
          <w:szCs w:val="22"/>
          <w:lang w:val="en-CA"/>
        </w:rPr>
        <w:t xml:space="preserve">, </w:t>
      </w:r>
      <w:r w:rsidR="003056D9" w:rsidRPr="004C04AB">
        <w:rPr>
          <w:i/>
          <w:szCs w:val="22"/>
          <w:lang w:val="en-CA"/>
        </w:rPr>
        <w:t>U</w:t>
      </w:r>
      <w:r w:rsidR="00EF3311" w:rsidRPr="00EF3311">
        <w:rPr>
          <w:i/>
          <w:szCs w:val="22"/>
          <w:vertAlign w:val="subscript"/>
          <w:lang w:val="en-CA"/>
        </w:rPr>
        <w:t>E</w:t>
      </w:r>
      <w:r w:rsidR="003056D9">
        <w:rPr>
          <w:szCs w:val="22"/>
          <w:lang w:val="en-CA"/>
        </w:rPr>
        <w:t xml:space="preserve"> </w:t>
      </w:r>
      <w:r w:rsidR="00EF3311">
        <w:rPr>
          <w:szCs w:val="22"/>
          <w:lang w:val="en-CA"/>
        </w:rPr>
        <w:t xml:space="preserve">and </w:t>
      </w:r>
      <w:r w:rsidR="003056D9" w:rsidRPr="004C04AB">
        <w:rPr>
          <w:i/>
          <w:szCs w:val="22"/>
          <w:lang w:val="en-CA"/>
        </w:rPr>
        <w:t>V</w:t>
      </w:r>
      <w:r w:rsidR="00EF3311" w:rsidRPr="00EF3311">
        <w:rPr>
          <w:i/>
          <w:szCs w:val="22"/>
          <w:vertAlign w:val="subscript"/>
          <w:lang w:val="en-CA"/>
        </w:rPr>
        <w:t>E</w:t>
      </w:r>
      <w:r w:rsidR="003056D9">
        <w:rPr>
          <w:szCs w:val="22"/>
          <w:lang w:val="en-CA"/>
        </w:rPr>
        <w:t xml:space="preserve"> </w:t>
      </w:r>
      <w:r w:rsidR="00EF3311">
        <w:rPr>
          <w:szCs w:val="22"/>
          <w:lang w:val="en-CA"/>
        </w:rPr>
        <w:t>represent</w:t>
      </w:r>
      <w:r w:rsidR="003056D9">
        <w:rPr>
          <w:szCs w:val="22"/>
          <w:lang w:val="en-CA"/>
        </w:rPr>
        <w:t xml:space="preserve"> original enhancement </w:t>
      </w:r>
      <w:r w:rsidR="00EF3311">
        <w:rPr>
          <w:szCs w:val="22"/>
          <w:lang w:val="en-CA"/>
        </w:rPr>
        <w:t xml:space="preserve">layer </w:t>
      </w:r>
      <w:r w:rsidR="008473D7">
        <w:rPr>
          <w:szCs w:val="22"/>
          <w:lang w:val="en-CA"/>
        </w:rPr>
        <w:t xml:space="preserve">picture </w:t>
      </w:r>
      <w:r w:rsidR="003056D9">
        <w:rPr>
          <w:szCs w:val="22"/>
          <w:lang w:val="en-CA"/>
        </w:rPr>
        <w:t xml:space="preserve">samples, </w:t>
      </w:r>
      <w:r w:rsidR="00EF3311" w:rsidRPr="005C2535">
        <w:rPr>
          <w:i/>
          <w:szCs w:val="22"/>
          <w:lang w:val="en-CA"/>
        </w:rPr>
        <w:t>Y</w:t>
      </w:r>
      <w:r w:rsidR="008473D7">
        <w:rPr>
          <w:i/>
          <w:szCs w:val="22"/>
          <w:vertAlign w:val="subscript"/>
          <w:lang w:val="en-CA"/>
        </w:rPr>
        <w:t>B</w:t>
      </w:r>
      <w:r w:rsidR="00EF3311">
        <w:rPr>
          <w:szCs w:val="22"/>
          <w:lang w:val="en-CA"/>
        </w:rPr>
        <w:t xml:space="preserve">, </w:t>
      </w:r>
      <w:r w:rsidR="00EF3311" w:rsidRPr="005C2535">
        <w:rPr>
          <w:i/>
          <w:szCs w:val="22"/>
          <w:lang w:val="en-CA"/>
        </w:rPr>
        <w:t>U</w:t>
      </w:r>
      <w:r w:rsidR="008473D7">
        <w:rPr>
          <w:i/>
          <w:szCs w:val="22"/>
          <w:vertAlign w:val="subscript"/>
          <w:lang w:val="en-CA"/>
        </w:rPr>
        <w:t>B</w:t>
      </w:r>
      <w:r w:rsidR="00EF3311">
        <w:rPr>
          <w:szCs w:val="22"/>
          <w:lang w:val="en-CA"/>
        </w:rPr>
        <w:t xml:space="preserve">, </w:t>
      </w:r>
      <w:r w:rsidR="00EF3311" w:rsidRPr="005C2535">
        <w:rPr>
          <w:i/>
          <w:szCs w:val="22"/>
          <w:lang w:val="en-CA"/>
        </w:rPr>
        <w:t>V</w:t>
      </w:r>
      <w:r w:rsidR="008473D7">
        <w:rPr>
          <w:i/>
          <w:szCs w:val="22"/>
          <w:vertAlign w:val="subscript"/>
          <w:lang w:val="en-CA"/>
        </w:rPr>
        <w:t>B</w:t>
      </w:r>
      <w:r w:rsidR="003056D9">
        <w:rPr>
          <w:szCs w:val="22"/>
          <w:lang w:val="en-CA"/>
        </w:rPr>
        <w:t xml:space="preserve"> </w:t>
      </w:r>
      <w:r w:rsidR="004C04AB">
        <w:rPr>
          <w:szCs w:val="22"/>
          <w:lang w:val="en-CA"/>
        </w:rPr>
        <w:t xml:space="preserve">denote </w:t>
      </w:r>
      <w:r w:rsidR="008473D7">
        <w:rPr>
          <w:szCs w:val="22"/>
          <w:lang w:val="en-CA"/>
        </w:rPr>
        <w:t xml:space="preserve">samples of </w:t>
      </w:r>
      <w:proofErr w:type="spellStart"/>
      <w:r w:rsidR="003056D9">
        <w:rPr>
          <w:szCs w:val="22"/>
          <w:lang w:val="en-CA"/>
        </w:rPr>
        <w:t>upsampled</w:t>
      </w:r>
      <w:proofErr w:type="spellEnd"/>
      <w:r w:rsidR="003056D9">
        <w:rPr>
          <w:szCs w:val="22"/>
          <w:lang w:val="en-CA"/>
        </w:rPr>
        <w:t xml:space="preserve"> (if necessary) base layer reconstruct</w:t>
      </w:r>
      <w:r w:rsidR="008473D7">
        <w:rPr>
          <w:szCs w:val="22"/>
          <w:lang w:val="en-CA"/>
        </w:rPr>
        <w:t>ed picture</w:t>
      </w:r>
      <w:r w:rsidR="003056D9">
        <w:rPr>
          <w:szCs w:val="22"/>
          <w:lang w:val="en-CA"/>
        </w:rPr>
        <w:t>,</w:t>
      </w:r>
      <w:r>
        <w:rPr>
          <w:szCs w:val="22"/>
          <w:lang w:val="en-CA"/>
        </w:rPr>
        <w:t xml:space="preserve"> </w:t>
      </w:r>
      <w:r w:rsidRPr="00E349D1">
        <w:rPr>
          <w:i/>
          <w:szCs w:val="22"/>
          <w:lang w:val="en-CA"/>
        </w:rPr>
        <w:t>a, b, c</w:t>
      </w:r>
      <w:r>
        <w:rPr>
          <w:szCs w:val="22"/>
          <w:lang w:val="en-CA"/>
        </w:rPr>
        <w:t xml:space="preserve"> and </w:t>
      </w:r>
      <w:r w:rsidRPr="00E349D1">
        <w:rPr>
          <w:i/>
          <w:szCs w:val="22"/>
          <w:lang w:val="en-CA"/>
        </w:rPr>
        <w:t>d</w:t>
      </w:r>
      <w:r>
        <w:rPr>
          <w:szCs w:val="22"/>
          <w:lang w:val="en-CA"/>
        </w:rPr>
        <w:t xml:space="preserve"> are </w:t>
      </w:r>
      <w:r w:rsidR="008473D7">
        <w:rPr>
          <w:szCs w:val="22"/>
          <w:lang w:val="en-CA"/>
        </w:rPr>
        <w:t xml:space="preserve">coefficients of the </w:t>
      </w:r>
      <w:r>
        <w:rPr>
          <w:szCs w:val="22"/>
          <w:lang w:val="en-CA"/>
        </w:rPr>
        <w:t xml:space="preserve">color prediction </w:t>
      </w:r>
      <w:r w:rsidR="008473D7">
        <w:rPr>
          <w:szCs w:val="22"/>
          <w:lang w:val="en-CA"/>
        </w:rPr>
        <w:t>model</w:t>
      </w:r>
      <w:r>
        <w:rPr>
          <w:szCs w:val="22"/>
          <w:lang w:val="en-CA"/>
        </w:rPr>
        <w:t xml:space="preserve">. In </w:t>
      </w:r>
      <w:r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_Ref375833769 \r \h </w:instrText>
      </w:r>
      <w:r>
        <w:rPr>
          <w:szCs w:val="22"/>
          <w:lang w:val="en-CA"/>
        </w:rPr>
      </w:r>
      <w:r>
        <w:rPr>
          <w:szCs w:val="22"/>
          <w:lang w:val="en-CA"/>
        </w:rPr>
        <w:fldChar w:fldCharType="separate"/>
      </w:r>
      <w:r>
        <w:rPr>
          <w:szCs w:val="22"/>
          <w:lang w:val="en-CA"/>
        </w:rPr>
        <w:t>[1]</w:t>
      </w:r>
      <w:r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and </w:t>
      </w:r>
      <w:r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_Ref375833771 \r \h </w:instrText>
      </w:r>
      <w:r>
        <w:rPr>
          <w:szCs w:val="22"/>
          <w:lang w:val="en-CA"/>
        </w:rPr>
      </w:r>
      <w:r>
        <w:rPr>
          <w:szCs w:val="22"/>
          <w:lang w:val="en-CA"/>
        </w:rPr>
        <w:fldChar w:fldCharType="separate"/>
      </w:r>
      <w:r>
        <w:rPr>
          <w:szCs w:val="22"/>
          <w:lang w:val="en-CA"/>
        </w:rPr>
        <w:t>[2]</w:t>
      </w:r>
      <w:r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, the color prediction coefficients </w:t>
      </w:r>
      <w:r w:rsidR="008473D7" w:rsidRPr="00E349D1">
        <w:rPr>
          <w:i/>
          <w:szCs w:val="22"/>
          <w:lang w:val="en-CA"/>
        </w:rPr>
        <w:t>a, b, c</w:t>
      </w:r>
      <w:r w:rsidR="008473D7">
        <w:rPr>
          <w:szCs w:val="22"/>
          <w:lang w:val="en-CA"/>
        </w:rPr>
        <w:t xml:space="preserve"> and </w:t>
      </w:r>
      <w:r w:rsidR="008473D7" w:rsidRPr="00E349D1">
        <w:rPr>
          <w:i/>
          <w:szCs w:val="22"/>
          <w:lang w:val="en-CA"/>
        </w:rPr>
        <w:t>d</w:t>
      </w:r>
      <w:r w:rsidR="008473D7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are first converted to vertexes of </w:t>
      </w:r>
      <w:r w:rsidR="001E33C3">
        <w:rPr>
          <w:szCs w:val="22"/>
          <w:lang w:val="en-CA"/>
        </w:rPr>
        <w:t xml:space="preserve">a </w:t>
      </w:r>
      <w:r>
        <w:rPr>
          <w:szCs w:val="22"/>
          <w:lang w:val="en-CA"/>
        </w:rPr>
        <w:t>cub</w:t>
      </w:r>
      <w:r w:rsidR="001E33C3">
        <w:rPr>
          <w:szCs w:val="22"/>
          <w:lang w:val="en-CA"/>
        </w:rPr>
        <w:t>ic partition</w:t>
      </w:r>
      <w:r>
        <w:rPr>
          <w:szCs w:val="22"/>
          <w:lang w:val="en-CA"/>
        </w:rPr>
        <w:t xml:space="preserve"> and then signaled in </w:t>
      </w:r>
      <w:proofErr w:type="spellStart"/>
      <w:r>
        <w:rPr>
          <w:szCs w:val="22"/>
          <w:lang w:val="en-CA"/>
        </w:rPr>
        <w:t>bitstream</w:t>
      </w:r>
      <w:proofErr w:type="spellEnd"/>
      <w:r>
        <w:rPr>
          <w:szCs w:val="22"/>
          <w:lang w:val="en-CA"/>
        </w:rPr>
        <w:t>.</w:t>
      </w:r>
    </w:p>
    <w:p w:rsidR="00E349D1" w:rsidRDefault="00E349D1" w:rsidP="00E349D1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lastRenderedPageBreak/>
        <w:t>To obtain high coding efficiency, 9x9x9x3 (</w:t>
      </w:r>
      <w:r w:rsidR="008473D7">
        <w:rPr>
          <w:szCs w:val="22"/>
          <w:lang w:val="en-CA"/>
        </w:rPr>
        <w:t xml:space="preserve">2187 entries, </w:t>
      </w:r>
      <w:r>
        <w:rPr>
          <w:szCs w:val="22"/>
          <w:lang w:val="en-CA"/>
        </w:rPr>
        <w:t>8x8x8 partitions for each component) and 17x17x17x3 (</w:t>
      </w:r>
      <w:r w:rsidR="008473D7">
        <w:rPr>
          <w:szCs w:val="22"/>
          <w:lang w:val="en-CA"/>
        </w:rPr>
        <w:t xml:space="preserve">14739 entries, </w:t>
      </w:r>
      <w:r>
        <w:rPr>
          <w:szCs w:val="22"/>
          <w:lang w:val="en-CA"/>
        </w:rPr>
        <w:t>16x16x16 partitions for each component) were employed</w:t>
      </w:r>
      <w:r w:rsidR="0021439B">
        <w:rPr>
          <w:szCs w:val="22"/>
          <w:lang w:val="en-CA"/>
        </w:rPr>
        <w:t xml:space="preserve"> in </w:t>
      </w:r>
      <w:r w:rsidR="0021439B">
        <w:rPr>
          <w:szCs w:val="22"/>
          <w:lang w:val="en-CA"/>
        </w:rPr>
        <w:fldChar w:fldCharType="begin"/>
      </w:r>
      <w:r w:rsidR="0021439B">
        <w:rPr>
          <w:szCs w:val="22"/>
          <w:lang w:val="en-CA"/>
        </w:rPr>
        <w:instrText xml:space="preserve"> REF _Ref375833769 \r \h </w:instrText>
      </w:r>
      <w:r w:rsidR="0021439B">
        <w:rPr>
          <w:szCs w:val="22"/>
          <w:lang w:val="en-CA"/>
        </w:rPr>
      </w:r>
      <w:r w:rsidR="0021439B">
        <w:rPr>
          <w:szCs w:val="22"/>
          <w:lang w:val="en-CA"/>
        </w:rPr>
        <w:fldChar w:fldCharType="separate"/>
      </w:r>
      <w:r w:rsidR="0021439B">
        <w:rPr>
          <w:szCs w:val="22"/>
          <w:lang w:val="en-CA"/>
        </w:rPr>
        <w:t>[1]</w:t>
      </w:r>
      <w:r w:rsidR="0021439B">
        <w:rPr>
          <w:szCs w:val="22"/>
          <w:lang w:val="en-CA"/>
        </w:rPr>
        <w:fldChar w:fldCharType="end"/>
      </w:r>
      <w:r w:rsidR="0021439B">
        <w:rPr>
          <w:szCs w:val="22"/>
          <w:lang w:val="en-CA"/>
        </w:rPr>
        <w:t xml:space="preserve"> and </w:t>
      </w:r>
      <w:r w:rsidR="0021439B">
        <w:rPr>
          <w:szCs w:val="22"/>
          <w:lang w:val="en-CA"/>
        </w:rPr>
        <w:fldChar w:fldCharType="begin"/>
      </w:r>
      <w:r w:rsidR="0021439B">
        <w:rPr>
          <w:szCs w:val="22"/>
          <w:lang w:val="en-CA"/>
        </w:rPr>
        <w:instrText xml:space="preserve"> REF _Ref375833771 \r \h </w:instrText>
      </w:r>
      <w:r w:rsidR="0021439B">
        <w:rPr>
          <w:szCs w:val="22"/>
          <w:lang w:val="en-CA"/>
        </w:rPr>
      </w:r>
      <w:r w:rsidR="0021439B">
        <w:rPr>
          <w:szCs w:val="22"/>
          <w:lang w:val="en-CA"/>
        </w:rPr>
        <w:fldChar w:fldCharType="separate"/>
      </w:r>
      <w:r w:rsidR="0021439B">
        <w:rPr>
          <w:szCs w:val="22"/>
          <w:lang w:val="en-CA"/>
        </w:rPr>
        <w:t>[2]</w:t>
      </w:r>
      <w:r w:rsidR="0021439B">
        <w:rPr>
          <w:szCs w:val="22"/>
          <w:lang w:val="en-CA"/>
        </w:rPr>
        <w:fldChar w:fldCharType="end"/>
      </w:r>
      <w:r w:rsidR="0021439B">
        <w:rPr>
          <w:szCs w:val="22"/>
          <w:lang w:val="en-CA"/>
        </w:rPr>
        <w:t>, respectively</w:t>
      </w:r>
      <w:r>
        <w:rPr>
          <w:szCs w:val="22"/>
          <w:lang w:val="en-CA"/>
        </w:rPr>
        <w:t xml:space="preserve">. </w:t>
      </w:r>
      <w:r w:rsidR="008473D7">
        <w:rPr>
          <w:szCs w:val="22"/>
          <w:lang w:val="en-CA"/>
        </w:rPr>
        <w:t xml:space="preserve">Such large non-fixed tables </w:t>
      </w:r>
      <w:r w:rsidR="00F0377C">
        <w:rPr>
          <w:szCs w:val="22"/>
          <w:lang w:val="en-CA"/>
        </w:rPr>
        <w:t>could cause a serious complexity issue, f</w:t>
      </w:r>
      <w:r w:rsidR="0021439B">
        <w:rPr>
          <w:szCs w:val="22"/>
          <w:lang w:val="en-CA"/>
        </w:rPr>
        <w:t xml:space="preserve">or </w:t>
      </w:r>
      <w:r w:rsidR="00F0377C">
        <w:rPr>
          <w:szCs w:val="22"/>
          <w:lang w:val="en-CA"/>
        </w:rPr>
        <w:t xml:space="preserve">both </w:t>
      </w:r>
      <w:r w:rsidR="0021439B">
        <w:rPr>
          <w:szCs w:val="22"/>
          <w:lang w:val="en-CA"/>
        </w:rPr>
        <w:t xml:space="preserve">hardware </w:t>
      </w:r>
      <w:r w:rsidR="00F0377C">
        <w:rPr>
          <w:szCs w:val="22"/>
          <w:lang w:val="en-CA"/>
        </w:rPr>
        <w:t xml:space="preserve">and software </w:t>
      </w:r>
      <w:r w:rsidR="0021439B">
        <w:rPr>
          <w:szCs w:val="22"/>
          <w:lang w:val="en-CA"/>
        </w:rPr>
        <w:t>implementations, especially for mobile devices</w:t>
      </w:r>
      <w:r w:rsidR="00F0377C">
        <w:rPr>
          <w:szCs w:val="22"/>
          <w:lang w:val="en-CA"/>
        </w:rPr>
        <w:t>.</w:t>
      </w:r>
      <w:r w:rsidR="0021439B">
        <w:rPr>
          <w:szCs w:val="22"/>
          <w:lang w:val="en-CA"/>
        </w:rPr>
        <w:t xml:space="preserve"> </w:t>
      </w:r>
    </w:p>
    <w:p w:rsidR="00635C89" w:rsidRDefault="00635C89" w:rsidP="00E349D1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To reduce the table size while keeping the </w:t>
      </w:r>
      <w:r w:rsidR="008473D7">
        <w:rPr>
          <w:szCs w:val="22"/>
          <w:lang w:val="en-CA"/>
        </w:rPr>
        <w:t xml:space="preserve">coding </w:t>
      </w:r>
      <w:r>
        <w:rPr>
          <w:szCs w:val="22"/>
          <w:lang w:val="en-CA"/>
        </w:rPr>
        <w:t xml:space="preserve">efficiency, it is proposed to use asymmetric </w:t>
      </w:r>
      <w:r w:rsidR="008473D7">
        <w:rPr>
          <w:szCs w:val="22"/>
          <w:lang w:val="en-CA"/>
        </w:rPr>
        <w:t xml:space="preserve">look up </w:t>
      </w:r>
      <w:r>
        <w:rPr>
          <w:szCs w:val="22"/>
          <w:lang w:val="en-CA"/>
        </w:rPr>
        <w:t xml:space="preserve">table. That is, more partitions are used along </w:t>
      </w:r>
      <w:proofErr w:type="spellStart"/>
      <w:r>
        <w:rPr>
          <w:szCs w:val="22"/>
          <w:lang w:val="en-CA"/>
        </w:rPr>
        <w:t>luma</w:t>
      </w:r>
      <w:proofErr w:type="spellEnd"/>
      <w:r>
        <w:rPr>
          <w:szCs w:val="22"/>
          <w:lang w:val="en-CA"/>
        </w:rPr>
        <w:t xml:space="preserve"> </w:t>
      </w:r>
      <w:r w:rsidR="00F0377C">
        <w:rPr>
          <w:szCs w:val="22"/>
          <w:lang w:val="en-CA"/>
        </w:rPr>
        <w:t xml:space="preserve">component </w:t>
      </w:r>
      <w:r>
        <w:rPr>
          <w:szCs w:val="22"/>
          <w:lang w:val="en-CA"/>
        </w:rPr>
        <w:t xml:space="preserve">direction while </w:t>
      </w:r>
      <w:proofErr w:type="gramStart"/>
      <w:r>
        <w:rPr>
          <w:szCs w:val="22"/>
          <w:lang w:val="en-CA"/>
        </w:rPr>
        <w:t>less partitions</w:t>
      </w:r>
      <w:proofErr w:type="gramEnd"/>
      <w:r>
        <w:rPr>
          <w:szCs w:val="22"/>
          <w:lang w:val="en-CA"/>
        </w:rPr>
        <w:t xml:space="preserve"> are made along </w:t>
      </w:r>
      <w:proofErr w:type="spellStart"/>
      <w:r>
        <w:rPr>
          <w:szCs w:val="22"/>
          <w:lang w:val="en-CA"/>
        </w:rPr>
        <w:t>chroma</w:t>
      </w:r>
      <w:proofErr w:type="spellEnd"/>
      <w:r>
        <w:rPr>
          <w:szCs w:val="22"/>
          <w:lang w:val="en-CA"/>
        </w:rPr>
        <w:t xml:space="preserve"> </w:t>
      </w:r>
      <w:r w:rsidR="008473D7">
        <w:rPr>
          <w:szCs w:val="22"/>
          <w:lang w:val="en-CA"/>
        </w:rPr>
        <w:t>component</w:t>
      </w:r>
      <w:r w:rsidR="00F0377C">
        <w:rPr>
          <w:szCs w:val="22"/>
          <w:lang w:val="en-CA"/>
        </w:rPr>
        <w:t xml:space="preserve"> direction</w:t>
      </w:r>
      <w:r>
        <w:rPr>
          <w:szCs w:val="22"/>
          <w:lang w:val="en-CA"/>
        </w:rPr>
        <w:t xml:space="preserve">. In the current test, up to 8x2x2 partitions are employed. For each partition, information of color prediction, such as </w:t>
      </w:r>
      <w:r w:rsidRPr="00635C89">
        <w:rPr>
          <w:i/>
          <w:szCs w:val="22"/>
          <w:lang w:val="en-CA"/>
        </w:rPr>
        <w:t>a, b, c, d</w:t>
      </w:r>
      <w:r>
        <w:rPr>
          <w:szCs w:val="22"/>
          <w:lang w:val="en-CA"/>
        </w:rPr>
        <w:t xml:space="preserve"> coefficients or converted vertexes, are signaled. Therefore, the </w:t>
      </w:r>
      <w:r w:rsidR="00F0377C">
        <w:rPr>
          <w:szCs w:val="22"/>
          <w:lang w:val="en-CA"/>
        </w:rPr>
        <w:t xml:space="preserve">proposed </w:t>
      </w:r>
      <w:r>
        <w:rPr>
          <w:szCs w:val="22"/>
          <w:lang w:val="en-CA"/>
        </w:rPr>
        <w:t>asymmetric table has up to 8x2x2x4x3=384 entries.</w:t>
      </w:r>
    </w:p>
    <w:p w:rsidR="00622D17" w:rsidRDefault="00622D17" w:rsidP="00622D17">
      <w:pPr>
        <w:pStyle w:val="Heading2"/>
        <w:rPr>
          <w:lang w:val="en-CA"/>
        </w:rPr>
      </w:pPr>
      <w:r>
        <w:rPr>
          <w:lang w:val="en-CA"/>
        </w:rPr>
        <w:t>Derivation of color prediction coefficients</w:t>
      </w:r>
    </w:p>
    <w:p w:rsidR="00622D17" w:rsidRDefault="00622D17" w:rsidP="00622D17">
      <w:pPr>
        <w:jc w:val="both"/>
        <w:rPr>
          <w:lang w:val="en-CA"/>
        </w:rPr>
      </w:pPr>
      <w:r>
        <w:rPr>
          <w:lang w:val="en-CA"/>
        </w:rPr>
        <w:t xml:space="preserve">Color prediction coefficients are derived for each partition by minimizing the distortion </w:t>
      </w:r>
      <w:r w:rsidR="009D757B">
        <w:rPr>
          <w:lang w:val="en-CA"/>
        </w:rPr>
        <w:t>between</w:t>
      </w:r>
      <w:r>
        <w:rPr>
          <w:lang w:val="en-CA"/>
        </w:rPr>
        <w:t xml:space="preserve"> converted samples and original enh</w:t>
      </w:r>
      <w:r w:rsidR="002D7EAA">
        <w:rPr>
          <w:lang w:val="en-CA"/>
        </w:rPr>
        <w:t>ancement signal, namely</w:t>
      </w:r>
    </w:p>
    <w:p w:rsidR="002D7EAA" w:rsidRDefault="005A59A1" w:rsidP="005C7345">
      <w:pPr>
        <w:jc w:val="center"/>
        <w:rPr>
          <w:lang w:val="en-CA"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en-CA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22"/>
                    <w:lang w:val="en-CA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y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y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y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u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u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u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v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v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  <w:lang w:val="en-CA"/>
                        </w:rPr>
                        <m:t>v</m:t>
                      </m:r>
                    </m:sub>
                  </m:sSub>
                </m:e>
              </m:mr>
            </m:m>
            <m:r>
              <w:rPr>
                <w:rFonts w:ascii="Cambria Math" w:hAnsi="Cambria Math"/>
                <w:szCs w:val="22"/>
                <w:lang w:val="en-CA"/>
              </w:rPr>
              <m:t xml:space="preserve">  </m:t>
            </m:r>
            <m:eqArr>
              <m:eqArrPr>
                <m:ctrlPr>
                  <w:rPr>
                    <w:rFonts w:ascii="Cambria Math" w:hAnsi="Cambria Math"/>
                    <w:i/>
                    <w:szCs w:val="22"/>
                    <w:lang w:val="en-CA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2"/>
                        <w:lang w:val="en-C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2"/>
                        <w:lang w:val="en-CA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  <w:lang w:val="en-CA"/>
                      </w:rPr>
                      <m:t>y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2"/>
                        <w:lang w:val="en-C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2"/>
                        <w:lang w:val="en-CA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  <w:lang w:val="en-CA"/>
                      </w:rPr>
                      <m:t>u</m:t>
                    </m:r>
                  </m:sub>
                </m:sSub>
                <m:ctrlPr>
                  <w:rPr>
                    <w:rFonts w:ascii="Cambria Math" w:eastAsia="Cambria Math" w:hAnsi="Cambria Math" w:cs="Cambria Math"/>
                    <w:i/>
                    <w:lang w:val="en-CA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lang w:val="en-CA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lang w:val="en-CA"/>
                      </w:rPr>
                      <m:t>d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lang w:val="en-CA"/>
                      </w:rPr>
                      <m:t>v</m:t>
                    </m:r>
                  </m:sub>
                </m:sSub>
              </m:e>
            </m:eqArr>
          </m:e>
        </m:d>
        <m:r>
          <w:rPr>
            <w:rFonts w:ascii="Cambria Math" w:hAnsi="Cambria Math"/>
            <w:lang w:val="en-CA"/>
          </w:rPr>
          <m:t>=</m:t>
        </m:r>
        <m:func>
          <m:funcPr>
            <m:ctrlPr>
              <w:rPr>
                <w:rFonts w:ascii="Cambria Math" w:hAnsi="Cambria Math"/>
                <w:i/>
                <w:lang w:val="en-CA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CA"/>
              </w:rPr>
              <m:t>arg</m:t>
            </m:r>
          </m:fName>
          <m:e>
            <m:func>
              <m:funcPr>
                <m:ctrlPr>
                  <w:rPr>
                    <w:rFonts w:ascii="Cambria Math" w:hAnsi="Cambria Math"/>
                    <w:i/>
                    <w:lang w:val="en-CA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CA"/>
                  </w:rPr>
                  <m:t>min</m:t>
                </m:r>
              </m:fName>
              <m:e>
                <m:r>
                  <w:rPr>
                    <w:rFonts w:ascii="Cambria Math" w:hAnsi="Cambria Math"/>
                    <w:lang w:val="en-CA"/>
                  </w:rPr>
                  <m:t>{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lang w:val="en-CA"/>
                      </w:rPr>
                    </m:ctrlPr>
                  </m:naryPr>
                  <m:sub/>
                  <m:sup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CA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lang w:val="en-CA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CA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CA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CA"/>
                                  </w:rPr>
                                  <m:t>E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lang w:val="en-CA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CA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CA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CA"/>
                                  </w:rPr>
                                  <m:t>B</m:t>
                                </m:r>
                              </m:sub>
                            </m:sSub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lang w:val="en-CA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lang w:val="en-CA"/>
                      </w:rPr>
                      <m:t>+</m:t>
                    </m:r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/>
                            <w:i/>
                            <w:lang w:val="en-CA"/>
                          </w:rPr>
                        </m:ctrlPr>
                      </m:naryPr>
                      <m:sub/>
                      <m:sup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n-CA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CA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CA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CA"/>
                                      </w:rPr>
                                      <m:t>U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val="en-CA"/>
                                      </w:rPr>
                                      <m:t>E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lang w:val="en-CA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CA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CA"/>
                                      </w:rPr>
                                      <m:t>u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val="en-CA"/>
                                      </w:rPr>
                                      <m:t>B</m:t>
                                    </m:r>
                                  </m:sub>
                                </m:sSub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CA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lang w:val="en-CA"/>
                          </w:rPr>
                          <m:t>+</m:t>
                        </m:r>
                      </m:e>
                    </m:nary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/>
                            <w:i/>
                            <w:lang w:val="en-CA"/>
                          </w:rPr>
                        </m:ctrlPr>
                      </m:naryPr>
                      <m:sub/>
                      <m:sup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n-CA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CA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CA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CA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val="en-CA"/>
                                      </w:rPr>
                                      <m:t>E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lang w:val="en-CA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CA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CA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val="en-CA"/>
                                      </w:rPr>
                                      <m:t>B</m:t>
                                    </m:r>
                                  </m:sub>
                                </m:sSub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CA"/>
                              </w:rPr>
                              <m:t>2</m:t>
                            </m:r>
                          </m:sup>
                        </m:sSup>
                      </m:e>
                    </m:nary>
                  </m:e>
                </m:nary>
                <m:r>
                  <w:rPr>
                    <w:rFonts w:ascii="Cambria Math" w:hAnsi="Cambria Math"/>
                    <w:lang w:val="en-CA"/>
                  </w:rPr>
                  <m:t>}</m:t>
                </m:r>
              </m:e>
            </m:func>
          </m:e>
        </m:func>
      </m:oMath>
      <w:r w:rsidR="005C7345">
        <w:rPr>
          <w:lang w:val="en-CA"/>
        </w:rPr>
        <w:t>.</w:t>
      </w:r>
    </w:p>
    <w:p w:rsidR="005C7345" w:rsidRDefault="005C7345" w:rsidP="00622D17">
      <w:pPr>
        <w:jc w:val="both"/>
        <w:rPr>
          <w:lang w:val="en-CA"/>
        </w:rPr>
      </w:pPr>
      <w:r>
        <w:rPr>
          <w:lang w:val="en-CA"/>
        </w:rPr>
        <w:t>Then the color prediction coefficients are converted to the vertexes of the corresponding cuboid based on the position of the cuboid.</w:t>
      </w:r>
    </w:p>
    <w:p w:rsidR="009D757B" w:rsidRPr="00622D17" w:rsidRDefault="009D757B" w:rsidP="00622D17">
      <w:pPr>
        <w:jc w:val="both"/>
        <w:rPr>
          <w:lang w:val="en-CA"/>
        </w:rPr>
      </w:pPr>
      <w:r>
        <w:rPr>
          <w:lang w:val="en-CA"/>
        </w:rPr>
        <w:t>When the color prediction process is conducted before up-sampling, the color prediction coefficients are derived by minimizing the distortion between converted samples and the down-sampled enhancement signal.</w:t>
      </w:r>
    </w:p>
    <w:p w:rsidR="00622D17" w:rsidRDefault="00622D17" w:rsidP="00622D17">
      <w:pPr>
        <w:pStyle w:val="Heading2"/>
        <w:rPr>
          <w:lang w:val="en-CA"/>
        </w:rPr>
      </w:pPr>
      <w:r>
        <w:rPr>
          <w:lang w:val="en-CA"/>
        </w:rPr>
        <w:t xml:space="preserve">Update 3D LUT at </w:t>
      </w:r>
      <w:r w:rsidR="008B5AB5">
        <w:rPr>
          <w:lang w:val="en-CA"/>
        </w:rPr>
        <w:t xml:space="preserve">picture </w:t>
      </w:r>
      <w:r>
        <w:rPr>
          <w:lang w:val="en-CA"/>
        </w:rPr>
        <w:t>level</w:t>
      </w:r>
    </w:p>
    <w:p w:rsidR="00622D17" w:rsidRDefault="00622D17" w:rsidP="00622D17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The 3D LUT is signaled in PPS and </w:t>
      </w:r>
      <w:r w:rsidR="004C04AB">
        <w:rPr>
          <w:szCs w:val="22"/>
          <w:lang w:val="en-CA"/>
        </w:rPr>
        <w:t>may</w:t>
      </w:r>
      <w:r w:rsidR="008F150E">
        <w:rPr>
          <w:szCs w:val="22"/>
          <w:lang w:val="en-CA"/>
        </w:rPr>
        <w:t xml:space="preserve"> be </w:t>
      </w:r>
      <w:r>
        <w:rPr>
          <w:szCs w:val="22"/>
          <w:lang w:val="en-CA"/>
        </w:rPr>
        <w:t xml:space="preserve">updated in slice </w:t>
      </w:r>
      <w:r w:rsidR="008F150E">
        <w:rPr>
          <w:szCs w:val="22"/>
          <w:lang w:val="en-CA"/>
        </w:rPr>
        <w:t xml:space="preserve">segment </w:t>
      </w:r>
      <w:r>
        <w:rPr>
          <w:szCs w:val="22"/>
          <w:lang w:val="en-CA"/>
        </w:rPr>
        <w:t>header</w:t>
      </w:r>
      <w:r w:rsidR="005C7345">
        <w:rPr>
          <w:szCs w:val="22"/>
          <w:lang w:val="en-CA"/>
        </w:rPr>
        <w:t xml:space="preserve"> when necessary</w:t>
      </w:r>
      <w:r>
        <w:rPr>
          <w:szCs w:val="22"/>
          <w:lang w:val="en-CA"/>
        </w:rPr>
        <w:t xml:space="preserve">. </w:t>
      </w:r>
      <w:r w:rsidR="005C7345">
        <w:rPr>
          <w:szCs w:val="22"/>
          <w:lang w:val="en-CA"/>
        </w:rPr>
        <w:t>When the 3D LUT is updated in a slice</w:t>
      </w:r>
      <w:r w:rsidR="008F150E">
        <w:rPr>
          <w:szCs w:val="22"/>
          <w:lang w:val="en-CA"/>
        </w:rPr>
        <w:t xml:space="preserve"> segment</w:t>
      </w:r>
      <w:r w:rsidR="005C7345">
        <w:rPr>
          <w:szCs w:val="22"/>
          <w:lang w:val="en-CA"/>
        </w:rPr>
        <w:t xml:space="preserve"> header, the updated 3D LUT is applied for the related picture.</w:t>
      </w:r>
    </w:p>
    <w:p w:rsidR="00622D17" w:rsidRPr="00E349D1" w:rsidRDefault="005C7345" w:rsidP="00E349D1">
      <w:pPr>
        <w:jc w:val="both"/>
        <w:rPr>
          <w:lang w:val="en-CA"/>
        </w:rPr>
      </w:pPr>
      <w:r>
        <w:rPr>
          <w:lang w:val="en-CA"/>
        </w:rPr>
        <w:t xml:space="preserve">At </w:t>
      </w:r>
      <w:r w:rsidR="008F150E">
        <w:rPr>
          <w:lang w:val="en-CA"/>
        </w:rPr>
        <w:t xml:space="preserve">the </w:t>
      </w:r>
      <w:r>
        <w:rPr>
          <w:lang w:val="en-CA"/>
        </w:rPr>
        <w:t xml:space="preserve">encoder side, </w:t>
      </w:r>
      <w:r w:rsidR="008F150E">
        <w:rPr>
          <w:lang w:val="en-CA"/>
        </w:rPr>
        <w:t xml:space="preserve">the optimal </w:t>
      </w:r>
      <w:r>
        <w:rPr>
          <w:lang w:val="en-CA"/>
        </w:rPr>
        <w:t xml:space="preserve">3D LUT is </w:t>
      </w:r>
      <w:r w:rsidR="008F150E">
        <w:rPr>
          <w:lang w:val="en-CA"/>
        </w:rPr>
        <w:t xml:space="preserve">derived </w:t>
      </w:r>
      <w:r w:rsidR="00C43F93">
        <w:rPr>
          <w:lang w:val="en-CA"/>
        </w:rPr>
        <w:t xml:space="preserve">for each enhancement picture. First, the </w:t>
      </w:r>
      <w:r w:rsidR="008F150E">
        <w:rPr>
          <w:lang w:val="en-CA"/>
        </w:rPr>
        <w:t>3D LUT size</w:t>
      </w:r>
      <w:r w:rsidR="00C43F93">
        <w:rPr>
          <w:lang w:val="en-CA"/>
        </w:rPr>
        <w:t xml:space="preserve"> is determined based on the bit cost </w:t>
      </w:r>
      <w:r w:rsidR="008F150E">
        <w:rPr>
          <w:lang w:val="en-CA"/>
        </w:rPr>
        <w:t xml:space="preserve">of 3D LUT </w:t>
      </w:r>
      <w:r w:rsidR="00C43F93">
        <w:rPr>
          <w:lang w:val="en-CA"/>
        </w:rPr>
        <w:t>of previously coded frame</w:t>
      </w:r>
      <w:r w:rsidR="008F150E">
        <w:rPr>
          <w:lang w:val="en-CA"/>
        </w:rPr>
        <w:t>s</w:t>
      </w:r>
      <w:r w:rsidR="00C43F93">
        <w:rPr>
          <w:lang w:val="en-CA"/>
        </w:rPr>
        <w:t>. Then the 3D LUT is derived</w:t>
      </w:r>
      <w:r w:rsidR="008F150E">
        <w:rPr>
          <w:lang w:val="en-CA"/>
        </w:rPr>
        <w:t xml:space="preserve"> by minimizing the distortion between converted samples and original enhancement signal for each cuboid</w:t>
      </w:r>
      <w:r w:rsidR="00C43F93">
        <w:rPr>
          <w:lang w:val="en-CA"/>
        </w:rPr>
        <w:t xml:space="preserve">. Subsequently, the </w:t>
      </w:r>
      <w:r w:rsidR="008F150E">
        <w:rPr>
          <w:lang w:val="en-CA"/>
        </w:rPr>
        <w:t>derived</w:t>
      </w:r>
      <w:r w:rsidR="00C43F93">
        <w:rPr>
          <w:lang w:val="en-CA"/>
        </w:rPr>
        <w:t xml:space="preserve"> 3D LUT is compared to the one signaled in PPS and the one leading to smaller distortion </w:t>
      </w:r>
      <w:r w:rsidR="008F150E">
        <w:rPr>
          <w:lang w:val="en-CA"/>
        </w:rPr>
        <w:t>is</w:t>
      </w:r>
      <w:r w:rsidR="00C43F93">
        <w:rPr>
          <w:lang w:val="en-CA"/>
        </w:rPr>
        <w:t xml:space="preserve"> selected for </w:t>
      </w:r>
      <w:r w:rsidR="008F150E" w:rsidRPr="008F150E">
        <w:rPr>
          <w:lang w:val="en-CA"/>
        </w:rPr>
        <w:t xml:space="preserve">coding </w:t>
      </w:r>
      <w:r w:rsidR="00C43F93">
        <w:rPr>
          <w:lang w:val="en-CA"/>
        </w:rPr>
        <w:t>the current picture.</w:t>
      </w:r>
    </w:p>
    <w:p w:rsidR="00622D17" w:rsidRDefault="007E4C23" w:rsidP="00622D17">
      <w:pPr>
        <w:pStyle w:val="Heading1"/>
        <w:rPr>
          <w:lang w:val="en-CA"/>
        </w:rPr>
      </w:pPr>
      <w:r>
        <w:rPr>
          <w:lang w:val="en-CA"/>
        </w:rPr>
        <w:t xml:space="preserve">Proposed </w:t>
      </w:r>
      <w:r w:rsidR="00622D17">
        <w:rPr>
          <w:lang w:val="en-CA"/>
        </w:rPr>
        <w:t>text</w:t>
      </w:r>
    </w:p>
    <w:p w:rsidR="00807374" w:rsidRDefault="005C7345" w:rsidP="00622D17">
      <w:pPr>
        <w:pStyle w:val="Heading2"/>
        <w:rPr>
          <w:lang w:val="en-CA"/>
        </w:rPr>
      </w:pPr>
      <w:r>
        <w:rPr>
          <w:lang w:val="en-CA"/>
        </w:rPr>
        <w:t>S</w:t>
      </w:r>
      <w:r w:rsidR="007E4C23">
        <w:rPr>
          <w:lang w:val="en-CA"/>
        </w:rPr>
        <w:t>yntax and semantics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7"/>
      </w:tblGrid>
      <w:tr w:rsidR="0089103A" w:rsidRPr="00983CFA" w:rsidTr="003056D9">
        <w:trPr>
          <w:cantSplit/>
          <w:trHeight w:val="289"/>
          <w:jc w:val="center"/>
        </w:trPr>
        <w:tc>
          <w:tcPr>
            <w:tcW w:w="7920" w:type="dxa"/>
          </w:tcPr>
          <w:p w:rsidR="0089103A" w:rsidRPr="00983CFA" w:rsidRDefault="0089103A" w:rsidP="003056D9">
            <w:pPr>
              <w:pStyle w:val="tablesyntax"/>
              <w:rPr>
                <w:rFonts w:ascii="Times New Roman" w:hAnsi="Times New Roman"/>
                <w:lang w:val="en-US"/>
              </w:rPr>
            </w:pPr>
            <w:proofErr w:type="spellStart"/>
            <w:r w:rsidRPr="00983CFA">
              <w:rPr>
                <w:rFonts w:ascii="Times New Roman" w:hAnsi="Times New Roman"/>
                <w:lang w:val="en-US"/>
              </w:rPr>
              <w:t>pic_parameter_set_rbsp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>( ) {</w:t>
            </w:r>
          </w:p>
        </w:tc>
        <w:tc>
          <w:tcPr>
            <w:tcW w:w="1157" w:type="dxa"/>
          </w:tcPr>
          <w:p w:rsidR="0089103A" w:rsidRPr="00983CFA" w:rsidRDefault="0089103A" w:rsidP="005244BA">
            <w:pPr>
              <w:pStyle w:val="tableheading"/>
              <w:jc w:val="center"/>
              <w:rPr>
                <w:lang w:val="en-US"/>
              </w:rPr>
            </w:pPr>
            <w:r w:rsidRPr="00983CFA">
              <w:rPr>
                <w:lang w:val="en-US"/>
              </w:rPr>
              <w:t>Descriptor</w:t>
            </w:r>
          </w:p>
        </w:tc>
      </w:tr>
      <w:tr w:rsidR="0089103A" w:rsidRPr="00983CFA" w:rsidTr="003056D9">
        <w:trPr>
          <w:cantSplit/>
          <w:trHeight w:val="289"/>
          <w:jc w:val="center"/>
        </w:trPr>
        <w:tc>
          <w:tcPr>
            <w:tcW w:w="7920" w:type="dxa"/>
          </w:tcPr>
          <w:p w:rsidR="0089103A" w:rsidRPr="00F65C7D" w:rsidRDefault="00EC0197" w:rsidP="003056D9">
            <w:pPr>
              <w:pStyle w:val="tablesyntax"/>
              <w:keepLines w:val="0"/>
              <w:rPr>
                <w:rFonts w:ascii="Times New Roman" w:eastAsiaTheme="minorEastAsia" w:hAnsi="Times New Roman"/>
                <w:lang w:val="en-US" w:eastAsia="zh-CN"/>
              </w:rPr>
            </w:pPr>
            <w:r>
              <w:rPr>
                <w:rFonts w:ascii="Times New Roman" w:eastAsiaTheme="minorEastAsia" w:hAnsi="Times New Roman"/>
                <w:lang w:val="en-US" w:eastAsia="zh-CN"/>
              </w:rPr>
              <w:tab/>
              <w:t>…</w:t>
            </w:r>
          </w:p>
        </w:tc>
        <w:tc>
          <w:tcPr>
            <w:tcW w:w="1157" w:type="dxa"/>
          </w:tcPr>
          <w:p w:rsidR="0089103A" w:rsidRPr="00983CFA" w:rsidRDefault="0089103A" w:rsidP="005244BA">
            <w:pPr>
              <w:pStyle w:val="tablecell"/>
              <w:keepLines w:val="0"/>
              <w:jc w:val="center"/>
              <w:rPr>
                <w:lang w:val="en-US"/>
              </w:rPr>
            </w:pPr>
          </w:p>
        </w:tc>
      </w:tr>
      <w:tr w:rsidR="00EC0197" w:rsidRPr="00983CFA" w:rsidTr="003056D9">
        <w:trPr>
          <w:cantSplit/>
          <w:trHeight w:val="289"/>
          <w:jc w:val="center"/>
        </w:trPr>
        <w:tc>
          <w:tcPr>
            <w:tcW w:w="7920" w:type="dxa"/>
          </w:tcPr>
          <w:p w:rsidR="00EC0197" w:rsidRPr="00983CFA" w:rsidRDefault="00EC0197" w:rsidP="003056D9">
            <w:pPr>
              <w:pStyle w:val="tablesyntax"/>
              <w:rPr>
                <w:rFonts w:ascii="Times New Roman" w:hAnsi="Times New Roman"/>
                <w:b/>
                <w:bCs/>
                <w:lang w:val="en-US"/>
              </w:rPr>
            </w:pPr>
            <w:r w:rsidRPr="00983CFA">
              <w:rPr>
                <w:rFonts w:ascii="Times New Roman" w:hAnsi="Times New Roman"/>
                <w:lang w:val="en-US"/>
              </w:rPr>
              <w:tab/>
            </w:r>
            <w:proofErr w:type="spellStart"/>
            <w:r w:rsidRPr="00983CFA">
              <w:rPr>
                <w:rFonts w:ascii="Times New Roman" w:hAnsi="Times New Roman"/>
                <w:b/>
                <w:lang w:val="en-US" w:eastAsia="ko-KR"/>
              </w:rPr>
              <w:t>slice_segment_header_extension_present_flag</w:t>
            </w:r>
            <w:proofErr w:type="spellEnd"/>
          </w:p>
        </w:tc>
        <w:tc>
          <w:tcPr>
            <w:tcW w:w="1157" w:type="dxa"/>
          </w:tcPr>
          <w:p w:rsidR="00EC0197" w:rsidRPr="00983CFA" w:rsidRDefault="00EC0197" w:rsidP="005244BA">
            <w:pPr>
              <w:pStyle w:val="tablecell"/>
              <w:keepLines w:val="0"/>
              <w:jc w:val="center"/>
              <w:rPr>
                <w:lang w:val="en-US"/>
              </w:rPr>
            </w:pPr>
            <w:r w:rsidRPr="00983CFA">
              <w:rPr>
                <w:lang w:val="en-US" w:eastAsia="ko-KR"/>
              </w:rPr>
              <w:t>u(1)</w:t>
            </w:r>
          </w:p>
        </w:tc>
      </w:tr>
      <w:tr w:rsidR="0089103A" w:rsidRPr="00437322" w:rsidTr="003056D9">
        <w:trPr>
          <w:cantSplit/>
          <w:trHeight w:val="289"/>
          <w:jc w:val="center"/>
        </w:trPr>
        <w:tc>
          <w:tcPr>
            <w:tcW w:w="7920" w:type="dxa"/>
          </w:tcPr>
          <w:p w:rsidR="0089103A" w:rsidRPr="00F65C7D" w:rsidRDefault="0089103A">
            <w:pPr>
              <w:pStyle w:val="tablesyntax"/>
              <w:keepLines w:val="0"/>
              <w:rPr>
                <w:rFonts w:ascii="Times New Roman" w:hAnsi="Times New Roman"/>
                <w:highlight w:val="yellow"/>
                <w:lang w:val="en-US" w:eastAsia="ko-KR"/>
              </w:rPr>
            </w:pPr>
            <w:r w:rsidRPr="00983CFA">
              <w:rPr>
                <w:rFonts w:ascii="Times New Roman" w:hAnsi="Times New Roman"/>
                <w:bCs/>
                <w:lang w:val="en-US"/>
              </w:rPr>
              <w:tab/>
            </w:r>
            <w:r w:rsidR="00EC0197" w:rsidRPr="00F65C7D">
              <w:rPr>
                <w:rFonts w:eastAsia="MS Mincho"/>
                <w:bCs/>
                <w:highlight w:val="yellow"/>
                <w:lang w:val="en-US"/>
              </w:rPr>
              <w:t>if(</w:t>
            </w:r>
            <w:proofErr w:type="spellStart"/>
            <w:r w:rsidR="00EC0197" w:rsidRPr="00F65C7D">
              <w:rPr>
                <w:rFonts w:eastAsia="MS Mincho"/>
                <w:bCs/>
                <w:highlight w:val="yellow"/>
                <w:lang w:val="en-US"/>
              </w:rPr>
              <w:t>nuh_layer_id</w:t>
            </w:r>
            <w:proofErr w:type="spellEnd"/>
            <w:r w:rsidR="00EC0197" w:rsidRPr="00F65C7D">
              <w:rPr>
                <w:rFonts w:eastAsia="MS Mincho"/>
                <w:bCs/>
                <w:highlight w:val="yellow"/>
                <w:lang w:val="en-US"/>
              </w:rPr>
              <w:t xml:space="preserve"> &gt; 0) {</w:t>
            </w:r>
          </w:p>
        </w:tc>
        <w:tc>
          <w:tcPr>
            <w:tcW w:w="1157" w:type="dxa"/>
          </w:tcPr>
          <w:p w:rsidR="0089103A" w:rsidRPr="00F65C7D" w:rsidRDefault="0089103A" w:rsidP="005244BA">
            <w:pPr>
              <w:pStyle w:val="tablecell"/>
              <w:keepLines w:val="0"/>
              <w:jc w:val="center"/>
              <w:rPr>
                <w:highlight w:val="yellow"/>
                <w:lang w:val="en-US"/>
              </w:rPr>
            </w:pPr>
          </w:p>
        </w:tc>
      </w:tr>
      <w:tr w:rsidR="0089103A" w:rsidRPr="00437322" w:rsidTr="003056D9">
        <w:trPr>
          <w:cantSplit/>
          <w:trHeight w:val="289"/>
          <w:jc w:val="center"/>
        </w:trPr>
        <w:tc>
          <w:tcPr>
            <w:tcW w:w="7920" w:type="dxa"/>
          </w:tcPr>
          <w:p w:rsidR="0089103A" w:rsidRPr="00F65C7D" w:rsidRDefault="0089103A" w:rsidP="00EC0197">
            <w:pPr>
              <w:pStyle w:val="tablesyntax"/>
              <w:keepLines w:val="0"/>
              <w:rPr>
                <w:rFonts w:ascii="Times New Roman" w:hAnsi="Times New Roman"/>
                <w:b/>
                <w:highlight w:val="yellow"/>
                <w:lang w:val="en-US" w:eastAsia="ko-KR"/>
              </w:rPr>
            </w:pPr>
            <w:r w:rsidRPr="00F65C7D">
              <w:rPr>
                <w:rFonts w:ascii="Times New Roman" w:hAnsi="Times New Roman"/>
                <w:b/>
                <w:highlight w:val="yellow"/>
                <w:lang w:val="en-US"/>
              </w:rPr>
              <w:tab/>
            </w:r>
            <w:r w:rsidRPr="00F65C7D">
              <w:rPr>
                <w:rFonts w:ascii="Times New Roman" w:hAnsi="Times New Roman"/>
                <w:b/>
                <w:highlight w:val="yellow"/>
                <w:lang w:val="en-US"/>
              </w:rPr>
              <w:tab/>
            </w:r>
            <w:proofErr w:type="spellStart"/>
            <w:r w:rsidR="00EC0197" w:rsidRPr="00F65C7D">
              <w:rPr>
                <w:rFonts w:ascii="Times New Roman" w:hAnsi="Times New Roman"/>
                <w:b/>
                <w:highlight w:val="yellow"/>
                <w:lang w:val="en-US"/>
              </w:rPr>
              <w:t>pps_cgs_idc</w:t>
            </w:r>
            <w:proofErr w:type="spellEnd"/>
          </w:p>
        </w:tc>
        <w:tc>
          <w:tcPr>
            <w:tcW w:w="1157" w:type="dxa"/>
          </w:tcPr>
          <w:p w:rsidR="0089103A" w:rsidRPr="00F65C7D" w:rsidRDefault="00EC0197" w:rsidP="005244BA">
            <w:pPr>
              <w:pStyle w:val="tablecell"/>
              <w:keepLines w:val="0"/>
              <w:jc w:val="center"/>
              <w:rPr>
                <w:highlight w:val="yellow"/>
                <w:lang w:val="en-US"/>
              </w:rPr>
            </w:pPr>
            <w:proofErr w:type="spellStart"/>
            <w:r w:rsidRPr="00F65C7D">
              <w:rPr>
                <w:highlight w:val="yellow"/>
                <w:lang w:val="en-US"/>
              </w:rPr>
              <w:t>ue</w:t>
            </w:r>
            <w:proofErr w:type="spellEnd"/>
            <w:r w:rsidRPr="00F65C7D">
              <w:rPr>
                <w:highlight w:val="yellow"/>
                <w:lang w:val="en-US"/>
              </w:rPr>
              <w:t>(v)</w:t>
            </w:r>
          </w:p>
        </w:tc>
      </w:tr>
      <w:tr w:rsidR="0089103A" w:rsidRPr="00437322" w:rsidTr="003056D9">
        <w:trPr>
          <w:cantSplit/>
          <w:trHeight w:val="289"/>
          <w:jc w:val="center"/>
        </w:trPr>
        <w:tc>
          <w:tcPr>
            <w:tcW w:w="7920" w:type="dxa"/>
          </w:tcPr>
          <w:p w:rsidR="0089103A" w:rsidRPr="00F65C7D" w:rsidRDefault="0089103A" w:rsidP="00EC0197">
            <w:pPr>
              <w:pStyle w:val="tablesyntax"/>
              <w:keepLines w:val="0"/>
              <w:rPr>
                <w:rFonts w:ascii="Times New Roman" w:hAnsi="Times New Roman"/>
                <w:highlight w:val="yellow"/>
                <w:lang w:val="en-US" w:eastAsia="ko-KR"/>
              </w:rPr>
            </w:pPr>
            <w:r w:rsidRPr="00F65C7D">
              <w:rPr>
                <w:rFonts w:ascii="Times New Roman" w:hAnsi="Times New Roman"/>
                <w:highlight w:val="yellow"/>
                <w:lang w:val="en-US"/>
              </w:rPr>
              <w:tab/>
            </w:r>
            <w:r w:rsidRPr="00F65C7D">
              <w:rPr>
                <w:rFonts w:ascii="Times New Roman" w:hAnsi="Times New Roman"/>
                <w:highlight w:val="yellow"/>
                <w:lang w:val="en-US"/>
              </w:rPr>
              <w:tab/>
            </w:r>
            <w:r w:rsidR="00EC0197" w:rsidRPr="00F65C7D">
              <w:rPr>
                <w:rFonts w:ascii="Times New Roman" w:hAnsi="Times New Roman"/>
                <w:highlight w:val="yellow"/>
                <w:lang w:val="en-US"/>
              </w:rPr>
              <w:t>if</w:t>
            </w:r>
            <w:r w:rsidR="00437322" w:rsidRPr="00F65C7D">
              <w:rPr>
                <w:rFonts w:ascii="Times New Roman" w:hAnsi="Times New Roman"/>
                <w:highlight w:val="yellow"/>
                <w:lang w:val="en-US"/>
              </w:rPr>
              <w:t>(</w:t>
            </w:r>
            <w:proofErr w:type="spellStart"/>
            <w:r w:rsidR="00437322" w:rsidRPr="00F65C7D">
              <w:rPr>
                <w:rFonts w:ascii="Times New Roman" w:hAnsi="Times New Roman"/>
                <w:highlight w:val="yellow"/>
                <w:lang w:val="en-US"/>
              </w:rPr>
              <w:t>pps_cgs_idc</w:t>
            </w:r>
            <w:proofErr w:type="spellEnd"/>
            <w:r w:rsidR="00437322" w:rsidRPr="00F65C7D">
              <w:rPr>
                <w:rFonts w:ascii="Times New Roman" w:hAnsi="Times New Roman"/>
                <w:highlight w:val="yellow"/>
                <w:lang w:val="en-US"/>
              </w:rPr>
              <w:t xml:space="preserve">==1 || </w:t>
            </w:r>
            <w:proofErr w:type="spellStart"/>
            <w:r w:rsidR="00437322" w:rsidRPr="00F65C7D">
              <w:rPr>
                <w:rFonts w:ascii="Times New Roman" w:hAnsi="Times New Roman"/>
                <w:highlight w:val="yellow"/>
                <w:lang w:val="en-US"/>
              </w:rPr>
              <w:t>pps_cgs_idc</w:t>
            </w:r>
            <w:proofErr w:type="spellEnd"/>
            <w:r w:rsidR="00437322" w:rsidRPr="00F65C7D">
              <w:rPr>
                <w:rFonts w:ascii="Times New Roman" w:hAnsi="Times New Roman"/>
                <w:highlight w:val="yellow"/>
                <w:lang w:val="en-US"/>
              </w:rPr>
              <w:t>==3)</w:t>
            </w:r>
          </w:p>
        </w:tc>
        <w:tc>
          <w:tcPr>
            <w:tcW w:w="1157" w:type="dxa"/>
          </w:tcPr>
          <w:p w:rsidR="0089103A" w:rsidRPr="00F65C7D" w:rsidRDefault="0089103A" w:rsidP="005244BA">
            <w:pPr>
              <w:pStyle w:val="tablecell"/>
              <w:keepLines w:val="0"/>
              <w:jc w:val="center"/>
              <w:rPr>
                <w:highlight w:val="yellow"/>
                <w:lang w:val="en-US"/>
              </w:rPr>
            </w:pPr>
          </w:p>
        </w:tc>
      </w:tr>
      <w:tr w:rsidR="00437322" w:rsidRPr="00437322" w:rsidTr="003056D9">
        <w:trPr>
          <w:cantSplit/>
          <w:trHeight w:val="289"/>
          <w:jc w:val="center"/>
        </w:trPr>
        <w:tc>
          <w:tcPr>
            <w:tcW w:w="7920" w:type="dxa"/>
          </w:tcPr>
          <w:p w:rsidR="00437322" w:rsidRPr="00F65C7D" w:rsidRDefault="00437322" w:rsidP="00F65C7D">
            <w:pPr>
              <w:pStyle w:val="tablesyntax"/>
              <w:keepLines w:val="0"/>
              <w:rPr>
                <w:rFonts w:ascii="Times New Roman" w:hAnsi="Times New Roman"/>
                <w:highlight w:val="yellow"/>
                <w:lang w:val="en-US"/>
              </w:rPr>
            </w:pPr>
            <w:r w:rsidRPr="00F65C7D">
              <w:rPr>
                <w:rFonts w:ascii="Times New Roman" w:hAnsi="Times New Roman"/>
                <w:highlight w:val="yellow"/>
                <w:lang w:val="en-US"/>
              </w:rPr>
              <w:tab/>
            </w:r>
            <w:r w:rsidRPr="00F65C7D">
              <w:rPr>
                <w:rFonts w:ascii="Times New Roman" w:hAnsi="Times New Roman"/>
                <w:highlight w:val="yellow"/>
                <w:lang w:val="en-US"/>
              </w:rPr>
              <w:tab/>
            </w:r>
            <w:r w:rsidRPr="00F65C7D">
              <w:rPr>
                <w:rFonts w:ascii="Times New Roman" w:hAnsi="Times New Roman"/>
                <w:highlight w:val="yellow"/>
                <w:lang w:val="en-US"/>
              </w:rPr>
              <w:tab/>
            </w:r>
            <w:r w:rsidRPr="00F65C7D">
              <w:rPr>
                <w:noProof/>
                <w:highlight w:val="yellow"/>
              </w:rPr>
              <w:t>3D_LUT_color_data()</w:t>
            </w:r>
          </w:p>
        </w:tc>
        <w:tc>
          <w:tcPr>
            <w:tcW w:w="1157" w:type="dxa"/>
          </w:tcPr>
          <w:p w:rsidR="00437322" w:rsidRPr="00F65C7D" w:rsidRDefault="00437322" w:rsidP="005244BA">
            <w:pPr>
              <w:pStyle w:val="tablecell"/>
              <w:keepLines w:val="0"/>
              <w:jc w:val="center"/>
              <w:rPr>
                <w:highlight w:val="yellow"/>
                <w:lang w:val="en-US"/>
              </w:rPr>
            </w:pPr>
          </w:p>
        </w:tc>
      </w:tr>
      <w:tr w:rsidR="00437322" w:rsidRPr="00437322" w:rsidTr="003056D9">
        <w:trPr>
          <w:cantSplit/>
          <w:trHeight w:val="289"/>
          <w:jc w:val="center"/>
        </w:trPr>
        <w:tc>
          <w:tcPr>
            <w:tcW w:w="7920" w:type="dxa"/>
          </w:tcPr>
          <w:p w:rsidR="00437322" w:rsidRPr="00F65C7D" w:rsidRDefault="00437322" w:rsidP="00437322">
            <w:pPr>
              <w:pStyle w:val="tablesyntax"/>
              <w:keepLines w:val="0"/>
              <w:rPr>
                <w:rFonts w:ascii="Times New Roman" w:hAnsi="Times New Roman"/>
                <w:sz w:val="22"/>
                <w:lang w:val="en-US"/>
              </w:rPr>
            </w:pPr>
            <w:r w:rsidRPr="00F65C7D">
              <w:rPr>
                <w:rFonts w:ascii="Times New Roman" w:hAnsi="Times New Roman"/>
                <w:highlight w:val="yellow"/>
                <w:lang w:val="en-US"/>
              </w:rPr>
              <w:tab/>
              <w:t>}</w:t>
            </w:r>
          </w:p>
        </w:tc>
        <w:tc>
          <w:tcPr>
            <w:tcW w:w="1157" w:type="dxa"/>
          </w:tcPr>
          <w:p w:rsidR="00437322" w:rsidRPr="00437322" w:rsidRDefault="00437322" w:rsidP="005244BA">
            <w:pPr>
              <w:pStyle w:val="tablecell"/>
              <w:keepLines w:val="0"/>
              <w:jc w:val="center"/>
              <w:rPr>
                <w:lang w:val="en-US"/>
              </w:rPr>
            </w:pPr>
          </w:p>
        </w:tc>
      </w:tr>
      <w:tr w:rsidR="0089103A" w:rsidRPr="00983CFA" w:rsidTr="003056D9">
        <w:trPr>
          <w:cantSplit/>
          <w:trHeight w:val="289"/>
          <w:jc w:val="center"/>
        </w:trPr>
        <w:tc>
          <w:tcPr>
            <w:tcW w:w="7920" w:type="dxa"/>
          </w:tcPr>
          <w:p w:rsidR="0089103A" w:rsidRPr="00983CFA" w:rsidRDefault="0089103A" w:rsidP="00437322">
            <w:pPr>
              <w:pStyle w:val="tablesyntax"/>
              <w:keepLines w:val="0"/>
              <w:rPr>
                <w:rFonts w:ascii="Times New Roman" w:hAnsi="Times New Roman"/>
                <w:lang w:val="en-US"/>
              </w:rPr>
            </w:pPr>
            <w:r w:rsidRPr="00983CFA">
              <w:rPr>
                <w:rFonts w:ascii="Times New Roman" w:hAnsi="Times New Roman"/>
                <w:lang w:val="en-US"/>
              </w:rPr>
              <w:tab/>
            </w:r>
            <w:r w:rsidR="00437322"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1157" w:type="dxa"/>
          </w:tcPr>
          <w:p w:rsidR="0089103A" w:rsidRPr="00983CFA" w:rsidRDefault="0089103A" w:rsidP="005244BA">
            <w:pPr>
              <w:pStyle w:val="tablecell"/>
              <w:keepLines w:val="0"/>
              <w:jc w:val="center"/>
              <w:rPr>
                <w:lang w:val="en-US"/>
              </w:rPr>
            </w:pPr>
          </w:p>
        </w:tc>
      </w:tr>
      <w:tr w:rsidR="0089103A" w:rsidRPr="00983CFA" w:rsidTr="003056D9">
        <w:trPr>
          <w:cantSplit/>
          <w:trHeight w:val="289"/>
          <w:jc w:val="center"/>
        </w:trPr>
        <w:tc>
          <w:tcPr>
            <w:tcW w:w="7920" w:type="dxa"/>
          </w:tcPr>
          <w:p w:rsidR="0089103A" w:rsidRPr="00983CFA" w:rsidRDefault="0089103A" w:rsidP="003056D9">
            <w:pPr>
              <w:pStyle w:val="tablesyntax"/>
              <w:keepLines w:val="0"/>
              <w:rPr>
                <w:rFonts w:ascii="Times New Roman" w:hAnsi="Times New Roman"/>
                <w:lang w:val="en-US"/>
              </w:rPr>
            </w:pPr>
            <w:r w:rsidRPr="00983CFA">
              <w:rPr>
                <w:rFonts w:ascii="Times New Roman" w:hAnsi="Times New Roman"/>
                <w:lang w:val="en-US"/>
              </w:rPr>
              <w:t>}</w:t>
            </w:r>
          </w:p>
        </w:tc>
        <w:tc>
          <w:tcPr>
            <w:tcW w:w="1157" w:type="dxa"/>
          </w:tcPr>
          <w:p w:rsidR="0089103A" w:rsidRPr="00983CFA" w:rsidRDefault="0089103A" w:rsidP="005244BA">
            <w:pPr>
              <w:pStyle w:val="tablecell"/>
              <w:keepLines w:val="0"/>
              <w:jc w:val="center"/>
              <w:rPr>
                <w:lang w:val="en-US"/>
              </w:rPr>
            </w:pPr>
          </w:p>
        </w:tc>
      </w:tr>
    </w:tbl>
    <w:p w:rsidR="0089103A" w:rsidRDefault="00437322" w:rsidP="00F65C7D">
      <w:pPr>
        <w:jc w:val="both"/>
        <w:rPr>
          <w:lang w:val="en-CA"/>
        </w:rPr>
      </w:pPr>
      <w:proofErr w:type="spellStart"/>
      <w:proofErr w:type="gramStart"/>
      <w:r w:rsidRPr="00F65C7D">
        <w:rPr>
          <w:b/>
          <w:lang w:val="en-CA"/>
        </w:rPr>
        <w:t>pps_cgs_idc</w:t>
      </w:r>
      <w:proofErr w:type="spellEnd"/>
      <w:proofErr w:type="gramEnd"/>
      <w:r>
        <w:rPr>
          <w:b/>
          <w:lang w:val="en-CA"/>
        </w:rPr>
        <w:t xml:space="preserve"> </w:t>
      </w:r>
      <w:r w:rsidRPr="00437322">
        <w:rPr>
          <w:lang w:val="en-CA"/>
        </w:rPr>
        <w:t>sp</w:t>
      </w:r>
      <w:r>
        <w:rPr>
          <w:lang w:val="en-CA"/>
        </w:rPr>
        <w:t xml:space="preserve">ecifies that how CGS lookup table is signaled. </w:t>
      </w:r>
      <w:proofErr w:type="spellStart"/>
      <w:proofErr w:type="gramStart"/>
      <w:r>
        <w:rPr>
          <w:lang w:val="en-CA"/>
        </w:rPr>
        <w:t>pps_cgs_idc</w:t>
      </w:r>
      <w:proofErr w:type="spellEnd"/>
      <w:proofErr w:type="gramEnd"/>
      <w:r>
        <w:rPr>
          <w:lang w:val="en-CA"/>
        </w:rPr>
        <w:t xml:space="preserve"> shall be in the range of 0 and 3, inclusively. </w:t>
      </w:r>
      <w:proofErr w:type="spellStart"/>
      <w:proofErr w:type="gramStart"/>
      <w:r>
        <w:rPr>
          <w:lang w:val="en-CA"/>
        </w:rPr>
        <w:t>pps_cgs_idc</w:t>
      </w:r>
      <w:proofErr w:type="spellEnd"/>
      <w:proofErr w:type="gramEnd"/>
      <w:r>
        <w:rPr>
          <w:lang w:val="en-CA"/>
        </w:rPr>
        <w:t xml:space="preserve"> equal to 0 specifies that CGS table </w:t>
      </w:r>
      <w:r w:rsidR="0005118B">
        <w:rPr>
          <w:lang w:val="en-CA"/>
        </w:rPr>
        <w:t xml:space="preserve">is not </w:t>
      </w:r>
      <w:r>
        <w:rPr>
          <w:lang w:val="en-CA"/>
        </w:rPr>
        <w:t xml:space="preserve">signaled. </w:t>
      </w:r>
      <w:proofErr w:type="spellStart"/>
      <w:proofErr w:type="gramStart"/>
      <w:r>
        <w:rPr>
          <w:lang w:val="en-CA"/>
        </w:rPr>
        <w:t>pps_cgs_idc</w:t>
      </w:r>
      <w:proofErr w:type="spellEnd"/>
      <w:proofErr w:type="gramEnd"/>
      <w:r>
        <w:rPr>
          <w:lang w:val="en-CA"/>
        </w:rPr>
        <w:t xml:space="preserve"> equal to 1 specifies that CGS table </w:t>
      </w:r>
      <w:r w:rsidR="0005118B">
        <w:rPr>
          <w:lang w:val="en-CA"/>
        </w:rPr>
        <w:t>is</w:t>
      </w:r>
      <w:r>
        <w:rPr>
          <w:lang w:val="en-CA"/>
        </w:rPr>
        <w:t xml:space="preserve"> only signaled in PPS. </w:t>
      </w:r>
      <w:proofErr w:type="spellStart"/>
      <w:proofErr w:type="gramStart"/>
      <w:r>
        <w:rPr>
          <w:lang w:val="en-CA"/>
        </w:rPr>
        <w:t>pps_cgs_idc</w:t>
      </w:r>
      <w:proofErr w:type="spellEnd"/>
      <w:proofErr w:type="gramEnd"/>
      <w:r>
        <w:rPr>
          <w:lang w:val="en-CA"/>
        </w:rPr>
        <w:t xml:space="preserve"> equal to 2 specifies that CGS table will be </w:t>
      </w:r>
      <w:r>
        <w:rPr>
          <w:lang w:val="en-CA"/>
        </w:rPr>
        <w:lastRenderedPageBreak/>
        <w:t xml:space="preserve">only signaled in slice header. </w:t>
      </w:r>
      <w:proofErr w:type="spellStart"/>
      <w:proofErr w:type="gramStart"/>
      <w:r>
        <w:rPr>
          <w:lang w:val="en-CA"/>
        </w:rPr>
        <w:t>pps_cgs_idc</w:t>
      </w:r>
      <w:proofErr w:type="spellEnd"/>
      <w:proofErr w:type="gramEnd"/>
      <w:r>
        <w:rPr>
          <w:lang w:val="en-CA"/>
        </w:rPr>
        <w:t xml:space="preserve"> equal to 3 specifies that CGS table will be signaled in PPS and may be updated in slice header. When not present, </w:t>
      </w:r>
      <w:proofErr w:type="spellStart"/>
      <w:r>
        <w:rPr>
          <w:lang w:val="en-CA"/>
        </w:rPr>
        <w:t>pps_cgs_idc</w:t>
      </w:r>
      <w:proofErr w:type="spellEnd"/>
      <w:r>
        <w:rPr>
          <w:lang w:val="en-CA"/>
        </w:rPr>
        <w:t xml:space="preserve"> is inferred to be equal to 0.</w:t>
      </w:r>
    </w:p>
    <w:p w:rsidR="003056D9" w:rsidRPr="00F20AFE" w:rsidRDefault="003056D9" w:rsidP="00F65C7D">
      <w:pPr>
        <w:jc w:val="both"/>
        <w:rPr>
          <w:lang w:val="en-CA"/>
        </w:rPr>
      </w:pPr>
    </w:p>
    <w:tbl>
      <w:tblPr>
        <w:tblW w:w="9072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75612A" w:rsidRPr="00983CFA" w:rsidTr="003056D9">
        <w:trPr>
          <w:cantSplit/>
          <w:trHeight w:val="289"/>
          <w:jc w:val="center"/>
        </w:trPr>
        <w:tc>
          <w:tcPr>
            <w:tcW w:w="7920" w:type="dxa"/>
          </w:tcPr>
          <w:p w:rsidR="0075612A" w:rsidRPr="00983CFA" w:rsidRDefault="0075612A" w:rsidP="003056D9">
            <w:pPr>
              <w:pStyle w:val="tablesyntax"/>
              <w:rPr>
                <w:rFonts w:ascii="Times New Roman" w:hAnsi="Times New Roman"/>
                <w:lang w:val="en-US"/>
              </w:rPr>
            </w:pPr>
            <w:proofErr w:type="spellStart"/>
            <w:r w:rsidRPr="00983CFA">
              <w:rPr>
                <w:rFonts w:ascii="Times New Roman" w:hAnsi="Times New Roman"/>
                <w:lang w:val="en-US"/>
              </w:rPr>
              <w:t>slice_segment_header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>( ) {</w:t>
            </w:r>
          </w:p>
        </w:tc>
        <w:tc>
          <w:tcPr>
            <w:tcW w:w="1152" w:type="dxa"/>
          </w:tcPr>
          <w:p w:rsidR="0075612A" w:rsidRPr="00983CFA" w:rsidRDefault="0075612A" w:rsidP="003056D9">
            <w:pPr>
              <w:pStyle w:val="tableheading"/>
              <w:rPr>
                <w:lang w:val="en-US"/>
              </w:rPr>
            </w:pPr>
            <w:r w:rsidRPr="00983CFA">
              <w:rPr>
                <w:lang w:val="en-US"/>
              </w:rPr>
              <w:t>Descriptor</w:t>
            </w:r>
          </w:p>
        </w:tc>
      </w:tr>
      <w:tr w:rsidR="0075612A" w:rsidRPr="00983CFA" w:rsidTr="003056D9">
        <w:trPr>
          <w:cantSplit/>
          <w:trHeight w:val="289"/>
          <w:jc w:val="center"/>
        </w:trPr>
        <w:tc>
          <w:tcPr>
            <w:tcW w:w="7920" w:type="dxa"/>
          </w:tcPr>
          <w:p w:rsidR="0075612A" w:rsidRPr="00983CFA" w:rsidRDefault="0075612A" w:rsidP="003056D9">
            <w:pPr>
              <w:pStyle w:val="tablesyntax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ab/>
              <w:t>…</w:t>
            </w:r>
          </w:p>
        </w:tc>
        <w:tc>
          <w:tcPr>
            <w:tcW w:w="1152" w:type="dxa"/>
          </w:tcPr>
          <w:p w:rsidR="0075612A" w:rsidRPr="00983CFA" w:rsidRDefault="0075612A" w:rsidP="003056D9">
            <w:pPr>
              <w:pStyle w:val="tableheading"/>
              <w:rPr>
                <w:lang w:val="en-US"/>
              </w:rPr>
            </w:pPr>
          </w:p>
        </w:tc>
      </w:tr>
      <w:tr w:rsidR="0075612A" w:rsidRPr="0075612A" w:rsidTr="003056D9">
        <w:trPr>
          <w:cantSplit/>
          <w:trHeight w:val="289"/>
          <w:jc w:val="center"/>
        </w:trPr>
        <w:tc>
          <w:tcPr>
            <w:tcW w:w="7920" w:type="dxa"/>
          </w:tcPr>
          <w:p w:rsidR="0075612A" w:rsidRPr="00F65C7D" w:rsidRDefault="0075612A" w:rsidP="003056D9">
            <w:pPr>
              <w:pStyle w:val="tablesyntax"/>
              <w:rPr>
                <w:rFonts w:ascii="Times New Roman" w:hAnsi="Times New Roman"/>
                <w:highlight w:val="yellow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ab/>
            </w:r>
            <w:r w:rsidRPr="00F65C7D">
              <w:rPr>
                <w:rFonts w:ascii="Times New Roman" w:hAnsi="Times New Roman"/>
                <w:highlight w:val="yellow"/>
                <w:lang w:val="en-US"/>
              </w:rPr>
              <w:t>if(</w:t>
            </w:r>
            <w:proofErr w:type="spellStart"/>
            <w:r w:rsidRPr="00F65C7D">
              <w:rPr>
                <w:rFonts w:ascii="Times New Roman" w:hAnsi="Times New Roman"/>
                <w:highlight w:val="yellow"/>
                <w:lang w:val="en-US"/>
              </w:rPr>
              <w:t>nul_layer_id</w:t>
            </w:r>
            <w:proofErr w:type="spellEnd"/>
            <w:r w:rsidRPr="00F65C7D">
              <w:rPr>
                <w:rFonts w:ascii="Times New Roman" w:hAnsi="Times New Roman"/>
                <w:highlight w:val="yellow"/>
                <w:lang w:val="en-US"/>
              </w:rPr>
              <w:t xml:space="preserve"> &gt; 0) {</w:t>
            </w:r>
          </w:p>
        </w:tc>
        <w:tc>
          <w:tcPr>
            <w:tcW w:w="1152" w:type="dxa"/>
          </w:tcPr>
          <w:p w:rsidR="0075612A" w:rsidRPr="00F65C7D" w:rsidRDefault="0075612A" w:rsidP="003056D9">
            <w:pPr>
              <w:pStyle w:val="tableheading"/>
              <w:rPr>
                <w:highlight w:val="yellow"/>
                <w:lang w:val="en-US"/>
              </w:rPr>
            </w:pPr>
          </w:p>
        </w:tc>
      </w:tr>
      <w:tr w:rsidR="0075612A" w:rsidRPr="0075612A" w:rsidTr="003056D9">
        <w:trPr>
          <w:cantSplit/>
          <w:trHeight w:val="289"/>
          <w:jc w:val="center"/>
        </w:trPr>
        <w:tc>
          <w:tcPr>
            <w:tcW w:w="7920" w:type="dxa"/>
          </w:tcPr>
          <w:p w:rsidR="0075612A" w:rsidRPr="00F65C7D" w:rsidRDefault="0075612A" w:rsidP="003056D9">
            <w:pPr>
              <w:pStyle w:val="tablesyntax"/>
              <w:rPr>
                <w:rFonts w:ascii="Times New Roman" w:hAnsi="Times New Roman"/>
                <w:highlight w:val="yellow"/>
                <w:lang w:val="en-US"/>
              </w:rPr>
            </w:pPr>
            <w:r w:rsidRPr="00F65C7D">
              <w:rPr>
                <w:rFonts w:ascii="Times New Roman" w:hAnsi="Times New Roman"/>
                <w:highlight w:val="yellow"/>
                <w:lang w:val="en-US"/>
              </w:rPr>
              <w:tab/>
            </w:r>
            <w:r w:rsidRPr="00F65C7D">
              <w:rPr>
                <w:rFonts w:ascii="Times New Roman" w:hAnsi="Times New Roman"/>
                <w:highlight w:val="yellow"/>
                <w:lang w:val="en-US"/>
              </w:rPr>
              <w:tab/>
              <w:t>if(</w:t>
            </w:r>
            <w:proofErr w:type="spellStart"/>
            <w:r w:rsidRPr="00F65C7D">
              <w:rPr>
                <w:rFonts w:ascii="Times New Roman" w:hAnsi="Times New Roman"/>
                <w:highlight w:val="yellow"/>
                <w:lang w:val="en-US"/>
              </w:rPr>
              <w:t>pps_cgs_idc</w:t>
            </w:r>
            <w:proofErr w:type="spellEnd"/>
            <w:r w:rsidRPr="00F65C7D">
              <w:rPr>
                <w:rFonts w:ascii="Times New Roman" w:hAnsi="Times New Roman"/>
                <w:highlight w:val="yellow"/>
                <w:lang w:val="en-US"/>
              </w:rPr>
              <w:t>==3)</w:t>
            </w:r>
          </w:p>
        </w:tc>
        <w:tc>
          <w:tcPr>
            <w:tcW w:w="1152" w:type="dxa"/>
          </w:tcPr>
          <w:p w:rsidR="0075612A" w:rsidRPr="00F65C7D" w:rsidRDefault="0075612A" w:rsidP="003056D9">
            <w:pPr>
              <w:pStyle w:val="tableheading"/>
              <w:rPr>
                <w:highlight w:val="yellow"/>
                <w:lang w:val="en-US"/>
              </w:rPr>
            </w:pPr>
          </w:p>
        </w:tc>
      </w:tr>
      <w:tr w:rsidR="0075612A" w:rsidRPr="0075612A" w:rsidTr="003056D9">
        <w:trPr>
          <w:cantSplit/>
          <w:trHeight w:val="289"/>
          <w:jc w:val="center"/>
        </w:trPr>
        <w:tc>
          <w:tcPr>
            <w:tcW w:w="7920" w:type="dxa"/>
          </w:tcPr>
          <w:p w:rsidR="0075612A" w:rsidRPr="00F65C7D" w:rsidRDefault="0075612A" w:rsidP="003056D9">
            <w:pPr>
              <w:pStyle w:val="tablesyntax"/>
              <w:rPr>
                <w:rFonts w:ascii="Times New Roman" w:hAnsi="Times New Roman"/>
                <w:b/>
                <w:highlight w:val="yellow"/>
                <w:lang w:val="en-US"/>
              </w:rPr>
            </w:pPr>
            <w:r w:rsidRPr="00F65C7D">
              <w:rPr>
                <w:rFonts w:ascii="Times New Roman" w:hAnsi="Times New Roman"/>
                <w:highlight w:val="yellow"/>
                <w:lang w:val="en-US"/>
              </w:rPr>
              <w:tab/>
            </w:r>
            <w:r w:rsidRPr="00F65C7D">
              <w:rPr>
                <w:rFonts w:ascii="Times New Roman" w:hAnsi="Times New Roman"/>
                <w:highlight w:val="yellow"/>
                <w:lang w:val="en-US"/>
              </w:rPr>
              <w:tab/>
            </w:r>
            <w:r w:rsidRPr="00F65C7D">
              <w:rPr>
                <w:rFonts w:ascii="Times New Roman" w:hAnsi="Times New Roman"/>
                <w:highlight w:val="yellow"/>
                <w:lang w:val="en-US"/>
              </w:rPr>
              <w:tab/>
            </w:r>
            <w:proofErr w:type="spellStart"/>
            <w:r w:rsidRPr="00F65C7D">
              <w:rPr>
                <w:rFonts w:ascii="Times New Roman" w:hAnsi="Times New Roman"/>
                <w:b/>
                <w:highlight w:val="yellow"/>
                <w:lang w:val="en-US"/>
              </w:rPr>
              <w:t>slice_cgs_overwrite_pps</w:t>
            </w:r>
            <w:r>
              <w:rPr>
                <w:rFonts w:ascii="Times New Roman" w:hAnsi="Times New Roman"/>
                <w:b/>
                <w:highlight w:val="yellow"/>
                <w:lang w:val="en-US"/>
              </w:rPr>
              <w:t>_flag</w:t>
            </w:r>
            <w:proofErr w:type="spellEnd"/>
          </w:p>
        </w:tc>
        <w:tc>
          <w:tcPr>
            <w:tcW w:w="1152" w:type="dxa"/>
          </w:tcPr>
          <w:p w:rsidR="0075612A" w:rsidRPr="00F65C7D" w:rsidRDefault="0075612A" w:rsidP="00F65C7D">
            <w:pPr>
              <w:pStyle w:val="tableheading"/>
              <w:jc w:val="center"/>
              <w:rPr>
                <w:b w:val="0"/>
                <w:highlight w:val="yellow"/>
                <w:lang w:val="en-US"/>
              </w:rPr>
            </w:pPr>
            <w:r w:rsidRPr="00F65C7D">
              <w:rPr>
                <w:b w:val="0"/>
                <w:highlight w:val="yellow"/>
                <w:lang w:val="en-US"/>
              </w:rPr>
              <w:t>u(1)</w:t>
            </w:r>
          </w:p>
        </w:tc>
      </w:tr>
      <w:tr w:rsidR="0075612A" w:rsidRPr="0075612A" w:rsidTr="003056D9">
        <w:trPr>
          <w:cantSplit/>
          <w:trHeight w:val="289"/>
          <w:jc w:val="center"/>
        </w:trPr>
        <w:tc>
          <w:tcPr>
            <w:tcW w:w="7920" w:type="dxa"/>
          </w:tcPr>
          <w:p w:rsidR="0075612A" w:rsidRPr="00F65C7D" w:rsidRDefault="0075612A" w:rsidP="003056D9">
            <w:pPr>
              <w:pStyle w:val="tablesyntax"/>
              <w:rPr>
                <w:rFonts w:ascii="Times New Roman" w:hAnsi="Times New Roman"/>
                <w:highlight w:val="yellow"/>
                <w:lang w:val="en-US"/>
              </w:rPr>
            </w:pPr>
            <w:r w:rsidRPr="00F65C7D">
              <w:rPr>
                <w:rFonts w:ascii="Times New Roman" w:hAnsi="Times New Roman"/>
                <w:highlight w:val="yellow"/>
                <w:lang w:val="en-US"/>
              </w:rPr>
              <w:tab/>
            </w:r>
            <w:r w:rsidRPr="00F65C7D">
              <w:rPr>
                <w:rFonts w:ascii="Times New Roman" w:hAnsi="Times New Roman"/>
                <w:highlight w:val="yellow"/>
                <w:lang w:val="en-US"/>
              </w:rPr>
              <w:tab/>
              <w:t>if(</w:t>
            </w:r>
            <w:proofErr w:type="spellStart"/>
            <w:r w:rsidRPr="00F65C7D">
              <w:rPr>
                <w:rFonts w:ascii="Times New Roman" w:hAnsi="Times New Roman"/>
                <w:highlight w:val="yellow"/>
                <w:lang w:val="en-US"/>
              </w:rPr>
              <w:t>pps_cgs_idc</w:t>
            </w:r>
            <w:proofErr w:type="spellEnd"/>
            <w:r w:rsidRPr="00F65C7D">
              <w:rPr>
                <w:rFonts w:ascii="Times New Roman" w:hAnsi="Times New Roman"/>
                <w:highlight w:val="yellow"/>
                <w:lang w:val="en-US"/>
              </w:rPr>
              <w:t xml:space="preserve">==2 || </w:t>
            </w:r>
            <w:proofErr w:type="spellStart"/>
            <w:r w:rsidRPr="00F65C7D">
              <w:rPr>
                <w:rFonts w:ascii="Times New Roman" w:hAnsi="Times New Roman"/>
                <w:highlight w:val="yellow"/>
                <w:lang w:val="en-US"/>
              </w:rPr>
              <w:t>slice_cgs_overwrite_pps</w:t>
            </w:r>
            <w:proofErr w:type="spellEnd"/>
            <w:r w:rsidRPr="00F65C7D">
              <w:rPr>
                <w:rFonts w:ascii="Times New Roman" w:hAnsi="Times New Roman"/>
                <w:highlight w:val="yellow"/>
                <w:lang w:val="en-US"/>
              </w:rPr>
              <w:t>)</w:t>
            </w:r>
          </w:p>
        </w:tc>
        <w:tc>
          <w:tcPr>
            <w:tcW w:w="1152" w:type="dxa"/>
          </w:tcPr>
          <w:p w:rsidR="0075612A" w:rsidRPr="00F65C7D" w:rsidRDefault="0075612A" w:rsidP="0075612A">
            <w:pPr>
              <w:pStyle w:val="tableheading"/>
              <w:jc w:val="center"/>
              <w:rPr>
                <w:b w:val="0"/>
                <w:highlight w:val="yellow"/>
                <w:lang w:val="en-US"/>
              </w:rPr>
            </w:pPr>
          </w:p>
        </w:tc>
      </w:tr>
      <w:tr w:rsidR="0075612A" w:rsidRPr="0075612A" w:rsidTr="003056D9">
        <w:trPr>
          <w:cantSplit/>
          <w:trHeight w:val="289"/>
          <w:jc w:val="center"/>
        </w:trPr>
        <w:tc>
          <w:tcPr>
            <w:tcW w:w="7920" w:type="dxa"/>
          </w:tcPr>
          <w:p w:rsidR="0075612A" w:rsidRPr="00F65C7D" w:rsidRDefault="0075612A" w:rsidP="003056D9">
            <w:pPr>
              <w:pStyle w:val="tablesyntax"/>
              <w:rPr>
                <w:rFonts w:ascii="Times New Roman" w:hAnsi="Times New Roman"/>
                <w:highlight w:val="yellow"/>
                <w:lang w:val="en-US"/>
              </w:rPr>
            </w:pPr>
            <w:r w:rsidRPr="00F65C7D">
              <w:rPr>
                <w:rFonts w:ascii="Times New Roman" w:hAnsi="Times New Roman"/>
                <w:highlight w:val="yellow"/>
                <w:lang w:val="en-US"/>
              </w:rPr>
              <w:tab/>
            </w:r>
            <w:r w:rsidRPr="00F65C7D">
              <w:rPr>
                <w:rFonts w:ascii="Times New Roman" w:hAnsi="Times New Roman"/>
                <w:highlight w:val="yellow"/>
                <w:lang w:val="en-US"/>
              </w:rPr>
              <w:tab/>
            </w:r>
            <w:r w:rsidRPr="00F65C7D">
              <w:rPr>
                <w:rFonts w:ascii="Times New Roman" w:hAnsi="Times New Roman"/>
                <w:highlight w:val="yellow"/>
                <w:lang w:val="en-US"/>
              </w:rPr>
              <w:tab/>
            </w:r>
            <w:r w:rsidRPr="0075612A">
              <w:rPr>
                <w:noProof/>
                <w:highlight w:val="yellow"/>
              </w:rPr>
              <w:t>3D_ LUT_ color_data()</w:t>
            </w:r>
          </w:p>
        </w:tc>
        <w:tc>
          <w:tcPr>
            <w:tcW w:w="1152" w:type="dxa"/>
          </w:tcPr>
          <w:p w:rsidR="0075612A" w:rsidRPr="00F65C7D" w:rsidRDefault="0075612A" w:rsidP="0075612A">
            <w:pPr>
              <w:pStyle w:val="tableheading"/>
              <w:jc w:val="center"/>
              <w:rPr>
                <w:b w:val="0"/>
                <w:highlight w:val="yellow"/>
                <w:lang w:val="en-US"/>
              </w:rPr>
            </w:pPr>
          </w:p>
        </w:tc>
      </w:tr>
      <w:tr w:rsidR="0075612A" w:rsidRPr="00983CFA" w:rsidTr="003056D9">
        <w:trPr>
          <w:cantSplit/>
          <w:trHeight w:val="289"/>
          <w:jc w:val="center"/>
        </w:trPr>
        <w:tc>
          <w:tcPr>
            <w:tcW w:w="7920" w:type="dxa"/>
          </w:tcPr>
          <w:p w:rsidR="0075612A" w:rsidRDefault="0075612A" w:rsidP="003056D9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F65C7D">
              <w:rPr>
                <w:rFonts w:ascii="Times New Roman" w:hAnsi="Times New Roman"/>
                <w:highlight w:val="yellow"/>
                <w:lang w:val="en-US"/>
              </w:rPr>
              <w:tab/>
              <w:t>}</w:t>
            </w:r>
          </w:p>
        </w:tc>
        <w:tc>
          <w:tcPr>
            <w:tcW w:w="1152" w:type="dxa"/>
          </w:tcPr>
          <w:p w:rsidR="0075612A" w:rsidRPr="00983CFA" w:rsidRDefault="0075612A" w:rsidP="003056D9">
            <w:pPr>
              <w:pStyle w:val="tableheading"/>
              <w:rPr>
                <w:lang w:val="en-US"/>
              </w:rPr>
            </w:pPr>
          </w:p>
        </w:tc>
      </w:tr>
      <w:tr w:rsidR="0075612A" w:rsidRPr="00983CFA" w:rsidTr="003056D9">
        <w:trPr>
          <w:cantSplit/>
          <w:trHeight w:val="289"/>
          <w:jc w:val="center"/>
        </w:trPr>
        <w:tc>
          <w:tcPr>
            <w:tcW w:w="7920" w:type="dxa"/>
          </w:tcPr>
          <w:p w:rsidR="0075612A" w:rsidRPr="00983CFA" w:rsidRDefault="0075612A" w:rsidP="003056D9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lang w:val="en-US"/>
              </w:rPr>
              <w:tab/>
            </w:r>
            <w:proofErr w:type="spellStart"/>
            <w:r w:rsidRPr="00983CFA">
              <w:rPr>
                <w:rFonts w:ascii="Times New Roman" w:hAnsi="Times New Roman"/>
                <w:lang w:val="en-US"/>
              </w:rPr>
              <w:t>byte_alignment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>( )</w:t>
            </w:r>
          </w:p>
        </w:tc>
        <w:tc>
          <w:tcPr>
            <w:tcW w:w="1152" w:type="dxa"/>
          </w:tcPr>
          <w:p w:rsidR="0075612A" w:rsidRPr="00983CFA" w:rsidRDefault="0075612A" w:rsidP="003056D9">
            <w:pPr>
              <w:pStyle w:val="tablecell"/>
              <w:rPr>
                <w:lang w:val="en-US" w:eastAsia="ko-KR"/>
              </w:rPr>
            </w:pPr>
          </w:p>
        </w:tc>
      </w:tr>
      <w:tr w:rsidR="0075612A" w:rsidRPr="00983CFA" w:rsidTr="003056D9">
        <w:trPr>
          <w:cantSplit/>
          <w:trHeight w:val="289"/>
          <w:jc w:val="center"/>
        </w:trPr>
        <w:tc>
          <w:tcPr>
            <w:tcW w:w="7920" w:type="dxa"/>
          </w:tcPr>
          <w:p w:rsidR="0075612A" w:rsidRPr="00983CFA" w:rsidRDefault="0075612A" w:rsidP="003056D9">
            <w:pPr>
              <w:pStyle w:val="tablesyntax"/>
              <w:keepNext w:val="0"/>
              <w:rPr>
                <w:rFonts w:ascii="Times New Roman" w:hAnsi="Times New Roman"/>
                <w:lang w:val="en-US" w:eastAsia="ko-KR"/>
              </w:rPr>
            </w:pPr>
            <w:r w:rsidRPr="00983CFA">
              <w:rPr>
                <w:rFonts w:ascii="Times New Roman" w:hAnsi="Times New Roman"/>
                <w:lang w:val="en-US"/>
              </w:rPr>
              <w:t>}</w:t>
            </w:r>
          </w:p>
        </w:tc>
        <w:tc>
          <w:tcPr>
            <w:tcW w:w="1152" w:type="dxa"/>
          </w:tcPr>
          <w:p w:rsidR="0075612A" w:rsidRPr="00983CFA" w:rsidRDefault="0075612A" w:rsidP="003056D9">
            <w:pPr>
              <w:pStyle w:val="tablecell"/>
              <w:keepNext w:val="0"/>
              <w:rPr>
                <w:lang w:val="en-US"/>
              </w:rPr>
            </w:pPr>
          </w:p>
        </w:tc>
      </w:tr>
    </w:tbl>
    <w:p w:rsidR="0089103A" w:rsidRDefault="0075612A" w:rsidP="00F65C7D">
      <w:pPr>
        <w:jc w:val="both"/>
        <w:rPr>
          <w:lang w:val="en-CA"/>
        </w:rPr>
      </w:pPr>
      <w:proofErr w:type="spellStart"/>
      <w:proofErr w:type="gramStart"/>
      <w:r w:rsidRPr="00F65C7D">
        <w:rPr>
          <w:b/>
        </w:rPr>
        <w:t>slice_cgs_overwrite_pps</w:t>
      </w:r>
      <w:r>
        <w:rPr>
          <w:b/>
        </w:rPr>
        <w:t>_flag</w:t>
      </w:r>
      <w:proofErr w:type="spellEnd"/>
      <w:proofErr w:type="gramEnd"/>
      <w:r>
        <w:rPr>
          <w:b/>
        </w:rPr>
        <w:t xml:space="preserve"> </w:t>
      </w:r>
      <w:r>
        <w:t xml:space="preserve">equal to 1 specifies that CGS table will be </w:t>
      </w:r>
      <w:r w:rsidR="008E3391">
        <w:t>updated</w:t>
      </w:r>
      <w:r>
        <w:t xml:space="preserve"> in the current slice header. </w:t>
      </w:r>
      <w:proofErr w:type="spellStart"/>
      <w:proofErr w:type="gramStart"/>
      <w:r>
        <w:t>slice_cgs_overwrite_pps_flag</w:t>
      </w:r>
      <w:proofErr w:type="spellEnd"/>
      <w:proofErr w:type="gramEnd"/>
      <w:r>
        <w:t xml:space="preserve"> equal to 0 specifies that </w:t>
      </w:r>
      <w:r w:rsidR="008E3391">
        <w:t xml:space="preserve">CGS table will not be updated in the current slice. When not present, </w:t>
      </w:r>
      <w:proofErr w:type="spellStart"/>
      <w:r w:rsidR="008E3391">
        <w:t>slice_cgs_overwrite_pps_flag</w:t>
      </w:r>
      <w:proofErr w:type="spellEnd"/>
      <w:r w:rsidR="008E3391">
        <w:t xml:space="preserve"> is inferred to be equal to 0.</w:t>
      </w:r>
    </w:p>
    <w:p w:rsidR="0089103A" w:rsidRPr="0089103A" w:rsidRDefault="0089103A" w:rsidP="00F65C7D">
      <w:pPr>
        <w:rPr>
          <w:lang w:val="en-CA"/>
        </w:rPr>
      </w:pPr>
    </w:p>
    <w:tbl>
      <w:tblPr>
        <w:tblW w:w="0" w:type="auto"/>
        <w:jc w:val="center"/>
        <w:tblInd w:w="-2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57"/>
        <w:gridCol w:w="1196"/>
      </w:tblGrid>
      <w:tr w:rsidR="007E4C23" w:rsidRPr="00C03562" w:rsidTr="006716BB">
        <w:trPr>
          <w:cantSplit/>
          <w:jc w:val="center"/>
        </w:trPr>
        <w:tc>
          <w:tcPr>
            <w:tcW w:w="7857" w:type="dxa"/>
          </w:tcPr>
          <w:p w:rsidR="007E4C23" w:rsidRPr="003056D9" w:rsidRDefault="007E4C23" w:rsidP="00873A4A">
            <w:pPr>
              <w:pStyle w:val="tablesyntax"/>
              <w:keepLines w:val="0"/>
              <w:rPr>
                <w:rFonts w:ascii="Times New Roman" w:hAnsi="Times New Roman"/>
                <w:b/>
                <w:bCs/>
                <w:noProof/>
              </w:rPr>
            </w:pPr>
            <w:r w:rsidRPr="003056D9">
              <w:rPr>
                <w:noProof/>
              </w:rPr>
              <w:t>3D_ LUT_ color_data ( ) {</w:t>
            </w:r>
          </w:p>
        </w:tc>
        <w:tc>
          <w:tcPr>
            <w:tcW w:w="1196" w:type="dxa"/>
          </w:tcPr>
          <w:p w:rsidR="007E4C23" w:rsidRPr="003056D9" w:rsidRDefault="007E4C23" w:rsidP="00873A4A">
            <w:pPr>
              <w:pStyle w:val="tablesyntax"/>
              <w:keepLines w:val="0"/>
              <w:jc w:val="center"/>
              <w:rPr>
                <w:rFonts w:ascii="Times New Roman" w:hAnsi="Times New Roman"/>
                <w:b/>
                <w:bCs/>
                <w:noProof/>
              </w:rPr>
            </w:pPr>
            <w:r w:rsidRPr="003056D9">
              <w:rPr>
                <w:b/>
                <w:noProof/>
              </w:rPr>
              <w:t>Descriptor</w:t>
            </w:r>
          </w:p>
        </w:tc>
      </w:tr>
      <w:tr w:rsidR="007E4C23" w:rsidRPr="00C03562" w:rsidTr="006716BB">
        <w:trPr>
          <w:cantSplit/>
          <w:jc w:val="center"/>
        </w:trPr>
        <w:tc>
          <w:tcPr>
            <w:tcW w:w="7857" w:type="dxa"/>
          </w:tcPr>
          <w:p w:rsidR="007E4C23" w:rsidRPr="00F65C7D" w:rsidRDefault="007E4C23" w:rsidP="00873A4A">
            <w:pPr>
              <w:pStyle w:val="tablesyntax"/>
              <w:keepLines w:val="0"/>
              <w:rPr>
                <w:rFonts w:ascii="Times New Roman" w:hAnsi="Times New Roman"/>
                <w:b/>
                <w:bCs/>
                <w:noProof/>
                <w:highlight w:val="yellow"/>
              </w:rPr>
            </w:pP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</w:r>
            <w:r w:rsidRPr="00F65C7D">
              <w:rPr>
                <w:rFonts w:ascii="Times New Roman" w:hAnsi="Times New Roman"/>
                <w:b/>
                <w:noProof/>
                <w:highlight w:val="yellow"/>
              </w:rPr>
              <w:t>cur_octant_depth</w:t>
            </w:r>
          </w:p>
        </w:tc>
        <w:tc>
          <w:tcPr>
            <w:tcW w:w="1196" w:type="dxa"/>
          </w:tcPr>
          <w:p w:rsidR="007E4C23" w:rsidRPr="00F65C7D" w:rsidRDefault="001E33C3" w:rsidP="00873A4A">
            <w:pPr>
              <w:pStyle w:val="tablesyntax"/>
              <w:keepLines w:val="0"/>
              <w:jc w:val="center"/>
              <w:rPr>
                <w:rFonts w:ascii="Times New Roman" w:hAnsi="Times New Roman"/>
                <w:noProof/>
                <w:highlight w:val="yellow"/>
              </w:rPr>
            </w:pPr>
            <w:r w:rsidRPr="00F65C7D">
              <w:rPr>
                <w:rFonts w:ascii="Times New Roman" w:hAnsi="Times New Roman"/>
                <w:noProof/>
                <w:highlight w:val="yellow"/>
              </w:rPr>
              <w:t>u(</w:t>
            </w:r>
            <w:r w:rsidR="00C23B52" w:rsidRPr="00F65C7D">
              <w:rPr>
                <w:rFonts w:ascii="Times New Roman" w:hAnsi="Times New Roman"/>
                <w:noProof/>
                <w:highlight w:val="yellow"/>
              </w:rPr>
              <w:t>3</w:t>
            </w:r>
            <w:r w:rsidR="007E4C23" w:rsidRPr="00F65C7D">
              <w:rPr>
                <w:rFonts w:ascii="Times New Roman" w:hAnsi="Times New Roman"/>
                <w:noProof/>
                <w:highlight w:val="yellow"/>
              </w:rPr>
              <w:t>)</w:t>
            </w:r>
          </w:p>
        </w:tc>
      </w:tr>
      <w:tr w:rsidR="007E4C23" w:rsidRPr="00C03562" w:rsidTr="006716BB">
        <w:trPr>
          <w:cantSplit/>
          <w:jc w:val="center"/>
        </w:trPr>
        <w:tc>
          <w:tcPr>
            <w:tcW w:w="7857" w:type="dxa"/>
          </w:tcPr>
          <w:p w:rsidR="007E4C23" w:rsidRPr="00F65C7D" w:rsidRDefault="007E4C23" w:rsidP="00873A4A">
            <w:pPr>
              <w:pStyle w:val="tablesyntax"/>
              <w:keepLines w:val="0"/>
              <w:rPr>
                <w:rFonts w:ascii="Times New Roman" w:hAnsi="Times New Roman"/>
                <w:b/>
                <w:bCs/>
                <w:noProof/>
                <w:highlight w:val="yellow"/>
              </w:rPr>
            </w:pP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  <w:t>cur_y_part_num_log2</w:t>
            </w:r>
          </w:p>
        </w:tc>
        <w:tc>
          <w:tcPr>
            <w:tcW w:w="1196" w:type="dxa"/>
          </w:tcPr>
          <w:p w:rsidR="007E4C23" w:rsidRPr="00F65C7D" w:rsidRDefault="007E4C23" w:rsidP="00873A4A">
            <w:pPr>
              <w:pStyle w:val="tablesyntax"/>
              <w:keepLines w:val="0"/>
              <w:jc w:val="center"/>
              <w:rPr>
                <w:rFonts w:ascii="Times New Roman" w:hAnsi="Times New Roman"/>
                <w:noProof/>
                <w:highlight w:val="yellow"/>
              </w:rPr>
            </w:pPr>
            <w:r w:rsidRPr="00F65C7D">
              <w:rPr>
                <w:rFonts w:ascii="Times New Roman" w:hAnsi="Times New Roman"/>
                <w:noProof/>
                <w:highlight w:val="yellow"/>
              </w:rPr>
              <w:t>u(2)</w:t>
            </w:r>
          </w:p>
        </w:tc>
      </w:tr>
      <w:tr w:rsidR="007E4C23" w:rsidRPr="00C03562" w:rsidTr="006716BB">
        <w:trPr>
          <w:cantSplit/>
          <w:jc w:val="center"/>
        </w:trPr>
        <w:tc>
          <w:tcPr>
            <w:tcW w:w="7857" w:type="dxa"/>
          </w:tcPr>
          <w:p w:rsidR="007E4C23" w:rsidRPr="00F65C7D" w:rsidRDefault="007E4C23" w:rsidP="00873A4A">
            <w:pPr>
              <w:pStyle w:val="tablesyntax"/>
              <w:keepLines w:val="0"/>
              <w:rPr>
                <w:rFonts w:ascii="Times New Roman" w:hAnsi="Times New Roman"/>
                <w:b/>
                <w:bCs/>
                <w:noProof/>
                <w:highlight w:val="yellow"/>
              </w:rPr>
            </w:pP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  <w:t>input</w:t>
            </w:r>
            <w:r w:rsidRPr="00F65C7D">
              <w:rPr>
                <w:rFonts w:ascii="Times New Roman" w:hAnsi="Times New Roman"/>
                <w:b/>
                <w:noProof/>
                <w:highlight w:val="yellow"/>
              </w:rPr>
              <w:t>_bit_depth_minus8</w:t>
            </w:r>
          </w:p>
        </w:tc>
        <w:tc>
          <w:tcPr>
            <w:tcW w:w="1196" w:type="dxa"/>
          </w:tcPr>
          <w:p w:rsidR="007E4C23" w:rsidRPr="00F65C7D" w:rsidRDefault="00C23B52" w:rsidP="00873A4A">
            <w:pPr>
              <w:pStyle w:val="tablesyntax"/>
              <w:keepLines w:val="0"/>
              <w:jc w:val="center"/>
              <w:rPr>
                <w:rFonts w:ascii="Times New Roman" w:hAnsi="Times New Roman"/>
                <w:noProof/>
                <w:highlight w:val="yellow"/>
              </w:rPr>
            </w:pPr>
            <w:r w:rsidRPr="00F65C7D">
              <w:rPr>
                <w:rFonts w:ascii="Times New Roman" w:hAnsi="Times New Roman"/>
                <w:noProof/>
                <w:highlight w:val="yellow"/>
              </w:rPr>
              <w:t>u(3</w:t>
            </w:r>
            <w:r w:rsidR="007E4C23" w:rsidRPr="00F65C7D">
              <w:rPr>
                <w:rFonts w:ascii="Times New Roman" w:hAnsi="Times New Roman"/>
                <w:noProof/>
                <w:highlight w:val="yellow"/>
              </w:rPr>
              <w:t>)</w:t>
            </w:r>
          </w:p>
        </w:tc>
      </w:tr>
      <w:tr w:rsidR="007E4C23" w:rsidRPr="00C03562" w:rsidTr="006716BB">
        <w:trPr>
          <w:cantSplit/>
          <w:jc w:val="center"/>
        </w:trPr>
        <w:tc>
          <w:tcPr>
            <w:tcW w:w="7857" w:type="dxa"/>
          </w:tcPr>
          <w:p w:rsidR="007E4C23" w:rsidRPr="00F65C7D" w:rsidRDefault="007E4C23" w:rsidP="00873A4A">
            <w:pPr>
              <w:pStyle w:val="tablesyntax"/>
              <w:keepLines w:val="0"/>
              <w:rPr>
                <w:rFonts w:ascii="Times New Roman" w:hAnsi="Times New Roman"/>
                <w:b/>
                <w:bCs/>
                <w:noProof/>
                <w:highlight w:val="yellow"/>
              </w:rPr>
            </w:pP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  <w:t>output</w:t>
            </w:r>
            <w:r w:rsidRPr="00F65C7D">
              <w:rPr>
                <w:rFonts w:ascii="Times New Roman" w:hAnsi="Times New Roman"/>
                <w:b/>
                <w:noProof/>
                <w:highlight w:val="yellow"/>
              </w:rPr>
              <w:t>_bit_depth_minus8</w:t>
            </w:r>
          </w:p>
        </w:tc>
        <w:tc>
          <w:tcPr>
            <w:tcW w:w="1196" w:type="dxa"/>
          </w:tcPr>
          <w:p w:rsidR="007E4C23" w:rsidRPr="00F65C7D" w:rsidRDefault="00C23B52" w:rsidP="00873A4A">
            <w:pPr>
              <w:pStyle w:val="tablesyntax"/>
              <w:keepLines w:val="0"/>
              <w:jc w:val="center"/>
              <w:rPr>
                <w:rFonts w:ascii="Times New Roman" w:hAnsi="Times New Roman"/>
                <w:noProof/>
                <w:highlight w:val="yellow"/>
              </w:rPr>
            </w:pPr>
            <w:r w:rsidRPr="00F65C7D">
              <w:rPr>
                <w:rFonts w:ascii="Times New Roman" w:hAnsi="Times New Roman"/>
                <w:noProof/>
                <w:highlight w:val="yellow"/>
              </w:rPr>
              <w:t>u(3</w:t>
            </w:r>
            <w:r w:rsidR="007E4C23" w:rsidRPr="00F65C7D">
              <w:rPr>
                <w:rFonts w:ascii="Times New Roman" w:hAnsi="Times New Roman"/>
                <w:noProof/>
                <w:highlight w:val="yellow"/>
              </w:rPr>
              <w:t>)</w:t>
            </w:r>
          </w:p>
        </w:tc>
      </w:tr>
      <w:tr w:rsidR="007E4C23" w:rsidRPr="00C03562" w:rsidTr="006716BB">
        <w:trPr>
          <w:cantSplit/>
          <w:jc w:val="center"/>
        </w:trPr>
        <w:tc>
          <w:tcPr>
            <w:tcW w:w="7857" w:type="dxa"/>
          </w:tcPr>
          <w:p w:rsidR="007E4C23" w:rsidRPr="00F65C7D" w:rsidRDefault="007E4C23" w:rsidP="00873A4A">
            <w:pPr>
              <w:pStyle w:val="tablesyntax"/>
              <w:keepLines w:val="0"/>
              <w:rPr>
                <w:rFonts w:ascii="Times New Roman" w:hAnsi="Times New Roman"/>
                <w:b/>
                <w:bCs/>
                <w:noProof/>
                <w:highlight w:val="yellow"/>
              </w:rPr>
            </w:pP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  <w:t>res_quant_bit</w:t>
            </w:r>
          </w:p>
        </w:tc>
        <w:tc>
          <w:tcPr>
            <w:tcW w:w="1196" w:type="dxa"/>
          </w:tcPr>
          <w:p w:rsidR="007E4C23" w:rsidRPr="00F65C7D" w:rsidRDefault="007814B1" w:rsidP="00873A4A">
            <w:pPr>
              <w:pStyle w:val="tablesyntax"/>
              <w:keepLines w:val="0"/>
              <w:jc w:val="center"/>
              <w:rPr>
                <w:rFonts w:ascii="Times New Roman" w:hAnsi="Times New Roman"/>
                <w:noProof/>
                <w:highlight w:val="yellow"/>
              </w:rPr>
            </w:pPr>
            <w:r w:rsidRPr="00F65C7D">
              <w:rPr>
                <w:rFonts w:ascii="Times New Roman" w:hAnsi="Times New Roman"/>
                <w:noProof/>
                <w:highlight w:val="yellow"/>
              </w:rPr>
              <w:t>u(2</w:t>
            </w:r>
            <w:r w:rsidR="007E4C23" w:rsidRPr="00F65C7D">
              <w:rPr>
                <w:rFonts w:ascii="Times New Roman" w:hAnsi="Times New Roman"/>
                <w:noProof/>
                <w:highlight w:val="yellow"/>
              </w:rPr>
              <w:t>)</w:t>
            </w:r>
          </w:p>
        </w:tc>
      </w:tr>
      <w:tr w:rsidR="007E4C23" w:rsidRPr="00C03562" w:rsidTr="006716BB">
        <w:trPr>
          <w:cantSplit/>
          <w:jc w:val="center"/>
        </w:trPr>
        <w:tc>
          <w:tcPr>
            <w:tcW w:w="7857" w:type="dxa"/>
          </w:tcPr>
          <w:p w:rsidR="007E4C23" w:rsidRPr="00F65C7D" w:rsidRDefault="007E4C23" w:rsidP="000025A2">
            <w:pPr>
              <w:pStyle w:val="tablesyntax"/>
              <w:keepLines w:val="0"/>
              <w:rPr>
                <w:rFonts w:ascii="Times New Roman" w:hAnsi="Times New Roman"/>
                <w:bCs/>
                <w:noProof/>
                <w:highlight w:val="yellow"/>
              </w:rPr>
            </w:pP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</w:r>
            <w:r w:rsidRPr="00F65C7D">
              <w:rPr>
                <w:rFonts w:ascii="Times New Roman" w:hAnsi="Times New Roman"/>
                <w:bCs/>
                <w:noProof/>
                <w:highlight w:val="yellow"/>
              </w:rPr>
              <w:t>coding_octant</w:t>
            </w:r>
            <w:r w:rsidRPr="00F65C7D">
              <w:rPr>
                <w:rFonts w:ascii="Times New Roman" w:hAnsi="Times New Roman"/>
                <w:noProof/>
                <w:highlight w:val="yellow"/>
              </w:rPr>
              <w:t>( 0, 0, 0, 0, 1 &lt;&lt; InputBitDepth)</w:t>
            </w:r>
          </w:p>
        </w:tc>
        <w:tc>
          <w:tcPr>
            <w:tcW w:w="1196" w:type="dxa"/>
          </w:tcPr>
          <w:p w:rsidR="007E4C23" w:rsidRPr="00F65C7D" w:rsidRDefault="007E4C23" w:rsidP="00873A4A">
            <w:pPr>
              <w:pStyle w:val="tablesyntax"/>
              <w:keepLines w:val="0"/>
              <w:jc w:val="center"/>
              <w:rPr>
                <w:rFonts w:ascii="Times New Roman" w:hAnsi="Times New Roman"/>
                <w:b/>
                <w:bCs/>
                <w:noProof/>
                <w:highlight w:val="yellow"/>
              </w:rPr>
            </w:pPr>
          </w:p>
        </w:tc>
      </w:tr>
      <w:tr w:rsidR="007E4C23" w:rsidRPr="007E4C23" w:rsidTr="006716BB">
        <w:trPr>
          <w:cantSplit/>
          <w:jc w:val="center"/>
        </w:trPr>
        <w:tc>
          <w:tcPr>
            <w:tcW w:w="7857" w:type="dxa"/>
          </w:tcPr>
          <w:p w:rsidR="007E4C23" w:rsidRPr="007E4C23" w:rsidRDefault="007E4C23" w:rsidP="00873A4A">
            <w:pPr>
              <w:pStyle w:val="tablesyntax"/>
              <w:keepLines w:val="0"/>
              <w:rPr>
                <w:rFonts w:ascii="Times New Roman" w:hAnsi="Times New Roman"/>
                <w:bCs/>
                <w:noProof/>
                <w:lang w:eastAsia="ko-KR"/>
              </w:rPr>
            </w:pPr>
            <w:r w:rsidRPr="003056D9">
              <w:rPr>
                <w:rFonts w:ascii="Times New Roman" w:hAnsi="Times New Roman"/>
                <w:bCs/>
                <w:noProof/>
                <w:lang w:eastAsia="ko-KR"/>
              </w:rPr>
              <w:t>}</w:t>
            </w:r>
          </w:p>
        </w:tc>
        <w:tc>
          <w:tcPr>
            <w:tcW w:w="1196" w:type="dxa"/>
          </w:tcPr>
          <w:p w:rsidR="007E4C23" w:rsidRPr="007E4C23" w:rsidRDefault="007E4C23" w:rsidP="00873A4A">
            <w:pPr>
              <w:pStyle w:val="tablesyntax"/>
              <w:keepLines w:val="0"/>
              <w:jc w:val="center"/>
              <w:rPr>
                <w:rFonts w:ascii="Times New Roman" w:hAnsi="Times New Roman"/>
                <w:bCs/>
                <w:noProof/>
                <w:lang w:eastAsia="ko-KR"/>
              </w:rPr>
            </w:pPr>
          </w:p>
        </w:tc>
      </w:tr>
    </w:tbl>
    <w:p w:rsidR="007E4C23" w:rsidRPr="006716BB" w:rsidRDefault="007E4C23" w:rsidP="006716BB">
      <w:pPr>
        <w:jc w:val="both"/>
        <w:rPr>
          <w:szCs w:val="22"/>
          <w:lang w:val="en-CA"/>
        </w:rPr>
      </w:pPr>
      <w:proofErr w:type="spellStart"/>
      <w:proofErr w:type="gramStart"/>
      <w:r w:rsidRPr="006716BB">
        <w:rPr>
          <w:b/>
          <w:szCs w:val="22"/>
          <w:lang w:val="en-CA"/>
        </w:rPr>
        <w:t>cur_octant_depth</w:t>
      </w:r>
      <w:proofErr w:type="spellEnd"/>
      <w:proofErr w:type="gramEnd"/>
      <w:r w:rsidRPr="006716BB">
        <w:rPr>
          <w:szCs w:val="22"/>
          <w:lang w:val="en-CA"/>
        </w:rPr>
        <w:t xml:space="preserve"> indicates the maximal split depth for the Y-U-V space </w:t>
      </w:r>
      <w:r w:rsidR="006716BB" w:rsidRPr="006716BB">
        <w:rPr>
          <w:szCs w:val="22"/>
          <w:lang w:val="en-CA"/>
        </w:rPr>
        <w:t>of</w:t>
      </w:r>
      <w:r w:rsidRPr="006716BB">
        <w:rPr>
          <w:szCs w:val="22"/>
          <w:lang w:val="en-CA"/>
        </w:rPr>
        <w:t xml:space="preserve"> the current table.</w:t>
      </w:r>
    </w:p>
    <w:p w:rsidR="007E4C23" w:rsidRDefault="007E4C23" w:rsidP="007E4C23">
      <w:pPr>
        <w:jc w:val="both"/>
        <w:rPr>
          <w:szCs w:val="22"/>
          <w:lang w:val="en-CA"/>
        </w:rPr>
      </w:pPr>
      <w:proofErr w:type="gramStart"/>
      <w:r w:rsidRPr="006716BB">
        <w:rPr>
          <w:b/>
          <w:szCs w:val="22"/>
          <w:lang w:val="en-CA"/>
        </w:rPr>
        <w:t>cur_y_part_num_log2</w:t>
      </w:r>
      <w:proofErr w:type="gramEnd"/>
      <w:r w:rsidRPr="006716BB">
        <w:rPr>
          <w:szCs w:val="22"/>
          <w:lang w:val="en-CA"/>
        </w:rPr>
        <w:t xml:space="preserve"> specifies the number of Y partitions for the smallest cub</w:t>
      </w:r>
      <w:r w:rsidR="003056D9">
        <w:rPr>
          <w:szCs w:val="22"/>
          <w:lang w:val="en-CA"/>
        </w:rPr>
        <w:t>ic partition</w:t>
      </w:r>
      <w:r w:rsidRPr="006716BB">
        <w:rPr>
          <w:szCs w:val="22"/>
          <w:lang w:val="en-CA"/>
        </w:rPr>
        <w:t>.</w:t>
      </w:r>
      <w:r w:rsidR="000025A2">
        <w:rPr>
          <w:szCs w:val="22"/>
          <w:lang w:val="en-CA"/>
        </w:rPr>
        <w:t xml:space="preserve"> Variable </w:t>
      </w:r>
      <w:proofErr w:type="spellStart"/>
      <w:r w:rsidR="000025A2">
        <w:rPr>
          <w:szCs w:val="22"/>
          <w:lang w:val="en-CA"/>
        </w:rPr>
        <w:t>YPartNum</w:t>
      </w:r>
      <w:proofErr w:type="spellEnd"/>
      <w:r w:rsidR="000025A2">
        <w:rPr>
          <w:szCs w:val="22"/>
          <w:lang w:val="en-CA"/>
        </w:rPr>
        <w:t xml:space="preserve"> is derived as follows.</w:t>
      </w:r>
    </w:p>
    <w:p w:rsidR="000025A2" w:rsidRPr="006716BB" w:rsidRDefault="000025A2" w:rsidP="000025A2">
      <w:pPr>
        <w:jc w:val="center"/>
        <w:rPr>
          <w:szCs w:val="22"/>
          <w:lang w:val="en-CA"/>
        </w:rPr>
      </w:pPr>
      <w:r>
        <w:rPr>
          <w:noProof/>
        </w:rPr>
        <w:t>YPartNum</w:t>
      </w:r>
      <w:r>
        <w:rPr>
          <w:noProof/>
          <w:lang w:eastAsia="zh-CN"/>
        </w:rPr>
        <w:t> </w:t>
      </w:r>
      <w:r>
        <w:rPr>
          <w:noProof/>
        </w:rPr>
        <w:t>= 1 &lt;&lt; cur_y_part_num_log2</w:t>
      </w:r>
    </w:p>
    <w:p w:rsidR="007E4C23" w:rsidRPr="006716BB" w:rsidRDefault="007E4C23" w:rsidP="006716BB">
      <w:pPr>
        <w:jc w:val="both"/>
        <w:rPr>
          <w:szCs w:val="22"/>
          <w:lang w:val="en-CA"/>
        </w:rPr>
      </w:pPr>
      <w:proofErr w:type="gramStart"/>
      <w:r w:rsidRPr="006716BB">
        <w:rPr>
          <w:b/>
          <w:szCs w:val="22"/>
          <w:lang w:val="en-CA"/>
        </w:rPr>
        <w:t>input_bit_depth_minus8</w:t>
      </w:r>
      <w:proofErr w:type="gramEnd"/>
      <w:r w:rsidRPr="006716BB">
        <w:rPr>
          <w:szCs w:val="22"/>
          <w:lang w:val="en-CA"/>
        </w:rPr>
        <w:t xml:space="preserve"> specifies the bit depth of the LUTs entries. </w:t>
      </w:r>
      <w:r w:rsidR="000025A2">
        <w:rPr>
          <w:szCs w:val="22"/>
          <w:lang w:val="en-CA"/>
        </w:rPr>
        <w:t xml:space="preserve">Variable </w:t>
      </w:r>
      <w:proofErr w:type="spellStart"/>
      <w:r w:rsidRPr="006716BB">
        <w:rPr>
          <w:szCs w:val="22"/>
          <w:lang w:val="en-CA"/>
        </w:rPr>
        <w:t>InputBitDepth</w:t>
      </w:r>
      <w:proofErr w:type="spellEnd"/>
      <w:r w:rsidRPr="006716BB">
        <w:rPr>
          <w:szCs w:val="22"/>
          <w:lang w:val="en-CA"/>
        </w:rPr>
        <w:t xml:space="preserve"> </w:t>
      </w:r>
      <w:r w:rsidR="006716BB">
        <w:rPr>
          <w:szCs w:val="22"/>
          <w:lang w:val="en-CA"/>
        </w:rPr>
        <w:t xml:space="preserve">is derived </w:t>
      </w:r>
      <w:r w:rsidRPr="006716BB">
        <w:rPr>
          <w:szCs w:val="22"/>
          <w:lang w:val="en-CA"/>
        </w:rPr>
        <w:t>as follows:</w:t>
      </w:r>
    </w:p>
    <w:p w:rsidR="007E4C23" w:rsidRPr="006716BB" w:rsidRDefault="007E4C23" w:rsidP="006716BB">
      <w:pPr>
        <w:jc w:val="center"/>
        <w:rPr>
          <w:szCs w:val="22"/>
          <w:lang w:val="en-CA"/>
        </w:rPr>
      </w:pPr>
      <w:proofErr w:type="spellStart"/>
      <w:r w:rsidRPr="006716BB">
        <w:rPr>
          <w:szCs w:val="22"/>
          <w:lang w:val="en-CA"/>
        </w:rPr>
        <w:t>InputBitDepth</w:t>
      </w:r>
      <w:proofErr w:type="spellEnd"/>
      <w:r w:rsidR="000025A2">
        <w:rPr>
          <w:szCs w:val="22"/>
        </w:rPr>
        <w:t> </w:t>
      </w:r>
      <w:r w:rsidRPr="006716BB">
        <w:rPr>
          <w:szCs w:val="22"/>
          <w:lang w:val="en-CA"/>
        </w:rPr>
        <w:t>=</w:t>
      </w:r>
      <w:r w:rsidR="000025A2">
        <w:rPr>
          <w:szCs w:val="22"/>
        </w:rPr>
        <w:t> </w:t>
      </w:r>
      <w:r w:rsidRPr="006716BB">
        <w:rPr>
          <w:szCs w:val="22"/>
          <w:lang w:val="en-CA"/>
        </w:rPr>
        <w:t>8</w:t>
      </w:r>
      <w:r w:rsidR="000025A2">
        <w:rPr>
          <w:szCs w:val="22"/>
        </w:rPr>
        <w:t> </w:t>
      </w:r>
      <w:r w:rsidRPr="006716BB">
        <w:rPr>
          <w:szCs w:val="22"/>
          <w:lang w:val="en-CA"/>
        </w:rPr>
        <w:t>+</w:t>
      </w:r>
      <w:r w:rsidR="000025A2">
        <w:rPr>
          <w:szCs w:val="22"/>
        </w:rPr>
        <w:t> </w:t>
      </w:r>
      <w:r w:rsidRPr="006716BB">
        <w:rPr>
          <w:szCs w:val="22"/>
          <w:lang w:val="en-CA"/>
        </w:rPr>
        <w:t>input_bit_depth_minus8</w:t>
      </w:r>
    </w:p>
    <w:p w:rsidR="007E4C23" w:rsidRPr="006716BB" w:rsidRDefault="006716BB" w:rsidP="006716BB">
      <w:pPr>
        <w:jc w:val="both"/>
        <w:rPr>
          <w:szCs w:val="22"/>
          <w:lang w:val="en-CA"/>
        </w:rPr>
      </w:pPr>
      <w:proofErr w:type="gramStart"/>
      <w:r w:rsidRPr="006716BB">
        <w:rPr>
          <w:b/>
          <w:szCs w:val="22"/>
          <w:lang w:val="en-CA"/>
        </w:rPr>
        <w:t>output</w:t>
      </w:r>
      <w:r w:rsidR="007E4C23" w:rsidRPr="006716BB">
        <w:rPr>
          <w:b/>
          <w:szCs w:val="22"/>
          <w:lang w:val="en-CA"/>
        </w:rPr>
        <w:t>_bit_depth_minus8</w:t>
      </w:r>
      <w:proofErr w:type="gramEnd"/>
      <w:r w:rsidR="007E4C23" w:rsidRPr="006716BB">
        <w:rPr>
          <w:szCs w:val="22"/>
          <w:lang w:val="en-CA"/>
        </w:rPr>
        <w:t xml:space="preserve"> specifies the bit depth of the LUT output. </w:t>
      </w:r>
      <w:r w:rsidR="000025A2">
        <w:rPr>
          <w:szCs w:val="22"/>
          <w:lang w:val="en-CA"/>
        </w:rPr>
        <w:t xml:space="preserve">Variable </w:t>
      </w:r>
      <w:proofErr w:type="spellStart"/>
      <w:r w:rsidR="007E4C23" w:rsidRPr="006716BB">
        <w:rPr>
          <w:szCs w:val="22"/>
          <w:lang w:val="en-CA"/>
        </w:rPr>
        <w:t>OutputBitDepth</w:t>
      </w:r>
      <w:proofErr w:type="spellEnd"/>
      <w:r w:rsidR="007E4C23" w:rsidRPr="006716BB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is derived </w:t>
      </w:r>
      <w:r w:rsidR="007E4C23" w:rsidRPr="006716BB">
        <w:rPr>
          <w:szCs w:val="22"/>
          <w:lang w:val="en-CA"/>
        </w:rPr>
        <w:t>as follows:</w:t>
      </w:r>
    </w:p>
    <w:p w:rsidR="007E4C23" w:rsidRPr="006716BB" w:rsidRDefault="007E4C23" w:rsidP="006716BB">
      <w:pPr>
        <w:jc w:val="center"/>
        <w:rPr>
          <w:szCs w:val="22"/>
          <w:lang w:val="en-CA"/>
        </w:rPr>
      </w:pPr>
      <w:proofErr w:type="spellStart"/>
      <w:r w:rsidRPr="006716BB">
        <w:rPr>
          <w:szCs w:val="22"/>
          <w:lang w:val="en-CA"/>
        </w:rPr>
        <w:t>OutputBitDepth</w:t>
      </w:r>
      <w:proofErr w:type="spellEnd"/>
      <w:r w:rsidR="000025A2">
        <w:rPr>
          <w:szCs w:val="22"/>
        </w:rPr>
        <w:t> </w:t>
      </w:r>
      <w:r w:rsidRPr="006716BB">
        <w:rPr>
          <w:szCs w:val="22"/>
          <w:lang w:val="en-CA"/>
        </w:rPr>
        <w:t>=</w:t>
      </w:r>
      <w:r w:rsidR="000025A2">
        <w:rPr>
          <w:szCs w:val="22"/>
        </w:rPr>
        <w:t> </w:t>
      </w:r>
      <w:r w:rsidRPr="006716BB">
        <w:rPr>
          <w:szCs w:val="22"/>
          <w:lang w:val="en-CA"/>
        </w:rPr>
        <w:t>8</w:t>
      </w:r>
      <w:r w:rsidR="000025A2">
        <w:rPr>
          <w:szCs w:val="22"/>
        </w:rPr>
        <w:t> </w:t>
      </w:r>
      <w:r w:rsidRPr="006716BB">
        <w:rPr>
          <w:szCs w:val="22"/>
          <w:lang w:val="en-CA"/>
        </w:rPr>
        <w:t>+</w:t>
      </w:r>
      <w:r w:rsidR="000025A2">
        <w:rPr>
          <w:szCs w:val="22"/>
        </w:rPr>
        <w:t> </w:t>
      </w:r>
      <w:r w:rsidRPr="006716BB">
        <w:rPr>
          <w:szCs w:val="22"/>
          <w:lang w:val="en-CA"/>
        </w:rPr>
        <w:t>output_bit_depth_minus8</w:t>
      </w:r>
    </w:p>
    <w:p w:rsidR="007E4C23" w:rsidRDefault="007E4C23" w:rsidP="007E4C23">
      <w:pPr>
        <w:jc w:val="both"/>
        <w:rPr>
          <w:szCs w:val="22"/>
          <w:lang w:val="en-CA"/>
        </w:rPr>
      </w:pPr>
      <w:proofErr w:type="spellStart"/>
      <w:proofErr w:type="gramStart"/>
      <w:r w:rsidRPr="006716BB">
        <w:rPr>
          <w:b/>
          <w:szCs w:val="22"/>
          <w:lang w:val="en-CA"/>
        </w:rPr>
        <w:t>res_quant_bit</w:t>
      </w:r>
      <w:proofErr w:type="spellEnd"/>
      <w:proofErr w:type="gramEnd"/>
      <w:r w:rsidRPr="006716BB">
        <w:rPr>
          <w:szCs w:val="22"/>
          <w:lang w:val="en-CA"/>
        </w:rPr>
        <w:t xml:space="preserve"> specifies that the number of bits used in quantizing vertex residues. The quantization is ach</w:t>
      </w:r>
      <w:r w:rsidR="003056D9">
        <w:rPr>
          <w:szCs w:val="22"/>
          <w:lang w:val="en-CA"/>
        </w:rPr>
        <w:t>i</w:t>
      </w:r>
      <w:r w:rsidRPr="006716BB">
        <w:rPr>
          <w:szCs w:val="22"/>
          <w:lang w:val="en-CA"/>
        </w:rPr>
        <w:t xml:space="preserve">eved by right shifting vertex residues by </w:t>
      </w:r>
      <w:proofErr w:type="spellStart"/>
      <w:r w:rsidRPr="006716BB">
        <w:rPr>
          <w:szCs w:val="22"/>
          <w:lang w:val="en-CA"/>
        </w:rPr>
        <w:t>res_quant_bit</w:t>
      </w:r>
      <w:proofErr w:type="spellEnd"/>
      <w:r w:rsidRPr="006716BB">
        <w:rPr>
          <w:szCs w:val="22"/>
          <w:lang w:val="en-CA"/>
        </w:rPr>
        <w:t>.</w:t>
      </w:r>
    </w:p>
    <w:p w:rsidR="006716BB" w:rsidRPr="006716BB" w:rsidRDefault="006716BB" w:rsidP="007E4C23">
      <w:pPr>
        <w:jc w:val="both"/>
        <w:rPr>
          <w:szCs w:val="22"/>
          <w:lang w:val="en-CA"/>
        </w:rPr>
      </w:pPr>
    </w:p>
    <w:tbl>
      <w:tblPr>
        <w:tblW w:w="0" w:type="auto"/>
        <w:jc w:val="center"/>
        <w:tblInd w:w="-2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8"/>
        <w:gridCol w:w="1187"/>
      </w:tblGrid>
      <w:tr w:rsidR="007E4C23" w:rsidRPr="00C03562" w:rsidTr="006716BB">
        <w:trPr>
          <w:cantSplit/>
          <w:jc w:val="center"/>
        </w:trPr>
        <w:tc>
          <w:tcPr>
            <w:tcW w:w="7848" w:type="dxa"/>
          </w:tcPr>
          <w:p w:rsidR="007E4C23" w:rsidRPr="003056D9" w:rsidRDefault="007E4C23" w:rsidP="00873A4A">
            <w:pPr>
              <w:pStyle w:val="tablesyntax"/>
              <w:keepLines w:val="0"/>
              <w:rPr>
                <w:rFonts w:ascii="Times New Roman" w:hAnsi="Times New Roman"/>
                <w:b/>
                <w:bCs/>
                <w:noProof/>
              </w:rPr>
            </w:pPr>
            <w:r w:rsidRPr="003056D9">
              <w:rPr>
                <w:rFonts w:ascii="Times New Roman" w:hAnsi="Times New Roman"/>
                <w:bCs/>
                <w:noProof/>
              </w:rPr>
              <w:lastRenderedPageBreak/>
              <w:t>coding_octant</w:t>
            </w:r>
            <w:r w:rsidRPr="003056D9">
              <w:rPr>
                <w:rFonts w:ascii="Times New Roman" w:hAnsi="Times New Roman"/>
                <w:noProof/>
              </w:rPr>
              <w:t xml:space="preserve"> (depth, y,u,v,length) </w:t>
            </w:r>
            <w:r w:rsidRPr="003056D9">
              <w:rPr>
                <w:noProof/>
              </w:rPr>
              <w:t>{</w:t>
            </w:r>
          </w:p>
        </w:tc>
        <w:tc>
          <w:tcPr>
            <w:tcW w:w="1187" w:type="dxa"/>
          </w:tcPr>
          <w:p w:rsidR="007E4C23" w:rsidRPr="003056D9" w:rsidRDefault="007E4C23" w:rsidP="006716BB">
            <w:pPr>
              <w:pStyle w:val="tablesyntax"/>
              <w:keepLines w:val="0"/>
              <w:jc w:val="center"/>
              <w:rPr>
                <w:rFonts w:ascii="Times New Roman" w:hAnsi="Times New Roman"/>
                <w:b/>
                <w:bCs/>
                <w:noProof/>
              </w:rPr>
            </w:pPr>
            <w:r w:rsidRPr="003056D9">
              <w:rPr>
                <w:b/>
                <w:noProof/>
              </w:rPr>
              <w:t>Descriptor</w:t>
            </w:r>
          </w:p>
        </w:tc>
      </w:tr>
      <w:tr w:rsidR="007E4C23" w:rsidRPr="00C03562" w:rsidTr="006716BB">
        <w:trPr>
          <w:cantSplit/>
          <w:jc w:val="center"/>
        </w:trPr>
        <w:tc>
          <w:tcPr>
            <w:tcW w:w="7848" w:type="dxa"/>
          </w:tcPr>
          <w:p w:rsidR="007E4C23" w:rsidRPr="00F65C7D" w:rsidRDefault="007E4C23" w:rsidP="000025A2">
            <w:pPr>
              <w:pStyle w:val="tablesyntax"/>
              <w:keepLines w:val="0"/>
              <w:rPr>
                <w:rFonts w:ascii="Times New Roman" w:hAnsi="Times New Roman"/>
                <w:bCs/>
                <w:noProof/>
                <w:highlight w:val="yellow"/>
                <w:lang w:val="en-US"/>
              </w:rPr>
            </w:pP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  <w:lang w:val="en-US"/>
              </w:rPr>
              <w:tab/>
            </w:r>
            <w:r w:rsidRPr="00F65C7D">
              <w:rPr>
                <w:rFonts w:ascii="Times New Roman" w:hAnsi="Times New Roman"/>
                <w:bCs/>
                <w:noProof/>
                <w:highlight w:val="yellow"/>
                <w:lang w:val="es-ES"/>
              </w:rPr>
              <w:t xml:space="preserve">if ( </w:t>
            </w:r>
            <w:r w:rsidRPr="00F65C7D">
              <w:rPr>
                <w:rFonts w:ascii="Times New Roman" w:hAnsi="Times New Roman"/>
                <w:noProof/>
                <w:highlight w:val="yellow"/>
              </w:rPr>
              <w:t xml:space="preserve">depth &lt; cur_octant_depth </w:t>
            </w:r>
            <w:r w:rsidRPr="00F65C7D">
              <w:rPr>
                <w:rFonts w:ascii="Times New Roman" w:hAnsi="Times New Roman"/>
                <w:bCs/>
                <w:noProof/>
                <w:highlight w:val="yellow"/>
                <w:lang w:val="en-US"/>
              </w:rPr>
              <w:t xml:space="preserve">) </w:t>
            </w:r>
          </w:p>
        </w:tc>
        <w:tc>
          <w:tcPr>
            <w:tcW w:w="1187" w:type="dxa"/>
          </w:tcPr>
          <w:p w:rsidR="007E4C23" w:rsidRPr="00F65C7D" w:rsidRDefault="007E4C23" w:rsidP="006716BB">
            <w:pPr>
              <w:pStyle w:val="tablesyntax"/>
              <w:keepLines w:val="0"/>
              <w:jc w:val="center"/>
              <w:rPr>
                <w:rFonts w:ascii="Times New Roman" w:hAnsi="Times New Roman"/>
                <w:bCs/>
                <w:noProof/>
                <w:highlight w:val="yellow"/>
                <w:lang w:val="es-ES"/>
              </w:rPr>
            </w:pPr>
          </w:p>
        </w:tc>
      </w:tr>
      <w:tr w:rsidR="007E4C23" w:rsidRPr="00C03562" w:rsidTr="006716BB">
        <w:trPr>
          <w:cantSplit/>
          <w:jc w:val="center"/>
        </w:trPr>
        <w:tc>
          <w:tcPr>
            <w:tcW w:w="7848" w:type="dxa"/>
          </w:tcPr>
          <w:p w:rsidR="007E4C23" w:rsidRPr="00F65C7D" w:rsidRDefault="007E4C23" w:rsidP="00873A4A">
            <w:pPr>
              <w:pStyle w:val="tablesyntax"/>
              <w:keepLines w:val="0"/>
              <w:rPr>
                <w:rFonts w:ascii="Times New Roman" w:hAnsi="Times New Roman"/>
                <w:b/>
                <w:bCs/>
                <w:noProof/>
                <w:highlight w:val="yellow"/>
                <w:lang w:val="en-US"/>
              </w:rPr>
            </w:pP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  <w:lang w:val="en-US"/>
              </w:rPr>
              <w:tab/>
            </w: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  <w:lang w:val="en-US"/>
              </w:rPr>
              <w:tab/>
              <w:t>split_octant_flag</w:t>
            </w:r>
          </w:p>
        </w:tc>
        <w:tc>
          <w:tcPr>
            <w:tcW w:w="1187" w:type="dxa"/>
          </w:tcPr>
          <w:p w:rsidR="007E4C23" w:rsidRPr="00F65C7D" w:rsidRDefault="007E4C23" w:rsidP="006716BB">
            <w:pPr>
              <w:pStyle w:val="tablesyntax"/>
              <w:keepLines w:val="0"/>
              <w:jc w:val="center"/>
              <w:rPr>
                <w:rFonts w:ascii="Times New Roman" w:hAnsi="Times New Roman"/>
                <w:b/>
                <w:bCs/>
                <w:noProof/>
                <w:highlight w:val="yellow"/>
              </w:rPr>
            </w:pPr>
            <w:r w:rsidRPr="00F65C7D">
              <w:rPr>
                <w:rFonts w:ascii="Times New Roman" w:hAnsi="Times New Roman"/>
                <w:bCs/>
                <w:noProof/>
                <w:highlight w:val="yellow"/>
                <w:lang w:val="es-ES"/>
              </w:rPr>
              <w:t>u(1)</w:t>
            </w:r>
          </w:p>
        </w:tc>
      </w:tr>
      <w:tr w:rsidR="007E4C23" w:rsidRPr="00C03562" w:rsidTr="006716BB">
        <w:trPr>
          <w:cantSplit/>
          <w:jc w:val="center"/>
        </w:trPr>
        <w:tc>
          <w:tcPr>
            <w:tcW w:w="7848" w:type="dxa"/>
          </w:tcPr>
          <w:p w:rsidR="007E4C23" w:rsidRPr="00F65C7D" w:rsidRDefault="007E4C23" w:rsidP="00873A4A">
            <w:pPr>
              <w:pStyle w:val="tablesyntax"/>
              <w:keepLines w:val="0"/>
              <w:rPr>
                <w:rFonts w:ascii="Times New Roman" w:hAnsi="Times New Roman"/>
                <w:bCs/>
                <w:noProof/>
                <w:highlight w:val="yellow"/>
              </w:rPr>
            </w:pPr>
            <w:r w:rsidRPr="00F65C7D">
              <w:rPr>
                <w:rFonts w:ascii="Times New Roman" w:hAnsi="Times New Roman"/>
                <w:bCs/>
                <w:noProof/>
                <w:highlight w:val="yellow"/>
                <w:lang w:val="es-ES"/>
              </w:rPr>
              <w:tab/>
              <w:t>if ( split_octant_flag ) {</w:t>
            </w:r>
          </w:p>
        </w:tc>
        <w:tc>
          <w:tcPr>
            <w:tcW w:w="1187" w:type="dxa"/>
          </w:tcPr>
          <w:p w:rsidR="007E4C23" w:rsidRPr="00F65C7D" w:rsidRDefault="007E4C23" w:rsidP="006716BB">
            <w:pPr>
              <w:pStyle w:val="tablesyntax"/>
              <w:keepLines w:val="0"/>
              <w:jc w:val="center"/>
              <w:rPr>
                <w:rFonts w:ascii="Times New Roman" w:hAnsi="Times New Roman"/>
                <w:b/>
                <w:bCs/>
                <w:noProof/>
                <w:highlight w:val="yellow"/>
              </w:rPr>
            </w:pPr>
          </w:p>
        </w:tc>
      </w:tr>
      <w:tr w:rsidR="007E4C23" w:rsidRPr="00C03562" w:rsidTr="006716BB">
        <w:trPr>
          <w:cantSplit/>
          <w:jc w:val="center"/>
        </w:trPr>
        <w:tc>
          <w:tcPr>
            <w:tcW w:w="7848" w:type="dxa"/>
          </w:tcPr>
          <w:p w:rsidR="007E4C23" w:rsidRPr="00F65C7D" w:rsidRDefault="007E4C23" w:rsidP="00873A4A">
            <w:pPr>
              <w:pStyle w:val="tablesyntax"/>
              <w:keepLines w:val="0"/>
              <w:rPr>
                <w:rFonts w:ascii="Times New Roman" w:hAnsi="Times New Roman"/>
                <w:bCs/>
                <w:noProof/>
                <w:highlight w:val="yellow"/>
              </w:rPr>
            </w:pPr>
            <w:r w:rsidRPr="00F65C7D">
              <w:rPr>
                <w:rFonts w:ascii="Times New Roman" w:hAnsi="Times New Roman"/>
                <w:bCs/>
                <w:noProof/>
                <w:highlight w:val="yellow"/>
              </w:rPr>
              <w:tab/>
            </w:r>
            <w:r w:rsidRPr="00F65C7D">
              <w:rPr>
                <w:rFonts w:ascii="Times New Roman" w:hAnsi="Times New Roman"/>
                <w:bCs/>
                <w:noProof/>
                <w:highlight w:val="yellow"/>
              </w:rPr>
              <w:tab/>
            </w:r>
            <w:r w:rsidRPr="00F65C7D">
              <w:rPr>
                <w:rFonts w:ascii="Times New Roman" w:hAnsi="Times New Roman"/>
                <w:bCs/>
                <w:noProof/>
                <w:highlight w:val="yellow"/>
              </w:rPr>
              <w:tab/>
              <w:t xml:space="preserve">for( l = 0 ; l &lt; 2 ; l++ ) </w:t>
            </w:r>
          </w:p>
        </w:tc>
        <w:tc>
          <w:tcPr>
            <w:tcW w:w="1187" w:type="dxa"/>
          </w:tcPr>
          <w:p w:rsidR="007E4C23" w:rsidRPr="00F65C7D" w:rsidRDefault="007E4C23" w:rsidP="006716BB">
            <w:pPr>
              <w:pStyle w:val="tablesyntax"/>
              <w:keepLines w:val="0"/>
              <w:jc w:val="center"/>
              <w:rPr>
                <w:b/>
                <w:noProof/>
                <w:highlight w:val="yellow"/>
              </w:rPr>
            </w:pPr>
          </w:p>
        </w:tc>
      </w:tr>
      <w:tr w:rsidR="007E4C23" w:rsidRPr="00C03562" w:rsidTr="006716BB">
        <w:trPr>
          <w:cantSplit/>
          <w:jc w:val="center"/>
        </w:trPr>
        <w:tc>
          <w:tcPr>
            <w:tcW w:w="7848" w:type="dxa"/>
          </w:tcPr>
          <w:p w:rsidR="007E4C23" w:rsidRPr="00F65C7D" w:rsidRDefault="007E4C23" w:rsidP="00873A4A">
            <w:pPr>
              <w:pStyle w:val="tablesyntax"/>
              <w:keepLines w:val="0"/>
              <w:rPr>
                <w:rFonts w:ascii="Times New Roman" w:hAnsi="Times New Roman"/>
                <w:bCs/>
                <w:noProof/>
                <w:highlight w:val="yellow"/>
              </w:rPr>
            </w:pPr>
            <w:r w:rsidRPr="00F65C7D">
              <w:rPr>
                <w:rFonts w:ascii="Times New Roman" w:hAnsi="Times New Roman"/>
                <w:bCs/>
                <w:noProof/>
                <w:highlight w:val="yellow"/>
              </w:rPr>
              <w:tab/>
            </w:r>
            <w:r w:rsidRPr="00F65C7D">
              <w:rPr>
                <w:rFonts w:ascii="Times New Roman" w:hAnsi="Times New Roman"/>
                <w:bCs/>
                <w:noProof/>
                <w:highlight w:val="yellow"/>
              </w:rPr>
              <w:tab/>
            </w:r>
            <w:r w:rsidRPr="00F65C7D">
              <w:rPr>
                <w:rFonts w:ascii="Times New Roman" w:hAnsi="Times New Roman"/>
                <w:bCs/>
                <w:noProof/>
                <w:highlight w:val="yellow"/>
              </w:rPr>
              <w:tab/>
            </w:r>
            <w:r w:rsidRPr="00F65C7D">
              <w:rPr>
                <w:rFonts w:ascii="Times New Roman" w:hAnsi="Times New Roman"/>
                <w:bCs/>
                <w:noProof/>
                <w:highlight w:val="yellow"/>
              </w:rPr>
              <w:tab/>
              <w:t>for( m = 0 ; m &lt; 2 ; m++ )</w:t>
            </w:r>
          </w:p>
        </w:tc>
        <w:tc>
          <w:tcPr>
            <w:tcW w:w="1187" w:type="dxa"/>
          </w:tcPr>
          <w:p w:rsidR="007E4C23" w:rsidRPr="00F65C7D" w:rsidRDefault="007E4C23" w:rsidP="006716BB">
            <w:pPr>
              <w:pStyle w:val="tablesyntax"/>
              <w:keepLines w:val="0"/>
              <w:jc w:val="center"/>
              <w:rPr>
                <w:b/>
                <w:noProof/>
                <w:highlight w:val="yellow"/>
              </w:rPr>
            </w:pPr>
          </w:p>
        </w:tc>
      </w:tr>
      <w:tr w:rsidR="007E4C23" w:rsidRPr="00C03562" w:rsidTr="006716BB">
        <w:trPr>
          <w:cantSplit/>
          <w:jc w:val="center"/>
        </w:trPr>
        <w:tc>
          <w:tcPr>
            <w:tcW w:w="7848" w:type="dxa"/>
          </w:tcPr>
          <w:p w:rsidR="007E4C23" w:rsidRPr="00F65C7D" w:rsidRDefault="007E4C23" w:rsidP="00873A4A">
            <w:pPr>
              <w:pStyle w:val="tablesyntax"/>
              <w:keepLines w:val="0"/>
              <w:rPr>
                <w:rFonts w:ascii="Times New Roman" w:hAnsi="Times New Roman"/>
                <w:bCs/>
                <w:noProof/>
                <w:highlight w:val="yellow"/>
              </w:rPr>
            </w:pPr>
            <w:r w:rsidRPr="00F65C7D">
              <w:rPr>
                <w:rFonts w:ascii="Times New Roman" w:hAnsi="Times New Roman"/>
                <w:bCs/>
                <w:noProof/>
                <w:highlight w:val="yellow"/>
              </w:rPr>
              <w:tab/>
            </w:r>
            <w:r w:rsidRPr="00F65C7D">
              <w:rPr>
                <w:rFonts w:ascii="Times New Roman" w:hAnsi="Times New Roman"/>
                <w:bCs/>
                <w:noProof/>
                <w:highlight w:val="yellow"/>
              </w:rPr>
              <w:tab/>
            </w:r>
            <w:r w:rsidRPr="00F65C7D">
              <w:rPr>
                <w:rFonts w:ascii="Times New Roman" w:hAnsi="Times New Roman"/>
                <w:bCs/>
                <w:noProof/>
                <w:highlight w:val="yellow"/>
              </w:rPr>
              <w:tab/>
            </w:r>
            <w:r w:rsidRPr="00F65C7D">
              <w:rPr>
                <w:rFonts w:ascii="Times New Roman" w:hAnsi="Times New Roman"/>
                <w:bCs/>
                <w:noProof/>
                <w:highlight w:val="yellow"/>
              </w:rPr>
              <w:tab/>
            </w:r>
            <w:r w:rsidRPr="00F65C7D">
              <w:rPr>
                <w:rFonts w:ascii="Times New Roman" w:hAnsi="Times New Roman"/>
                <w:bCs/>
                <w:noProof/>
                <w:highlight w:val="yellow"/>
              </w:rPr>
              <w:tab/>
              <w:t xml:space="preserve">for( n = 0 ; n &lt; 2 ; n++ ) </w:t>
            </w:r>
          </w:p>
        </w:tc>
        <w:tc>
          <w:tcPr>
            <w:tcW w:w="1187" w:type="dxa"/>
          </w:tcPr>
          <w:p w:rsidR="007E4C23" w:rsidRPr="00F65C7D" w:rsidRDefault="007E4C23" w:rsidP="006716BB">
            <w:pPr>
              <w:pStyle w:val="tablesyntax"/>
              <w:keepLines w:val="0"/>
              <w:jc w:val="center"/>
              <w:rPr>
                <w:b/>
                <w:noProof/>
                <w:highlight w:val="yellow"/>
              </w:rPr>
            </w:pPr>
          </w:p>
        </w:tc>
      </w:tr>
      <w:tr w:rsidR="007E4C23" w:rsidRPr="00C03562" w:rsidTr="006716BB">
        <w:trPr>
          <w:cantSplit/>
          <w:jc w:val="center"/>
        </w:trPr>
        <w:tc>
          <w:tcPr>
            <w:tcW w:w="7848" w:type="dxa"/>
          </w:tcPr>
          <w:p w:rsidR="007E4C23" w:rsidRPr="00F65C7D" w:rsidRDefault="007E4C23" w:rsidP="00873A4A">
            <w:pPr>
              <w:pStyle w:val="tablesyntax"/>
              <w:keepLines w:val="0"/>
              <w:rPr>
                <w:rFonts w:ascii="Times New Roman" w:hAnsi="Times New Roman"/>
                <w:bCs/>
                <w:noProof/>
                <w:highlight w:val="yellow"/>
                <w:lang w:val="en-US"/>
              </w:rPr>
            </w:pPr>
            <w:r w:rsidRPr="00F65C7D">
              <w:rPr>
                <w:rFonts w:ascii="Times New Roman" w:hAnsi="Times New Roman"/>
                <w:bCs/>
                <w:noProof/>
                <w:highlight w:val="yellow"/>
                <w:lang w:val="es-ES"/>
              </w:rPr>
              <w:tab/>
            </w:r>
            <w:r w:rsidRPr="00F65C7D">
              <w:rPr>
                <w:rFonts w:ascii="Times New Roman" w:hAnsi="Times New Roman"/>
                <w:bCs/>
                <w:noProof/>
                <w:highlight w:val="yellow"/>
                <w:lang w:val="es-ES"/>
              </w:rPr>
              <w:tab/>
            </w:r>
            <w:r w:rsidRPr="00F65C7D">
              <w:rPr>
                <w:rFonts w:ascii="Times New Roman" w:hAnsi="Times New Roman"/>
                <w:bCs/>
                <w:noProof/>
                <w:highlight w:val="yellow"/>
                <w:lang w:val="es-ES"/>
              </w:rPr>
              <w:tab/>
            </w:r>
            <w:r w:rsidRPr="00F65C7D">
              <w:rPr>
                <w:rFonts w:ascii="Times New Roman" w:hAnsi="Times New Roman"/>
                <w:bCs/>
                <w:noProof/>
                <w:highlight w:val="yellow"/>
                <w:lang w:val="es-ES"/>
              </w:rPr>
              <w:tab/>
            </w:r>
            <w:r w:rsidRPr="00F65C7D">
              <w:rPr>
                <w:rFonts w:ascii="Times New Roman" w:hAnsi="Times New Roman"/>
                <w:bCs/>
                <w:noProof/>
                <w:highlight w:val="yellow"/>
                <w:lang w:val="es-ES"/>
              </w:rPr>
              <w:tab/>
            </w:r>
            <w:r w:rsidRPr="00F65C7D">
              <w:rPr>
                <w:rFonts w:ascii="Times New Roman" w:hAnsi="Times New Roman"/>
                <w:bCs/>
                <w:noProof/>
                <w:highlight w:val="yellow"/>
                <w:lang w:val="es-ES"/>
              </w:rPr>
              <w:tab/>
            </w:r>
            <w:r w:rsidRPr="00F65C7D">
              <w:rPr>
                <w:rFonts w:ascii="Times New Roman" w:hAnsi="Times New Roman"/>
                <w:bCs/>
                <w:noProof/>
                <w:highlight w:val="yellow"/>
              </w:rPr>
              <w:t>coding_octant</w:t>
            </w:r>
            <w:r w:rsidRPr="00F65C7D">
              <w:rPr>
                <w:rFonts w:ascii="Times New Roman" w:hAnsi="Times New Roman"/>
                <w:noProof/>
                <w:highlight w:val="yellow"/>
              </w:rPr>
              <w:t xml:space="preserve"> ( depth+1, y+l*length/2, u+m*length/2,v+n*length/2, length/2)</w:t>
            </w:r>
          </w:p>
        </w:tc>
        <w:tc>
          <w:tcPr>
            <w:tcW w:w="1187" w:type="dxa"/>
          </w:tcPr>
          <w:p w:rsidR="007E4C23" w:rsidRPr="00F65C7D" w:rsidRDefault="007E4C23" w:rsidP="006716BB">
            <w:pPr>
              <w:pStyle w:val="tablesyntax"/>
              <w:keepLines w:val="0"/>
              <w:jc w:val="center"/>
              <w:rPr>
                <w:rFonts w:ascii="Times New Roman" w:hAnsi="Times New Roman"/>
                <w:bCs/>
                <w:noProof/>
                <w:highlight w:val="yellow"/>
                <w:lang w:eastAsia="ko-KR"/>
              </w:rPr>
            </w:pPr>
          </w:p>
        </w:tc>
      </w:tr>
      <w:tr w:rsidR="007E4C23" w:rsidRPr="00C03562" w:rsidTr="006716BB">
        <w:trPr>
          <w:cantSplit/>
          <w:jc w:val="center"/>
        </w:trPr>
        <w:tc>
          <w:tcPr>
            <w:tcW w:w="7848" w:type="dxa"/>
          </w:tcPr>
          <w:p w:rsidR="007E4C23" w:rsidRPr="00F65C7D" w:rsidRDefault="007E4C23" w:rsidP="00873A4A">
            <w:pPr>
              <w:pStyle w:val="tablesyntax"/>
              <w:keepLines w:val="0"/>
              <w:rPr>
                <w:rFonts w:ascii="Times New Roman" w:hAnsi="Times New Roman"/>
                <w:bCs/>
                <w:noProof/>
                <w:highlight w:val="yellow"/>
                <w:lang w:val="es-ES"/>
              </w:rPr>
            </w:pPr>
            <w:r w:rsidRPr="00F65C7D">
              <w:rPr>
                <w:rFonts w:ascii="Times New Roman" w:hAnsi="Times New Roman"/>
                <w:bCs/>
                <w:noProof/>
                <w:highlight w:val="yellow"/>
                <w:lang w:val="es-ES"/>
              </w:rPr>
              <w:tab/>
            </w:r>
            <w:r w:rsidRPr="00F65C7D">
              <w:rPr>
                <w:rFonts w:ascii="Times New Roman" w:hAnsi="Times New Roman"/>
                <w:bCs/>
                <w:noProof/>
                <w:highlight w:val="yellow"/>
                <w:lang w:eastAsia="ko-KR"/>
              </w:rPr>
              <w:t>}</w:t>
            </w:r>
          </w:p>
        </w:tc>
        <w:tc>
          <w:tcPr>
            <w:tcW w:w="1187" w:type="dxa"/>
          </w:tcPr>
          <w:p w:rsidR="007E4C23" w:rsidRPr="00F65C7D" w:rsidRDefault="007E4C23" w:rsidP="006716BB">
            <w:pPr>
              <w:pStyle w:val="tablesyntax"/>
              <w:keepLines w:val="0"/>
              <w:jc w:val="center"/>
              <w:rPr>
                <w:rFonts w:ascii="Times New Roman" w:hAnsi="Times New Roman"/>
                <w:bCs/>
                <w:noProof/>
                <w:highlight w:val="yellow"/>
                <w:lang w:eastAsia="ko-KR"/>
              </w:rPr>
            </w:pPr>
          </w:p>
        </w:tc>
      </w:tr>
      <w:tr w:rsidR="007E4C23" w:rsidRPr="00C03562" w:rsidTr="006716BB">
        <w:trPr>
          <w:cantSplit/>
          <w:jc w:val="center"/>
        </w:trPr>
        <w:tc>
          <w:tcPr>
            <w:tcW w:w="7848" w:type="dxa"/>
          </w:tcPr>
          <w:p w:rsidR="007E4C23" w:rsidRPr="00F65C7D" w:rsidRDefault="007E4C23" w:rsidP="00873A4A">
            <w:pPr>
              <w:pStyle w:val="tablesyntax"/>
              <w:keepLines w:val="0"/>
              <w:rPr>
                <w:rFonts w:ascii="Times New Roman" w:hAnsi="Times New Roman"/>
                <w:bCs/>
                <w:noProof/>
                <w:highlight w:val="yellow"/>
                <w:lang w:val="es-ES"/>
              </w:rPr>
            </w:pPr>
            <w:r w:rsidRPr="00F65C7D">
              <w:rPr>
                <w:rFonts w:ascii="Times New Roman" w:hAnsi="Times New Roman"/>
                <w:bCs/>
                <w:noProof/>
                <w:highlight w:val="yellow"/>
                <w:lang w:val="es-ES"/>
              </w:rPr>
              <w:tab/>
              <w:t>else {</w:t>
            </w:r>
          </w:p>
        </w:tc>
        <w:tc>
          <w:tcPr>
            <w:tcW w:w="1187" w:type="dxa"/>
          </w:tcPr>
          <w:p w:rsidR="007E4C23" w:rsidRPr="00F65C7D" w:rsidRDefault="007E4C23" w:rsidP="006716BB">
            <w:pPr>
              <w:pStyle w:val="tablesyntax"/>
              <w:keepLines w:val="0"/>
              <w:jc w:val="center"/>
              <w:rPr>
                <w:rFonts w:ascii="Times New Roman" w:hAnsi="Times New Roman"/>
                <w:bCs/>
                <w:noProof/>
                <w:highlight w:val="yellow"/>
                <w:lang w:eastAsia="ko-KR"/>
              </w:rPr>
            </w:pPr>
          </w:p>
        </w:tc>
      </w:tr>
      <w:tr w:rsidR="007E4C23" w:rsidRPr="00C03562" w:rsidTr="006716BB">
        <w:trPr>
          <w:cantSplit/>
          <w:jc w:val="center"/>
        </w:trPr>
        <w:tc>
          <w:tcPr>
            <w:tcW w:w="7848" w:type="dxa"/>
          </w:tcPr>
          <w:p w:rsidR="007E4C23" w:rsidRPr="00F65C7D" w:rsidRDefault="007E4C23" w:rsidP="00873A4A">
            <w:pPr>
              <w:pStyle w:val="tablesyntax"/>
              <w:keepLines w:val="0"/>
              <w:rPr>
                <w:rFonts w:ascii="Times New Roman" w:hAnsi="Times New Roman"/>
                <w:bCs/>
                <w:noProof/>
                <w:highlight w:val="yellow"/>
                <w:lang w:val="es-ES"/>
              </w:rPr>
            </w:pPr>
            <w:r w:rsidRPr="00F65C7D">
              <w:rPr>
                <w:rFonts w:ascii="Times New Roman" w:hAnsi="Times New Roman"/>
                <w:bCs/>
                <w:noProof/>
                <w:highlight w:val="yellow"/>
                <w:lang w:val="es-ES"/>
              </w:rPr>
              <w:tab/>
            </w:r>
            <w:r w:rsidRPr="00F65C7D">
              <w:rPr>
                <w:rFonts w:ascii="Times New Roman" w:hAnsi="Times New Roman"/>
                <w:bCs/>
                <w:noProof/>
                <w:highlight w:val="yellow"/>
                <w:lang w:val="es-ES"/>
              </w:rPr>
              <w:tab/>
              <w:t>for( i = 0 ; i &lt; YPartNum ; i++ )</w:t>
            </w:r>
          </w:p>
        </w:tc>
        <w:tc>
          <w:tcPr>
            <w:tcW w:w="1187" w:type="dxa"/>
          </w:tcPr>
          <w:p w:rsidR="007E4C23" w:rsidRPr="00F65C7D" w:rsidRDefault="007E4C23" w:rsidP="006716BB">
            <w:pPr>
              <w:pStyle w:val="tablesyntax"/>
              <w:keepLines w:val="0"/>
              <w:jc w:val="center"/>
              <w:rPr>
                <w:rFonts w:ascii="Times New Roman" w:hAnsi="Times New Roman"/>
                <w:bCs/>
                <w:noProof/>
                <w:highlight w:val="yellow"/>
                <w:lang w:eastAsia="ko-KR"/>
              </w:rPr>
            </w:pPr>
          </w:p>
        </w:tc>
      </w:tr>
      <w:tr w:rsidR="007E4C23" w:rsidRPr="00C03562" w:rsidTr="006716BB">
        <w:trPr>
          <w:cantSplit/>
          <w:jc w:val="center"/>
        </w:trPr>
        <w:tc>
          <w:tcPr>
            <w:tcW w:w="7848" w:type="dxa"/>
          </w:tcPr>
          <w:p w:rsidR="007E4C23" w:rsidRPr="00F65C7D" w:rsidRDefault="007E4C23" w:rsidP="00873A4A">
            <w:pPr>
              <w:pStyle w:val="tablesyntax"/>
              <w:keepLines w:val="0"/>
              <w:rPr>
                <w:rFonts w:ascii="Times New Roman" w:hAnsi="Times New Roman"/>
                <w:bCs/>
                <w:noProof/>
                <w:highlight w:val="yellow"/>
                <w:lang w:val="es-ES"/>
              </w:rPr>
            </w:pPr>
            <w:r w:rsidRPr="00F65C7D">
              <w:rPr>
                <w:rFonts w:ascii="Times New Roman" w:hAnsi="Times New Roman"/>
                <w:bCs/>
                <w:noProof/>
                <w:highlight w:val="yellow"/>
                <w:lang w:val="es-ES"/>
              </w:rPr>
              <w:tab/>
            </w:r>
            <w:r w:rsidRPr="00F65C7D">
              <w:rPr>
                <w:rFonts w:ascii="Times New Roman" w:hAnsi="Times New Roman"/>
                <w:bCs/>
                <w:noProof/>
                <w:highlight w:val="yellow"/>
                <w:lang w:val="es-ES"/>
              </w:rPr>
              <w:tab/>
            </w:r>
            <w:r w:rsidRPr="00F65C7D">
              <w:rPr>
                <w:rFonts w:ascii="Times New Roman" w:hAnsi="Times New Roman"/>
                <w:bCs/>
                <w:noProof/>
                <w:highlight w:val="yellow"/>
                <w:lang w:val="es-ES"/>
              </w:rPr>
              <w:tab/>
              <w:t>for( vertex = 0 ; vertex &lt; 4 ; vertex++ ) {</w:t>
            </w:r>
          </w:p>
        </w:tc>
        <w:tc>
          <w:tcPr>
            <w:tcW w:w="1187" w:type="dxa"/>
          </w:tcPr>
          <w:p w:rsidR="007E4C23" w:rsidRPr="00F65C7D" w:rsidRDefault="007E4C23" w:rsidP="006716BB">
            <w:pPr>
              <w:pStyle w:val="tablesyntax"/>
              <w:keepLines w:val="0"/>
              <w:jc w:val="center"/>
              <w:rPr>
                <w:rFonts w:ascii="Times New Roman" w:hAnsi="Times New Roman"/>
                <w:bCs/>
                <w:noProof/>
                <w:highlight w:val="yellow"/>
                <w:lang w:eastAsia="ko-KR"/>
              </w:rPr>
            </w:pPr>
          </w:p>
        </w:tc>
      </w:tr>
      <w:tr w:rsidR="007E4C23" w:rsidRPr="00C03562" w:rsidTr="006716BB">
        <w:trPr>
          <w:cantSplit/>
          <w:jc w:val="center"/>
        </w:trPr>
        <w:tc>
          <w:tcPr>
            <w:tcW w:w="7848" w:type="dxa"/>
          </w:tcPr>
          <w:p w:rsidR="007E4C23" w:rsidRPr="00F65C7D" w:rsidRDefault="007E4C23" w:rsidP="00873A4A">
            <w:pPr>
              <w:pStyle w:val="tablesyntax"/>
              <w:keepLines w:val="0"/>
              <w:rPr>
                <w:rFonts w:ascii="Times New Roman" w:hAnsi="Times New Roman"/>
                <w:b/>
                <w:bCs/>
                <w:noProof/>
                <w:highlight w:val="yellow"/>
              </w:rPr>
            </w:pP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</w: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</w: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</w: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  <w:t>encoded_vertex_flag</w:t>
            </w:r>
          </w:p>
        </w:tc>
        <w:tc>
          <w:tcPr>
            <w:tcW w:w="1187" w:type="dxa"/>
          </w:tcPr>
          <w:p w:rsidR="007E4C23" w:rsidRPr="00F65C7D" w:rsidRDefault="007E4C23" w:rsidP="006716BB">
            <w:pPr>
              <w:pStyle w:val="tablesyntax"/>
              <w:keepLines w:val="0"/>
              <w:jc w:val="center"/>
              <w:rPr>
                <w:noProof/>
                <w:highlight w:val="yellow"/>
              </w:rPr>
            </w:pPr>
            <w:r w:rsidRPr="00F65C7D">
              <w:rPr>
                <w:noProof/>
                <w:highlight w:val="yellow"/>
              </w:rPr>
              <w:t>u(1)</w:t>
            </w:r>
          </w:p>
        </w:tc>
      </w:tr>
      <w:tr w:rsidR="007E4C23" w:rsidRPr="00C03562" w:rsidTr="006716BB">
        <w:trPr>
          <w:cantSplit/>
          <w:jc w:val="center"/>
        </w:trPr>
        <w:tc>
          <w:tcPr>
            <w:tcW w:w="7848" w:type="dxa"/>
          </w:tcPr>
          <w:p w:rsidR="007E4C23" w:rsidRPr="00F65C7D" w:rsidRDefault="007E4C23" w:rsidP="00873A4A">
            <w:pPr>
              <w:pStyle w:val="tablesyntax"/>
              <w:keepLines w:val="0"/>
              <w:rPr>
                <w:rFonts w:ascii="Times New Roman" w:hAnsi="Times New Roman"/>
                <w:bCs/>
                <w:noProof/>
                <w:highlight w:val="yellow"/>
              </w:rPr>
            </w:pPr>
            <w:r w:rsidRPr="00F65C7D">
              <w:rPr>
                <w:rFonts w:ascii="Times New Roman" w:hAnsi="Times New Roman"/>
                <w:bCs/>
                <w:noProof/>
                <w:highlight w:val="yellow"/>
              </w:rPr>
              <w:tab/>
            </w:r>
            <w:r w:rsidRPr="00F65C7D">
              <w:rPr>
                <w:rFonts w:ascii="Times New Roman" w:hAnsi="Times New Roman"/>
                <w:bCs/>
                <w:noProof/>
                <w:highlight w:val="yellow"/>
              </w:rPr>
              <w:tab/>
            </w:r>
            <w:r w:rsidRPr="00F65C7D">
              <w:rPr>
                <w:rFonts w:ascii="Times New Roman" w:hAnsi="Times New Roman"/>
                <w:bCs/>
                <w:noProof/>
                <w:highlight w:val="yellow"/>
              </w:rPr>
              <w:tab/>
            </w:r>
            <w:r w:rsidRPr="00F65C7D">
              <w:rPr>
                <w:rFonts w:ascii="Times New Roman" w:hAnsi="Times New Roman"/>
                <w:bCs/>
                <w:noProof/>
                <w:highlight w:val="yellow"/>
              </w:rPr>
              <w:tab/>
              <w:t>if( encoded_vertex_flag ) {</w:t>
            </w:r>
          </w:p>
        </w:tc>
        <w:tc>
          <w:tcPr>
            <w:tcW w:w="1187" w:type="dxa"/>
          </w:tcPr>
          <w:p w:rsidR="007E4C23" w:rsidRPr="00F65C7D" w:rsidRDefault="007E4C23" w:rsidP="006716BB">
            <w:pPr>
              <w:pStyle w:val="tablesyntax"/>
              <w:keepLines w:val="0"/>
              <w:jc w:val="center"/>
              <w:rPr>
                <w:noProof/>
                <w:highlight w:val="yellow"/>
              </w:rPr>
            </w:pPr>
          </w:p>
        </w:tc>
      </w:tr>
      <w:tr w:rsidR="007E4C23" w:rsidRPr="00C03562" w:rsidTr="006716BB">
        <w:trPr>
          <w:cantSplit/>
          <w:jc w:val="center"/>
        </w:trPr>
        <w:tc>
          <w:tcPr>
            <w:tcW w:w="7848" w:type="dxa"/>
          </w:tcPr>
          <w:p w:rsidR="007E4C23" w:rsidRPr="00F65C7D" w:rsidRDefault="007E4C23" w:rsidP="00873A4A">
            <w:pPr>
              <w:pStyle w:val="tablesyntax"/>
              <w:keepLines w:val="0"/>
              <w:rPr>
                <w:rFonts w:ascii="Times New Roman" w:hAnsi="Times New Roman"/>
                <w:b/>
                <w:bCs/>
                <w:noProof/>
                <w:highlight w:val="yellow"/>
              </w:rPr>
            </w:pP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</w: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</w: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</w: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  <w:lang w:val="en-US"/>
              </w:rPr>
              <w:tab/>
            </w: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  <w:lang w:val="es-ES"/>
              </w:rPr>
              <w:tab/>
            </w:r>
            <w:r w:rsidRPr="00F65C7D">
              <w:rPr>
                <w:rFonts w:ascii="Times New Roman" w:hAnsi="Times New Roman"/>
                <w:b/>
                <w:noProof/>
                <w:highlight w:val="yellow"/>
              </w:rPr>
              <w:t>resY</w:t>
            </w:r>
            <w:r w:rsidRPr="00F65C7D">
              <w:rPr>
                <w:rFonts w:ascii="Times New Roman" w:hAnsi="Times New Roman"/>
                <w:bCs/>
                <w:noProof/>
                <w:highlight w:val="yellow"/>
              </w:rPr>
              <w:t>[yIdx][uIdx][vIdx][vertex]</w:t>
            </w:r>
          </w:p>
        </w:tc>
        <w:tc>
          <w:tcPr>
            <w:tcW w:w="1187" w:type="dxa"/>
          </w:tcPr>
          <w:p w:rsidR="007E4C23" w:rsidRPr="005244BA" w:rsidRDefault="007E4C23" w:rsidP="006716BB">
            <w:pPr>
              <w:pStyle w:val="tablesyntax"/>
              <w:keepLines w:val="0"/>
              <w:jc w:val="center"/>
              <w:rPr>
                <w:rFonts w:ascii="Times New Roman" w:hAnsi="Times New Roman"/>
                <w:bCs/>
                <w:noProof/>
                <w:highlight w:val="yellow"/>
              </w:rPr>
            </w:pPr>
            <w:r w:rsidRPr="005244BA">
              <w:rPr>
                <w:noProof/>
                <w:highlight w:val="yellow"/>
              </w:rPr>
              <w:t>se(v)</w:t>
            </w:r>
          </w:p>
        </w:tc>
      </w:tr>
      <w:tr w:rsidR="007E4C23" w:rsidRPr="00C03562" w:rsidTr="006716BB">
        <w:trPr>
          <w:cantSplit/>
          <w:jc w:val="center"/>
        </w:trPr>
        <w:tc>
          <w:tcPr>
            <w:tcW w:w="7848" w:type="dxa"/>
          </w:tcPr>
          <w:p w:rsidR="007E4C23" w:rsidRPr="00F65C7D" w:rsidRDefault="007E4C23" w:rsidP="00873A4A">
            <w:pPr>
              <w:pStyle w:val="tablesyntax"/>
              <w:keepLines w:val="0"/>
              <w:rPr>
                <w:rFonts w:ascii="Times New Roman" w:hAnsi="Times New Roman"/>
                <w:b/>
                <w:bCs/>
                <w:noProof/>
                <w:highlight w:val="yellow"/>
              </w:rPr>
            </w:pP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</w: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</w: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</w: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  <w:lang w:val="es-ES"/>
              </w:rPr>
              <w:tab/>
            </w: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  <w:lang w:val="es-ES"/>
              </w:rPr>
              <w:tab/>
            </w:r>
            <w:r w:rsidRPr="00F65C7D">
              <w:rPr>
                <w:rFonts w:ascii="Times New Roman" w:hAnsi="Times New Roman"/>
                <w:b/>
                <w:noProof/>
                <w:highlight w:val="yellow"/>
              </w:rPr>
              <w:t>resU</w:t>
            </w:r>
            <w:r w:rsidRPr="00F65C7D">
              <w:rPr>
                <w:rFonts w:ascii="Times New Roman" w:hAnsi="Times New Roman"/>
                <w:bCs/>
                <w:noProof/>
                <w:highlight w:val="yellow"/>
              </w:rPr>
              <w:t>[yIdx][uIdx][vIdx][vertex]</w:t>
            </w:r>
          </w:p>
        </w:tc>
        <w:tc>
          <w:tcPr>
            <w:tcW w:w="1187" w:type="dxa"/>
          </w:tcPr>
          <w:p w:rsidR="007E4C23" w:rsidRPr="005244BA" w:rsidRDefault="007E4C23" w:rsidP="006716BB">
            <w:pPr>
              <w:pStyle w:val="tablesyntax"/>
              <w:keepLines w:val="0"/>
              <w:jc w:val="center"/>
              <w:rPr>
                <w:rFonts w:ascii="Times New Roman" w:hAnsi="Times New Roman"/>
                <w:bCs/>
                <w:noProof/>
                <w:highlight w:val="yellow"/>
              </w:rPr>
            </w:pPr>
            <w:r w:rsidRPr="005244BA">
              <w:rPr>
                <w:noProof/>
                <w:highlight w:val="yellow"/>
              </w:rPr>
              <w:t>se(v)</w:t>
            </w:r>
          </w:p>
        </w:tc>
      </w:tr>
      <w:tr w:rsidR="007E4C23" w:rsidRPr="00C03562" w:rsidTr="006716BB">
        <w:trPr>
          <w:cantSplit/>
          <w:jc w:val="center"/>
        </w:trPr>
        <w:tc>
          <w:tcPr>
            <w:tcW w:w="7848" w:type="dxa"/>
          </w:tcPr>
          <w:p w:rsidR="007E4C23" w:rsidRPr="00F65C7D" w:rsidRDefault="007E4C23" w:rsidP="00873A4A">
            <w:pPr>
              <w:pStyle w:val="tablesyntax"/>
              <w:keepLines w:val="0"/>
              <w:rPr>
                <w:rFonts w:ascii="Times New Roman" w:hAnsi="Times New Roman"/>
                <w:b/>
                <w:bCs/>
                <w:noProof/>
                <w:highlight w:val="yellow"/>
              </w:rPr>
            </w:pP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</w: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</w: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</w: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  <w:lang w:val="es-ES"/>
              </w:rPr>
              <w:tab/>
            </w: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  <w:lang w:val="es-ES"/>
              </w:rPr>
              <w:tab/>
            </w:r>
            <w:r w:rsidRPr="00F65C7D">
              <w:rPr>
                <w:rFonts w:ascii="Times New Roman" w:hAnsi="Times New Roman"/>
                <w:b/>
                <w:noProof/>
                <w:highlight w:val="yellow"/>
              </w:rPr>
              <w:t>resV</w:t>
            </w:r>
            <w:r w:rsidRPr="00F65C7D">
              <w:rPr>
                <w:rFonts w:ascii="Times New Roman" w:hAnsi="Times New Roman"/>
                <w:bCs/>
                <w:noProof/>
                <w:highlight w:val="yellow"/>
              </w:rPr>
              <w:t>[yIdx][uIdx][vIdx][vertex]</w:t>
            </w:r>
          </w:p>
        </w:tc>
        <w:tc>
          <w:tcPr>
            <w:tcW w:w="1187" w:type="dxa"/>
          </w:tcPr>
          <w:p w:rsidR="007E4C23" w:rsidRPr="005244BA" w:rsidRDefault="007E4C23" w:rsidP="006716BB">
            <w:pPr>
              <w:pStyle w:val="tablesyntax"/>
              <w:keepLines w:val="0"/>
              <w:jc w:val="center"/>
              <w:rPr>
                <w:rFonts w:ascii="Times New Roman" w:hAnsi="Times New Roman"/>
                <w:bCs/>
                <w:noProof/>
                <w:highlight w:val="yellow"/>
              </w:rPr>
            </w:pPr>
            <w:r w:rsidRPr="005244BA">
              <w:rPr>
                <w:noProof/>
                <w:highlight w:val="yellow"/>
              </w:rPr>
              <w:t>se(v)</w:t>
            </w:r>
          </w:p>
        </w:tc>
      </w:tr>
      <w:tr w:rsidR="007E4C23" w:rsidRPr="00C03562" w:rsidTr="006716BB">
        <w:trPr>
          <w:cantSplit/>
          <w:jc w:val="center"/>
        </w:trPr>
        <w:tc>
          <w:tcPr>
            <w:tcW w:w="7848" w:type="dxa"/>
          </w:tcPr>
          <w:p w:rsidR="007E4C23" w:rsidRPr="00F65C7D" w:rsidRDefault="007E4C23" w:rsidP="00873A4A">
            <w:pPr>
              <w:pStyle w:val="tablesyntax"/>
              <w:keepLines w:val="0"/>
              <w:rPr>
                <w:rFonts w:ascii="Times New Roman" w:hAnsi="Times New Roman"/>
                <w:b/>
                <w:bCs/>
                <w:noProof/>
                <w:highlight w:val="yellow"/>
              </w:rPr>
            </w:pP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</w: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</w: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</w:r>
            <w:r w:rsidRPr="00F65C7D"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  <w:t>}</w:t>
            </w:r>
          </w:p>
        </w:tc>
        <w:tc>
          <w:tcPr>
            <w:tcW w:w="1187" w:type="dxa"/>
          </w:tcPr>
          <w:p w:rsidR="007E4C23" w:rsidRPr="00F65C7D" w:rsidRDefault="007E4C23" w:rsidP="006716BB">
            <w:pPr>
              <w:pStyle w:val="tablesyntax"/>
              <w:keepLines w:val="0"/>
              <w:jc w:val="center"/>
              <w:rPr>
                <w:b/>
                <w:noProof/>
                <w:highlight w:val="yellow"/>
              </w:rPr>
            </w:pPr>
          </w:p>
        </w:tc>
      </w:tr>
      <w:tr w:rsidR="007E4C23" w:rsidRPr="00C03562" w:rsidTr="006716BB">
        <w:trPr>
          <w:cantSplit/>
          <w:jc w:val="center"/>
        </w:trPr>
        <w:tc>
          <w:tcPr>
            <w:tcW w:w="7848" w:type="dxa"/>
          </w:tcPr>
          <w:p w:rsidR="007E4C23" w:rsidRPr="00F65C7D" w:rsidRDefault="007E4C23" w:rsidP="00873A4A">
            <w:pPr>
              <w:pStyle w:val="tablesyntax"/>
              <w:keepLines w:val="0"/>
              <w:rPr>
                <w:rFonts w:ascii="Times New Roman" w:hAnsi="Times New Roman"/>
                <w:bCs/>
                <w:noProof/>
                <w:highlight w:val="yellow"/>
                <w:lang w:val="es-ES"/>
              </w:rPr>
            </w:pPr>
            <w:r w:rsidRPr="00F65C7D">
              <w:rPr>
                <w:rFonts w:ascii="Times New Roman" w:hAnsi="Times New Roman"/>
                <w:bCs/>
                <w:noProof/>
                <w:highlight w:val="yellow"/>
                <w:lang w:val="es-ES"/>
              </w:rPr>
              <w:tab/>
            </w:r>
            <w:r w:rsidRPr="00F65C7D">
              <w:rPr>
                <w:rFonts w:ascii="Times New Roman" w:hAnsi="Times New Roman"/>
                <w:bCs/>
                <w:noProof/>
                <w:highlight w:val="yellow"/>
                <w:lang w:val="es-ES"/>
              </w:rPr>
              <w:tab/>
            </w:r>
            <w:r w:rsidRPr="00F65C7D">
              <w:rPr>
                <w:rFonts w:ascii="Times New Roman" w:hAnsi="Times New Roman"/>
                <w:bCs/>
                <w:noProof/>
                <w:highlight w:val="yellow"/>
                <w:lang w:val="es-ES"/>
              </w:rPr>
              <w:tab/>
              <w:t>}</w:t>
            </w:r>
          </w:p>
        </w:tc>
        <w:tc>
          <w:tcPr>
            <w:tcW w:w="1187" w:type="dxa"/>
          </w:tcPr>
          <w:p w:rsidR="007E4C23" w:rsidRPr="00F65C7D" w:rsidRDefault="007E4C23" w:rsidP="006716BB">
            <w:pPr>
              <w:pStyle w:val="tablesyntax"/>
              <w:keepLines w:val="0"/>
              <w:jc w:val="center"/>
              <w:rPr>
                <w:rFonts w:ascii="Times New Roman" w:hAnsi="Times New Roman"/>
                <w:bCs/>
                <w:noProof/>
                <w:highlight w:val="yellow"/>
                <w:lang w:eastAsia="ko-KR"/>
              </w:rPr>
            </w:pPr>
          </w:p>
        </w:tc>
      </w:tr>
      <w:tr w:rsidR="007E4C23" w:rsidRPr="00C03562" w:rsidTr="006716BB">
        <w:trPr>
          <w:cantSplit/>
          <w:jc w:val="center"/>
        </w:trPr>
        <w:tc>
          <w:tcPr>
            <w:tcW w:w="7848" w:type="dxa"/>
          </w:tcPr>
          <w:p w:rsidR="007E4C23" w:rsidRPr="00F65C7D" w:rsidRDefault="007E4C23" w:rsidP="00873A4A">
            <w:pPr>
              <w:pStyle w:val="tablesyntax"/>
              <w:keepLines w:val="0"/>
              <w:rPr>
                <w:rFonts w:ascii="Times New Roman" w:hAnsi="Times New Roman"/>
                <w:bCs/>
                <w:noProof/>
                <w:highlight w:val="yellow"/>
                <w:lang w:val="es-ES"/>
              </w:rPr>
            </w:pPr>
            <w:r w:rsidRPr="00F65C7D">
              <w:rPr>
                <w:rFonts w:ascii="Times New Roman" w:hAnsi="Times New Roman"/>
                <w:bCs/>
                <w:noProof/>
                <w:highlight w:val="yellow"/>
                <w:lang w:val="es-ES"/>
              </w:rPr>
              <w:tab/>
              <w:t>}</w:t>
            </w:r>
          </w:p>
        </w:tc>
        <w:tc>
          <w:tcPr>
            <w:tcW w:w="1187" w:type="dxa"/>
          </w:tcPr>
          <w:p w:rsidR="007E4C23" w:rsidRPr="00F65C7D" w:rsidRDefault="007E4C23" w:rsidP="006716BB">
            <w:pPr>
              <w:pStyle w:val="tablesyntax"/>
              <w:keepLines w:val="0"/>
              <w:jc w:val="center"/>
              <w:rPr>
                <w:rFonts w:ascii="Times New Roman" w:hAnsi="Times New Roman"/>
                <w:bCs/>
                <w:noProof/>
                <w:highlight w:val="yellow"/>
                <w:lang w:eastAsia="ko-KR"/>
              </w:rPr>
            </w:pPr>
          </w:p>
        </w:tc>
      </w:tr>
      <w:tr w:rsidR="007E4C23" w:rsidRPr="003F7009" w:rsidTr="006716BB">
        <w:trPr>
          <w:cantSplit/>
          <w:jc w:val="center"/>
        </w:trPr>
        <w:tc>
          <w:tcPr>
            <w:tcW w:w="7848" w:type="dxa"/>
          </w:tcPr>
          <w:p w:rsidR="007E4C23" w:rsidRPr="003F7009" w:rsidRDefault="007E4C23" w:rsidP="00873A4A">
            <w:pPr>
              <w:pStyle w:val="tablesyntax"/>
              <w:keepLines w:val="0"/>
              <w:rPr>
                <w:rFonts w:ascii="Times New Roman" w:hAnsi="Times New Roman"/>
                <w:bCs/>
                <w:noProof/>
                <w:lang w:eastAsia="ko-KR"/>
              </w:rPr>
            </w:pPr>
            <w:r w:rsidRPr="003056D9">
              <w:rPr>
                <w:rFonts w:ascii="Times New Roman" w:hAnsi="Times New Roman"/>
                <w:bCs/>
                <w:noProof/>
                <w:lang w:eastAsia="ko-KR"/>
              </w:rPr>
              <w:t>}</w:t>
            </w:r>
          </w:p>
        </w:tc>
        <w:tc>
          <w:tcPr>
            <w:tcW w:w="1187" w:type="dxa"/>
          </w:tcPr>
          <w:p w:rsidR="007E4C23" w:rsidRPr="003F7009" w:rsidRDefault="007E4C23" w:rsidP="006716BB">
            <w:pPr>
              <w:pStyle w:val="tablesyntax"/>
              <w:keepLines w:val="0"/>
              <w:jc w:val="center"/>
              <w:rPr>
                <w:rFonts w:ascii="Times New Roman" w:hAnsi="Times New Roman"/>
                <w:bCs/>
                <w:noProof/>
                <w:lang w:eastAsia="ko-KR"/>
              </w:rPr>
            </w:pPr>
          </w:p>
        </w:tc>
      </w:tr>
    </w:tbl>
    <w:p w:rsidR="007E4C23" w:rsidRPr="00FC1696" w:rsidRDefault="007E4C23" w:rsidP="007E4C23">
      <w:pPr>
        <w:jc w:val="both"/>
        <w:rPr>
          <w:noProof/>
        </w:rPr>
      </w:pPr>
      <w:r w:rsidRPr="003C6C80">
        <w:rPr>
          <w:b/>
          <w:noProof/>
        </w:rPr>
        <w:t xml:space="preserve">split_octant_flag </w:t>
      </w:r>
      <w:r w:rsidRPr="003C6C80">
        <w:rPr>
          <w:noProof/>
        </w:rPr>
        <w:t xml:space="preserve">equal to 1 specifies </w:t>
      </w:r>
      <w:r>
        <w:rPr>
          <w:noProof/>
        </w:rPr>
        <w:t>that</w:t>
      </w:r>
      <w:r w:rsidRPr="003C6C80">
        <w:rPr>
          <w:noProof/>
        </w:rPr>
        <w:t xml:space="preserve"> an octant is </w:t>
      </w:r>
      <w:r w:rsidR="000025A2">
        <w:rPr>
          <w:rFonts w:hint="eastAsia"/>
          <w:noProof/>
          <w:lang w:eastAsia="zh-CN"/>
        </w:rPr>
        <w:t xml:space="preserve">further </w:t>
      </w:r>
      <w:r w:rsidRPr="003C6C80">
        <w:rPr>
          <w:noProof/>
        </w:rPr>
        <w:t xml:space="preserve">split into </w:t>
      </w:r>
      <w:r>
        <w:rPr>
          <w:noProof/>
        </w:rPr>
        <w:t>eight</w:t>
      </w:r>
      <w:r w:rsidRPr="003C6C80">
        <w:rPr>
          <w:noProof/>
        </w:rPr>
        <w:t xml:space="preserve"> octants</w:t>
      </w:r>
      <w:r w:rsidRPr="00FC1696">
        <w:t xml:space="preserve"> </w:t>
      </w:r>
      <w:r w:rsidRPr="003C6C80">
        <w:rPr>
          <w:noProof/>
        </w:rPr>
        <w:t xml:space="preserve">with half </w:t>
      </w:r>
      <w:r w:rsidR="000025A2">
        <w:rPr>
          <w:noProof/>
        </w:rPr>
        <w:t>length</w:t>
      </w:r>
      <w:r w:rsidRPr="003C6C80">
        <w:rPr>
          <w:noProof/>
        </w:rPr>
        <w:t xml:space="preserve"> in all directions for the purpose of vertices residuals octant coding</w:t>
      </w:r>
      <w:r>
        <w:rPr>
          <w:noProof/>
        </w:rPr>
        <w:t>. When not present, it is inferred to be equal to 0.</w:t>
      </w:r>
    </w:p>
    <w:p w:rsidR="007E4C23" w:rsidRPr="00FC1696" w:rsidRDefault="007E4C23" w:rsidP="007E4C23">
      <w:pPr>
        <w:jc w:val="both"/>
        <w:rPr>
          <w:noProof/>
        </w:rPr>
      </w:pPr>
      <w:r w:rsidRPr="004D3A3C">
        <w:rPr>
          <w:b/>
          <w:noProof/>
        </w:rPr>
        <w:t xml:space="preserve">encoded_vertex_flag </w:t>
      </w:r>
      <w:r w:rsidRPr="004D3A3C">
        <w:rPr>
          <w:noProof/>
        </w:rPr>
        <w:t>equal to 1 specifies that the residu</w:t>
      </w:r>
      <w:r>
        <w:rPr>
          <w:noProof/>
        </w:rPr>
        <w:t>es</w:t>
      </w:r>
      <w:r w:rsidRPr="004D3A3C">
        <w:rPr>
          <w:noProof/>
        </w:rPr>
        <w:t xml:space="preserve"> of the vertex with index [yIdx][uIdx][vIdx]</w:t>
      </w:r>
      <w:r>
        <w:rPr>
          <w:noProof/>
        </w:rPr>
        <w:t>[vertex]</w:t>
      </w:r>
      <w:r w:rsidRPr="004D3A3C">
        <w:rPr>
          <w:noProof/>
        </w:rPr>
        <w:t xml:space="preserve"> are present. encoded_vertex_flag equal to 0 specifies that the residu</w:t>
      </w:r>
      <w:r>
        <w:rPr>
          <w:noProof/>
        </w:rPr>
        <w:t>e</w:t>
      </w:r>
      <w:r w:rsidRPr="004D3A3C">
        <w:rPr>
          <w:noProof/>
        </w:rPr>
        <w:t>s for the vertex are not present. When not present, the flag is inferred to be equal to zero.</w:t>
      </w:r>
    </w:p>
    <w:p w:rsidR="000025A2" w:rsidRDefault="007E4C23" w:rsidP="007E4C23">
      <w:pPr>
        <w:jc w:val="both"/>
        <w:rPr>
          <w:noProof/>
        </w:rPr>
      </w:pPr>
      <w:r>
        <w:rPr>
          <w:noProof/>
        </w:rPr>
        <w:t xml:space="preserve">Variable yIdx is derived as </w:t>
      </w:r>
    </w:p>
    <w:p w:rsidR="007E4C23" w:rsidRDefault="007E4C23" w:rsidP="000025A2">
      <w:pPr>
        <w:jc w:val="center"/>
        <w:rPr>
          <w:noProof/>
        </w:rPr>
      </w:pPr>
      <w:r>
        <w:rPr>
          <w:noProof/>
        </w:rPr>
        <w:t>yIdx=(y+</w:t>
      </w:r>
      <w:r w:rsidR="000025A2">
        <w:rPr>
          <w:noProof/>
        </w:rPr>
        <w:t>i</w:t>
      </w:r>
      <w:r>
        <w:rPr>
          <w:noProof/>
        </w:rPr>
        <w:t>*(length&gt;&gt;cur_y_part_num_log2))&gt;&gt;(InputBitDepth-cur_octant_depth-cur_y_part_num_log2)</w:t>
      </w:r>
    </w:p>
    <w:p w:rsidR="000025A2" w:rsidRDefault="007E4C23" w:rsidP="007E4C23">
      <w:pPr>
        <w:jc w:val="both"/>
        <w:rPr>
          <w:noProof/>
        </w:rPr>
      </w:pPr>
      <w:r>
        <w:rPr>
          <w:noProof/>
        </w:rPr>
        <w:t xml:space="preserve">Variable uIdx is derived as </w:t>
      </w:r>
    </w:p>
    <w:p w:rsidR="007E4C23" w:rsidRDefault="007E4C23" w:rsidP="000025A2">
      <w:pPr>
        <w:jc w:val="center"/>
        <w:rPr>
          <w:noProof/>
        </w:rPr>
      </w:pPr>
      <w:r>
        <w:rPr>
          <w:noProof/>
        </w:rPr>
        <w:t>uIdx=u&gt;&gt;(InputBitDepth-cur_octant_depth)</w:t>
      </w:r>
    </w:p>
    <w:p w:rsidR="000025A2" w:rsidRDefault="007E4C23" w:rsidP="007E4C23">
      <w:pPr>
        <w:jc w:val="both"/>
        <w:rPr>
          <w:noProof/>
        </w:rPr>
      </w:pPr>
      <w:r>
        <w:rPr>
          <w:noProof/>
        </w:rPr>
        <w:t xml:space="preserve">Variable vIdx is derived as </w:t>
      </w:r>
    </w:p>
    <w:p w:rsidR="007E4C23" w:rsidRDefault="007E4C23" w:rsidP="000025A2">
      <w:pPr>
        <w:jc w:val="center"/>
        <w:rPr>
          <w:noProof/>
        </w:rPr>
      </w:pPr>
      <w:r>
        <w:rPr>
          <w:noProof/>
        </w:rPr>
        <w:t>vIdx=v&gt;&gt;(InputBitDepth-cur_octant_depth)</w:t>
      </w:r>
    </w:p>
    <w:p w:rsidR="007E4C23" w:rsidRDefault="007E4C23" w:rsidP="000025A2">
      <w:pPr>
        <w:jc w:val="both"/>
        <w:rPr>
          <w:noProof/>
        </w:rPr>
      </w:pPr>
      <w:r w:rsidRPr="004D3A3C">
        <w:rPr>
          <w:b/>
          <w:noProof/>
        </w:rPr>
        <w:t>resY</w:t>
      </w:r>
      <w:r w:rsidRPr="004D3A3C">
        <w:rPr>
          <w:noProof/>
        </w:rPr>
        <w:t>[yIdx][uIdx][vIdx]</w:t>
      </w:r>
      <w:r>
        <w:rPr>
          <w:noProof/>
        </w:rPr>
        <w:t>[vertex]</w:t>
      </w:r>
      <w:r w:rsidRPr="004D3A3C">
        <w:rPr>
          <w:b/>
          <w:noProof/>
        </w:rPr>
        <w:t>, resU</w:t>
      </w:r>
      <w:r w:rsidRPr="004D3A3C">
        <w:rPr>
          <w:noProof/>
        </w:rPr>
        <w:t>[yIdx][uIdx][vIdx]</w:t>
      </w:r>
      <w:r>
        <w:rPr>
          <w:noProof/>
        </w:rPr>
        <w:t>[vertex]</w:t>
      </w:r>
      <w:r w:rsidRPr="004D3A3C">
        <w:rPr>
          <w:b/>
          <w:noProof/>
        </w:rPr>
        <w:t>, resV</w:t>
      </w:r>
      <w:r w:rsidRPr="004D3A3C">
        <w:rPr>
          <w:noProof/>
        </w:rPr>
        <w:t>[yIdx][uIdx][vIdx]</w:t>
      </w:r>
      <w:r>
        <w:rPr>
          <w:noProof/>
        </w:rPr>
        <w:t>[vertex]</w:t>
      </w:r>
      <w:r w:rsidRPr="004D3A3C">
        <w:rPr>
          <w:noProof/>
        </w:rPr>
        <w:t xml:space="preserve"> are the difference between the </w:t>
      </w:r>
      <w:r>
        <w:rPr>
          <w:noProof/>
        </w:rPr>
        <w:t>Y, U, and V</w:t>
      </w:r>
      <w:r w:rsidRPr="004D3A3C">
        <w:rPr>
          <w:noProof/>
        </w:rPr>
        <w:t xml:space="preserve"> components of the vertex with index [yIdx][uIdx][vIdx]</w:t>
      </w:r>
      <w:r>
        <w:rPr>
          <w:noProof/>
        </w:rPr>
        <w:t>[vertex]</w:t>
      </w:r>
      <w:r w:rsidRPr="004D3A3C">
        <w:rPr>
          <w:noProof/>
        </w:rPr>
        <w:t xml:space="preserve"> and the predicted </w:t>
      </w:r>
      <w:r>
        <w:rPr>
          <w:noProof/>
        </w:rPr>
        <w:t>Y, U, and V</w:t>
      </w:r>
      <w:r w:rsidRPr="00645D02">
        <w:rPr>
          <w:noProof/>
        </w:rPr>
        <w:t xml:space="preserve"> </w:t>
      </w:r>
      <w:r w:rsidRPr="004D3A3C">
        <w:rPr>
          <w:noProof/>
        </w:rPr>
        <w:t xml:space="preserve">component values for this vertex respectively. </w:t>
      </w:r>
      <w:r>
        <w:rPr>
          <w:noProof/>
        </w:rPr>
        <w:t>When not present, they are inferred to be equal to 0.</w:t>
      </w:r>
    </w:p>
    <w:p w:rsidR="00D829B3" w:rsidRDefault="00D829B3" w:rsidP="000025A2">
      <w:pPr>
        <w:jc w:val="both"/>
        <w:rPr>
          <w:noProof/>
        </w:rPr>
      </w:pPr>
      <w:r>
        <w:rPr>
          <w:noProof/>
        </w:rPr>
        <w:t>Please note that the above residues are coded with 3</w:t>
      </w:r>
      <w:r w:rsidRPr="005244BA">
        <w:rPr>
          <w:noProof/>
          <w:vertAlign w:val="superscript"/>
        </w:rPr>
        <w:t>rd</w:t>
      </w:r>
      <w:r>
        <w:rPr>
          <w:noProof/>
        </w:rPr>
        <w:t>-order exp-golomb coding.</w:t>
      </w:r>
    </w:p>
    <w:p w:rsidR="00622D17" w:rsidRPr="007E4C23" w:rsidRDefault="00622D17" w:rsidP="000025A2">
      <w:pPr>
        <w:jc w:val="both"/>
        <w:rPr>
          <w:lang w:val="en-CA"/>
        </w:rPr>
      </w:pPr>
    </w:p>
    <w:p w:rsidR="007E4C23" w:rsidRDefault="007E4C23" w:rsidP="007E4C23">
      <w:pPr>
        <w:pStyle w:val="Heading2"/>
        <w:rPr>
          <w:lang w:val="en-CA"/>
        </w:rPr>
      </w:pPr>
      <w:r>
        <w:rPr>
          <w:lang w:val="en-CA"/>
        </w:rPr>
        <w:t xml:space="preserve">Process of </w:t>
      </w:r>
      <w:r w:rsidR="002A2C73">
        <w:rPr>
          <w:lang w:val="en-CA"/>
        </w:rPr>
        <w:t>3D LUT</w:t>
      </w:r>
      <w:r>
        <w:rPr>
          <w:lang w:val="en-CA"/>
        </w:rPr>
        <w:t xml:space="preserve"> reconstruction</w:t>
      </w:r>
    </w:p>
    <w:p w:rsidR="002A2C73" w:rsidRPr="002A2C73" w:rsidRDefault="002A2C73" w:rsidP="002A2C73">
      <w:pPr>
        <w:rPr>
          <w:lang w:val="en-CA"/>
        </w:rPr>
      </w:pPr>
      <w:r>
        <w:rPr>
          <w:lang w:val="en-CA"/>
        </w:rPr>
        <w:t xml:space="preserve">The proposed asymmetric 3D LUT is reconstructed by signaled residual table </w:t>
      </w:r>
      <w:proofErr w:type="spellStart"/>
      <w:r>
        <w:rPr>
          <w:lang w:val="en-CA"/>
        </w:rPr>
        <w:t>resX</w:t>
      </w:r>
      <w:proofErr w:type="spellEnd"/>
      <w:r>
        <w:rPr>
          <w:lang w:val="en-CA"/>
        </w:rPr>
        <w:t xml:space="preserve"> and the predicted table </w:t>
      </w:r>
      <w:proofErr w:type="spellStart"/>
      <w:r>
        <w:rPr>
          <w:lang w:val="en-CA"/>
        </w:rPr>
        <w:t>predX</w:t>
      </w:r>
      <w:proofErr w:type="spellEnd"/>
      <w:r>
        <w:rPr>
          <w:lang w:val="en-CA"/>
        </w:rPr>
        <w:t xml:space="preserve"> as follows, </w:t>
      </w:r>
      <w:r>
        <w:rPr>
          <w:noProof/>
        </w:rPr>
        <w:t>where X indicates Y, U, and V.</w:t>
      </w:r>
    </w:p>
    <w:p w:rsidR="002A2C73" w:rsidRDefault="007E4C23" w:rsidP="002A2C73">
      <w:pPr>
        <w:jc w:val="center"/>
        <w:rPr>
          <w:noProof/>
        </w:rPr>
      </w:pPr>
      <w:r w:rsidRPr="004D3A3C">
        <w:rPr>
          <w:noProof/>
        </w:rPr>
        <w:t>lutX[yIdx][uIdx][vIdx]</w:t>
      </w:r>
      <w:r>
        <w:rPr>
          <w:noProof/>
        </w:rPr>
        <w:t>[vertex]</w:t>
      </w:r>
      <w:r w:rsidRPr="004D3A3C">
        <w:rPr>
          <w:noProof/>
        </w:rPr>
        <w:t>=</w:t>
      </w:r>
      <w:r>
        <w:rPr>
          <w:noProof/>
        </w:rPr>
        <w:t>(</w:t>
      </w:r>
      <w:r w:rsidRPr="004D3A3C">
        <w:rPr>
          <w:noProof/>
        </w:rPr>
        <w:t>resX[yIdx][uIdx][vIdx]</w:t>
      </w:r>
      <w:r>
        <w:rPr>
          <w:noProof/>
        </w:rPr>
        <w:t>[vertex]&lt;&lt;res_quant_bit)</w:t>
      </w:r>
    </w:p>
    <w:p w:rsidR="007E4C23" w:rsidRPr="004D3A3C" w:rsidRDefault="007E4C23" w:rsidP="002A2C73">
      <w:pPr>
        <w:jc w:val="center"/>
        <w:rPr>
          <w:noProof/>
        </w:rPr>
      </w:pPr>
      <w:r w:rsidRPr="004D3A3C">
        <w:rPr>
          <w:noProof/>
        </w:rPr>
        <w:t>+predX[yIdx][uIdx][vIdx]</w:t>
      </w:r>
      <w:r>
        <w:rPr>
          <w:noProof/>
        </w:rPr>
        <w:t>[vertex]</w:t>
      </w:r>
    </w:p>
    <w:p w:rsidR="007E4C23" w:rsidRDefault="007E4C23" w:rsidP="007E4C23">
      <w:pPr>
        <w:jc w:val="both"/>
        <w:rPr>
          <w:noProof/>
        </w:rPr>
      </w:pPr>
      <w:r w:rsidRPr="004D3A3C">
        <w:rPr>
          <w:noProof/>
        </w:rPr>
        <w:t>predX[yIdx][uIdx][vIdx]</w:t>
      </w:r>
      <w:r>
        <w:rPr>
          <w:noProof/>
        </w:rPr>
        <w:t>[vertex]</w:t>
      </w:r>
      <w:r w:rsidRPr="004D3A3C">
        <w:rPr>
          <w:noProof/>
        </w:rPr>
        <w:t xml:space="preserve"> </w:t>
      </w:r>
      <w:r>
        <w:rPr>
          <w:noProof/>
        </w:rPr>
        <w:t xml:space="preserve">is derived as follows. </w:t>
      </w:r>
    </w:p>
    <w:p w:rsidR="002A2C73" w:rsidRDefault="002A2C73" w:rsidP="007E4C23">
      <w:pPr>
        <w:jc w:val="both"/>
        <w:rPr>
          <w:noProof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87"/>
        <w:gridCol w:w="1612"/>
        <w:gridCol w:w="1657"/>
        <w:gridCol w:w="1657"/>
        <w:gridCol w:w="1657"/>
      </w:tblGrid>
      <w:tr w:rsidR="007E4C23" w:rsidTr="00873A4A">
        <w:trPr>
          <w:jc w:val="center"/>
        </w:trPr>
        <w:tc>
          <w:tcPr>
            <w:tcW w:w="2538" w:type="dxa"/>
            <w:tcMar>
              <w:left w:w="0" w:type="dxa"/>
              <w:right w:w="0" w:type="dxa"/>
            </w:tcMar>
          </w:tcPr>
          <w:p w:rsidR="007E4C23" w:rsidRDefault="007E4C23" w:rsidP="00873A4A">
            <w:pPr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w:t>[</w:t>
            </w:r>
            <w:r w:rsidRPr="003C6C80">
              <w:rPr>
                <w:noProof/>
              </w:rPr>
              <w:t>yIdx][uIdx][vIdx]</w:t>
            </w:r>
            <w:r>
              <w:rPr>
                <w:noProof/>
              </w:rPr>
              <w:t>[vertex]</w:t>
            </w:r>
          </w:p>
        </w:tc>
        <w:tc>
          <w:tcPr>
            <w:tcW w:w="1665" w:type="dxa"/>
            <w:tcMar>
              <w:left w:w="0" w:type="dxa"/>
              <w:right w:w="0" w:type="dxa"/>
            </w:tcMar>
          </w:tcPr>
          <w:p w:rsidR="007E4C23" w:rsidRDefault="007E4C23" w:rsidP="00873A4A">
            <w:pPr>
              <w:jc w:val="center"/>
              <w:rPr>
                <w:noProof/>
              </w:rPr>
            </w:pPr>
            <w:r>
              <w:rPr>
                <w:noProof/>
              </w:rPr>
              <w:t>vertex=0</w:t>
            </w:r>
          </w:p>
        </w:tc>
        <w:tc>
          <w:tcPr>
            <w:tcW w:w="1665" w:type="dxa"/>
            <w:tcMar>
              <w:left w:w="0" w:type="dxa"/>
              <w:right w:w="0" w:type="dxa"/>
            </w:tcMar>
          </w:tcPr>
          <w:p w:rsidR="007E4C23" w:rsidRDefault="007E4C23" w:rsidP="00873A4A">
            <w:pPr>
              <w:jc w:val="center"/>
              <w:rPr>
                <w:noProof/>
              </w:rPr>
            </w:pPr>
            <w:r>
              <w:rPr>
                <w:noProof/>
              </w:rPr>
              <w:t>vertex=1</w:t>
            </w:r>
          </w:p>
        </w:tc>
        <w:tc>
          <w:tcPr>
            <w:tcW w:w="1665" w:type="dxa"/>
            <w:tcMar>
              <w:left w:w="0" w:type="dxa"/>
              <w:right w:w="0" w:type="dxa"/>
            </w:tcMar>
          </w:tcPr>
          <w:p w:rsidR="007E4C23" w:rsidRDefault="007E4C23" w:rsidP="00873A4A">
            <w:pPr>
              <w:jc w:val="center"/>
              <w:rPr>
                <w:noProof/>
              </w:rPr>
            </w:pPr>
            <w:r>
              <w:rPr>
                <w:noProof/>
              </w:rPr>
              <w:t>vertex=2</w:t>
            </w:r>
          </w:p>
        </w:tc>
        <w:tc>
          <w:tcPr>
            <w:tcW w:w="1665" w:type="dxa"/>
            <w:tcMar>
              <w:left w:w="0" w:type="dxa"/>
              <w:right w:w="0" w:type="dxa"/>
            </w:tcMar>
          </w:tcPr>
          <w:p w:rsidR="007E4C23" w:rsidRDefault="007E4C23" w:rsidP="00873A4A">
            <w:pPr>
              <w:jc w:val="center"/>
              <w:rPr>
                <w:noProof/>
              </w:rPr>
            </w:pPr>
            <w:r>
              <w:rPr>
                <w:noProof/>
              </w:rPr>
              <w:t>vertex=3</w:t>
            </w:r>
          </w:p>
        </w:tc>
      </w:tr>
      <w:tr w:rsidR="007E4C23" w:rsidTr="00873A4A">
        <w:trPr>
          <w:jc w:val="center"/>
        </w:trPr>
        <w:tc>
          <w:tcPr>
            <w:tcW w:w="2538" w:type="dxa"/>
            <w:tcMar>
              <w:left w:w="0" w:type="dxa"/>
              <w:right w:w="0" w:type="dxa"/>
            </w:tcMar>
          </w:tcPr>
          <w:p w:rsidR="007E4C23" w:rsidRDefault="007E4C23" w:rsidP="00873A4A">
            <w:pPr>
              <w:jc w:val="center"/>
              <w:rPr>
                <w:noProof/>
              </w:rPr>
            </w:pPr>
            <w:r>
              <w:rPr>
                <w:noProof/>
              </w:rPr>
              <w:t>predY[</w:t>
            </w:r>
            <w:r w:rsidRPr="003C6C80">
              <w:rPr>
                <w:noProof/>
              </w:rPr>
              <w:t>yIdx][uIdx][vIdx]</w:t>
            </w:r>
            <w:r>
              <w:rPr>
                <w:noProof/>
              </w:rPr>
              <w:t>[vertex]</w:t>
            </w:r>
          </w:p>
        </w:tc>
        <w:tc>
          <w:tcPr>
            <w:tcW w:w="1665" w:type="dxa"/>
            <w:tcMar>
              <w:left w:w="0" w:type="dxa"/>
              <w:right w:w="0" w:type="dxa"/>
            </w:tcMar>
          </w:tcPr>
          <w:p w:rsidR="007E4C23" w:rsidRDefault="007E4C23" w:rsidP="00873A4A">
            <w:pPr>
              <w:jc w:val="center"/>
              <w:rPr>
                <w:noProof/>
              </w:rPr>
            </w:pPr>
            <w:r>
              <w:rPr>
                <w:noProof/>
              </w:rPr>
              <w:t>yIdx&lt;&lt;yoShift</w:t>
            </w:r>
          </w:p>
        </w:tc>
        <w:tc>
          <w:tcPr>
            <w:tcW w:w="1665" w:type="dxa"/>
            <w:tcMar>
              <w:left w:w="0" w:type="dxa"/>
              <w:right w:w="0" w:type="dxa"/>
            </w:tcMar>
          </w:tcPr>
          <w:p w:rsidR="007E4C23" w:rsidRDefault="007E4C23" w:rsidP="00873A4A">
            <w:pPr>
              <w:jc w:val="center"/>
              <w:rPr>
                <w:noProof/>
              </w:rPr>
            </w:pPr>
            <w:r>
              <w:rPr>
                <w:noProof/>
              </w:rPr>
              <w:t>yIdx&lt;&lt;yoShift</w:t>
            </w:r>
          </w:p>
        </w:tc>
        <w:tc>
          <w:tcPr>
            <w:tcW w:w="1665" w:type="dxa"/>
            <w:tcMar>
              <w:left w:w="0" w:type="dxa"/>
              <w:right w:w="0" w:type="dxa"/>
            </w:tcMar>
          </w:tcPr>
          <w:p w:rsidR="007E4C23" w:rsidRDefault="007E4C23" w:rsidP="00873A4A">
            <w:pPr>
              <w:jc w:val="center"/>
              <w:rPr>
                <w:noProof/>
              </w:rPr>
            </w:pPr>
            <w:r>
              <w:rPr>
                <w:noProof/>
              </w:rPr>
              <w:t>yIdx&lt;&lt;yoShift</w:t>
            </w:r>
          </w:p>
        </w:tc>
        <w:tc>
          <w:tcPr>
            <w:tcW w:w="1665" w:type="dxa"/>
            <w:tcMar>
              <w:left w:w="0" w:type="dxa"/>
              <w:right w:w="0" w:type="dxa"/>
            </w:tcMar>
          </w:tcPr>
          <w:p w:rsidR="007E4C23" w:rsidRDefault="007E4C23" w:rsidP="00873A4A">
            <w:pPr>
              <w:jc w:val="center"/>
              <w:rPr>
                <w:noProof/>
              </w:rPr>
            </w:pPr>
            <w:r>
              <w:rPr>
                <w:noProof/>
              </w:rPr>
              <w:t>(yIdx+1)&lt;&lt;yoShift</w:t>
            </w:r>
          </w:p>
        </w:tc>
      </w:tr>
      <w:tr w:rsidR="007E4C23" w:rsidTr="00873A4A">
        <w:trPr>
          <w:jc w:val="center"/>
        </w:trPr>
        <w:tc>
          <w:tcPr>
            <w:tcW w:w="2538" w:type="dxa"/>
            <w:tcMar>
              <w:left w:w="0" w:type="dxa"/>
              <w:right w:w="0" w:type="dxa"/>
            </w:tcMar>
          </w:tcPr>
          <w:p w:rsidR="007E4C23" w:rsidRDefault="007E4C23" w:rsidP="00873A4A">
            <w:pPr>
              <w:jc w:val="center"/>
              <w:rPr>
                <w:noProof/>
              </w:rPr>
            </w:pPr>
            <w:r>
              <w:rPr>
                <w:noProof/>
              </w:rPr>
              <w:t>predU[</w:t>
            </w:r>
            <w:r w:rsidRPr="003C6C80">
              <w:rPr>
                <w:noProof/>
              </w:rPr>
              <w:t>yIdx][uIdx][vIdx]</w:t>
            </w:r>
            <w:r>
              <w:rPr>
                <w:noProof/>
              </w:rPr>
              <w:t>[vertex]</w:t>
            </w:r>
          </w:p>
        </w:tc>
        <w:tc>
          <w:tcPr>
            <w:tcW w:w="1665" w:type="dxa"/>
            <w:tcMar>
              <w:left w:w="0" w:type="dxa"/>
              <w:right w:w="0" w:type="dxa"/>
            </w:tcMar>
          </w:tcPr>
          <w:p w:rsidR="007E4C23" w:rsidRDefault="007E4C23" w:rsidP="00873A4A">
            <w:pPr>
              <w:jc w:val="center"/>
              <w:rPr>
                <w:noProof/>
              </w:rPr>
            </w:pPr>
            <w:r>
              <w:rPr>
                <w:noProof/>
              </w:rPr>
              <w:t>uIdx&lt;&lt;uoShift</w:t>
            </w:r>
          </w:p>
        </w:tc>
        <w:tc>
          <w:tcPr>
            <w:tcW w:w="1665" w:type="dxa"/>
            <w:tcMar>
              <w:left w:w="0" w:type="dxa"/>
              <w:right w:w="0" w:type="dxa"/>
            </w:tcMar>
          </w:tcPr>
          <w:p w:rsidR="007E4C23" w:rsidRDefault="007E4C23" w:rsidP="00873A4A">
            <w:pPr>
              <w:jc w:val="center"/>
              <w:rPr>
                <w:noProof/>
              </w:rPr>
            </w:pPr>
            <w:r>
              <w:rPr>
                <w:noProof/>
              </w:rPr>
              <w:t>(uIdx+1)&lt;&lt;uoShift</w:t>
            </w:r>
          </w:p>
        </w:tc>
        <w:tc>
          <w:tcPr>
            <w:tcW w:w="1665" w:type="dxa"/>
            <w:tcMar>
              <w:left w:w="0" w:type="dxa"/>
              <w:right w:w="0" w:type="dxa"/>
            </w:tcMar>
          </w:tcPr>
          <w:p w:rsidR="007E4C23" w:rsidRDefault="007E4C23" w:rsidP="00873A4A">
            <w:pPr>
              <w:jc w:val="center"/>
              <w:rPr>
                <w:noProof/>
              </w:rPr>
            </w:pPr>
            <w:r>
              <w:rPr>
                <w:noProof/>
              </w:rPr>
              <w:t>(uIdx+1)&lt;&lt;uoShift</w:t>
            </w:r>
          </w:p>
        </w:tc>
        <w:tc>
          <w:tcPr>
            <w:tcW w:w="1665" w:type="dxa"/>
            <w:tcMar>
              <w:left w:w="0" w:type="dxa"/>
              <w:right w:w="0" w:type="dxa"/>
            </w:tcMar>
          </w:tcPr>
          <w:p w:rsidR="007E4C23" w:rsidRDefault="007E4C23" w:rsidP="00873A4A">
            <w:pPr>
              <w:jc w:val="center"/>
              <w:rPr>
                <w:noProof/>
              </w:rPr>
            </w:pPr>
            <w:r>
              <w:rPr>
                <w:noProof/>
              </w:rPr>
              <w:t>(uIdx+1)&lt;&lt;uoShift</w:t>
            </w:r>
          </w:p>
        </w:tc>
      </w:tr>
      <w:tr w:rsidR="007E4C23" w:rsidTr="00873A4A">
        <w:trPr>
          <w:jc w:val="center"/>
        </w:trPr>
        <w:tc>
          <w:tcPr>
            <w:tcW w:w="2538" w:type="dxa"/>
            <w:tcMar>
              <w:left w:w="0" w:type="dxa"/>
              <w:right w:w="0" w:type="dxa"/>
            </w:tcMar>
          </w:tcPr>
          <w:p w:rsidR="007E4C23" w:rsidRDefault="007E4C23" w:rsidP="00873A4A">
            <w:pPr>
              <w:jc w:val="center"/>
              <w:rPr>
                <w:noProof/>
              </w:rPr>
            </w:pPr>
            <w:r>
              <w:rPr>
                <w:noProof/>
              </w:rPr>
              <w:t>predV[</w:t>
            </w:r>
            <w:r w:rsidRPr="003C6C80">
              <w:rPr>
                <w:noProof/>
              </w:rPr>
              <w:t>yIdx][uIdx][vIdx]</w:t>
            </w:r>
            <w:r>
              <w:rPr>
                <w:noProof/>
              </w:rPr>
              <w:t>[vertex]</w:t>
            </w:r>
          </w:p>
        </w:tc>
        <w:tc>
          <w:tcPr>
            <w:tcW w:w="1665" w:type="dxa"/>
            <w:tcMar>
              <w:left w:w="0" w:type="dxa"/>
              <w:right w:w="0" w:type="dxa"/>
            </w:tcMar>
          </w:tcPr>
          <w:p w:rsidR="007E4C23" w:rsidRDefault="007E4C23" w:rsidP="00873A4A">
            <w:pPr>
              <w:jc w:val="center"/>
              <w:rPr>
                <w:noProof/>
              </w:rPr>
            </w:pPr>
            <w:r>
              <w:rPr>
                <w:noProof/>
              </w:rPr>
              <w:t>vIdx&lt;&lt;voShift</w:t>
            </w:r>
          </w:p>
        </w:tc>
        <w:tc>
          <w:tcPr>
            <w:tcW w:w="1665" w:type="dxa"/>
            <w:tcMar>
              <w:left w:w="0" w:type="dxa"/>
              <w:right w:w="0" w:type="dxa"/>
            </w:tcMar>
          </w:tcPr>
          <w:p w:rsidR="007E4C23" w:rsidRDefault="007E4C23" w:rsidP="00873A4A">
            <w:pPr>
              <w:jc w:val="center"/>
              <w:rPr>
                <w:noProof/>
              </w:rPr>
            </w:pPr>
            <w:r>
              <w:rPr>
                <w:noProof/>
              </w:rPr>
              <w:t>vIdx&lt;&lt;voShift</w:t>
            </w:r>
          </w:p>
        </w:tc>
        <w:tc>
          <w:tcPr>
            <w:tcW w:w="1665" w:type="dxa"/>
            <w:tcMar>
              <w:left w:w="0" w:type="dxa"/>
              <w:right w:w="0" w:type="dxa"/>
            </w:tcMar>
          </w:tcPr>
          <w:p w:rsidR="007E4C23" w:rsidRDefault="007E4C23" w:rsidP="00873A4A">
            <w:pPr>
              <w:jc w:val="center"/>
              <w:rPr>
                <w:noProof/>
              </w:rPr>
            </w:pPr>
            <w:r>
              <w:rPr>
                <w:noProof/>
              </w:rPr>
              <w:t>(vIdx+1)&lt;&lt;voShift</w:t>
            </w:r>
          </w:p>
        </w:tc>
        <w:tc>
          <w:tcPr>
            <w:tcW w:w="1665" w:type="dxa"/>
            <w:tcMar>
              <w:left w:w="0" w:type="dxa"/>
              <w:right w:w="0" w:type="dxa"/>
            </w:tcMar>
          </w:tcPr>
          <w:p w:rsidR="007E4C23" w:rsidRDefault="007E4C23" w:rsidP="00873A4A">
            <w:pPr>
              <w:jc w:val="center"/>
              <w:rPr>
                <w:noProof/>
              </w:rPr>
            </w:pPr>
            <w:r>
              <w:rPr>
                <w:noProof/>
              </w:rPr>
              <w:t>(vIdx+1)&lt;&lt;voShift</w:t>
            </w:r>
          </w:p>
        </w:tc>
      </w:tr>
    </w:tbl>
    <w:p w:rsidR="007E4C23" w:rsidRPr="002A2C73" w:rsidRDefault="007E4C23" w:rsidP="007E4C23">
      <w:pPr>
        <w:jc w:val="both"/>
        <w:rPr>
          <w:noProof/>
        </w:rPr>
      </w:pPr>
      <w:r w:rsidRPr="002A2C73">
        <w:rPr>
          <w:noProof/>
        </w:rPr>
        <w:t>where yoShift</w:t>
      </w:r>
      <w:r w:rsidR="002A2C73">
        <w:rPr>
          <w:noProof/>
        </w:rPr>
        <w:t> </w:t>
      </w:r>
      <w:r w:rsidRPr="002A2C73">
        <w:rPr>
          <w:noProof/>
        </w:rPr>
        <w:t>=</w:t>
      </w:r>
      <w:r w:rsidR="002A2C73">
        <w:rPr>
          <w:noProof/>
        </w:rPr>
        <w:t> </w:t>
      </w:r>
      <w:r w:rsidRPr="002A2C73">
        <w:rPr>
          <w:noProof/>
        </w:rPr>
        <w:t>OutputBitDepth</w:t>
      </w:r>
      <w:r w:rsidR="002A2C73">
        <w:rPr>
          <w:noProof/>
        </w:rPr>
        <w:t> </w:t>
      </w:r>
      <w:r w:rsidRPr="002A2C73">
        <w:rPr>
          <w:noProof/>
        </w:rPr>
        <w:t>-</w:t>
      </w:r>
      <w:r w:rsidR="002A2C73">
        <w:rPr>
          <w:noProof/>
        </w:rPr>
        <w:t> </w:t>
      </w:r>
      <w:r>
        <w:rPr>
          <w:noProof/>
        </w:rPr>
        <w:t>cur_octant_depth</w:t>
      </w:r>
      <w:r w:rsidR="002A2C73">
        <w:rPr>
          <w:noProof/>
        </w:rPr>
        <w:t> </w:t>
      </w:r>
      <w:r>
        <w:rPr>
          <w:noProof/>
        </w:rPr>
        <w:t>-</w:t>
      </w:r>
      <w:r w:rsidR="002A2C73">
        <w:rPr>
          <w:noProof/>
        </w:rPr>
        <w:t> </w:t>
      </w:r>
      <w:r>
        <w:rPr>
          <w:noProof/>
        </w:rPr>
        <w:t>cur_y_part_num_log2</w:t>
      </w:r>
      <w:r w:rsidRPr="002A2C73">
        <w:rPr>
          <w:noProof/>
        </w:rPr>
        <w:t>,</w:t>
      </w:r>
      <w:r w:rsidR="002A2C73">
        <w:rPr>
          <w:noProof/>
        </w:rPr>
        <w:t xml:space="preserve"> and </w:t>
      </w:r>
    </w:p>
    <w:p w:rsidR="007E4C23" w:rsidRPr="004D3A3C" w:rsidRDefault="007E4C23" w:rsidP="007E4C23">
      <w:pPr>
        <w:jc w:val="both"/>
        <w:rPr>
          <w:noProof/>
        </w:rPr>
      </w:pPr>
      <w:r w:rsidRPr="002A2C73">
        <w:rPr>
          <w:noProof/>
        </w:rPr>
        <w:t>uoShift</w:t>
      </w:r>
      <w:r w:rsidR="002A2C73">
        <w:rPr>
          <w:noProof/>
        </w:rPr>
        <w:t> </w:t>
      </w:r>
      <w:r w:rsidRPr="002A2C73">
        <w:rPr>
          <w:noProof/>
        </w:rPr>
        <w:t>=</w:t>
      </w:r>
      <w:r w:rsidR="002A2C73">
        <w:rPr>
          <w:noProof/>
        </w:rPr>
        <w:t> </w:t>
      </w:r>
      <w:r w:rsidRPr="002A2C73">
        <w:rPr>
          <w:noProof/>
        </w:rPr>
        <w:t>voShift</w:t>
      </w:r>
      <w:r w:rsidR="002A2C73">
        <w:rPr>
          <w:noProof/>
        </w:rPr>
        <w:t> </w:t>
      </w:r>
      <w:r w:rsidRPr="002A2C73">
        <w:rPr>
          <w:noProof/>
        </w:rPr>
        <w:t>=</w:t>
      </w:r>
      <w:r w:rsidR="002A2C73">
        <w:rPr>
          <w:noProof/>
        </w:rPr>
        <w:t> </w:t>
      </w:r>
      <w:r w:rsidRPr="002A2C73">
        <w:rPr>
          <w:noProof/>
        </w:rPr>
        <w:t>OutputBitDepth</w:t>
      </w:r>
      <w:r w:rsidR="002A2C73">
        <w:rPr>
          <w:noProof/>
        </w:rPr>
        <w:t> </w:t>
      </w:r>
      <w:r w:rsidRPr="002A2C73">
        <w:rPr>
          <w:noProof/>
        </w:rPr>
        <w:t>-</w:t>
      </w:r>
      <w:r w:rsidR="002A2C73">
        <w:rPr>
          <w:noProof/>
        </w:rPr>
        <w:t> </w:t>
      </w:r>
      <w:r>
        <w:rPr>
          <w:noProof/>
        </w:rPr>
        <w:t>cur_octant_depth.</w:t>
      </w:r>
    </w:p>
    <w:p w:rsidR="007E4C23" w:rsidRPr="007E4C23" w:rsidRDefault="007E4C23" w:rsidP="007E4C23"/>
    <w:p w:rsidR="007E4C23" w:rsidRDefault="007E4C23" w:rsidP="007E4C23">
      <w:pPr>
        <w:pStyle w:val="Heading2"/>
        <w:rPr>
          <w:lang w:val="en-CA"/>
        </w:rPr>
      </w:pPr>
      <w:r>
        <w:rPr>
          <w:lang w:val="en-CA"/>
        </w:rPr>
        <w:t>Decoding process</w:t>
      </w:r>
    </w:p>
    <w:p w:rsidR="007E4C23" w:rsidRDefault="007E4C23" w:rsidP="007E4C23">
      <w:pPr>
        <w:jc w:val="both"/>
        <w:rPr>
          <w:noProof/>
        </w:rPr>
      </w:pPr>
      <w:r>
        <w:rPr>
          <w:noProof/>
        </w:rPr>
        <w:t xml:space="preserve">The input to this process is a (y,u,v) triplet in one color </w:t>
      </w:r>
      <w:r w:rsidR="003056D9">
        <w:rPr>
          <w:noProof/>
        </w:rPr>
        <w:t>gamut</w:t>
      </w:r>
      <w:r>
        <w:rPr>
          <w:noProof/>
        </w:rPr>
        <w:t xml:space="preserve">. The output of the process is the triplet (Y,U,V) in another color </w:t>
      </w:r>
      <w:r w:rsidR="003056D9">
        <w:rPr>
          <w:noProof/>
        </w:rPr>
        <w:t>gamut</w:t>
      </w:r>
      <w:r>
        <w:rPr>
          <w:noProof/>
        </w:rPr>
        <w:t>.</w:t>
      </w:r>
    </w:p>
    <w:p w:rsidR="00F13F7D" w:rsidRDefault="00F13F7D" w:rsidP="007E4C23">
      <w:pPr>
        <w:jc w:val="both"/>
        <w:rPr>
          <w:noProof/>
        </w:rPr>
      </w:pPr>
      <w:r>
        <w:rPr>
          <w:noProof/>
        </w:rPr>
        <w:t>First, intermediate variales are derived as follows.</w:t>
      </w:r>
    </w:p>
    <w:p w:rsidR="00F13F7D" w:rsidRDefault="00F13F7D" w:rsidP="00F13F7D">
      <w:pPr>
        <w:rPr>
          <w:noProof/>
        </w:rPr>
      </w:pPr>
      <w:r>
        <w:tab/>
      </w:r>
      <w:r w:rsidR="00873A4A">
        <w:t>yShift2Idx </w:t>
      </w:r>
      <w:r>
        <w:t>=</w:t>
      </w:r>
      <w:r w:rsidR="00873A4A">
        <w:t> </w:t>
      </w:r>
      <w:r>
        <w:rPr>
          <w:noProof/>
        </w:rPr>
        <w:t>InputBitDepth - cur_octant_depth - cur_y_part_num_log2</w:t>
      </w:r>
    </w:p>
    <w:p w:rsidR="00F13F7D" w:rsidRDefault="00873A4A" w:rsidP="00873A4A">
      <w:r>
        <w:rPr>
          <w:noProof/>
        </w:rPr>
        <w:tab/>
      </w:r>
      <w:r w:rsidR="00F13F7D">
        <w:t>uShift2Idx</w:t>
      </w:r>
      <w:r>
        <w:t> = </w:t>
      </w:r>
      <w:proofErr w:type="spellStart"/>
      <w:r>
        <w:rPr>
          <w:noProof/>
        </w:rPr>
        <w:t>InputBitDepth</w:t>
      </w:r>
      <w:proofErr w:type="spellEnd"/>
      <w:r>
        <w:rPr>
          <w:noProof/>
        </w:rPr>
        <w:t> - cur_octant_depth</w:t>
      </w:r>
    </w:p>
    <w:p w:rsidR="00873A4A" w:rsidRDefault="00873A4A" w:rsidP="00873A4A">
      <w:r>
        <w:rPr>
          <w:noProof/>
        </w:rPr>
        <w:tab/>
        <w:t>v</w:t>
      </w:r>
      <w:r>
        <w:t>Shift2Idx = </w:t>
      </w:r>
      <w:proofErr w:type="spellStart"/>
      <w:r>
        <w:rPr>
          <w:noProof/>
        </w:rPr>
        <w:t>InputBitDepth</w:t>
      </w:r>
      <w:proofErr w:type="spellEnd"/>
      <w:r>
        <w:rPr>
          <w:noProof/>
        </w:rPr>
        <w:t> - cur_octant_depth</w:t>
      </w:r>
    </w:p>
    <w:p w:rsidR="00F13F7D" w:rsidRDefault="00873A4A" w:rsidP="00F13F7D">
      <w:r>
        <w:tab/>
      </w:r>
      <w:proofErr w:type="spellStart"/>
      <w:proofErr w:type="gramStart"/>
      <w:r w:rsidR="00F13F7D">
        <w:t>nMappingShift</w:t>
      </w:r>
      <w:proofErr w:type="spellEnd"/>
      <w:proofErr w:type="gramEnd"/>
      <w:r>
        <w:t> </w:t>
      </w:r>
      <w:r w:rsidR="00F13F7D">
        <w:t>=</w:t>
      </w:r>
      <w:r>
        <w:t> </w:t>
      </w:r>
      <w:r w:rsidR="00F13F7D">
        <w:t>yShift2Idx</w:t>
      </w:r>
      <w:r>
        <w:t> </w:t>
      </w:r>
      <w:r w:rsidR="00F13F7D">
        <w:t>+</w:t>
      </w:r>
      <w:r>
        <w:t> uShift2Idx</w:t>
      </w:r>
    </w:p>
    <w:p w:rsidR="00F13F7D" w:rsidRDefault="00873A4A" w:rsidP="00F13F7D">
      <w:r>
        <w:tab/>
      </w:r>
      <w:proofErr w:type="spellStart"/>
      <w:proofErr w:type="gramStart"/>
      <w:r w:rsidR="00F13F7D">
        <w:t>nMappingOffset</w:t>
      </w:r>
      <w:proofErr w:type="spellEnd"/>
      <w:proofErr w:type="gramEnd"/>
      <w:r>
        <w:t> </w:t>
      </w:r>
      <w:r w:rsidR="00F13F7D">
        <w:t>=</w:t>
      </w:r>
      <w:r>
        <w:t> </w:t>
      </w:r>
      <w:r w:rsidR="00F13F7D">
        <w:t>1</w:t>
      </w:r>
      <w:r>
        <w:t> </w:t>
      </w:r>
      <w:r w:rsidR="00F13F7D">
        <w:t>&lt;&lt;</w:t>
      </w:r>
      <w:r>
        <w:t> </w:t>
      </w:r>
      <w:r w:rsidR="00F13F7D">
        <w:t>(</w:t>
      </w:r>
      <w:proofErr w:type="spellStart"/>
      <w:r w:rsidR="00F13F7D">
        <w:t>nMappingShift</w:t>
      </w:r>
      <w:proofErr w:type="spellEnd"/>
      <w:r>
        <w:t> - </w:t>
      </w:r>
      <w:r w:rsidR="00F13F7D">
        <w:t>1)</w:t>
      </w:r>
    </w:p>
    <w:p w:rsidR="00F13F7D" w:rsidRDefault="00873A4A" w:rsidP="00873A4A">
      <w:r>
        <w:t xml:space="preserve">Then for </w:t>
      </w:r>
      <w:r w:rsidR="00F13F7D">
        <w:t>each (</w:t>
      </w:r>
      <w:proofErr w:type="spellStart"/>
      <w:r w:rsidR="00F13F7D">
        <w:t>y</w:t>
      </w:r>
      <w:proofErr w:type="gramStart"/>
      <w:r w:rsidR="00F13F7D">
        <w:t>,u,v</w:t>
      </w:r>
      <w:proofErr w:type="spellEnd"/>
      <w:proofErr w:type="gramEnd"/>
      <w:r w:rsidR="00F13F7D">
        <w:t>) triplet in up-sampled picture</w:t>
      </w:r>
      <w:r>
        <w:t xml:space="preserve"> following process is applied</w:t>
      </w:r>
    </w:p>
    <w:p w:rsidR="00F13F7D" w:rsidRDefault="00873A4A" w:rsidP="00F13F7D">
      <w:r>
        <w:tab/>
      </w:r>
      <w:proofErr w:type="spellStart"/>
      <w:proofErr w:type="gramStart"/>
      <w:r w:rsidR="00F13F7D">
        <w:t>yIdx</w:t>
      </w:r>
      <w:proofErr w:type="spellEnd"/>
      <w:proofErr w:type="gramEnd"/>
      <w:r>
        <w:t> </w:t>
      </w:r>
      <w:r w:rsidR="00F13F7D">
        <w:t>=</w:t>
      </w:r>
      <w:r>
        <w:t> </w:t>
      </w:r>
      <w:r w:rsidR="00F13F7D">
        <w:t>y</w:t>
      </w:r>
      <w:r>
        <w:t> </w:t>
      </w:r>
      <w:r w:rsidR="00F13F7D">
        <w:t>&gt;&gt;</w:t>
      </w:r>
      <w:r>
        <w:t> </w:t>
      </w:r>
      <w:r w:rsidR="00F13F7D">
        <w:t>yShift2Idx</w:t>
      </w:r>
    </w:p>
    <w:p w:rsidR="00F13F7D" w:rsidRDefault="00873A4A" w:rsidP="00F13F7D">
      <w:r>
        <w:tab/>
      </w:r>
      <w:proofErr w:type="spellStart"/>
      <w:proofErr w:type="gramStart"/>
      <w:r w:rsidR="00F13F7D">
        <w:t>uIdx</w:t>
      </w:r>
      <w:proofErr w:type="spellEnd"/>
      <w:proofErr w:type="gramEnd"/>
      <w:r>
        <w:t> </w:t>
      </w:r>
      <w:r w:rsidR="00F13F7D">
        <w:t>=</w:t>
      </w:r>
      <w:r>
        <w:t> </w:t>
      </w:r>
      <w:r w:rsidR="00F13F7D">
        <w:t>u</w:t>
      </w:r>
      <w:r>
        <w:t> </w:t>
      </w:r>
      <w:r w:rsidR="00F13F7D">
        <w:t>&gt;&gt;</w:t>
      </w:r>
      <w:r>
        <w:t> </w:t>
      </w:r>
      <w:r w:rsidR="00F13F7D">
        <w:t>uShift2Idx</w:t>
      </w:r>
    </w:p>
    <w:p w:rsidR="00F13F7D" w:rsidRDefault="00873A4A" w:rsidP="00F13F7D">
      <w:r>
        <w:tab/>
      </w:r>
      <w:proofErr w:type="spellStart"/>
      <w:proofErr w:type="gramStart"/>
      <w:r w:rsidR="00F13F7D">
        <w:t>vIdx</w:t>
      </w:r>
      <w:proofErr w:type="spellEnd"/>
      <w:proofErr w:type="gramEnd"/>
      <w:r>
        <w:t> </w:t>
      </w:r>
      <w:r w:rsidR="00F13F7D">
        <w:t>=</w:t>
      </w:r>
      <w:r>
        <w:t> </w:t>
      </w:r>
      <w:r w:rsidR="00F13F7D">
        <w:t>v</w:t>
      </w:r>
      <w:r>
        <w:t> </w:t>
      </w:r>
      <w:r w:rsidR="00F13F7D">
        <w:t>&gt;&gt;</w:t>
      </w:r>
      <w:r>
        <w:t> </w:t>
      </w:r>
      <w:r w:rsidR="00F13F7D">
        <w:t>vShift2Idx</w:t>
      </w:r>
    </w:p>
    <w:p w:rsidR="00F13F7D" w:rsidRDefault="00873A4A" w:rsidP="00F13F7D">
      <w:r>
        <w:tab/>
      </w:r>
      <w:proofErr w:type="spellStart"/>
      <w:proofErr w:type="gramStart"/>
      <w:r w:rsidR="00F13F7D">
        <w:t>deltaY</w:t>
      </w:r>
      <w:proofErr w:type="spellEnd"/>
      <w:proofErr w:type="gramEnd"/>
      <w:r>
        <w:t> </w:t>
      </w:r>
      <w:r w:rsidR="00F13F7D">
        <w:t>=</w:t>
      </w:r>
      <w:r>
        <w:t> </w:t>
      </w:r>
      <w:r w:rsidR="00F13F7D">
        <w:t>y</w:t>
      </w:r>
      <w:r>
        <w:t> </w:t>
      </w:r>
      <w:r w:rsidR="00F13F7D">
        <w:t>–</w:t>
      </w:r>
      <w:r>
        <w:t> </w:t>
      </w:r>
      <w:r w:rsidR="00F13F7D">
        <w:t>(</w:t>
      </w:r>
      <w:proofErr w:type="spellStart"/>
      <w:r w:rsidR="00F13F7D">
        <w:t>yIdx</w:t>
      </w:r>
      <w:proofErr w:type="spellEnd"/>
      <w:r>
        <w:t> </w:t>
      </w:r>
      <w:r w:rsidR="00F13F7D">
        <w:t>&lt;&lt;</w:t>
      </w:r>
      <w:r>
        <w:t> </w:t>
      </w:r>
      <w:r w:rsidR="00F13F7D">
        <w:t>yShift2Idx)</w:t>
      </w:r>
    </w:p>
    <w:p w:rsidR="00F13F7D" w:rsidRDefault="00873A4A" w:rsidP="00F13F7D">
      <w:r>
        <w:tab/>
      </w:r>
      <w:proofErr w:type="spellStart"/>
      <w:proofErr w:type="gramStart"/>
      <w:r w:rsidR="00F13F7D">
        <w:t>deltaU</w:t>
      </w:r>
      <w:proofErr w:type="spellEnd"/>
      <w:proofErr w:type="gramEnd"/>
      <w:r>
        <w:t> </w:t>
      </w:r>
      <w:r w:rsidR="00F13F7D">
        <w:t>=</w:t>
      </w:r>
      <w:r>
        <w:t> </w:t>
      </w:r>
      <w:r w:rsidR="00F13F7D">
        <w:t>u</w:t>
      </w:r>
      <w:r>
        <w:t> </w:t>
      </w:r>
      <w:r w:rsidR="00F13F7D">
        <w:t>–</w:t>
      </w:r>
      <w:r>
        <w:t> </w:t>
      </w:r>
      <w:r w:rsidR="00F13F7D">
        <w:t>(</w:t>
      </w:r>
      <w:proofErr w:type="spellStart"/>
      <w:r w:rsidR="00F13F7D">
        <w:t>uIdx</w:t>
      </w:r>
      <w:proofErr w:type="spellEnd"/>
      <w:r>
        <w:t> </w:t>
      </w:r>
      <w:r w:rsidR="00F13F7D">
        <w:t>&lt;&lt;</w:t>
      </w:r>
      <w:r>
        <w:t> </w:t>
      </w:r>
      <w:r w:rsidR="00F13F7D">
        <w:t>uShift2Idx)</w:t>
      </w:r>
    </w:p>
    <w:p w:rsidR="00F13F7D" w:rsidRDefault="00873A4A" w:rsidP="00F13F7D">
      <w:r>
        <w:tab/>
      </w:r>
      <w:proofErr w:type="spellStart"/>
      <w:proofErr w:type="gramStart"/>
      <w:r w:rsidR="00F13F7D">
        <w:t>deltaV</w:t>
      </w:r>
      <w:proofErr w:type="spellEnd"/>
      <w:proofErr w:type="gramEnd"/>
      <w:r>
        <w:t> </w:t>
      </w:r>
      <w:r w:rsidR="00F13F7D">
        <w:t>=</w:t>
      </w:r>
      <w:r>
        <w:t> </w:t>
      </w:r>
      <w:r w:rsidR="00F13F7D">
        <w:t>v</w:t>
      </w:r>
      <w:r>
        <w:t> </w:t>
      </w:r>
      <w:r w:rsidR="00F13F7D">
        <w:t>–</w:t>
      </w:r>
      <w:r>
        <w:t> </w:t>
      </w:r>
      <w:r w:rsidR="00F13F7D">
        <w:t>(</w:t>
      </w:r>
      <w:proofErr w:type="spellStart"/>
      <w:r w:rsidR="00F13F7D">
        <w:t>vIdx</w:t>
      </w:r>
      <w:proofErr w:type="spellEnd"/>
      <w:r>
        <w:t> </w:t>
      </w:r>
      <w:r w:rsidR="00F13F7D">
        <w:t>&lt;&lt;</w:t>
      </w:r>
      <w:r>
        <w:t> </w:t>
      </w:r>
      <w:r w:rsidR="00F13F7D">
        <w:t>vShift2Idx)</w:t>
      </w:r>
    </w:p>
    <w:p w:rsidR="00F13F7D" w:rsidRDefault="00873A4A" w:rsidP="006324BE">
      <w:r>
        <w:tab/>
      </w:r>
      <w:r w:rsidR="00F13F7D">
        <w:t>Y</w:t>
      </w:r>
      <w:r w:rsidR="006324BE">
        <w:t xml:space="preserve"> </w:t>
      </w:r>
      <w:r w:rsidR="00F13F7D">
        <w:t>=</w:t>
      </w:r>
      <w:r w:rsidR="006324BE">
        <w:t xml:space="preserve"> </w:t>
      </w:r>
      <w:proofErr w:type="spellStart"/>
      <w:r>
        <w:t>lutY</w:t>
      </w:r>
      <w:proofErr w:type="spellEnd"/>
      <w:r w:rsidR="00F13F7D">
        <w:t>[</w:t>
      </w:r>
      <w:proofErr w:type="spellStart"/>
      <w:r w:rsidR="00F13F7D">
        <w:t>yIdx</w:t>
      </w:r>
      <w:proofErr w:type="spellEnd"/>
      <w:r w:rsidR="00F13F7D">
        <w:t>][</w:t>
      </w:r>
      <w:proofErr w:type="spellStart"/>
      <w:r w:rsidR="00F13F7D">
        <w:t>uIdx</w:t>
      </w:r>
      <w:proofErr w:type="spellEnd"/>
      <w:r w:rsidR="00F13F7D">
        <w:t>][</w:t>
      </w:r>
      <w:proofErr w:type="spellStart"/>
      <w:r w:rsidR="00F13F7D">
        <w:t>vIdx</w:t>
      </w:r>
      <w:proofErr w:type="spellEnd"/>
      <w:r w:rsidR="00F13F7D">
        <w:t>][0]</w:t>
      </w:r>
      <w:r w:rsidR="006324BE">
        <w:t xml:space="preserve"> </w:t>
      </w:r>
      <w:r w:rsidR="00F13F7D">
        <w:t>+</w:t>
      </w:r>
      <w:r w:rsidR="006324BE">
        <w:t xml:space="preserve"> </w:t>
      </w:r>
      <w:r w:rsidR="00F13F7D">
        <w:t>(((((</w:t>
      </w:r>
      <w:proofErr w:type="spellStart"/>
      <w:r w:rsidR="00F13F7D">
        <w:t>deltaU</w:t>
      </w:r>
      <w:proofErr w:type="spellEnd"/>
      <w:r w:rsidR="006324BE">
        <w:t xml:space="preserve"> </w:t>
      </w:r>
      <w:r>
        <w:rPr>
          <w:rFonts w:hint="eastAsia"/>
          <w:lang w:eastAsia="zh-CN"/>
        </w:rPr>
        <w:t>-</w:t>
      </w:r>
      <w:r w:rsidR="006324BE">
        <w:rPr>
          <w:lang w:eastAsia="zh-CN"/>
        </w:rPr>
        <w:t xml:space="preserve"> </w:t>
      </w:r>
      <w:proofErr w:type="spellStart"/>
      <w:r w:rsidR="00F13F7D">
        <w:t>deltaV</w:t>
      </w:r>
      <w:proofErr w:type="spellEnd"/>
      <w:r w:rsidR="00F13F7D">
        <w:t>)</w:t>
      </w:r>
      <w:r w:rsidR="006324BE">
        <w:t xml:space="preserve"> </w:t>
      </w:r>
      <w:r w:rsidR="00F13F7D">
        <w:t>*</w:t>
      </w:r>
      <w:r w:rsidR="006324BE">
        <w:t xml:space="preserve"> </w:t>
      </w:r>
      <w:proofErr w:type="spellStart"/>
      <w:r>
        <w:t>lutY</w:t>
      </w:r>
      <w:proofErr w:type="spellEnd"/>
      <w:r w:rsidR="00F13F7D">
        <w:t>[</w:t>
      </w:r>
      <w:proofErr w:type="spellStart"/>
      <w:r w:rsidR="00F13F7D">
        <w:t>yIdx</w:t>
      </w:r>
      <w:proofErr w:type="spellEnd"/>
      <w:r w:rsidR="00F13F7D">
        <w:t>][</w:t>
      </w:r>
      <w:proofErr w:type="spellStart"/>
      <w:r w:rsidR="00F13F7D">
        <w:t>uIdx</w:t>
      </w:r>
      <w:proofErr w:type="spellEnd"/>
      <w:r w:rsidR="00F13F7D">
        <w:t>][</w:t>
      </w:r>
      <w:proofErr w:type="spellStart"/>
      <w:r w:rsidR="00F13F7D">
        <w:t>vIdx</w:t>
      </w:r>
      <w:proofErr w:type="spellEnd"/>
      <w:r w:rsidR="00F13F7D">
        <w:t>][1]</w:t>
      </w:r>
      <w:r w:rsidR="006324BE">
        <w:t xml:space="preserve"> </w:t>
      </w:r>
      <w:r w:rsidR="00F13F7D">
        <w:t>+</w:t>
      </w:r>
      <w:r w:rsidR="006324BE">
        <w:t xml:space="preserve"> </w:t>
      </w:r>
      <w:proofErr w:type="spellStart"/>
      <w:r w:rsidR="00F13F7D">
        <w:t>deltaV</w:t>
      </w:r>
      <w:proofErr w:type="spellEnd"/>
      <w:r w:rsidR="006324BE">
        <w:t xml:space="preserve"> </w:t>
      </w:r>
      <w:r w:rsidR="00F13F7D">
        <w:t>*</w:t>
      </w:r>
      <w:r w:rsidR="006324BE">
        <w:t xml:space="preserve"> </w:t>
      </w:r>
      <w:proofErr w:type="spellStart"/>
      <w:r>
        <w:t>lutY</w:t>
      </w:r>
      <w:proofErr w:type="spellEnd"/>
      <w:r w:rsidR="00F13F7D">
        <w:t>[</w:t>
      </w:r>
      <w:proofErr w:type="spellStart"/>
      <w:r w:rsidR="00F13F7D">
        <w:t>yIdx</w:t>
      </w:r>
      <w:proofErr w:type="spellEnd"/>
      <w:r w:rsidR="00F13F7D">
        <w:t>][</w:t>
      </w:r>
      <w:proofErr w:type="spellStart"/>
      <w:r w:rsidR="00F13F7D">
        <w:t>uIdx</w:t>
      </w:r>
      <w:proofErr w:type="spellEnd"/>
      <w:r w:rsidR="00F13F7D">
        <w:t>][</w:t>
      </w:r>
      <w:proofErr w:type="spellStart"/>
      <w:r w:rsidR="00F13F7D">
        <w:t>vIdx</w:t>
      </w:r>
      <w:proofErr w:type="spellEnd"/>
      <w:r w:rsidR="00F13F7D">
        <w:t>][2]</w:t>
      </w:r>
      <w:r w:rsidR="006324BE">
        <w:t xml:space="preserve"> </w:t>
      </w:r>
      <w:r>
        <w:rPr>
          <w:rFonts w:hint="eastAsia"/>
          <w:lang w:eastAsia="zh-CN"/>
        </w:rPr>
        <w:t>-</w:t>
      </w:r>
      <w:r w:rsidR="006324BE">
        <w:t xml:space="preserve"> </w:t>
      </w:r>
      <w:proofErr w:type="spellStart"/>
      <w:r w:rsidR="00F13F7D">
        <w:t>deltaU</w:t>
      </w:r>
      <w:proofErr w:type="spellEnd"/>
      <w:r w:rsidR="006324BE">
        <w:t xml:space="preserve"> </w:t>
      </w:r>
      <w:r w:rsidR="00F13F7D">
        <w:t>*</w:t>
      </w:r>
      <w:r w:rsidR="006324BE">
        <w:t xml:space="preserve"> </w:t>
      </w:r>
      <w:proofErr w:type="spellStart"/>
      <w:r>
        <w:t>lutY</w:t>
      </w:r>
      <w:proofErr w:type="spellEnd"/>
      <w:r w:rsidR="00F13F7D">
        <w:t>[</w:t>
      </w:r>
      <w:proofErr w:type="spellStart"/>
      <w:r w:rsidR="00F13F7D">
        <w:t>yIdx</w:t>
      </w:r>
      <w:proofErr w:type="spellEnd"/>
      <w:r w:rsidR="00F13F7D">
        <w:t>][</w:t>
      </w:r>
      <w:proofErr w:type="spellStart"/>
      <w:r w:rsidR="00F13F7D">
        <w:t>uIdx</w:t>
      </w:r>
      <w:proofErr w:type="spellEnd"/>
      <w:r w:rsidR="00F13F7D">
        <w:t>][</w:t>
      </w:r>
      <w:proofErr w:type="spellStart"/>
      <w:r w:rsidR="00F13F7D">
        <w:t>vIdx</w:t>
      </w:r>
      <w:proofErr w:type="spellEnd"/>
      <w:r w:rsidR="00F13F7D">
        <w:t>][0])</w:t>
      </w:r>
      <w:r w:rsidR="006324BE">
        <w:t xml:space="preserve"> </w:t>
      </w:r>
      <w:r w:rsidR="00F13F7D">
        <w:t>&lt;&lt;</w:t>
      </w:r>
      <w:r w:rsidR="006324BE">
        <w:t xml:space="preserve"> </w:t>
      </w:r>
      <w:r w:rsidR="00F13F7D">
        <w:t>yShift2Idx)</w:t>
      </w:r>
      <w:r w:rsidR="006324BE">
        <w:t xml:space="preserve"> </w:t>
      </w:r>
      <w:r w:rsidR="00F13F7D">
        <w:t>-</w:t>
      </w:r>
      <w:r w:rsidR="006324BE">
        <w:t xml:space="preserve"> </w:t>
      </w:r>
      <w:r w:rsidR="00F13F7D">
        <w:t>(</w:t>
      </w:r>
      <w:proofErr w:type="spellStart"/>
      <w:r w:rsidR="00F13F7D">
        <w:t>deltaY</w:t>
      </w:r>
      <w:proofErr w:type="spellEnd"/>
      <w:r w:rsidR="006324BE">
        <w:t xml:space="preserve"> </w:t>
      </w:r>
      <w:r w:rsidR="00F13F7D">
        <w:t>&lt;&lt;</w:t>
      </w:r>
      <w:r w:rsidR="006324BE">
        <w:t xml:space="preserve"> </w:t>
      </w:r>
      <w:r w:rsidR="00F13F7D">
        <w:t>uShift2Idx)</w:t>
      </w:r>
      <w:r w:rsidR="006324BE">
        <w:t xml:space="preserve"> </w:t>
      </w:r>
      <w:r w:rsidR="00F13F7D">
        <w:t>*</w:t>
      </w:r>
      <w:r w:rsidR="006324BE">
        <w:t xml:space="preserve"> </w:t>
      </w:r>
      <w:r w:rsidR="00F13F7D">
        <w:t>(</w:t>
      </w:r>
      <w:proofErr w:type="spellStart"/>
      <w:r>
        <w:t>lutY</w:t>
      </w:r>
      <w:proofErr w:type="spellEnd"/>
      <w:r w:rsidR="00F13F7D">
        <w:t>[</w:t>
      </w:r>
      <w:proofErr w:type="spellStart"/>
      <w:r w:rsidR="00F13F7D">
        <w:t>yIdx</w:t>
      </w:r>
      <w:proofErr w:type="spellEnd"/>
      <w:r w:rsidR="00F13F7D">
        <w:t>][</w:t>
      </w:r>
      <w:proofErr w:type="spellStart"/>
      <w:r w:rsidR="00F13F7D">
        <w:t>uIdx</w:t>
      </w:r>
      <w:proofErr w:type="spellEnd"/>
      <w:r w:rsidR="00F13F7D">
        <w:t>][</w:t>
      </w:r>
      <w:proofErr w:type="spellStart"/>
      <w:r w:rsidR="00F13F7D">
        <w:t>vIdx</w:t>
      </w:r>
      <w:proofErr w:type="spellEnd"/>
      <w:r w:rsidR="00F13F7D">
        <w:t>][2]</w:t>
      </w:r>
      <w:r w:rsidR="006324BE">
        <w:t xml:space="preserve"> </w:t>
      </w:r>
      <w:r w:rsidR="00F13F7D">
        <w:t>-</w:t>
      </w:r>
      <w:r w:rsidR="006324BE">
        <w:t xml:space="preserve"> </w:t>
      </w:r>
      <w:proofErr w:type="spellStart"/>
      <w:r>
        <w:t>lutY</w:t>
      </w:r>
      <w:proofErr w:type="spellEnd"/>
      <w:r w:rsidR="00F13F7D">
        <w:t>[</w:t>
      </w:r>
      <w:proofErr w:type="spellStart"/>
      <w:r w:rsidR="00F13F7D">
        <w:t>yIdx</w:t>
      </w:r>
      <w:proofErr w:type="spellEnd"/>
      <w:r w:rsidR="00F13F7D">
        <w:t>][</w:t>
      </w:r>
      <w:proofErr w:type="spellStart"/>
      <w:r w:rsidR="00F13F7D">
        <w:t>uIdx</w:t>
      </w:r>
      <w:proofErr w:type="spellEnd"/>
      <w:r w:rsidR="00F13F7D">
        <w:t>][</w:t>
      </w:r>
      <w:proofErr w:type="spellStart"/>
      <w:r w:rsidR="00F13F7D">
        <w:t>vIdx</w:t>
      </w:r>
      <w:proofErr w:type="spellEnd"/>
      <w:r w:rsidR="00F13F7D">
        <w:t>][3])</w:t>
      </w:r>
      <w:r w:rsidR="006324BE">
        <w:t xml:space="preserve"> </w:t>
      </w:r>
      <w:r w:rsidR="00F13F7D">
        <w:t>+</w:t>
      </w:r>
      <w:r w:rsidR="006324BE">
        <w:t xml:space="preserve"> </w:t>
      </w:r>
      <w:proofErr w:type="spellStart"/>
      <w:r w:rsidR="00F13F7D">
        <w:t>nMappingOffset</w:t>
      </w:r>
      <w:proofErr w:type="spellEnd"/>
      <w:r w:rsidR="00F13F7D">
        <w:t>)</w:t>
      </w:r>
      <w:r w:rsidR="006324BE">
        <w:t xml:space="preserve"> </w:t>
      </w:r>
      <w:r w:rsidR="00F13F7D">
        <w:t>&gt;&gt;</w:t>
      </w:r>
      <w:r w:rsidR="006324BE">
        <w:t xml:space="preserve"> </w:t>
      </w:r>
      <w:proofErr w:type="spellStart"/>
      <w:r w:rsidR="00F13F7D">
        <w:t>nMappingShift</w:t>
      </w:r>
      <w:proofErr w:type="spellEnd"/>
      <w:r w:rsidR="00F13F7D">
        <w:t>)</w:t>
      </w:r>
    </w:p>
    <w:p w:rsidR="00F13F7D" w:rsidRDefault="006324BE" w:rsidP="006324BE">
      <w:r>
        <w:rPr>
          <w:rFonts w:hint="eastAsia"/>
          <w:lang w:eastAsia="zh-CN"/>
        </w:rPr>
        <w:tab/>
      </w:r>
      <w:r w:rsidR="00F13F7D">
        <w:t xml:space="preserve">U = </w:t>
      </w:r>
      <w:proofErr w:type="spellStart"/>
      <w:r w:rsidR="00873A4A">
        <w:t>lutU</w:t>
      </w:r>
      <w:proofErr w:type="spellEnd"/>
      <w:r>
        <w:t>[</w:t>
      </w:r>
      <w:proofErr w:type="spellStart"/>
      <w:r>
        <w:t>yIdx</w:t>
      </w:r>
      <w:proofErr w:type="spellEnd"/>
      <w:r>
        <w:t>][</w:t>
      </w:r>
      <w:proofErr w:type="spellStart"/>
      <w:r>
        <w:t>uIdx</w:t>
      </w:r>
      <w:proofErr w:type="spellEnd"/>
      <w:r>
        <w:t>][</w:t>
      </w:r>
      <w:proofErr w:type="spellStart"/>
      <w:r>
        <w:t>vIdx</w:t>
      </w:r>
      <w:proofErr w:type="spellEnd"/>
      <w:r>
        <w:t>][0] + (</w:t>
      </w:r>
      <w:r w:rsidR="00F13F7D">
        <w:t>((((</w:t>
      </w:r>
      <w:proofErr w:type="spellStart"/>
      <w:r w:rsidR="00F13F7D">
        <w:t>deltaU</w:t>
      </w:r>
      <w:proofErr w:type="spellEnd"/>
      <w:r w:rsidR="00F13F7D">
        <w:t xml:space="preserve"> - </w:t>
      </w:r>
      <w:proofErr w:type="spellStart"/>
      <w:r w:rsidR="00F13F7D">
        <w:t>deltaV</w:t>
      </w:r>
      <w:proofErr w:type="spellEnd"/>
      <w:r w:rsidR="00F13F7D">
        <w:t xml:space="preserve">) * </w:t>
      </w:r>
      <w:proofErr w:type="spellStart"/>
      <w:r w:rsidR="00873A4A">
        <w:t>lutU</w:t>
      </w:r>
      <w:proofErr w:type="spellEnd"/>
      <w:r w:rsidR="00F13F7D">
        <w:t>[</w:t>
      </w:r>
      <w:proofErr w:type="spellStart"/>
      <w:r w:rsidR="00F13F7D">
        <w:t>yIdx</w:t>
      </w:r>
      <w:proofErr w:type="spellEnd"/>
      <w:r w:rsidR="00F13F7D">
        <w:t>][</w:t>
      </w:r>
      <w:proofErr w:type="spellStart"/>
      <w:r w:rsidR="00F13F7D">
        <w:t>uIdx</w:t>
      </w:r>
      <w:proofErr w:type="spellEnd"/>
      <w:r w:rsidR="00F13F7D">
        <w:t>][</w:t>
      </w:r>
      <w:proofErr w:type="spellStart"/>
      <w:r w:rsidR="00F13F7D">
        <w:t>vIdx</w:t>
      </w:r>
      <w:proofErr w:type="spellEnd"/>
      <w:r w:rsidR="00F13F7D">
        <w:t>][1]</w:t>
      </w:r>
      <w:r>
        <w:rPr>
          <w:rFonts w:hint="eastAsia"/>
          <w:lang w:eastAsia="zh-CN"/>
        </w:rPr>
        <w:t xml:space="preserve"> </w:t>
      </w:r>
      <w:r w:rsidR="00F13F7D">
        <w:t xml:space="preserve">+ </w:t>
      </w:r>
      <w:proofErr w:type="spellStart"/>
      <w:r w:rsidR="00F13F7D">
        <w:t>deltaV</w:t>
      </w:r>
      <w:proofErr w:type="spellEnd"/>
      <w:r w:rsidR="00F13F7D">
        <w:t xml:space="preserve"> * </w:t>
      </w:r>
      <w:proofErr w:type="spellStart"/>
      <w:r w:rsidR="00873A4A">
        <w:t>lutU</w:t>
      </w:r>
      <w:proofErr w:type="spellEnd"/>
      <w:r w:rsidR="00F13F7D">
        <w:t>[</w:t>
      </w:r>
      <w:proofErr w:type="spellStart"/>
      <w:r w:rsidR="00F13F7D">
        <w:t>yIdx</w:t>
      </w:r>
      <w:proofErr w:type="spellEnd"/>
      <w:r w:rsidR="00F13F7D">
        <w:t>][</w:t>
      </w:r>
      <w:proofErr w:type="spellStart"/>
      <w:r w:rsidR="00F13F7D">
        <w:t>uIdx</w:t>
      </w:r>
      <w:proofErr w:type="spellEnd"/>
      <w:r w:rsidR="00F13F7D">
        <w:t>][</w:t>
      </w:r>
      <w:proofErr w:type="spellStart"/>
      <w:r w:rsidR="00F13F7D">
        <w:t>vIdx</w:t>
      </w:r>
      <w:proofErr w:type="spellEnd"/>
      <w:r w:rsidR="00F13F7D">
        <w:t xml:space="preserve">][2] - </w:t>
      </w:r>
      <w:proofErr w:type="spellStart"/>
      <w:r w:rsidR="00F13F7D">
        <w:t>deltaU</w:t>
      </w:r>
      <w:proofErr w:type="spellEnd"/>
      <w:r w:rsidR="00F13F7D">
        <w:t xml:space="preserve"> * </w:t>
      </w:r>
      <w:proofErr w:type="spellStart"/>
      <w:r w:rsidR="00873A4A">
        <w:t>lutU</w:t>
      </w:r>
      <w:proofErr w:type="spellEnd"/>
      <w:r w:rsidR="00F13F7D">
        <w:t>[</w:t>
      </w:r>
      <w:proofErr w:type="spellStart"/>
      <w:r w:rsidR="00F13F7D">
        <w:t>yIdx</w:t>
      </w:r>
      <w:proofErr w:type="spellEnd"/>
      <w:r w:rsidR="00F13F7D">
        <w:t>][</w:t>
      </w:r>
      <w:proofErr w:type="spellStart"/>
      <w:r w:rsidR="00F13F7D">
        <w:t>uIdx</w:t>
      </w:r>
      <w:proofErr w:type="spellEnd"/>
      <w:r w:rsidR="00F13F7D">
        <w:t>][</w:t>
      </w:r>
      <w:proofErr w:type="spellStart"/>
      <w:r w:rsidR="00F13F7D">
        <w:t>vIdx</w:t>
      </w:r>
      <w:proofErr w:type="spellEnd"/>
      <w:r w:rsidR="00F13F7D">
        <w:t>][0]) &lt;&lt; yShift2Idx) - (</w:t>
      </w:r>
      <w:proofErr w:type="spellStart"/>
      <w:r w:rsidR="00F13F7D">
        <w:t>deltaY</w:t>
      </w:r>
      <w:proofErr w:type="spellEnd"/>
      <w:r w:rsidR="00F13F7D">
        <w:t xml:space="preserve"> &lt;&lt; uShift2Idx) * (</w:t>
      </w:r>
      <w:proofErr w:type="spellStart"/>
      <w:r w:rsidR="00873A4A">
        <w:t>lutU</w:t>
      </w:r>
      <w:proofErr w:type="spellEnd"/>
      <w:r w:rsidR="00F13F7D">
        <w:t>[</w:t>
      </w:r>
      <w:proofErr w:type="spellStart"/>
      <w:r w:rsidR="00F13F7D">
        <w:t>yIdx</w:t>
      </w:r>
      <w:proofErr w:type="spellEnd"/>
      <w:r w:rsidR="00F13F7D">
        <w:t>][</w:t>
      </w:r>
      <w:proofErr w:type="spellStart"/>
      <w:r w:rsidR="00F13F7D">
        <w:t>uIdx</w:t>
      </w:r>
      <w:proofErr w:type="spellEnd"/>
      <w:r w:rsidR="00F13F7D">
        <w:t>][</w:t>
      </w:r>
      <w:proofErr w:type="spellStart"/>
      <w:r w:rsidR="00F13F7D">
        <w:t>vIdx</w:t>
      </w:r>
      <w:proofErr w:type="spellEnd"/>
      <w:r w:rsidR="00F13F7D">
        <w:t xml:space="preserve">][2] - </w:t>
      </w:r>
      <w:proofErr w:type="spellStart"/>
      <w:r w:rsidR="00873A4A">
        <w:t>lutU</w:t>
      </w:r>
      <w:proofErr w:type="spellEnd"/>
      <w:r w:rsidR="00F13F7D">
        <w:t>[</w:t>
      </w:r>
      <w:proofErr w:type="spellStart"/>
      <w:r w:rsidR="00F13F7D">
        <w:t>yIdx</w:t>
      </w:r>
      <w:proofErr w:type="spellEnd"/>
      <w:r w:rsidR="00F13F7D">
        <w:t>][</w:t>
      </w:r>
      <w:proofErr w:type="spellStart"/>
      <w:r w:rsidR="00F13F7D">
        <w:t>uIdx</w:t>
      </w:r>
      <w:proofErr w:type="spellEnd"/>
      <w:r w:rsidR="00F13F7D">
        <w:t>][</w:t>
      </w:r>
      <w:proofErr w:type="spellStart"/>
      <w:r w:rsidR="00F13F7D">
        <w:t>vIdx</w:t>
      </w:r>
      <w:proofErr w:type="spellEnd"/>
      <w:r w:rsidR="00F13F7D">
        <w:t xml:space="preserve">][3]) + </w:t>
      </w:r>
      <w:proofErr w:type="spellStart"/>
      <w:r w:rsidR="00F13F7D">
        <w:t>nMappingOffset</w:t>
      </w:r>
      <w:proofErr w:type="spellEnd"/>
      <w:r w:rsidR="00F13F7D">
        <w:t xml:space="preserve">) &gt;&gt; </w:t>
      </w:r>
      <w:proofErr w:type="spellStart"/>
      <w:r w:rsidR="00F13F7D">
        <w:t>nMappingShift</w:t>
      </w:r>
      <w:proofErr w:type="spellEnd"/>
      <w:r w:rsidR="00F13F7D">
        <w:t xml:space="preserve"> )</w:t>
      </w:r>
    </w:p>
    <w:p w:rsidR="00F13F7D" w:rsidRDefault="006324BE" w:rsidP="006324BE">
      <w:r>
        <w:rPr>
          <w:rFonts w:hint="eastAsia"/>
          <w:lang w:eastAsia="zh-CN"/>
        </w:rPr>
        <w:tab/>
      </w:r>
      <w:r w:rsidR="00F13F7D">
        <w:t xml:space="preserve">V = </w:t>
      </w:r>
      <w:proofErr w:type="spellStart"/>
      <w:r w:rsidR="00873A4A">
        <w:t>lutV</w:t>
      </w:r>
      <w:proofErr w:type="spellEnd"/>
      <w:r w:rsidR="00F13F7D">
        <w:t>[</w:t>
      </w:r>
      <w:proofErr w:type="spellStart"/>
      <w:r w:rsidR="00F13F7D">
        <w:t>yIdx</w:t>
      </w:r>
      <w:proofErr w:type="spellEnd"/>
      <w:r w:rsidR="00F13F7D">
        <w:t>][</w:t>
      </w:r>
      <w:proofErr w:type="spellStart"/>
      <w:r w:rsidR="00F13F7D">
        <w:t>uIdx</w:t>
      </w:r>
      <w:proofErr w:type="spellEnd"/>
      <w:r w:rsidR="00F13F7D">
        <w:t>][</w:t>
      </w:r>
      <w:proofErr w:type="spellStart"/>
      <w:r w:rsidR="00F13F7D">
        <w:t>vIdx</w:t>
      </w:r>
      <w:proofErr w:type="spellEnd"/>
      <w:r w:rsidR="00F13F7D">
        <w:t>][0] + (((((</w:t>
      </w:r>
      <w:proofErr w:type="spellStart"/>
      <w:r w:rsidR="00F13F7D">
        <w:t>deltaU</w:t>
      </w:r>
      <w:proofErr w:type="spellEnd"/>
      <w:r w:rsidR="00F13F7D">
        <w:t xml:space="preserve"> - </w:t>
      </w:r>
      <w:proofErr w:type="spellStart"/>
      <w:r w:rsidR="00F13F7D">
        <w:t>deltaV</w:t>
      </w:r>
      <w:proofErr w:type="spellEnd"/>
      <w:r w:rsidR="00F13F7D">
        <w:t xml:space="preserve">) * </w:t>
      </w:r>
      <w:proofErr w:type="spellStart"/>
      <w:r w:rsidR="00873A4A">
        <w:t>lutV</w:t>
      </w:r>
      <w:proofErr w:type="spellEnd"/>
      <w:r w:rsidR="00F13F7D">
        <w:t>[</w:t>
      </w:r>
      <w:proofErr w:type="spellStart"/>
      <w:r w:rsidR="00F13F7D">
        <w:t>yIdx</w:t>
      </w:r>
      <w:proofErr w:type="spellEnd"/>
      <w:r w:rsidR="00F13F7D">
        <w:t>][</w:t>
      </w:r>
      <w:proofErr w:type="spellStart"/>
      <w:r w:rsidR="00F13F7D">
        <w:t>uIdx</w:t>
      </w:r>
      <w:proofErr w:type="spellEnd"/>
      <w:r w:rsidR="00F13F7D">
        <w:t>][</w:t>
      </w:r>
      <w:proofErr w:type="spellStart"/>
      <w:r w:rsidR="00F13F7D">
        <w:t>vIdx</w:t>
      </w:r>
      <w:proofErr w:type="spellEnd"/>
      <w:r w:rsidR="00F13F7D">
        <w:t xml:space="preserve">][1] + </w:t>
      </w:r>
      <w:proofErr w:type="spellStart"/>
      <w:r w:rsidR="00F13F7D">
        <w:t>deltaV</w:t>
      </w:r>
      <w:proofErr w:type="spellEnd"/>
      <w:r w:rsidR="00F13F7D">
        <w:t xml:space="preserve"> * </w:t>
      </w:r>
      <w:proofErr w:type="spellStart"/>
      <w:r w:rsidR="00873A4A">
        <w:t>lutV</w:t>
      </w:r>
      <w:proofErr w:type="spellEnd"/>
      <w:r w:rsidR="00F13F7D">
        <w:t>[</w:t>
      </w:r>
      <w:proofErr w:type="spellStart"/>
      <w:r w:rsidR="00F13F7D">
        <w:t>yIdx</w:t>
      </w:r>
      <w:proofErr w:type="spellEnd"/>
      <w:r w:rsidR="00F13F7D">
        <w:t>][</w:t>
      </w:r>
      <w:proofErr w:type="spellStart"/>
      <w:r w:rsidR="00F13F7D">
        <w:t>uIdx</w:t>
      </w:r>
      <w:proofErr w:type="spellEnd"/>
      <w:r w:rsidR="00F13F7D">
        <w:t>][</w:t>
      </w:r>
      <w:proofErr w:type="spellStart"/>
      <w:r w:rsidR="00F13F7D">
        <w:t>vIdx</w:t>
      </w:r>
      <w:proofErr w:type="spellEnd"/>
      <w:r w:rsidR="00F13F7D">
        <w:t xml:space="preserve">][2] - </w:t>
      </w:r>
      <w:proofErr w:type="spellStart"/>
      <w:r w:rsidR="00F13F7D">
        <w:t>deltaU</w:t>
      </w:r>
      <w:proofErr w:type="spellEnd"/>
      <w:r w:rsidR="00F13F7D">
        <w:t xml:space="preserve"> * </w:t>
      </w:r>
      <w:proofErr w:type="spellStart"/>
      <w:r w:rsidR="00873A4A">
        <w:t>lutV</w:t>
      </w:r>
      <w:proofErr w:type="spellEnd"/>
      <w:r w:rsidR="00F13F7D">
        <w:t>[</w:t>
      </w:r>
      <w:proofErr w:type="spellStart"/>
      <w:r w:rsidR="00F13F7D">
        <w:t>yIdx</w:t>
      </w:r>
      <w:proofErr w:type="spellEnd"/>
      <w:r w:rsidR="00F13F7D">
        <w:t>][</w:t>
      </w:r>
      <w:proofErr w:type="spellStart"/>
      <w:r w:rsidR="00F13F7D">
        <w:t>uIdx</w:t>
      </w:r>
      <w:proofErr w:type="spellEnd"/>
      <w:r w:rsidR="00F13F7D">
        <w:t>][</w:t>
      </w:r>
      <w:proofErr w:type="spellStart"/>
      <w:r w:rsidR="00F13F7D">
        <w:t>vIdx</w:t>
      </w:r>
      <w:proofErr w:type="spellEnd"/>
      <w:r w:rsidR="00F13F7D">
        <w:t>][0]) &lt;&lt; yShift2Idx ) - (</w:t>
      </w:r>
      <w:proofErr w:type="spellStart"/>
      <w:r w:rsidR="00F13F7D">
        <w:t>deltaY</w:t>
      </w:r>
      <w:proofErr w:type="spellEnd"/>
      <w:r w:rsidR="00F13F7D">
        <w:t xml:space="preserve"> &lt;&lt; uShift2Idx) * (</w:t>
      </w:r>
      <w:proofErr w:type="spellStart"/>
      <w:r w:rsidR="00873A4A">
        <w:t>lutV</w:t>
      </w:r>
      <w:proofErr w:type="spellEnd"/>
      <w:r w:rsidR="00F13F7D">
        <w:t>[</w:t>
      </w:r>
      <w:proofErr w:type="spellStart"/>
      <w:r w:rsidR="00F13F7D">
        <w:t>yIdx</w:t>
      </w:r>
      <w:proofErr w:type="spellEnd"/>
      <w:r w:rsidR="00F13F7D">
        <w:t>][</w:t>
      </w:r>
      <w:proofErr w:type="spellStart"/>
      <w:r w:rsidR="00F13F7D">
        <w:t>uIdx</w:t>
      </w:r>
      <w:proofErr w:type="spellEnd"/>
      <w:r w:rsidR="00F13F7D">
        <w:t>][</w:t>
      </w:r>
      <w:proofErr w:type="spellStart"/>
      <w:r w:rsidR="00F13F7D">
        <w:t>vIdx</w:t>
      </w:r>
      <w:proofErr w:type="spellEnd"/>
      <w:r w:rsidR="00F13F7D">
        <w:t xml:space="preserve">][2] - </w:t>
      </w:r>
      <w:proofErr w:type="spellStart"/>
      <w:r w:rsidR="00873A4A">
        <w:t>lutV</w:t>
      </w:r>
      <w:proofErr w:type="spellEnd"/>
      <w:r w:rsidR="00F13F7D">
        <w:t>[</w:t>
      </w:r>
      <w:proofErr w:type="spellStart"/>
      <w:r w:rsidR="00F13F7D">
        <w:t>yIdx</w:t>
      </w:r>
      <w:proofErr w:type="spellEnd"/>
      <w:r w:rsidR="00F13F7D">
        <w:t>][</w:t>
      </w:r>
      <w:proofErr w:type="spellStart"/>
      <w:r w:rsidR="00F13F7D">
        <w:t>uIdx</w:t>
      </w:r>
      <w:proofErr w:type="spellEnd"/>
      <w:r w:rsidR="00F13F7D">
        <w:t>][</w:t>
      </w:r>
      <w:proofErr w:type="spellStart"/>
      <w:r w:rsidR="00F13F7D">
        <w:t>vIdx</w:t>
      </w:r>
      <w:proofErr w:type="spellEnd"/>
      <w:r w:rsidR="00F13F7D">
        <w:t xml:space="preserve">][3]) + </w:t>
      </w:r>
      <w:proofErr w:type="spellStart"/>
      <w:r w:rsidR="00F13F7D">
        <w:t>nMappingOffset</w:t>
      </w:r>
      <w:proofErr w:type="spellEnd"/>
      <w:r w:rsidR="00F13F7D">
        <w:t xml:space="preserve">) &gt;&gt; </w:t>
      </w:r>
      <w:proofErr w:type="spellStart"/>
      <w:r w:rsidR="00F13F7D">
        <w:t>nMappingShift</w:t>
      </w:r>
      <w:proofErr w:type="spellEnd"/>
      <w:r w:rsidR="00F13F7D">
        <w:t xml:space="preserve"> )</w:t>
      </w:r>
    </w:p>
    <w:p w:rsidR="00F13F7D" w:rsidRDefault="00F13F7D" w:rsidP="007E4C23">
      <w:pPr>
        <w:jc w:val="both"/>
        <w:rPr>
          <w:noProof/>
        </w:rPr>
      </w:pPr>
    </w:p>
    <w:p w:rsidR="00634892" w:rsidRDefault="00634892" w:rsidP="00634892">
      <w:pPr>
        <w:pStyle w:val="Heading1"/>
        <w:rPr>
          <w:lang w:val="en-CA"/>
        </w:rPr>
      </w:pPr>
      <w:r>
        <w:rPr>
          <w:lang w:val="en-CA"/>
        </w:rPr>
        <w:t>Simulation results and discussions</w:t>
      </w:r>
    </w:p>
    <w:p w:rsidR="00C43F93" w:rsidRDefault="00C43F93" w:rsidP="00C43F93">
      <w:pPr>
        <w:rPr>
          <w:lang w:val="en-CA"/>
        </w:rPr>
      </w:pPr>
      <w:r>
        <w:rPr>
          <w:lang w:val="en-CA"/>
        </w:rPr>
        <w:t>The proposed method was implemented on top of SCE-1 anchor</w:t>
      </w:r>
      <w:r w:rsidR="00595D70">
        <w:rPr>
          <w:lang w:val="en-CA"/>
        </w:rPr>
        <w:t xml:space="preserve"> </w:t>
      </w:r>
      <w:r w:rsidR="00595D70">
        <w:rPr>
          <w:lang w:val="en-CA"/>
        </w:rPr>
        <w:fldChar w:fldCharType="begin"/>
      </w:r>
      <w:r w:rsidR="00595D70">
        <w:rPr>
          <w:lang w:val="en-CA"/>
        </w:rPr>
        <w:instrText xml:space="preserve"> REF _Ref376161626 \r \h </w:instrText>
      </w:r>
      <w:r w:rsidR="00595D70">
        <w:rPr>
          <w:lang w:val="en-CA"/>
        </w:rPr>
      </w:r>
      <w:r w:rsidR="00595D70">
        <w:rPr>
          <w:lang w:val="en-CA"/>
        </w:rPr>
        <w:fldChar w:fldCharType="separate"/>
      </w:r>
      <w:r w:rsidR="00595D70">
        <w:rPr>
          <w:lang w:val="en-CA"/>
        </w:rPr>
        <w:t>[3]</w:t>
      </w:r>
      <w:r w:rsidR="00595D70">
        <w:rPr>
          <w:lang w:val="en-CA"/>
        </w:rPr>
        <w:fldChar w:fldCharType="end"/>
      </w:r>
      <w:r>
        <w:rPr>
          <w:lang w:val="en-CA"/>
        </w:rPr>
        <w:t>.</w:t>
      </w:r>
      <w:r w:rsidR="00595D70">
        <w:rPr>
          <w:lang w:val="en-CA"/>
        </w:rPr>
        <w:t xml:space="preserve"> Two cases are tested.</w:t>
      </w:r>
    </w:p>
    <w:p w:rsidR="00595D70" w:rsidRDefault="00595D70" w:rsidP="00595D70">
      <w:pPr>
        <w:pStyle w:val="Heading2"/>
        <w:rPr>
          <w:lang w:val="en-CA"/>
        </w:rPr>
      </w:pPr>
      <w:proofErr w:type="spellStart"/>
      <w:r w:rsidRPr="00595D70">
        <w:rPr>
          <w:lang w:val="en-CA"/>
        </w:rPr>
        <w:lastRenderedPageBreak/>
        <w:t>SpsPpsPeriod</w:t>
      </w:r>
      <w:proofErr w:type="spellEnd"/>
      <w:r w:rsidRPr="00595D70">
        <w:rPr>
          <w:lang w:val="en-CA"/>
        </w:rPr>
        <w:t>=0</w:t>
      </w:r>
    </w:p>
    <w:p w:rsidR="00032857" w:rsidRDefault="00032857" w:rsidP="00032857">
      <w:pPr>
        <w:rPr>
          <w:ins w:id="1" w:author="Xiang Li" w:date="2014-01-03T21:37:00Z"/>
          <w:lang w:val="en-CA"/>
        </w:rPr>
        <w:pPrChange w:id="2" w:author="Xiang Li" w:date="2014-01-03T21:37:00Z">
          <w:pPr>
            <w:jc w:val="center"/>
          </w:pPr>
        </w:pPrChange>
      </w:pPr>
      <w:ins w:id="3" w:author="Xiang Li" w:date="2014-01-03T21:37:00Z">
        <w:r>
          <w:rPr>
            <w:noProof/>
            <w:lang w:eastAsia="zh-CN"/>
          </w:rPr>
          <w:drawing>
            <wp:inline distT="0" distB="0" distL="0" distR="0">
              <wp:extent cx="5943600" cy="3705253"/>
              <wp:effectExtent l="0" t="0" r="0" b="9525"/>
              <wp:docPr id="28" name="Picture 2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943600" cy="37052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:rsidR="00966394" w:rsidRDefault="00966394" w:rsidP="00032857">
      <w:pPr>
        <w:rPr>
          <w:lang w:val="en-CA"/>
        </w:rPr>
        <w:pPrChange w:id="4" w:author="Xiang Li" w:date="2014-01-03T21:37:00Z">
          <w:pPr>
            <w:jc w:val="center"/>
          </w:pPr>
        </w:pPrChange>
      </w:pPr>
      <w:bookmarkStart w:id="5" w:name="_GoBack"/>
      <w:bookmarkEnd w:id="5"/>
      <w:del w:id="6" w:author="Xiang Li" w:date="2014-01-03T21:36:00Z">
        <w:r w:rsidDel="00032857">
          <w:rPr>
            <w:noProof/>
            <w:lang w:eastAsia="zh-CN"/>
          </w:rPr>
          <w:drawing>
            <wp:inline distT="0" distB="0" distL="0" distR="0" wp14:anchorId="10242920" wp14:editId="564A6C7E">
              <wp:extent cx="5943600" cy="3705253"/>
              <wp:effectExtent l="0" t="0" r="0" b="9525"/>
              <wp:docPr id="33" name="Picture 3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/>
                      <pic:cNvPicPr>
                        <a:picLocks noChangeAspect="1" noChangeArrowheads="1"/>
                      </pic:cNvPicPr>
                    </pic:nvPicPr>
                    <pic:blipFill>
                      <a:blip r:embed="rId1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943600" cy="37052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:rsidR="008E5B66" w:rsidRPr="00595D70" w:rsidDel="00032857" w:rsidRDefault="008E5B66" w:rsidP="00595D70">
      <w:pPr>
        <w:rPr>
          <w:del w:id="7" w:author="Xiang Li" w:date="2014-01-03T21:37:00Z"/>
          <w:lang w:val="en-CA"/>
        </w:rPr>
      </w:pPr>
      <w:del w:id="8" w:author="Xiang Li" w:date="2014-01-03T21:37:00Z">
        <w:r w:rsidDel="00032857">
          <w:rPr>
            <w:lang w:val="en-CA"/>
          </w:rPr>
          <w:delText xml:space="preserve">Please note that the timing information in this test is not accurate. </w:delText>
        </w:r>
      </w:del>
    </w:p>
    <w:p w:rsidR="00595D70" w:rsidRDefault="00595D70" w:rsidP="00595D70">
      <w:pPr>
        <w:pStyle w:val="Heading2"/>
        <w:rPr>
          <w:lang w:val="en-CA"/>
        </w:rPr>
      </w:pPr>
      <w:proofErr w:type="spellStart"/>
      <w:r>
        <w:rPr>
          <w:lang w:val="en-CA"/>
        </w:rPr>
        <w:t>SpsPpsPeriod</w:t>
      </w:r>
      <w:proofErr w:type="spellEnd"/>
      <w:r>
        <w:rPr>
          <w:lang w:val="en-CA"/>
        </w:rPr>
        <w:t>=1</w:t>
      </w:r>
    </w:p>
    <w:p w:rsidR="00966394" w:rsidRDefault="00966394" w:rsidP="00F65C7D">
      <w:pPr>
        <w:jc w:val="center"/>
        <w:rPr>
          <w:noProof/>
          <w:lang w:eastAsia="zh-CN"/>
        </w:rPr>
      </w:pPr>
      <w:r>
        <w:rPr>
          <w:noProof/>
          <w:lang w:eastAsia="zh-CN"/>
        </w:rPr>
        <w:drawing>
          <wp:inline distT="0" distB="0" distL="0" distR="0" wp14:anchorId="606424E0" wp14:editId="7CE7A234">
            <wp:extent cx="5943600" cy="3737662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521" cy="3737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D70" w:rsidRPr="00C43F93" w:rsidRDefault="00595D70" w:rsidP="00C43F93">
      <w:pPr>
        <w:rPr>
          <w:lang w:val="en-CA"/>
        </w:rPr>
      </w:pPr>
    </w:p>
    <w:p w:rsidR="00634892" w:rsidRDefault="00634892" w:rsidP="00634892">
      <w:pPr>
        <w:pStyle w:val="Heading1"/>
        <w:rPr>
          <w:lang w:val="en-CA"/>
        </w:rPr>
      </w:pPr>
      <w:r>
        <w:rPr>
          <w:lang w:val="en-CA"/>
        </w:rPr>
        <w:lastRenderedPageBreak/>
        <w:t>Conclusions</w:t>
      </w:r>
    </w:p>
    <w:p w:rsidR="007B0008" w:rsidRPr="007B0008" w:rsidRDefault="007B0008" w:rsidP="007B0008">
      <w:pPr>
        <w:jc w:val="both"/>
        <w:rPr>
          <w:lang w:val="en-CA"/>
        </w:rPr>
      </w:pPr>
      <w:r>
        <w:rPr>
          <w:lang w:val="en-CA"/>
        </w:rPr>
        <w:t>In this contribution, a color gamut prediction method based on asymmetric 3D LUT</w:t>
      </w:r>
      <w:r w:rsidR="000C1DB3" w:rsidRPr="000C1DB3">
        <w:rPr>
          <w:lang w:val="en-CA"/>
        </w:rPr>
        <w:t xml:space="preserve"> </w:t>
      </w:r>
      <w:r w:rsidR="000C1DB3">
        <w:rPr>
          <w:lang w:val="en-CA"/>
        </w:rPr>
        <w:t>is proposed</w:t>
      </w:r>
      <w:r>
        <w:rPr>
          <w:lang w:val="en-CA"/>
        </w:rPr>
        <w:t xml:space="preserve">. Up to 384 entries are employed for the table. Simulations show that </w:t>
      </w:r>
      <w:r w:rsidR="00966394">
        <w:rPr>
          <w:lang w:val="en-CA"/>
        </w:rPr>
        <w:t xml:space="preserve">on average 8.2% (AI-10bit), 8.2% (AI-8bit), 6.3% (RA-10bit) and 6.2% (RA-8bit) </w:t>
      </w:r>
      <w:proofErr w:type="spellStart"/>
      <w:r w:rsidR="00966394">
        <w:rPr>
          <w:lang w:val="en-CA"/>
        </w:rPr>
        <w:t>luma</w:t>
      </w:r>
      <w:proofErr w:type="spellEnd"/>
      <w:r w:rsidR="00966394">
        <w:rPr>
          <w:lang w:val="en-CA"/>
        </w:rPr>
        <w:t xml:space="preserve"> BD rate reduction was achieved over SCE-1 use case 1 anchor, and 8.4% (AI-10bit), 8.4% (AI-8bit), 6.6% (RA-10bit) and 6.4% (RA-8bit) </w:t>
      </w:r>
      <w:proofErr w:type="spellStart"/>
      <w:r w:rsidR="00966394">
        <w:rPr>
          <w:lang w:val="en-CA"/>
        </w:rPr>
        <w:t>luma</w:t>
      </w:r>
      <w:proofErr w:type="spellEnd"/>
      <w:r w:rsidR="00966394">
        <w:rPr>
          <w:lang w:val="en-CA"/>
        </w:rPr>
        <w:t xml:space="preserve"> BD rate reduction over SCE-1 use case 2 anchor.</w:t>
      </w:r>
    </w:p>
    <w:p w:rsidR="00634892" w:rsidRDefault="00634892" w:rsidP="00634892">
      <w:pPr>
        <w:pStyle w:val="Heading1"/>
        <w:rPr>
          <w:lang w:val="en-CA"/>
        </w:rPr>
      </w:pPr>
      <w:r>
        <w:rPr>
          <w:lang w:val="en-CA"/>
        </w:rPr>
        <w:t>References</w:t>
      </w:r>
    </w:p>
    <w:bookmarkStart w:id="9" w:name="_Ref375833769"/>
    <w:bookmarkStart w:id="10" w:name="_Ref370571037"/>
    <w:p w:rsidR="00634892" w:rsidRPr="00634892" w:rsidRDefault="00634892" w:rsidP="00634892">
      <w:pPr>
        <w:numPr>
          <w:ilvl w:val="0"/>
          <w:numId w:val="12"/>
        </w:numPr>
        <w:tabs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/>
        <w:jc w:val="both"/>
        <w:textAlignment w:val="auto"/>
        <w:rPr>
          <w:rFonts w:cs="Arial"/>
          <w:szCs w:val="22"/>
        </w:rPr>
      </w:pPr>
      <w:r w:rsidRPr="00634892">
        <w:rPr>
          <w:lang w:val="en-CA"/>
        </w:rPr>
        <w:fldChar w:fldCharType="begin"/>
      </w:r>
      <w:r w:rsidRPr="00634892">
        <w:rPr>
          <w:lang w:val="en-CA"/>
        </w:rPr>
        <w:instrText xml:space="preserve"> HYPERLINK "mailto:philippe.bordes@technicolor.comp" </w:instrText>
      </w:r>
      <w:r w:rsidRPr="00634892">
        <w:rPr>
          <w:lang w:val="en-CA"/>
        </w:rPr>
        <w:fldChar w:fldCharType="separate"/>
      </w:r>
      <w:proofErr w:type="spellStart"/>
      <w:r w:rsidRPr="00634892">
        <w:rPr>
          <w:lang w:val="en-CA"/>
        </w:rPr>
        <w:t>P.Bordes</w:t>
      </w:r>
      <w:proofErr w:type="spellEnd"/>
      <w:r w:rsidRPr="00634892">
        <w:rPr>
          <w:lang w:val="en-CA"/>
        </w:rPr>
        <w:fldChar w:fldCharType="end"/>
      </w:r>
      <w:r w:rsidRPr="00634892">
        <w:rPr>
          <w:lang w:val="en-CA"/>
        </w:rPr>
        <w:t xml:space="preserve">, </w:t>
      </w:r>
      <w:hyperlink r:id="rId16" w:history="1">
        <w:proofErr w:type="spellStart"/>
        <w:r w:rsidRPr="00634892">
          <w:rPr>
            <w:lang w:val="en-CA"/>
          </w:rPr>
          <w:t>P.Andrivon</w:t>
        </w:r>
        <w:proofErr w:type="spellEnd"/>
      </w:hyperlink>
      <w:r w:rsidRPr="00634892">
        <w:rPr>
          <w:lang w:val="en-CA"/>
        </w:rPr>
        <w:t xml:space="preserve">, </w:t>
      </w:r>
      <w:hyperlink r:id="rId17" w:history="1">
        <w:proofErr w:type="spellStart"/>
        <w:r w:rsidRPr="00634892">
          <w:rPr>
            <w:lang w:val="en-CA"/>
          </w:rPr>
          <w:t>F.Hiron</w:t>
        </w:r>
        <w:proofErr w:type="spellEnd"/>
      </w:hyperlink>
      <w:r w:rsidRPr="00634892">
        <w:rPr>
          <w:lang w:val="en-CA"/>
        </w:rPr>
        <w:t xml:space="preserve">, </w:t>
      </w:r>
      <w:hyperlink r:id="rId18" w:history="1">
        <w:proofErr w:type="spellStart"/>
        <w:r w:rsidRPr="00634892">
          <w:rPr>
            <w:lang w:val="en-CA"/>
          </w:rPr>
          <w:t>P.Salmon</w:t>
        </w:r>
        <w:proofErr w:type="spellEnd"/>
      </w:hyperlink>
      <w:r w:rsidRPr="00634892">
        <w:rPr>
          <w:lang w:val="en-CA"/>
        </w:rPr>
        <w:t xml:space="preserve">, </w:t>
      </w:r>
      <w:hyperlink r:id="rId19" w:history="1">
        <w:proofErr w:type="spellStart"/>
        <w:r w:rsidRPr="00634892">
          <w:rPr>
            <w:lang w:val="en-CA"/>
          </w:rPr>
          <w:t>R.Boitard</w:t>
        </w:r>
        <w:proofErr w:type="spellEnd"/>
      </w:hyperlink>
      <w:r w:rsidRPr="00634892">
        <w:rPr>
          <w:lang w:val="en-CA"/>
        </w:rPr>
        <w:t>, “</w:t>
      </w:r>
      <w:r>
        <w:t xml:space="preserve">SCE4: Results on 5.3-test1 and 5.3-test2”, </w:t>
      </w:r>
      <w:r>
        <w:rPr>
          <w:rFonts w:cs="Arial"/>
          <w:szCs w:val="22"/>
        </w:rPr>
        <w:t xml:space="preserve">JCTVC-O0159, </w:t>
      </w:r>
      <w:r>
        <w:rPr>
          <w:lang w:val="en-CA" w:eastAsia="ja-JP"/>
        </w:rPr>
        <w:t>October</w:t>
      </w:r>
      <w:r w:rsidRPr="005D173D">
        <w:rPr>
          <w:lang w:val="en-CA" w:eastAsia="ja-JP"/>
        </w:rPr>
        <w:t xml:space="preserve"> 2013, </w:t>
      </w:r>
      <w:r>
        <w:rPr>
          <w:lang w:val="en-CA" w:eastAsia="ja-JP"/>
        </w:rPr>
        <w:t>Geneva</w:t>
      </w:r>
      <w:r w:rsidRPr="005D173D">
        <w:rPr>
          <w:lang w:val="en-CA" w:eastAsia="ja-JP"/>
        </w:rPr>
        <w:t xml:space="preserve">, </w:t>
      </w:r>
      <w:r>
        <w:rPr>
          <w:lang w:val="en-CA" w:eastAsia="ja-JP"/>
        </w:rPr>
        <w:t>CH.</w:t>
      </w:r>
      <w:bookmarkEnd w:id="9"/>
    </w:p>
    <w:bookmarkStart w:id="11" w:name="_Ref375833771"/>
    <w:p w:rsidR="00595D70" w:rsidRPr="00595D70" w:rsidRDefault="00634892" w:rsidP="00595D70">
      <w:pPr>
        <w:numPr>
          <w:ilvl w:val="0"/>
          <w:numId w:val="12"/>
        </w:numPr>
        <w:tabs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60" w:after="60"/>
        <w:jc w:val="both"/>
        <w:textAlignment w:val="auto"/>
        <w:rPr>
          <w:szCs w:val="22"/>
          <w:lang w:val="es-ES"/>
        </w:rPr>
      </w:pPr>
      <w:r w:rsidRPr="00595D70">
        <w:rPr>
          <w:lang w:val="en-CA"/>
        </w:rPr>
        <w:fldChar w:fldCharType="begin"/>
      </w:r>
      <w:r w:rsidRPr="00595D70">
        <w:rPr>
          <w:lang w:val="en-CA"/>
        </w:rPr>
        <w:instrText xml:space="preserve"> HYPERLINK "mailto:yuwen.he@interdigital.com" </w:instrText>
      </w:r>
      <w:r w:rsidRPr="00595D70">
        <w:rPr>
          <w:lang w:val="en-CA"/>
        </w:rPr>
        <w:fldChar w:fldCharType="separate"/>
      </w:r>
      <w:r w:rsidRPr="00595D70">
        <w:rPr>
          <w:lang w:val="en-CA"/>
        </w:rPr>
        <w:t>Y. He</w:t>
      </w:r>
      <w:r w:rsidRPr="00595D70">
        <w:rPr>
          <w:lang w:val="en-CA"/>
        </w:rPr>
        <w:fldChar w:fldCharType="end"/>
      </w:r>
      <w:r w:rsidRPr="00595D70">
        <w:rPr>
          <w:lang w:val="en-CA"/>
        </w:rPr>
        <w:t xml:space="preserve">, </w:t>
      </w:r>
      <w:hyperlink r:id="rId20" w:history="1">
        <w:r w:rsidRPr="00595D70">
          <w:rPr>
            <w:lang w:val="en-CA"/>
          </w:rPr>
          <w:t>Y. Ye</w:t>
        </w:r>
      </w:hyperlink>
      <w:r w:rsidRPr="00595D70">
        <w:rPr>
          <w:lang w:val="en-CA"/>
        </w:rPr>
        <w:t xml:space="preserve">, </w:t>
      </w:r>
      <w:hyperlink r:id="rId21" w:history="1">
        <w:r w:rsidRPr="00595D70">
          <w:rPr>
            <w:lang w:val="en-CA"/>
          </w:rPr>
          <w:t>J. Dong</w:t>
        </w:r>
      </w:hyperlink>
      <w:r w:rsidRPr="00595D70">
        <w:rPr>
          <w:rFonts w:cs="Arial"/>
          <w:szCs w:val="22"/>
        </w:rPr>
        <w:t>, “</w:t>
      </w:r>
      <w:r>
        <w:t>Non-SCE4/AHG14: Combined bit-depth and color gamut conversion with 3D LUT for SHVC color gamut scalability</w:t>
      </w:r>
      <w:r w:rsidRPr="00595D70">
        <w:rPr>
          <w:rFonts w:cs="Arial"/>
          <w:szCs w:val="22"/>
        </w:rPr>
        <w:t xml:space="preserve">”, JCTVC-O0161, </w:t>
      </w:r>
      <w:r w:rsidRPr="00595D70">
        <w:rPr>
          <w:lang w:val="en-CA" w:eastAsia="ja-JP"/>
        </w:rPr>
        <w:t>October 2013, Geneva, CH.</w:t>
      </w:r>
      <w:bookmarkEnd w:id="10"/>
      <w:bookmarkEnd w:id="11"/>
    </w:p>
    <w:p w:rsidR="00595D70" w:rsidRPr="00595D70" w:rsidRDefault="00595D70" w:rsidP="00595D70">
      <w:pPr>
        <w:numPr>
          <w:ilvl w:val="0"/>
          <w:numId w:val="12"/>
        </w:numPr>
        <w:tabs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after="60"/>
        <w:jc w:val="both"/>
        <w:textAlignment w:val="auto"/>
        <w:rPr>
          <w:rFonts w:cs="Arial"/>
          <w:szCs w:val="22"/>
        </w:rPr>
      </w:pPr>
      <w:bookmarkStart w:id="12" w:name="_Ref376161626"/>
      <w:r w:rsidRPr="00595D70">
        <w:rPr>
          <w:szCs w:val="22"/>
          <w:lang w:val="es-ES"/>
        </w:rPr>
        <w:t xml:space="preserve">P. Bordes, Y. Ye, E. </w:t>
      </w:r>
      <w:proofErr w:type="spellStart"/>
      <w:r w:rsidRPr="00595D70">
        <w:rPr>
          <w:szCs w:val="22"/>
          <w:lang w:val="es-ES"/>
        </w:rPr>
        <w:t>Alshina</w:t>
      </w:r>
      <w:proofErr w:type="spellEnd"/>
      <w:r w:rsidRPr="00595D70">
        <w:rPr>
          <w:szCs w:val="22"/>
          <w:lang w:val="es-ES"/>
        </w:rPr>
        <w:t xml:space="preserve">, </w:t>
      </w:r>
      <w:r w:rsidRPr="00595D70">
        <w:rPr>
          <w:szCs w:val="22"/>
          <w:lang w:val="de-DE"/>
        </w:rPr>
        <w:t xml:space="preserve">X. Li, S.-H. Kim, </w:t>
      </w:r>
      <w:r w:rsidRPr="00595D70">
        <w:rPr>
          <w:szCs w:val="22"/>
          <w:lang w:val="it-IT"/>
        </w:rPr>
        <w:t>A. Duenas, K. Ugur, K</w:t>
      </w:r>
      <w:r>
        <w:rPr>
          <w:szCs w:val="22"/>
          <w:lang w:val="it-IT"/>
        </w:rPr>
        <w:t>.</w:t>
      </w:r>
      <w:r w:rsidRPr="00595D70">
        <w:rPr>
          <w:szCs w:val="22"/>
          <w:lang w:val="it-IT"/>
        </w:rPr>
        <w:t xml:space="preserve"> Sato</w:t>
      </w:r>
      <w:r>
        <w:rPr>
          <w:szCs w:val="22"/>
          <w:lang w:val="it-IT"/>
        </w:rPr>
        <w:t>, “</w:t>
      </w:r>
      <w:r w:rsidRPr="00595D70">
        <w:rPr>
          <w:noProof/>
          <w:szCs w:val="22"/>
          <w:lang w:eastAsia="ko-KR"/>
        </w:rPr>
        <w:t>Description of HEVC Scalable Extensions Core Experiment SCE1: Color Gamut and Bit-Depth Scalability</w:t>
      </w:r>
      <w:r>
        <w:rPr>
          <w:szCs w:val="22"/>
          <w:lang w:val="it-IT"/>
        </w:rPr>
        <w:t xml:space="preserve">”, </w:t>
      </w:r>
      <w:r w:rsidRPr="00595D70">
        <w:rPr>
          <w:rFonts w:cs="Arial"/>
          <w:szCs w:val="22"/>
        </w:rPr>
        <w:t>JCTVC-O</w:t>
      </w:r>
      <w:r>
        <w:rPr>
          <w:rFonts w:cs="Arial"/>
          <w:szCs w:val="22"/>
        </w:rPr>
        <w:t>1101</w:t>
      </w:r>
      <w:r w:rsidRPr="00595D70">
        <w:rPr>
          <w:rFonts w:cs="Arial"/>
          <w:szCs w:val="22"/>
        </w:rPr>
        <w:t xml:space="preserve">, </w:t>
      </w:r>
      <w:r w:rsidRPr="00595D70">
        <w:rPr>
          <w:lang w:val="en-CA" w:eastAsia="ja-JP"/>
        </w:rPr>
        <w:t>October 2013, Geneva, CH.</w:t>
      </w:r>
      <w:bookmarkEnd w:id="12"/>
    </w:p>
    <w:p w:rsidR="00A92A40" w:rsidRPr="00634892" w:rsidRDefault="00A92A40" w:rsidP="009234A5">
      <w:pPr>
        <w:jc w:val="both"/>
        <w:rPr>
          <w:szCs w:val="22"/>
        </w:rPr>
      </w:pP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FE324D" w:rsidP="009234A5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Qualcomm Inc.</w:t>
      </w:r>
      <w:r w:rsidRPr="005B217D">
        <w:rPr>
          <w:b/>
          <w:szCs w:val="22"/>
          <w:lang w:val="en-CA"/>
        </w:rPr>
        <w:t xml:space="preserve">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2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9A1" w:rsidRDefault="005A59A1">
      <w:r>
        <w:separator/>
      </w:r>
    </w:p>
  </w:endnote>
  <w:endnote w:type="continuationSeparator" w:id="0">
    <w:p w:rsidR="005A59A1" w:rsidRDefault="005A5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4AB" w:rsidRDefault="004C04AB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32857"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032857">
      <w:rPr>
        <w:rStyle w:val="PageNumber"/>
        <w:noProof/>
      </w:rPr>
      <w:t>2014-01-03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9A1" w:rsidRDefault="005A59A1">
      <w:r>
        <w:separator/>
      </w:r>
    </w:p>
  </w:footnote>
  <w:footnote w:type="continuationSeparator" w:id="0">
    <w:p w:rsidR="005A59A1" w:rsidRDefault="005A59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BE7870"/>
    <w:multiLevelType w:val="hybridMultilevel"/>
    <w:tmpl w:val="08087090"/>
    <w:lvl w:ilvl="0" w:tplc="8A348B1A">
      <w:start w:val="1"/>
      <w:numFmt w:val="decimal"/>
      <w:lvlText w:val="[%1]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D66521"/>
    <w:multiLevelType w:val="hybridMultilevel"/>
    <w:tmpl w:val="EB92F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25A2"/>
    <w:rsid w:val="00007C4A"/>
    <w:rsid w:val="00032857"/>
    <w:rsid w:val="000458BC"/>
    <w:rsid w:val="00045C41"/>
    <w:rsid w:val="00046C03"/>
    <w:rsid w:val="0005118B"/>
    <w:rsid w:val="00065039"/>
    <w:rsid w:val="0007614F"/>
    <w:rsid w:val="000B1C6B"/>
    <w:rsid w:val="000B4FF9"/>
    <w:rsid w:val="000C0680"/>
    <w:rsid w:val="000C09AC"/>
    <w:rsid w:val="000C1DB3"/>
    <w:rsid w:val="000E00F3"/>
    <w:rsid w:val="000F158C"/>
    <w:rsid w:val="00102F3D"/>
    <w:rsid w:val="00124E38"/>
    <w:rsid w:val="0012580B"/>
    <w:rsid w:val="00131F90"/>
    <w:rsid w:val="0013526E"/>
    <w:rsid w:val="00140E34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3C3"/>
    <w:rsid w:val="001E3B37"/>
    <w:rsid w:val="001F2594"/>
    <w:rsid w:val="001F4A01"/>
    <w:rsid w:val="002055A6"/>
    <w:rsid w:val="00206460"/>
    <w:rsid w:val="002069B4"/>
    <w:rsid w:val="0021439B"/>
    <w:rsid w:val="00215DFC"/>
    <w:rsid w:val="002212DF"/>
    <w:rsid w:val="00222CD4"/>
    <w:rsid w:val="00225016"/>
    <w:rsid w:val="002264A6"/>
    <w:rsid w:val="00227BA7"/>
    <w:rsid w:val="0023011C"/>
    <w:rsid w:val="002375C1"/>
    <w:rsid w:val="00261649"/>
    <w:rsid w:val="00263398"/>
    <w:rsid w:val="00275BCF"/>
    <w:rsid w:val="00292257"/>
    <w:rsid w:val="002A2C73"/>
    <w:rsid w:val="002A54E0"/>
    <w:rsid w:val="002B1595"/>
    <w:rsid w:val="002B191D"/>
    <w:rsid w:val="002D0AF6"/>
    <w:rsid w:val="002D7EAA"/>
    <w:rsid w:val="002F164D"/>
    <w:rsid w:val="003056D9"/>
    <w:rsid w:val="00306206"/>
    <w:rsid w:val="00314E6B"/>
    <w:rsid w:val="00317D85"/>
    <w:rsid w:val="00327C56"/>
    <w:rsid w:val="003315A1"/>
    <w:rsid w:val="003373EC"/>
    <w:rsid w:val="00342FF4"/>
    <w:rsid w:val="003434E8"/>
    <w:rsid w:val="00346148"/>
    <w:rsid w:val="003669EA"/>
    <w:rsid w:val="003706CC"/>
    <w:rsid w:val="00377710"/>
    <w:rsid w:val="003A2D8E"/>
    <w:rsid w:val="003C20E4"/>
    <w:rsid w:val="003E6F90"/>
    <w:rsid w:val="003F5D0F"/>
    <w:rsid w:val="00414101"/>
    <w:rsid w:val="004234F0"/>
    <w:rsid w:val="00433DDB"/>
    <w:rsid w:val="00437322"/>
    <w:rsid w:val="00437619"/>
    <w:rsid w:val="00465A1E"/>
    <w:rsid w:val="004A2A63"/>
    <w:rsid w:val="004B210C"/>
    <w:rsid w:val="004C04AB"/>
    <w:rsid w:val="004D405F"/>
    <w:rsid w:val="004E4F4F"/>
    <w:rsid w:val="004E6789"/>
    <w:rsid w:val="004F61E3"/>
    <w:rsid w:val="00502E10"/>
    <w:rsid w:val="0051015C"/>
    <w:rsid w:val="005110FC"/>
    <w:rsid w:val="00516CF1"/>
    <w:rsid w:val="005244BA"/>
    <w:rsid w:val="00531AE9"/>
    <w:rsid w:val="00550A66"/>
    <w:rsid w:val="00567EC7"/>
    <w:rsid w:val="00570013"/>
    <w:rsid w:val="005801A2"/>
    <w:rsid w:val="00581388"/>
    <w:rsid w:val="005952A5"/>
    <w:rsid w:val="00595D70"/>
    <w:rsid w:val="005A33A1"/>
    <w:rsid w:val="005A59A1"/>
    <w:rsid w:val="005B217D"/>
    <w:rsid w:val="005B699B"/>
    <w:rsid w:val="005B6CAA"/>
    <w:rsid w:val="005C385F"/>
    <w:rsid w:val="005C7345"/>
    <w:rsid w:val="005E1AC6"/>
    <w:rsid w:val="005E6EB0"/>
    <w:rsid w:val="005F6F1B"/>
    <w:rsid w:val="00622D17"/>
    <w:rsid w:val="00624B33"/>
    <w:rsid w:val="0063041A"/>
    <w:rsid w:val="00630AA2"/>
    <w:rsid w:val="006324BE"/>
    <w:rsid w:val="00634892"/>
    <w:rsid w:val="00635C89"/>
    <w:rsid w:val="00646707"/>
    <w:rsid w:val="00662E58"/>
    <w:rsid w:val="00664DCF"/>
    <w:rsid w:val="006716BB"/>
    <w:rsid w:val="006C5D39"/>
    <w:rsid w:val="006D6D9B"/>
    <w:rsid w:val="006E1DE7"/>
    <w:rsid w:val="006E2810"/>
    <w:rsid w:val="006E5417"/>
    <w:rsid w:val="006F0C34"/>
    <w:rsid w:val="00712F60"/>
    <w:rsid w:val="00720E3B"/>
    <w:rsid w:val="0074393F"/>
    <w:rsid w:val="00745F6B"/>
    <w:rsid w:val="0075585E"/>
    <w:rsid w:val="0075612A"/>
    <w:rsid w:val="00770571"/>
    <w:rsid w:val="007768FF"/>
    <w:rsid w:val="007814B1"/>
    <w:rsid w:val="007824D3"/>
    <w:rsid w:val="00796EE3"/>
    <w:rsid w:val="007A7D29"/>
    <w:rsid w:val="007B0008"/>
    <w:rsid w:val="007B4AB8"/>
    <w:rsid w:val="007E01A3"/>
    <w:rsid w:val="007E4C23"/>
    <w:rsid w:val="007F1F8B"/>
    <w:rsid w:val="007F67A1"/>
    <w:rsid w:val="00807374"/>
    <w:rsid w:val="00811C05"/>
    <w:rsid w:val="008206C8"/>
    <w:rsid w:val="008473D7"/>
    <w:rsid w:val="0086387C"/>
    <w:rsid w:val="00873A4A"/>
    <w:rsid w:val="00874A6C"/>
    <w:rsid w:val="00876C65"/>
    <w:rsid w:val="0089103A"/>
    <w:rsid w:val="008A4B4C"/>
    <w:rsid w:val="008B5AB5"/>
    <w:rsid w:val="008C239F"/>
    <w:rsid w:val="008C399E"/>
    <w:rsid w:val="008E3391"/>
    <w:rsid w:val="008E480C"/>
    <w:rsid w:val="008E5B66"/>
    <w:rsid w:val="008F150E"/>
    <w:rsid w:val="00907757"/>
    <w:rsid w:val="009212B0"/>
    <w:rsid w:val="00921FA1"/>
    <w:rsid w:val="009234A5"/>
    <w:rsid w:val="00933453"/>
    <w:rsid w:val="009336F7"/>
    <w:rsid w:val="0093636C"/>
    <w:rsid w:val="009374A7"/>
    <w:rsid w:val="00966394"/>
    <w:rsid w:val="0098551D"/>
    <w:rsid w:val="0099518F"/>
    <w:rsid w:val="009A523D"/>
    <w:rsid w:val="009B02A1"/>
    <w:rsid w:val="009D6966"/>
    <w:rsid w:val="009D757B"/>
    <w:rsid w:val="009F496B"/>
    <w:rsid w:val="00A01439"/>
    <w:rsid w:val="00A02E61"/>
    <w:rsid w:val="00A05CFF"/>
    <w:rsid w:val="00A50155"/>
    <w:rsid w:val="00A56B97"/>
    <w:rsid w:val="00A6093D"/>
    <w:rsid w:val="00A76A6D"/>
    <w:rsid w:val="00A83253"/>
    <w:rsid w:val="00A92A40"/>
    <w:rsid w:val="00AA6E84"/>
    <w:rsid w:val="00AE2076"/>
    <w:rsid w:val="00AE341B"/>
    <w:rsid w:val="00B01F8D"/>
    <w:rsid w:val="00B07CA7"/>
    <w:rsid w:val="00B1279A"/>
    <w:rsid w:val="00B4194A"/>
    <w:rsid w:val="00B5222E"/>
    <w:rsid w:val="00B53179"/>
    <w:rsid w:val="00B60AEE"/>
    <w:rsid w:val="00B61C96"/>
    <w:rsid w:val="00B73A2A"/>
    <w:rsid w:val="00B94B06"/>
    <w:rsid w:val="00B94C28"/>
    <w:rsid w:val="00BA2A6A"/>
    <w:rsid w:val="00BC10BA"/>
    <w:rsid w:val="00BC5AFD"/>
    <w:rsid w:val="00C03562"/>
    <w:rsid w:val="00C04F43"/>
    <w:rsid w:val="00C0609D"/>
    <w:rsid w:val="00C115AB"/>
    <w:rsid w:val="00C23B52"/>
    <w:rsid w:val="00C30249"/>
    <w:rsid w:val="00C3723B"/>
    <w:rsid w:val="00C43F93"/>
    <w:rsid w:val="00C606C9"/>
    <w:rsid w:val="00C80288"/>
    <w:rsid w:val="00C84003"/>
    <w:rsid w:val="00C90650"/>
    <w:rsid w:val="00C907B0"/>
    <w:rsid w:val="00C97D78"/>
    <w:rsid w:val="00CC2AAE"/>
    <w:rsid w:val="00CC5A42"/>
    <w:rsid w:val="00CD0EAB"/>
    <w:rsid w:val="00CF34DB"/>
    <w:rsid w:val="00CF558F"/>
    <w:rsid w:val="00D073E2"/>
    <w:rsid w:val="00D435A4"/>
    <w:rsid w:val="00D446EC"/>
    <w:rsid w:val="00D51BF0"/>
    <w:rsid w:val="00D55942"/>
    <w:rsid w:val="00D807BF"/>
    <w:rsid w:val="00D829B3"/>
    <w:rsid w:val="00D82FCC"/>
    <w:rsid w:val="00D9632D"/>
    <w:rsid w:val="00DA17FC"/>
    <w:rsid w:val="00DA7887"/>
    <w:rsid w:val="00DB2C26"/>
    <w:rsid w:val="00DE6B43"/>
    <w:rsid w:val="00E02394"/>
    <w:rsid w:val="00E11923"/>
    <w:rsid w:val="00E262D4"/>
    <w:rsid w:val="00E349D1"/>
    <w:rsid w:val="00E36250"/>
    <w:rsid w:val="00E54511"/>
    <w:rsid w:val="00E61DAC"/>
    <w:rsid w:val="00E72B80"/>
    <w:rsid w:val="00E75FE3"/>
    <w:rsid w:val="00E86C4C"/>
    <w:rsid w:val="00EB7AB1"/>
    <w:rsid w:val="00EC0197"/>
    <w:rsid w:val="00ED4DC5"/>
    <w:rsid w:val="00EE74EF"/>
    <w:rsid w:val="00EE7CD8"/>
    <w:rsid w:val="00EF3311"/>
    <w:rsid w:val="00EF48CC"/>
    <w:rsid w:val="00F0377C"/>
    <w:rsid w:val="00F13F7D"/>
    <w:rsid w:val="00F20AFE"/>
    <w:rsid w:val="00F65C7D"/>
    <w:rsid w:val="00F73032"/>
    <w:rsid w:val="00F848FC"/>
    <w:rsid w:val="00F9282A"/>
    <w:rsid w:val="00F96BAD"/>
    <w:rsid w:val="00FA139D"/>
    <w:rsid w:val="00FB0E84"/>
    <w:rsid w:val="00FD01C2"/>
    <w:rsid w:val="00FD0DDC"/>
    <w:rsid w:val="00FE324D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syntax">
    <w:name w:val="table syntax"/>
    <w:basedOn w:val="Normal"/>
    <w:link w:val="tablesyntaxChar"/>
    <w:rsid w:val="007E4C23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7E4C23"/>
    <w:rPr>
      <w:rFonts w:ascii="Times" w:eastAsia="Malgun Gothic" w:hAnsi="Times"/>
      <w:lang w:val="en-GB" w:eastAsia="en-US"/>
    </w:rPr>
  </w:style>
  <w:style w:type="table" w:styleId="TableGrid">
    <w:name w:val="Table Grid"/>
    <w:basedOn w:val="TableNormal"/>
    <w:uiPriority w:val="59"/>
    <w:rsid w:val="007E4C23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8E5B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5B6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E5B6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E5B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E5B66"/>
    <w:rPr>
      <w:b/>
      <w:bCs/>
      <w:lang w:eastAsia="en-US"/>
    </w:rPr>
  </w:style>
  <w:style w:type="paragraph" w:customStyle="1" w:styleId="tableheading">
    <w:name w:val="table heading"/>
    <w:basedOn w:val="Normal"/>
    <w:rsid w:val="0089103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89103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syntax">
    <w:name w:val="table syntax"/>
    <w:basedOn w:val="Normal"/>
    <w:link w:val="tablesyntaxChar"/>
    <w:rsid w:val="007E4C23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7E4C23"/>
    <w:rPr>
      <w:rFonts w:ascii="Times" w:eastAsia="Malgun Gothic" w:hAnsi="Times"/>
      <w:lang w:val="en-GB" w:eastAsia="en-US"/>
    </w:rPr>
  </w:style>
  <w:style w:type="table" w:styleId="TableGrid">
    <w:name w:val="Table Grid"/>
    <w:basedOn w:val="TableNormal"/>
    <w:uiPriority w:val="59"/>
    <w:rsid w:val="007E4C23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8E5B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5B6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E5B6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E5B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E5B66"/>
    <w:rPr>
      <w:b/>
      <w:bCs/>
      <w:lang w:eastAsia="en-US"/>
    </w:rPr>
  </w:style>
  <w:style w:type="paragraph" w:customStyle="1" w:styleId="tableheading">
    <w:name w:val="table heading"/>
    <w:basedOn w:val="Normal"/>
    <w:rsid w:val="0089103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89103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7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emf"/><Relationship Id="rId18" Type="http://schemas.openxmlformats.org/officeDocument/2006/relationships/hyperlink" Target="mailto:philippe.salmon@technicolor.comp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jie.dong@interdigital.com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martak@qti.qualcomm.com" TargetMode="External"/><Relationship Id="rId17" Type="http://schemas.openxmlformats.org/officeDocument/2006/relationships/hyperlink" Target="mailto:franck.hiron@technicolor.comp" TargetMode="External"/><Relationship Id="rId2" Type="http://schemas.openxmlformats.org/officeDocument/2006/relationships/styles" Target="styles.xml"/><Relationship Id="rId16" Type="http://schemas.openxmlformats.org/officeDocument/2006/relationships/hyperlink" Target="mailto:pierre.andrivon@technicolor.comp" TargetMode="External"/><Relationship Id="rId20" Type="http://schemas.openxmlformats.org/officeDocument/2006/relationships/hyperlink" Target="mailto:yan.ye@interdigital.co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cjianle@qti.qualcomm.co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fontTable" Target="fontTable.xml"/><Relationship Id="rId10" Type="http://schemas.openxmlformats.org/officeDocument/2006/relationships/hyperlink" Target="mailto:lxiang@qti.qualcomm.com" TargetMode="External"/><Relationship Id="rId19" Type="http://schemas.openxmlformats.org/officeDocument/2006/relationships/hyperlink" Target="mailto:ronan.boitard@technicolor.com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e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2083</Words>
  <Characters>11879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13935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Xiang Li</cp:lastModifiedBy>
  <cp:revision>11</cp:revision>
  <cp:lastPrinted>2013-12-26T23:57:00Z</cp:lastPrinted>
  <dcterms:created xsi:type="dcterms:W3CDTF">2014-01-03T08:43:00Z</dcterms:created>
  <dcterms:modified xsi:type="dcterms:W3CDTF">2014-01-04T05:37:00Z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97813474</vt:i4>
  </property>
  <property fmtid="{D5CDD505-2E9C-101B-9397-08002B2CF9AE}" pid="3" name="_NewReviewCycle">
    <vt:lpwstr/>
  </property>
  <property fmtid="{D5CDD505-2E9C-101B-9397-08002B2CF9AE}" pid="4" name="_EmailSubject">
    <vt:lpwstr>Draft CGS proposal</vt:lpwstr>
  </property>
  <property fmtid="{D5CDD505-2E9C-101B-9397-08002B2CF9AE}" pid="5" name="_AuthorEmail">
    <vt:lpwstr>cjianle@qti.qualcomm.com</vt:lpwstr>
  </property>
  <property fmtid="{D5CDD505-2E9C-101B-9397-08002B2CF9AE}" pid="6" name="_AuthorEmailDisplayName">
    <vt:lpwstr>Chen, Jianle</vt:lpwstr>
  </property>
  <property fmtid="{D5CDD505-2E9C-101B-9397-08002B2CF9AE}" pid="7" name="_PreviousAdHocReviewCycleID">
    <vt:i4>305611697</vt:i4>
  </property>
</Properties>
</file>