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D868CD" w14:paraId="6D123BA9" w14:textId="77777777">
        <w:tc>
          <w:tcPr>
            <w:tcW w:w="6408" w:type="dxa"/>
          </w:tcPr>
          <w:p w14:paraId="4F2A5085" w14:textId="77777777" w:rsidR="006C5D39" w:rsidRPr="00D868CD" w:rsidRDefault="003F224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332D607" wp14:editId="40498822">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5WTZwAAA&#10;ANsAAAAPAAAAZHJzL2Rvd25yZXYueG1sRE/LisIwFN0P+A/hCm4GTRVm0GoUHRhQkAGrH3BJbh/a&#10;3JQmasevNwvB5eG8F6vO1uJGra8cKxiPEhDE2pmKCwWn4+9wCsIHZIO1Y1LwTx5Wy97HAlPj7nyg&#10;WxYKEUPYp6igDKFJpfS6JIt+5BriyOWutRgibAtpWrzHcFvLSZJ8S4sVx4YSG/opSV+yq1WgP2f5&#10;+VHkzu92e/332Jiv7DpTatDv1nMQgbrwFr/cW6NgEsfGL/EHyOU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5WTZwAAAANsAAAAPAAAAAAAAAAAAAAAAAJcCAABkcnMvZG93bnJl&#10;di54bWxQSwUGAAAAAAQABAD1AAAAhAM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bookmarkStart w:id="0" w:name="_Ref247998084"/>
            <w:bookmarkEnd w:id="0"/>
            <w:r>
              <w:rPr>
                <w:b/>
                <w:noProof/>
                <w:szCs w:val="22"/>
              </w:rPr>
              <w:drawing>
                <wp:anchor distT="0" distB="0" distL="114300" distR="114300" simplePos="0" relativeHeight="251658752" behindDoc="0" locked="0" layoutInCell="1" allowOverlap="1" wp14:anchorId="5FF86607" wp14:editId="576F070A">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596DE512" wp14:editId="67F9C698">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D868CD">
              <w:rPr>
                <w:b/>
                <w:szCs w:val="22"/>
                <w:lang w:val="en-CA"/>
              </w:rPr>
              <w:t xml:space="preserve">Joint </w:t>
            </w:r>
            <w:r w:rsidR="006C5D39" w:rsidRPr="00D868CD">
              <w:rPr>
                <w:b/>
                <w:szCs w:val="22"/>
                <w:lang w:val="en-CA"/>
              </w:rPr>
              <w:t>Collaborative</w:t>
            </w:r>
            <w:r w:rsidR="00E61DAC" w:rsidRPr="00D868CD">
              <w:rPr>
                <w:b/>
                <w:szCs w:val="22"/>
                <w:lang w:val="en-CA"/>
              </w:rPr>
              <w:t xml:space="preserve"> Team </w:t>
            </w:r>
            <w:r w:rsidR="006C5D39" w:rsidRPr="00D868CD">
              <w:rPr>
                <w:b/>
                <w:szCs w:val="22"/>
                <w:lang w:val="en-CA"/>
              </w:rPr>
              <w:t>on Video Coding (JCT-VC)</w:t>
            </w:r>
          </w:p>
          <w:p w14:paraId="255FD4EF" w14:textId="77777777" w:rsidR="00E61DAC" w:rsidRPr="00D868CD" w:rsidRDefault="00E54511" w:rsidP="00C97D78">
            <w:pPr>
              <w:tabs>
                <w:tab w:val="left" w:pos="7200"/>
              </w:tabs>
              <w:spacing w:before="0"/>
              <w:rPr>
                <w:b/>
                <w:szCs w:val="22"/>
                <w:lang w:val="en-CA"/>
              </w:rPr>
            </w:pPr>
            <w:r w:rsidRPr="00D868CD">
              <w:rPr>
                <w:b/>
                <w:szCs w:val="22"/>
                <w:lang w:val="en-CA"/>
              </w:rPr>
              <w:t xml:space="preserve">of </w:t>
            </w:r>
            <w:r w:rsidR="007F1F8B" w:rsidRPr="00D868CD">
              <w:rPr>
                <w:b/>
                <w:szCs w:val="22"/>
                <w:lang w:val="en-CA"/>
              </w:rPr>
              <w:t>ITU-T SG</w:t>
            </w:r>
            <w:r w:rsidR="005E1AC6" w:rsidRPr="00D868CD">
              <w:rPr>
                <w:b/>
                <w:szCs w:val="22"/>
                <w:lang w:val="en-CA"/>
              </w:rPr>
              <w:t> </w:t>
            </w:r>
            <w:r w:rsidR="007F1F8B" w:rsidRPr="00D868CD">
              <w:rPr>
                <w:b/>
                <w:szCs w:val="22"/>
                <w:lang w:val="en-CA"/>
              </w:rPr>
              <w:t>16 WP</w:t>
            </w:r>
            <w:r w:rsidR="005E1AC6" w:rsidRPr="00D868CD">
              <w:rPr>
                <w:b/>
                <w:szCs w:val="22"/>
                <w:lang w:val="en-CA"/>
              </w:rPr>
              <w:t> </w:t>
            </w:r>
            <w:r w:rsidR="007F1F8B" w:rsidRPr="00D868CD">
              <w:rPr>
                <w:b/>
                <w:szCs w:val="22"/>
                <w:lang w:val="en-CA"/>
              </w:rPr>
              <w:t>3 and ISO/IEC JTC</w:t>
            </w:r>
            <w:r w:rsidR="005E1AC6" w:rsidRPr="00D868CD">
              <w:rPr>
                <w:b/>
                <w:szCs w:val="22"/>
                <w:lang w:val="en-CA"/>
              </w:rPr>
              <w:t> </w:t>
            </w:r>
            <w:r w:rsidR="007F1F8B" w:rsidRPr="00D868CD">
              <w:rPr>
                <w:b/>
                <w:szCs w:val="22"/>
                <w:lang w:val="en-CA"/>
              </w:rPr>
              <w:t>1/SC</w:t>
            </w:r>
            <w:r w:rsidR="005E1AC6" w:rsidRPr="00D868CD">
              <w:rPr>
                <w:b/>
                <w:szCs w:val="22"/>
                <w:lang w:val="en-CA"/>
              </w:rPr>
              <w:t> </w:t>
            </w:r>
            <w:r w:rsidR="007F1F8B" w:rsidRPr="00D868CD">
              <w:rPr>
                <w:b/>
                <w:szCs w:val="22"/>
                <w:lang w:val="en-CA"/>
              </w:rPr>
              <w:t>29/WG</w:t>
            </w:r>
            <w:r w:rsidR="005E1AC6" w:rsidRPr="00D868CD">
              <w:rPr>
                <w:b/>
                <w:szCs w:val="22"/>
                <w:lang w:val="en-CA"/>
              </w:rPr>
              <w:t> </w:t>
            </w:r>
            <w:r w:rsidR="007F1F8B" w:rsidRPr="00D868CD">
              <w:rPr>
                <w:b/>
                <w:szCs w:val="22"/>
                <w:lang w:val="en-CA"/>
              </w:rPr>
              <w:t>11</w:t>
            </w:r>
          </w:p>
          <w:p w14:paraId="6878ADC3" w14:textId="4C4D858C" w:rsidR="00E61DAC" w:rsidRPr="00D868CD" w:rsidRDefault="007F1A67" w:rsidP="00C40F5A">
            <w:pPr>
              <w:tabs>
                <w:tab w:val="left" w:pos="7200"/>
              </w:tabs>
              <w:spacing w:before="0"/>
              <w:rPr>
                <w:b/>
                <w:szCs w:val="22"/>
                <w:lang w:val="en-CA"/>
              </w:rPr>
            </w:pPr>
            <w:ins w:id="1" w:author="TK Tan" w:date="2014-01-14T02:47:00Z">
              <w:r>
                <w:rPr>
                  <w:szCs w:val="22"/>
                  <w:lang w:val="en-CA"/>
                </w:rPr>
                <w:t>16</w:t>
              </w:r>
              <w:r w:rsidRPr="005B217D">
                <w:rPr>
                  <w:szCs w:val="22"/>
                  <w:lang w:val="en-CA"/>
                </w:rPr>
                <w:t xml:space="preserve">th Meeting: </w:t>
              </w:r>
              <w:r>
                <w:rPr>
                  <w:szCs w:val="22"/>
                  <w:lang w:val="en-CA"/>
                </w:rPr>
                <w:t>San José</w:t>
              </w:r>
              <w:r w:rsidRPr="00B4194A">
                <w:rPr>
                  <w:szCs w:val="22"/>
                  <w:lang w:val="en-CA"/>
                </w:rPr>
                <w:t xml:space="preserve">, </w:t>
              </w:r>
              <w:r>
                <w:rPr>
                  <w:szCs w:val="22"/>
                  <w:lang w:val="en-CA"/>
                </w:rPr>
                <w:t>US</w:t>
              </w:r>
              <w:r w:rsidRPr="00B4194A">
                <w:rPr>
                  <w:szCs w:val="22"/>
                  <w:lang w:val="en-CA"/>
                </w:rPr>
                <w:t xml:space="preserve">, </w:t>
              </w:r>
              <w:r>
                <w:rPr>
                  <w:szCs w:val="22"/>
                  <w:lang w:val="en-CA"/>
                </w:rPr>
                <w:t>9–17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ins>
            <w:del w:id="2" w:author="TK Tan" w:date="2014-01-14T02:47:00Z">
              <w:r w:rsidR="000B4FF9" w:rsidRPr="00D868CD" w:rsidDel="007F1A67">
                <w:rPr>
                  <w:szCs w:val="22"/>
                  <w:lang w:val="en-CA"/>
                </w:rPr>
                <w:delText>1</w:delText>
              </w:r>
              <w:r w:rsidR="00C40F5A" w:rsidDel="007F1A67">
                <w:rPr>
                  <w:szCs w:val="22"/>
                  <w:lang w:val="en-CA"/>
                </w:rPr>
                <w:delText>5</w:delText>
              </w:r>
              <w:r w:rsidR="00630AA2" w:rsidRPr="00D868CD" w:rsidDel="007F1A67">
                <w:rPr>
                  <w:szCs w:val="22"/>
                  <w:lang w:val="en-CA"/>
                </w:rPr>
                <w:delText>th</w:delText>
              </w:r>
              <w:r w:rsidR="00E61DAC" w:rsidRPr="00D868CD" w:rsidDel="007F1A67">
                <w:rPr>
                  <w:szCs w:val="22"/>
                  <w:lang w:val="en-CA"/>
                </w:rPr>
                <w:delText xml:space="preserve"> Meeting: </w:delText>
              </w:r>
              <w:r w:rsidR="00C40F5A" w:rsidDel="007F1A67">
                <w:rPr>
                  <w:szCs w:val="22"/>
                  <w:lang w:val="en-CA"/>
                </w:rPr>
                <w:delText>Geneva</w:delText>
              </w:r>
              <w:r w:rsidR="00B4194A" w:rsidRPr="00D868CD" w:rsidDel="007F1A67">
                <w:rPr>
                  <w:szCs w:val="22"/>
                  <w:lang w:val="en-CA"/>
                </w:rPr>
                <w:delText xml:space="preserve">, </w:delText>
              </w:r>
              <w:r w:rsidR="00C40F5A" w:rsidDel="007F1A67">
                <w:rPr>
                  <w:szCs w:val="22"/>
                  <w:lang w:val="en-CA"/>
                </w:rPr>
                <w:delText>CH</w:delText>
              </w:r>
              <w:r w:rsidR="00B4194A" w:rsidRPr="00D868CD" w:rsidDel="007F1A67">
                <w:rPr>
                  <w:szCs w:val="22"/>
                  <w:lang w:val="en-CA"/>
                </w:rPr>
                <w:delText xml:space="preserve">, </w:delText>
              </w:r>
              <w:r w:rsidR="00C40F5A" w:rsidDel="007F1A67">
                <w:rPr>
                  <w:szCs w:val="22"/>
                  <w:lang w:val="en-CA"/>
                </w:rPr>
                <w:delText>23 October–1</w:delText>
              </w:r>
              <w:r w:rsidR="00F8236A" w:rsidDel="007F1A67">
                <w:rPr>
                  <w:szCs w:val="22"/>
                  <w:lang w:val="en-CA"/>
                </w:rPr>
                <w:delText xml:space="preserve"> </w:delText>
              </w:r>
              <w:r w:rsidR="00C40F5A" w:rsidDel="007F1A67">
                <w:rPr>
                  <w:szCs w:val="22"/>
                  <w:lang w:val="en-CA"/>
                </w:rPr>
                <w:delText>Nov</w:delText>
              </w:r>
              <w:r w:rsidR="00B4194A" w:rsidRPr="00D868CD" w:rsidDel="007F1A67">
                <w:rPr>
                  <w:szCs w:val="22"/>
                  <w:lang w:val="en-CA"/>
                </w:rPr>
                <w:delText xml:space="preserve"> 2013</w:delText>
              </w:r>
            </w:del>
            <w:bookmarkStart w:id="3" w:name="_GoBack"/>
            <w:bookmarkEnd w:id="3"/>
          </w:p>
        </w:tc>
        <w:tc>
          <w:tcPr>
            <w:tcW w:w="3168" w:type="dxa"/>
          </w:tcPr>
          <w:p w14:paraId="78AF02FA" w14:textId="7940F152" w:rsidR="008A4B4C" w:rsidRPr="00D868CD" w:rsidRDefault="00E61DAC" w:rsidP="00821E2A">
            <w:pPr>
              <w:tabs>
                <w:tab w:val="left" w:pos="7200"/>
              </w:tabs>
              <w:rPr>
                <w:u w:val="single"/>
                <w:lang w:val="en-CA"/>
              </w:rPr>
            </w:pPr>
            <w:r w:rsidRPr="00D868CD">
              <w:rPr>
                <w:lang w:val="en-CA"/>
              </w:rPr>
              <w:t>Document</w:t>
            </w:r>
            <w:r w:rsidR="006C5D39" w:rsidRPr="00D868CD">
              <w:rPr>
                <w:lang w:val="en-CA"/>
              </w:rPr>
              <w:t>: JC</w:t>
            </w:r>
            <w:r w:rsidRPr="00D868CD">
              <w:rPr>
                <w:lang w:val="en-CA"/>
              </w:rPr>
              <w:t>T</w:t>
            </w:r>
            <w:r w:rsidR="006C5D39" w:rsidRPr="00D868CD">
              <w:rPr>
                <w:lang w:val="en-CA"/>
              </w:rPr>
              <w:t>VC</w:t>
            </w:r>
            <w:r w:rsidRPr="00D868CD">
              <w:rPr>
                <w:lang w:val="en-CA"/>
              </w:rPr>
              <w:t>-</w:t>
            </w:r>
            <w:r w:rsidR="00064ECB">
              <w:rPr>
                <w:lang w:val="en-CA"/>
              </w:rPr>
              <w:t>P</w:t>
            </w:r>
            <w:ins w:id="4" w:author="TK Tan" w:date="2014-01-04T08:35:00Z">
              <w:r w:rsidR="001226C8">
                <w:rPr>
                  <w:lang w:val="en-CA"/>
                </w:rPr>
                <w:t>0054</w:t>
              </w:r>
            </w:ins>
            <w:ins w:id="5" w:author="TK Tan" w:date="2014-01-14T02:38:00Z">
              <w:r w:rsidR="001C6EA8">
                <w:rPr>
                  <w:lang w:val="en-CA"/>
                </w:rPr>
                <w:t>r1</w:t>
              </w:r>
            </w:ins>
            <w:del w:id="6" w:author="TK Tan" w:date="2014-01-04T08:35:00Z">
              <w:r w:rsidR="00064ECB" w:rsidDel="001226C8">
                <w:rPr>
                  <w:lang w:val="en-CA"/>
                </w:rPr>
                <w:delText>xxxx</w:delText>
              </w:r>
            </w:del>
            <w:r w:rsidR="00821E2A">
              <w:rPr>
                <w:u w:val="single"/>
                <w:lang w:val="en-CA" w:eastAsia="ja-JP"/>
              </w:rPr>
              <w:br/>
            </w:r>
            <w:r w:rsidR="00C40F5A">
              <w:rPr>
                <w:szCs w:val="22"/>
              </w:rPr>
              <w:t xml:space="preserve">MPEG document: </w:t>
            </w:r>
            <w:r w:rsidR="009E15B5">
              <w:rPr>
                <w:szCs w:val="22"/>
              </w:rPr>
              <w:t>m</w:t>
            </w:r>
            <w:ins w:id="7" w:author="TK Tan" w:date="2014-01-04T08:36:00Z">
              <w:r w:rsidR="001226C8">
                <w:rPr>
                  <w:szCs w:val="22"/>
                </w:rPr>
                <w:t>31854</w:t>
              </w:r>
            </w:ins>
            <w:del w:id="8" w:author="TK Tan" w:date="2014-01-04T08:36:00Z">
              <w:r w:rsidR="00064ECB" w:rsidDel="001226C8">
                <w:rPr>
                  <w:szCs w:val="22"/>
                </w:rPr>
                <w:delText>xxxxx</w:delText>
              </w:r>
            </w:del>
          </w:p>
        </w:tc>
      </w:tr>
    </w:tbl>
    <w:p w14:paraId="6F87B28F" w14:textId="77777777" w:rsidR="00E61DAC"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940CAA" w:rsidRPr="00D868CD" w14:paraId="5074CEF5" w14:textId="77777777" w:rsidTr="007B436F">
        <w:tc>
          <w:tcPr>
            <w:tcW w:w="1458" w:type="dxa"/>
          </w:tcPr>
          <w:p w14:paraId="43DA1501" w14:textId="77777777" w:rsidR="00940CAA" w:rsidRPr="00D868CD" w:rsidRDefault="00940CAA" w:rsidP="007B436F">
            <w:pPr>
              <w:spacing w:before="60" w:after="60"/>
              <w:rPr>
                <w:i/>
                <w:szCs w:val="22"/>
                <w:lang w:val="en-CA"/>
              </w:rPr>
            </w:pPr>
            <w:r w:rsidRPr="00D868CD">
              <w:rPr>
                <w:i/>
                <w:szCs w:val="22"/>
                <w:lang w:val="en-CA"/>
              </w:rPr>
              <w:t>Title:</w:t>
            </w:r>
          </w:p>
        </w:tc>
        <w:tc>
          <w:tcPr>
            <w:tcW w:w="8118" w:type="dxa"/>
            <w:gridSpan w:val="3"/>
          </w:tcPr>
          <w:p w14:paraId="2064A759" w14:textId="6022C048" w:rsidR="00940CAA" w:rsidRPr="00D868CD" w:rsidRDefault="00064ECB" w:rsidP="007B436F">
            <w:pPr>
              <w:spacing w:before="60" w:after="60"/>
              <w:rPr>
                <w:b/>
                <w:szCs w:val="22"/>
                <w:lang w:val="en-CA"/>
              </w:rPr>
            </w:pPr>
            <w:r>
              <w:rPr>
                <w:b/>
              </w:rPr>
              <w:t xml:space="preserve">Updates to </w:t>
            </w:r>
            <w:r w:rsidR="00940CAA">
              <w:rPr>
                <w:b/>
              </w:rPr>
              <w:t>HEVC verification test plan draft 2</w:t>
            </w:r>
            <w:r w:rsidR="00940CAA" w:rsidRPr="00A35BE4">
              <w:rPr>
                <w:b/>
              </w:rPr>
              <w:t xml:space="preserve"> </w:t>
            </w:r>
          </w:p>
        </w:tc>
      </w:tr>
      <w:tr w:rsidR="00940CAA" w:rsidRPr="00D868CD" w14:paraId="4F5CD268" w14:textId="77777777" w:rsidTr="007B436F">
        <w:tc>
          <w:tcPr>
            <w:tcW w:w="1458" w:type="dxa"/>
          </w:tcPr>
          <w:p w14:paraId="2C346DBD" w14:textId="77777777" w:rsidR="00940CAA" w:rsidRPr="00D868CD" w:rsidRDefault="00940CAA" w:rsidP="007B436F">
            <w:pPr>
              <w:spacing w:before="60" w:after="60"/>
              <w:rPr>
                <w:i/>
                <w:szCs w:val="22"/>
                <w:lang w:val="en-CA"/>
              </w:rPr>
            </w:pPr>
            <w:r w:rsidRPr="00D868CD">
              <w:rPr>
                <w:i/>
                <w:szCs w:val="22"/>
                <w:lang w:val="en-CA"/>
              </w:rPr>
              <w:t>Status:</w:t>
            </w:r>
          </w:p>
        </w:tc>
        <w:tc>
          <w:tcPr>
            <w:tcW w:w="8118" w:type="dxa"/>
            <w:gridSpan w:val="3"/>
          </w:tcPr>
          <w:p w14:paraId="7262B23D" w14:textId="77777777" w:rsidR="00940CAA" w:rsidRPr="00D868CD" w:rsidRDefault="00940CAA" w:rsidP="007B436F">
            <w:pPr>
              <w:spacing w:before="60" w:after="60"/>
              <w:rPr>
                <w:szCs w:val="22"/>
                <w:lang w:val="en-CA"/>
              </w:rPr>
            </w:pPr>
            <w:r>
              <w:rPr>
                <w:szCs w:val="22"/>
                <w:lang w:val="en-CA"/>
              </w:rPr>
              <w:t>Output Document from</w:t>
            </w:r>
            <w:r w:rsidRPr="00D868CD">
              <w:rPr>
                <w:szCs w:val="22"/>
                <w:lang w:val="en-CA"/>
              </w:rPr>
              <w:t xml:space="preserve"> JCT-VC</w:t>
            </w:r>
          </w:p>
        </w:tc>
      </w:tr>
      <w:tr w:rsidR="00940CAA" w:rsidRPr="00D868CD" w14:paraId="773C4041" w14:textId="77777777" w:rsidTr="007B436F">
        <w:tc>
          <w:tcPr>
            <w:tcW w:w="1458" w:type="dxa"/>
          </w:tcPr>
          <w:p w14:paraId="3700D08D" w14:textId="77777777" w:rsidR="00940CAA" w:rsidRPr="00D868CD" w:rsidRDefault="00940CAA" w:rsidP="007B436F">
            <w:pPr>
              <w:spacing w:before="60" w:after="60"/>
              <w:rPr>
                <w:i/>
                <w:szCs w:val="22"/>
                <w:lang w:val="en-CA"/>
              </w:rPr>
            </w:pPr>
            <w:r w:rsidRPr="00D868CD">
              <w:rPr>
                <w:i/>
                <w:szCs w:val="22"/>
                <w:lang w:val="en-CA"/>
              </w:rPr>
              <w:t>Purpose:</w:t>
            </w:r>
          </w:p>
        </w:tc>
        <w:tc>
          <w:tcPr>
            <w:tcW w:w="8118" w:type="dxa"/>
            <w:gridSpan w:val="3"/>
          </w:tcPr>
          <w:p w14:paraId="354D72DC" w14:textId="77777777" w:rsidR="00940CAA" w:rsidRPr="00D868CD" w:rsidRDefault="00940CAA" w:rsidP="007B436F">
            <w:pPr>
              <w:spacing w:before="60" w:after="60"/>
              <w:rPr>
                <w:szCs w:val="22"/>
                <w:lang w:val="en-CA"/>
              </w:rPr>
            </w:pPr>
            <w:r>
              <w:rPr>
                <w:szCs w:val="22"/>
                <w:lang w:val="en-CA" w:eastAsia="ja-JP"/>
              </w:rPr>
              <w:t>Information</w:t>
            </w:r>
          </w:p>
        </w:tc>
      </w:tr>
      <w:tr w:rsidR="00940CAA" w:rsidRPr="00D868CD" w14:paraId="1C1CCB54" w14:textId="77777777" w:rsidTr="007B436F">
        <w:tc>
          <w:tcPr>
            <w:tcW w:w="1458" w:type="dxa"/>
          </w:tcPr>
          <w:p w14:paraId="5D79F1C0" w14:textId="77777777" w:rsidR="00940CAA" w:rsidRPr="00D868CD" w:rsidRDefault="00940CAA" w:rsidP="007B436F">
            <w:pPr>
              <w:spacing w:before="60" w:after="60"/>
              <w:rPr>
                <w:i/>
                <w:szCs w:val="22"/>
                <w:lang w:val="en-CA"/>
              </w:rPr>
            </w:pPr>
            <w:r w:rsidRPr="00D868CD">
              <w:rPr>
                <w:i/>
                <w:szCs w:val="22"/>
                <w:lang w:val="en-CA"/>
              </w:rPr>
              <w:t>Author(s) or</w:t>
            </w:r>
            <w:r w:rsidRPr="00D868CD">
              <w:rPr>
                <w:i/>
                <w:szCs w:val="22"/>
                <w:lang w:val="en-CA"/>
              </w:rPr>
              <w:br/>
              <w:t>Contact(s):</w:t>
            </w:r>
          </w:p>
        </w:tc>
        <w:tc>
          <w:tcPr>
            <w:tcW w:w="4050" w:type="dxa"/>
          </w:tcPr>
          <w:p w14:paraId="2A3C4192" w14:textId="77777777" w:rsidR="00940CAA" w:rsidRPr="00D868CD" w:rsidRDefault="00940CAA" w:rsidP="007B436F">
            <w:pPr>
              <w:spacing w:before="60" w:after="60"/>
              <w:rPr>
                <w:szCs w:val="22"/>
                <w:lang w:val="en-CA"/>
              </w:rPr>
            </w:pPr>
            <w:r>
              <w:t>TK Tan</w:t>
            </w:r>
            <w:r>
              <w:br/>
            </w:r>
          </w:p>
        </w:tc>
        <w:tc>
          <w:tcPr>
            <w:tcW w:w="900" w:type="dxa"/>
          </w:tcPr>
          <w:p w14:paraId="64AC4A50" w14:textId="77777777" w:rsidR="00940CAA" w:rsidRPr="00D868CD" w:rsidRDefault="00940CAA" w:rsidP="007B436F">
            <w:pPr>
              <w:spacing w:before="60" w:after="60"/>
              <w:rPr>
                <w:szCs w:val="22"/>
                <w:lang w:val="en-CA"/>
              </w:rPr>
            </w:pPr>
            <w:r w:rsidRPr="00D868CD">
              <w:rPr>
                <w:szCs w:val="22"/>
                <w:lang w:val="en-CA"/>
              </w:rPr>
              <w:t>Tel:</w:t>
            </w:r>
            <w:r w:rsidRPr="00D868CD">
              <w:rPr>
                <w:szCs w:val="22"/>
                <w:lang w:val="en-CA"/>
              </w:rPr>
              <w:br/>
              <w:t>Email:</w:t>
            </w:r>
          </w:p>
        </w:tc>
        <w:tc>
          <w:tcPr>
            <w:tcW w:w="3168" w:type="dxa"/>
          </w:tcPr>
          <w:p w14:paraId="40ABDBD2" w14:textId="77777777" w:rsidR="00940CAA" w:rsidRPr="00D868CD" w:rsidRDefault="00940CAA" w:rsidP="007B436F">
            <w:pPr>
              <w:spacing w:before="60" w:after="60"/>
              <w:rPr>
                <w:szCs w:val="22"/>
                <w:lang w:val="en-CA"/>
              </w:rPr>
            </w:pPr>
            <w:r w:rsidRPr="00D868CD">
              <w:t>+</w:t>
            </w:r>
            <w:r>
              <w:t>65 9799 3861</w:t>
            </w:r>
            <w:r w:rsidRPr="00D868CD">
              <w:rPr>
                <w:rFonts w:hint="eastAsia"/>
                <w:lang w:eastAsia="ja-JP"/>
              </w:rPr>
              <w:br/>
            </w:r>
            <w:r>
              <w:t>tktan@m-sph.com</w:t>
            </w:r>
          </w:p>
        </w:tc>
      </w:tr>
      <w:tr w:rsidR="00940CAA" w:rsidRPr="00D868CD" w14:paraId="1BC293B2" w14:textId="77777777" w:rsidTr="007B436F">
        <w:tc>
          <w:tcPr>
            <w:tcW w:w="1458" w:type="dxa"/>
          </w:tcPr>
          <w:p w14:paraId="17B1064C" w14:textId="77777777" w:rsidR="00940CAA" w:rsidRPr="00D868CD" w:rsidRDefault="00940CAA" w:rsidP="007B436F">
            <w:pPr>
              <w:spacing w:before="60" w:after="60"/>
              <w:rPr>
                <w:i/>
                <w:szCs w:val="22"/>
                <w:lang w:val="en-CA"/>
              </w:rPr>
            </w:pPr>
          </w:p>
        </w:tc>
        <w:tc>
          <w:tcPr>
            <w:tcW w:w="4050" w:type="dxa"/>
          </w:tcPr>
          <w:p w14:paraId="7D4B4E99" w14:textId="20286A23" w:rsidR="00940CAA" w:rsidRPr="00D868CD" w:rsidRDefault="00940CAA" w:rsidP="007B436F">
            <w:pPr>
              <w:spacing w:before="0"/>
              <w:rPr>
                <w:szCs w:val="22"/>
                <w:lang w:val="en-CA"/>
              </w:rPr>
            </w:pPr>
            <w:r>
              <w:rPr>
                <w:szCs w:val="22"/>
                <w:lang w:val="en-CA"/>
              </w:rPr>
              <w:t>Vittorio Baroncini</w:t>
            </w:r>
            <w:r>
              <w:rPr>
                <w:szCs w:val="22"/>
                <w:lang w:val="en-CA"/>
              </w:rPr>
              <w:br/>
            </w:r>
            <w:ins w:id="9" w:author="TK Tan" w:date="2013-12-20T08:07:00Z">
              <w:r w:rsidR="0053640D">
                <w:rPr>
                  <w:szCs w:val="22"/>
                  <w:lang w:val="en-CA"/>
                </w:rPr>
                <w:t>Marta Mra</w:t>
              </w:r>
              <w:r w:rsidR="00DD4C72">
                <w:rPr>
                  <w:szCs w:val="22"/>
                  <w:lang w:val="en-CA"/>
                </w:rPr>
                <w:t>k</w:t>
              </w:r>
            </w:ins>
          </w:p>
        </w:tc>
        <w:tc>
          <w:tcPr>
            <w:tcW w:w="900" w:type="dxa"/>
          </w:tcPr>
          <w:p w14:paraId="4D133E3D" w14:textId="77777777" w:rsidR="00940CAA" w:rsidRDefault="00940CAA" w:rsidP="007B436F">
            <w:pPr>
              <w:spacing w:before="0"/>
              <w:rPr>
                <w:szCs w:val="22"/>
                <w:lang w:val="en-CA"/>
              </w:rPr>
            </w:pPr>
            <w:r w:rsidRPr="00D868CD">
              <w:rPr>
                <w:szCs w:val="22"/>
                <w:lang w:val="en-CA"/>
              </w:rPr>
              <w:t>Email:</w:t>
            </w:r>
          </w:p>
          <w:p w14:paraId="76479155" w14:textId="77777777" w:rsidR="00940CAA" w:rsidRPr="00D868CD" w:rsidRDefault="00940CAA" w:rsidP="007B436F">
            <w:pPr>
              <w:spacing w:before="0"/>
              <w:rPr>
                <w:szCs w:val="22"/>
                <w:lang w:val="en-CA"/>
              </w:rPr>
            </w:pPr>
          </w:p>
        </w:tc>
        <w:tc>
          <w:tcPr>
            <w:tcW w:w="3168" w:type="dxa"/>
          </w:tcPr>
          <w:p w14:paraId="329F6EA7" w14:textId="77777777" w:rsidR="00940CAA" w:rsidRPr="00C16FB8" w:rsidRDefault="009C531B" w:rsidP="007B436F">
            <w:pPr>
              <w:spacing w:before="0"/>
              <w:rPr>
                <w:szCs w:val="22"/>
                <w:lang w:val="en-CA"/>
              </w:rPr>
            </w:pPr>
            <w:hyperlink r:id="rId10" w:history="1">
              <w:r w:rsidR="00940CAA" w:rsidRPr="00C16FB8">
                <w:rPr>
                  <w:lang w:val="en-CA"/>
                </w:rPr>
                <w:t>vittorio@fub.it</w:t>
              </w:r>
            </w:hyperlink>
          </w:p>
          <w:p w14:paraId="2964D16A" w14:textId="3EC8CD4B" w:rsidR="00940CAA" w:rsidRPr="00D868CD" w:rsidRDefault="00DD4C72" w:rsidP="007B436F">
            <w:pPr>
              <w:spacing w:before="0"/>
              <w:rPr>
                <w:szCs w:val="22"/>
                <w:lang w:val="en-CA"/>
              </w:rPr>
            </w:pPr>
            <w:ins w:id="10" w:author="TK Tan" w:date="2013-12-20T08:08:00Z">
              <w:r w:rsidRPr="00DD4C72">
                <w:rPr>
                  <w:szCs w:val="22"/>
                  <w:lang w:val="en-CA"/>
                </w:rPr>
                <w:t>Marta.Mrak@bbc.co.uk</w:t>
              </w:r>
            </w:ins>
          </w:p>
        </w:tc>
      </w:tr>
      <w:tr w:rsidR="00940CAA" w:rsidRPr="00D868CD" w14:paraId="7C7C87BC" w14:textId="77777777" w:rsidTr="007B436F">
        <w:trPr>
          <w:gridAfter w:val="2"/>
          <w:wAfter w:w="4068" w:type="dxa"/>
        </w:trPr>
        <w:tc>
          <w:tcPr>
            <w:tcW w:w="1458" w:type="dxa"/>
          </w:tcPr>
          <w:p w14:paraId="12A8D262" w14:textId="77777777" w:rsidR="00940CAA" w:rsidRPr="00D868CD" w:rsidRDefault="00940CAA" w:rsidP="007B436F">
            <w:pPr>
              <w:spacing w:before="60" w:after="60"/>
              <w:rPr>
                <w:i/>
                <w:szCs w:val="22"/>
                <w:lang w:val="en-CA"/>
              </w:rPr>
            </w:pPr>
          </w:p>
        </w:tc>
        <w:tc>
          <w:tcPr>
            <w:tcW w:w="4050" w:type="dxa"/>
          </w:tcPr>
          <w:p w14:paraId="719BAE59" w14:textId="77777777" w:rsidR="00940CAA" w:rsidRPr="00D868CD" w:rsidRDefault="00940CAA" w:rsidP="007B436F">
            <w:pPr>
              <w:spacing w:before="0"/>
              <w:rPr>
                <w:szCs w:val="22"/>
                <w:lang w:val="en-CA" w:eastAsia="ja-JP"/>
              </w:rPr>
            </w:pPr>
          </w:p>
        </w:tc>
      </w:tr>
      <w:tr w:rsidR="00940CAA" w:rsidRPr="00D868CD" w14:paraId="6E873F0F" w14:textId="77777777" w:rsidTr="007B436F">
        <w:tc>
          <w:tcPr>
            <w:tcW w:w="1458" w:type="dxa"/>
          </w:tcPr>
          <w:p w14:paraId="50703DCB" w14:textId="77777777" w:rsidR="00940CAA" w:rsidRPr="00D868CD" w:rsidRDefault="00940CAA" w:rsidP="007B436F">
            <w:pPr>
              <w:spacing w:before="60" w:after="60"/>
              <w:rPr>
                <w:i/>
                <w:szCs w:val="22"/>
                <w:lang w:val="en-CA"/>
              </w:rPr>
            </w:pPr>
            <w:r w:rsidRPr="00D868CD">
              <w:rPr>
                <w:i/>
                <w:szCs w:val="22"/>
                <w:lang w:val="en-CA"/>
              </w:rPr>
              <w:t>Source:</w:t>
            </w:r>
          </w:p>
        </w:tc>
        <w:tc>
          <w:tcPr>
            <w:tcW w:w="8118" w:type="dxa"/>
            <w:gridSpan w:val="3"/>
          </w:tcPr>
          <w:p w14:paraId="7CFF7061" w14:textId="77777777" w:rsidR="00940CAA" w:rsidRPr="00D868CD" w:rsidRDefault="00940CAA" w:rsidP="007B436F">
            <w:pPr>
              <w:spacing w:before="60" w:after="60"/>
              <w:rPr>
                <w:szCs w:val="22"/>
                <w:lang w:val="en-CA"/>
              </w:rPr>
            </w:pPr>
            <w:r w:rsidRPr="00D868CD">
              <w:rPr>
                <w:rFonts w:hint="eastAsia"/>
                <w:szCs w:val="22"/>
                <w:lang w:val="en-CA" w:eastAsia="ja-JP"/>
              </w:rPr>
              <w:t xml:space="preserve">AHG on </w:t>
            </w:r>
            <w:r>
              <w:rPr>
                <w:szCs w:val="22"/>
                <w:lang w:val="en-CA" w:eastAsia="ja-JP"/>
              </w:rPr>
              <w:t>v</w:t>
            </w:r>
            <w:r w:rsidRPr="00EB39AD">
              <w:rPr>
                <w:szCs w:val="22"/>
                <w:lang w:val="en-CA" w:eastAsia="ja-JP"/>
              </w:rPr>
              <w:t>erification test preparation</w:t>
            </w:r>
          </w:p>
        </w:tc>
      </w:tr>
    </w:tbl>
    <w:p w14:paraId="558B0C2C"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25ED936" w14:textId="77777777" w:rsidR="00DF57F3" w:rsidRDefault="00DF57F3" w:rsidP="0009442A">
      <w:pPr>
        <w:pStyle w:val="Heading1"/>
      </w:pPr>
      <w:r>
        <w:t>Abstract</w:t>
      </w:r>
    </w:p>
    <w:p w14:paraId="1BBFD5AB" w14:textId="09997900" w:rsidR="00DF57F3" w:rsidRPr="00DF57F3" w:rsidRDefault="00DF57F3" w:rsidP="00650F33">
      <w:r>
        <w:t>This document contains updates to the JCTVC-</w:t>
      </w:r>
      <w:r w:rsidR="00B36DF2">
        <w:t>O</w:t>
      </w:r>
      <w:r>
        <w:t>1011</w:t>
      </w:r>
      <w:r w:rsidR="00813715">
        <w:t xml:space="preserve"> document.  </w:t>
      </w:r>
      <w:r w:rsidR="00204787">
        <w:t xml:space="preserve">The schedule and test sites have been updated and </w:t>
      </w:r>
      <w:del w:id="11" w:author="TK Tan" w:date="2014-01-02T19:23:00Z">
        <w:r w:rsidR="00204787" w:rsidDel="00162833">
          <w:delText xml:space="preserve">the </w:delText>
        </w:r>
      </w:del>
      <w:ins w:id="12" w:author="TK Tan" w:date="2014-01-02T19:23:00Z">
        <w:r w:rsidR="00162833">
          <w:t xml:space="preserve">additional </w:t>
        </w:r>
      </w:ins>
      <w:r w:rsidR="00204787">
        <w:t>t</w:t>
      </w:r>
      <w:r w:rsidR="001A7CB1">
        <w:t>est sequences</w:t>
      </w:r>
      <w:r w:rsidR="00813715">
        <w:t xml:space="preserve"> and </w:t>
      </w:r>
      <w:ins w:id="13" w:author="TK Tan" w:date="2014-01-02T19:25:00Z">
        <w:r w:rsidR="00162833">
          <w:t xml:space="preserve">proposed </w:t>
        </w:r>
      </w:ins>
      <w:r w:rsidR="00813715">
        <w:t xml:space="preserve">encoding bitrates for use in the verification test </w:t>
      </w:r>
      <w:r w:rsidR="00204787">
        <w:t>were added</w:t>
      </w:r>
      <w:r w:rsidR="001A7CB1">
        <w:t>.</w:t>
      </w:r>
      <w:r w:rsidR="00813715">
        <w:t xml:space="preserve"> </w:t>
      </w:r>
      <w:ins w:id="14" w:author="TK Tan" w:date="2014-01-02T19:24:00Z">
        <w:r w:rsidR="00162833">
          <w:t>The copyright statements for the sequences used have been clarified and listed in Annex B.</w:t>
        </w:r>
      </w:ins>
      <w:r w:rsidR="00813715">
        <w:t xml:space="preserve"> </w:t>
      </w:r>
    </w:p>
    <w:p w14:paraId="2974CDED" w14:textId="77777777" w:rsidR="0009442A" w:rsidRDefault="0009442A" w:rsidP="0009442A">
      <w:pPr>
        <w:pStyle w:val="Heading1"/>
      </w:pPr>
      <w:r w:rsidRPr="00AE341B">
        <w:t>Intr</w:t>
      </w:r>
      <w:r>
        <w:t>oduction</w:t>
      </w:r>
    </w:p>
    <w:p w14:paraId="010CB78C" w14:textId="77777777" w:rsidR="00F73C68" w:rsidRPr="00F73C68" w:rsidRDefault="00F73C68" w:rsidP="00F73C68">
      <w:r>
        <w:t xml:space="preserve">This document contains the </w:t>
      </w:r>
      <w:r w:rsidRPr="001C6EA8">
        <w:rPr>
          <w:highlight w:val="yellow"/>
          <w:rPrChange w:id="15" w:author="TK Tan" w:date="2014-01-14T02:38:00Z">
            <w:rPr/>
          </w:rPrChange>
        </w:rPr>
        <w:t>draft</w:t>
      </w:r>
      <w:r>
        <w:t xml:space="preserve"> </w:t>
      </w:r>
      <w:r w:rsidR="00F84F6B">
        <w:t xml:space="preserve">plan </w:t>
      </w:r>
      <w:r>
        <w:t xml:space="preserve">for the video verification test to be conducted to verify the coding performance of the HEVC Main and Main 10 profiles. A formal subjective </w:t>
      </w:r>
      <w:r w:rsidR="00AD2CCF">
        <w:rPr>
          <w:lang w:val="en-GB"/>
        </w:rPr>
        <w:t xml:space="preserve">evaluation </w:t>
      </w:r>
      <w:r>
        <w:t>will be conducted comparing the HEVC Main and Main 10 profiles to the AVC High and High 10 profiles, respectively.</w:t>
      </w:r>
      <w:r w:rsidR="00F84F6B">
        <w:t xml:space="preserve"> A range </w:t>
      </w:r>
      <w:r w:rsidR="00821E2A">
        <w:t xml:space="preserve">of video resolutions from </w:t>
      </w:r>
      <w:r w:rsidR="00F84F6B">
        <w:t xml:space="preserve">480p </w:t>
      </w:r>
      <w:r w:rsidR="00821E2A">
        <w:t xml:space="preserve">to 4K </w:t>
      </w:r>
      <w:r w:rsidR="00F84F6B">
        <w:t>will be tested.</w:t>
      </w:r>
    </w:p>
    <w:p w14:paraId="5FEA1D0C" w14:textId="77777777" w:rsidR="008C6831" w:rsidRPr="008C6831" w:rsidRDefault="00EF0046" w:rsidP="008C6831">
      <w:pPr>
        <w:pStyle w:val="Heading1"/>
        <w:rPr>
          <w:lang w:val="en-CA" w:eastAsia="ja-JP"/>
        </w:rPr>
      </w:pPr>
      <w:r>
        <w:rPr>
          <w:lang w:val="en-CA" w:eastAsia="ja-JP"/>
        </w:rPr>
        <w:t>Schedule</w:t>
      </w:r>
    </w:p>
    <w:p w14:paraId="33692F20" w14:textId="77777777" w:rsidR="000A686C" w:rsidRDefault="000A686C" w:rsidP="000A686C">
      <w:pPr>
        <w:rPr>
          <w:lang w:val="en-CA" w:eastAsia="ja-JP"/>
        </w:rPr>
      </w:pPr>
      <w:r>
        <w:rPr>
          <w:lang w:val="en-CA" w:eastAsia="ja-JP"/>
        </w:rPr>
        <w:t>The following schedule is anticipated for the subjective test.</w:t>
      </w:r>
    </w:p>
    <w:p w14:paraId="6541B4CA" w14:textId="59E92B1D" w:rsidR="008C6831" w:rsidRPr="00650F33" w:rsidRDefault="008C6831" w:rsidP="008C6831">
      <w:pPr>
        <w:rPr>
          <w:highlight w:val="yellow"/>
        </w:rPr>
      </w:pPr>
      <w:r w:rsidRPr="00650F33">
        <w:rPr>
          <w:highlight w:val="yellow"/>
        </w:rPr>
        <w:t xml:space="preserve">Test Sequences Identified: </w:t>
      </w:r>
      <w:r w:rsidR="006A74F1" w:rsidRPr="00650F33">
        <w:rPr>
          <w:highlight w:val="yellow"/>
        </w:rPr>
        <w:t>Jan</w:t>
      </w:r>
      <w:ins w:id="16" w:author="TK Tan" w:date="2014-01-14T02:36:00Z">
        <w:r w:rsidR="003B27A4">
          <w:rPr>
            <w:highlight w:val="yellow"/>
          </w:rPr>
          <w:t>uary</w:t>
        </w:r>
      </w:ins>
      <w:r w:rsidR="006A74F1" w:rsidRPr="00650F33">
        <w:rPr>
          <w:highlight w:val="yellow"/>
        </w:rPr>
        <w:t xml:space="preserve"> 20</w:t>
      </w:r>
      <w:r w:rsidR="00096FBB" w:rsidRPr="00650F33">
        <w:rPr>
          <w:highlight w:val="yellow"/>
        </w:rPr>
        <w:t>, 201</w:t>
      </w:r>
      <w:ins w:id="17" w:author="TK Tan" w:date="2014-01-14T02:32:00Z">
        <w:r w:rsidR="001660BF">
          <w:rPr>
            <w:highlight w:val="yellow"/>
          </w:rPr>
          <w:t>4</w:t>
        </w:r>
      </w:ins>
      <w:del w:id="18" w:author="TK Tan" w:date="2014-01-14T02:32:00Z">
        <w:r w:rsidR="00096FBB" w:rsidRPr="00650F33" w:rsidDel="001660BF">
          <w:rPr>
            <w:highlight w:val="yellow"/>
          </w:rPr>
          <w:delText>3</w:delText>
        </w:r>
      </w:del>
    </w:p>
    <w:p w14:paraId="24C1A53E" w14:textId="38D9592B" w:rsidR="008C6831" w:rsidRPr="00650F33" w:rsidRDefault="008C6831" w:rsidP="008C6831">
      <w:pPr>
        <w:rPr>
          <w:highlight w:val="yellow"/>
        </w:rPr>
      </w:pPr>
      <w:r w:rsidRPr="00650F33">
        <w:rPr>
          <w:highlight w:val="yellow"/>
        </w:rPr>
        <w:t xml:space="preserve">Encoding of sequences completed: </w:t>
      </w:r>
      <w:del w:id="19" w:author="TK Tan" w:date="2014-01-14T02:33:00Z">
        <w:r w:rsidR="006A74F1" w:rsidRPr="00650F33" w:rsidDel="001660BF">
          <w:rPr>
            <w:highlight w:val="yellow"/>
          </w:rPr>
          <w:delText>February</w:delText>
        </w:r>
        <w:r w:rsidR="00096FBB" w:rsidRPr="00650F33" w:rsidDel="001660BF">
          <w:rPr>
            <w:highlight w:val="yellow"/>
          </w:rPr>
          <w:delText xml:space="preserve"> 1</w:delText>
        </w:r>
        <w:r w:rsidR="006A74F1" w:rsidRPr="00650F33" w:rsidDel="001660BF">
          <w:rPr>
            <w:highlight w:val="yellow"/>
          </w:rPr>
          <w:delText>0</w:delText>
        </w:r>
      </w:del>
      <w:ins w:id="20" w:author="TK Tan" w:date="2014-01-14T02:33:00Z">
        <w:r w:rsidR="001660BF">
          <w:rPr>
            <w:highlight w:val="yellow"/>
          </w:rPr>
          <w:t>January 27</w:t>
        </w:r>
      </w:ins>
      <w:r w:rsidR="00096FBB" w:rsidRPr="00650F33">
        <w:rPr>
          <w:highlight w:val="yellow"/>
        </w:rPr>
        <w:t>, 2014</w:t>
      </w:r>
    </w:p>
    <w:p w14:paraId="33ECF8AA" w14:textId="7745986D" w:rsidR="00B33E72" w:rsidRPr="00650F33" w:rsidRDefault="00B33E72" w:rsidP="00B33E72">
      <w:pPr>
        <w:rPr>
          <w:highlight w:val="yellow"/>
        </w:rPr>
      </w:pPr>
      <w:r w:rsidRPr="00650F33">
        <w:rPr>
          <w:highlight w:val="yellow"/>
        </w:rPr>
        <w:t xml:space="preserve">Subjective </w:t>
      </w:r>
      <w:r w:rsidRPr="00650F33">
        <w:rPr>
          <w:highlight w:val="yellow"/>
          <w:lang w:val="en-GB"/>
        </w:rPr>
        <w:t xml:space="preserve">evaluation </w:t>
      </w:r>
      <w:r w:rsidRPr="00650F33">
        <w:rPr>
          <w:highlight w:val="yellow"/>
        </w:rPr>
        <w:t xml:space="preserve">starts: </w:t>
      </w:r>
      <w:del w:id="21" w:author="TK Tan" w:date="2014-01-14T02:33:00Z">
        <w:r w:rsidR="006A74F1" w:rsidRPr="00650F33" w:rsidDel="001660BF">
          <w:rPr>
            <w:highlight w:val="yellow"/>
          </w:rPr>
          <w:delText>February 24</w:delText>
        </w:r>
      </w:del>
      <w:ins w:id="22" w:author="TK Tan" w:date="2014-01-14T02:33:00Z">
        <w:r w:rsidR="001660BF">
          <w:rPr>
            <w:highlight w:val="yellow"/>
          </w:rPr>
          <w:t>February 3</w:t>
        </w:r>
      </w:ins>
      <w:r w:rsidR="006A74F1" w:rsidRPr="00650F33">
        <w:rPr>
          <w:highlight w:val="yellow"/>
        </w:rPr>
        <w:t>, 2014</w:t>
      </w:r>
    </w:p>
    <w:p w14:paraId="250C73FE" w14:textId="6A6C1585" w:rsidR="00B33E72" w:rsidRPr="00650F33" w:rsidRDefault="00B33E72" w:rsidP="00B33E72">
      <w:pPr>
        <w:rPr>
          <w:highlight w:val="yellow"/>
        </w:rPr>
      </w:pPr>
      <w:r w:rsidRPr="00650F33">
        <w:rPr>
          <w:highlight w:val="yellow"/>
        </w:rPr>
        <w:t xml:space="preserve">Subjective </w:t>
      </w:r>
      <w:r w:rsidRPr="00650F33">
        <w:rPr>
          <w:highlight w:val="yellow"/>
          <w:lang w:val="en-GB"/>
        </w:rPr>
        <w:t xml:space="preserve">evaluation </w:t>
      </w:r>
      <w:r w:rsidRPr="00650F33">
        <w:rPr>
          <w:highlight w:val="yellow"/>
        </w:rPr>
        <w:t xml:space="preserve">completed: </w:t>
      </w:r>
      <w:r w:rsidR="006A74F1" w:rsidRPr="00650F33">
        <w:rPr>
          <w:highlight w:val="yellow"/>
        </w:rPr>
        <w:t xml:space="preserve">March </w:t>
      </w:r>
      <w:ins w:id="23" w:author="TK Tan" w:date="2014-01-14T02:35:00Z">
        <w:r w:rsidR="003B27A4">
          <w:rPr>
            <w:highlight w:val="yellow"/>
          </w:rPr>
          <w:t>3</w:t>
        </w:r>
      </w:ins>
      <w:del w:id="24" w:author="TK Tan" w:date="2014-01-14T02:35:00Z">
        <w:r w:rsidR="006A74F1" w:rsidRPr="00650F33" w:rsidDel="003B27A4">
          <w:rPr>
            <w:highlight w:val="yellow"/>
          </w:rPr>
          <w:delText>1</w:delText>
        </w:r>
      </w:del>
      <w:del w:id="25" w:author="TK Tan" w:date="2014-01-14T02:34:00Z">
        <w:r w:rsidR="006A74F1" w:rsidRPr="00650F33" w:rsidDel="003B27A4">
          <w:rPr>
            <w:highlight w:val="yellow"/>
          </w:rPr>
          <w:delText>1</w:delText>
        </w:r>
      </w:del>
      <w:r w:rsidR="006A74F1" w:rsidRPr="00650F33">
        <w:rPr>
          <w:highlight w:val="yellow"/>
        </w:rPr>
        <w:t>, 2014</w:t>
      </w:r>
    </w:p>
    <w:p w14:paraId="69CA8FC4" w14:textId="4F826F00" w:rsidR="007C39FD" w:rsidRPr="008C6831" w:rsidRDefault="008C6831" w:rsidP="008C6831">
      <w:r w:rsidRPr="00650F33">
        <w:rPr>
          <w:highlight w:val="yellow"/>
        </w:rPr>
        <w:t xml:space="preserve">Subjective </w:t>
      </w:r>
      <w:r w:rsidR="00B33E72" w:rsidRPr="00650F33">
        <w:rPr>
          <w:highlight w:val="yellow"/>
          <w:lang w:val="en-GB"/>
        </w:rPr>
        <w:t xml:space="preserve">evaluation </w:t>
      </w:r>
      <w:r w:rsidR="00B33E72" w:rsidRPr="00650F33">
        <w:rPr>
          <w:highlight w:val="yellow"/>
        </w:rPr>
        <w:t xml:space="preserve">results available: </w:t>
      </w:r>
      <w:r w:rsidR="006A74F1" w:rsidRPr="00650F33">
        <w:rPr>
          <w:highlight w:val="yellow"/>
        </w:rPr>
        <w:t>March 2</w:t>
      </w:r>
      <w:ins w:id="26" w:author="TK Tan" w:date="2014-01-14T02:35:00Z">
        <w:r w:rsidR="003B27A4">
          <w:rPr>
            <w:highlight w:val="yellow"/>
          </w:rPr>
          <w:t>4</w:t>
        </w:r>
      </w:ins>
      <w:del w:id="27" w:author="TK Tan" w:date="2014-01-14T02:35:00Z">
        <w:r w:rsidR="006A74F1" w:rsidRPr="00650F33" w:rsidDel="003B27A4">
          <w:rPr>
            <w:highlight w:val="yellow"/>
          </w:rPr>
          <w:delText>5</w:delText>
        </w:r>
      </w:del>
      <w:r w:rsidR="006A74F1" w:rsidRPr="00650F33">
        <w:rPr>
          <w:highlight w:val="yellow"/>
        </w:rPr>
        <w:t>, 2014</w:t>
      </w:r>
      <w:r w:rsidRPr="00650F33">
        <w:rPr>
          <w:highlight w:val="yellow"/>
        </w:rPr>
        <w:t>.</w:t>
      </w:r>
    </w:p>
    <w:p w14:paraId="1AFA50C2" w14:textId="77777777" w:rsidR="007C39FD" w:rsidRDefault="007C39FD" w:rsidP="00FC1AAB">
      <w:pPr>
        <w:pStyle w:val="Heading1"/>
        <w:rPr>
          <w:lang w:val="en-CA" w:eastAsia="ja-JP"/>
        </w:rPr>
      </w:pPr>
      <w:r>
        <w:rPr>
          <w:lang w:val="en-CA" w:eastAsia="ja-JP"/>
        </w:rPr>
        <w:t>Test site</w:t>
      </w:r>
      <w:r w:rsidR="00BD06DB">
        <w:rPr>
          <w:lang w:val="en-CA" w:eastAsia="ja-JP"/>
        </w:rPr>
        <w:t>s</w:t>
      </w:r>
    </w:p>
    <w:p w14:paraId="0FF8F44D" w14:textId="3E8E7098" w:rsidR="009E15B5" w:rsidRDefault="009E15B5" w:rsidP="009E15B5">
      <w:pPr>
        <w:rPr>
          <w:lang w:val="en-CA" w:eastAsia="ja-JP"/>
        </w:rPr>
      </w:pPr>
      <w:r>
        <w:rPr>
          <w:lang w:val="en-CA" w:eastAsia="ja-JP"/>
        </w:rPr>
        <w:t xml:space="preserve">The subjective test shall be carried out at multiple test sites. The following possible test </w:t>
      </w:r>
      <w:r w:rsidR="00EF1B84">
        <w:rPr>
          <w:lang w:val="en-CA" w:eastAsia="ja-JP"/>
        </w:rPr>
        <w:t>sites have</w:t>
      </w:r>
      <w:r>
        <w:rPr>
          <w:lang w:val="en-CA" w:eastAsia="ja-JP"/>
        </w:rPr>
        <w:t xml:space="preserve"> been identified.</w:t>
      </w:r>
    </w:p>
    <w:p w14:paraId="5CC0EEEF" w14:textId="440D9F3E" w:rsidR="007C39FD" w:rsidRPr="00650F33" w:rsidRDefault="00AF4563" w:rsidP="00650F33">
      <w:pPr>
        <w:rPr>
          <w:highlight w:val="yellow"/>
        </w:rPr>
      </w:pPr>
      <w:ins w:id="28" w:author="TK Tan" w:date="2013-12-31T07:47:00Z">
        <w:r w:rsidRPr="00AF4563">
          <w:t>British Broadcasting Corporation</w:t>
        </w:r>
        <w:r>
          <w:t xml:space="preserve"> (</w:t>
        </w:r>
      </w:ins>
      <w:r w:rsidR="007C39FD" w:rsidRPr="00650F33">
        <w:rPr>
          <w:highlight w:val="yellow"/>
        </w:rPr>
        <w:t>BBC</w:t>
      </w:r>
      <w:ins w:id="29" w:author="TK Tan" w:date="2013-12-31T07:47:00Z">
        <w:r>
          <w:rPr>
            <w:highlight w:val="yellow"/>
          </w:rPr>
          <w:t>)</w:t>
        </w:r>
      </w:ins>
      <w:r w:rsidR="007C39FD" w:rsidRPr="00650F33">
        <w:rPr>
          <w:highlight w:val="yellow"/>
        </w:rPr>
        <w:t xml:space="preserve"> R&amp;D (4K, ) </w:t>
      </w:r>
    </w:p>
    <w:p w14:paraId="709B332B" w14:textId="6B90A4F3" w:rsidR="007C39FD" w:rsidRDefault="00AF4563" w:rsidP="00650F33">
      <w:ins w:id="30" w:author="TK Tan" w:date="2013-12-31T07:46:00Z">
        <w:r w:rsidRPr="00AF4563">
          <w:t>Fondazione Ugo Bordoni</w:t>
        </w:r>
        <w:r>
          <w:t xml:space="preserve"> (</w:t>
        </w:r>
      </w:ins>
      <w:r w:rsidR="007C39FD" w:rsidRPr="00650F33">
        <w:rPr>
          <w:highlight w:val="yellow"/>
        </w:rPr>
        <w:t>FUB</w:t>
      </w:r>
      <w:ins w:id="31" w:author="TK Tan" w:date="2013-12-31T07:46:00Z">
        <w:r>
          <w:rPr>
            <w:highlight w:val="yellow"/>
          </w:rPr>
          <w:t>)</w:t>
        </w:r>
      </w:ins>
      <w:r w:rsidR="007C39FD" w:rsidRPr="00650F33">
        <w:rPr>
          <w:highlight w:val="yellow"/>
        </w:rPr>
        <w:t xml:space="preserve"> (</w:t>
      </w:r>
      <w:r w:rsidR="00957EC6">
        <w:rPr>
          <w:highlight w:val="yellow"/>
        </w:rPr>
        <w:t>4K</w:t>
      </w:r>
      <w:ins w:id="32" w:author="Vittorio Baroncini" w:date="2013-12-23T15:49:00Z">
        <w:r w:rsidR="00BF0025">
          <w:rPr>
            <w:highlight w:val="yellow"/>
          </w:rPr>
          <w:t xml:space="preserve"> [max 30 fps]</w:t>
        </w:r>
      </w:ins>
      <w:r w:rsidR="007C39FD" w:rsidRPr="00650F33">
        <w:rPr>
          <w:highlight w:val="yellow"/>
        </w:rPr>
        <w:t xml:space="preserve">, </w:t>
      </w:r>
      <w:r w:rsidR="00957EC6">
        <w:rPr>
          <w:highlight w:val="yellow"/>
        </w:rPr>
        <w:t xml:space="preserve">1080p, </w:t>
      </w:r>
      <w:ins w:id="33" w:author="Vittorio Baroncini" w:date="2013-12-23T15:48:00Z">
        <w:r w:rsidR="00DA11B3">
          <w:rPr>
            <w:highlight w:val="yellow"/>
          </w:rPr>
          <w:t>720p, WVGA</w:t>
        </w:r>
        <w:r w:rsidR="00BF0025">
          <w:rPr>
            <w:highlight w:val="yellow"/>
          </w:rPr>
          <w:t>;</w:t>
        </w:r>
      </w:ins>
      <w:r w:rsidR="007C39FD" w:rsidRPr="00650F33">
        <w:rPr>
          <w:highlight w:val="yellow"/>
        </w:rPr>
        <w:t>)</w:t>
      </w:r>
    </w:p>
    <w:p w14:paraId="0D06EB7D" w14:textId="77777777" w:rsidR="00957EC6" w:rsidRPr="00650F33" w:rsidRDefault="00957EC6" w:rsidP="00650F33">
      <w:r>
        <w:t>Other Test Sites (TBD)</w:t>
      </w:r>
    </w:p>
    <w:p w14:paraId="5D84DF6B" w14:textId="77777777" w:rsidR="004E5E4D" w:rsidRDefault="00EF0046" w:rsidP="00FC1AAB">
      <w:pPr>
        <w:pStyle w:val="Heading1"/>
        <w:rPr>
          <w:lang w:val="en-CA" w:eastAsia="ja-JP"/>
        </w:rPr>
      </w:pPr>
      <w:r>
        <w:rPr>
          <w:lang w:val="en-CA" w:eastAsia="ja-JP"/>
        </w:rPr>
        <w:t>Test conditions</w:t>
      </w:r>
    </w:p>
    <w:p w14:paraId="4D7BF0E0" w14:textId="77777777" w:rsidR="004E5E4D" w:rsidRDefault="002C6AEB" w:rsidP="004E5E4D">
      <w:r>
        <w:t xml:space="preserve">The following test conditions </w:t>
      </w:r>
      <w:r w:rsidR="00EF0046">
        <w:t>will be used for the HEVC verification test</w:t>
      </w:r>
      <w:r>
        <w:t>.</w:t>
      </w:r>
    </w:p>
    <w:p w14:paraId="26D49585" w14:textId="77777777" w:rsidR="004D0B2D" w:rsidRDefault="00EF0046" w:rsidP="004D0B2D">
      <w:pPr>
        <w:numPr>
          <w:ilvl w:val="0"/>
          <w:numId w:val="23"/>
        </w:numPr>
      </w:pPr>
      <w:r>
        <w:lastRenderedPageBreak/>
        <w:t>Number of sequences</w:t>
      </w:r>
      <w:r w:rsidR="00B21859">
        <w:t xml:space="preserve"> and video resolutions</w:t>
      </w:r>
      <w:r w:rsidR="004D0B2D">
        <w:t xml:space="preserve">: </w:t>
      </w:r>
    </w:p>
    <w:p w14:paraId="4478E87B" w14:textId="77777777" w:rsidR="004D0B2D" w:rsidRDefault="004E3DD8" w:rsidP="004D0B2D">
      <w:pPr>
        <w:numPr>
          <w:ilvl w:val="1"/>
          <w:numId w:val="23"/>
        </w:numPr>
      </w:pPr>
      <w:r>
        <w:t>5</w:t>
      </w:r>
      <w:r w:rsidR="00E45105">
        <w:t xml:space="preserve"> </w:t>
      </w:r>
      <w:r>
        <w:t>sequences for each resolution</w:t>
      </w:r>
      <w:r w:rsidR="00E45105">
        <w:t xml:space="preserve"> </w:t>
      </w:r>
      <w:r>
        <w:t xml:space="preserve">(480p, 720p, </w:t>
      </w:r>
      <w:r w:rsidR="00E45105">
        <w:t xml:space="preserve">1080p </w:t>
      </w:r>
      <w:r w:rsidR="004D0B2D">
        <w:t>and</w:t>
      </w:r>
      <w:r w:rsidR="00E45105">
        <w:t xml:space="preserve"> 4K</w:t>
      </w:r>
      <w:r>
        <w:t>)</w:t>
      </w:r>
      <w:r w:rsidR="004D0B2D">
        <w:t xml:space="preserve"> </w:t>
      </w:r>
    </w:p>
    <w:p w14:paraId="6D7B965D" w14:textId="77777777" w:rsidR="00E45105" w:rsidRDefault="00821E2A" w:rsidP="002C6AEB">
      <w:pPr>
        <w:numPr>
          <w:ilvl w:val="0"/>
          <w:numId w:val="23"/>
        </w:numPr>
      </w:pPr>
      <w:r>
        <w:t>Bits</w:t>
      </w:r>
      <w:r w:rsidR="008512C3">
        <w:t>t</w:t>
      </w:r>
      <w:r>
        <w:t>reams</w:t>
      </w:r>
    </w:p>
    <w:p w14:paraId="39446C44" w14:textId="1904ABC2" w:rsidR="00E45105" w:rsidRDefault="00821E2A" w:rsidP="00E45105">
      <w:pPr>
        <w:numPr>
          <w:ilvl w:val="1"/>
          <w:numId w:val="23"/>
        </w:numPr>
      </w:pPr>
      <w:r>
        <w:t xml:space="preserve">Generated with </w:t>
      </w:r>
      <w:r w:rsidR="00E45105">
        <w:t xml:space="preserve">HM </w:t>
      </w:r>
      <w:r w:rsidR="00DB7743">
        <w:t>1</w:t>
      </w:r>
      <w:r w:rsidR="008512C3">
        <w:t>2</w:t>
      </w:r>
      <w:r w:rsidR="00DB7743">
        <w:t>.</w:t>
      </w:r>
      <w:r w:rsidR="008512C3">
        <w:t>1</w:t>
      </w:r>
      <w:r w:rsidR="006E2DE3">
        <w:t xml:space="preserve"> for HEVC</w:t>
      </w:r>
      <w:r>
        <w:t xml:space="preserve"> bitstreams</w:t>
      </w:r>
    </w:p>
    <w:p w14:paraId="10FA378F" w14:textId="77777777" w:rsidR="00E45105" w:rsidRDefault="00821E2A" w:rsidP="00E45105">
      <w:pPr>
        <w:numPr>
          <w:ilvl w:val="1"/>
          <w:numId w:val="23"/>
        </w:numPr>
      </w:pPr>
      <w:r>
        <w:t xml:space="preserve">Generated with </w:t>
      </w:r>
      <w:r w:rsidR="00E45105">
        <w:t>JM 18.5</w:t>
      </w:r>
      <w:r w:rsidR="006E2DE3">
        <w:t xml:space="preserve"> for AVC</w:t>
      </w:r>
      <w:r>
        <w:t xml:space="preserve"> bitstreams</w:t>
      </w:r>
    </w:p>
    <w:p w14:paraId="6A322E08" w14:textId="77777777" w:rsidR="00821E2A" w:rsidRDefault="00821E2A" w:rsidP="00E45105">
      <w:pPr>
        <w:numPr>
          <w:ilvl w:val="1"/>
          <w:numId w:val="23"/>
        </w:numPr>
      </w:pPr>
      <w:r>
        <w:t>In addition to a. and b., other HEVC and/or AVC bitstreams generated with encoders that are optimized for subjective quality may be tested if available.</w:t>
      </w:r>
    </w:p>
    <w:p w14:paraId="221CD4E1" w14:textId="77777777" w:rsidR="004D0B2D" w:rsidRDefault="004D0B2D" w:rsidP="004D0B2D">
      <w:pPr>
        <w:numPr>
          <w:ilvl w:val="0"/>
          <w:numId w:val="23"/>
        </w:numPr>
      </w:pPr>
      <w:r>
        <w:t xml:space="preserve">Encoding parameters </w:t>
      </w:r>
    </w:p>
    <w:p w14:paraId="471F8BC3" w14:textId="77777777" w:rsidR="004D0B2D" w:rsidRDefault="004D0B2D" w:rsidP="004D0B2D">
      <w:pPr>
        <w:numPr>
          <w:ilvl w:val="1"/>
          <w:numId w:val="23"/>
        </w:numPr>
      </w:pPr>
      <w:r>
        <w:t>Fixed QP.</w:t>
      </w:r>
    </w:p>
    <w:p w14:paraId="20419162" w14:textId="77777777" w:rsidR="0014710A" w:rsidRDefault="0014710A" w:rsidP="0014710A">
      <w:pPr>
        <w:numPr>
          <w:ilvl w:val="2"/>
          <w:numId w:val="23"/>
        </w:numPr>
      </w:pPr>
      <w:r>
        <w:t>4 bit rate points per sequences covering the whole MOS range as much as possible</w:t>
      </w:r>
    </w:p>
    <w:p w14:paraId="0E731267" w14:textId="77777777" w:rsidR="001540E7" w:rsidRDefault="001540E7" w:rsidP="001540E7">
      <w:pPr>
        <w:numPr>
          <w:ilvl w:val="1"/>
          <w:numId w:val="23"/>
        </w:numPr>
      </w:pPr>
      <w:r>
        <w:t>Bit depth</w:t>
      </w:r>
    </w:p>
    <w:p w14:paraId="6F95BCED" w14:textId="77777777" w:rsidR="001540E7" w:rsidRDefault="001540E7" w:rsidP="001540E7">
      <w:pPr>
        <w:numPr>
          <w:ilvl w:val="2"/>
          <w:numId w:val="23"/>
        </w:numPr>
      </w:pPr>
      <w:r>
        <w:t>8 bits for 480p, 720p and 1080p</w:t>
      </w:r>
    </w:p>
    <w:p w14:paraId="5E7DC330" w14:textId="77777777" w:rsidR="001540E7" w:rsidRDefault="001540E7" w:rsidP="001540E7">
      <w:pPr>
        <w:numPr>
          <w:ilvl w:val="2"/>
          <w:numId w:val="23"/>
        </w:numPr>
      </w:pPr>
      <w:r>
        <w:t xml:space="preserve">8 and 10 bits for 4K </w:t>
      </w:r>
    </w:p>
    <w:p w14:paraId="19B5E247" w14:textId="77777777" w:rsidR="004D0B2D" w:rsidRDefault="004D0B2D" w:rsidP="004D0B2D">
      <w:pPr>
        <w:numPr>
          <w:ilvl w:val="1"/>
          <w:numId w:val="23"/>
        </w:numPr>
      </w:pPr>
      <w:r>
        <w:t>Coding structure depending on the nature of the sequence.</w:t>
      </w:r>
    </w:p>
    <w:p w14:paraId="71B68F76" w14:textId="77777777" w:rsidR="001540E7" w:rsidRDefault="001540E7" w:rsidP="004D0B2D">
      <w:pPr>
        <w:numPr>
          <w:ilvl w:val="2"/>
          <w:numId w:val="23"/>
        </w:numPr>
      </w:pPr>
      <w:r>
        <w:t>Random</w:t>
      </w:r>
      <w:r w:rsidR="00B33E72">
        <w:t xml:space="preserve"> access, RA (Storage/Streaming)</w:t>
      </w:r>
      <w:r>
        <w:t xml:space="preserve"> </w:t>
      </w:r>
    </w:p>
    <w:p w14:paraId="03AAA1A0" w14:textId="77777777" w:rsidR="001540E7" w:rsidRDefault="001540E7" w:rsidP="001540E7">
      <w:pPr>
        <w:numPr>
          <w:ilvl w:val="3"/>
          <w:numId w:val="23"/>
        </w:numPr>
      </w:pPr>
      <w:r>
        <w:t xml:space="preserve">Intra refresh </w:t>
      </w:r>
      <w:r w:rsidR="004D0B2D">
        <w:t>at approximately 1 second</w:t>
      </w:r>
      <w:r>
        <w:t xml:space="preserve"> intervals.</w:t>
      </w:r>
    </w:p>
    <w:p w14:paraId="44071F10" w14:textId="77777777" w:rsidR="004D0B2D" w:rsidRDefault="001540E7" w:rsidP="001540E7">
      <w:pPr>
        <w:numPr>
          <w:ilvl w:val="3"/>
          <w:numId w:val="23"/>
        </w:numPr>
      </w:pPr>
      <w:r>
        <w:t>P</w:t>
      </w:r>
      <w:r w:rsidR="004D0B2D">
        <w:t>icture reordering</w:t>
      </w:r>
      <w:r>
        <w:t xml:space="preserve"> allowed</w:t>
      </w:r>
      <w:r w:rsidR="004D0B2D">
        <w:t>.</w:t>
      </w:r>
    </w:p>
    <w:p w14:paraId="603F7B88" w14:textId="77777777" w:rsidR="001540E7" w:rsidRDefault="004D0B2D" w:rsidP="004D0B2D">
      <w:pPr>
        <w:numPr>
          <w:ilvl w:val="2"/>
          <w:numId w:val="23"/>
        </w:numPr>
      </w:pPr>
      <w:r>
        <w:t>Low delay</w:t>
      </w:r>
      <w:r w:rsidR="00B33E72">
        <w:t>, LD (Video conferencing)</w:t>
      </w:r>
    </w:p>
    <w:p w14:paraId="7E72FE9F" w14:textId="77777777" w:rsidR="001540E7" w:rsidRDefault="001540E7" w:rsidP="001540E7">
      <w:pPr>
        <w:numPr>
          <w:ilvl w:val="3"/>
          <w:numId w:val="23"/>
        </w:numPr>
      </w:pPr>
      <w:r>
        <w:t>No Intra refresh.</w:t>
      </w:r>
    </w:p>
    <w:p w14:paraId="1C9F2162" w14:textId="77777777" w:rsidR="004D0B2D" w:rsidRDefault="001540E7" w:rsidP="001540E7">
      <w:pPr>
        <w:numPr>
          <w:ilvl w:val="3"/>
          <w:numId w:val="23"/>
        </w:numPr>
      </w:pPr>
      <w:r>
        <w:t>W</w:t>
      </w:r>
      <w:r w:rsidR="004D0B2D">
        <w:t>ithout picture reordering.</w:t>
      </w:r>
    </w:p>
    <w:p w14:paraId="1FD07DC0" w14:textId="77777777" w:rsidR="004D0B2D" w:rsidRDefault="00B33E72" w:rsidP="00B21859">
      <w:pPr>
        <w:numPr>
          <w:ilvl w:val="1"/>
          <w:numId w:val="23"/>
        </w:numPr>
      </w:pPr>
      <w:r>
        <w:t>Other settings as in the c</w:t>
      </w:r>
      <w:r w:rsidR="004D0B2D">
        <w:t>onfiguration files</w:t>
      </w:r>
    </w:p>
    <w:p w14:paraId="1C74FDBA" w14:textId="77777777" w:rsidR="004D0B2D" w:rsidRDefault="00B33E72" w:rsidP="004D0B2D">
      <w:pPr>
        <w:numPr>
          <w:ilvl w:val="2"/>
          <w:numId w:val="23"/>
        </w:numPr>
      </w:pPr>
      <w:r>
        <w:t>cfg/</w:t>
      </w:r>
      <w:r w:rsidR="004D0B2D">
        <w:t>encoder_randomaccess_main.cfg, encoder_randomaccess_main10</w:t>
      </w:r>
      <w:r w:rsidR="00991618">
        <w:t>.cfg</w:t>
      </w:r>
      <w:r w:rsidR="004D0B2D">
        <w:t xml:space="preserve"> or encoder_lowdelay_main.cfg for HM</w:t>
      </w:r>
    </w:p>
    <w:p w14:paraId="4F368D47" w14:textId="77777777" w:rsidR="004D0B2D" w:rsidRPr="002C6AEB" w:rsidRDefault="00B33E72" w:rsidP="004D0B2D">
      <w:pPr>
        <w:numPr>
          <w:ilvl w:val="2"/>
          <w:numId w:val="23"/>
        </w:numPr>
      </w:pPr>
      <w:r>
        <w:t>bin/HM-</w:t>
      </w:r>
      <w:r w:rsidR="004D0B2D">
        <w:t>like</w:t>
      </w:r>
      <w:r w:rsidR="00991618">
        <w:t>/</w:t>
      </w:r>
      <w:r>
        <w:t>encoder_</w:t>
      </w:r>
      <w:r w:rsidR="00991618">
        <w:t>JM_</w:t>
      </w:r>
      <w:r>
        <w:t>RA_B_HE.cfg</w:t>
      </w:r>
      <w:r w:rsidR="004D0B2D">
        <w:t xml:space="preserve"> </w:t>
      </w:r>
      <w:r>
        <w:t xml:space="preserve">or bin/HM-like/encoder_JM_LB_HE.cfg </w:t>
      </w:r>
      <w:r w:rsidR="004D0B2D">
        <w:t>configurations for JM18.5</w:t>
      </w:r>
    </w:p>
    <w:p w14:paraId="7AD6CC48" w14:textId="77777777" w:rsidR="00B4172A" w:rsidRDefault="001540E7" w:rsidP="00FC1AAB">
      <w:pPr>
        <w:pStyle w:val="Heading1"/>
        <w:rPr>
          <w:lang w:val="en-CA" w:eastAsia="ja-JP"/>
        </w:rPr>
      </w:pPr>
      <w:r>
        <w:rPr>
          <w:lang w:val="en-CA" w:eastAsia="ja-JP"/>
        </w:rPr>
        <w:br w:type="page"/>
      </w:r>
      <w:r w:rsidR="00B4172A">
        <w:rPr>
          <w:lang w:val="en-CA" w:eastAsia="ja-JP"/>
        </w:rPr>
        <w:t>Test Sequences</w:t>
      </w:r>
    </w:p>
    <w:p w14:paraId="1D67F127" w14:textId="77777777" w:rsidR="002F79E7" w:rsidRDefault="004D0B2D" w:rsidP="00B4172A">
      <w:pPr>
        <w:rPr>
          <w:lang w:val="en-CA" w:eastAsia="ja-JP"/>
        </w:rPr>
      </w:pPr>
      <w:r>
        <w:rPr>
          <w:lang w:val="en-CA" w:eastAsia="ja-JP"/>
        </w:rPr>
        <w:t xml:space="preserve">The following test sequences are </w:t>
      </w:r>
      <w:r w:rsidRPr="007D2E1F">
        <w:rPr>
          <w:highlight w:val="yellow"/>
          <w:u w:val="single"/>
          <w:lang w:val="en-CA" w:eastAsia="ja-JP"/>
        </w:rPr>
        <w:t>under consideration</w:t>
      </w:r>
      <w:r>
        <w:rPr>
          <w:lang w:val="en-CA" w:eastAsia="ja-JP"/>
        </w:rPr>
        <w:t xml:space="preserve"> for the subjective test.</w:t>
      </w:r>
    </w:p>
    <w:p w14:paraId="379B168C" w14:textId="77777777" w:rsidR="002F79E7" w:rsidRDefault="002F79E7" w:rsidP="00650F33">
      <w:pPr>
        <w:pStyle w:val="Caption"/>
        <w:rPr>
          <w:lang w:val="en-CA" w:eastAsia="ja-JP"/>
        </w:rPr>
      </w:pPr>
      <w:bookmarkStart w:id="34" w:name="_Ref242763368"/>
      <w:r>
        <w:t xml:space="preserve">Table </w:t>
      </w:r>
      <w:fldSimple w:instr=" SEQ Table \* ARABIC ">
        <w:r w:rsidR="00581692">
          <w:rPr>
            <w:noProof/>
          </w:rPr>
          <w:t>1</w:t>
        </w:r>
      </w:fldSimple>
      <w:bookmarkEnd w:id="34"/>
      <w:r>
        <w:t xml:space="preserve">: Selected test sequences and </w:t>
      </w:r>
      <w:r w:rsidRPr="008832D0">
        <w:t>properties</w:t>
      </w:r>
    </w:p>
    <w:tbl>
      <w:tblPr>
        <w:tblW w:w="10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5" w:author="TK Tan" w:date="2013-12-20T07:18:00Z">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2245"/>
        <w:gridCol w:w="2038"/>
        <w:gridCol w:w="1317"/>
        <w:gridCol w:w="779"/>
        <w:gridCol w:w="705"/>
        <w:gridCol w:w="962"/>
        <w:gridCol w:w="672"/>
        <w:gridCol w:w="1530"/>
        <w:tblGridChange w:id="36">
          <w:tblGrid>
            <w:gridCol w:w="2075"/>
            <w:gridCol w:w="170"/>
            <w:gridCol w:w="1602"/>
            <w:gridCol w:w="436"/>
            <w:gridCol w:w="881"/>
            <w:gridCol w:w="436"/>
            <w:gridCol w:w="343"/>
            <w:gridCol w:w="436"/>
            <w:gridCol w:w="269"/>
            <w:gridCol w:w="436"/>
            <w:gridCol w:w="526"/>
            <w:gridCol w:w="436"/>
            <w:gridCol w:w="236"/>
            <w:gridCol w:w="436"/>
            <w:gridCol w:w="1094"/>
            <w:gridCol w:w="436"/>
          </w:tblGrid>
        </w:tblGridChange>
      </w:tblGrid>
      <w:tr w:rsidR="00752E83" w:rsidRPr="00982E19" w14:paraId="359141B1" w14:textId="77777777" w:rsidTr="000274F7">
        <w:trPr>
          <w:trPrChange w:id="37" w:author="TK Tan" w:date="2013-12-20T07:18:00Z">
            <w:trPr>
              <w:gridAfter w:val="0"/>
            </w:trPr>
          </w:trPrChange>
        </w:trPr>
        <w:tc>
          <w:tcPr>
            <w:tcW w:w="2245" w:type="dxa"/>
            <w:tcBorders>
              <w:top w:val="single" w:sz="12" w:space="0" w:color="auto"/>
              <w:left w:val="single" w:sz="12" w:space="0" w:color="auto"/>
              <w:bottom w:val="single" w:sz="12" w:space="0" w:color="auto"/>
            </w:tcBorders>
            <w:shd w:val="clear" w:color="auto" w:fill="auto"/>
            <w:tcPrChange w:id="38" w:author="TK Tan" w:date="2013-12-20T07:18:00Z">
              <w:tcPr>
                <w:tcW w:w="2075" w:type="dxa"/>
                <w:tcBorders>
                  <w:top w:val="single" w:sz="12" w:space="0" w:color="auto"/>
                  <w:left w:val="single" w:sz="12" w:space="0" w:color="auto"/>
                  <w:bottom w:val="single" w:sz="12" w:space="0" w:color="auto"/>
                </w:tcBorders>
                <w:shd w:val="clear" w:color="auto" w:fill="auto"/>
              </w:tcPr>
            </w:tcPrChange>
          </w:tcPr>
          <w:p w14:paraId="53BCC73C" w14:textId="77777777" w:rsidR="0014710A" w:rsidRPr="00982E19" w:rsidRDefault="0014710A" w:rsidP="006E2DE3">
            <w:pPr>
              <w:rPr>
                <w:lang w:val="en-CA" w:eastAsia="ja-JP"/>
              </w:rPr>
            </w:pPr>
            <w:r w:rsidRPr="00982E19">
              <w:rPr>
                <w:lang w:val="en-CA" w:eastAsia="ja-JP"/>
              </w:rPr>
              <w:t>Sequence</w:t>
            </w:r>
          </w:p>
        </w:tc>
        <w:tc>
          <w:tcPr>
            <w:tcW w:w="2038" w:type="dxa"/>
            <w:tcBorders>
              <w:top w:val="single" w:sz="12" w:space="0" w:color="auto"/>
              <w:bottom w:val="single" w:sz="12" w:space="0" w:color="auto"/>
            </w:tcBorders>
            <w:shd w:val="clear" w:color="auto" w:fill="auto"/>
            <w:tcPrChange w:id="39" w:author="TK Tan" w:date="2013-12-20T07:18:00Z">
              <w:tcPr>
                <w:tcW w:w="1772" w:type="dxa"/>
                <w:gridSpan w:val="2"/>
                <w:tcBorders>
                  <w:top w:val="single" w:sz="12" w:space="0" w:color="auto"/>
                  <w:bottom w:val="single" w:sz="12" w:space="0" w:color="auto"/>
                </w:tcBorders>
                <w:shd w:val="clear" w:color="auto" w:fill="auto"/>
              </w:tcPr>
            </w:tcPrChange>
          </w:tcPr>
          <w:p w14:paraId="0C34227D" w14:textId="77777777" w:rsidR="009E1306" w:rsidRPr="00982E19" w:rsidRDefault="0014710A" w:rsidP="006E2DE3">
            <w:pPr>
              <w:rPr>
                <w:lang w:val="en-CA" w:eastAsia="ja-JP"/>
              </w:rPr>
            </w:pPr>
            <w:r w:rsidRPr="00982E19">
              <w:rPr>
                <w:lang w:val="en-CA" w:eastAsia="ja-JP"/>
              </w:rPr>
              <w:t>Source</w:t>
            </w:r>
            <w:r w:rsidR="009E1306">
              <w:rPr>
                <w:lang w:val="en-CA" w:eastAsia="ja-JP"/>
              </w:rPr>
              <w:br/>
              <w:t>[Copyright]</w:t>
            </w:r>
          </w:p>
        </w:tc>
        <w:tc>
          <w:tcPr>
            <w:tcW w:w="1317" w:type="dxa"/>
            <w:tcBorders>
              <w:top w:val="single" w:sz="12" w:space="0" w:color="auto"/>
              <w:bottom w:val="single" w:sz="12" w:space="0" w:color="auto"/>
            </w:tcBorders>
            <w:shd w:val="clear" w:color="auto" w:fill="auto"/>
            <w:tcPrChange w:id="40" w:author="TK Tan" w:date="2013-12-20T07:18:00Z">
              <w:tcPr>
                <w:tcW w:w="1317" w:type="dxa"/>
                <w:gridSpan w:val="2"/>
                <w:tcBorders>
                  <w:top w:val="single" w:sz="12" w:space="0" w:color="auto"/>
                  <w:bottom w:val="single" w:sz="12" w:space="0" w:color="auto"/>
                </w:tcBorders>
                <w:shd w:val="clear" w:color="auto" w:fill="auto"/>
              </w:tcPr>
            </w:tcPrChange>
          </w:tcPr>
          <w:p w14:paraId="471BD925" w14:textId="77777777" w:rsidR="0014710A" w:rsidRPr="00982E19" w:rsidRDefault="0014710A" w:rsidP="006E2DE3">
            <w:pPr>
              <w:rPr>
                <w:lang w:val="en-CA" w:eastAsia="ja-JP"/>
              </w:rPr>
            </w:pPr>
            <w:r w:rsidRPr="00982E19">
              <w:rPr>
                <w:lang w:val="en-CA" w:eastAsia="ja-JP"/>
              </w:rPr>
              <w:t>Width x Height</w:t>
            </w:r>
          </w:p>
        </w:tc>
        <w:tc>
          <w:tcPr>
            <w:tcW w:w="779" w:type="dxa"/>
            <w:tcBorders>
              <w:top w:val="single" w:sz="12" w:space="0" w:color="auto"/>
              <w:bottom w:val="single" w:sz="12" w:space="0" w:color="auto"/>
            </w:tcBorders>
            <w:shd w:val="clear" w:color="auto" w:fill="auto"/>
            <w:tcPrChange w:id="41" w:author="TK Tan" w:date="2013-12-20T07:18:00Z">
              <w:tcPr>
                <w:tcW w:w="779" w:type="dxa"/>
                <w:gridSpan w:val="2"/>
                <w:tcBorders>
                  <w:top w:val="single" w:sz="12" w:space="0" w:color="auto"/>
                  <w:bottom w:val="single" w:sz="12" w:space="0" w:color="auto"/>
                </w:tcBorders>
                <w:shd w:val="clear" w:color="auto" w:fill="auto"/>
              </w:tcPr>
            </w:tcPrChange>
          </w:tcPr>
          <w:p w14:paraId="12664213" w14:textId="77777777" w:rsidR="0014710A" w:rsidRPr="00982E19" w:rsidRDefault="0014710A" w:rsidP="006E2DE3">
            <w:pPr>
              <w:rPr>
                <w:lang w:val="en-CA" w:eastAsia="ja-JP"/>
              </w:rPr>
            </w:pPr>
            <w:r w:rsidRPr="00982E19">
              <w:rPr>
                <w:lang w:val="en-CA" w:eastAsia="ja-JP"/>
              </w:rPr>
              <w:t>Frame rate</w:t>
            </w:r>
          </w:p>
        </w:tc>
        <w:tc>
          <w:tcPr>
            <w:tcW w:w="705" w:type="dxa"/>
            <w:tcBorders>
              <w:top w:val="single" w:sz="12" w:space="0" w:color="auto"/>
              <w:bottom w:val="single" w:sz="12" w:space="0" w:color="auto"/>
            </w:tcBorders>
            <w:shd w:val="clear" w:color="auto" w:fill="auto"/>
            <w:tcPrChange w:id="42" w:author="TK Tan" w:date="2013-12-20T07:18:00Z">
              <w:tcPr>
                <w:tcW w:w="705" w:type="dxa"/>
                <w:gridSpan w:val="2"/>
                <w:tcBorders>
                  <w:top w:val="single" w:sz="12" w:space="0" w:color="auto"/>
                  <w:bottom w:val="single" w:sz="12" w:space="0" w:color="auto"/>
                </w:tcBorders>
                <w:shd w:val="clear" w:color="auto" w:fill="auto"/>
              </w:tcPr>
            </w:tcPrChange>
          </w:tcPr>
          <w:p w14:paraId="7801A060" w14:textId="77777777" w:rsidR="0014710A" w:rsidRPr="00982E19" w:rsidRDefault="0014710A" w:rsidP="006E2DE3">
            <w:pPr>
              <w:rPr>
                <w:lang w:val="en-CA" w:eastAsia="ja-JP"/>
              </w:rPr>
            </w:pPr>
            <w:r w:rsidRPr="00982E19">
              <w:rPr>
                <w:lang w:val="en-CA" w:eastAsia="ja-JP"/>
              </w:rPr>
              <w:t>Bit depth</w:t>
            </w:r>
          </w:p>
        </w:tc>
        <w:tc>
          <w:tcPr>
            <w:tcW w:w="962" w:type="dxa"/>
            <w:tcBorders>
              <w:top w:val="single" w:sz="12" w:space="0" w:color="auto"/>
              <w:bottom w:val="single" w:sz="12" w:space="0" w:color="auto"/>
            </w:tcBorders>
            <w:shd w:val="clear" w:color="auto" w:fill="auto"/>
            <w:tcPrChange w:id="43" w:author="TK Tan" w:date="2013-12-20T07:18:00Z">
              <w:tcPr>
                <w:tcW w:w="962" w:type="dxa"/>
                <w:gridSpan w:val="2"/>
                <w:tcBorders>
                  <w:top w:val="single" w:sz="12" w:space="0" w:color="auto"/>
                  <w:bottom w:val="single" w:sz="12" w:space="0" w:color="auto"/>
                </w:tcBorders>
                <w:shd w:val="clear" w:color="auto" w:fill="auto"/>
              </w:tcPr>
            </w:tcPrChange>
          </w:tcPr>
          <w:p w14:paraId="71727C08" w14:textId="77777777" w:rsidR="0014710A" w:rsidRPr="00982E19" w:rsidRDefault="0014710A" w:rsidP="006E2DE3">
            <w:pPr>
              <w:rPr>
                <w:lang w:val="en-CA" w:eastAsia="ja-JP"/>
              </w:rPr>
            </w:pPr>
            <w:r w:rsidRPr="00982E19">
              <w:rPr>
                <w:lang w:val="en-CA" w:eastAsia="ja-JP"/>
              </w:rPr>
              <w:t>Length (frames)</w:t>
            </w:r>
          </w:p>
        </w:tc>
        <w:tc>
          <w:tcPr>
            <w:tcW w:w="672" w:type="dxa"/>
            <w:tcBorders>
              <w:top w:val="single" w:sz="12" w:space="0" w:color="auto"/>
              <w:bottom w:val="single" w:sz="12" w:space="0" w:color="auto"/>
            </w:tcBorders>
            <w:shd w:val="clear" w:color="auto" w:fill="auto"/>
            <w:tcPrChange w:id="44" w:author="TK Tan" w:date="2013-12-20T07:18:00Z">
              <w:tcPr>
                <w:tcW w:w="672" w:type="dxa"/>
                <w:gridSpan w:val="2"/>
                <w:tcBorders>
                  <w:top w:val="single" w:sz="12" w:space="0" w:color="auto"/>
                  <w:bottom w:val="single" w:sz="12" w:space="0" w:color="auto"/>
                </w:tcBorders>
                <w:shd w:val="clear" w:color="auto" w:fill="auto"/>
              </w:tcPr>
            </w:tcPrChange>
          </w:tcPr>
          <w:p w14:paraId="500D342B" w14:textId="77777777" w:rsidR="0014710A" w:rsidRPr="00982E19" w:rsidRDefault="0014710A" w:rsidP="006E2DE3">
            <w:pPr>
              <w:rPr>
                <w:lang w:val="en-CA" w:eastAsia="ja-JP"/>
              </w:rPr>
            </w:pPr>
            <w:r w:rsidRPr="00982E19">
              <w:rPr>
                <w:lang w:val="en-CA" w:eastAsia="ja-JP"/>
              </w:rPr>
              <w:t>RA / LD</w:t>
            </w:r>
          </w:p>
        </w:tc>
        <w:tc>
          <w:tcPr>
            <w:tcW w:w="1530" w:type="dxa"/>
            <w:tcBorders>
              <w:top w:val="single" w:sz="12" w:space="0" w:color="auto"/>
              <w:bottom w:val="single" w:sz="12" w:space="0" w:color="auto"/>
              <w:right w:val="single" w:sz="12" w:space="0" w:color="auto"/>
            </w:tcBorders>
            <w:shd w:val="clear" w:color="auto" w:fill="auto"/>
            <w:tcPrChange w:id="45" w:author="TK Tan" w:date="2013-12-20T07:18:00Z">
              <w:tcPr>
                <w:tcW w:w="1530" w:type="dxa"/>
                <w:gridSpan w:val="2"/>
                <w:tcBorders>
                  <w:top w:val="single" w:sz="12" w:space="0" w:color="auto"/>
                  <w:bottom w:val="single" w:sz="12" w:space="0" w:color="auto"/>
                  <w:right w:val="single" w:sz="12" w:space="0" w:color="auto"/>
                </w:tcBorders>
                <w:shd w:val="clear" w:color="auto" w:fill="auto"/>
              </w:tcPr>
            </w:tcPrChange>
          </w:tcPr>
          <w:p w14:paraId="259739CD" w14:textId="77777777" w:rsidR="0014710A" w:rsidRPr="00982E19" w:rsidRDefault="0014710A" w:rsidP="006E2DE3">
            <w:pPr>
              <w:rPr>
                <w:lang w:val="en-CA" w:eastAsia="ja-JP"/>
              </w:rPr>
            </w:pPr>
            <w:r w:rsidRPr="00982E19">
              <w:rPr>
                <w:lang w:val="en-CA" w:eastAsia="ja-JP"/>
              </w:rPr>
              <w:t>Remarks</w:t>
            </w:r>
          </w:p>
        </w:tc>
      </w:tr>
      <w:tr w:rsidR="00752E83" w:rsidRPr="00982E19" w14:paraId="76BD0F48" w14:textId="77777777" w:rsidTr="00581692">
        <w:tc>
          <w:tcPr>
            <w:tcW w:w="2245" w:type="dxa"/>
            <w:tcBorders>
              <w:top w:val="single" w:sz="12" w:space="0" w:color="auto"/>
              <w:left w:val="single" w:sz="12" w:space="0" w:color="auto"/>
            </w:tcBorders>
            <w:shd w:val="clear" w:color="auto" w:fill="auto"/>
          </w:tcPr>
          <w:p w14:paraId="20920370" w14:textId="77777777" w:rsidR="00182318" w:rsidRPr="000B248A" w:rsidRDefault="00182318" w:rsidP="006E2DE3">
            <w:pPr>
              <w:rPr>
                <w:lang w:val="en-CA" w:eastAsia="ja-JP"/>
              </w:rPr>
            </w:pPr>
            <w:r w:rsidRPr="000B248A">
              <w:rPr>
                <w:lang w:val="en-CA" w:eastAsia="ja-JP"/>
              </w:rPr>
              <w:t>BT709Birthday</w:t>
            </w:r>
          </w:p>
        </w:tc>
        <w:tc>
          <w:tcPr>
            <w:tcW w:w="2038" w:type="dxa"/>
            <w:tcBorders>
              <w:top w:val="single" w:sz="12" w:space="0" w:color="auto"/>
            </w:tcBorders>
            <w:shd w:val="clear" w:color="auto" w:fill="auto"/>
          </w:tcPr>
          <w:p w14:paraId="1C9A94E4" w14:textId="58F3DD5B" w:rsidR="00182318" w:rsidRPr="000B248A" w:rsidRDefault="00182318" w:rsidP="006E2DE3">
            <w:pPr>
              <w:rPr>
                <w:lang w:val="en-CA" w:eastAsia="ja-JP"/>
              </w:rPr>
            </w:pPr>
            <w:r w:rsidRPr="000B248A">
              <w:rPr>
                <w:lang w:val="en-CA" w:eastAsia="ja-JP"/>
              </w:rPr>
              <w:t>Technicolor</w:t>
            </w:r>
            <w:r w:rsidR="00B13387">
              <w:rPr>
                <w:lang w:val="en-CA" w:eastAsia="ja-JP"/>
              </w:rPr>
              <w:t xml:space="preserve"> </w:t>
            </w:r>
            <w:r w:rsidR="00752E83">
              <w:rPr>
                <w:lang w:val="en-CA" w:eastAsia="ja-JP"/>
              </w:rPr>
              <w:fldChar w:fldCharType="begin"/>
            </w:r>
            <w:r w:rsidR="00752E83">
              <w:rPr>
                <w:lang w:val="en-CA" w:eastAsia="ja-JP"/>
              </w:rPr>
              <w:instrText xml:space="preserve"> REF _Ref247994868 \r \h </w:instrText>
            </w:r>
            <w:r w:rsidR="00752E83">
              <w:rPr>
                <w:lang w:val="en-CA" w:eastAsia="ja-JP"/>
              </w:rPr>
            </w:r>
            <w:r w:rsidR="00752E83">
              <w:rPr>
                <w:lang w:val="en-CA" w:eastAsia="ja-JP"/>
              </w:rPr>
              <w:fldChar w:fldCharType="separate"/>
            </w:r>
            <w:r w:rsidR="00581692">
              <w:rPr>
                <w:lang w:val="en-CA" w:eastAsia="ja-JP"/>
              </w:rPr>
              <w:t>[C3]</w:t>
            </w:r>
            <w:r w:rsidR="00752E83">
              <w:rPr>
                <w:lang w:val="en-CA" w:eastAsia="ja-JP"/>
              </w:rPr>
              <w:fldChar w:fldCharType="end"/>
            </w:r>
          </w:p>
        </w:tc>
        <w:tc>
          <w:tcPr>
            <w:tcW w:w="1317" w:type="dxa"/>
            <w:tcBorders>
              <w:top w:val="single" w:sz="12" w:space="0" w:color="auto"/>
            </w:tcBorders>
            <w:shd w:val="clear" w:color="auto" w:fill="auto"/>
          </w:tcPr>
          <w:p w14:paraId="714EA0F4" w14:textId="77777777" w:rsidR="00182318" w:rsidRPr="000B248A" w:rsidRDefault="00182318" w:rsidP="006E2DE3">
            <w:pPr>
              <w:rPr>
                <w:lang w:val="en-CA" w:eastAsia="ja-JP"/>
              </w:rPr>
            </w:pPr>
            <w:r w:rsidRPr="000B248A">
              <w:rPr>
                <w:lang w:val="en-CA" w:eastAsia="ja-JP"/>
              </w:rPr>
              <w:t>3840x2160</w:t>
            </w:r>
          </w:p>
        </w:tc>
        <w:tc>
          <w:tcPr>
            <w:tcW w:w="779" w:type="dxa"/>
            <w:tcBorders>
              <w:top w:val="single" w:sz="12" w:space="0" w:color="auto"/>
            </w:tcBorders>
            <w:shd w:val="clear" w:color="auto" w:fill="auto"/>
          </w:tcPr>
          <w:p w14:paraId="70819E55" w14:textId="77777777" w:rsidR="00182318" w:rsidRPr="000B248A" w:rsidRDefault="00F15445" w:rsidP="006E2DE3">
            <w:pPr>
              <w:rPr>
                <w:lang w:val="en-CA" w:eastAsia="ja-JP"/>
              </w:rPr>
            </w:pPr>
            <w:r>
              <w:rPr>
                <w:lang w:val="en-CA" w:eastAsia="ja-JP"/>
              </w:rPr>
              <w:t>50</w:t>
            </w:r>
          </w:p>
        </w:tc>
        <w:tc>
          <w:tcPr>
            <w:tcW w:w="705" w:type="dxa"/>
            <w:tcBorders>
              <w:top w:val="single" w:sz="12" w:space="0" w:color="auto"/>
            </w:tcBorders>
            <w:shd w:val="clear" w:color="auto" w:fill="auto"/>
          </w:tcPr>
          <w:p w14:paraId="37A42016" w14:textId="77777777" w:rsidR="00182318" w:rsidRPr="000B248A" w:rsidRDefault="00182318" w:rsidP="006E2DE3">
            <w:pPr>
              <w:rPr>
                <w:lang w:val="en-CA" w:eastAsia="ja-JP"/>
              </w:rPr>
            </w:pPr>
            <w:r>
              <w:rPr>
                <w:lang w:val="en-CA" w:eastAsia="ja-JP"/>
              </w:rPr>
              <w:t>10</w:t>
            </w:r>
          </w:p>
        </w:tc>
        <w:tc>
          <w:tcPr>
            <w:tcW w:w="962" w:type="dxa"/>
            <w:tcBorders>
              <w:top w:val="single" w:sz="12" w:space="0" w:color="auto"/>
            </w:tcBorders>
            <w:shd w:val="clear" w:color="auto" w:fill="auto"/>
          </w:tcPr>
          <w:p w14:paraId="2E6FB38D" w14:textId="77777777" w:rsidR="00182318" w:rsidRPr="000B248A" w:rsidRDefault="00182318" w:rsidP="006E2DE3">
            <w:pPr>
              <w:rPr>
                <w:lang w:val="en-CA" w:eastAsia="ja-JP"/>
              </w:rPr>
            </w:pPr>
            <w:r>
              <w:rPr>
                <w:lang w:val="en-CA" w:eastAsia="ja-JP"/>
              </w:rPr>
              <w:t>500</w:t>
            </w:r>
          </w:p>
        </w:tc>
        <w:tc>
          <w:tcPr>
            <w:tcW w:w="672" w:type="dxa"/>
            <w:tcBorders>
              <w:top w:val="single" w:sz="12" w:space="0" w:color="auto"/>
            </w:tcBorders>
            <w:shd w:val="clear" w:color="auto" w:fill="auto"/>
          </w:tcPr>
          <w:p w14:paraId="0E47ED9C" w14:textId="77777777" w:rsidR="00182318" w:rsidRPr="000B248A" w:rsidRDefault="00182318" w:rsidP="006E2DE3">
            <w:pPr>
              <w:rPr>
                <w:lang w:val="en-CA" w:eastAsia="ja-JP"/>
              </w:rPr>
            </w:pPr>
            <w:r w:rsidRPr="000B248A">
              <w:rPr>
                <w:lang w:val="en-CA" w:eastAsia="ja-JP"/>
              </w:rPr>
              <w:t>RA</w:t>
            </w:r>
          </w:p>
        </w:tc>
        <w:tc>
          <w:tcPr>
            <w:tcW w:w="1530" w:type="dxa"/>
            <w:tcBorders>
              <w:top w:val="single" w:sz="12" w:space="0" w:color="auto"/>
              <w:right w:val="single" w:sz="12" w:space="0" w:color="auto"/>
            </w:tcBorders>
            <w:shd w:val="clear" w:color="auto" w:fill="auto"/>
          </w:tcPr>
          <w:p w14:paraId="787334CA" w14:textId="77777777" w:rsidR="00182318" w:rsidRPr="00982E19" w:rsidRDefault="00182318" w:rsidP="006E2DE3">
            <w:pPr>
              <w:rPr>
                <w:lang w:val="en-CA" w:eastAsia="ja-JP"/>
              </w:rPr>
            </w:pPr>
          </w:p>
        </w:tc>
      </w:tr>
      <w:tr w:rsidR="00752E83" w:rsidRPr="00982E19" w14:paraId="0A9D8ACA" w14:textId="77777777" w:rsidTr="00581692">
        <w:tc>
          <w:tcPr>
            <w:tcW w:w="2245" w:type="dxa"/>
            <w:tcBorders>
              <w:left w:val="single" w:sz="12" w:space="0" w:color="auto"/>
            </w:tcBorders>
            <w:shd w:val="clear" w:color="auto" w:fill="auto"/>
          </w:tcPr>
          <w:p w14:paraId="4E003E8F" w14:textId="77777777" w:rsidR="00182318" w:rsidRPr="000B248A" w:rsidRDefault="001846A4" w:rsidP="006E2DE3">
            <w:pPr>
              <w:rPr>
                <w:lang w:val="en-CA" w:eastAsia="ja-JP"/>
              </w:rPr>
            </w:pPr>
            <w:r>
              <w:rPr>
                <w:lang w:val="en-CA" w:eastAsia="ja-JP"/>
              </w:rPr>
              <w:t>Book</w:t>
            </w:r>
          </w:p>
        </w:tc>
        <w:tc>
          <w:tcPr>
            <w:tcW w:w="2038" w:type="dxa"/>
            <w:shd w:val="clear" w:color="auto" w:fill="auto"/>
          </w:tcPr>
          <w:p w14:paraId="7A6CC219" w14:textId="5E627950" w:rsidR="00182318" w:rsidRPr="000B248A" w:rsidRDefault="001846A4" w:rsidP="007B7CC2">
            <w:pPr>
              <w:rPr>
                <w:lang w:val="en-CA" w:eastAsia="ja-JP"/>
              </w:rPr>
            </w:pPr>
            <w:r>
              <w:rPr>
                <w:lang w:val="en-CA" w:eastAsia="ja-JP"/>
              </w:rPr>
              <w:t>BBC</w:t>
            </w:r>
            <w:r w:rsidR="00752E83">
              <w:rPr>
                <w:lang w:val="en-CA" w:eastAsia="ja-JP"/>
              </w:rPr>
              <w:t xml:space="preserve"> </w:t>
            </w:r>
            <w:ins w:id="46" w:author="TK Tan" w:date="2013-12-17T07:49:00Z">
              <w:r w:rsidR="007B7CC2">
                <w:rPr>
                  <w:lang w:val="en-CA" w:eastAsia="ja-JP"/>
                </w:rPr>
                <w:fldChar w:fldCharType="begin"/>
              </w:r>
              <w:r w:rsidR="007B7CC2">
                <w:rPr>
                  <w:lang w:val="en-CA" w:eastAsia="ja-JP"/>
                </w:rPr>
                <w:instrText xml:space="preserve"> REF _Ref248885872 \r \h </w:instrText>
              </w:r>
            </w:ins>
            <w:r w:rsidR="007B7CC2">
              <w:rPr>
                <w:lang w:val="en-CA" w:eastAsia="ja-JP"/>
              </w:rPr>
            </w:r>
            <w:ins w:id="47" w:author="TK Tan" w:date="2013-12-17T07:49:00Z">
              <w:r w:rsidR="007B7CC2">
                <w:rPr>
                  <w:lang w:val="en-CA" w:eastAsia="ja-JP"/>
                </w:rPr>
                <w:fldChar w:fldCharType="separate"/>
              </w:r>
            </w:ins>
            <w:r w:rsidR="00581692">
              <w:rPr>
                <w:lang w:val="en-CA" w:eastAsia="ja-JP"/>
              </w:rPr>
              <w:t>[C4]</w:t>
            </w:r>
            <w:ins w:id="48" w:author="TK Tan" w:date="2013-12-17T07:49:00Z">
              <w:r w:rsidR="007B7CC2">
                <w:rPr>
                  <w:lang w:val="en-CA" w:eastAsia="ja-JP"/>
                </w:rPr>
                <w:fldChar w:fldCharType="end"/>
              </w:r>
            </w:ins>
            <w:del w:id="49" w:author="TK Tan" w:date="2013-12-17T07:49:00Z">
              <w:r w:rsidR="00752E83" w:rsidDel="007B7CC2">
                <w:rPr>
                  <w:lang w:val="en-CA" w:eastAsia="ja-JP"/>
                </w:rPr>
                <w:fldChar w:fldCharType="begin"/>
              </w:r>
              <w:r w:rsidR="00752E83" w:rsidDel="007B7CC2">
                <w:rPr>
                  <w:lang w:val="en-CA" w:eastAsia="ja-JP"/>
                </w:rPr>
                <w:delInstrText xml:space="preserve"> REF _Ref247995137 \r \h </w:delInstrText>
              </w:r>
              <w:r w:rsidR="00752E83" w:rsidDel="007B7CC2">
                <w:rPr>
                  <w:lang w:val="en-CA" w:eastAsia="ja-JP"/>
                </w:rPr>
              </w:r>
              <w:r w:rsidR="00752E83" w:rsidDel="007B7CC2">
                <w:rPr>
                  <w:lang w:val="en-CA" w:eastAsia="ja-JP"/>
                </w:rPr>
                <w:fldChar w:fldCharType="separate"/>
              </w:r>
              <w:r w:rsidR="00BA1DB5" w:rsidDel="007B7CC2">
                <w:rPr>
                  <w:lang w:val="en-CA" w:eastAsia="ja-JP"/>
                </w:rPr>
                <w:delText>0</w:delText>
              </w:r>
              <w:r w:rsidR="00752E83" w:rsidDel="007B7CC2">
                <w:rPr>
                  <w:lang w:val="en-CA" w:eastAsia="ja-JP"/>
                </w:rPr>
                <w:fldChar w:fldCharType="end"/>
              </w:r>
            </w:del>
          </w:p>
        </w:tc>
        <w:tc>
          <w:tcPr>
            <w:tcW w:w="1317" w:type="dxa"/>
            <w:shd w:val="clear" w:color="auto" w:fill="auto"/>
          </w:tcPr>
          <w:p w14:paraId="395F243B" w14:textId="77777777" w:rsidR="00182318" w:rsidRPr="000B248A" w:rsidRDefault="00182318" w:rsidP="006E2DE3">
            <w:pPr>
              <w:rPr>
                <w:lang w:val="en-CA" w:eastAsia="ja-JP"/>
              </w:rPr>
            </w:pPr>
            <w:r w:rsidRPr="000B248A">
              <w:rPr>
                <w:lang w:val="en-CA" w:eastAsia="ja-JP"/>
              </w:rPr>
              <w:t>3840x2160</w:t>
            </w:r>
          </w:p>
        </w:tc>
        <w:tc>
          <w:tcPr>
            <w:tcW w:w="779" w:type="dxa"/>
            <w:shd w:val="clear" w:color="auto" w:fill="auto"/>
          </w:tcPr>
          <w:p w14:paraId="11FDBBAF" w14:textId="77777777" w:rsidR="00182318" w:rsidRPr="000B248A" w:rsidRDefault="001846A4" w:rsidP="006E2DE3">
            <w:pPr>
              <w:rPr>
                <w:lang w:val="en-CA" w:eastAsia="ja-JP"/>
              </w:rPr>
            </w:pPr>
            <w:r>
              <w:rPr>
                <w:lang w:val="en-CA" w:eastAsia="ja-JP"/>
              </w:rPr>
              <w:t>50</w:t>
            </w:r>
          </w:p>
        </w:tc>
        <w:tc>
          <w:tcPr>
            <w:tcW w:w="705" w:type="dxa"/>
            <w:shd w:val="clear" w:color="auto" w:fill="auto"/>
          </w:tcPr>
          <w:p w14:paraId="4E15F0A8" w14:textId="77777777" w:rsidR="00182318" w:rsidRPr="000B248A" w:rsidRDefault="00182318" w:rsidP="006E2DE3">
            <w:pPr>
              <w:rPr>
                <w:lang w:val="en-CA" w:eastAsia="ja-JP"/>
              </w:rPr>
            </w:pPr>
            <w:r>
              <w:rPr>
                <w:lang w:val="en-CA" w:eastAsia="ja-JP"/>
              </w:rPr>
              <w:t>10</w:t>
            </w:r>
          </w:p>
        </w:tc>
        <w:tc>
          <w:tcPr>
            <w:tcW w:w="962" w:type="dxa"/>
            <w:shd w:val="clear" w:color="auto" w:fill="auto"/>
          </w:tcPr>
          <w:p w14:paraId="3ABE2CD5" w14:textId="77777777" w:rsidR="00182318" w:rsidRPr="000B248A" w:rsidRDefault="001846A4" w:rsidP="006E2DE3">
            <w:pPr>
              <w:rPr>
                <w:lang w:val="en-CA" w:eastAsia="ja-JP"/>
              </w:rPr>
            </w:pPr>
            <w:r>
              <w:rPr>
                <w:lang w:val="en-CA" w:eastAsia="ja-JP"/>
              </w:rPr>
              <w:t>500</w:t>
            </w:r>
          </w:p>
        </w:tc>
        <w:tc>
          <w:tcPr>
            <w:tcW w:w="672" w:type="dxa"/>
            <w:shd w:val="clear" w:color="auto" w:fill="auto"/>
          </w:tcPr>
          <w:p w14:paraId="2CCAAC04" w14:textId="77777777" w:rsidR="00182318" w:rsidRPr="000B248A" w:rsidRDefault="001846A4" w:rsidP="006E2DE3">
            <w:pPr>
              <w:rPr>
                <w:lang w:val="en-CA" w:eastAsia="ja-JP"/>
              </w:rPr>
            </w:pPr>
            <w:r>
              <w:rPr>
                <w:lang w:val="en-CA" w:eastAsia="ja-JP"/>
              </w:rPr>
              <w:t>RA</w:t>
            </w:r>
          </w:p>
        </w:tc>
        <w:tc>
          <w:tcPr>
            <w:tcW w:w="1530" w:type="dxa"/>
            <w:tcBorders>
              <w:right w:val="single" w:sz="12" w:space="0" w:color="auto"/>
            </w:tcBorders>
            <w:shd w:val="clear" w:color="auto" w:fill="auto"/>
          </w:tcPr>
          <w:p w14:paraId="7635D79D" w14:textId="77777777" w:rsidR="00182318" w:rsidRPr="00982E19" w:rsidRDefault="00182318" w:rsidP="006E2DE3">
            <w:pPr>
              <w:rPr>
                <w:lang w:val="en-CA" w:eastAsia="ja-JP"/>
              </w:rPr>
            </w:pPr>
          </w:p>
        </w:tc>
      </w:tr>
      <w:tr w:rsidR="00752E83" w:rsidRPr="006F53F1" w:rsidDel="001C6EA8" w14:paraId="522CD23C" w14:textId="4F6D9DE9" w:rsidTr="000274F7">
        <w:trPr>
          <w:del w:id="50" w:author="TK Tan" w:date="2014-01-14T02:36:00Z"/>
          <w:trPrChange w:id="51" w:author="TK Tan" w:date="2013-12-20T07:18:00Z">
            <w:trPr>
              <w:gridAfter w:val="0"/>
            </w:trPr>
          </w:trPrChange>
        </w:trPr>
        <w:tc>
          <w:tcPr>
            <w:tcW w:w="2245" w:type="dxa"/>
            <w:tcBorders>
              <w:left w:val="single" w:sz="12" w:space="0" w:color="auto"/>
            </w:tcBorders>
            <w:shd w:val="clear" w:color="auto" w:fill="auto"/>
            <w:tcPrChange w:id="52" w:author="TK Tan" w:date="2013-12-20T07:18:00Z">
              <w:tcPr>
                <w:tcW w:w="2075" w:type="dxa"/>
                <w:tcBorders>
                  <w:left w:val="single" w:sz="12" w:space="0" w:color="auto"/>
                </w:tcBorders>
                <w:shd w:val="clear" w:color="auto" w:fill="auto"/>
              </w:tcPr>
            </w:tcPrChange>
          </w:tcPr>
          <w:p w14:paraId="58E21876" w14:textId="4D2971DA" w:rsidR="00182318" w:rsidRPr="00BA1DB5" w:rsidDel="001C6EA8" w:rsidRDefault="00182318" w:rsidP="006E2DE3">
            <w:pPr>
              <w:rPr>
                <w:del w:id="53" w:author="TK Tan" w:date="2014-01-14T02:36:00Z"/>
                <w:strike/>
                <w:highlight w:val="darkMagenta"/>
                <w:lang w:val="en-CA" w:eastAsia="ja-JP"/>
              </w:rPr>
            </w:pPr>
            <w:del w:id="54" w:author="TK Tan" w:date="2014-01-14T02:36:00Z">
              <w:r w:rsidRPr="00BA1DB5" w:rsidDel="001C6EA8">
                <w:rPr>
                  <w:strike/>
                  <w:highlight w:val="darkMagenta"/>
                  <w:lang w:val="en-CA" w:eastAsia="ja-JP"/>
                </w:rPr>
                <w:delText>digest</w:delText>
              </w:r>
              <w:r w:rsidR="0077365F" w:rsidRPr="00BA1DB5" w:rsidDel="001C6EA8">
                <w:rPr>
                  <w:strike/>
                  <w:highlight w:val="darkMagenta"/>
                  <w:lang w:val="en-CA" w:eastAsia="ja-JP"/>
                </w:rPr>
                <w:delText>L</w:delText>
              </w:r>
              <w:r w:rsidRPr="00BA1DB5" w:rsidDel="001C6EA8">
                <w:rPr>
                  <w:strike/>
                  <w:highlight w:val="darkMagenta"/>
                  <w:lang w:val="en-CA" w:eastAsia="ja-JP"/>
                </w:rPr>
                <w:delText>07</w:delText>
              </w:r>
            </w:del>
          </w:p>
        </w:tc>
        <w:tc>
          <w:tcPr>
            <w:tcW w:w="2038" w:type="dxa"/>
            <w:shd w:val="clear" w:color="auto" w:fill="auto"/>
            <w:tcPrChange w:id="55" w:author="TK Tan" w:date="2013-12-20T07:18:00Z">
              <w:tcPr>
                <w:tcW w:w="1772" w:type="dxa"/>
                <w:gridSpan w:val="2"/>
                <w:shd w:val="clear" w:color="auto" w:fill="auto"/>
              </w:tcPr>
            </w:tcPrChange>
          </w:tcPr>
          <w:p w14:paraId="74D13FBB" w14:textId="4A018F56" w:rsidR="00182318" w:rsidRPr="00BA1DB5" w:rsidDel="001C6EA8" w:rsidRDefault="00182318" w:rsidP="006E2DE3">
            <w:pPr>
              <w:rPr>
                <w:del w:id="56" w:author="TK Tan" w:date="2014-01-14T02:36:00Z"/>
                <w:strike/>
                <w:highlight w:val="darkMagenta"/>
                <w:lang w:val="en-CA" w:eastAsia="ja-JP"/>
              </w:rPr>
            </w:pPr>
            <w:del w:id="57" w:author="TK Tan" w:date="2014-01-14T02:36:00Z">
              <w:r w:rsidRPr="00BA1DB5" w:rsidDel="001C6EA8">
                <w:rPr>
                  <w:strike/>
                  <w:highlight w:val="darkMagenta"/>
                  <w:lang w:val="en-CA" w:eastAsia="ja-JP"/>
                </w:rPr>
                <w:delText>NICT</w:delText>
              </w:r>
            </w:del>
          </w:p>
        </w:tc>
        <w:tc>
          <w:tcPr>
            <w:tcW w:w="1317" w:type="dxa"/>
            <w:shd w:val="clear" w:color="auto" w:fill="auto"/>
            <w:tcPrChange w:id="58" w:author="TK Tan" w:date="2013-12-20T07:18:00Z">
              <w:tcPr>
                <w:tcW w:w="1317" w:type="dxa"/>
                <w:gridSpan w:val="2"/>
                <w:shd w:val="clear" w:color="auto" w:fill="auto"/>
              </w:tcPr>
            </w:tcPrChange>
          </w:tcPr>
          <w:p w14:paraId="1A86D31C" w14:textId="38E4B999" w:rsidR="00182318" w:rsidRPr="00BA1DB5" w:rsidDel="001C6EA8" w:rsidRDefault="00182318" w:rsidP="006E2DE3">
            <w:pPr>
              <w:rPr>
                <w:del w:id="59" w:author="TK Tan" w:date="2014-01-14T02:36:00Z"/>
                <w:strike/>
                <w:highlight w:val="darkMagenta"/>
                <w:lang w:val="en-CA" w:eastAsia="ja-JP"/>
              </w:rPr>
            </w:pPr>
            <w:del w:id="60" w:author="TK Tan" w:date="2014-01-14T02:36:00Z">
              <w:r w:rsidRPr="00BA1DB5" w:rsidDel="001C6EA8">
                <w:rPr>
                  <w:strike/>
                  <w:highlight w:val="darkMagenta"/>
                  <w:lang w:val="en-CA" w:eastAsia="ja-JP"/>
                </w:rPr>
                <w:delText>3840x2160</w:delText>
              </w:r>
            </w:del>
          </w:p>
        </w:tc>
        <w:tc>
          <w:tcPr>
            <w:tcW w:w="779" w:type="dxa"/>
            <w:shd w:val="clear" w:color="auto" w:fill="auto"/>
            <w:tcPrChange w:id="61" w:author="TK Tan" w:date="2013-12-20T07:18:00Z">
              <w:tcPr>
                <w:tcW w:w="779" w:type="dxa"/>
                <w:gridSpan w:val="2"/>
                <w:shd w:val="clear" w:color="auto" w:fill="auto"/>
              </w:tcPr>
            </w:tcPrChange>
          </w:tcPr>
          <w:p w14:paraId="415D9B7C" w14:textId="39B0F6E1" w:rsidR="00182318" w:rsidRPr="00BA1DB5" w:rsidDel="001C6EA8" w:rsidRDefault="00182318" w:rsidP="006E2DE3">
            <w:pPr>
              <w:rPr>
                <w:del w:id="62" w:author="TK Tan" w:date="2014-01-14T02:36:00Z"/>
                <w:strike/>
                <w:highlight w:val="darkMagenta"/>
                <w:lang w:val="en-CA" w:eastAsia="ja-JP"/>
              </w:rPr>
            </w:pPr>
            <w:del w:id="63" w:author="TK Tan" w:date="2014-01-14T02:36:00Z">
              <w:r w:rsidRPr="00BA1DB5" w:rsidDel="001C6EA8">
                <w:rPr>
                  <w:strike/>
                  <w:highlight w:val="darkMagenta"/>
                  <w:lang w:val="en-CA" w:eastAsia="ja-JP"/>
                </w:rPr>
                <w:delText>24</w:delText>
              </w:r>
            </w:del>
          </w:p>
        </w:tc>
        <w:tc>
          <w:tcPr>
            <w:tcW w:w="705" w:type="dxa"/>
            <w:shd w:val="clear" w:color="auto" w:fill="auto"/>
            <w:tcPrChange w:id="64" w:author="TK Tan" w:date="2013-12-20T07:18:00Z">
              <w:tcPr>
                <w:tcW w:w="705" w:type="dxa"/>
                <w:gridSpan w:val="2"/>
                <w:shd w:val="clear" w:color="auto" w:fill="auto"/>
              </w:tcPr>
            </w:tcPrChange>
          </w:tcPr>
          <w:p w14:paraId="3F22B45F" w14:textId="54FBD67A" w:rsidR="00182318" w:rsidRPr="00BA1DB5" w:rsidDel="001C6EA8" w:rsidRDefault="00182318" w:rsidP="006E2DE3">
            <w:pPr>
              <w:rPr>
                <w:del w:id="65" w:author="TK Tan" w:date="2014-01-14T02:36:00Z"/>
                <w:strike/>
                <w:highlight w:val="darkMagenta"/>
                <w:lang w:val="en-CA" w:eastAsia="ja-JP"/>
              </w:rPr>
            </w:pPr>
            <w:del w:id="66" w:author="TK Tan" w:date="2014-01-14T02:36:00Z">
              <w:r w:rsidRPr="00BA1DB5" w:rsidDel="001C6EA8">
                <w:rPr>
                  <w:strike/>
                  <w:highlight w:val="darkMagenta"/>
                  <w:lang w:val="en-CA" w:eastAsia="ja-JP"/>
                </w:rPr>
                <w:delText>8</w:delText>
              </w:r>
            </w:del>
          </w:p>
        </w:tc>
        <w:tc>
          <w:tcPr>
            <w:tcW w:w="962" w:type="dxa"/>
            <w:shd w:val="clear" w:color="auto" w:fill="auto"/>
            <w:tcPrChange w:id="67" w:author="TK Tan" w:date="2013-12-20T07:18:00Z">
              <w:tcPr>
                <w:tcW w:w="962" w:type="dxa"/>
                <w:gridSpan w:val="2"/>
                <w:shd w:val="clear" w:color="auto" w:fill="auto"/>
              </w:tcPr>
            </w:tcPrChange>
          </w:tcPr>
          <w:p w14:paraId="316E6F90" w14:textId="5C5FDDC3" w:rsidR="00182318" w:rsidRPr="00BA1DB5" w:rsidDel="001C6EA8" w:rsidRDefault="00182318" w:rsidP="006E2DE3">
            <w:pPr>
              <w:rPr>
                <w:del w:id="68" w:author="TK Tan" w:date="2014-01-14T02:36:00Z"/>
                <w:strike/>
                <w:highlight w:val="darkMagenta"/>
                <w:lang w:val="en-CA" w:eastAsia="ja-JP"/>
              </w:rPr>
            </w:pPr>
            <w:del w:id="69" w:author="TK Tan" w:date="2014-01-14T02:36:00Z">
              <w:r w:rsidRPr="00BA1DB5" w:rsidDel="001C6EA8">
                <w:rPr>
                  <w:strike/>
                  <w:highlight w:val="darkMagenta"/>
                  <w:lang w:val="en-CA" w:eastAsia="ja-JP"/>
                </w:rPr>
                <w:delText>240</w:delText>
              </w:r>
            </w:del>
          </w:p>
        </w:tc>
        <w:tc>
          <w:tcPr>
            <w:tcW w:w="672" w:type="dxa"/>
            <w:shd w:val="clear" w:color="auto" w:fill="auto"/>
            <w:tcPrChange w:id="70" w:author="TK Tan" w:date="2013-12-20T07:18:00Z">
              <w:tcPr>
                <w:tcW w:w="672" w:type="dxa"/>
                <w:gridSpan w:val="2"/>
                <w:shd w:val="clear" w:color="auto" w:fill="auto"/>
              </w:tcPr>
            </w:tcPrChange>
          </w:tcPr>
          <w:p w14:paraId="74BAB2FD" w14:textId="64CB5AB4" w:rsidR="00182318" w:rsidRPr="00BA1DB5" w:rsidDel="001C6EA8" w:rsidRDefault="00182318" w:rsidP="006E2DE3">
            <w:pPr>
              <w:rPr>
                <w:del w:id="71" w:author="TK Tan" w:date="2014-01-14T02:36:00Z"/>
                <w:strike/>
                <w:highlight w:val="darkMagenta"/>
                <w:lang w:val="en-CA" w:eastAsia="ja-JP"/>
              </w:rPr>
            </w:pPr>
            <w:del w:id="72" w:author="TK Tan" w:date="2014-01-14T02:36:00Z">
              <w:r w:rsidRPr="00BA1DB5" w:rsidDel="001C6EA8">
                <w:rPr>
                  <w:strike/>
                  <w:highlight w:val="darkMagenta"/>
                  <w:lang w:val="en-CA" w:eastAsia="ja-JP"/>
                </w:rPr>
                <w:delText>RA</w:delText>
              </w:r>
            </w:del>
          </w:p>
        </w:tc>
        <w:tc>
          <w:tcPr>
            <w:tcW w:w="1530" w:type="dxa"/>
            <w:tcBorders>
              <w:right w:val="single" w:sz="12" w:space="0" w:color="auto"/>
            </w:tcBorders>
            <w:shd w:val="clear" w:color="auto" w:fill="auto"/>
            <w:tcPrChange w:id="73" w:author="TK Tan" w:date="2013-12-20T07:18:00Z">
              <w:tcPr>
                <w:tcW w:w="1530" w:type="dxa"/>
                <w:gridSpan w:val="2"/>
                <w:tcBorders>
                  <w:right w:val="single" w:sz="12" w:space="0" w:color="auto"/>
                </w:tcBorders>
                <w:shd w:val="clear" w:color="auto" w:fill="auto"/>
              </w:tcPr>
            </w:tcPrChange>
          </w:tcPr>
          <w:p w14:paraId="39717F48" w14:textId="68639590" w:rsidR="00182318" w:rsidRPr="007D2E1F" w:rsidDel="001C6EA8" w:rsidRDefault="00182318" w:rsidP="006E2DE3">
            <w:pPr>
              <w:rPr>
                <w:del w:id="74" w:author="TK Tan" w:date="2014-01-14T02:36:00Z"/>
                <w:strike/>
                <w:lang w:val="en-CA" w:eastAsia="ja-JP"/>
              </w:rPr>
            </w:pPr>
          </w:p>
        </w:tc>
      </w:tr>
      <w:tr w:rsidR="00752E83" w:rsidRPr="00982E19" w14:paraId="0AEE3C51" w14:textId="77777777" w:rsidTr="00581692">
        <w:tc>
          <w:tcPr>
            <w:tcW w:w="2245" w:type="dxa"/>
            <w:tcBorders>
              <w:left w:val="single" w:sz="12" w:space="0" w:color="auto"/>
              <w:bottom w:val="single" w:sz="4" w:space="0" w:color="auto"/>
            </w:tcBorders>
            <w:shd w:val="clear" w:color="auto" w:fill="auto"/>
          </w:tcPr>
          <w:p w14:paraId="1C8A22EA" w14:textId="77777777" w:rsidR="009075CE" w:rsidRDefault="009075CE" w:rsidP="006E2DE3">
            <w:pPr>
              <w:rPr>
                <w:lang w:val="en-CA" w:eastAsia="ja-JP"/>
              </w:rPr>
            </w:pPr>
            <w:r>
              <w:rPr>
                <w:lang w:val="en-CA" w:eastAsia="ja-JP"/>
              </w:rPr>
              <w:t>manage</w:t>
            </w:r>
          </w:p>
        </w:tc>
        <w:tc>
          <w:tcPr>
            <w:tcW w:w="2038" w:type="dxa"/>
            <w:tcBorders>
              <w:bottom w:val="single" w:sz="4" w:space="0" w:color="auto"/>
            </w:tcBorders>
            <w:shd w:val="clear" w:color="auto" w:fill="auto"/>
          </w:tcPr>
          <w:p w14:paraId="7A6A19AF" w14:textId="77777777" w:rsidR="009075CE" w:rsidRDefault="009E1306" w:rsidP="003F2240">
            <w:pPr>
              <w:rPr>
                <w:lang w:val="en-CA" w:eastAsia="ja-JP"/>
              </w:rPr>
            </w:pPr>
            <w:r>
              <w:rPr>
                <w:lang w:val="en-CA" w:eastAsia="ja-JP"/>
              </w:rPr>
              <w:t xml:space="preserve">4EVER </w:t>
            </w:r>
            <w:r>
              <w:rPr>
                <w:lang w:val="en-CA" w:eastAsia="ja-JP"/>
              </w:rPr>
              <w:fldChar w:fldCharType="begin"/>
            </w:r>
            <w:r>
              <w:rPr>
                <w:lang w:val="en-CA" w:eastAsia="ja-JP"/>
              </w:rPr>
              <w:instrText xml:space="preserve"> REF _Ref247993278 \r \h </w:instrText>
            </w:r>
            <w:r>
              <w:rPr>
                <w:lang w:val="en-CA" w:eastAsia="ja-JP"/>
              </w:rPr>
            </w:r>
            <w:r>
              <w:rPr>
                <w:lang w:val="en-CA" w:eastAsia="ja-JP"/>
              </w:rPr>
              <w:fldChar w:fldCharType="separate"/>
            </w:r>
            <w:r w:rsidR="00581692">
              <w:rPr>
                <w:lang w:val="en-CA" w:eastAsia="ja-JP"/>
              </w:rPr>
              <w:t>[C2]</w:t>
            </w:r>
            <w:r>
              <w:rPr>
                <w:lang w:val="en-CA" w:eastAsia="ja-JP"/>
              </w:rPr>
              <w:fldChar w:fldCharType="end"/>
            </w:r>
          </w:p>
        </w:tc>
        <w:tc>
          <w:tcPr>
            <w:tcW w:w="1317" w:type="dxa"/>
            <w:tcBorders>
              <w:bottom w:val="single" w:sz="4" w:space="0" w:color="auto"/>
            </w:tcBorders>
            <w:shd w:val="clear" w:color="auto" w:fill="auto"/>
          </w:tcPr>
          <w:p w14:paraId="536854FF" w14:textId="77777777" w:rsidR="009075CE" w:rsidRPr="000B248A" w:rsidRDefault="009075CE" w:rsidP="006E2DE3">
            <w:pPr>
              <w:rPr>
                <w:lang w:val="en-CA" w:eastAsia="ja-JP"/>
              </w:rPr>
            </w:pPr>
            <w:r w:rsidRPr="000B248A">
              <w:rPr>
                <w:lang w:val="en-CA" w:eastAsia="ja-JP"/>
              </w:rPr>
              <w:t>3840x2160</w:t>
            </w:r>
          </w:p>
        </w:tc>
        <w:tc>
          <w:tcPr>
            <w:tcW w:w="779" w:type="dxa"/>
            <w:tcBorders>
              <w:bottom w:val="single" w:sz="4" w:space="0" w:color="auto"/>
            </w:tcBorders>
            <w:shd w:val="clear" w:color="auto" w:fill="auto"/>
          </w:tcPr>
          <w:p w14:paraId="64918F61" w14:textId="77777777" w:rsidR="009075CE" w:rsidRDefault="009075CE" w:rsidP="006E2DE3">
            <w:pPr>
              <w:rPr>
                <w:lang w:val="en-CA" w:eastAsia="ja-JP"/>
              </w:rPr>
            </w:pPr>
            <w:r>
              <w:rPr>
                <w:lang w:val="en-CA" w:eastAsia="ja-JP"/>
              </w:rPr>
              <w:t>60</w:t>
            </w:r>
          </w:p>
        </w:tc>
        <w:tc>
          <w:tcPr>
            <w:tcW w:w="705" w:type="dxa"/>
            <w:tcBorders>
              <w:bottom w:val="single" w:sz="4" w:space="0" w:color="auto"/>
            </w:tcBorders>
            <w:shd w:val="clear" w:color="auto" w:fill="auto"/>
          </w:tcPr>
          <w:p w14:paraId="3F3666C9" w14:textId="77777777" w:rsidR="009075CE" w:rsidRDefault="009075CE" w:rsidP="006E2DE3">
            <w:pPr>
              <w:rPr>
                <w:lang w:val="en-CA" w:eastAsia="ja-JP"/>
              </w:rPr>
            </w:pPr>
            <w:r>
              <w:rPr>
                <w:lang w:val="en-CA" w:eastAsia="ja-JP"/>
              </w:rPr>
              <w:t>8</w:t>
            </w:r>
          </w:p>
        </w:tc>
        <w:tc>
          <w:tcPr>
            <w:tcW w:w="962" w:type="dxa"/>
            <w:tcBorders>
              <w:bottom w:val="single" w:sz="4" w:space="0" w:color="auto"/>
            </w:tcBorders>
            <w:shd w:val="clear" w:color="auto" w:fill="auto"/>
          </w:tcPr>
          <w:p w14:paraId="2512121A" w14:textId="77777777" w:rsidR="009075CE" w:rsidRDefault="009075CE" w:rsidP="006E2DE3">
            <w:pPr>
              <w:rPr>
                <w:lang w:val="en-CA" w:eastAsia="ja-JP"/>
              </w:rPr>
            </w:pPr>
            <w:r>
              <w:rPr>
                <w:lang w:val="en-CA" w:eastAsia="ja-JP"/>
              </w:rPr>
              <w:t>600</w:t>
            </w:r>
          </w:p>
        </w:tc>
        <w:tc>
          <w:tcPr>
            <w:tcW w:w="672" w:type="dxa"/>
            <w:tcBorders>
              <w:bottom w:val="single" w:sz="4" w:space="0" w:color="auto"/>
            </w:tcBorders>
            <w:shd w:val="clear" w:color="auto" w:fill="auto"/>
          </w:tcPr>
          <w:p w14:paraId="414D2432" w14:textId="77777777" w:rsidR="009075CE" w:rsidRDefault="009075CE" w:rsidP="006E2DE3">
            <w:pPr>
              <w:rPr>
                <w:lang w:val="en-CA" w:eastAsia="ja-JP"/>
              </w:rPr>
            </w:pPr>
            <w:r>
              <w:rPr>
                <w:lang w:val="en-CA" w:eastAsia="ja-JP"/>
              </w:rPr>
              <w:t>RA</w:t>
            </w:r>
          </w:p>
        </w:tc>
        <w:tc>
          <w:tcPr>
            <w:tcW w:w="1530" w:type="dxa"/>
            <w:tcBorders>
              <w:bottom w:val="single" w:sz="4" w:space="0" w:color="auto"/>
              <w:right w:val="single" w:sz="12" w:space="0" w:color="auto"/>
            </w:tcBorders>
            <w:shd w:val="clear" w:color="auto" w:fill="auto"/>
          </w:tcPr>
          <w:p w14:paraId="47726735" w14:textId="77777777" w:rsidR="009075CE" w:rsidRPr="00982E19" w:rsidRDefault="009075CE" w:rsidP="006E2DE3">
            <w:pPr>
              <w:rPr>
                <w:lang w:val="en-CA" w:eastAsia="ja-JP"/>
              </w:rPr>
            </w:pPr>
          </w:p>
        </w:tc>
      </w:tr>
      <w:tr w:rsidR="00752E83" w:rsidRPr="00982E19" w14:paraId="5F1CD876" w14:textId="77777777" w:rsidTr="000274F7">
        <w:trPr>
          <w:trPrChange w:id="75" w:author="TK Tan" w:date="2013-12-20T07:18:00Z">
            <w:trPr>
              <w:gridAfter w:val="0"/>
            </w:trPr>
          </w:trPrChange>
        </w:trPr>
        <w:tc>
          <w:tcPr>
            <w:tcW w:w="2245" w:type="dxa"/>
            <w:tcBorders>
              <w:left w:val="single" w:sz="12" w:space="0" w:color="auto"/>
              <w:bottom w:val="single" w:sz="4" w:space="0" w:color="auto"/>
            </w:tcBorders>
            <w:shd w:val="clear" w:color="auto" w:fill="auto"/>
            <w:tcPrChange w:id="76" w:author="TK Tan" w:date="2013-12-20T07:18:00Z">
              <w:tcPr>
                <w:tcW w:w="2075" w:type="dxa"/>
                <w:tcBorders>
                  <w:left w:val="single" w:sz="12" w:space="0" w:color="auto"/>
                  <w:bottom w:val="single" w:sz="4" w:space="0" w:color="auto"/>
                </w:tcBorders>
                <w:shd w:val="clear" w:color="auto" w:fill="auto"/>
              </w:tcPr>
            </w:tcPrChange>
          </w:tcPr>
          <w:p w14:paraId="708C9DA7" w14:textId="03F05136" w:rsidR="009075CE" w:rsidRPr="000B248A" w:rsidRDefault="009C531B" w:rsidP="006E2DE3">
            <w:pPr>
              <w:rPr>
                <w:lang w:val="en-CA" w:eastAsia="ja-JP"/>
              </w:rPr>
            </w:pPr>
            <w:ins w:id="77" w:author="TK Tan" w:date="2014-01-13T19:02:00Z">
              <w:r>
                <w:rPr>
                  <w:lang w:val="en-CA" w:eastAsia="ja-JP"/>
                </w:rPr>
                <w:t>HomelessSleeping</w:t>
              </w:r>
            </w:ins>
            <w:del w:id="78" w:author="TK Tan" w:date="2014-01-13T19:02:00Z">
              <w:r w:rsidR="009075CE" w:rsidDel="009C531B">
                <w:rPr>
                  <w:lang w:val="en-CA" w:eastAsia="ja-JP"/>
                </w:rPr>
                <w:delText>NoSleep2</w:delText>
              </w:r>
            </w:del>
          </w:p>
        </w:tc>
        <w:tc>
          <w:tcPr>
            <w:tcW w:w="2038" w:type="dxa"/>
            <w:tcBorders>
              <w:bottom w:val="single" w:sz="4" w:space="0" w:color="auto"/>
            </w:tcBorders>
            <w:shd w:val="clear" w:color="auto" w:fill="auto"/>
            <w:tcPrChange w:id="79" w:author="TK Tan" w:date="2013-12-20T07:18:00Z">
              <w:tcPr>
                <w:tcW w:w="1772" w:type="dxa"/>
                <w:gridSpan w:val="2"/>
                <w:tcBorders>
                  <w:bottom w:val="single" w:sz="4" w:space="0" w:color="auto"/>
                </w:tcBorders>
                <w:shd w:val="clear" w:color="auto" w:fill="auto"/>
              </w:tcPr>
            </w:tcPrChange>
          </w:tcPr>
          <w:p w14:paraId="5D8912A4" w14:textId="7546DE63" w:rsidR="009075CE" w:rsidRPr="000B248A" w:rsidRDefault="000274F7" w:rsidP="000274F7">
            <w:pPr>
              <w:rPr>
                <w:lang w:val="en-CA" w:eastAsia="ja-JP"/>
              </w:rPr>
            </w:pPr>
            <w:ins w:id="80" w:author="TK Tan" w:date="2013-12-20T07:15:00Z">
              <w:r w:rsidRPr="000274F7">
                <w:rPr>
                  <w:lang w:val="en-CA" w:eastAsia="ja-JP"/>
                </w:rPr>
                <w:t>Kamerawerk</w:t>
              </w:r>
            </w:ins>
            <w:ins w:id="81" w:author="TK Tan" w:date="2013-12-20T07:18:00Z">
              <w:r>
                <w:rPr>
                  <w:lang w:val="en-CA" w:eastAsia="ja-JP"/>
                </w:rPr>
                <w:t xml:space="preserve"> </w:t>
              </w:r>
              <w:r>
                <w:rPr>
                  <w:lang w:val="en-CA" w:eastAsia="ja-JP"/>
                </w:rPr>
                <w:fldChar w:fldCharType="begin"/>
              </w:r>
              <w:r>
                <w:rPr>
                  <w:lang w:val="en-CA" w:eastAsia="ja-JP"/>
                </w:rPr>
                <w:instrText xml:space="preserve"> REF _Ref249143232 \r \h </w:instrText>
              </w:r>
            </w:ins>
            <w:r>
              <w:rPr>
                <w:lang w:val="en-CA" w:eastAsia="ja-JP"/>
              </w:rPr>
            </w:r>
            <w:r>
              <w:rPr>
                <w:lang w:val="en-CA" w:eastAsia="ja-JP"/>
              </w:rPr>
              <w:fldChar w:fldCharType="separate"/>
            </w:r>
            <w:ins w:id="82" w:author="Vittorio Baroncini" w:date="2013-12-23T15:25:00Z">
              <w:r w:rsidR="00581692">
                <w:rPr>
                  <w:lang w:val="en-CA" w:eastAsia="ja-JP"/>
                </w:rPr>
                <w:t>[C8]</w:t>
              </w:r>
            </w:ins>
            <w:ins w:id="83" w:author="TK Tan" w:date="2013-12-20T07:18:00Z">
              <w:r>
                <w:rPr>
                  <w:lang w:val="en-CA" w:eastAsia="ja-JP"/>
                </w:rPr>
                <w:fldChar w:fldCharType="end"/>
              </w:r>
            </w:ins>
            <w:del w:id="84" w:author="TK Tan" w:date="2013-12-20T07:15:00Z">
              <w:r w:rsidR="009075CE" w:rsidDel="000274F7">
                <w:rPr>
                  <w:lang w:val="en-CA" w:eastAsia="ja-JP"/>
                </w:rPr>
                <w:delText>BBC</w:delText>
              </w:r>
            </w:del>
            <w:del w:id="85" w:author="TK Tan" w:date="2013-12-20T07:18:00Z">
              <w:r w:rsidR="00752E83" w:rsidDel="000274F7">
                <w:rPr>
                  <w:lang w:val="en-CA" w:eastAsia="ja-JP"/>
                </w:rPr>
                <w:delText xml:space="preserve"> </w:delText>
              </w:r>
            </w:del>
            <w:del w:id="86" w:author="TK Tan" w:date="2013-12-17T07:49:00Z">
              <w:r w:rsidR="00752E83" w:rsidDel="007B7CC2">
                <w:rPr>
                  <w:lang w:val="en-CA" w:eastAsia="ja-JP"/>
                </w:rPr>
                <w:fldChar w:fldCharType="begin"/>
              </w:r>
              <w:r w:rsidR="00752E83" w:rsidDel="007B7CC2">
                <w:rPr>
                  <w:lang w:val="en-CA" w:eastAsia="ja-JP"/>
                </w:rPr>
                <w:delInstrText xml:space="preserve"> REF _Ref247995137 \r \h </w:delInstrText>
              </w:r>
              <w:r w:rsidR="00752E83" w:rsidDel="007B7CC2">
                <w:rPr>
                  <w:lang w:val="en-CA" w:eastAsia="ja-JP"/>
                </w:rPr>
              </w:r>
              <w:r w:rsidR="00752E83" w:rsidDel="007B7CC2">
                <w:rPr>
                  <w:lang w:val="en-CA" w:eastAsia="ja-JP"/>
                </w:rPr>
                <w:fldChar w:fldCharType="separate"/>
              </w:r>
              <w:r w:rsidR="00BA1DB5" w:rsidDel="007B7CC2">
                <w:rPr>
                  <w:lang w:val="en-CA" w:eastAsia="ja-JP"/>
                </w:rPr>
                <w:delText>0</w:delText>
              </w:r>
              <w:r w:rsidR="00752E83" w:rsidDel="007B7CC2">
                <w:rPr>
                  <w:lang w:val="en-CA" w:eastAsia="ja-JP"/>
                </w:rPr>
                <w:fldChar w:fldCharType="end"/>
              </w:r>
            </w:del>
          </w:p>
        </w:tc>
        <w:tc>
          <w:tcPr>
            <w:tcW w:w="1317" w:type="dxa"/>
            <w:tcBorders>
              <w:bottom w:val="single" w:sz="4" w:space="0" w:color="auto"/>
            </w:tcBorders>
            <w:shd w:val="clear" w:color="auto" w:fill="auto"/>
            <w:tcPrChange w:id="87" w:author="TK Tan" w:date="2013-12-20T07:18:00Z">
              <w:tcPr>
                <w:tcW w:w="1317" w:type="dxa"/>
                <w:gridSpan w:val="2"/>
                <w:tcBorders>
                  <w:bottom w:val="single" w:sz="4" w:space="0" w:color="auto"/>
                </w:tcBorders>
                <w:shd w:val="clear" w:color="auto" w:fill="auto"/>
              </w:tcPr>
            </w:tcPrChange>
          </w:tcPr>
          <w:p w14:paraId="6E9D0AE5" w14:textId="77777777" w:rsidR="009075CE" w:rsidRPr="000B248A" w:rsidRDefault="009075CE" w:rsidP="006E2DE3">
            <w:pPr>
              <w:rPr>
                <w:lang w:val="en-CA" w:eastAsia="ja-JP"/>
              </w:rPr>
            </w:pPr>
            <w:r w:rsidRPr="000B248A">
              <w:rPr>
                <w:lang w:val="en-CA" w:eastAsia="ja-JP"/>
              </w:rPr>
              <w:t>3840x2160</w:t>
            </w:r>
          </w:p>
        </w:tc>
        <w:tc>
          <w:tcPr>
            <w:tcW w:w="779" w:type="dxa"/>
            <w:tcBorders>
              <w:bottom w:val="single" w:sz="4" w:space="0" w:color="auto"/>
            </w:tcBorders>
            <w:shd w:val="clear" w:color="auto" w:fill="auto"/>
            <w:tcPrChange w:id="88" w:author="TK Tan" w:date="2013-12-20T07:18:00Z">
              <w:tcPr>
                <w:tcW w:w="779" w:type="dxa"/>
                <w:gridSpan w:val="2"/>
                <w:tcBorders>
                  <w:bottom w:val="single" w:sz="4" w:space="0" w:color="auto"/>
                </w:tcBorders>
                <w:shd w:val="clear" w:color="auto" w:fill="auto"/>
              </w:tcPr>
            </w:tcPrChange>
          </w:tcPr>
          <w:p w14:paraId="19B7F3EC" w14:textId="77777777" w:rsidR="009075CE" w:rsidRPr="000B248A" w:rsidRDefault="009075CE" w:rsidP="006E2DE3">
            <w:pPr>
              <w:rPr>
                <w:lang w:val="en-CA" w:eastAsia="ja-JP"/>
              </w:rPr>
            </w:pPr>
            <w:r>
              <w:rPr>
                <w:lang w:val="en-CA" w:eastAsia="ja-JP"/>
              </w:rPr>
              <w:t>60</w:t>
            </w:r>
          </w:p>
        </w:tc>
        <w:tc>
          <w:tcPr>
            <w:tcW w:w="705" w:type="dxa"/>
            <w:tcBorders>
              <w:bottom w:val="single" w:sz="4" w:space="0" w:color="auto"/>
            </w:tcBorders>
            <w:shd w:val="clear" w:color="auto" w:fill="auto"/>
            <w:tcPrChange w:id="89" w:author="TK Tan" w:date="2013-12-20T07:18:00Z">
              <w:tcPr>
                <w:tcW w:w="705" w:type="dxa"/>
                <w:gridSpan w:val="2"/>
                <w:tcBorders>
                  <w:bottom w:val="single" w:sz="4" w:space="0" w:color="auto"/>
                </w:tcBorders>
                <w:shd w:val="clear" w:color="auto" w:fill="auto"/>
              </w:tcPr>
            </w:tcPrChange>
          </w:tcPr>
          <w:p w14:paraId="41155A9C" w14:textId="77777777" w:rsidR="009075CE" w:rsidRPr="000B248A" w:rsidRDefault="009075CE" w:rsidP="006E2DE3">
            <w:pPr>
              <w:rPr>
                <w:lang w:val="en-CA" w:eastAsia="ja-JP"/>
              </w:rPr>
            </w:pPr>
            <w:r>
              <w:rPr>
                <w:lang w:val="en-CA" w:eastAsia="ja-JP"/>
              </w:rPr>
              <w:t>8</w:t>
            </w:r>
          </w:p>
        </w:tc>
        <w:tc>
          <w:tcPr>
            <w:tcW w:w="962" w:type="dxa"/>
            <w:tcBorders>
              <w:bottom w:val="single" w:sz="4" w:space="0" w:color="auto"/>
            </w:tcBorders>
            <w:shd w:val="clear" w:color="auto" w:fill="auto"/>
            <w:tcPrChange w:id="90" w:author="TK Tan" w:date="2013-12-20T07:18:00Z">
              <w:tcPr>
                <w:tcW w:w="962" w:type="dxa"/>
                <w:gridSpan w:val="2"/>
                <w:tcBorders>
                  <w:bottom w:val="single" w:sz="4" w:space="0" w:color="auto"/>
                </w:tcBorders>
                <w:shd w:val="clear" w:color="auto" w:fill="auto"/>
              </w:tcPr>
            </w:tcPrChange>
          </w:tcPr>
          <w:p w14:paraId="6B41DD26" w14:textId="77777777" w:rsidR="009075CE" w:rsidRPr="000B248A" w:rsidRDefault="009075CE" w:rsidP="006E2DE3">
            <w:pPr>
              <w:rPr>
                <w:lang w:val="en-CA" w:eastAsia="ja-JP"/>
              </w:rPr>
            </w:pPr>
            <w:r>
              <w:rPr>
                <w:lang w:val="en-CA" w:eastAsia="ja-JP"/>
              </w:rPr>
              <w:t>600</w:t>
            </w:r>
          </w:p>
        </w:tc>
        <w:tc>
          <w:tcPr>
            <w:tcW w:w="672" w:type="dxa"/>
            <w:tcBorders>
              <w:bottom w:val="single" w:sz="4" w:space="0" w:color="auto"/>
            </w:tcBorders>
            <w:shd w:val="clear" w:color="auto" w:fill="auto"/>
            <w:tcPrChange w:id="91" w:author="TK Tan" w:date="2013-12-20T07:18:00Z">
              <w:tcPr>
                <w:tcW w:w="672" w:type="dxa"/>
                <w:gridSpan w:val="2"/>
                <w:tcBorders>
                  <w:bottom w:val="single" w:sz="4" w:space="0" w:color="auto"/>
                </w:tcBorders>
                <w:shd w:val="clear" w:color="auto" w:fill="auto"/>
              </w:tcPr>
            </w:tcPrChange>
          </w:tcPr>
          <w:p w14:paraId="58CDE9C6" w14:textId="77777777" w:rsidR="009075CE" w:rsidRPr="000B248A" w:rsidRDefault="009075CE" w:rsidP="006E2DE3">
            <w:pPr>
              <w:rPr>
                <w:lang w:val="en-CA" w:eastAsia="ja-JP"/>
              </w:rPr>
            </w:pPr>
            <w:r>
              <w:rPr>
                <w:lang w:val="en-CA" w:eastAsia="ja-JP"/>
              </w:rPr>
              <w:t>RA</w:t>
            </w:r>
          </w:p>
        </w:tc>
        <w:tc>
          <w:tcPr>
            <w:tcW w:w="1530" w:type="dxa"/>
            <w:tcBorders>
              <w:bottom w:val="single" w:sz="4" w:space="0" w:color="auto"/>
              <w:right w:val="single" w:sz="12" w:space="0" w:color="auto"/>
            </w:tcBorders>
            <w:shd w:val="clear" w:color="auto" w:fill="auto"/>
            <w:tcPrChange w:id="92" w:author="TK Tan" w:date="2013-12-20T07:18:00Z">
              <w:tcPr>
                <w:tcW w:w="1530" w:type="dxa"/>
                <w:gridSpan w:val="2"/>
                <w:tcBorders>
                  <w:bottom w:val="single" w:sz="4" w:space="0" w:color="auto"/>
                  <w:right w:val="single" w:sz="12" w:space="0" w:color="auto"/>
                </w:tcBorders>
                <w:shd w:val="clear" w:color="auto" w:fill="auto"/>
              </w:tcPr>
            </w:tcPrChange>
          </w:tcPr>
          <w:p w14:paraId="6E8E2B37" w14:textId="77777777" w:rsidR="009075CE" w:rsidRPr="00982E19" w:rsidRDefault="009075CE" w:rsidP="006E2DE3">
            <w:pPr>
              <w:rPr>
                <w:lang w:val="en-CA" w:eastAsia="ja-JP"/>
              </w:rPr>
            </w:pPr>
          </w:p>
        </w:tc>
      </w:tr>
      <w:tr w:rsidR="00752E83" w:rsidRPr="00650F33" w14:paraId="2AB00482" w14:textId="77777777" w:rsidTr="00581692">
        <w:tc>
          <w:tcPr>
            <w:tcW w:w="2245" w:type="dxa"/>
            <w:tcBorders>
              <w:left w:val="single" w:sz="12" w:space="0" w:color="auto"/>
              <w:bottom w:val="single" w:sz="12" w:space="0" w:color="auto"/>
            </w:tcBorders>
            <w:shd w:val="clear" w:color="auto" w:fill="auto"/>
          </w:tcPr>
          <w:p w14:paraId="70A90DE4" w14:textId="52DC2D71" w:rsidR="009075CE" w:rsidRPr="00957EC6" w:rsidRDefault="00B13387" w:rsidP="00C40F5A">
            <w:pPr>
              <w:rPr>
                <w:color w:val="000000"/>
              </w:rPr>
            </w:pPr>
            <w:r>
              <w:rPr>
                <w:lang w:val="en-CA" w:eastAsia="ja-JP"/>
              </w:rPr>
              <w:t>t</w:t>
            </w:r>
            <w:r w:rsidR="009075CE">
              <w:rPr>
                <w:lang w:val="en-CA" w:eastAsia="ja-JP"/>
              </w:rPr>
              <w:t>raffic</w:t>
            </w:r>
          </w:p>
        </w:tc>
        <w:tc>
          <w:tcPr>
            <w:tcW w:w="2038" w:type="dxa"/>
            <w:tcBorders>
              <w:bottom w:val="single" w:sz="12" w:space="0" w:color="auto"/>
            </w:tcBorders>
            <w:shd w:val="clear" w:color="auto" w:fill="auto"/>
          </w:tcPr>
          <w:p w14:paraId="2086DAAB" w14:textId="1E7FE0E0" w:rsidR="009075CE" w:rsidRPr="00650F33" w:rsidRDefault="009075CE" w:rsidP="006E2DE3">
            <w:pPr>
              <w:rPr>
                <w:color w:val="000000"/>
                <w:lang w:val="en-CA" w:eastAsia="ja-JP"/>
              </w:rPr>
            </w:pPr>
            <w:r>
              <w:rPr>
                <w:lang w:val="en-CA" w:eastAsia="ja-JP"/>
              </w:rPr>
              <w:t>Plannet, Inc</w:t>
            </w:r>
            <w:r w:rsidR="00B13387">
              <w:rPr>
                <w:lang w:val="en-CA" w:eastAsia="ja-JP"/>
              </w:rPr>
              <w:t xml:space="preserve"> </w:t>
            </w:r>
            <w:r w:rsidR="009E1306">
              <w:rPr>
                <w:lang w:val="en-CA" w:eastAsia="ja-JP"/>
              </w:rPr>
              <w:fldChar w:fldCharType="begin"/>
            </w:r>
            <w:r w:rsidR="009E1306">
              <w:rPr>
                <w:lang w:val="en-CA" w:eastAsia="ja-JP"/>
              </w:rPr>
              <w:instrText xml:space="preserve"> REF _Ref247993101 \r \h </w:instrText>
            </w:r>
            <w:r w:rsidR="009E1306">
              <w:rPr>
                <w:lang w:val="en-CA" w:eastAsia="ja-JP"/>
              </w:rPr>
            </w:r>
            <w:r w:rsidR="009E1306">
              <w:rPr>
                <w:lang w:val="en-CA" w:eastAsia="ja-JP"/>
              </w:rPr>
              <w:fldChar w:fldCharType="separate"/>
            </w:r>
            <w:r w:rsidR="00581692">
              <w:rPr>
                <w:lang w:val="en-CA" w:eastAsia="ja-JP"/>
              </w:rPr>
              <w:t>[C1]</w:t>
            </w:r>
            <w:r w:rsidR="009E1306">
              <w:rPr>
                <w:lang w:val="en-CA" w:eastAsia="ja-JP"/>
              </w:rPr>
              <w:fldChar w:fldCharType="end"/>
            </w:r>
          </w:p>
        </w:tc>
        <w:tc>
          <w:tcPr>
            <w:tcW w:w="1317" w:type="dxa"/>
            <w:tcBorders>
              <w:bottom w:val="single" w:sz="12" w:space="0" w:color="auto"/>
            </w:tcBorders>
            <w:shd w:val="clear" w:color="auto" w:fill="auto"/>
          </w:tcPr>
          <w:p w14:paraId="707F88E4" w14:textId="77777777" w:rsidR="009075CE" w:rsidRPr="00650F33" w:rsidRDefault="009075CE" w:rsidP="006E2DE3">
            <w:pPr>
              <w:rPr>
                <w:color w:val="000000"/>
                <w:lang w:val="en-CA" w:eastAsia="ja-JP"/>
              </w:rPr>
            </w:pPr>
            <w:r>
              <w:rPr>
                <w:lang w:val="en-CA" w:eastAsia="ja-JP"/>
              </w:rPr>
              <w:t>4096x2048</w:t>
            </w:r>
          </w:p>
        </w:tc>
        <w:tc>
          <w:tcPr>
            <w:tcW w:w="779" w:type="dxa"/>
            <w:tcBorders>
              <w:bottom w:val="single" w:sz="12" w:space="0" w:color="auto"/>
            </w:tcBorders>
            <w:shd w:val="clear" w:color="auto" w:fill="auto"/>
          </w:tcPr>
          <w:p w14:paraId="67B38A90" w14:textId="77777777" w:rsidR="009075CE" w:rsidRPr="00650F33" w:rsidRDefault="009075CE" w:rsidP="006E2DE3">
            <w:pPr>
              <w:rPr>
                <w:color w:val="000000"/>
                <w:lang w:val="en-CA" w:eastAsia="ja-JP"/>
              </w:rPr>
            </w:pPr>
            <w:r>
              <w:rPr>
                <w:lang w:val="en-CA" w:eastAsia="ja-JP"/>
              </w:rPr>
              <w:t>30</w:t>
            </w:r>
          </w:p>
        </w:tc>
        <w:tc>
          <w:tcPr>
            <w:tcW w:w="705" w:type="dxa"/>
            <w:tcBorders>
              <w:bottom w:val="single" w:sz="12" w:space="0" w:color="auto"/>
            </w:tcBorders>
            <w:shd w:val="clear" w:color="auto" w:fill="auto"/>
          </w:tcPr>
          <w:p w14:paraId="6DD79A57" w14:textId="77777777" w:rsidR="009075CE" w:rsidRPr="00650F33" w:rsidRDefault="009075CE" w:rsidP="006E2DE3">
            <w:pPr>
              <w:rPr>
                <w:color w:val="000000"/>
                <w:lang w:val="en-CA" w:eastAsia="ja-JP"/>
              </w:rPr>
            </w:pPr>
            <w:r>
              <w:rPr>
                <w:lang w:val="en-CA" w:eastAsia="ja-JP"/>
              </w:rPr>
              <w:t>8</w:t>
            </w:r>
          </w:p>
        </w:tc>
        <w:tc>
          <w:tcPr>
            <w:tcW w:w="962" w:type="dxa"/>
            <w:tcBorders>
              <w:bottom w:val="single" w:sz="12" w:space="0" w:color="auto"/>
            </w:tcBorders>
            <w:shd w:val="clear" w:color="auto" w:fill="auto"/>
          </w:tcPr>
          <w:p w14:paraId="0348E841" w14:textId="77777777" w:rsidR="009075CE" w:rsidRPr="00650F33" w:rsidRDefault="009075CE" w:rsidP="006E2DE3">
            <w:pPr>
              <w:rPr>
                <w:color w:val="000000"/>
                <w:lang w:val="en-CA" w:eastAsia="ja-JP"/>
              </w:rPr>
            </w:pPr>
            <w:r>
              <w:rPr>
                <w:lang w:val="en-CA" w:eastAsia="ja-JP"/>
              </w:rPr>
              <w:t>300</w:t>
            </w:r>
          </w:p>
        </w:tc>
        <w:tc>
          <w:tcPr>
            <w:tcW w:w="672" w:type="dxa"/>
            <w:tcBorders>
              <w:bottom w:val="single" w:sz="12" w:space="0" w:color="auto"/>
            </w:tcBorders>
            <w:shd w:val="clear" w:color="auto" w:fill="auto"/>
          </w:tcPr>
          <w:p w14:paraId="1F02C7C7" w14:textId="77777777" w:rsidR="009075CE" w:rsidRPr="00650F33" w:rsidRDefault="009075CE" w:rsidP="006E2DE3">
            <w:pPr>
              <w:rPr>
                <w:color w:val="000000"/>
                <w:lang w:val="en-CA" w:eastAsia="ja-JP"/>
              </w:rPr>
            </w:pPr>
            <w:r>
              <w:rPr>
                <w:lang w:val="en-CA" w:eastAsia="ja-JP"/>
              </w:rPr>
              <w:t>RA</w:t>
            </w:r>
          </w:p>
        </w:tc>
        <w:tc>
          <w:tcPr>
            <w:tcW w:w="1530" w:type="dxa"/>
            <w:tcBorders>
              <w:bottom w:val="single" w:sz="12" w:space="0" w:color="auto"/>
              <w:right w:val="single" w:sz="12" w:space="0" w:color="auto"/>
            </w:tcBorders>
            <w:shd w:val="clear" w:color="auto" w:fill="auto"/>
          </w:tcPr>
          <w:p w14:paraId="48B6DFAE" w14:textId="77777777" w:rsidR="009075CE" w:rsidRPr="00650F33" w:rsidRDefault="009075CE" w:rsidP="006E2DE3">
            <w:pPr>
              <w:rPr>
                <w:color w:val="000000"/>
                <w:lang w:val="en-CA" w:eastAsia="ja-JP"/>
              </w:rPr>
            </w:pPr>
          </w:p>
        </w:tc>
      </w:tr>
      <w:tr w:rsidR="00752E83" w:rsidRPr="00D23826" w14:paraId="794250CF" w14:textId="77777777" w:rsidTr="00581692">
        <w:tc>
          <w:tcPr>
            <w:tcW w:w="2245" w:type="dxa"/>
            <w:tcBorders>
              <w:top w:val="single" w:sz="12" w:space="0" w:color="auto"/>
              <w:left w:val="single" w:sz="12" w:space="0" w:color="auto"/>
            </w:tcBorders>
            <w:shd w:val="clear" w:color="auto" w:fill="auto"/>
          </w:tcPr>
          <w:p w14:paraId="3DA9B117" w14:textId="77777777" w:rsidR="009075CE" w:rsidRPr="000B248A" w:rsidRDefault="009075CE" w:rsidP="00C40F5A">
            <w:pPr>
              <w:rPr>
                <w:lang w:val="en-CA" w:eastAsia="ja-JP"/>
              </w:rPr>
            </w:pPr>
            <w:r w:rsidRPr="000B248A">
              <w:rPr>
                <w:color w:val="000000"/>
              </w:rPr>
              <w:t>JohnnyLobby</w:t>
            </w:r>
          </w:p>
        </w:tc>
        <w:tc>
          <w:tcPr>
            <w:tcW w:w="2038" w:type="dxa"/>
            <w:tcBorders>
              <w:top w:val="single" w:sz="12" w:space="0" w:color="auto"/>
            </w:tcBorders>
            <w:shd w:val="clear" w:color="auto" w:fill="auto"/>
          </w:tcPr>
          <w:p w14:paraId="31FB8C3C" w14:textId="63C81E84" w:rsidR="009075CE" w:rsidRPr="000B248A" w:rsidRDefault="009075CE" w:rsidP="006E2DE3">
            <w:pPr>
              <w:rPr>
                <w:lang w:val="en-CA" w:eastAsia="ja-JP"/>
              </w:rPr>
            </w:pPr>
            <w:r w:rsidRPr="000B248A">
              <w:rPr>
                <w:lang w:val="en-CA" w:eastAsia="ja-JP"/>
              </w:rPr>
              <w:t>Vidyo</w:t>
            </w:r>
            <w:r w:rsidR="00E803ED">
              <w:rPr>
                <w:lang w:val="en-CA" w:eastAsia="ja-JP"/>
              </w:rPr>
              <w:t xml:space="preserve"> </w:t>
            </w:r>
            <w:r w:rsidR="00E803ED">
              <w:rPr>
                <w:lang w:val="en-CA" w:eastAsia="ja-JP"/>
              </w:rPr>
              <w:fldChar w:fldCharType="begin"/>
            </w:r>
            <w:r w:rsidR="00E803ED">
              <w:rPr>
                <w:lang w:val="en-CA" w:eastAsia="ja-JP"/>
              </w:rPr>
              <w:instrText xml:space="preserve"> REF _Ref247999763 \r \h </w:instrText>
            </w:r>
            <w:r w:rsidR="00E803ED">
              <w:rPr>
                <w:lang w:val="en-CA" w:eastAsia="ja-JP"/>
              </w:rPr>
            </w:r>
            <w:r w:rsidR="00E803ED">
              <w:rPr>
                <w:lang w:val="en-CA" w:eastAsia="ja-JP"/>
              </w:rPr>
              <w:fldChar w:fldCharType="separate"/>
            </w:r>
            <w:r w:rsidR="00581692">
              <w:rPr>
                <w:lang w:val="en-CA" w:eastAsia="ja-JP"/>
              </w:rPr>
              <w:t>[C7]</w:t>
            </w:r>
            <w:r w:rsidR="00E803ED">
              <w:rPr>
                <w:lang w:val="en-CA" w:eastAsia="ja-JP"/>
              </w:rPr>
              <w:fldChar w:fldCharType="end"/>
            </w:r>
          </w:p>
        </w:tc>
        <w:tc>
          <w:tcPr>
            <w:tcW w:w="1317" w:type="dxa"/>
            <w:tcBorders>
              <w:top w:val="single" w:sz="12" w:space="0" w:color="auto"/>
            </w:tcBorders>
            <w:shd w:val="clear" w:color="auto" w:fill="auto"/>
          </w:tcPr>
          <w:p w14:paraId="1A3F9B36" w14:textId="77777777" w:rsidR="009075CE" w:rsidRPr="000B248A" w:rsidRDefault="009075CE" w:rsidP="006E2DE3">
            <w:pPr>
              <w:rPr>
                <w:lang w:val="en-CA" w:eastAsia="ja-JP"/>
              </w:rPr>
            </w:pPr>
            <w:r w:rsidRPr="000B248A">
              <w:rPr>
                <w:lang w:val="en-CA" w:eastAsia="ja-JP"/>
              </w:rPr>
              <w:t>1920x1080</w:t>
            </w:r>
          </w:p>
        </w:tc>
        <w:tc>
          <w:tcPr>
            <w:tcW w:w="779" w:type="dxa"/>
            <w:tcBorders>
              <w:top w:val="single" w:sz="12" w:space="0" w:color="auto"/>
            </w:tcBorders>
            <w:shd w:val="clear" w:color="auto" w:fill="auto"/>
          </w:tcPr>
          <w:p w14:paraId="1532300D" w14:textId="77777777" w:rsidR="009075CE" w:rsidRPr="000B248A" w:rsidRDefault="009075CE" w:rsidP="006E2DE3">
            <w:pPr>
              <w:rPr>
                <w:lang w:val="en-CA" w:eastAsia="ja-JP"/>
              </w:rPr>
            </w:pPr>
            <w:r w:rsidRPr="000B248A">
              <w:rPr>
                <w:lang w:val="en-CA" w:eastAsia="ja-JP"/>
              </w:rPr>
              <w:t>60</w:t>
            </w:r>
          </w:p>
        </w:tc>
        <w:tc>
          <w:tcPr>
            <w:tcW w:w="705" w:type="dxa"/>
            <w:tcBorders>
              <w:top w:val="single" w:sz="12" w:space="0" w:color="auto"/>
            </w:tcBorders>
            <w:shd w:val="clear" w:color="auto" w:fill="auto"/>
          </w:tcPr>
          <w:p w14:paraId="416A1680" w14:textId="77777777" w:rsidR="009075CE" w:rsidRPr="000B248A" w:rsidRDefault="009075CE" w:rsidP="006E2DE3">
            <w:pPr>
              <w:rPr>
                <w:lang w:val="en-CA" w:eastAsia="ja-JP"/>
              </w:rPr>
            </w:pPr>
            <w:r w:rsidRPr="000B248A">
              <w:rPr>
                <w:lang w:val="en-CA" w:eastAsia="ja-JP"/>
              </w:rPr>
              <w:t>8</w:t>
            </w:r>
          </w:p>
        </w:tc>
        <w:tc>
          <w:tcPr>
            <w:tcW w:w="962" w:type="dxa"/>
            <w:tcBorders>
              <w:top w:val="single" w:sz="12" w:space="0" w:color="auto"/>
            </w:tcBorders>
            <w:shd w:val="clear" w:color="auto" w:fill="auto"/>
          </w:tcPr>
          <w:p w14:paraId="1DEDF3AF" w14:textId="77777777" w:rsidR="009075CE" w:rsidRPr="000B248A" w:rsidRDefault="009075CE" w:rsidP="006E2DE3">
            <w:pPr>
              <w:rPr>
                <w:lang w:val="en-CA" w:eastAsia="ja-JP"/>
              </w:rPr>
            </w:pPr>
            <w:r w:rsidRPr="000B248A">
              <w:rPr>
                <w:lang w:val="en-CA" w:eastAsia="ja-JP"/>
              </w:rPr>
              <w:t>600</w:t>
            </w:r>
          </w:p>
        </w:tc>
        <w:tc>
          <w:tcPr>
            <w:tcW w:w="672" w:type="dxa"/>
            <w:tcBorders>
              <w:top w:val="single" w:sz="12" w:space="0" w:color="auto"/>
            </w:tcBorders>
            <w:shd w:val="clear" w:color="auto" w:fill="auto"/>
          </w:tcPr>
          <w:p w14:paraId="4CAA497B" w14:textId="77777777" w:rsidR="009075CE" w:rsidRPr="000B248A" w:rsidRDefault="009075CE" w:rsidP="006E2DE3">
            <w:pPr>
              <w:rPr>
                <w:lang w:val="en-CA" w:eastAsia="ja-JP"/>
              </w:rPr>
            </w:pPr>
            <w:r w:rsidRPr="000B248A">
              <w:rPr>
                <w:lang w:val="en-CA" w:eastAsia="ja-JP"/>
              </w:rPr>
              <w:t>LD</w:t>
            </w:r>
          </w:p>
        </w:tc>
        <w:tc>
          <w:tcPr>
            <w:tcW w:w="1530" w:type="dxa"/>
            <w:tcBorders>
              <w:top w:val="single" w:sz="12" w:space="0" w:color="auto"/>
              <w:right w:val="single" w:sz="12" w:space="0" w:color="auto"/>
            </w:tcBorders>
            <w:shd w:val="clear" w:color="auto" w:fill="auto"/>
          </w:tcPr>
          <w:p w14:paraId="3BD1C368" w14:textId="77777777" w:rsidR="009075CE" w:rsidRPr="00D23826" w:rsidRDefault="009075CE" w:rsidP="006E2DE3">
            <w:pPr>
              <w:rPr>
                <w:lang w:val="en-CA" w:eastAsia="ja-JP"/>
              </w:rPr>
            </w:pPr>
          </w:p>
        </w:tc>
      </w:tr>
      <w:tr w:rsidR="00752E83" w:rsidRPr="00645C8F" w:rsidDel="001C6EA8" w14:paraId="141460EE" w14:textId="7DC74F6D" w:rsidTr="00581692">
        <w:trPr>
          <w:del w:id="93" w:author="TK Tan" w:date="2014-01-14T02:37:00Z"/>
        </w:trPr>
        <w:tc>
          <w:tcPr>
            <w:tcW w:w="2245" w:type="dxa"/>
            <w:tcBorders>
              <w:left w:val="single" w:sz="12" w:space="0" w:color="auto"/>
            </w:tcBorders>
            <w:shd w:val="clear" w:color="auto" w:fill="auto"/>
          </w:tcPr>
          <w:p w14:paraId="002301D9" w14:textId="3B4FE35D" w:rsidR="009075CE" w:rsidRPr="00BA1DB5" w:rsidDel="001C6EA8" w:rsidRDefault="009075CE" w:rsidP="006E2DE3">
            <w:pPr>
              <w:rPr>
                <w:del w:id="94" w:author="TK Tan" w:date="2014-01-14T02:37:00Z"/>
                <w:strike/>
                <w:highlight w:val="darkMagenta"/>
                <w:lang w:val="en-CA" w:eastAsia="ja-JP"/>
              </w:rPr>
            </w:pPr>
            <w:del w:id="95" w:author="TK Tan" w:date="2014-01-14T02:37:00Z">
              <w:r w:rsidRPr="00BA1DB5" w:rsidDel="001C6EA8">
                <w:rPr>
                  <w:strike/>
                  <w:highlight w:val="darkMagenta"/>
                  <w:lang w:val="en-CA" w:eastAsia="ja-JP"/>
                </w:rPr>
                <w:delText>Railway2</w:delText>
              </w:r>
            </w:del>
          </w:p>
        </w:tc>
        <w:tc>
          <w:tcPr>
            <w:tcW w:w="2038" w:type="dxa"/>
            <w:shd w:val="clear" w:color="auto" w:fill="auto"/>
          </w:tcPr>
          <w:p w14:paraId="5A0AA3FE" w14:textId="419002A8" w:rsidR="009075CE" w:rsidRPr="00BA1DB5" w:rsidDel="001C6EA8" w:rsidRDefault="009075CE" w:rsidP="006E2DE3">
            <w:pPr>
              <w:rPr>
                <w:del w:id="96" w:author="TK Tan" w:date="2014-01-14T02:37:00Z"/>
                <w:strike/>
                <w:highlight w:val="darkMagenta"/>
                <w:lang w:val="en-CA" w:eastAsia="ja-JP"/>
              </w:rPr>
            </w:pPr>
            <w:del w:id="97" w:author="TK Tan" w:date="2014-01-14T02:37:00Z">
              <w:r w:rsidRPr="00BA1DB5" w:rsidDel="001C6EA8">
                <w:rPr>
                  <w:strike/>
                  <w:highlight w:val="darkMagenta"/>
                  <w:lang w:val="en-CA" w:eastAsia="ja-JP"/>
                </w:rPr>
                <w:delText>NTIA</w:delText>
              </w:r>
              <w:r w:rsidR="00752E83" w:rsidRPr="00BA1DB5" w:rsidDel="001C6EA8">
                <w:rPr>
                  <w:strike/>
                  <w:highlight w:val="darkMagenta"/>
                  <w:lang w:val="en-CA" w:eastAsia="ja-JP"/>
                </w:rPr>
                <w:fldChar w:fldCharType="begin"/>
              </w:r>
              <w:r w:rsidR="00752E83" w:rsidRPr="00BA1DB5" w:rsidDel="001C6EA8">
                <w:rPr>
                  <w:strike/>
                  <w:highlight w:val="darkMagenta"/>
                  <w:lang w:val="en-CA" w:eastAsia="ja-JP"/>
                </w:rPr>
                <w:delInstrText xml:space="preserve"> REF _Ref247995657 \r \h </w:delInstrText>
              </w:r>
              <w:r w:rsidR="00752E83" w:rsidRPr="00BA1DB5" w:rsidDel="001C6EA8">
                <w:rPr>
                  <w:strike/>
                  <w:highlight w:val="darkMagenta"/>
                  <w:lang w:val="en-CA" w:eastAsia="ja-JP"/>
                </w:rPr>
              </w:r>
              <w:r w:rsidR="00752E83" w:rsidRPr="00BA1DB5" w:rsidDel="001C6EA8">
                <w:rPr>
                  <w:strike/>
                  <w:highlight w:val="darkMagenta"/>
                  <w:lang w:val="en-CA" w:eastAsia="ja-JP"/>
                </w:rPr>
                <w:fldChar w:fldCharType="separate"/>
              </w:r>
              <w:r w:rsidR="00581692" w:rsidDel="001C6EA8">
                <w:rPr>
                  <w:strike/>
                  <w:highlight w:val="darkMagenta"/>
                  <w:lang w:val="en-CA" w:eastAsia="ja-JP"/>
                </w:rPr>
                <w:delText>[C5]</w:delText>
              </w:r>
              <w:r w:rsidR="00752E83" w:rsidRPr="00BA1DB5" w:rsidDel="001C6EA8">
                <w:rPr>
                  <w:strike/>
                  <w:highlight w:val="darkMagenta"/>
                  <w:lang w:val="en-CA" w:eastAsia="ja-JP"/>
                </w:rPr>
                <w:fldChar w:fldCharType="end"/>
              </w:r>
            </w:del>
          </w:p>
        </w:tc>
        <w:tc>
          <w:tcPr>
            <w:tcW w:w="1317" w:type="dxa"/>
            <w:shd w:val="clear" w:color="auto" w:fill="auto"/>
          </w:tcPr>
          <w:p w14:paraId="65423006" w14:textId="4CC2CCD1" w:rsidR="009075CE" w:rsidRPr="00BA1DB5" w:rsidDel="001C6EA8" w:rsidRDefault="009075CE" w:rsidP="006E2DE3">
            <w:pPr>
              <w:rPr>
                <w:del w:id="98" w:author="TK Tan" w:date="2014-01-14T02:37:00Z"/>
                <w:strike/>
                <w:highlight w:val="darkMagenta"/>
                <w:lang w:val="en-CA" w:eastAsia="ja-JP"/>
              </w:rPr>
            </w:pPr>
            <w:del w:id="99" w:author="TK Tan" w:date="2014-01-14T02:37:00Z">
              <w:r w:rsidRPr="00BA1DB5" w:rsidDel="001C6EA8">
                <w:rPr>
                  <w:strike/>
                  <w:highlight w:val="darkMagenta"/>
                  <w:lang w:val="en-CA" w:eastAsia="ja-JP"/>
                </w:rPr>
                <w:delText>1920x1080</w:delText>
              </w:r>
            </w:del>
          </w:p>
        </w:tc>
        <w:tc>
          <w:tcPr>
            <w:tcW w:w="779" w:type="dxa"/>
            <w:shd w:val="clear" w:color="auto" w:fill="auto"/>
          </w:tcPr>
          <w:p w14:paraId="37393BDC" w14:textId="68384A16" w:rsidR="009075CE" w:rsidRPr="00BA1DB5" w:rsidDel="001C6EA8" w:rsidRDefault="009075CE" w:rsidP="006E2DE3">
            <w:pPr>
              <w:rPr>
                <w:del w:id="100" w:author="TK Tan" w:date="2014-01-14T02:37:00Z"/>
                <w:strike/>
                <w:highlight w:val="darkMagenta"/>
                <w:lang w:val="en-CA" w:eastAsia="ja-JP"/>
              </w:rPr>
            </w:pPr>
            <w:del w:id="101" w:author="TK Tan" w:date="2014-01-14T02:37:00Z">
              <w:r w:rsidRPr="00BA1DB5" w:rsidDel="001C6EA8">
                <w:rPr>
                  <w:strike/>
                  <w:highlight w:val="darkMagenta"/>
                  <w:lang w:val="en-CA" w:eastAsia="ja-JP"/>
                </w:rPr>
                <w:delText>30</w:delText>
              </w:r>
            </w:del>
          </w:p>
        </w:tc>
        <w:tc>
          <w:tcPr>
            <w:tcW w:w="705" w:type="dxa"/>
            <w:shd w:val="clear" w:color="auto" w:fill="auto"/>
          </w:tcPr>
          <w:p w14:paraId="29BA2D0E" w14:textId="527F17DD" w:rsidR="009075CE" w:rsidRPr="00BA1DB5" w:rsidDel="001C6EA8" w:rsidRDefault="009075CE" w:rsidP="006E2DE3">
            <w:pPr>
              <w:rPr>
                <w:del w:id="102" w:author="TK Tan" w:date="2014-01-14T02:37:00Z"/>
                <w:strike/>
                <w:highlight w:val="darkMagenta"/>
                <w:lang w:val="en-CA" w:eastAsia="ja-JP"/>
              </w:rPr>
            </w:pPr>
            <w:del w:id="103" w:author="TK Tan" w:date="2014-01-14T02:37:00Z">
              <w:r w:rsidRPr="00BA1DB5" w:rsidDel="001C6EA8">
                <w:rPr>
                  <w:strike/>
                  <w:highlight w:val="darkMagenta"/>
                  <w:lang w:val="en-CA" w:eastAsia="ja-JP"/>
                </w:rPr>
                <w:delText>8</w:delText>
              </w:r>
            </w:del>
          </w:p>
        </w:tc>
        <w:tc>
          <w:tcPr>
            <w:tcW w:w="962" w:type="dxa"/>
            <w:shd w:val="clear" w:color="auto" w:fill="auto"/>
          </w:tcPr>
          <w:p w14:paraId="665F4C86" w14:textId="70C36C5F" w:rsidR="009075CE" w:rsidRPr="00BA1DB5" w:rsidDel="001C6EA8" w:rsidRDefault="009075CE" w:rsidP="006E2DE3">
            <w:pPr>
              <w:rPr>
                <w:del w:id="104" w:author="TK Tan" w:date="2014-01-14T02:37:00Z"/>
                <w:strike/>
                <w:highlight w:val="darkMagenta"/>
                <w:lang w:val="en-CA" w:eastAsia="ja-JP"/>
              </w:rPr>
            </w:pPr>
            <w:del w:id="105" w:author="TK Tan" w:date="2014-01-14T02:37:00Z">
              <w:r w:rsidRPr="00BA1DB5" w:rsidDel="001C6EA8">
                <w:rPr>
                  <w:strike/>
                  <w:highlight w:val="darkMagenta"/>
                  <w:lang w:val="en-CA" w:eastAsia="ja-JP"/>
                </w:rPr>
                <w:delText>300</w:delText>
              </w:r>
            </w:del>
          </w:p>
        </w:tc>
        <w:tc>
          <w:tcPr>
            <w:tcW w:w="672" w:type="dxa"/>
            <w:shd w:val="clear" w:color="auto" w:fill="auto"/>
          </w:tcPr>
          <w:p w14:paraId="710793BB" w14:textId="142178B8" w:rsidR="009075CE" w:rsidRPr="00BA1DB5" w:rsidDel="001C6EA8" w:rsidRDefault="009075CE" w:rsidP="006E2DE3">
            <w:pPr>
              <w:rPr>
                <w:del w:id="106" w:author="TK Tan" w:date="2014-01-14T02:37:00Z"/>
                <w:strike/>
                <w:highlight w:val="darkMagenta"/>
                <w:lang w:val="en-CA" w:eastAsia="ja-JP"/>
              </w:rPr>
            </w:pPr>
            <w:del w:id="107" w:author="TK Tan" w:date="2014-01-14T02:37:00Z">
              <w:r w:rsidRPr="00BA1DB5" w:rsidDel="001C6EA8">
                <w:rPr>
                  <w:strike/>
                  <w:highlight w:val="darkMagenta"/>
                  <w:lang w:val="en-CA" w:eastAsia="ja-JP"/>
                </w:rPr>
                <w:delText>RA</w:delText>
              </w:r>
            </w:del>
          </w:p>
        </w:tc>
        <w:tc>
          <w:tcPr>
            <w:tcW w:w="1530" w:type="dxa"/>
            <w:tcBorders>
              <w:right w:val="single" w:sz="12" w:space="0" w:color="auto"/>
            </w:tcBorders>
            <w:shd w:val="clear" w:color="auto" w:fill="auto"/>
          </w:tcPr>
          <w:p w14:paraId="4ABB7215" w14:textId="6320D63A" w:rsidR="009075CE" w:rsidRPr="00BA1DB5" w:rsidDel="001C6EA8" w:rsidRDefault="009075CE" w:rsidP="006E2DE3">
            <w:pPr>
              <w:rPr>
                <w:del w:id="108" w:author="TK Tan" w:date="2014-01-14T02:37:00Z"/>
                <w:strike/>
                <w:highlight w:val="darkMagenta"/>
                <w:lang w:val="en-CA" w:eastAsia="ja-JP"/>
              </w:rPr>
            </w:pPr>
          </w:p>
        </w:tc>
      </w:tr>
      <w:tr w:rsidR="00645C8F" w:rsidRPr="00982E19" w14:paraId="7B5D166D" w14:textId="77777777" w:rsidTr="000274F7">
        <w:trPr>
          <w:trPrChange w:id="109" w:author="TK Tan" w:date="2013-12-20T07:18:00Z">
            <w:trPr>
              <w:gridAfter w:val="0"/>
            </w:trPr>
          </w:trPrChange>
        </w:trPr>
        <w:tc>
          <w:tcPr>
            <w:tcW w:w="2245" w:type="dxa"/>
            <w:tcBorders>
              <w:left w:val="single" w:sz="12" w:space="0" w:color="auto"/>
            </w:tcBorders>
            <w:shd w:val="clear" w:color="auto" w:fill="auto"/>
            <w:tcPrChange w:id="110" w:author="TK Tan" w:date="2013-12-20T07:18:00Z">
              <w:tcPr>
                <w:tcW w:w="2075" w:type="dxa"/>
                <w:tcBorders>
                  <w:left w:val="single" w:sz="12" w:space="0" w:color="auto"/>
                </w:tcBorders>
                <w:shd w:val="clear" w:color="auto" w:fill="auto"/>
              </w:tcPr>
            </w:tcPrChange>
          </w:tcPr>
          <w:p w14:paraId="6CD74102" w14:textId="77777777" w:rsidR="00645C8F" w:rsidRPr="000B248A" w:rsidRDefault="00645C8F" w:rsidP="006E2DE3">
            <w:pPr>
              <w:rPr>
                <w:lang w:val="en-CA" w:eastAsia="ja-JP"/>
              </w:rPr>
            </w:pPr>
            <w:r>
              <w:rPr>
                <w:lang w:val="en-CA" w:eastAsia="ja-JP"/>
              </w:rPr>
              <w:t>Calendar</w:t>
            </w:r>
          </w:p>
        </w:tc>
        <w:tc>
          <w:tcPr>
            <w:tcW w:w="2038" w:type="dxa"/>
            <w:shd w:val="clear" w:color="auto" w:fill="auto"/>
            <w:tcPrChange w:id="111" w:author="TK Tan" w:date="2013-12-20T07:18:00Z">
              <w:tcPr>
                <w:tcW w:w="1772" w:type="dxa"/>
                <w:gridSpan w:val="2"/>
                <w:shd w:val="clear" w:color="auto" w:fill="auto"/>
              </w:tcPr>
            </w:tcPrChange>
          </w:tcPr>
          <w:p w14:paraId="18E5CC8F" w14:textId="042A3B0E" w:rsidR="00645C8F" w:rsidRPr="000B248A" w:rsidRDefault="00645C8F" w:rsidP="007B7CC2">
            <w:pPr>
              <w:rPr>
                <w:lang w:val="en-CA" w:eastAsia="ja-JP"/>
              </w:rPr>
            </w:pPr>
            <w:r>
              <w:rPr>
                <w:lang w:val="en-CA" w:eastAsia="ja-JP"/>
              </w:rPr>
              <w:t xml:space="preserve">BBC </w:t>
            </w:r>
            <w:ins w:id="112" w:author="TK Tan" w:date="2013-12-17T07:49:00Z">
              <w:r w:rsidR="007B7CC2">
                <w:rPr>
                  <w:lang w:val="en-CA" w:eastAsia="ja-JP"/>
                </w:rPr>
                <w:fldChar w:fldCharType="begin"/>
              </w:r>
              <w:r w:rsidR="007B7CC2">
                <w:rPr>
                  <w:lang w:val="en-CA" w:eastAsia="ja-JP"/>
                </w:rPr>
                <w:instrText xml:space="preserve"> REF _Ref248885872 \r \h </w:instrText>
              </w:r>
            </w:ins>
            <w:r w:rsidR="007B7CC2">
              <w:rPr>
                <w:lang w:val="en-CA" w:eastAsia="ja-JP"/>
              </w:rPr>
            </w:r>
            <w:r w:rsidR="007B7CC2">
              <w:rPr>
                <w:lang w:val="en-CA" w:eastAsia="ja-JP"/>
              </w:rPr>
              <w:fldChar w:fldCharType="separate"/>
            </w:r>
            <w:ins w:id="113" w:author="Vittorio Baroncini" w:date="2013-12-23T15:25:00Z">
              <w:r w:rsidR="00581692">
                <w:rPr>
                  <w:lang w:val="en-CA" w:eastAsia="ja-JP"/>
                </w:rPr>
                <w:t>[C4]</w:t>
              </w:r>
            </w:ins>
            <w:ins w:id="114" w:author="TK Tan" w:date="2013-12-17T07:49:00Z">
              <w:r w:rsidR="007B7CC2">
                <w:rPr>
                  <w:lang w:val="en-CA" w:eastAsia="ja-JP"/>
                </w:rPr>
                <w:fldChar w:fldCharType="end"/>
              </w:r>
            </w:ins>
            <w:del w:id="115" w:author="TK Tan" w:date="2013-12-17T07:48:00Z">
              <w:r w:rsidDel="007B7CC2">
                <w:rPr>
                  <w:lang w:val="en-CA" w:eastAsia="ja-JP"/>
                </w:rPr>
                <w:fldChar w:fldCharType="begin"/>
              </w:r>
              <w:r w:rsidDel="007B7CC2">
                <w:rPr>
                  <w:lang w:val="en-CA" w:eastAsia="ja-JP"/>
                </w:rPr>
                <w:delInstrText xml:space="preserve"> REF _Ref247995137 \r \h </w:delInstrText>
              </w:r>
              <w:r w:rsidDel="007B7CC2">
                <w:rPr>
                  <w:lang w:val="en-CA" w:eastAsia="ja-JP"/>
                </w:rPr>
              </w:r>
              <w:r w:rsidDel="007B7CC2">
                <w:rPr>
                  <w:lang w:val="en-CA" w:eastAsia="ja-JP"/>
                </w:rPr>
                <w:fldChar w:fldCharType="separate"/>
              </w:r>
              <w:r w:rsidR="00BA1DB5" w:rsidDel="007B7CC2">
                <w:rPr>
                  <w:lang w:val="en-CA" w:eastAsia="ja-JP"/>
                </w:rPr>
                <w:delText>0</w:delText>
              </w:r>
              <w:r w:rsidDel="007B7CC2">
                <w:rPr>
                  <w:lang w:val="en-CA" w:eastAsia="ja-JP"/>
                </w:rPr>
                <w:fldChar w:fldCharType="end"/>
              </w:r>
            </w:del>
          </w:p>
        </w:tc>
        <w:tc>
          <w:tcPr>
            <w:tcW w:w="1317" w:type="dxa"/>
            <w:shd w:val="clear" w:color="auto" w:fill="auto"/>
            <w:tcPrChange w:id="116" w:author="TK Tan" w:date="2013-12-20T07:18:00Z">
              <w:tcPr>
                <w:tcW w:w="1317" w:type="dxa"/>
                <w:gridSpan w:val="2"/>
                <w:shd w:val="clear" w:color="auto" w:fill="auto"/>
              </w:tcPr>
            </w:tcPrChange>
          </w:tcPr>
          <w:p w14:paraId="42E553E7" w14:textId="77777777" w:rsidR="00645C8F" w:rsidRPr="000B248A" w:rsidRDefault="00645C8F" w:rsidP="006E2DE3">
            <w:pPr>
              <w:rPr>
                <w:lang w:val="en-CA" w:eastAsia="ja-JP"/>
              </w:rPr>
            </w:pPr>
            <w:r w:rsidRPr="000B248A">
              <w:rPr>
                <w:lang w:val="en-CA" w:eastAsia="ja-JP"/>
              </w:rPr>
              <w:t>1920x1080</w:t>
            </w:r>
          </w:p>
        </w:tc>
        <w:tc>
          <w:tcPr>
            <w:tcW w:w="779" w:type="dxa"/>
            <w:shd w:val="clear" w:color="auto" w:fill="auto"/>
            <w:tcPrChange w:id="117" w:author="TK Tan" w:date="2013-12-20T07:18:00Z">
              <w:tcPr>
                <w:tcW w:w="779" w:type="dxa"/>
                <w:gridSpan w:val="2"/>
                <w:shd w:val="clear" w:color="auto" w:fill="auto"/>
              </w:tcPr>
            </w:tcPrChange>
          </w:tcPr>
          <w:p w14:paraId="72D0A978" w14:textId="77777777" w:rsidR="00645C8F" w:rsidRPr="000B248A" w:rsidRDefault="00645C8F" w:rsidP="006E2DE3">
            <w:pPr>
              <w:rPr>
                <w:lang w:val="en-CA" w:eastAsia="ja-JP"/>
              </w:rPr>
            </w:pPr>
            <w:r w:rsidRPr="000B248A">
              <w:rPr>
                <w:lang w:val="en-CA" w:eastAsia="ja-JP"/>
              </w:rPr>
              <w:t>50</w:t>
            </w:r>
          </w:p>
        </w:tc>
        <w:tc>
          <w:tcPr>
            <w:tcW w:w="705" w:type="dxa"/>
            <w:shd w:val="clear" w:color="auto" w:fill="auto"/>
            <w:tcPrChange w:id="118" w:author="TK Tan" w:date="2013-12-20T07:18:00Z">
              <w:tcPr>
                <w:tcW w:w="705" w:type="dxa"/>
                <w:gridSpan w:val="2"/>
                <w:shd w:val="clear" w:color="auto" w:fill="auto"/>
              </w:tcPr>
            </w:tcPrChange>
          </w:tcPr>
          <w:p w14:paraId="4A0257A8" w14:textId="77777777" w:rsidR="00645C8F" w:rsidRPr="000B248A" w:rsidRDefault="00645C8F" w:rsidP="006E2DE3">
            <w:pPr>
              <w:rPr>
                <w:lang w:val="en-CA" w:eastAsia="ja-JP"/>
              </w:rPr>
            </w:pPr>
            <w:r w:rsidRPr="000B248A">
              <w:rPr>
                <w:lang w:val="en-CA" w:eastAsia="ja-JP"/>
              </w:rPr>
              <w:t>8</w:t>
            </w:r>
          </w:p>
        </w:tc>
        <w:tc>
          <w:tcPr>
            <w:tcW w:w="962" w:type="dxa"/>
            <w:shd w:val="clear" w:color="auto" w:fill="auto"/>
            <w:tcPrChange w:id="119" w:author="TK Tan" w:date="2013-12-20T07:18:00Z">
              <w:tcPr>
                <w:tcW w:w="962" w:type="dxa"/>
                <w:gridSpan w:val="2"/>
                <w:shd w:val="clear" w:color="auto" w:fill="auto"/>
              </w:tcPr>
            </w:tcPrChange>
          </w:tcPr>
          <w:p w14:paraId="56E993A2" w14:textId="77777777" w:rsidR="00645C8F" w:rsidRPr="000B248A" w:rsidRDefault="00645C8F" w:rsidP="006E2DE3">
            <w:pPr>
              <w:rPr>
                <w:lang w:val="en-CA" w:eastAsia="ja-JP"/>
              </w:rPr>
            </w:pPr>
            <w:r w:rsidRPr="000B248A">
              <w:rPr>
                <w:lang w:val="en-CA" w:eastAsia="ja-JP"/>
              </w:rPr>
              <w:t>500</w:t>
            </w:r>
          </w:p>
        </w:tc>
        <w:tc>
          <w:tcPr>
            <w:tcW w:w="672" w:type="dxa"/>
            <w:shd w:val="clear" w:color="auto" w:fill="auto"/>
            <w:tcPrChange w:id="120" w:author="TK Tan" w:date="2013-12-20T07:18:00Z">
              <w:tcPr>
                <w:tcW w:w="672" w:type="dxa"/>
                <w:gridSpan w:val="2"/>
                <w:shd w:val="clear" w:color="auto" w:fill="auto"/>
              </w:tcPr>
            </w:tcPrChange>
          </w:tcPr>
          <w:p w14:paraId="59D19241" w14:textId="77777777" w:rsidR="00645C8F" w:rsidRPr="000B248A" w:rsidRDefault="00645C8F" w:rsidP="006E2DE3">
            <w:pPr>
              <w:rPr>
                <w:lang w:val="en-CA" w:eastAsia="ja-JP"/>
              </w:rPr>
            </w:pPr>
            <w:r w:rsidRPr="000B248A">
              <w:rPr>
                <w:lang w:val="en-CA" w:eastAsia="ja-JP"/>
              </w:rPr>
              <w:t>RA</w:t>
            </w:r>
          </w:p>
        </w:tc>
        <w:tc>
          <w:tcPr>
            <w:tcW w:w="1530" w:type="dxa"/>
            <w:tcBorders>
              <w:right w:val="single" w:sz="12" w:space="0" w:color="auto"/>
            </w:tcBorders>
            <w:shd w:val="clear" w:color="auto" w:fill="auto"/>
            <w:tcPrChange w:id="121" w:author="TK Tan" w:date="2013-12-20T07:18:00Z">
              <w:tcPr>
                <w:tcW w:w="1530" w:type="dxa"/>
                <w:gridSpan w:val="2"/>
                <w:tcBorders>
                  <w:right w:val="single" w:sz="12" w:space="0" w:color="auto"/>
                </w:tcBorders>
                <w:shd w:val="clear" w:color="auto" w:fill="auto"/>
              </w:tcPr>
            </w:tcPrChange>
          </w:tcPr>
          <w:p w14:paraId="57E4B0BD" w14:textId="77777777" w:rsidR="00645C8F" w:rsidRPr="009E15B5" w:rsidDel="00691553" w:rsidRDefault="00645C8F" w:rsidP="006E2DE3">
            <w:pPr>
              <w:rPr>
                <w:highlight w:val="yellow"/>
                <w:lang w:val="en-CA" w:eastAsia="ja-JP"/>
              </w:rPr>
            </w:pPr>
          </w:p>
        </w:tc>
      </w:tr>
      <w:tr w:rsidR="00645C8F" w:rsidRPr="00982E19" w14:paraId="37B8CB34" w14:textId="77777777" w:rsidTr="00581692">
        <w:tc>
          <w:tcPr>
            <w:tcW w:w="2245" w:type="dxa"/>
            <w:tcBorders>
              <w:left w:val="single" w:sz="12" w:space="0" w:color="auto"/>
            </w:tcBorders>
            <w:shd w:val="clear" w:color="auto" w:fill="auto"/>
          </w:tcPr>
          <w:p w14:paraId="3D3256A6" w14:textId="77777777" w:rsidR="00645C8F" w:rsidRPr="000B248A" w:rsidRDefault="00645C8F" w:rsidP="006E2DE3">
            <w:pPr>
              <w:rPr>
                <w:lang w:val="en-CA" w:eastAsia="ja-JP"/>
              </w:rPr>
            </w:pPr>
            <w:r w:rsidRPr="000B248A">
              <w:rPr>
                <w:lang w:val="en-CA" w:eastAsia="ja-JP"/>
              </w:rPr>
              <w:t>SVT15</w:t>
            </w:r>
          </w:p>
        </w:tc>
        <w:tc>
          <w:tcPr>
            <w:tcW w:w="2038" w:type="dxa"/>
            <w:shd w:val="clear" w:color="auto" w:fill="auto"/>
          </w:tcPr>
          <w:p w14:paraId="4F32EC4E" w14:textId="77777777" w:rsidR="00645C8F" w:rsidRPr="000B248A" w:rsidRDefault="00645C8F" w:rsidP="006E2DE3">
            <w:pPr>
              <w:rPr>
                <w:lang w:val="en-CA" w:eastAsia="ja-JP"/>
              </w:rPr>
            </w:pPr>
            <w:r w:rsidRPr="000B248A">
              <w:rPr>
                <w:lang w:val="en-CA" w:eastAsia="ja-JP"/>
              </w:rPr>
              <w:t>SVT</w:t>
            </w:r>
            <w:r>
              <w:rPr>
                <w:lang w:val="en-CA" w:eastAsia="ja-JP"/>
              </w:rPr>
              <w:t xml:space="preserve"> </w:t>
            </w:r>
            <w:r>
              <w:rPr>
                <w:lang w:val="en-CA" w:eastAsia="ja-JP"/>
              </w:rPr>
              <w:fldChar w:fldCharType="begin"/>
            </w:r>
            <w:r>
              <w:rPr>
                <w:lang w:val="en-CA" w:eastAsia="ja-JP"/>
              </w:rPr>
              <w:instrText xml:space="preserve"> REF _Ref247998097 \w \h </w:instrText>
            </w:r>
            <w:r>
              <w:rPr>
                <w:lang w:val="en-CA" w:eastAsia="ja-JP"/>
              </w:rPr>
            </w:r>
            <w:r>
              <w:rPr>
                <w:lang w:val="en-CA" w:eastAsia="ja-JP"/>
              </w:rPr>
              <w:fldChar w:fldCharType="separate"/>
            </w:r>
            <w:r w:rsidR="00581692">
              <w:rPr>
                <w:lang w:val="en-CA" w:eastAsia="ja-JP"/>
              </w:rPr>
              <w:t>[C6]</w:t>
            </w:r>
            <w:r>
              <w:rPr>
                <w:lang w:val="en-CA" w:eastAsia="ja-JP"/>
              </w:rPr>
              <w:fldChar w:fldCharType="end"/>
            </w:r>
          </w:p>
        </w:tc>
        <w:tc>
          <w:tcPr>
            <w:tcW w:w="1317" w:type="dxa"/>
            <w:shd w:val="clear" w:color="auto" w:fill="auto"/>
          </w:tcPr>
          <w:p w14:paraId="6FA0498B" w14:textId="77777777" w:rsidR="00645C8F" w:rsidRPr="000B248A" w:rsidRDefault="00645C8F" w:rsidP="006E2DE3">
            <w:pPr>
              <w:rPr>
                <w:lang w:val="en-CA" w:eastAsia="ja-JP"/>
              </w:rPr>
            </w:pPr>
            <w:r w:rsidRPr="000B248A">
              <w:rPr>
                <w:lang w:val="en-CA" w:eastAsia="ja-JP"/>
              </w:rPr>
              <w:t>1920x1080</w:t>
            </w:r>
          </w:p>
        </w:tc>
        <w:tc>
          <w:tcPr>
            <w:tcW w:w="779" w:type="dxa"/>
            <w:shd w:val="clear" w:color="auto" w:fill="auto"/>
          </w:tcPr>
          <w:p w14:paraId="73325832" w14:textId="77777777" w:rsidR="00645C8F" w:rsidRPr="000B248A" w:rsidRDefault="00645C8F" w:rsidP="006E2DE3">
            <w:pPr>
              <w:rPr>
                <w:lang w:val="en-CA" w:eastAsia="ja-JP"/>
              </w:rPr>
            </w:pPr>
            <w:r w:rsidRPr="000B248A">
              <w:rPr>
                <w:lang w:val="en-CA" w:eastAsia="ja-JP"/>
              </w:rPr>
              <w:t>50</w:t>
            </w:r>
          </w:p>
        </w:tc>
        <w:tc>
          <w:tcPr>
            <w:tcW w:w="705" w:type="dxa"/>
            <w:shd w:val="clear" w:color="auto" w:fill="auto"/>
          </w:tcPr>
          <w:p w14:paraId="6D6E7C5C" w14:textId="77777777" w:rsidR="00645C8F" w:rsidRPr="000B248A" w:rsidRDefault="00645C8F" w:rsidP="006E2DE3">
            <w:pPr>
              <w:rPr>
                <w:lang w:val="en-CA" w:eastAsia="ja-JP"/>
              </w:rPr>
            </w:pPr>
            <w:r w:rsidRPr="000B248A">
              <w:rPr>
                <w:lang w:val="en-CA" w:eastAsia="ja-JP"/>
              </w:rPr>
              <w:t>8</w:t>
            </w:r>
          </w:p>
        </w:tc>
        <w:tc>
          <w:tcPr>
            <w:tcW w:w="962" w:type="dxa"/>
            <w:shd w:val="clear" w:color="auto" w:fill="auto"/>
          </w:tcPr>
          <w:p w14:paraId="42A5BB8D" w14:textId="77777777" w:rsidR="00645C8F" w:rsidRPr="000B248A" w:rsidRDefault="00645C8F" w:rsidP="006E2DE3">
            <w:pPr>
              <w:rPr>
                <w:lang w:val="en-CA" w:eastAsia="ja-JP"/>
              </w:rPr>
            </w:pPr>
            <w:r w:rsidRPr="000B248A">
              <w:rPr>
                <w:lang w:val="en-CA" w:eastAsia="ja-JP"/>
              </w:rPr>
              <w:t>500</w:t>
            </w:r>
          </w:p>
        </w:tc>
        <w:tc>
          <w:tcPr>
            <w:tcW w:w="672" w:type="dxa"/>
            <w:shd w:val="clear" w:color="auto" w:fill="auto"/>
          </w:tcPr>
          <w:p w14:paraId="6B18D9E0" w14:textId="77777777" w:rsidR="00645C8F" w:rsidRPr="000B248A" w:rsidRDefault="00645C8F" w:rsidP="006E2DE3">
            <w:pPr>
              <w:rPr>
                <w:lang w:val="en-CA" w:eastAsia="ja-JP"/>
              </w:rPr>
            </w:pPr>
            <w:r w:rsidRPr="000B248A">
              <w:rPr>
                <w:lang w:val="en-CA" w:eastAsia="ja-JP"/>
              </w:rPr>
              <w:t>RA</w:t>
            </w:r>
          </w:p>
        </w:tc>
        <w:tc>
          <w:tcPr>
            <w:tcW w:w="1530" w:type="dxa"/>
            <w:tcBorders>
              <w:right w:val="single" w:sz="12" w:space="0" w:color="auto"/>
            </w:tcBorders>
            <w:shd w:val="clear" w:color="auto" w:fill="auto"/>
          </w:tcPr>
          <w:p w14:paraId="336B556B" w14:textId="0094DA3D" w:rsidR="00645C8F" w:rsidRPr="009E15B5" w:rsidRDefault="00645C8F" w:rsidP="006E2DE3">
            <w:pPr>
              <w:rPr>
                <w:highlight w:val="yellow"/>
                <w:lang w:val="en-CA" w:eastAsia="ja-JP"/>
              </w:rPr>
            </w:pPr>
          </w:p>
        </w:tc>
      </w:tr>
      <w:tr w:rsidR="00645C8F" w:rsidRPr="006F53F1" w:rsidDel="001C6EA8" w14:paraId="5750747D" w14:textId="0682DAA0" w:rsidTr="000274F7">
        <w:trPr>
          <w:del w:id="122" w:author="TK Tan" w:date="2014-01-14T02:37:00Z"/>
          <w:trPrChange w:id="123" w:author="TK Tan" w:date="2013-12-20T07:18:00Z">
            <w:trPr>
              <w:gridAfter w:val="0"/>
            </w:trPr>
          </w:trPrChange>
        </w:trPr>
        <w:tc>
          <w:tcPr>
            <w:tcW w:w="2245" w:type="dxa"/>
            <w:tcBorders>
              <w:left w:val="single" w:sz="12" w:space="0" w:color="auto"/>
            </w:tcBorders>
            <w:shd w:val="clear" w:color="auto" w:fill="auto"/>
            <w:tcPrChange w:id="124" w:author="TK Tan" w:date="2013-12-20T07:18:00Z">
              <w:tcPr>
                <w:tcW w:w="2075" w:type="dxa"/>
                <w:tcBorders>
                  <w:left w:val="single" w:sz="12" w:space="0" w:color="auto"/>
                </w:tcBorders>
                <w:shd w:val="clear" w:color="auto" w:fill="auto"/>
              </w:tcPr>
            </w:tcPrChange>
          </w:tcPr>
          <w:p w14:paraId="475861DB" w14:textId="623EF910" w:rsidR="00645C8F" w:rsidRPr="00BA1DB5" w:rsidDel="001C6EA8" w:rsidRDefault="00645C8F" w:rsidP="006E2DE3">
            <w:pPr>
              <w:rPr>
                <w:del w:id="125" w:author="TK Tan" w:date="2014-01-14T02:37:00Z"/>
                <w:strike/>
                <w:highlight w:val="darkMagenta"/>
                <w:lang w:val="en-CA" w:eastAsia="ja-JP"/>
              </w:rPr>
            </w:pPr>
            <w:del w:id="126" w:author="TK Tan" w:date="2014-01-14T02:37:00Z">
              <w:r w:rsidRPr="00BA1DB5" w:rsidDel="001C6EA8">
                <w:rPr>
                  <w:strike/>
                  <w:highlight w:val="darkMagenta"/>
                  <w:lang w:val="en-CA" w:eastAsia="ja-JP"/>
                </w:rPr>
                <w:delText>ScoreNarrow</w:delText>
              </w:r>
            </w:del>
          </w:p>
        </w:tc>
        <w:tc>
          <w:tcPr>
            <w:tcW w:w="2038" w:type="dxa"/>
            <w:shd w:val="clear" w:color="auto" w:fill="auto"/>
            <w:tcPrChange w:id="127" w:author="TK Tan" w:date="2013-12-20T07:18:00Z">
              <w:tcPr>
                <w:tcW w:w="1772" w:type="dxa"/>
                <w:gridSpan w:val="2"/>
                <w:shd w:val="clear" w:color="auto" w:fill="auto"/>
              </w:tcPr>
            </w:tcPrChange>
          </w:tcPr>
          <w:p w14:paraId="24AEF1D7" w14:textId="24E5CD61" w:rsidR="00645C8F" w:rsidRPr="00BA1DB5" w:rsidDel="001C6EA8" w:rsidRDefault="00645C8F" w:rsidP="006E2DE3">
            <w:pPr>
              <w:rPr>
                <w:del w:id="128" w:author="TK Tan" w:date="2014-01-14T02:37:00Z"/>
                <w:strike/>
                <w:highlight w:val="darkMagenta"/>
                <w:lang w:val="en-CA" w:eastAsia="ja-JP"/>
              </w:rPr>
            </w:pPr>
            <w:del w:id="129" w:author="TK Tan" w:date="2014-01-14T02:37:00Z">
              <w:r w:rsidRPr="00BA1DB5" w:rsidDel="001C6EA8">
                <w:rPr>
                  <w:strike/>
                  <w:highlight w:val="darkMagenta"/>
                  <w:lang w:val="en-CA" w:eastAsia="ja-JP"/>
                </w:rPr>
                <w:delText>NTIA</w:delText>
              </w:r>
            </w:del>
          </w:p>
        </w:tc>
        <w:tc>
          <w:tcPr>
            <w:tcW w:w="1317" w:type="dxa"/>
            <w:shd w:val="clear" w:color="auto" w:fill="auto"/>
            <w:tcPrChange w:id="130" w:author="TK Tan" w:date="2013-12-20T07:18:00Z">
              <w:tcPr>
                <w:tcW w:w="1317" w:type="dxa"/>
                <w:gridSpan w:val="2"/>
                <w:shd w:val="clear" w:color="auto" w:fill="auto"/>
              </w:tcPr>
            </w:tcPrChange>
          </w:tcPr>
          <w:p w14:paraId="6680926E" w14:textId="1F04D1AA" w:rsidR="00645C8F" w:rsidRPr="00BA1DB5" w:rsidDel="001C6EA8" w:rsidRDefault="00645C8F" w:rsidP="006E2DE3">
            <w:pPr>
              <w:rPr>
                <w:del w:id="131" w:author="TK Tan" w:date="2014-01-14T02:37:00Z"/>
                <w:strike/>
                <w:highlight w:val="darkMagenta"/>
                <w:lang w:val="en-CA" w:eastAsia="ja-JP"/>
              </w:rPr>
            </w:pPr>
            <w:del w:id="132" w:author="TK Tan" w:date="2014-01-14T02:37:00Z">
              <w:r w:rsidRPr="00BA1DB5" w:rsidDel="001C6EA8">
                <w:rPr>
                  <w:strike/>
                  <w:highlight w:val="darkMagenta"/>
                  <w:lang w:val="en-CA" w:eastAsia="ja-JP"/>
                </w:rPr>
                <w:delText>1920x1080</w:delText>
              </w:r>
            </w:del>
          </w:p>
        </w:tc>
        <w:tc>
          <w:tcPr>
            <w:tcW w:w="779" w:type="dxa"/>
            <w:shd w:val="clear" w:color="auto" w:fill="auto"/>
            <w:tcPrChange w:id="133" w:author="TK Tan" w:date="2013-12-20T07:18:00Z">
              <w:tcPr>
                <w:tcW w:w="779" w:type="dxa"/>
                <w:gridSpan w:val="2"/>
                <w:shd w:val="clear" w:color="auto" w:fill="auto"/>
              </w:tcPr>
            </w:tcPrChange>
          </w:tcPr>
          <w:p w14:paraId="6D7E712E" w14:textId="16EC2EEB" w:rsidR="00645C8F" w:rsidRPr="00BA1DB5" w:rsidDel="001C6EA8" w:rsidRDefault="00645C8F" w:rsidP="00C40F5A">
            <w:pPr>
              <w:rPr>
                <w:del w:id="134" w:author="TK Tan" w:date="2014-01-14T02:37:00Z"/>
                <w:strike/>
                <w:highlight w:val="darkMagenta"/>
                <w:lang w:val="en-CA" w:eastAsia="ja-JP"/>
              </w:rPr>
            </w:pPr>
            <w:del w:id="135" w:author="TK Tan" w:date="2014-01-14T02:37:00Z">
              <w:r w:rsidRPr="00BA1DB5" w:rsidDel="001C6EA8">
                <w:rPr>
                  <w:strike/>
                  <w:highlight w:val="darkMagenta"/>
                  <w:lang w:val="en-CA" w:eastAsia="ja-JP"/>
                </w:rPr>
                <w:delText>30</w:delText>
              </w:r>
            </w:del>
          </w:p>
        </w:tc>
        <w:tc>
          <w:tcPr>
            <w:tcW w:w="705" w:type="dxa"/>
            <w:shd w:val="clear" w:color="auto" w:fill="auto"/>
            <w:tcPrChange w:id="136" w:author="TK Tan" w:date="2013-12-20T07:18:00Z">
              <w:tcPr>
                <w:tcW w:w="705" w:type="dxa"/>
                <w:gridSpan w:val="2"/>
                <w:shd w:val="clear" w:color="auto" w:fill="auto"/>
              </w:tcPr>
            </w:tcPrChange>
          </w:tcPr>
          <w:p w14:paraId="26C8EF25" w14:textId="7DD09DC5" w:rsidR="00645C8F" w:rsidRPr="00BA1DB5" w:rsidDel="001C6EA8" w:rsidRDefault="00645C8F" w:rsidP="00C40F5A">
            <w:pPr>
              <w:rPr>
                <w:del w:id="137" w:author="TK Tan" w:date="2014-01-14T02:37:00Z"/>
                <w:strike/>
                <w:highlight w:val="darkMagenta"/>
                <w:lang w:val="en-CA" w:eastAsia="ja-JP"/>
              </w:rPr>
            </w:pPr>
            <w:del w:id="138" w:author="TK Tan" w:date="2014-01-14T02:37:00Z">
              <w:r w:rsidRPr="00BA1DB5" w:rsidDel="001C6EA8">
                <w:rPr>
                  <w:strike/>
                  <w:highlight w:val="darkMagenta"/>
                  <w:lang w:val="en-CA" w:eastAsia="ja-JP"/>
                </w:rPr>
                <w:delText>8</w:delText>
              </w:r>
            </w:del>
          </w:p>
        </w:tc>
        <w:tc>
          <w:tcPr>
            <w:tcW w:w="962" w:type="dxa"/>
            <w:shd w:val="clear" w:color="auto" w:fill="auto"/>
            <w:tcPrChange w:id="139" w:author="TK Tan" w:date="2013-12-20T07:18:00Z">
              <w:tcPr>
                <w:tcW w:w="962" w:type="dxa"/>
                <w:gridSpan w:val="2"/>
                <w:shd w:val="clear" w:color="auto" w:fill="auto"/>
              </w:tcPr>
            </w:tcPrChange>
          </w:tcPr>
          <w:p w14:paraId="058B149E" w14:textId="47419BCE" w:rsidR="00645C8F" w:rsidRPr="00BA1DB5" w:rsidDel="001C6EA8" w:rsidRDefault="00645C8F" w:rsidP="00C40F5A">
            <w:pPr>
              <w:rPr>
                <w:del w:id="140" w:author="TK Tan" w:date="2014-01-14T02:37:00Z"/>
                <w:strike/>
                <w:highlight w:val="darkMagenta"/>
                <w:lang w:val="en-CA" w:eastAsia="ja-JP"/>
              </w:rPr>
            </w:pPr>
            <w:del w:id="141" w:author="TK Tan" w:date="2014-01-14T02:37:00Z">
              <w:r w:rsidRPr="00BA1DB5" w:rsidDel="001C6EA8">
                <w:rPr>
                  <w:strike/>
                  <w:highlight w:val="darkMagenta"/>
                  <w:lang w:val="en-CA" w:eastAsia="ja-JP"/>
                </w:rPr>
                <w:delText>300</w:delText>
              </w:r>
            </w:del>
          </w:p>
        </w:tc>
        <w:tc>
          <w:tcPr>
            <w:tcW w:w="672" w:type="dxa"/>
            <w:shd w:val="clear" w:color="auto" w:fill="auto"/>
            <w:tcPrChange w:id="142" w:author="TK Tan" w:date="2013-12-20T07:18:00Z">
              <w:tcPr>
                <w:tcW w:w="672" w:type="dxa"/>
                <w:gridSpan w:val="2"/>
                <w:shd w:val="clear" w:color="auto" w:fill="auto"/>
              </w:tcPr>
            </w:tcPrChange>
          </w:tcPr>
          <w:p w14:paraId="43A2B163" w14:textId="3B0316D0" w:rsidR="00645C8F" w:rsidRPr="00BA1DB5" w:rsidDel="001C6EA8" w:rsidRDefault="00645C8F" w:rsidP="00C40F5A">
            <w:pPr>
              <w:rPr>
                <w:del w:id="143" w:author="TK Tan" w:date="2014-01-14T02:37:00Z"/>
                <w:strike/>
                <w:highlight w:val="darkMagenta"/>
                <w:lang w:val="en-CA" w:eastAsia="ja-JP"/>
              </w:rPr>
            </w:pPr>
            <w:del w:id="144" w:author="TK Tan" w:date="2014-01-14T02:37:00Z">
              <w:r w:rsidRPr="00BA1DB5" w:rsidDel="001C6EA8">
                <w:rPr>
                  <w:strike/>
                  <w:highlight w:val="darkMagenta"/>
                  <w:lang w:val="en-CA" w:eastAsia="ja-JP"/>
                </w:rPr>
                <w:delText>RA</w:delText>
              </w:r>
            </w:del>
          </w:p>
        </w:tc>
        <w:tc>
          <w:tcPr>
            <w:tcW w:w="1530" w:type="dxa"/>
            <w:tcBorders>
              <w:right w:val="single" w:sz="12" w:space="0" w:color="auto"/>
            </w:tcBorders>
            <w:shd w:val="clear" w:color="auto" w:fill="auto"/>
            <w:tcPrChange w:id="145" w:author="TK Tan" w:date="2013-12-20T07:18:00Z">
              <w:tcPr>
                <w:tcW w:w="1530" w:type="dxa"/>
                <w:gridSpan w:val="2"/>
                <w:tcBorders>
                  <w:right w:val="single" w:sz="12" w:space="0" w:color="auto"/>
                </w:tcBorders>
                <w:shd w:val="clear" w:color="auto" w:fill="auto"/>
              </w:tcPr>
            </w:tcPrChange>
          </w:tcPr>
          <w:p w14:paraId="537C0173" w14:textId="008EEF66" w:rsidR="00645C8F" w:rsidRPr="00BA1DB5" w:rsidDel="001C6EA8" w:rsidRDefault="00645C8F" w:rsidP="006E2DE3">
            <w:pPr>
              <w:rPr>
                <w:del w:id="146" w:author="TK Tan" w:date="2014-01-14T02:37:00Z"/>
                <w:strike/>
                <w:highlight w:val="darkMagenta"/>
                <w:lang w:val="en-CA" w:eastAsia="ja-JP"/>
              </w:rPr>
            </w:pPr>
          </w:p>
        </w:tc>
      </w:tr>
      <w:tr w:rsidR="00645C8F" w:rsidRPr="00982E19" w14:paraId="263513B6" w14:textId="77777777" w:rsidTr="00581692">
        <w:tc>
          <w:tcPr>
            <w:tcW w:w="2245" w:type="dxa"/>
            <w:tcBorders>
              <w:left w:val="single" w:sz="12" w:space="0" w:color="auto"/>
            </w:tcBorders>
            <w:shd w:val="clear" w:color="auto" w:fill="auto"/>
          </w:tcPr>
          <w:p w14:paraId="4491C5D6" w14:textId="77777777" w:rsidR="00645C8F" w:rsidRPr="000B248A" w:rsidRDefault="00645C8F" w:rsidP="00C40F5A">
            <w:pPr>
              <w:rPr>
                <w:lang w:val="en-CA" w:eastAsia="ja-JP"/>
              </w:rPr>
            </w:pPr>
            <w:r>
              <w:rPr>
                <w:lang w:val="en-CA" w:eastAsia="ja-JP"/>
              </w:rPr>
              <w:t>sedofCropped</w:t>
            </w:r>
          </w:p>
        </w:tc>
        <w:tc>
          <w:tcPr>
            <w:tcW w:w="2038" w:type="dxa"/>
            <w:shd w:val="clear" w:color="auto" w:fill="auto"/>
          </w:tcPr>
          <w:p w14:paraId="275F8832" w14:textId="77777777" w:rsidR="00645C8F" w:rsidRPr="000B248A" w:rsidRDefault="00645C8F" w:rsidP="003F2240">
            <w:pPr>
              <w:rPr>
                <w:lang w:val="en-CA" w:eastAsia="ja-JP"/>
              </w:rPr>
            </w:pPr>
            <w:r>
              <w:rPr>
                <w:lang w:val="en-CA" w:eastAsia="ja-JP"/>
              </w:rPr>
              <w:t xml:space="preserve">4EVER </w:t>
            </w:r>
            <w:r>
              <w:rPr>
                <w:lang w:val="en-CA" w:eastAsia="ja-JP"/>
              </w:rPr>
              <w:fldChar w:fldCharType="begin"/>
            </w:r>
            <w:r>
              <w:rPr>
                <w:lang w:val="en-CA" w:eastAsia="ja-JP"/>
              </w:rPr>
              <w:instrText xml:space="preserve"> REF _Ref247993278 \r \h </w:instrText>
            </w:r>
            <w:r>
              <w:rPr>
                <w:lang w:val="en-CA" w:eastAsia="ja-JP"/>
              </w:rPr>
            </w:r>
            <w:r>
              <w:rPr>
                <w:lang w:val="en-CA" w:eastAsia="ja-JP"/>
              </w:rPr>
              <w:fldChar w:fldCharType="separate"/>
            </w:r>
            <w:r w:rsidR="00581692">
              <w:rPr>
                <w:lang w:val="en-CA" w:eastAsia="ja-JP"/>
              </w:rPr>
              <w:t>[C2]</w:t>
            </w:r>
            <w:r>
              <w:rPr>
                <w:lang w:val="en-CA" w:eastAsia="ja-JP"/>
              </w:rPr>
              <w:fldChar w:fldCharType="end"/>
            </w:r>
          </w:p>
        </w:tc>
        <w:tc>
          <w:tcPr>
            <w:tcW w:w="1317" w:type="dxa"/>
            <w:shd w:val="clear" w:color="auto" w:fill="auto"/>
          </w:tcPr>
          <w:p w14:paraId="16F8BDC2" w14:textId="77777777" w:rsidR="00645C8F" w:rsidRPr="000B248A" w:rsidRDefault="00645C8F" w:rsidP="00C40F5A">
            <w:pPr>
              <w:rPr>
                <w:lang w:val="en-CA" w:eastAsia="ja-JP"/>
              </w:rPr>
            </w:pPr>
            <w:r w:rsidRPr="000B248A">
              <w:rPr>
                <w:lang w:val="en-CA" w:eastAsia="ja-JP"/>
              </w:rPr>
              <w:t>1920x1080</w:t>
            </w:r>
          </w:p>
        </w:tc>
        <w:tc>
          <w:tcPr>
            <w:tcW w:w="779" w:type="dxa"/>
            <w:shd w:val="clear" w:color="auto" w:fill="auto"/>
          </w:tcPr>
          <w:p w14:paraId="5F947BEA" w14:textId="77777777" w:rsidR="00645C8F" w:rsidRPr="000B248A" w:rsidRDefault="00645C8F" w:rsidP="00C40F5A">
            <w:pPr>
              <w:rPr>
                <w:lang w:val="en-CA" w:eastAsia="ja-JP"/>
              </w:rPr>
            </w:pPr>
            <w:r w:rsidRPr="000B248A">
              <w:rPr>
                <w:lang w:val="en-CA" w:eastAsia="ja-JP"/>
              </w:rPr>
              <w:t>60</w:t>
            </w:r>
          </w:p>
        </w:tc>
        <w:tc>
          <w:tcPr>
            <w:tcW w:w="705" w:type="dxa"/>
            <w:shd w:val="clear" w:color="auto" w:fill="auto"/>
          </w:tcPr>
          <w:p w14:paraId="5E62A1F0" w14:textId="77777777" w:rsidR="00645C8F" w:rsidRPr="000B248A" w:rsidRDefault="00645C8F" w:rsidP="00C40F5A">
            <w:pPr>
              <w:rPr>
                <w:lang w:val="en-CA" w:eastAsia="ja-JP"/>
              </w:rPr>
            </w:pPr>
            <w:r w:rsidRPr="000B248A">
              <w:rPr>
                <w:lang w:val="en-CA" w:eastAsia="ja-JP"/>
              </w:rPr>
              <w:t>8</w:t>
            </w:r>
          </w:p>
        </w:tc>
        <w:tc>
          <w:tcPr>
            <w:tcW w:w="962" w:type="dxa"/>
            <w:shd w:val="clear" w:color="auto" w:fill="auto"/>
          </w:tcPr>
          <w:p w14:paraId="08EB5D8A" w14:textId="77777777" w:rsidR="00645C8F" w:rsidRPr="000B248A" w:rsidRDefault="00645C8F" w:rsidP="00C40F5A">
            <w:pPr>
              <w:rPr>
                <w:lang w:val="en-CA" w:eastAsia="ja-JP"/>
              </w:rPr>
            </w:pPr>
            <w:r w:rsidRPr="000B248A">
              <w:rPr>
                <w:lang w:val="en-CA" w:eastAsia="ja-JP"/>
              </w:rPr>
              <w:t>600</w:t>
            </w:r>
          </w:p>
        </w:tc>
        <w:tc>
          <w:tcPr>
            <w:tcW w:w="672" w:type="dxa"/>
            <w:shd w:val="clear" w:color="auto" w:fill="auto"/>
          </w:tcPr>
          <w:p w14:paraId="48703972" w14:textId="77777777" w:rsidR="00645C8F" w:rsidRPr="000B248A" w:rsidRDefault="00645C8F" w:rsidP="00C40F5A">
            <w:pPr>
              <w:rPr>
                <w:lang w:val="en-CA" w:eastAsia="ja-JP"/>
              </w:rPr>
            </w:pPr>
            <w:r>
              <w:rPr>
                <w:lang w:val="en-CA" w:eastAsia="ja-JP"/>
              </w:rPr>
              <w:t>RA</w:t>
            </w:r>
          </w:p>
        </w:tc>
        <w:tc>
          <w:tcPr>
            <w:tcW w:w="1530" w:type="dxa"/>
            <w:tcBorders>
              <w:right w:val="single" w:sz="12" w:space="0" w:color="auto"/>
            </w:tcBorders>
            <w:shd w:val="clear" w:color="auto" w:fill="auto"/>
          </w:tcPr>
          <w:p w14:paraId="14589ABD" w14:textId="77777777" w:rsidR="00645C8F" w:rsidRPr="009E15B5" w:rsidRDefault="00645C8F" w:rsidP="00C40F5A">
            <w:pPr>
              <w:rPr>
                <w:highlight w:val="yellow"/>
                <w:lang w:val="en-CA" w:eastAsia="ja-JP"/>
              </w:rPr>
            </w:pPr>
          </w:p>
        </w:tc>
      </w:tr>
      <w:tr w:rsidR="00645C8F" w:rsidRPr="00982E19" w14:paraId="640734B7" w14:textId="77777777" w:rsidTr="00581692">
        <w:tc>
          <w:tcPr>
            <w:tcW w:w="2245" w:type="dxa"/>
            <w:tcBorders>
              <w:left w:val="single" w:sz="12" w:space="0" w:color="auto"/>
              <w:bottom w:val="single" w:sz="12" w:space="0" w:color="auto"/>
            </w:tcBorders>
            <w:shd w:val="clear" w:color="auto" w:fill="auto"/>
          </w:tcPr>
          <w:p w14:paraId="5D41F8CB" w14:textId="77777777" w:rsidR="00645C8F" w:rsidRPr="000B248A" w:rsidRDefault="00645C8F" w:rsidP="00C40F5A">
            <w:pPr>
              <w:rPr>
                <w:lang w:val="en-CA" w:eastAsia="ja-JP"/>
              </w:rPr>
            </w:pPr>
            <w:r w:rsidRPr="000B248A">
              <w:rPr>
                <w:lang w:val="en-CA" w:eastAsia="ja-JP"/>
              </w:rPr>
              <w:t>UnderBoat</w:t>
            </w:r>
            <w:r>
              <w:rPr>
                <w:lang w:val="en-CA" w:eastAsia="ja-JP"/>
              </w:rPr>
              <w:t>1</w:t>
            </w:r>
          </w:p>
        </w:tc>
        <w:tc>
          <w:tcPr>
            <w:tcW w:w="2038" w:type="dxa"/>
            <w:tcBorders>
              <w:bottom w:val="single" w:sz="12" w:space="0" w:color="auto"/>
            </w:tcBorders>
            <w:shd w:val="clear" w:color="auto" w:fill="auto"/>
          </w:tcPr>
          <w:p w14:paraId="46F26F1E" w14:textId="492A9217" w:rsidR="00645C8F" w:rsidRPr="000B248A" w:rsidRDefault="00645C8F" w:rsidP="00C40F5A">
            <w:pPr>
              <w:rPr>
                <w:lang w:val="en-CA" w:eastAsia="ja-JP"/>
              </w:rPr>
            </w:pPr>
            <w:r w:rsidRPr="000B248A">
              <w:rPr>
                <w:lang w:val="en-CA" w:eastAsia="ja-JP"/>
              </w:rPr>
              <w:t>NTIA</w:t>
            </w:r>
            <w:r w:rsidR="00B13387">
              <w:rPr>
                <w:lang w:val="en-CA" w:eastAsia="ja-JP"/>
              </w:rPr>
              <w:t xml:space="preserve"> </w:t>
            </w:r>
            <w:r>
              <w:rPr>
                <w:lang w:val="en-CA" w:eastAsia="ja-JP"/>
              </w:rPr>
              <w:fldChar w:fldCharType="begin"/>
            </w:r>
            <w:r>
              <w:rPr>
                <w:lang w:val="en-CA" w:eastAsia="ja-JP"/>
              </w:rPr>
              <w:instrText xml:space="preserve"> REF _Ref247995657 \r \h </w:instrText>
            </w:r>
            <w:r>
              <w:rPr>
                <w:lang w:val="en-CA" w:eastAsia="ja-JP"/>
              </w:rPr>
            </w:r>
            <w:r>
              <w:rPr>
                <w:lang w:val="en-CA" w:eastAsia="ja-JP"/>
              </w:rPr>
              <w:fldChar w:fldCharType="separate"/>
            </w:r>
            <w:r w:rsidR="00581692">
              <w:rPr>
                <w:lang w:val="en-CA" w:eastAsia="ja-JP"/>
              </w:rPr>
              <w:t>[C5]</w:t>
            </w:r>
            <w:r>
              <w:rPr>
                <w:lang w:val="en-CA" w:eastAsia="ja-JP"/>
              </w:rPr>
              <w:fldChar w:fldCharType="end"/>
            </w:r>
          </w:p>
        </w:tc>
        <w:tc>
          <w:tcPr>
            <w:tcW w:w="1317" w:type="dxa"/>
            <w:tcBorders>
              <w:bottom w:val="single" w:sz="12" w:space="0" w:color="auto"/>
            </w:tcBorders>
            <w:shd w:val="clear" w:color="auto" w:fill="auto"/>
          </w:tcPr>
          <w:p w14:paraId="5D9DB6E6" w14:textId="77777777" w:rsidR="00645C8F" w:rsidRPr="000B248A" w:rsidRDefault="00645C8F" w:rsidP="00C40F5A">
            <w:pPr>
              <w:rPr>
                <w:lang w:val="en-CA" w:eastAsia="ja-JP"/>
              </w:rPr>
            </w:pPr>
            <w:r w:rsidRPr="000B248A">
              <w:rPr>
                <w:lang w:val="en-CA" w:eastAsia="ja-JP"/>
              </w:rPr>
              <w:t>1920x1080</w:t>
            </w:r>
          </w:p>
        </w:tc>
        <w:tc>
          <w:tcPr>
            <w:tcW w:w="779" w:type="dxa"/>
            <w:tcBorders>
              <w:bottom w:val="single" w:sz="12" w:space="0" w:color="auto"/>
            </w:tcBorders>
            <w:shd w:val="clear" w:color="auto" w:fill="auto"/>
          </w:tcPr>
          <w:p w14:paraId="067E9011" w14:textId="77777777" w:rsidR="00645C8F" w:rsidRPr="000B248A" w:rsidRDefault="00645C8F" w:rsidP="00C40F5A">
            <w:pPr>
              <w:rPr>
                <w:lang w:val="en-CA" w:eastAsia="ja-JP"/>
              </w:rPr>
            </w:pPr>
            <w:r w:rsidRPr="000B248A">
              <w:rPr>
                <w:lang w:val="en-CA" w:eastAsia="ja-JP"/>
              </w:rPr>
              <w:t>30</w:t>
            </w:r>
          </w:p>
        </w:tc>
        <w:tc>
          <w:tcPr>
            <w:tcW w:w="705" w:type="dxa"/>
            <w:tcBorders>
              <w:bottom w:val="single" w:sz="12" w:space="0" w:color="auto"/>
            </w:tcBorders>
            <w:shd w:val="clear" w:color="auto" w:fill="auto"/>
          </w:tcPr>
          <w:p w14:paraId="40698EFA" w14:textId="77777777" w:rsidR="00645C8F" w:rsidRPr="000B248A" w:rsidRDefault="00645C8F" w:rsidP="00C40F5A">
            <w:pPr>
              <w:rPr>
                <w:lang w:val="en-CA" w:eastAsia="ja-JP"/>
              </w:rPr>
            </w:pPr>
            <w:r w:rsidRPr="000B248A">
              <w:rPr>
                <w:lang w:val="en-CA" w:eastAsia="ja-JP"/>
              </w:rPr>
              <w:t>8</w:t>
            </w:r>
          </w:p>
        </w:tc>
        <w:tc>
          <w:tcPr>
            <w:tcW w:w="962" w:type="dxa"/>
            <w:tcBorders>
              <w:bottom w:val="single" w:sz="12" w:space="0" w:color="auto"/>
            </w:tcBorders>
            <w:shd w:val="clear" w:color="auto" w:fill="auto"/>
          </w:tcPr>
          <w:p w14:paraId="2C9EEC81" w14:textId="77777777" w:rsidR="00645C8F" w:rsidRPr="000B248A" w:rsidRDefault="00645C8F" w:rsidP="00C40F5A">
            <w:pPr>
              <w:rPr>
                <w:lang w:val="en-CA" w:eastAsia="ja-JP"/>
              </w:rPr>
            </w:pPr>
            <w:r w:rsidRPr="000B248A">
              <w:rPr>
                <w:lang w:val="en-CA" w:eastAsia="ja-JP"/>
              </w:rPr>
              <w:t>300</w:t>
            </w:r>
          </w:p>
        </w:tc>
        <w:tc>
          <w:tcPr>
            <w:tcW w:w="672" w:type="dxa"/>
            <w:tcBorders>
              <w:bottom w:val="single" w:sz="12" w:space="0" w:color="auto"/>
            </w:tcBorders>
            <w:shd w:val="clear" w:color="auto" w:fill="auto"/>
          </w:tcPr>
          <w:p w14:paraId="67E3E8FA" w14:textId="77777777" w:rsidR="00645C8F" w:rsidRPr="000B248A" w:rsidRDefault="00645C8F" w:rsidP="00C40F5A">
            <w:pPr>
              <w:rPr>
                <w:lang w:val="en-CA" w:eastAsia="ja-JP"/>
              </w:rPr>
            </w:pPr>
            <w:r w:rsidRPr="000B248A">
              <w:rPr>
                <w:lang w:val="en-CA" w:eastAsia="ja-JP"/>
              </w:rPr>
              <w:t>RA</w:t>
            </w:r>
          </w:p>
        </w:tc>
        <w:tc>
          <w:tcPr>
            <w:tcW w:w="1530" w:type="dxa"/>
            <w:tcBorders>
              <w:bottom w:val="single" w:sz="12" w:space="0" w:color="auto"/>
              <w:right w:val="single" w:sz="12" w:space="0" w:color="auto"/>
            </w:tcBorders>
            <w:shd w:val="clear" w:color="auto" w:fill="auto"/>
          </w:tcPr>
          <w:p w14:paraId="2D6DB00A" w14:textId="2EB5D090" w:rsidR="00645C8F" w:rsidRPr="009E15B5" w:rsidRDefault="00645C8F" w:rsidP="00C40F5A">
            <w:pPr>
              <w:rPr>
                <w:highlight w:val="yellow"/>
                <w:lang w:val="en-CA" w:eastAsia="ja-JP"/>
              </w:rPr>
            </w:pPr>
          </w:p>
        </w:tc>
      </w:tr>
      <w:tr w:rsidR="00645C8F" w:rsidRPr="00982E19" w14:paraId="406BCD12" w14:textId="77777777" w:rsidTr="00581692">
        <w:tc>
          <w:tcPr>
            <w:tcW w:w="2245" w:type="dxa"/>
            <w:tcBorders>
              <w:top w:val="single" w:sz="12" w:space="0" w:color="auto"/>
              <w:left w:val="single" w:sz="12" w:space="0" w:color="auto"/>
            </w:tcBorders>
            <w:shd w:val="clear" w:color="auto" w:fill="auto"/>
          </w:tcPr>
          <w:p w14:paraId="037E3C75" w14:textId="77777777" w:rsidR="00645C8F" w:rsidRPr="000B248A" w:rsidRDefault="00645C8F" w:rsidP="006E2DE3">
            <w:pPr>
              <w:rPr>
                <w:lang w:val="en-CA" w:eastAsia="ja-JP"/>
              </w:rPr>
            </w:pPr>
            <w:r w:rsidRPr="000B248A">
              <w:rPr>
                <w:lang w:val="en-CA" w:eastAsia="ja-JP"/>
              </w:rPr>
              <w:t>ThreePeople</w:t>
            </w:r>
          </w:p>
        </w:tc>
        <w:tc>
          <w:tcPr>
            <w:tcW w:w="2038" w:type="dxa"/>
            <w:tcBorders>
              <w:top w:val="single" w:sz="12" w:space="0" w:color="auto"/>
            </w:tcBorders>
            <w:shd w:val="clear" w:color="auto" w:fill="auto"/>
          </w:tcPr>
          <w:p w14:paraId="1CE1FE2B" w14:textId="100EF709" w:rsidR="00645C8F" w:rsidRPr="000B248A" w:rsidRDefault="00645C8F" w:rsidP="006E2DE3">
            <w:pPr>
              <w:rPr>
                <w:lang w:val="en-CA" w:eastAsia="ja-JP"/>
              </w:rPr>
            </w:pPr>
            <w:r w:rsidRPr="000B248A">
              <w:rPr>
                <w:lang w:val="en-CA" w:eastAsia="ja-JP"/>
              </w:rPr>
              <w:t>Vidyo</w:t>
            </w:r>
            <w:r>
              <w:rPr>
                <w:lang w:val="en-CA" w:eastAsia="ja-JP"/>
              </w:rPr>
              <w:t xml:space="preserve"> </w:t>
            </w:r>
            <w:r>
              <w:rPr>
                <w:lang w:val="en-CA" w:eastAsia="ja-JP"/>
              </w:rPr>
              <w:fldChar w:fldCharType="begin"/>
            </w:r>
            <w:r>
              <w:rPr>
                <w:lang w:val="en-CA" w:eastAsia="ja-JP"/>
              </w:rPr>
              <w:instrText xml:space="preserve"> REF _Ref247999763 \r \h </w:instrText>
            </w:r>
            <w:r>
              <w:rPr>
                <w:lang w:val="en-CA" w:eastAsia="ja-JP"/>
              </w:rPr>
            </w:r>
            <w:r>
              <w:rPr>
                <w:lang w:val="en-CA" w:eastAsia="ja-JP"/>
              </w:rPr>
              <w:fldChar w:fldCharType="separate"/>
            </w:r>
            <w:r w:rsidR="00581692">
              <w:rPr>
                <w:lang w:val="en-CA" w:eastAsia="ja-JP"/>
              </w:rPr>
              <w:t>[C7]</w:t>
            </w:r>
            <w:r>
              <w:rPr>
                <w:lang w:val="en-CA" w:eastAsia="ja-JP"/>
              </w:rPr>
              <w:fldChar w:fldCharType="end"/>
            </w:r>
          </w:p>
        </w:tc>
        <w:tc>
          <w:tcPr>
            <w:tcW w:w="1317" w:type="dxa"/>
            <w:tcBorders>
              <w:top w:val="single" w:sz="12" w:space="0" w:color="auto"/>
            </w:tcBorders>
            <w:shd w:val="clear" w:color="auto" w:fill="auto"/>
          </w:tcPr>
          <w:p w14:paraId="24E06ACD" w14:textId="77777777" w:rsidR="00645C8F" w:rsidRPr="000B248A" w:rsidRDefault="00645C8F" w:rsidP="006E2DE3">
            <w:pPr>
              <w:rPr>
                <w:lang w:val="en-CA" w:eastAsia="ja-JP"/>
              </w:rPr>
            </w:pPr>
            <w:r w:rsidRPr="000B248A">
              <w:rPr>
                <w:lang w:val="en-CA" w:eastAsia="ja-JP"/>
              </w:rPr>
              <w:t>1280x720</w:t>
            </w:r>
          </w:p>
        </w:tc>
        <w:tc>
          <w:tcPr>
            <w:tcW w:w="779" w:type="dxa"/>
            <w:tcBorders>
              <w:top w:val="single" w:sz="12" w:space="0" w:color="auto"/>
            </w:tcBorders>
            <w:shd w:val="clear" w:color="auto" w:fill="auto"/>
          </w:tcPr>
          <w:p w14:paraId="506DF045" w14:textId="77777777" w:rsidR="00645C8F" w:rsidRPr="000B248A" w:rsidRDefault="00645C8F" w:rsidP="006E2DE3">
            <w:pPr>
              <w:rPr>
                <w:lang w:val="en-CA" w:eastAsia="ja-JP"/>
              </w:rPr>
            </w:pPr>
            <w:r w:rsidRPr="000B248A">
              <w:rPr>
                <w:lang w:val="en-CA" w:eastAsia="ja-JP"/>
              </w:rPr>
              <w:t>60</w:t>
            </w:r>
          </w:p>
        </w:tc>
        <w:tc>
          <w:tcPr>
            <w:tcW w:w="705" w:type="dxa"/>
            <w:tcBorders>
              <w:top w:val="single" w:sz="12" w:space="0" w:color="auto"/>
            </w:tcBorders>
            <w:shd w:val="clear" w:color="auto" w:fill="auto"/>
          </w:tcPr>
          <w:p w14:paraId="24A770F1" w14:textId="77777777" w:rsidR="00645C8F" w:rsidRPr="000B248A" w:rsidRDefault="00645C8F" w:rsidP="006E2DE3">
            <w:pPr>
              <w:rPr>
                <w:lang w:val="en-CA" w:eastAsia="ja-JP"/>
              </w:rPr>
            </w:pPr>
            <w:r w:rsidRPr="000B248A">
              <w:rPr>
                <w:lang w:val="en-CA" w:eastAsia="ja-JP"/>
              </w:rPr>
              <w:t>8</w:t>
            </w:r>
          </w:p>
        </w:tc>
        <w:tc>
          <w:tcPr>
            <w:tcW w:w="962" w:type="dxa"/>
            <w:tcBorders>
              <w:top w:val="single" w:sz="12" w:space="0" w:color="auto"/>
            </w:tcBorders>
            <w:shd w:val="clear" w:color="auto" w:fill="auto"/>
          </w:tcPr>
          <w:p w14:paraId="46A49A47" w14:textId="77777777" w:rsidR="00645C8F" w:rsidRPr="000B248A" w:rsidRDefault="00645C8F" w:rsidP="006E2DE3">
            <w:pPr>
              <w:rPr>
                <w:lang w:val="en-CA" w:eastAsia="ja-JP"/>
              </w:rPr>
            </w:pPr>
            <w:r w:rsidRPr="000B248A">
              <w:rPr>
                <w:lang w:val="en-CA" w:eastAsia="ja-JP"/>
              </w:rPr>
              <w:t>600</w:t>
            </w:r>
          </w:p>
        </w:tc>
        <w:tc>
          <w:tcPr>
            <w:tcW w:w="672" w:type="dxa"/>
            <w:tcBorders>
              <w:top w:val="single" w:sz="12" w:space="0" w:color="auto"/>
            </w:tcBorders>
            <w:shd w:val="clear" w:color="auto" w:fill="auto"/>
          </w:tcPr>
          <w:p w14:paraId="33BF6FA2" w14:textId="77777777" w:rsidR="00645C8F" w:rsidRPr="000B248A" w:rsidRDefault="00645C8F" w:rsidP="006E2DE3">
            <w:pPr>
              <w:rPr>
                <w:lang w:val="en-CA" w:eastAsia="ja-JP"/>
              </w:rPr>
            </w:pPr>
            <w:r w:rsidRPr="000B248A">
              <w:rPr>
                <w:lang w:val="en-CA" w:eastAsia="ja-JP"/>
              </w:rPr>
              <w:t>LD</w:t>
            </w:r>
          </w:p>
        </w:tc>
        <w:tc>
          <w:tcPr>
            <w:tcW w:w="1530" w:type="dxa"/>
            <w:tcBorders>
              <w:top w:val="single" w:sz="12" w:space="0" w:color="auto"/>
              <w:right w:val="single" w:sz="12" w:space="0" w:color="auto"/>
            </w:tcBorders>
            <w:shd w:val="clear" w:color="auto" w:fill="auto"/>
          </w:tcPr>
          <w:p w14:paraId="522A6B86" w14:textId="77777777" w:rsidR="00645C8F" w:rsidRPr="00982E19" w:rsidRDefault="00645C8F" w:rsidP="006E2DE3">
            <w:pPr>
              <w:rPr>
                <w:lang w:val="en-CA" w:eastAsia="ja-JP"/>
              </w:rPr>
            </w:pPr>
          </w:p>
        </w:tc>
      </w:tr>
      <w:tr w:rsidR="00645C8F" w:rsidRPr="00982E19" w14:paraId="1247EBD4" w14:textId="77777777" w:rsidTr="00581692">
        <w:tc>
          <w:tcPr>
            <w:tcW w:w="2245" w:type="dxa"/>
            <w:tcBorders>
              <w:left w:val="single" w:sz="12" w:space="0" w:color="auto"/>
            </w:tcBorders>
            <w:shd w:val="clear" w:color="auto" w:fill="auto"/>
          </w:tcPr>
          <w:p w14:paraId="02A6F9C5" w14:textId="77777777" w:rsidR="00645C8F" w:rsidRPr="000B248A" w:rsidRDefault="00645C8F" w:rsidP="006E2DE3">
            <w:pPr>
              <w:rPr>
                <w:lang w:val="en-CA" w:eastAsia="ja-JP"/>
              </w:rPr>
            </w:pPr>
            <w:r>
              <w:rPr>
                <w:lang w:val="en-CA" w:eastAsia="ja-JP"/>
              </w:rPr>
              <w:t>QuarterBackSneak1</w:t>
            </w:r>
          </w:p>
        </w:tc>
        <w:tc>
          <w:tcPr>
            <w:tcW w:w="2038" w:type="dxa"/>
            <w:shd w:val="clear" w:color="auto" w:fill="auto"/>
          </w:tcPr>
          <w:p w14:paraId="5AC89FF4" w14:textId="54E0A519" w:rsidR="00645C8F" w:rsidRPr="000B248A" w:rsidRDefault="00645C8F" w:rsidP="006E2DE3">
            <w:pPr>
              <w:rPr>
                <w:lang w:val="en-CA" w:eastAsia="ja-JP"/>
              </w:rPr>
            </w:pPr>
            <w:r>
              <w:rPr>
                <w:lang w:val="en-CA" w:eastAsia="ja-JP"/>
              </w:rPr>
              <w:t>NTIA</w:t>
            </w:r>
            <w:r w:rsidR="00B13387">
              <w:rPr>
                <w:lang w:val="en-CA" w:eastAsia="ja-JP"/>
              </w:rPr>
              <w:t xml:space="preserve"> </w:t>
            </w:r>
            <w:r>
              <w:rPr>
                <w:lang w:val="en-CA" w:eastAsia="ja-JP"/>
              </w:rPr>
              <w:fldChar w:fldCharType="begin"/>
            </w:r>
            <w:r>
              <w:rPr>
                <w:lang w:val="en-CA" w:eastAsia="ja-JP"/>
              </w:rPr>
              <w:instrText xml:space="preserve"> REF _Ref247995657 \r \h </w:instrText>
            </w:r>
            <w:r>
              <w:rPr>
                <w:lang w:val="en-CA" w:eastAsia="ja-JP"/>
              </w:rPr>
            </w:r>
            <w:r>
              <w:rPr>
                <w:lang w:val="en-CA" w:eastAsia="ja-JP"/>
              </w:rPr>
              <w:fldChar w:fldCharType="separate"/>
            </w:r>
            <w:r w:rsidR="00581692">
              <w:rPr>
                <w:lang w:val="en-CA" w:eastAsia="ja-JP"/>
              </w:rPr>
              <w:t>[C5]</w:t>
            </w:r>
            <w:r>
              <w:rPr>
                <w:lang w:val="en-CA" w:eastAsia="ja-JP"/>
              </w:rPr>
              <w:fldChar w:fldCharType="end"/>
            </w:r>
          </w:p>
        </w:tc>
        <w:tc>
          <w:tcPr>
            <w:tcW w:w="1317" w:type="dxa"/>
            <w:shd w:val="clear" w:color="auto" w:fill="auto"/>
          </w:tcPr>
          <w:p w14:paraId="5DAD45FB" w14:textId="77777777" w:rsidR="00645C8F" w:rsidRPr="000B248A" w:rsidRDefault="00645C8F" w:rsidP="006E2DE3">
            <w:pPr>
              <w:rPr>
                <w:lang w:val="en-CA" w:eastAsia="ja-JP"/>
              </w:rPr>
            </w:pPr>
            <w:r w:rsidRPr="000B248A">
              <w:rPr>
                <w:lang w:val="en-CA" w:eastAsia="ja-JP"/>
              </w:rPr>
              <w:t>1280x720</w:t>
            </w:r>
          </w:p>
        </w:tc>
        <w:tc>
          <w:tcPr>
            <w:tcW w:w="779" w:type="dxa"/>
            <w:shd w:val="clear" w:color="auto" w:fill="auto"/>
          </w:tcPr>
          <w:p w14:paraId="5B62A611" w14:textId="77777777" w:rsidR="00645C8F" w:rsidRPr="000B248A" w:rsidRDefault="00645C8F" w:rsidP="006E2DE3">
            <w:pPr>
              <w:rPr>
                <w:lang w:val="en-CA" w:eastAsia="ja-JP"/>
              </w:rPr>
            </w:pPr>
            <w:r>
              <w:rPr>
                <w:lang w:val="en-CA" w:eastAsia="ja-JP"/>
              </w:rPr>
              <w:t>30</w:t>
            </w:r>
          </w:p>
        </w:tc>
        <w:tc>
          <w:tcPr>
            <w:tcW w:w="705" w:type="dxa"/>
            <w:shd w:val="clear" w:color="auto" w:fill="auto"/>
          </w:tcPr>
          <w:p w14:paraId="7289CBFD" w14:textId="77777777" w:rsidR="00645C8F" w:rsidRPr="000B248A" w:rsidRDefault="00645C8F" w:rsidP="006E2DE3">
            <w:pPr>
              <w:rPr>
                <w:lang w:val="en-CA" w:eastAsia="ja-JP"/>
              </w:rPr>
            </w:pPr>
            <w:r w:rsidRPr="000B248A">
              <w:rPr>
                <w:lang w:val="en-CA" w:eastAsia="ja-JP"/>
              </w:rPr>
              <w:t>8</w:t>
            </w:r>
          </w:p>
        </w:tc>
        <w:tc>
          <w:tcPr>
            <w:tcW w:w="962" w:type="dxa"/>
            <w:shd w:val="clear" w:color="auto" w:fill="auto"/>
          </w:tcPr>
          <w:p w14:paraId="2B63A5BE" w14:textId="77777777" w:rsidR="00645C8F" w:rsidRPr="000B248A" w:rsidRDefault="00645C8F" w:rsidP="006E2DE3">
            <w:pPr>
              <w:rPr>
                <w:lang w:val="en-CA" w:eastAsia="ja-JP"/>
              </w:rPr>
            </w:pPr>
            <w:r>
              <w:rPr>
                <w:lang w:val="en-CA" w:eastAsia="ja-JP"/>
              </w:rPr>
              <w:t>300</w:t>
            </w:r>
          </w:p>
        </w:tc>
        <w:tc>
          <w:tcPr>
            <w:tcW w:w="672" w:type="dxa"/>
            <w:shd w:val="clear" w:color="auto" w:fill="auto"/>
          </w:tcPr>
          <w:p w14:paraId="28DA352E" w14:textId="77777777" w:rsidR="00645C8F" w:rsidRPr="000B248A" w:rsidRDefault="00645C8F" w:rsidP="006E2DE3">
            <w:pPr>
              <w:rPr>
                <w:lang w:val="en-CA" w:eastAsia="ja-JP"/>
              </w:rPr>
            </w:pPr>
            <w:r w:rsidRPr="000B248A">
              <w:rPr>
                <w:lang w:val="en-CA" w:eastAsia="ja-JP"/>
              </w:rPr>
              <w:t>RA</w:t>
            </w:r>
          </w:p>
        </w:tc>
        <w:tc>
          <w:tcPr>
            <w:tcW w:w="1530" w:type="dxa"/>
            <w:tcBorders>
              <w:right w:val="single" w:sz="12" w:space="0" w:color="auto"/>
            </w:tcBorders>
            <w:shd w:val="clear" w:color="auto" w:fill="auto"/>
          </w:tcPr>
          <w:p w14:paraId="5636E04E" w14:textId="77777777" w:rsidR="00645C8F" w:rsidRPr="00982E19" w:rsidRDefault="00645C8F" w:rsidP="006E2DE3">
            <w:pPr>
              <w:rPr>
                <w:lang w:val="en-CA" w:eastAsia="ja-JP"/>
              </w:rPr>
            </w:pPr>
          </w:p>
        </w:tc>
      </w:tr>
      <w:tr w:rsidR="00645C8F" w:rsidRPr="00982E19" w14:paraId="14F09723" w14:textId="77777777" w:rsidTr="00581692">
        <w:tc>
          <w:tcPr>
            <w:tcW w:w="2245" w:type="dxa"/>
            <w:tcBorders>
              <w:left w:val="single" w:sz="12" w:space="0" w:color="auto"/>
            </w:tcBorders>
            <w:shd w:val="clear" w:color="auto" w:fill="auto"/>
          </w:tcPr>
          <w:p w14:paraId="6C2ECF2C" w14:textId="77777777" w:rsidR="00645C8F" w:rsidRPr="000B248A" w:rsidRDefault="00645C8F" w:rsidP="006E2DE3">
            <w:pPr>
              <w:rPr>
                <w:lang w:val="en-CA" w:eastAsia="ja-JP"/>
              </w:rPr>
            </w:pPr>
            <w:r w:rsidRPr="000B248A">
              <w:rPr>
                <w:lang w:val="en-CA" w:eastAsia="ja-JP"/>
              </w:rPr>
              <w:t>BT709Parakeets</w:t>
            </w:r>
          </w:p>
        </w:tc>
        <w:tc>
          <w:tcPr>
            <w:tcW w:w="2038" w:type="dxa"/>
            <w:shd w:val="clear" w:color="auto" w:fill="auto"/>
          </w:tcPr>
          <w:p w14:paraId="5ACEBCCD" w14:textId="2AE2ABAC" w:rsidR="00645C8F" w:rsidRPr="000B248A" w:rsidRDefault="00645C8F" w:rsidP="006E2DE3">
            <w:pPr>
              <w:rPr>
                <w:lang w:val="en-CA" w:eastAsia="ja-JP"/>
              </w:rPr>
            </w:pPr>
            <w:r w:rsidRPr="000B248A">
              <w:rPr>
                <w:lang w:val="en-CA" w:eastAsia="ja-JP"/>
              </w:rPr>
              <w:t>Technicolor</w:t>
            </w:r>
            <w:r w:rsidR="00B13387">
              <w:rPr>
                <w:lang w:val="en-CA" w:eastAsia="ja-JP"/>
              </w:rPr>
              <w:t xml:space="preserve"> </w:t>
            </w:r>
            <w:r>
              <w:rPr>
                <w:lang w:val="en-CA" w:eastAsia="ja-JP"/>
              </w:rPr>
              <w:fldChar w:fldCharType="begin"/>
            </w:r>
            <w:r>
              <w:rPr>
                <w:lang w:val="en-CA" w:eastAsia="ja-JP"/>
              </w:rPr>
              <w:instrText xml:space="preserve"> REF _Ref247994868 \r \h </w:instrText>
            </w:r>
            <w:r>
              <w:rPr>
                <w:lang w:val="en-CA" w:eastAsia="ja-JP"/>
              </w:rPr>
            </w:r>
            <w:r>
              <w:rPr>
                <w:lang w:val="en-CA" w:eastAsia="ja-JP"/>
              </w:rPr>
              <w:fldChar w:fldCharType="separate"/>
            </w:r>
            <w:r w:rsidR="00581692">
              <w:rPr>
                <w:lang w:val="en-CA" w:eastAsia="ja-JP"/>
              </w:rPr>
              <w:t>[C3]</w:t>
            </w:r>
            <w:r>
              <w:rPr>
                <w:lang w:val="en-CA" w:eastAsia="ja-JP"/>
              </w:rPr>
              <w:fldChar w:fldCharType="end"/>
            </w:r>
          </w:p>
        </w:tc>
        <w:tc>
          <w:tcPr>
            <w:tcW w:w="1317" w:type="dxa"/>
            <w:shd w:val="clear" w:color="auto" w:fill="auto"/>
          </w:tcPr>
          <w:p w14:paraId="482DDB04" w14:textId="77777777" w:rsidR="00645C8F" w:rsidRPr="000B248A" w:rsidRDefault="00645C8F" w:rsidP="006E2DE3">
            <w:pPr>
              <w:rPr>
                <w:lang w:val="en-CA" w:eastAsia="ja-JP"/>
              </w:rPr>
            </w:pPr>
            <w:r w:rsidRPr="000B248A">
              <w:rPr>
                <w:lang w:val="en-CA" w:eastAsia="ja-JP"/>
              </w:rPr>
              <w:t>1280x720</w:t>
            </w:r>
          </w:p>
        </w:tc>
        <w:tc>
          <w:tcPr>
            <w:tcW w:w="779" w:type="dxa"/>
            <w:shd w:val="clear" w:color="auto" w:fill="auto"/>
          </w:tcPr>
          <w:p w14:paraId="2237FA6D" w14:textId="77777777" w:rsidR="00645C8F" w:rsidRPr="000B248A" w:rsidRDefault="00645C8F" w:rsidP="006E2DE3">
            <w:pPr>
              <w:rPr>
                <w:lang w:val="en-CA" w:eastAsia="ja-JP"/>
              </w:rPr>
            </w:pPr>
            <w:r w:rsidRPr="000B248A">
              <w:rPr>
                <w:lang w:val="en-CA" w:eastAsia="ja-JP"/>
              </w:rPr>
              <w:t>50</w:t>
            </w:r>
          </w:p>
        </w:tc>
        <w:tc>
          <w:tcPr>
            <w:tcW w:w="705" w:type="dxa"/>
            <w:shd w:val="clear" w:color="auto" w:fill="auto"/>
          </w:tcPr>
          <w:p w14:paraId="588EF67F" w14:textId="77777777" w:rsidR="00645C8F" w:rsidRPr="000B248A" w:rsidRDefault="00645C8F" w:rsidP="006E2DE3">
            <w:pPr>
              <w:rPr>
                <w:lang w:val="en-CA" w:eastAsia="ja-JP"/>
              </w:rPr>
            </w:pPr>
            <w:r w:rsidRPr="000B248A">
              <w:rPr>
                <w:lang w:val="en-CA" w:eastAsia="ja-JP"/>
              </w:rPr>
              <w:t>8</w:t>
            </w:r>
          </w:p>
        </w:tc>
        <w:tc>
          <w:tcPr>
            <w:tcW w:w="962" w:type="dxa"/>
            <w:shd w:val="clear" w:color="auto" w:fill="auto"/>
          </w:tcPr>
          <w:p w14:paraId="7F934A3D" w14:textId="77777777" w:rsidR="00645C8F" w:rsidRPr="000B248A" w:rsidRDefault="00645C8F" w:rsidP="006E2DE3">
            <w:pPr>
              <w:rPr>
                <w:lang w:val="en-CA" w:eastAsia="ja-JP"/>
              </w:rPr>
            </w:pPr>
            <w:r w:rsidRPr="000B248A">
              <w:rPr>
                <w:lang w:val="en-CA" w:eastAsia="ja-JP"/>
              </w:rPr>
              <w:t>500</w:t>
            </w:r>
          </w:p>
        </w:tc>
        <w:tc>
          <w:tcPr>
            <w:tcW w:w="672" w:type="dxa"/>
            <w:shd w:val="clear" w:color="auto" w:fill="auto"/>
          </w:tcPr>
          <w:p w14:paraId="5093F9C6" w14:textId="77777777" w:rsidR="00645C8F" w:rsidRPr="000B248A" w:rsidRDefault="00645C8F" w:rsidP="006E2DE3">
            <w:pPr>
              <w:rPr>
                <w:lang w:val="en-CA" w:eastAsia="ja-JP"/>
              </w:rPr>
            </w:pPr>
            <w:r w:rsidRPr="000B248A">
              <w:rPr>
                <w:lang w:val="en-CA" w:eastAsia="ja-JP"/>
              </w:rPr>
              <w:t>RA</w:t>
            </w:r>
          </w:p>
        </w:tc>
        <w:tc>
          <w:tcPr>
            <w:tcW w:w="1530" w:type="dxa"/>
            <w:tcBorders>
              <w:right w:val="single" w:sz="12" w:space="0" w:color="auto"/>
            </w:tcBorders>
            <w:shd w:val="clear" w:color="auto" w:fill="auto"/>
          </w:tcPr>
          <w:p w14:paraId="57E20542" w14:textId="77777777" w:rsidR="00645C8F" w:rsidRPr="00982E19" w:rsidRDefault="00645C8F" w:rsidP="006E2DE3">
            <w:pPr>
              <w:rPr>
                <w:lang w:val="en-CA" w:eastAsia="ja-JP"/>
              </w:rPr>
            </w:pPr>
          </w:p>
        </w:tc>
      </w:tr>
      <w:tr w:rsidR="00645C8F" w:rsidRPr="00982E19" w14:paraId="1168D180" w14:textId="77777777" w:rsidTr="00581692">
        <w:tc>
          <w:tcPr>
            <w:tcW w:w="2245" w:type="dxa"/>
            <w:tcBorders>
              <w:left w:val="single" w:sz="12" w:space="0" w:color="auto"/>
            </w:tcBorders>
            <w:shd w:val="clear" w:color="auto" w:fill="auto"/>
          </w:tcPr>
          <w:p w14:paraId="6CE2CB3D" w14:textId="77777777" w:rsidR="00645C8F" w:rsidRPr="000B248A" w:rsidRDefault="00645C8F" w:rsidP="006E2DE3">
            <w:pPr>
              <w:rPr>
                <w:lang w:val="en-CA" w:eastAsia="ja-JP"/>
              </w:rPr>
            </w:pPr>
            <w:r w:rsidRPr="000B248A">
              <w:rPr>
                <w:lang w:val="en-CA" w:eastAsia="ja-JP"/>
              </w:rPr>
              <w:t>SVT01a</w:t>
            </w:r>
          </w:p>
        </w:tc>
        <w:tc>
          <w:tcPr>
            <w:tcW w:w="2038" w:type="dxa"/>
            <w:shd w:val="clear" w:color="auto" w:fill="auto"/>
          </w:tcPr>
          <w:p w14:paraId="539BE5D6" w14:textId="77777777" w:rsidR="00645C8F" w:rsidRPr="000B248A" w:rsidRDefault="00645C8F" w:rsidP="006E2DE3">
            <w:pPr>
              <w:rPr>
                <w:lang w:val="en-CA" w:eastAsia="ja-JP"/>
              </w:rPr>
            </w:pPr>
            <w:r w:rsidRPr="000B248A">
              <w:rPr>
                <w:lang w:val="en-CA" w:eastAsia="ja-JP"/>
              </w:rPr>
              <w:t>SVT</w:t>
            </w:r>
            <w:r>
              <w:rPr>
                <w:lang w:val="en-CA" w:eastAsia="ja-JP"/>
              </w:rPr>
              <w:t xml:space="preserve"> </w:t>
            </w:r>
            <w:r>
              <w:rPr>
                <w:lang w:val="en-CA" w:eastAsia="ja-JP"/>
              </w:rPr>
              <w:fldChar w:fldCharType="begin"/>
            </w:r>
            <w:r>
              <w:rPr>
                <w:lang w:val="en-CA" w:eastAsia="ja-JP"/>
              </w:rPr>
              <w:instrText xml:space="preserve"> REF _Ref247998097 \w \h </w:instrText>
            </w:r>
            <w:r>
              <w:rPr>
                <w:lang w:val="en-CA" w:eastAsia="ja-JP"/>
              </w:rPr>
            </w:r>
            <w:r>
              <w:rPr>
                <w:lang w:val="en-CA" w:eastAsia="ja-JP"/>
              </w:rPr>
              <w:fldChar w:fldCharType="separate"/>
            </w:r>
            <w:r w:rsidR="00581692">
              <w:rPr>
                <w:lang w:val="en-CA" w:eastAsia="ja-JP"/>
              </w:rPr>
              <w:t>[C6]</w:t>
            </w:r>
            <w:r>
              <w:rPr>
                <w:lang w:val="en-CA" w:eastAsia="ja-JP"/>
              </w:rPr>
              <w:fldChar w:fldCharType="end"/>
            </w:r>
          </w:p>
        </w:tc>
        <w:tc>
          <w:tcPr>
            <w:tcW w:w="1317" w:type="dxa"/>
            <w:shd w:val="clear" w:color="auto" w:fill="auto"/>
          </w:tcPr>
          <w:p w14:paraId="1ECD1431" w14:textId="77777777" w:rsidR="00645C8F" w:rsidRPr="000B248A" w:rsidRDefault="00645C8F" w:rsidP="006E2DE3">
            <w:pPr>
              <w:rPr>
                <w:lang w:val="en-CA" w:eastAsia="ja-JP"/>
              </w:rPr>
            </w:pPr>
            <w:r w:rsidRPr="000B248A">
              <w:rPr>
                <w:lang w:val="en-CA" w:eastAsia="ja-JP"/>
              </w:rPr>
              <w:t>1280x720</w:t>
            </w:r>
          </w:p>
        </w:tc>
        <w:tc>
          <w:tcPr>
            <w:tcW w:w="779" w:type="dxa"/>
            <w:shd w:val="clear" w:color="auto" w:fill="auto"/>
          </w:tcPr>
          <w:p w14:paraId="3C8C6049" w14:textId="77777777" w:rsidR="00645C8F" w:rsidRPr="000B248A" w:rsidRDefault="00645C8F" w:rsidP="006E2DE3">
            <w:pPr>
              <w:rPr>
                <w:lang w:val="en-CA" w:eastAsia="ja-JP"/>
              </w:rPr>
            </w:pPr>
            <w:r w:rsidRPr="000B248A">
              <w:rPr>
                <w:lang w:val="en-CA" w:eastAsia="ja-JP"/>
              </w:rPr>
              <w:t>50</w:t>
            </w:r>
          </w:p>
        </w:tc>
        <w:tc>
          <w:tcPr>
            <w:tcW w:w="705" w:type="dxa"/>
            <w:shd w:val="clear" w:color="auto" w:fill="auto"/>
          </w:tcPr>
          <w:p w14:paraId="7056AB1B" w14:textId="77777777" w:rsidR="00645C8F" w:rsidRPr="000B248A" w:rsidRDefault="00645C8F" w:rsidP="006E2DE3">
            <w:pPr>
              <w:rPr>
                <w:lang w:val="en-CA" w:eastAsia="ja-JP"/>
              </w:rPr>
            </w:pPr>
            <w:r w:rsidRPr="000B248A">
              <w:rPr>
                <w:lang w:val="en-CA" w:eastAsia="ja-JP"/>
              </w:rPr>
              <w:t>8</w:t>
            </w:r>
          </w:p>
        </w:tc>
        <w:tc>
          <w:tcPr>
            <w:tcW w:w="962" w:type="dxa"/>
            <w:shd w:val="clear" w:color="auto" w:fill="auto"/>
          </w:tcPr>
          <w:p w14:paraId="47EF1BCD" w14:textId="77777777" w:rsidR="00645C8F" w:rsidRPr="000B248A" w:rsidRDefault="00645C8F" w:rsidP="006E2DE3">
            <w:pPr>
              <w:rPr>
                <w:lang w:val="en-CA" w:eastAsia="ja-JP"/>
              </w:rPr>
            </w:pPr>
            <w:r w:rsidRPr="000B248A">
              <w:rPr>
                <w:lang w:val="en-CA" w:eastAsia="ja-JP"/>
              </w:rPr>
              <w:t>500</w:t>
            </w:r>
          </w:p>
        </w:tc>
        <w:tc>
          <w:tcPr>
            <w:tcW w:w="672" w:type="dxa"/>
            <w:shd w:val="clear" w:color="auto" w:fill="auto"/>
          </w:tcPr>
          <w:p w14:paraId="3B0A5E04" w14:textId="77777777" w:rsidR="00645C8F" w:rsidRPr="000B248A" w:rsidRDefault="00645C8F" w:rsidP="006E2DE3">
            <w:pPr>
              <w:rPr>
                <w:lang w:val="en-CA" w:eastAsia="ja-JP"/>
              </w:rPr>
            </w:pPr>
            <w:r w:rsidRPr="000B248A">
              <w:rPr>
                <w:lang w:val="en-CA" w:eastAsia="ja-JP"/>
              </w:rPr>
              <w:t>RA</w:t>
            </w:r>
          </w:p>
        </w:tc>
        <w:tc>
          <w:tcPr>
            <w:tcW w:w="1530" w:type="dxa"/>
            <w:tcBorders>
              <w:right w:val="single" w:sz="12" w:space="0" w:color="auto"/>
            </w:tcBorders>
            <w:shd w:val="clear" w:color="auto" w:fill="auto"/>
          </w:tcPr>
          <w:p w14:paraId="17C5916D" w14:textId="2927DC21" w:rsidR="00645C8F" w:rsidRPr="009E15B5" w:rsidRDefault="00645C8F" w:rsidP="006E2DE3">
            <w:pPr>
              <w:rPr>
                <w:highlight w:val="yellow"/>
                <w:lang w:val="en-CA" w:eastAsia="ja-JP"/>
              </w:rPr>
            </w:pPr>
          </w:p>
        </w:tc>
      </w:tr>
      <w:tr w:rsidR="00645C8F" w:rsidRPr="00982E19" w14:paraId="35BE9A1C" w14:textId="77777777" w:rsidTr="00581692">
        <w:tc>
          <w:tcPr>
            <w:tcW w:w="2245" w:type="dxa"/>
            <w:tcBorders>
              <w:left w:val="single" w:sz="12" w:space="0" w:color="auto"/>
              <w:bottom w:val="single" w:sz="12" w:space="0" w:color="auto"/>
            </w:tcBorders>
            <w:shd w:val="clear" w:color="auto" w:fill="auto"/>
          </w:tcPr>
          <w:p w14:paraId="7D39D93D" w14:textId="77777777" w:rsidR="00645C8F" w:rsidRPr="000B248A" w:rsidRDefault="00645C8F" w:rsidP="006E2DE3">
            <w:pPr>
              <w:rPr>
                <w:lang w:val="en-CA" w:eastAsia="ja-JP"/>
              </w:rPr>
            </w:pPr>
            <w:r w:rsidRPr="000B248A">
              <w:rPr>
                <w:lang w:val="en-CA" w:eastAsia="ja-JP"/>
              </w:rPr>
              <w:t>SVT04a</w:t>
            </w:r>
          </w:p>
        </w:tc>
        <w:tc>
          <w:tcPr>
            <w:tcW w:w="2038" w:type="dxa"/>
            <w:tcBorders>
              <w:bottom w:val="single" w:sz="12" w:space="0" w:color="auto"/>
            </w:tcBorders>
            <w:shd w:val="clear" w:color="auto" w:fill="auto"/>
          </w:tcPr>
          <w:p w14:paraId="2F4FECC7" w14:textId="77777777" w:rsidR="00645C8F" w:rsidRPr="000B248A" w:rsidRDefault="00645C8F" w:rsidP="00FA136F">
            <w:pPr>
              <w:rPr>
                <w:lang w:val="en-CA" w:eastAsia="ja-JP"/>
              </w:rPr>
            </w:pPr>
            <w:r w:rsidRPr="000B248A">
              <w:rPr>
                <w:lang w:val="en-CA" w:eastAsia="ja-JP"/>
              </w:rPr>
              <w:t>SVT</w:t>
            </w:r>
            <w:r>
              <w:rPr>
                <w:lang w:val="en-CA" w:eastAsia="ja-JP"/>
              </w:rPr>
              <w:t xml:space="preserve"> </w:t>
            </w:r>
            <w:r>
              <w:rPr>
                <w:lang w:val="en-CA" w:eastAsia="ja-JP"/>
              </w:rPr>
              <w:fldChar w:fldCharType="begin"/>
            </w:r>
            <w:r>
              <w:rPr>
                <w:lang w:val="en-CA" w:eastAsia="ja-JP"/>
              </w:rPr>
              <w:instrText xml:space="preserve"> REF _Ref247998097 \w \h </w:instrText>
            </w:r>
            <w:r>
              <w:rPr>
                <w:lang w:val="en-CA" w:eastAsia="ja-JP"/>
              </w:rPr>
            </w:r>
            <w:r>
              <w:rPr>
                <w:lang w:val="en-CA" w:eastAsia="ja-JP"/>
              </w:rPr>
              <w:fldChar w:fldCharType="separate"/>
            </w:r>
            <w:r w:rsidR="00581692">
              <w:rPr>
                <w:lang w:val="en-CA" w:eastAsia="ja-JP"/>
              </w:rPr>
              <w:t>[C6]</w:t>
            </w:r>
            <w:r>
              <w:rPr>
                <w:lang w:val="en-CA" w:eastAsia="ja-JP"/>
              </w:rPr>
              <w:fldChar w:fldCharType="end"/>
            </w:r>
          </w:p>
        </w:tc>
        <w:tc>
          <w:tcPr>
            <w:tcW w:w="1317" w:type="dxa"/>
            <w:tcBorders>
              <w:bottom w:val="single" w:sz="12" w:space="0" w:color="auto"/>
            </w:tcBorders>
            <w:shd w:val="clear" w:color="auto" w:fill="auto"/>
          </w:tcPr>
          <w:p w14:paraId="283B4C43" w14:textId="77777777" w:rsidR="00645C8F" w:rsidRPr="000B248A" w:rsidRDefault="00645C8F" w:rsidP="006E2DE3">
            <w:pPr>
              <w:rPr>
                <w:lang w:val="en-CA" w:eastAsia="ja-JP"/>
              </w:rPr>
            </w:pPr>
            <w:r w:rsidRPr="000B248A">
              <w:rPr>
                <w:lang w:val="en-CA" w:eastAsia="ja-JP"/>
              </w:rPr>
              <w:t>1280x720</w:t>
            </w:r>
          </w:p>
        </w:tc>
        <w:tc>
          <w:tcPr>
            <w:tcW w:w="779" w:type="dxa"/>
            <w:tcBorders>
              <w:bottom w:val="single" w:sz="12" w:space="0" w:color="auto"/>
            </w:tcBorders>
            <w:shd w:val="clear" w:color="auto" w:fill="auto"/>
          </w:tcPr>
          <w:p w14:paraId="05E96223" w14:textId="77777777" w:rsidR="00645C8F" w:rsidRPr="000B248A" w:rsidRDefault="00645C8F" w:rsidP="006E2DE3">
            <w:pPr>
              <w:rPr>
                <w:lang w:val="en-CA" w:eastAsia="ja-JP"/>
              </w:rPr>
            </w:pPr>
            <w:r w:rsidRPr="000B248A">
              <w:rPr>
                <w:lang w:val="en-CA" w:eastAsia="ja-JP"/>
              </w:rPr>
              <w:t>50</w:t>
            </w:r>
          </w:p>
        </w:tc>
        <w:tc>
          <w:tcPr>
            <w:tcW w:w="705" w:type="dxa"/>
            <w:tcBorders>
              <w:bottom w:val="single" w:sz="12" w:space="0" w:color="auto"/>
            </w:tcBorders>
            <w:shd w:val="clear" w:color="auto" w:fill="auto"/>
          </w:tcPr>
          <w:p w14:paraId="65668A3E" w14:textId="77777777" w:rsidR="00645C8F" w:rsidRPr="000B248A" w:rsidRDefault="00645C8F" w:rsidP="006E2DE3">
            <w:pPr>
              <w:rPr>
                <w:lang w:val="en-CA" w:eastAsia="ja-JP"/>
              </w:rPr>
            </w:pPr>
            <w:r w:rsidRPr="000B248A">
              <w:rPr>
                <w:lang w:val="en-CA" w:eastAsia="ja-JP"/>
              </w:rPr>
              <w:t>8</w:t>
            </w:r>
          </w:p>
        </w:tc>
        <w:tc>
          <w:tcPr>
            <w:tcW w:w="962" w:type="dxa"/>
            <w:tcBorders>
              <w:bottom w:val="single" w:sz="12" w:space="0" w:color="auto"/>
            </w:tcBorders>
            <w:shd w:val="clear" w:color="auto" w:fill="auto"/>
          </w:tcPr>
          <w:p w14:paraId="29D248D6" w14:textId="77777777" w:rsidR="00645C8F" w:rsidRPr="000B248A" w:rsidRDefault="00645C8F" w:rsidP="006E2DE3">
            <w:pPr>
              <w:rPr>
                <w:lang w:val="en-CA" w:eastAsia="ja-JP"/>
              </w:rPr>
            </w:pPr>
            <w:r w:rsidRPr="000B248A">
              <w:rPr>
                <w:lang w:val="en-CA" w:eastAsia="ja-JP"/>
              </w:rPr>
              <w:t>500</w:t>
            </w:r>
          </w:p>
        </w:tc>
        <w:tc>
          <w:tcPr>
            <w:tcW w:w="672" w:type="dxa"/>
            <w:tcBorders>
              <w:bottom w:val="single" w:sz="12" w:space="0" w:color="auto"/>
            </w:tcBorders>
            <w:shd w:val="clear" w:color="auto" w:fill="auto"/>
          </w:tcPr>
          <w:p w14:paraId="03410B31" w14:textId="77777777" w:rsidR="00645C8F" w:rsidRPr="000B248A" w:rsidRDefault="00645C8F" w:rsidP="006E2DE3">
            <w:pPr>
              <w:rPr>
                <w:lang w:val="en-CA" w:eastAsia="ja-JP"/>
              </w:rPr>
            </w:pPr>
            <w:r w:rsidRPr="000B248A">
              <w:rPr>
                <w:lang w:val="en-CA" w:eastAsia="ja-JP"/>
              </w:rPr>
              <w:t>RA</w:t>
            </w:r>
          </w:p>
        </w:tc>
        <w:tc>
          <w:tcPr>
            <w:tcW w:w="1530" w:type="dxa"/>
            <w:tcBorders>
              <w:bottom w:val="single" w:sz="12" w:space="0" w:color="auto"/>
              <w:right w:val="single" w:sz="12" w:space="0" w:color="auto"/>
            </w:tcBorders>
            <w:shd w:val="clear" w:color="auto" w:fill="auto"/>
          </w:tcPr>
          <w:p w14:paraId="71571B48" w14:textId="793498E1" w:rsidR="00645C8F" w:rsidRPr="009E15B5" w:rsidRDefault="00645C8F" w:rsidP="006E2DE3">
            <w:pPr>
              <w:rPr>
                <w:highlight w:val="yellow"/>
                <w:lang w:val="en-CA" w:eastAsia="ja-JP"/>
              </w:rPr>
            </w:pPr>
          </w:p>
        </w:tc>
      </w:tr>
      <w:tr w:rsidR="00645C8F" w:rsidRPr="00D23826" w14:paraId="435BC777" w14:textId="77777777" w:rsidTr="00581692">
        <w:tc>
          <w:tcPr>
            <w:tcW w:w="2245" w:type="dxa"/>
            <w:tcBorders>
              <w:top w:val="single" w:sz="12" w:space="0" w:color="auto"/>
              <w:left w:val="single" w:sz="12" w:space="0" w:color="auto"/>
            </w:tcBorders>
            <w:shd w:val="clear" w:color="auto" w:fill="auto"/>
          </w:tcPr>
          <w:p w14:paraId="6C2B05CD" w14:textId="4E2FDA64" w:rsidR="00645C8F" w:rsidRPr="00D23826" w:rsidRDefault="00645C8F" w:rsidP="006F53F1">
            <w:pPr>
              <w:rPr>
                <w:lang w:val="en-CA" w:eastAsia="ja-JP"/>
              </w:rPr>
            </w:pPr>
            <w:del w:id="147" w:author="TK Tan" w:date="2013-12-17T07:47:00Z">
              <w:r w:rsidDel="007B7CC2">
                <w:rPr>
                  <w:lang w:val="en-CA" w:eastAsia="ja-JP"/>
                </w:rPr>
                <w:delText>Jill</w:delText>
              </w:r>
            </w:del>
            <w:r>
              <w:rPr>
                <w:lang w:val="en-CA" w:eastAsia="ja-JP"/>
              </w:rPr>
              <w:t>Cub</w:t>
            </w:r>
            <w:ins w:id="148" w:author="TK Tan" w:date="2013-12-17T07:47:00Z">
              <w:r w:rsidR="007B7CC2">
                <w:rPr>
                  <w:lang w:val="en-CA" w:eastAsia="ja-JP"/>
                </w:rPr>
                <w:t>icl</w:t>
              </w:r>
            </w:ins>
            <w:r>
              <w:rPr>
                <w:lang w:val="en-CA" w:eastAsia="ja-JP"/>
              </w:rPr>
              <w:t>e</w:t>
            </w:r>
          </w:p>
        </w:tc>
        <w:tc>
          <w:tcPr>
            <w:tcW w:w="2038" w:type="dxa"/>
            <w:tcBorders>
              <w:top w:val="single" w:sz="12" w:space="0" w:color="auto"/>
            </w:tcBorders>
            <w:shd w:val="clear" w:color="auto" w:fill="auto"/>
          </w:tcPr>
          <w:p w14:paraId="498A7D50" w14:textId="71D9E719" w:rsidR="00645C8F" w:rsidRPr="00D23826" w:rsidRDefault="00645C8F" w:rsidP="006F53F1">
            <w:pPr>
              <w:rPr>
                <w:lang w:val="en-CA" w:eastAsia="ja-JP"/>
              </w:rPr>
            </w:pPr>
            <w:r>
              <w:rPr>
                <w:lang w:val="en-CA" w:eastAsia="ja-JP"/>
              </w:rPr>
              <w:t xml:space="preserve">Vidyo </w:t>
            </w:r>
            <w:r>
              <w:rPr>
                <w:lang w:val="en-CA" w:eastAsia="ja-JP"/>
              </w:rPr>
              <w:fldChar w:fldCharType="begin"/>
            </w:r>
            <w:r>
              <w:rPr>
                <w:lang w:val="en-CA" w:eastAsia="ja-JP"/>
              </w:rPr>
              <w:instrText xml:space="preserve"> REF _Ref247999763 \r \h </w:instrText>
            </w:r>
            <w:r>
              <w:rPr>
                <w:lang w:val="en-CA" w:eastAsia="ja-JP"/>
              </w:rPr>
            </w:r>
            <w:r>
              <w:rPr>
                <w:lang w:val="en-CA" w:eastAsia="ja-JP"/>
              </w:rPr>
              <w:fldChar w:fldCharType="separate"/>
            </w:r>
            <w:r w:rsidR="00581692">
              <w:rPr>
                <w:lang w:val="en-CA" w:eastAsia="ja-JP"/>
              </w:rPr>
              <w:t>[C7]</w:t>
            </w:r>
            <w:r>
              <w:rPr>
                <w:lang w:val="en-CA" w:eastAsia="ja-JP"/>
              </w:rPr>
              <w:fldChar w:fldCharType="end"/>
            </w:r>
          </w:p>
        </w:tc>
        <w:tc>
          <w:tcPr>
            <w:tcW w:w="1317" w:type="dxa"/>
            <w:tcBorders>
              <w:top w:val="single" w:sz="12" w:space="0" w:color="auto"/>
            </w:tcBorders>
            <w:shd w:val="clear" w:color="auto" w:fill="auto"/>
          </w:tcPr>
          <w:p w14:paraId="60F63902" w14:textId="77777777" w:rsidR="00645C8F" w:rsidRPr="00D23826" w:rsidRDefault="00645C8F" w:rsidP="006F53F1">
            <w:pPr>
              <w:rPr>
                <w:lang w:val="en-CA" w:eastAsia="ja-JP"/>
              </w:rPr>
            </w:pPr>
            <w:r w:rsidRPr="00D23826">
              <w:rPr>
                <w:lang w:val="en-CA" w:eastAsia="ja-JP"/>
              </w:rPr>
              <w:t>832x480</w:t>
            </w:r>
          </w:p>
        </w:tc>
        <w:tc>
          <w:tcPr>
            <w:tcW w:w="779" w:type="dxa"/>
            <w:tcBorders>
              <w:top w:val="single" w:sz="12" w:space="0" w:color="auto"/>
            </w:tcBorders>
            <w:shd w:val="clear" w:color="auto" w:fill="auto"/>
          </w:tcPr>
          <w:p w14:paraId="60F5DE7C" w14:textId="77777777" w:rsidR="00645C8F" w:rsidRPr="00D23826" w:rsidRDefault="00645C8F" w:rsidP="006F53F1">
            <w:pPr>
              <w:rPr>
                <w:lang w:val="en-CA" w:eastAsia="ja-JP"/>
              </w:rPr>
            </w:pPr>
            <w:r>
              <w:rPr>
                <w:lang w:val="en-CA" w:eastAsia="ja-JP"/>
              </w:rPr>
              <w:t>30</w:t>
            </w:r>
          </w:p>
        </w:tc>
        <w:tc>
          <w:tcPr>
            <w:tcW w:w="705" w:type="dxa"/>
            <w:tcBorders>
              <w:top w:val="single" w:sz="12" w:space="0" w:color="auto"/>
            </w:tcBorders>
            <w:shd w:val="clear" w:color="auto" w:fill="auto"/>
          </w:tcPr>
          <w:p w14:paraId="5365364E" w14:textId="77777777" w:rsidR="00645C8F" w:rsidRPr="00D23826" w:rsidRDefault="00645C8F" w:rsidP="006F53F1">
            <w:pPr>
              <w:rPr>
                <w:lang w:val="en-CA" w:eastAsia="ja-JP"/>
              </w:rPr>
            </w:pPr>
            <w:r>
              <w:rPr>
                <w:lang w:val="en-CA" w:eastAsia="ja-JP"/>
              </w:rPr>
              <w:t>8</w:t>
            </w:r>
          </w:p>
        </w:tc>
        <w:tc>
          <w:tcPr>
            <w:tcW w:w="962" w:type="dxa"/>
            <w:tcBorders>
              <w:top w:val="single" w:sz="12" w:space="0" w:color="auto"/>
            </w:tcBorders>
            <w:shd w:val="clear" w:color="auto" w:fill="auto"/>
          </w:tcPr>
          <w:p w14:paraId="6CE12074" w14:textId="77777777" w:rsidR="00645C8F" w:rsidRPr="00D23826" w:rsidRDefault="00645C8F" w:rsidP="006F53F1">
            <w:pPr>
              <w:rPr>
                <w:lang w:val="en-CA" w:eastAsia="ja-JP"/>
              </w:rPr>
            </w:pPr>
            <w:r>
              <w:rPr>
                <w:lang w:val="en-CA" w:eastAsia="ja-JP"/>
              </w:rPr>
              <w:t>300</w:t>
            </w:r>
          </w:p>
        </w:tc>
        <w:tc>
          <w:tcPr>
            <w:tcW w:w="672" w:type="dxa"/>
            <w:tcBorders>
              <w:top w:val="single" w:sz="12" w:space="0" w:color="auto"/>
            </w:tcBorders>
            <w:shd w:val="clear" w:color="auto" w:fill="auto"/>
          </w:tcPr>
          <w:p w14:paraId="13A70558" w14:textId="77777777" w:rsidR="00645C8F" w:rsidRPr="00D23826" w:rsidRDefault="00645C8F" w:rsidP="006F53F1">
            <w:pPr>
              <w:rPr>
                <w:lang w:val="en-CA" w:eastAsia="ja-JP"/>
              </w:rPr>
            </w:pPr>
            <w:r>
              <w:rPr>
                <w:lang w:val="en-CA" w:eastAsia="ja-JP"/>
              </w:rPr>
              <w:t>LD</w:t>
            </w:r>
          </w:p>
        </w:tc>
        <w:tc>
          <w:tcPr>
            <w:tcW w:w="1530" w:type="dxa"/>
            <w:tcBorders>
              <w:top w:val="single" w:sz="12" w:space="0" w:color="auto"/>
              <w:right w:val="single" w:sz="12" w:space="0" w:color="auto"/>
            </w:tcBorders>
            <w:shd w:val="clear" w:color="auto" w:fill="auto"/>
          </w:tcPr>
          <w:p w14:paraId="0984B68C" w14:textId="77777777" w:rsidR="00645C8F" w:rsidRPr="00D23826" w:rsidRDefault="00645C8F" w:rsidP="006F53F1">
            <w:pPr>
              <w:rPr>
                <w:lang w:val="en-CA" w:eastAsia="ja-JP"/>
              </w:rPr>
            </w:pPr>
          </w:p>
        </w:tc>
      </w:tr>
      <w:tr w:rsidR="00645C8F" w:rsidRPr="00D23826" w14:paraId="1075C270" w14:textId="77777777" w:rsidTr="00581692">
        <w:tc>
          <w:tcPr>
            <w:tcW w:w="2245" w:type="dxa"/>
            <w:tcBorders>
              <w:left w:val="single" w:sz="12" w:space="0" w:color="auto"/>
            </w:tcBorders>
            <w:shd w:val="clear" w:color="auto" w:fill="auto"/>
          </w:tcPr>
          <w:p w14:paraId="32FFF952" w14:textId="77777777" w:rsidR="00645C8F" w:rsidRPr="000B248A" w:rsidRDefault="00645C8F" w:rsidP="006E2DE3">
            <w:pPr>
              <w:rPr>
                <w:lang w:val="en-CA" w:eastAsia="ja-JP"/>
              </w:rPr>
            </w:pPr>
            <w:r w:rsidRPr="000B248A">
              <w:rPr>
                <w:lang w:val="en-CA" w:eastAsia="ja-JP"/>
              </w:rPr>
              <w:t>Anemone</w:t>
            </w:r>
          </w:p>
        </w:tc>
        <w:tc>
          <w:tcPr>
            <w:tcW w:w="2038" w:type="dxa"/>
            <w:shd w:val="clear" w:color="auto" w:fill="auto"/>
          </w:tcPr>
          <w:p w14:paraId="210C9782" w14:textId="01334650" w:rsidR="00645C8F" w:rsidRPr="000B248A" w:rsidRDefault="00645C8F" w:rsidP="006E2DE3">
            <w:pPr>
              <w:rPr>
                <w:lang w:val="en-CA" w:eastAsia="ja-JP"/>
              </w:rPr>
            </w:pPr>
            <w:r w:rsidRPr="000B248A">
              <w:rPr>
                <w:lang w:val="en-CA" w:eastAsia="ja-JP"/>
              </w:rPr>
              <w:t>NTIA</w:t>
            </w:r>
            <w:r w:rsidR="00B13387">
              <w:rPr>
                <w:lang w:val="en-CA" w:eastAsia="ja-JP"/>
              </w:rPr>
              <w:t xml:space="preserve"> </w:t>
            </w:r>
            <w:r>
              <w:rPr>
                <w:lang w:val="en-CA" w:eastAsia="ja-JP"/>
              </w:rPr>
              <w:fldChar w:fldCharType="begin"/>
            </w:r>
            <w:r>
              <w:rPr>
                <w:lang w:val="en-CA" w:eastAsia="ja-JP"/>
              </w:rPr>
              <w:instrText xml:space="preserve"> REF _Ref247995657 \r \h </w:instrText>
            </w:r>
            <w:r>
              <w:rPr>
                <w:lang w:val="en-CA" w:eastAsia="ja-JP"/>
              </w:rPr>
            </w:r>
            <w:r>
              <w:rPr>
                <w:lang w:val="en-CA" w:eastAsia="ja-JP"/>
              </w:rPr>
              <w:fldChar w:fldCharType="separate"/>
            </w:r>
            <w:r w:rsidR="00581692">
              <w:rPr>
                <w:lang w:val="en-CA" w:eastAsia="ja-JP"/>
              </w:rPr>
              <w:t>[C5]</w:t>
            </w:r>
            <w:r>
              <w:rPr>
                <w:lang w:val="en-CA" w:eastAsia="ja-JP"/>
              </w:rPr>
              <w:fldChar w:fldCharType="end"/>
            </w:r>
          </w:p>
        </w:tc>
        <w:tc>
          <w:tcPr>
            <w:tcW w:w="1317" w:type="dxa"/>
            <w:shd w:val="clear" w:color="auto" w:fill="auto"/>
          </w:tcPr>
          <w:p w14:paraId="7B1D0C19" w14:textId="77777777" w:rsidR="00645C8F" w:rsidRPr="000B248A" w:rsidRDefault="00645C8F" w:rsidP="006E2DE3">
            <w:pPr>
              <w:rPr>
                <w:lang w:val="en-CA" w:eastAsia="ja-JP"/>
              </w:rPr>
            </w:pPr>
            <w:r w:rsidRPr="000B248A">
              <w:rPr>
                <w:lang w:val="en-CA" w:eastAsia="ja-JP"/>
              </w:rPr>
              <w:t>832x480</w:t>
            </w:r>
          </w:p>
        </w:tc>
        <w:tc>
          <w:tcPr>
            <w:tcW w:w="779" w:type="dxa"/>
            <w:shd w:val="clear" w:color="auto" w:fill="auto"/>
          </w:tcPr>
          <w:p w14:paraId="24660BED" w14:textId="77777777" w:rsidR="00645C8F" w:rsidRPr="000B248A" w:rsidRDefault="00645C8F" w:rsidP="006E2DE3">
            <w:pPr>
              <w:rPr>
                <w:lang w:val="en-CA" w:eastAsia="ja-JP"/>
              </w:rPr>
            </w:pPr>
            <w:r w:rsidRPr="000B248A">
              <w:rPr>
                <w:lang w:val="en-CA" w:eastAsia="ja-JP"/>
              </w:rPr>
              <w:t>30</w:t>
            </w:r>
          </w:p>
        </w:tc>
        <w:tc>
          <w:tcPr>
            <w:tcW w:w="705" w:type="dxa"/>
            <w:shd w:val="clear" w:color="auto" w:fill="auto"/>
          </w:tcPr>
          <w:p w14:paraId="79E44BDA" w14:textId="77777777" w:rsidR="00645C8F" w:rsidRPr="000B248A" w:rsidRDefault="00645C8F" w:rsidP="006E2DE3">
            <w:pPr>
              <w:rPr>
                <w:lang w:val="en-CA" w:eastAsia="ja-JP"/>
              </w:rPr>
            </w:pPr>
            <w:r w:rsidRPr="000B248A">
              <w:rPr>
                <w:lang w:val="en-CA" w:eastAsia="ja-JP"/>
              </w:rPr>
              <w:t>8</w:t>
            </w:r>
          </w:p>
        </w:tc>
        <w:tc>
          <w:tcPr>
            <w:tcW w:w="962" w:type="dxa"/>
            <w:shd w:val="clear" w:color="auto" w:fill="auto"/>
          </w:tcPr>
          <w:p w14:paraId="463ED258" w14:textId="77777777" w:rsidR="00645C8F" w:rsidRPr="000B248A" w:rsidRDefault="00645C8F" w:rsidP="006E2DE3">
            <w:pPr>
              <w:rPr>
                <w:lang w:val="en-CA" w:eastAsia="ja-JP"/>
              </w:rPr>
            </w:pPr>
            <w:r w:rsidRPr="000B248A">
              <w:rPr>
                <w:lang w:val="en-CA" w:eastAsia="ja-JP"/>
              </w:rPr>
              <w:t>300</w:t>
            </w:r>
          </w:p>
        </w:tc>
        <w:tc>
          <w:tcPr>
            <w:tcW w:w="672" w:type="dxa"/>
            <w:shd w:val="clear" w:color="auto" w:fill="auto"/>
          </w:tcPr>
          <w:p w14:paraId="73186663" w14:textId="77777777" w:rsidR="00645C8F" w:rsidRPr="000B248A" w:rsidRDefault="00645C8F" w:rsidP="006E2DE3">
            <w:pPr>
              <w:rPr>
                <w:lang w:val="en-CA" w:eastAsia="ja-JP"/>
              </w:rPr>
            </w:pPr>
            <w:r w:rsidRPr="000B248A">
              <w:rPr>
                <w:lang w:val="en-CA" w:eastAsia="ja-JP"/>
              </w:rPr>
              <w:t>RA</w:t>
            </w:r>
          </w:p>
        </w:tc>
        <w:tc>
          <w:tcPr>
            <w:tcW w:w="1530" w:type="dxa"/>
            <w:tcBorders>
              <w:right w:val="single" w:sz="12" w:space="0" w:color="auto"/>
            </w:tcBorders>
            <w:shd w:val="clear" w:color="auto" w:fill="auto"/>
          </w:tcPr>
          <w:p w14:paraId="0A1CDDCD" w14:textId="4F83918F" w:rsidR="00645C8F" w:rsidRPr="009E15B5" w:rsidRDefault="00645C8F" w:rsidP="006E2DE3">
            <w:pPr>
              <w:rPr>
                <w:highlight w:val="yellow"/>
                <w:lang w:val="en-CA" w:eastAsia="ja-JP"/>
              </w:rPr>
            </w:pPr>
          </w:p>
        </w:tc>
      </w:tr>
      <w:tr w:rsidR="00645C8F" w:rsidRPr="00D23826" w14:paraId="7331E479" w14:textId="77777777" w:rsidTr="00581692">
        <w:tc>
          <w:tcPr>
            <w:tcW w:w="2245" w:type="dxa"/>
            <w:tcBorders>
              <w:left w:val="single" w:sz="12" w:space="0" w:color="auto"/>
            </w:tcBorders>
            <w:shd w:val="clear" w:color="auto" w:fill="auto"/>
          </w:tcPr>
          <w:p w14:paraId="10B108AC" w14:textId="77777777" w:rsidR="00645C8F" w:rsidRPr="00D23826" w:rsidRDefault="00645C8F" w:rsidP="006E2DE3">
            <w:pPr>
              <w:rPr>
                <w:lang w:val="en-CA" w:eastAsia="ja-JP"/>
              </w:rPr>
            </w:pPr>
            <w:r>
              <w:rPr>
                <w:lang w:val="en-CA" w:eastAsia="ja-JP"/>
              </w:rPr>
              <w:t>BT709BirthdayFlash</w:t>
            </w:r>
          </w:p>
        </w:tc>
        <w:tc>
          <w:tcPr>
            <w:tcW w:w="2038" w:type="dxa"/>
            <w:shd w:val="clear" w:color="auto" w:fill="auto"/>
          </w:tcPr>
          <w:p w14:paraId="72A67AFC" w14:textId="271D2941" w:rsidR="00645C8F" w:rsidRPr="00D23826" w:rsidRDefault="00645C8F" w:rsidP="006E2DE3">
            <w:pPr>
              <w:rPr>
                <w:lang w:val="en-CA" w:eastAsia="ja-JP"/>
              </w:rPr>
            </w:pPr>
            <w:r>
              <w:rPr>
                <w:lang w:val="en-CA" w:eastAsia="ja-JP"/>
              </w:rPr>
              <w:t>Technicolor</w:t>
            </w:r>
            <w:r w:rsidR="00B13387">
              <w:rPr>
                <w:lang w:val="en-CA" w:eastAsia="ja-JP"/>
              </w:rPr>
              <w:t xml:space="preserve"> </w:t>
            </w:r>
            <w:r>
              <w:rPr>
                <w:lang w:val="en-CA" w:eastAsia="ja-JP"/>
              </w:rPr>
              <w:fldChar w:fldCharType="begin"/>
            </w:r>
            <w:r>
              <w:rPr>
                <w:lang w:val="en-CA" w:eastAsia="ja-JP"/>
              </w:rPr>
              <w:instrText xml:space="preserve"> REF _Ref247994868 \r \h </w:instrText>
            </w:r>
            <w:r>
              <w:rPr>
                <w:lang w:val="en-CA" w:eastAsia="ja-JP"/>
              </w:rPr>
            </w:r>
            <w:r>
              <w:rPr>
                <w:lang w:val="en-CA" w:eastAsia="ja-JP"/>
              </w:rPr>
              <w:fldChar w:fldCharType="separate"/>
            </w:r>
            <w:r w:rsidR="00581692">
              <w:rPr>
                <w:lang w:val="en-CA" w:eastAsia="ja-JP"/>
              </w:rPr>
              <w:t>[C3]</w:t>
            </w:r>
            <w:r>
              <w:rPr>
                <w:lang w:val="en-CA" w:eastAsia="ja-JP"/>
              </w:rPr>
              <w:fldChar w:fldCharType="end"/>
            </w:r>
          </w:p>
        </w:tc>
        <w:tc>
          <w:tcPr>
            <w:tcW w:w="1317" w:type="dxa"/>
            <w:shd w:val="clear" w:color="auto" w:fill="auto"/>
          </w:tcPr>
          <w:p w14:paraId="77C900D7" w14:textId="77777777" w:rsidR="00645C8F" w:rsidRPr="00D23826" w:rsidRDefault="00645C8F" w:rsidP="006E2DE3">
            <w:pPr>
              <w:rPr>
                <w:lang w:val="en-CA" w:eastAsia="ja-JP"/>
              </w:rPr>
            </w:pPr>
            <w:r w:rsidRPr="00D23826">
              <w:rPr>
                <w:lang w:val="en-CA" w:eastAsia="ja-JP"/>
              </w:rPr>
              <w:t>832x480</w:t>
            </w:r>
          </w:p>
        </w:tc>
        <w:tc>
          <w:tcPr>
            <w:tcW w:w="779" w:type="dxa"/>
            <w:shd w:val="clear" w:color="auto" w:fill="auto"/>
          </w:tcPr>
          <w:p w14:paraId="75323C80" w14:textId="77777777" w:rsidR="00645C8F" w:rsidRPr="00D23826" w:rsidRDefault="00645C8F" w:rsidP="006E2DE3">
            <w:pPr>
              <w:rPr>
                <w:lang w:val="en-CA" w:eastAsia="ja-JP"/>
              </w:rPr>
            </w:pPr>
            <w:r>
              <w:rPr>
                <w:lang w:val="en-CA" w:eastAsia="ja-JP"/>
              </w:rPr>
              <w:t>50</w:t>
            </w:r>
          </w:p>
        </w:tc>
        <w:tc>
          <w:tcPr>
            <w:tcW w:w="705" w:type="dxa"/>
            <w:shd w:val="clear" w:color="auto" w:fill="auto"/>
          </w:tcPr>
          <w:p w14:paraId="2347F935" w14:textId="77777777" w:rsidR="00645C8F" w:rsidRPr="00D23826" w:rsidRDefault="00645C8F" w:rsidP="006E2DE3">
            <w:pPr>
              <w:rPr>
                <w:lang w:val="en-CA" w:eastAsia="ja-JP"/>
              </w:rPr>
            </w:pPr>
            <w:r>
              <w:rPr>
                <w:lang w:val="en-CA" w:eastAsia="ja-JP"/>
              </w:rPr>
              <w:t>8</w:t>
            </w:r>
          </w:p>
        </w:tc>
        <w:tc>
          <w:tcPr>
            <w:tcW w:w="962" w:type="dxa"/>
            <w:shd w:val="clear" w:color="auto" w:fill="auto"/>
          </w:tcPr>
          <w:p w14:paraId="1B301FBA" w14:textId="77777777" w:rsidR="00645C8F" w:rsidRPr="00D23826" w:rsidRDefault="00645C8F" w:rsidP="006E2DE3">
            <w:pPr>
              <w:rPr>
                <w:lang w:val="en-CA" w:eastAsia="ja-JP"/>
              </w:rPr>
            </w:pPr>
            <w:r>
              <w:rPr>
                <w:lang w:val="en-CA" w:eastAsia="ja-JP"/>
              </w:rPr>
              <w:t>500</w:t>
            </w:r>
          </w:p>
        </w:tc>
        <w:tc>
          <w:tcPr>
            <w:tcW w:w="672" w:type="dxa"/>
            <w:shd w:val="clear" w:color="auto" w:fill="auto"/>
          </w:tcPr>
          <w:p w14:paraId="203DE243" w14:textId="77777777" w:rsidR="00645C8F" w:rsidRPr="00D23826" w:rsidRDefault="00645C8F" w:rsidP="006E2DE3">
            <w:pPr>
              <w:rPr>
                <w:lang w:val="en-CA" w:eastAsia="ja-JP"/>
              </w:rPr>
            </w:pPr>
            <w:r>
              <w:rPr>
                <w:lang w:val="en-CA" w:eastAsia="ja-JP"/>
              </w:rPr>
              <w:t>RA</w:t>
            </w:r>
          </w:p>
        </w:tc>
        <w:tc>
          <w:tcPr>
            <w:tcW w:w="1530" w:type="dxa"/>
            <w:tcBorders>
              <w:right w:val="single" w:sz="12" w:space="0" w:color="auto"/>
            </w:tcBorders>
            <w:shd w:val="clear" w:color="auto" w:fill="auto"/>
          </w:tcPr>
          <w:p w14:paraId="011DE6F5" w14:textId="77777777" w:rsidR="00645C8F" w:rsidRPr="00D23826" w:rsidRDefault="00645C8F" w:rsidP="006E2DE3">
            <w:pPr>
              <w:rPr>
                <w:lang w:val="en-CA" w:eastAsia="ja-JP"/>
              </w:rPr>
            </w:pPr>
          </w:p>
        </w:tc>
      </w:tr>
      <w:tr w:rsidR="00645C8F" w:rsidRPr="00982E19" w14:paraId="49D91ADA" w14:textId="77777777" w:rsidTr="00581692">
        <w:tc>
          <w:tcPr>
            <w:tcW w:w="2245" w:type="dxa"/>
            <w:tcBorders>
              <w:left w:val="single" w:sz="12" w:space="0" w:color="auto"/>
            </w:tcBorders>
            <w:shd w:val="clear" w:color="auto" w:fill="auto"/>
          </w:tcPr>
          <w:p w14:paraId="6BF9F30C" w14:textId="77777777" w:rsidR="00645C8F" w:rsidRPr="00982E19" w:rsidRDefault="00645C8F" w:rsidP="006E2DE3">
            <w:pPr>
              <w:rPr>
                <w:lang w:val="en-CA" w:eastAsia="ja-JP"/>
              </w:rPr>
            </w:pPr>
            <w:r>
              <w:rPr>
                <w:lang w:val="en-CA" w:eastAsia="ja-JP"/>
              </w:rPr>
              <w:t>Ducks</w:t>
            </w:r>
          </w:p>
        </w:tc>
        <w:tc>
          <w:tcPr>
            <w:tcW w:w="2038" w:type="dxa"/>
            <w:shd w:val="clear" w:color="auto" w:fill="auto"/>
          </w:tcPr>
          <w:p w14:paraId="6EEDF1EB" w14:textId="24C47350" w:rsidR="00645C8F" w:rsidRPr="00982E19" w:rsidRDefault="00645C8F" w:rsidP="006E2DE3">
            <w:pPr>
              <w:rPr>
                <w:lang w:val="en-CA" w:eastAsia="ja-JP"/>
              </w:rPr>
            </w:pPr>
            <w:r>
              <w:rPr>
                <w:lang w:val="en-CA" w:eastAsia="ja-JP"/>
              </w:rPr>
              <w:t>Plannet, Inc</w:t>
            </w:r>
            <w:r w:rsidR="00B13387">
              <w:rPr>
                <w:lang w:val="en-CA" w:eastAsia="ja-JP"/>
              </w:rPr>
              <w:t xml:space="preserve"> </w:t>
            </w:r>
            <w:r>
              <w:rPr>
                <w:lang w:val="en-CA" w:eastAsia="ja-JP"/>
              </w:rPr>
              <w:fldChar w:fldCharType="begin"/>
            </w:r>
            <w:r>
              <w:rPr>
                <w:lang w:val="en-CA" w:eastAsia="ja-JP"/>
              </w:rPr>
              <w:instrText xml:space="preserve"> REF _Ref247993101 \r \h </w:instrText>
            </w:r>
            <w:r>
              <w:rPr>
                <w:lang w:val="en-CA" w:eastAsia="ja-JP"/>
              </w:rPr>
            </w:r>
            <w:r>
              <w:rPr>
                <w:lang w:val="en-CA" w:eastAsia="ja-JP"/>
              </w:rPr>
              <w:fldChar w:fldCharType="separate"/>
            </w:r>
            <w:r w:rsidR="00581692">
              <w:rPr>
                <w:lang w:val="en-CA" w:eastAsia="ja-JP"/>
              </w:rPr>
              <w:t>[C1]</w:t>
            </w:r>
            <w:r>
              <w:rPr>
                <w:lang w:val="en-CA" w:eastAsia="ja-JP"/>
              </w:rPr>
              <w:fldChar w:fldCharType="end"/>
            </w:r>
          </w:p>
        </w:tc>
        <w:tc>
          <w:tcPr>
            <w:tcW w:w="1317" w:type="dxa"/>
            <w:shd w:val="clear" w:color="auto" w:fill="auto"/>
          </w:tcPr>
          <w:p w14:paraId="3966A734" w14:textId="77777777" w:rsidR="00645C8F" w:rsidRPr="00982E19" w:rsidRDefault="00645C8F" w:rsidP="006E2DE3">
            <w:pPr>
              <w:rPr>
                <w:lang w:val="en-CA" w:eastAsia="ja-JP"/>
              </w:rPr>
            </w:pPr>
            <w:r w:rsidRPr="00982E19">
              <w:rPr>
                <w:lang w:val="en-CA" w:eastAsia="ja-JP"/>
              </w:rPr>
              <w:t>832x480</w:t>
            </w:r>
          </w:p>
        </w:tc>
        <w:tc>
          <w:tcPr>
            <w:tcW w:w="779" w:type="dxa"/>
            <w:shd w:val="clear" w:color="auto" w:fill="auto"/>
          </w:tcPr>
          <w:p w14:paraId="32293FD9" w14:textId="77777777" w:rsidR="00645C8F" w:rsidRPr="00982E19" w:rsidRDefault="00645C8F" w:rsidP="006E2DE3">
            <w:pPr>
              <w:rPr>
                <w:lang w:val="en-CA" w:eastAsia="ja-JP"/>
              </w:rPr>
            </w:pPr>
            <w:r>
              <w:rPr>
                <w:lang w:val="en-CA" w:eastAsia="ja-JP"/>
              </w:rPr>
              <w:t>60</w:t>
            </w:r>
          </w:p>
        </w:tc>
        <w:tc>
          <w:tcPr>
            <w:tcW w:w="705" w:type="dxa"/>
            <w:shd w:val="clear" w:color="auto" w:fill="auto"/>
          </w:tcPr>
          <w:p w14:paraId="73832605" w14:textId="77777777" w:rsidR="00645C8F" w:rsidRPr="00982E19" w:rsidRDefault="00645C8F" w:rsidP="006E2DE3">
            <w:pPr>
              <w:rPr>
                <w:lang w:val="en-CA" w:eastAsia="ja-JP"/>
              </w:rPr>
            </w:pPr>
            <w:r w:rsidRPr="00982E19">
              <w:rPr>
                <w:lang w:val="en-CA" w:eastAsia="ja-JP"/>
              </w:rPr>
              <w:t>8</w:t>
            </w:r>
          </w:p>
        </w:tc>
        <w:tc>
          <w:tcPr>
            <w:tcW w:w="962" w:type="dxa"/>
            <w:shd w:val="clear" w:color="auto" w:fill="auto"/>
          </w:tcPr>
          <w:p w14:paraId="095684E2" w14:textId="77777777" w:rsidR="00645C8F" w:rsidRPr="00982E19" w:rsidRDefault="00645C8F" w:rsidP="006E2DE3">
            <w:pPr>
              <w:rPr>
                <w:lang w:val="en-CA" w:eastAsia="ja-JP"/>
              </w:rPr>
            </w:pPr>
            <w:r>
              <w:rPr>
                <w:lang w:val="en-CA" w:eastAsia="ja-JP"/>
              </w:rPr>
              <w:t>600</w:t>
            </w:r>
          </w:p>
        </w:tc>
        <w:tc>
          <w:tcPr>
            <w:tcW w:w="672" w:type="dxa"/>
            <w:shd w:val="clear" w:color="auto" w:fill="auto"/>
          </w:tcPr>
          <w:p w14:paraId="57347757" w14:textId="77777777" w:rsidR="00645C8F" w:rsidRPr="00982E19" w:rsidRDefault="00645C8F" w:rsidP="006E2DE3">
            <w:pPr>
              <w:rPr>
                <w:lang w:val="en-CA" w:eastAsia="ja-JP"/>
              </w:rPr>
            </w:pPr>
            <w:r>
              <w:rPr>
                <w:lang w:val="en-CA" w:eastAsia="ja-JP"/>
              </w:rPr>
              <w:t>RA</w:t>
            </w:r>
          </w:p>
        </w:tc>
        <w:tc>
          <w:tcPr>
            <w:tcW w:w="1530" w:type="dxa"/>
            <w:tcBorders>
              <w:right w:val="single" w:sz="12" w:space="0" w:color="auto"/>
            </w:tcBorders>
            <w:shd w:val="clear" w:color="auto" w:fill="auto"/>
          </w:tcPr>
          <w:p w14:paraId="12D32903" w14:textId="77777777" w:rsidR="00645C8F" w:rsidRPr="00982E19" w:rsidRDefault="00645C8F" w:rsidP="006E2DE3">
            <w:pPr>
              <w:rPr>
                <w:lang w:val="en-CA" w:eastAsia="ja-JP"/>
              </w:rPr>
            </w:pPr>
          </w:p>
        </w:tc>
      </w:tr>
      <w:tr w:rsidR="00267118" w:rsidRPr="00982E19" w14:paraId="2A254943" w14:textId="77777777" w:rsidTr="00581692">
        <w:tc>
          <w:tcPr>
            <w:tcW w:w="2245" w:type="dxa"/>
            <w:tcBorders>
              <w:left w:val="single" w:sz="12" w:space="0" w:color="auto"/>
              <w:bottom w:val="single" w:sz="12" w:space="0" w:color="auto"/>
            </w:tcBorders>
            <w:shd w:val="clear" w:color="auto" w:fill="auto"/>
          </w:tcPr>
          <w:p w14:paraId="71F2E9D6" w14:textId="77777777" w:rsidR="00267118" w:rsidRPr="00982E19" w:rsidRDefault="00267118" w:rsidP="006E2DE3">
            <w:pPr>
              <w:rPr>
                <w:lang w:val="en-CA" w:eastAsia="ja-JP"/>
              </w:rPr>
            </w:pPr>
            <w:r>
              <w:rPr>
                <w:lang w:val="en-CA" w:eastAsia="ja-JP"/>
              </w:rPr>
              <w:t>WheelAndCalendar</w:t>
            </w:r>
          </w:p>
        </w:tc>
        <w:tc>
          <w:tcPr>
            <w:tcW w:w="2038" w:type="dxa"/>
            <w:tcBorders>
              <w:bottom w:val="single" w:sz="12" w:space="0" w:color="auto"/>
            </w:tcBorders>
            <w:shd w:val="clear" w:color="auto" w:fill="auto"/>
          </w:tcPr>
          <w:p w14:paraId="0F01B646" w14:textId="0DAA9A71" w:rsidR="00267118" w:rsidRDefault="00267118" w:rsidP="006E2DE3">
            <w:pPr>
              <w:rPr>
                <w:lang w:val="en-CA" w:eastAsia="ja-JP"/>
              </w:rPr>
            </w:pPr>
            <w:r>
              <w:rPr>
                <w:lang w:val="en-CA" w:eastAsia="ja-JP"/>
              </w:rPr>
              <w:t xml:space="preserve">BBC </w:t>
            </w:r>
            <w:ins w:id="149" w:author="TK Tan" w:date="2013-12-17T07:49:00Z">
              <w:r w:rsidR="007B7CC2">
                <w:rPr>
                  <w:lang w:val="en-CA" w:eastAsia="ja-JP"/>
                </w:rPr>
                <w:fldChar w:fldCharType="begin"/>
              </w:r>
              <w:r w:rsidR="007B7CC2">
                <w:rPr>
                  <w:lang w:val="en-CA" w:eastAsia="ja-JP"/>
                </w:rPr>
                <w:instrText xml:space="preserve"> REF _Ref248885872 \r \h </w:instrText>
              </w:r>
            </w:ins>
            <w:r w:rsidR="007B7CC2">
              <w:rPr>
                <w:lang w:val="en-CA" w:eastAsia="ja-JP"/>
              </w:rPr>
            </w:r>
            <w:ins w:id="150" w:author="TK Tan" w:date="2013-12-17T07:49:00Z">
              <w:r w:rsidR="007B7CC2">
                <w:rPr>
                  <w:lang w:val="en-CA" w:eastAsia="ja-JP"/>
                </w:rPr>
                <w:fldChar w:fldCharType="separate"/>
              </w:r>
            </w:ins>
            <w:r w:rsidR="00581692">
              <w:rPr>
                <w:lang w:val="en-CA" w:eastAsia="ja-JP"/>
              </w:rPr>
              <w:t>[C4]</w:t>
            </w:r>
            <w:ins w:id="151" w:author="TK Tan" w:date="2013-12-17T07:49:00Z">
              <w:r w:rsidR="007B7CC2">
                <w:rPr>
                  <w:lang w:val="en-CA" w:eastAsia="ja-JP"/>
                </w:rPr>
                <w:fldChar w:fldCharType="end"/>
              </w:r>
            </w:ins>
            <w:del w:id="152" w:author="TK Tan" w:date="2013-12-17T07:49:00Z">
              <w:r w:rsidDel="007B7CC2">
                <w:rPr>
                  <w:lang w:val="en-CA" w:eastAsia="ja-JP"/>
                </w:rPr>
                <w:fldChar w:fldCharType="begin"/>
              </w:r>
              <w:r w:rsidDel="007B7CC2">
                <w:rPr>
                  <w:lang w:val="en-CA" w:eastAsia="ja-JP"/>
                </w:rPr>
                <w:delInstrText xml:space="preserve"> REF _Ref247995137 \r \h </w:delInstrText>
              </w:r>
              <w:r w:rsidDel="007B7CC2">
                <w:rPr>
                  <w:lang w:val="en-CA" w:eastAsia="ja-JP"/>
                </w:rPr>
              </w:r>
              <w:r w:rsidDel="007B7CC2">
                <w:rPr>
                  <w:lang w:val="en-CA" w:eastAsia="ja-JP"/>
                </w:rPr>
                <w:fldChar w:fldCharType="separate"/>
              </w:r>
              <w:r w:rsidR="00BA1DB5" w:rsidDel="007B7CC2">
                <w:rPr>
                  <w:lang w:val="en-CA" w:eastAsia="ja-JP"/>
                </w:rPr>
                <w:delText>0</w:delText>
              </w:r>
              <w:r w:rsidDel="007B7CC2">
                <w:rPr>
                  <w:lang w:val="en-CA" w:eastAsia="ja-JP"/>
                </w:rPr>
                <w:fldChar w:fldCharType="end"/>
              </w:r>
            </w:del>
          </w:p>
        </w:tc>
        <w:tc>
          <w:tcPr>
            <w:tcW w:w="1317" w:type="dxa"/>
            <w:tcBorders>
              <w:bottom w:val="single" w:sz="12" w:space="0" w:color="auto"/>
            </w:tcBorders>
            <w:shd w:val="clear" w:color="auto" w:fill="auto"/>
          </w:tcPr>
          <w:p w14:paraId="4FBA54E6" w14:textId="77777777" w:rsidR="00267118" w:rsidRPr="00982E19" w:rsidRDefault="00267118" w:rsidP="006E2DE3">
            <w:pPr>
              <w:rPr>
                <w:lang w:val="en-CA" w:eastAsia="ja-JP"/>
              </w:rPr>
            </w:pPr>
            <w:r w:rsidRPr="00982E19">
              <w:rPr>
                <w:lang w:val="en-CA" w:eastAsia="ja-JP"/>
              </w:rPr>
              <w:t>832x480</w:t>
            </w:r>
          </w:p>
        </w:tc>
        <w:tc>
          <w:tcPr>
            <w:tcW w:w="779" w:type="dxa"/>
            <w:tcBorders>
              <w:bottom w:val="single" w:sz="12" w:space="0" w:color="auto"/>
            </w:tcBorders>
            <w:shd w:val="clear" w:color="auto" w:fill="auto"/>
          </w:tcPr>
          <w:p w14:paraId="3A57E19C" w14:textId="77777777" w:rsidR="00267118" w:rsidRPr="00982E19" w:rsidRDefault="00267118" w:rsidP="006E2DE3">
            <w:pPr>
              <w:rPr>
                <w:lang w:val="en-CA" w:eastAsia="ja-JP"/>
              </w:rPr>
            </w:pPr>
            <w:r>
              <w:rPr>
                <w:lang w:val="en-CA" w:eastAsia="ja-JP"/>
              </w:rPr>
              <w:t>50</w:t>
            </w:r>
          </w:p>
        </w:tc>
        <w:tc>
          <w:tcPr>
            <w:tcW w:w="705" w:type="dxa"/>
            <w:tcBorders>
              <w:bottom w:val="single" w:sz="12" w:space="0" w:color="auto"/>
            </w:tcBorders>
            <w:shd w:val="clear" w:color="auto" w:fill="auto"/>
          </w:tcPr>
          <w:p w14:paraId="5876E048" w14:textId="77777777" w:rsidR="00267118" w:rsidRPr="00982E19" w:rsidRDefault="00267118" w:rsidP="006E2DE3">
            <w:pPr>
              <w:rPr>
                <w:lang w:val="en-CA" w:eastAsia="ja-JP"/>
              </w:rPr>
            </w:pPr>
            <w:r w:rsidRPr="00982E19">
              <w:rPr>
                <w:lang w:val="en-CA" w:eastAsia="ja-JP"/>
              </w:rPr>
              <w:t>8</w:t>
            </w:r>
          </w:p>
        </w:tc>
        <w:tc>
          <w:tcPr>
            <w:tcW w:w="962" w:type="dxa"/>
            <w:tcBorders>
              <w:bottom w:val="single" w:sz="12" w:space="0" w:color="auto"/>
            </w:tcBorders>
            <w:shd w:val="clear" w:color="auto" w:fill="auto"/>
          </w:tcPr>
          <w:p w14:paraId="6387165A" w14:textId="77777777" w:rsidR="00267118" w:rsidRPr="00982E19" w:rsidRDefault="00B36DF2" w:rsidP="006E2DE3">
            <w:pPr>
              <w:rPr>
                <w:lang w:val="en-CA" w:eastAsia="ja-JP"/>
              </w:rPr>
            </w:pPr>
            <w:r>
              <w:rPr>
                <w:lang w:val="en-CA" w:eastAsia="ja-JP"/>
              </w:rPr>
              <w:t>5</w:t>
            </w:r>
            <w:r w:rsidR="00267118">
              <w:rPr>
                <w:lang w:val="en-CA" w:eastAsia="ja-JP"/>
              </w:rPr>
              <w:t>00</w:t>
            </w:r>
          </w:p>
        </w:tc>
        <w:tc>
          <w:tcPr>
            <w:tcW w:w="672" w:type="dxa"/>
            <w:tcBorders>
              <w:bottom w:val="single" w:sz="12" w:space="0" w:color="auto"/>
            </w:tcBorders>
            <w:shd w:val="clear" w:color="auto" w:fill="auto"/>
          </w:tcPr>
          <w:p w14:paraId="50715F9F" w14:textId="77777777" w:rsidR="00267118" w:rsidRPr="00982E19" w:rsidRDefault="00267118" w:rsidP="006E2DE3">
            <w:pPr>
              <w:rPr>
                <w:lang w:val="en-CA" w:eastAsia="ja-JP"/>
              </w:rPr>
            </w:pPr>
            <w:r>
              <w:rPr>
                <w:lang w:val="en-CA" w:eastAsia="ja-JP"/>
              </w:rPr>
              <w:t>RA</w:t>
            </w:r>
          </w:p>
        </w:tc>
        <w:tc>
          <w:tcPr>
            <w:tcW w:w="1530" w:type="dxa"/>
            <w:tcBorders>
              <w:bottom w:val="single" w:sz="12" w:space="0" w:color="auto"/>
              <w:right w:val="single" w:sz="12" w:space="0" w:color="auto"/>
            </w:tcBorders>
            <w:shd w:val="clear" w:color="auto" w:fill="auto"/>
          </w:tcPr>
          <w:p w14:paraId="286E4A4E" w14:textId="77777777" w:rsidR="00267118" w:rsidRPr="00982E19" w:rsidRDefault="00267118" w:rsidP="006E2DE3">
            <w:pPr>
              <w:rPr>
                <w:lang w:val="en-CA" w:eastAsia="ja-JP"/>
              </w:rPr>
            </w:pPr>
          </w:p>
        </w:tc>
      </w:tr>
    </w:tbl>
    <w:p w14:paraId="00FB085C" w14:textId="77777777" w:rsidR="003F2240" w:rsidRDefault="003F2240" w:rsidP="00B4172A">
      <w:pPr>
        <w:rPr>
          <w:lang w:val="en-CA" w:eastAsia="ja-JP"/>
        </w:rPr>
      </w:pPr>
    </w:p>
    <w:p w14:paraId="74BBD747" w14:textId="237A12BD" w:rsidR="002F79E7" w:rsidRDefault="006C73DA" w:rsidP="00234A2F">
      <w:pPr>
        <w:pStyle w:val="Heading1"/>
        <w:rPr>
          <w:lang w:val="en-CA" w:eastAsia="ja-JP"/>
        </w:rPr>
      </w:pPr>
      <w:r>
        <w:br w:type="page"/>
      </w:r>
      <w:r w:rsidRPr="008634AA">
        <w:rPr>
          <w:lang w:val="en-CA" w:eastAsia="ja-JP"/>
        </w:rPr>
        <w:t>Encoding Results</w:t>
      </w:r>
    </w:p>
    <w:p w14:paraId="653EA5E4" w14:textId="19D66B39" w:rsidR="002F79E7" w:rsidRDefault="002F79E7" w:rsidP="00650F33">
      <w:r>
        <w:t>The following table shows the JM18.5 and HM1</w:t>
      </w:r>
      <w:r w:rsidR="00645F3D">
        <w:t>2</w:t>
      </w:r>
      <w:r>
        <w:t>.</w:t>
      </w:r>
      <w:r w:rsidR="00645F3D">
        <w:t>1</w:t>
      </w:r>
      <w:r>
        <w:t xml:space="preserve"> encoding results on the sequences shown in </w:t>
      </w:r>
      <w:r>
        <w:fldChar w:fldCharType="begin"/>
      </w:r>
      <w:r>
        <w:instrText xml:space="preserve"> REF _Ref242763368 \h </w:instrText>
      </w:r>
      <w:r>
        <w:fldChar w:fldCharType="separate"/>
      </w:r>
      <w:r w:rsidR="00581692">
        <w:t xml:space="preserve">Table </w:t>
      </w:r>
      <w:r w:rsidR="00581692">
        <w:rPr>
          <w:noProof/>
        </w:rPr>
        <w:t>1</w:t>
      </w:r>
      <w:r>
        <w:fldChar w:fldCharType="end"/>
      </w:r>
      <w:r>
        <w:t>. The QP parameters were selected such that the bitrate of the HM1</w:t>
      </w:r>
      <w:r w:rsidR="00645F3D">
        <w:t>2</w:t>
      </w:r>
      <w:r>
        <w:t>.</w:t>
      </w:r>
      <w:r w:rsidR="00645F3D">
        <w:t>1</w:t>
      </w:r>
      <w:r>
        <w:t xml:space="preserve"> bitstreams are approximately half of the bitrate of the corresponding JM18.5 bitstreams</w:t>
      </w:r>
      <w:r w:rsidR="002C1EE8">
        <w:t xml:space="preserve">.  The </w:t>
      </w:r>
      <w:r w:rsidR="00234A2F">
        <w:t>range of the QP values was</w:t>
      </w:r>
      <w:r w:rsidR="002C1EE8">
        <w:t xml:space="preserve"> also selected so that the subjective quality of the encoded sequence span as large a range of the MOS range as possible.</w:t>
      </w:r>
    </w:p>
    <w:p w14:paraId="2F6F19A2" w14:textId="77777777" w:rsidR="002F79E7" w:rsidRPr="007D2E1F" w:rsidRDefault="002F79E7" w:rsidP="00650F33">
      <w:pPr>
        <w:rPr>
          <w:sz w:val="8"/>
        </w:rPr>
      </w:pPr>
    </w:p>
    <w:p w14:paraId="543734B7" w14:textId="77777777" w:rsidR="002F79E7" w:rsidRPr="00650F33" w:rsidRDefault="002F79E7" w:rsidP="00650F33">
      <w:pPr>
        <w:pStyle w:val="Caption"/>
      </w:pPr>
      <w:r>
        <w:t xml:space="preserve">Table </w:t>
      </w:r>
      <w:fldSimple w:instr=" SEQ Table \* ARABIC ">
        <w:r w:rsidR="00581692">
          <w:rPr>
            <w:noProof/>
          </w:rPr>
          <w:t>2</w:t>
        </w:r>
      </w:fldSimple>
      <w:r w:rsidR="002C1EE8">
        <w:t>: JM18.5 a</w:t>
      </w:r>
      <w:r>
        <w:t>n</w:t>
      </w:r>
      <w:r w:rsidR="002C1EE8">
        <w:t>d</w:t>
      </w:r>
      <w:r>
        <w:t xml:space="preserve"> HM11.0 encoding results</w:t>
      </w:r>
    </w:p>
    <w:tbl>
      <w:tblPr>
        <w:tblW w:w="8862" w:type="dxa"/>
        <w:tblInd w:w="108" w:type="dxa"/>
        <w:tblLook w:val="04A0" w:firstRow="1" w:lastRow="0" w:firstColumn="1" w:lastColumn="0" w:noHBand="0" w:noVBand="1"/>
      </w:tblPr>
      <w:tblGrid>
        <w:gridCol w:w="1292"/>
        <w:gridCol w:w="1847"/>
        <w:gridCol w:w="968"/>
        <w:gridCol w:w="900"/>
        <w:gridCol w:w="927"/>
        <w:gridCol w:w="861"/>
        <w:gridCol w:w="2067"/>
      </w:tblGrid>
      <w:tr w:rsidR="00267118" w:rsidRPr="00267118" w14:paraId="4A8C7F43" w14:textId="77777777" w:rsidTr="007D2E1F">
        <w:trPr>
          <w:trHeight w:val="320"/>
        </w:trPr>
        <w:tc>
          <w:tcPr>
            <w:tcW w:w="1292" w:type="dxa"/>
            <w:tcBorders>
              <w:top w:val="nil"/>
              <w:left w:val="nil"/>
              <w:bottom w:val="nil"/>
              <w:right w:val="nil"/>
            </w:tcBorders>
            <w:shd w:val="clear" w:color="auto" w:fill="auto"/>
            <w:noWrap/>
            <w:vAlign w:val="bottom"/>
            <w:hideMark/>
          </w:tcPr>
          <w:p w14:paraId="2307965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847" w:type="dxa"/>
            <w:tcBorders>
              <w:top w:val="nil"/>
              <w:left w:val="nil"/>
              <w:bottom w:val="nil"/>
              <w:right w:val="nil"/>
            </w:tcBorders>
            <w:shd w:val="clear" w:color="auto" w:fill="auto"/>
            <w:noWrap/>
            <w:vAlign w:val="bottom"/>
            <w:hideMark/>
          </w:tcPr>
          <w:p w14:paraId="751EE19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8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240B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JM18.5</w:t>
            </w:r>
          </w:p>
        </w:tc>
        <w:tc>
          <w:tcPr>
            <w:tcW w:w="1788"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398FEA" w14:textId="64D5C9A8" w:rsidR="00267118" w:rsidRPr="00267118" w:rsidRDefault="00645F3D" w:rsidP="0026711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eastAsia="Times New Roman" w:hAnsi="Arial" w:cs="Arial"/>
                <w:color w:val="000000"/>
                <w:sz w:val="18"/>
                <w:szCs w:val="18"/>
              </w:rPr>
              <w:t>HM12</w:t>
            </w:r>
            <w:r w:rsidR="00267118" w:rsidRPr="00267118">
              <w:rPr>
                <w:rFonts w:ascii="Arial" w:eastAsia="Times New Roman" w:hAnsi="Arial" w:cs="Arial"/>
                <w:color w:val="000000"/>
                <w:sz w:val="18"/>
                <w:szCs w:val="18"/>
              </w:rPr>
              <w:t>.</w:t>
            </w:r>
            <w:r>
              <w:rPr>
                <w:rFonts w:ascii="Arial" w:eastAsia="Times New Roman" w:hAnsi="Arial" w:cs="Arial"/>
                <w:color w:val="000000"/>
                <w:sz w:val="18"/>
                <w:szCs w:val="18"/>
              </w:rPr>
              <w:t>1</w:t>
            </w:r>
          </w:p>
        </w:tc>
        <w:tc>
          <w:tcPr>
            <w:tcW w:w="2067" w:type="dxa"/>
            <w:tcBorders>
              <w:top w:val="single" w:sz="4" w:space="0" w:color="auto"/>
              <w:left w:val="nil"/>
              <w:bottom w:val="single" w:sz="4" w:space="0" w:color="auto"/>
              <w:right w:val="single" w:sz="4" w:space="0" w:color="auto"/>
            </w:tcBorders>
            <w:shd w:val="clear" w:color="auto" w:fill="auto"/>
            <w:noWrap/>
            <w:vAlign w:val="bottom"/>
            <w:hideMark/>
          </w:tcPr>
          <w:p w14:paraId="5252B8E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r>
      <w:tr w:rsidR="00267118" w:rsidRPr="00267118" w14:paraId="45E418A6" w14:textId="77777777" w:rsidTr="007D2E1F">
        <w:trPr>
          <w:trHeight w:val="240"/>
        </w:trPr>
        <w:tc>
          <w:tcPr>
            <w:tcW w:w="1292" w:type="dxa"/>
            <w:tcBorders>
              <w:top w:val="nil"/>
              <w:left w:val="nil"/>
              <w:bottom w:val="nil"/>
              <w:right w:val="nil"/>
            </w:tcBorders>
            <w:shd w:val="clear" w:color="auto" w:fill="auto"/>
            <w:noWrap/>
            <w:vAlign w:val="bottom"/>
            <w:hideMark/>
          </w:tcPr>
          <w:p w14:paraId="0AFB1C2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847" w:type="dxa"/>
            <w:tcBorders>
              <w:top w:val="nil"/>
              <w:left w:val="nil"/>
              <w:bottom w:val="nil"/>
              <w:right w:val="nil"/>
            </w:tcBorders>
            <w:shd w:val="clear" w:color="auto" w:fill="auto"/>
            <w:noWrap/>
            <w:vAlign w:val="bottom"/>
            <w:hideMark/>
          </w:tcPr>
          <w:p w14:paraId="5E741D2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278FF76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QPISlice</w:t>
            </w:r>
          </w:p>
        </w:tc>
        <w:tc>
          <w:tcPr>
            <w:tcW w:w="900" w:type="dxa"/>
            <w:tcBorders>
              <w:top w:val="nil"/>
              <w:left w:val="nil"/>
              <w:bottom w:val="single" w:sz="4" w:space="0" w:color="auto"/>
              <w:right w:val="single" w:sz="4" w:space="0" w:color="auto"/>
            </w:tcBorders>
            <w:shd w:val="clear" w:color="auto" w:fill="auto"/>
            <w:noWrap/>
            <w:vAlign w:val="bottom"/>
            <w:hideMark/>
          </w:tcPr>
          <w:p w14:paraId="5912084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kbps (a)</w:t>
            </w:r>
          </w:p>
        </w:tc>
        <w:tc>
          <w:tcPr>
            <w:tcW w:w="927" w:type="dxa"/>
            <w:tcBorders>
              <w:top w:val="nil"/>
              <w:left w:val="nil"/>
              <w:bottom w:val="single" w:sz="4" w:space="0" w:color="auto"/>
              <w:right w:val="single" w:sz="4" w:space="0" w:color="auto"/>
            </w:tcBorders>
            <w:shd w:val="clear" w:color="auto" w:fill="auto"/>
            <w:noWrap/>
            <w:vAlign w:val="bottom"/>
            <w:hideMark/>
          </w:tcPr>
          <w:p w14:paraId="23D43C9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QPISlice</w:t>
            </w:r>
          </w:p>
        </w:tc>
        <w:tc>
          <w:tcPr>
            <w:tcW w:w="861" w:type="dxa"/>
            <w:tcBorders>
              <w:top w:val="nil"/>
              <w:left w:val="nil"/>
              <w:bottom w:val="single" w:sz="4" w:space="0" w:color="auto"/>
              <w:right w:val="single" w:sz="4" w:space="0" w:color="auto"/>
            </w:tcBorders>
            <w:shd w:val="clear" w:color="auto" w:fill="auto"/>
            <w:noWrap/>
            <w:vAlign w:val="bottom"/>
            <w:hideMark/>
          </w:tcPr>
          <w:p w14:paraId="2024906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kbps (b)</w:t>
            </w:r>
          </w:p>
        </w:tc>
        <w:tc>
          <w:tcPr>
            <w:tcW w:w="2067" w:type="dxa"/>
            <w:tcBorders>
              <w:top w:val="nil"/>
              <w:left w:val="nil"/>
              <w:bottom w:val="single" w:sz="4" w:space="0" w:color="auto"/>
              <w:right w:val="single" w:sz="4" w:space="0" w:color="auto"/>
            </w:tcBorders>
            <w:shd w:val="clear" w:color="auto" w:fill="auto"/>
            <w:noWrap/>
            <w:vAlign w:val="bottom"/>
            <w:hideMark/>
          </w:tcPr>
          <w:p w14:paraId="35C446F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Bitrate Difference (a - b)/b</w:t>
            </w:r>
          </w:p>
        </w:tc>
      </w:tr>
      <w:tr w:rsidR="00267118" w:rsidRPr="00267118" w14:paraId="0500A1AB" w14:textId="77777777" w:rsidTr="007D2E1F">
        <w:trPr>
          <w:trHeight w:val="220"/>
        </w:trPr>
        <w:tc>
          <w:tcPr>
            <w:tcW w:w="1292" w:type="dxa"/>
            <w:tcBorders>
              <w:top w:val="single" w:sz="4" w:space="0" w:color="auto"/>
              <w:left w:val="single" w:sz="4" w:space="0" w:color="auto"/>
              <w:bottom w:val="nil"/>
              <w:right w:val="single" w:sz="4" w:space="0" w:color="auto"/>
            </w:tcBorders>
            <w:shd w:val="clear" w:color="auto" w:fill="auto"/>
            <w:noWrap/>
            <w:vAlign w:val="bottom"/>
            <w:hideMark/>
          </w:tcPr>
          <w:p w14:paraId="5A926FB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4K</w:t>
            </w:r>
          </w:p>
        </w:tc>
        <w:tc>
          <w:tcPr>
            <w:tcW w:w="1847" w:type="dxa"/>
            <w:tcBorders>
              <w:top w:val="single" w:sz="4" w:space="0" w:color="auto"/>
              <w:left w:val="nil"/>
              <w:bottom w:val="nil"/>
              <w:right w:val="nil"/>
            </w:tcBorders>
            <w:shd w:val="clear" w:color="auto" w:fill="auto"/>
            <w:noWrap/>
            <w:vAlign w:val="bottom"/>
            <w:hideMark/>
          </w:tcPr>
          <w:p w14:paraId="3ED5CB4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BT709Birthday</w:t>
            </w:r>
          </w:p>
        </w:tc>
        <w:tc>
          <w:tcPr>
            <w:tcW w:w="968" w:type="dxa"/>
            <w:tcBorders>
              <w:top w:val="nil"/>
              <w:left w:val="single" w:sz="4" w:space="0" w:color="auto"/>
              <w:bottom w:val="nil"/>
              <w:right w:val="single" w:sz="4" w:space="0" w:color="auto"/>
            </w:tcBorders>
            <w:shd w:val="clear" w:color="auto" w:fill="auto"/>
            <w:noWrap/>
            <w:vAlign w:val="bottom"/>
            <w:hideMark/>
          </w:tcPr>
          <w:p w14:paraId="2AE3406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900" w:type="dxa"/>
            <w:tcBorders>
              <w:top w:val="nil"/>
              <w:left w:val="nil"/>
              <w:bottom w:val="nil"/>
              <w:right w:val="nil"/>
            </w:tcBorders>
            <w:shd w:val="clear" w:color="auto" w:fill="auto"/>
            <w:noWrap/>
            <w:vAlign w:val="bottom"/>
            <w:hideMark/>
          </w:tcPr>
          <w:p w14:paraId="6B2B57D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14064</w:t>
            </w:r>
          </w:p>
        </w:tc>
        <w:tc>
          <w:tcPr>
            <w:tcW w:w="927" w:type="dxa"/>
            <w:tcBorders>
              <w:top w:val="nil"/>
              <w:left w:val="single" w:sz="4" w:space="0" w:color="auto"/>
              <w:bottom w:val="nil"/>
              <w:right w:val="single" w:sz="4" w:space="0" w:color="auto"/>
            </w:tcBorders>
            <w:shd w:val="clear" w:color="auto" w:fill="auto"/>
            <w:noWrap/>
            <w:vAlign w:val="bottom"/>
            <w:hideMark/>
          </w:tcPr>
          <w:p w14:paraId="78D576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3020705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6838</w:t>
            </w:r>
          </w:p>
        </w:tc>
        <w:tc>
          <w:tcPr>
            <w:tcW w:w="2067" w:type="dxa"/>
            <w:tcBorders>
              <w:top w:val="nil"/>
              <w:left w:val="single" w:sz="4" w:space="0" w:color="auto"/>
              <w:bottom w:val="nil"/>
              <w:right w:val="single" w:sz="4" w:space="0" w:color="auto"/>
            </w:tcBorders>
            <w:shd w:val="clear" w:color="auto" w:fill="auto"/>
            <w:noWrap/>
            <w:vAlign w:val="bottom"/>
            <w:hideMark/>
          </w:tcPr>
          <w:p w14:paraId="678218D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652B49A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446C64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A30A11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26A135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900" w:type="dxa"/>
            <w:tcBorders>
              <w:top w:val="nil"/>
              <w:left w:val="nil"/>
              <w:bottom w:val="nil"/>
              <w:right w:val="nil"/>
            </w:tcBorders>
            <w:shd w:val="clear" w:color="auto" w:fill="auto"/>
            <w:noWrap/>
            <w:vAlign w:val="bottom"/>
            <w:hideMark/>
          </w:tcPr>
          <w:p w14:paraId="117E9A9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7223</w:t>
            </w:r>
          </w:p>
        </w:tc>
        <w:tc>
          <w:tcPr>
            <w:tcW w:w="927" w:type="dxa"/>
            <w:tcBorders>
              <w:top w:val="nil"/>
              <w:left w:val="single" w:sz="4" w:space="0" w:color="auto"/>
              <w:bottom w:val="nil"/>
              <w:right w:val="single" w:sz="4" w:space="0" w:color="auto"/>
            </w:tcBorders>
            <w:shd w:val="clear" w:color="auto" w:fill="auto"/>
            <w:noWrap/>
            <w:vAlign w:val="bottom"/>
            <w:hideMark/>
          </w:tcPr>
          <w:p w14:paraId="40FE11B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6DF95D8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3654</w:t>
            </w:r>
          </w:p>
        </w:tc>
        <w:tc>
          <w:tcPr>
            <w:tcW w:w="2067" w:type="dxa"/>
            <w:tcBorders>
              <w:top w:val="nil"/>
              <w:left w:val="single" w:sz="4" w:space="0" w:color="auto"/>
              <w:bottom w:val="nil"/>
              <w:right w:val="single" w:sz="4" w:space="0" w:color="auto"/>
            </w:tcBorders>
            <w:shd w:val="clear" w:color="auto" w:fill="auto"/>
            <w:noWrap/>
            <w:vAlign w:val="bottom"/>
            <w:hideMark/>
          </w:tcPr>
          <w:p w14:paraId="128721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41A2C9B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8B50C6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4AA37A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712669F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69BB460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4461</w:t>
            </w:r>
          </w:p>
        </w:tc>
        <w:tc>
          <w:tcPr>
            <w:tcW w:w="927" w:type="dxa"/>
            <w:tcBorders>
              <w:top w:val="nil"/>
              <w:left w:val="single" w:sz="4" w:space="0" w:color="auto"/>
              <w:bottom w:val="nil"/>
              <w:right w:val="single" w:sz="4" w:space="0" w:color="auto"/>
            </w:tcBorders>
            <w:shd w:val="clear" w:color="auto" w:fill="auto"/>
            <w:noWrap/>
            <w:vAlign w:val="bottom"/>
            <w:hideMark/>
          </w:tcPr>
          <w:p w14:paraId="507B322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2140867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2154</w:t>
            </w:r>
          </w:p>
        </w:tc>
        <w:tc>
          <w:tcPr>
            <w:tcW w:w="2067" w:type="dxa"/>
            <w:tcBorders>
              <w:top w:val="nil"/>
              <w:left w:val="single" w:sz="4" w:space="0" w:color="auto"/>
              <w:bottom w:val="nil"/>
              <w:right w:val="single" w:sz="4" w:space="0" w:color="auto"/>
            </w:tcBorders>
            <w:shd w:val="clear" w:color="auto" w:fill="auto"/>
            <w:noWrap/>
            <w:vAlign w:val="bottom"/>
            <w:hideMark/>
          </w:tcPr>
          <w:p w14:paraId="4373842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7870D0AB"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1D20D4E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0F95A6C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B2CAF0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900" w:type="dxa"/>
            <w:tcBorders>
              <w:top w:val="nil"/>
              <w:left w:val="nil"/>
              <w:bottom w:val="single" w:sz="4" w:space="0" w:color="auto"/>
              <w:right w:val="nil"/>
            </w:tcBorders>
            <w:shd w:val="clear" w:color="auto" w:fill="auto"/>
            <w:noWrap/>
            <w:vAlign w:val="bottom"/>
            <w:hideMark/>
          </w:tcPr>
          <w:p w14:paraId="7C42C3D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2858</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85F8FA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7515F7D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1317</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66D0EF1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572A8F" w:rsidRPr="00267118" w14:paraId="3FC336E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B021A5F"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ABA77DE" w14:textId="0C2BA983"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153" w:author="TK Tan" w:date="2014-01-04T08:27:00Z">
              <w:r>
                <w:rPr>
                  <w:rFonts w:ascii="Arial" w:eastAsia="Times New Roman" w:hAnsi="Arial" w:cs="Arial"/>
                  <w:color w:val="000000"/>
                  <w:sz w:val="18"/>
                  <w:szCs w:val="18"/>
                </w:rPr>
                <w:t>Book</w:t>
              </w:r>
            </w:ins>
          </w:p>
        </w:tc>
        <w:tc>
          <w:tcPr>
            <w:tcW w:w="968" w:type="dxa"/>
            <w:tcBorders>
              <w:top w:val="nil"/>
              <w:left w:val="single" w:sz="4" w:space="0" w:color="auto"/>
              <w:bottom w:val="nil"/>
              <w:right w:val="single" w:sz="4" w:space="0" w:color="auto"/>
            </w:tcBorders>
            <w:shd w:val="clear" w:color="auto" w:fill="auto"/>
            <w:noWrap/>
            <w:vAlign w:val="bottom"/>
            <w:hideMark/>
          </w:tcPr>
          <w:p w14:paraId="1E9552D2" w14:textId="468A2E3A"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54" w:author="TK Tan" w:date="2014-01-04T08:27:00Z">
                <w:pPr>
                  <w:tabs>
                    <w:tab w:val="clear" w:pos="360"/>
                    <w:tab w:val="clear" w:pos="720"/>
                    <w:tab w:val="clear" w:pos="1080"/>
                    <w:tab w:val="clear" w:pos="1440"/>
                  </w:tabs>
                  <w:overflowPunct/>
                  <w:autoSpaceDE/>
                  <w:autoSpaceDN/>
                  <w:adjustRightInd/>
                  <w:spacing w:before="0"/>
                  <w:textAlignment w:val="auto"/>
                </w:pPr>
              </w:pPrChange>
            </w:pPr>
            <w:ins w:id="155" w:author="TK Tan" w:date="2014-01-04T08:27:00Z">
              <w:r>
                <w:rPr>
                  <w:rFonts w:ascii="Arial" w:eastAsia="Times New Roman" w:hAnsi="Arial" w:cs="Arial"/>
                  <w:color w:val="000000"/>
                  <w:sz w:val="18"/>
                  <w:szCs w:val="18"/>
                </w:rPr>
                <w:t>22</w:t>
              </w:r>
            </w:ins>
            <w:del w:id="156" w:author="TK Tan" w:date="2014-01-04T08:27:00Z">
              <w:r w:rsidRPr="00267118" w:rsidDel="00B6487F">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61970D97" w14:textId="3E1C5032"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57" w:author="TK Tan" w:date="2014-01-04T08:27:00Z">
                <w:pPr>
                  <w:tabs>
                    <w:tab w:val="clear" w:pos="360"/>
                    <w:tab w:val="clear" w:pos="720"/>
                    <w:tab w:val="clear" w:pos="1080"/>
                    <w:tab w:val="clear" w:pos="1440"/>
                  </w:tabs>
                  <w:overflowPunct/>
                  <w:autoSpaceDE/>
                  <w:autoSpaceDN/>
                  <w:adjustRightInd/>
                  <w:spacing w:before="0"/>
                  <w:textAlignment w:val="auto"/>
                </w:pPr>
              </w:pPrChange>
            </w:pPr>
            <w:ins w:id="158" w:author="TK Tan" w:date="2014-01-04T08:27:00Z">
              <w:r>
                <w:rPr>
                  <w:rFonts w:ascii="Arial" w:eastAsia="Times New Roman" w:hAnsi="Arial" w:cs="Arial"/>
                  <w:color w:val="000000"/>
                  <w:sz w:val="18"/>
                  <w:szCs w:val="18"/>
                </w:rPr>
                <w:t>10911</w:t>
              </w:r>
            </w:ins>
          </w:p>
        </w:tc>
        <w:tc>
          <w:tcPr>
            <w:tcW w:w="927" w:type="dxa"/>
            <w:tcBorders>
              <w:top w:val="nil"/>
              <w:left w:val="single" w:sz="4" w:space="0" w:color="auto"/>
              <w:bottom w:val="nil"/>
              <w:right w:val="single" w:sz="4" w:space="0" w:color="auto"/>
            </w:tcBorders>
            <w:shd w:val="clear" w:color="auto" w:fill="auto"/>
            <w:noWrap/>
            <w:vAlign w:val="bottom"/>
            <w:hideMark/>
          </w:tcPr>
          <w:p w14:paraId="7AF148BF" w14:textId="50E2EA83"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59" w:author="TK Tan" w:date="2014-01-04T08:27:00Z">
                <w:pPr>
                  <w:tabs>
                    <w:tab w:val="clear" w:pos="360"/>
                    <w:tab w:val="clear" w:pos="720"/>
                    <w:tab w:val="clear" w:pos="1080"/>
                    <w:tab w:val="clear" w:pos="1440"/>
                  </w:tabs>
                  <w:overflowPunct/>
                  <w:autoSpaceDE/>
                  <w:autoSpaceDN/>
                  <w:adjustRightInd/>
                  <w:spacing w:before="0"/>
                  <w:textAlignment w:val="auto"/>
                </w:pPr>
              </w:pPrChange>
            </w:pPr>
            <w:ins w:id="160" w:author="TK Tan" w:date="2014-01-04T08:27:00Z">
              <w:r>
                <w:rPr>
                  <w:rFonts w:ascii="Arial" w:eastAsia="Times New Roman" w:hAnsi="Arial" w:cs="Arial"/>
                  <w:color w:val="000000"/>
                  <w:sz w:val="18"/>
                  <w:szCs w:val="18"/>
                </w:rPr>
                <w:t>24</w:t>
              </w:r>
            </w:ins>
            <w:del w:id="161" w:author="TK Tan" w:date="2014-01-04T08:27:00Z">
              <w:r w:rsidRPr="00267118" w:rsidDel="00B6487F">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1580C100" w14:textId="2C4B7184"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62" w:author="TK Tan" w:date="2014-01-04T08:27:00Z">
                <w:pPr>
                  <w:tabs>
                    <w:tab w:val="clear" w:pos="360"/>
                    <w:tab w:val="clear" w:pos="720"/>
                    <w:tab w:val="clear" w:pos="1080"/>
                    <w:tab w:val="clear" w:pos="1440"/>
                  </w:tabs>
                  <w:overflowPunct/>
                  <w:autoSpaceDE/>
                  <w:autoSpaceDN/>
                  <w:adjustRightInd/>
                  <w:spacing w:before="0"/>
                  <w:textAlignment w:val="auto"/>
                </w:pPr>
              </w:pPrChange>
            </w:pPr>
            <w:ins w:id="163" w:author="TK Tan" w:date="2014-01-04T08:27:00Z">
              <w:r>
                <w:rPr>
                  <w:rFonts w:ascii="Arial" w:eastAsia="Times New Roman" w:hAnsi="Arial" w:cs="Arial"/>
                  <w:color w:val="000000"/>
                  <w:sz w:val="18"/>
                  <w:szCs w:val="18"/>
                </w:rPr>
                <w:t>5742</w:t>
              </w:r>
            </w:ins>
          </w:p>
        </w:tc>
        <w:tc>
          <w:tcPr>
            <w:tcW w:w="2067" w:type="dxa"/>
            <w:tcBorders>
              <w:top w:val="nil"/>
              <w:left w:val="single" w:sz="4" w:space="0" w:color="auto"/>
              <w:bottom w:val="nil"/>
              <w:right w:val="single" w:sz="4" w:space="0" w:color="auto"/>
            </w:tcBorders>
            <w:shd w:val="clear" w:color="auto" w:fill="auto"/>
            <w:noWrap/>
            <w:vAlign w:val="bottom"/>
            <w:hideMark/>
          </w:tcPr>
          <w:p w14:paraId="0778C8FD" w14:textId="160A79A1"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64" w:author="TK Tan" w:date="2014-01-04T08:27:00Z">
                <w:pPr>
                  <w:tabs>
                    <w:tab w:val="clear" w:pos="360"/>
                    <w:tab w:val="clear" w:pos="720"/>
                    <w:tab w:val="clear" w:pos="1080"/>
                    <w:tab w:val="clear" w:pos="1440"/>
                  </w:tabs>
                  <w:overflowPunct/>
                  <w:autoSpaceDE/>
                  <w:autoSpaceDN/>
                  <w:adjustRightInd/>
                  <w:spacing w:before="0"/>
                  <w:textAlignment w:val="auto"/>
                </w:pPr>
              </w:pPrChange>
            </w:pPr>
            <w:ins w:id="165" w:author="TK Tan" w:date="2014-01-04T08:27:00Z">
              <w:r>
                <w:rPr>
                  <w:rFonts w:ascii="Arial" w:eastAsia="Times New Roman" w:hAnsi="Arial" w:cs="Arial"/>
                  <w:color w:val="000000"/>
                  <w:sz w:val="18"/>
                  <w:szCs w:val="18"/>
                </w:rPr>
                <w:t>47%</w:t>
              </w:r>
            </w:ins>
            <w:del w:id="166" w:author="TK Tan" w:date="2014-01-04T08:27:00Z">
              <w:r w:rsidRPr="00267118" w:rsidDel="00B6487F">
                <w:rPr>
                  <w:rFonts w:ascii="Arial" w:eastAsia="Times New Roman" w:hAnsi="Arial" w:cs="Arial"/>
                  <w:color w:val="000000"/>
                  <w:sz w:val="18"/>
                  <w:szCs w:val="18"/>
                </w:rPr>
                <w:delText> </w:delText>
              </w:r>
            </w:del>
          </w:p>
        </w:tc>
      </w:tr>
      <w:tr w:rsidR="00572A8F" w:rsidRPr="00267118" w14:paraId="0F5F681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F1EF199"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12749B5" w14:textId="2AE8CE83"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167" w:author="TK Tan" w:date="2014-01-04T08:27:00Z">
              <w:r>
                <w:rPr>
                  <w:rFonts w:ascii="Arial" w:eastAsia="Times New Roman" w:hAnsi="Arial" w:cs="Arial"/>
                  <w:color w:val="000000"/>
                  <w:sz w:val="18"/>
                  <w:szCs w:val="18"/>
                </w:rPr>
                <w:t> </w:t>
              </w:r>
            </w:ins>
          </w:p>
        </w:tc>
        <w:tc>
          <w:tcPr>
            <w:tcW w:w="968" w:type="dxa"/>
            <w:tcBorders>
              <w:top w:val="nil"/>
              <w:left w:val="single" w:sz="4" w:space="0" w:color="auto"/>
              <w:bottom w:val="nil"/>
              <w:right w:val="single" w:sz="4" w:space="0" w:color="auto"/>
            </w:tcBorders>
            <w:shd w:val="clear" w:color="auto" w:fill="auto"/>
            <w:noWrap/>
            <w:vAlign w:val="bottom"/>
            <w:hideMark/>
          </w:tcPr>
          <w:p w14:paraId="7B437766" w14:textId="069C4DB8"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68" w:author="TK Tan" w:date="2014-01-04T08:27:00Z">
                <w:pPr>
                  <w:tabs>
                    <w:tab w:val="clear" w:pos="360"/>
                    <w:tab w:val="clear" w:pos="720"/>
                    <w:tab w:val="clear" w:pos="1080"/>
                    <w:tab w:val="clear" w:pos="1440"/>
                  </w:tabs>
                  <w:overflowPunct/>
                  <w:autoSpaceDE/>
                  <w:autoSpaceDN/>
                  <w:adjustRightInd/>
                  <w:spacing w:before="0"/>
                  <w:textAlignment w:val="auto"/>
                </w:pPr>
              </w:pPrChange>
            </w:pPr>
            <w:ins w:id="169" w:author="TK Tan" w:date="2014-01-04T08:27:00Z">
              <w:r>
                <w:rPr>
                  <w:rFonts w:ascii="Arial" w:eastAsia="Times New Roman" w:hAnsi="Arial" w:cs="Arial"/>
                  <w:color w:val="000000"/>
                  <w:sz w:val="18"/>
                  <w:szCs w:val="18"/>
                </w:rPr>
                <w:t>27</w:t>
              </w:r>
            </w:ins>
            <w:del w:id="170" w:author="TK Tan" w:date="2014-01-04T08:27:00Z">
              <w:r w:rsidRPr="00267118" w:rsidDel="00B6487F">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66486B4E" w14:textId="355E4F6E"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71" w:author="TK Tan" w:date="2014-01-04T08:27:00Z">
                <w:pPr>
                  <w:tabs>
                    <w:tab w:val="clear" w:pos="360"/>
                    <w:tab w:val="clear" w:pos="720"/>
                    <w:tab w:val="clear" w:pos="1080"/>
                    <w:tab w:val="clear" w:pos="1440"/>
                  </w:tabs>
                  <w:overflowPunct/>
                  <w:autoSpaceDE/>
                  <w:autoSpaceDN/>
                  <w:adjustRightInd/>
                  <w:spacing w:before="0"/>
                  <w:textAlignment w:val="auto"/>
                </w:pPr>
              </w:pPrChange>
            </w:pPr>
            <w:ins w:id="172" w:author="TK Tan" w:date="2014-01-04T08:27:00Z">
              <w:r>
                <w:rPr>
                  <w:rFonts w:ascii="Arial" w:eastAsia="Times New Roman" w:hAnsi="Arial" w:cs="Arial"/>
                  <w:color w:val="000000"/>
                  <w:sz w:val="18"/>
                  <w:szCs w:val="18"/>
                </w:rPr>
                <w:t>5805</w:t>
              </w:r>
            </w:ins>
          </w:p>
        </w:tc>
        <w:tc>
          <w:tcPr>
            <w:tcW w:w="927" w:type="dxa"/>
            <w:tcBorders>
              <w:top w:val="nil"/>
              <w:left w:val="single" w:sz="4" w:space="0" w:color="auto"/>
              <w:bottom w:val="nil"/>
              <w:right w:val="single" w:sz="4" w:space="0" w:color="auto"/>
            </w:tcBorders>
            <w:shd w:val="clear" w:color="auto" w:fill="auto"/>
            <w:noWrap/>
            <w:vAlign w:val="bottom"/>
            <w:hideMark/>
          </w:tcPr>
          <w:p w14:paraId="034974DE" w14:textId="46E4BCC0"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73" w:author="TK Tan" w:date="2014-01-04T08:27:00Z">
                <w:pPr>
                  <w:tabs>
                    <w:tab w:val="clear" w:pos="360"/>
                    <w:tab w:val="clear" w:pos="720"/>
                    <w:tab w:val="clear" w:pos="1080"/>
                    <w:tab w:val="clear" w:pos="1440"/>
                  </w:tabs>
                  <w:overflowPunct/>
                  <w:autoSpaceDE/>
                  <w:autoSpaceDN/>
                  <w:adjustRightInd/>
                  <w:spacing w:before="0"/>
                  <w:textAlignment w:val="auto"/>
                </w:pPr>
              </w:pPrChange>
            </w:pPr>
            <w:ins w:id="174" w:author="TK Tan" w:date="2014-01-04T08:27:00Z">
              <w:r>
                <w:rPr>
                  <w:rFonts w:ascii="Arial" w:eastAsia="Times New Roman" w:hAnsi="Arial" w:cs="Arial"/>
                  <w:color w:val="000000"/>
                  <w:sz w:val="18"/>
                  <w:szCs w:val="18"/>
                </w:rPr>
                <w:t>29</w:t>
              </w:r>
            </w:ins>
            <w:del w:id="175" w:author="TK Tan" w:date="2014-01-04T08:27:00Z">
              <w:r w:rsidRPr="00267118" w:rsidDel="00B6487F">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341520D9" w14:textId="5029E3CC"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76" w:author="TK Tan" w:date="2014-01-04T08:27:00Z">
                <w:pPr>
                  <w:tabs>
                    <w:tab w:val="clear" w:pos="360"/>
                    <w:tab w:val="clear" w:pos="720"/>
                    <w:tab w:val="clear" w:pos="1080"/>
                    <w:tab w:val="clear" w:pos="1440"/>
                  </w:tabs>
                  <w:overflowPunct/>
                  <w:autoSpaceDE/>
                  <w:autoSpaceDN/>
                  <w:adjustRightInd/>
                  <w:spacing w:before="0"/>
                  <w:textAlignment w:val="auto"/>
                </w:pPr>
              </w:pPrChange>
            </w:pPr>
            <w:ins w:id="177" w:author="TK Tan" w:date="2014-01-04T08:27:00Z">
              <w:r>
                <w:rPr>
                  <w:rFonts w:ascii="Arial" w:eastAsia="Times New Roman" w:hAnsi="Arial" w:cs="Arial"/>
                  <w:color w:val="000000"/>
                  <w:sz w:val="18"/>
                  <w:szCs w:val="18"/>
                </w:rPr>
                <w:t>2738</w:t>
              </w:r>
            </w:ins>
          </w:p>
        </w:tc>
        <w:tc>
          <w:tcPr>
            <w:tcW w:w="2067" w:type="dxa"/>
            <w:tcBorders>
              <w:top w:val="nil"/>
              <w:left w:val="single" w:sz="4" w:space="0" w:color="auto"/>
              <w:bottom w:val="nil"/>
              <w:right w:val="single" w:sz="4" w:space="0" w:color="auto"/>
            </w:tcBorders>
            <w:shd w:val="clear" w:color="auto" w:fill="auto"/>
            <w:noWrap/>
            <w:vAlign w:val="bottom"/>
            <w:hideMark/>
          </w:tcPr>
          <w:p w14:paraId="2999E127" w14:textId="25BAFCCE"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78" w:author="TK Tan" w:date="2014-01-04T08:27:00Z">
                <w:pPr>
                  <w:tabs>
                    <w:tab w:val="clear" w:pos="360"/>
                    <w:tab w:val="clear" w:pos="720"/>
                    <w:tab w:val="clear" w:pos="1080"/>
                    <w:tab w:val="clear" w:pos="1440"/>
                  </w:tabs>
                  <w:overflowPunct/>
                  <w:autoSpaceDE/>
                  <w:autoSpaceDN/>
                  <w:adjustRightInd/>
                  <w:spacing w:before="0"/>
                  <w:textAlignment w:val="auto"/>
                </w:pPr>
              </w:pPrChange>
            </w:pPr>
            <w:ins w:id="179" w:author="TK Tan" w:date="2014-01-04T08:27:00Z">
              <w:r>
                <w:rPr>
                  <w:rFonts w:ascii="Arial" w:eastAsia="Times New Roman" w:hAnsi="Arial" w:cs="Arial"/>
                  <w:color w:val="000000"/>
                  <w:sz w:val="18"/>
                  <w:szCs w:val="18"/>
                </w:rPr>
                <w:t>53%</w:t>
              </w:r>
            </w:ins>
            <w:del w:id="180" w:author="TK Tan" w:date="2014-01-04T08:27:00Z">
              <w:r w:rsidRPr="00267118" w:rsidDel="00B6487F">
                <w:rPr>
                  <w:rFonts w:ascii="Arial" w:eastAsia="Times New Roman" w:hAnsi="Arial" w:cs="Arial"/>
                  <w:color w:val="000000"/>
                  <w:sz w:val="18"/>
                  <w:szCs w:val="18"/>
                </w:rPr>
                <w:delText> </w:delText>
              </w:r>
            </w:del>
          </w:p>
        </w:tc>
      </w:tr>
      <w:tr w:rsidR="00572A8F" w:rsidRPr="00267118" w14:paraId="3308AF4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5A29FD4C"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7E72182" w14:textId="1181388A"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181" w:author="TK Tan" w:date="2014-01-04T08:27:00Z">
              <w:r>
                <w:rPr>
                  <w:rFonts w:ascii="Arial" w:eastAsia="Times New Roman" w:hAnsi="Arial" w:cs="Arial"/>
                  <w:color w:val="000000"/>
                  <w:sz w:val="18"/>
                  <w:szCs w:val="18"/>
                </w:rPr>
                <w:t> </w:t>
              </w:r>
            </w:ins>
          </w:p>
        </w:tc>
        <w:tc>
          <w:tcPr>
            <w:tcW w:w="968" w:type="dxa"/>
            <w:tcBorders>
              <w:top w:val="nil"/>
              <w:left w:val="single" w:sz="4" w:space="0" w:color="auto"/>
              <w:bottom w:val="nil"/>
              <w:right w:val="single" w:sz="4" w:space="0" w:color="auto"/>
            </w:tcBorders>
            <w:shd w:val="clear" w:color="auto" w:fill="auto"/>
            <w:noWrap/>
            <w:vAlign w:val="bottom"/>
            <w:hideMark/>
          </w:tcPr>
          <w:p w14:paraId="18FD23FD" w14:textId="598B2F6B"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82" w:author="TK Tan" w:date="2014-01-04T08:27:00Z">
                <w:pPr>
                  <w:tabs>
                    <w:tab w:val="clear" w:pos="360"/>
                    <w:tab w:val="clear" w:pos="720"/>
                    <w:tab w:val="clear" w:pos="1080"/>
                    <w:tab w:val="clear" w:pos="1440"/>
                  </w:tabs>
                  <w:overflowPunct/>
                  <w:autoSpaceDE/>
                  <w:autoSpaceDN/>
                  <w:adjustRightInd/>
                  <w:spacing w:before="0"/>
                  <w:textAlignment w:val="auto"/>
                </w:pPr>
              </w:pPrChange>
            </w:pPr>
            <w:ins w:id="183" w:author="TK Tan" w:date="2014-01-04T08:27:00Z">
              <w:r>
                <w:rPr>
                  <w:rFonts w:ascii="Arial" w:eastAsia="Times New Roman" w:hAnsi="Arial" w:cs="Arial"/>
                  <w:color w:val="000000"/>
                  <w:sz w:val="18"/>
                  <w:szCs w:val="18"/>
                </w:rPr>
                <w:t>32</w:t>
              </w:r>
            </w:ins>
            <w:del w:id="184" w:author="TK Tan" w:date="2014-01-04T08:27:00Z">
              <w:r w:rsidRPr="00267118" w:rsidDel="00B6487F">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425A5762" w14:textId="4BA6FA21"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85" w:author="TK Tan" w:date="2014-01-04T08:27:00Z">
                <w:pPr>
                  <w:tabs>
                    <w:tab w:val="clear" w:pos="360"/>
                    <w:tab w:val="clear" w:pos="720"/>
                    <w:tab w:val="clear" w:pos="1080"/>
                    <w:tab w:val="clear" w:pos="1440"/>
                  </w:tabs>
                  <w:overflowPunct/>
                  <w:autoSpaceDE/>
                  <w:autoSpaceDN/>
                  <w:adjustRightInd/>
                  <w:spacing w:before="0"/>
                  <w:textAlignment w:val="auto"/>
                </w:pPr>
              </w:pPrChange>
            </w:pPr>
            <w:ins w:id="186" w:author="TK Tan" w:date="2014-01-04T08:27:00Z">
              <w:r>
                <w:rPr>
                  <w:rFonts w:ascii="Arial" w:eastAsia="Times New Roman" w:hAnsi="Arial" w:cs="Arial"/>
                  <w:color w:val="000000"/>
                  <w:sz w:val="18"/>
                  <w:szCs w:val="18"/>
                </w:rPr>
                <w:t>3525</w:t>
              </w:r>
            </w:ins>
          </w:p>
        </w:tc>
        <w:tc>
          <w:tcPr>
            <w:tcW w:w="927" w:type="dxa"/>
            <w:tcBorders>
              <w:top w:val="nil"/>
              <w:left w:val="single" w:sz="4" w:space="0" w:color="auto"/>
              <w:bottom w:val="nil"/>
              <w:right w:val="single" w:sz="4" w:space="0" w:color="auto"/>
            </w:tcBorders>
            <w:shd w:val="clear" w:color="auto" w:fill="auto"/>
            <w:noWrap/>
            <w:vAlign w:val="bottom"/>
            <w:hideMark/>
          </w:tcPr>
          <w:p w14:paraId="1ED72677" w14:textId="4A573E52"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87" w:author="TK Tan" w:date="2014-01-04T08:27:00Z">
                <w:pPr>
                  <w:tabs>
                    <w:tab w:val="clear" w:pos="360"/>
                    <w:tab w:val="clear" w:pos="720"/>
                    <w:tab w:val="clear" w:pos="1080"/>
                    <w:tab w:val="clear" w:pos="1440"/>
                  </w:tabs>
                  <w:overflowPunct/>
                  <w:autoSpaceDE/>
                  <w:autoSpaceDN/>
                  <w:adjustRightInd/>
                  <w:spacing w:before="0"/>
                  <w:textAlignment w:val="auto"/>
                </w:pPr>
              </w:pPrChange>
            </w:pPr>
            <w:ins w:id="188" w:author="TK Tan" w:date="2014-01-04T08:27:00Z">
              <w:r>
                <w:rPr>
                  <w:rFonts w:ascii="Arial" w:eastAsia="Times New Roman" w:hAnsi="Arial" w:cs="Arial"/>
                  <w:color w:val="000000"/>
                  <w:sz w:val="18"/>
                  <w:szCs w:val="18"/>
                </w:rPr>
                <w:t>33</w:t>
              </w:r>
            </w:ins>
            <w:del w:id="189" w:author="TK Tan" w:date="2014-01-04T08:27:00Z">
              <w:r w:rsidRPr="00267118" w:rsidDel="00B6487F">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3EEB713B" w14:textId="0FFEB41F"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90" w:author="TK Tan" w:date="2014-01-04T08:27:00Z">
                <w:pPr>
                  <w:tabs>
                    <w:tab w:val="clear" w:pos="360"/>
                    <w:tab w:val="clear" w:pos="720"/>
                    <w:tab w:val="clear" w:pos="1080"/>
                    <w:tab w:val="clear" w:pos="1440"/>
                  </w:tabs>
                  <w:overflowPunct/>
                  <w:autoSpaceDE/>
                  <w:autoSpaceDN/>
                  <w:adjustRightInd/>
                  <w:spacing w:before="0"/>
                  <w:textAlignment w:val="auto"/>
                </w:pPr>
              </w:pPrChange>
            </w:pPr>
            <w:ins w:id="191" w:author="TK Tan" w:date="2014-01-04T08:27:00Z">
              <w:r>
                <w:rPr>
                  <w:rFonts w:ascii="Arial" w:eastAsia="Times New Roman" w:hAnsi="Arial" w:cs="Arial"/>
                  <w:color w:val="000000"/>
                  <w:sz w:val="18"/>
                  <w:szCs w:val="18"/>
                </w:rPr>
                <w:t>1643</w:t>
              </w:r>
            </w:ins>
          </w:p>
        </w:tc>
        <w:tc>
          <w:tcPr>
            <w:tcW w:w="2067" w:type="dxa"/>
            <w:tcBorders>
              <w:top w:val="nil"/>
              <w:left w:val="single" w:sz="4" w:space="0" w:color="auto"/>
              <w:bottom w:val="nil"/>
              <w:right w:val="single" w:sz="4" w:space="0" w:color="auto"/>
            </w:tcBorders>
            <w:shd w:val="clear" w:color="auto" w:fill="auto"/>
            <w:noWrap/>
            <w:vAlign w:val="bottom"/>
            <w:hideMark/>
          </w:tcPr>
          <w:p w14:paraId="6963C1A4" w14:textId="6AA481F9"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92" w:author="TK Tan" w:date="2014-01-04T08:27:00Z">
                <w:pPr>
                  <w:tabs>
                    <w:tab w:val="clear" w:pos="360"/>
                    <w:tab w:val="clear" w:pos="720"/>
                    <w:tab w:val="clear" w:pos="1080"/>
                    <w:tab w:val="clear" w:pos="1440"/>
                  </w:tabs>
                  <w:overflowPunct/>
                  <w:autoSpaceDE/>
                  <w:autoSpaceDN/>
                  <w:adjustRightInd/>
                  <w:spacing w:before="0"/>
                  <w:textAlignment w:val="auto"/>
                </w:pPr>
              </w:pPrChange>
            </w:pPr>
            <w:ins w:id="193" w:author="TK Tan" w:date="2014-01-04T08:27:00Z">
              <w:r>
                <w:rPr>
                  <w:rFonts w:ascii="Arial" w:eastAsia="Times New Roman" w:hAnsi="Arial" w:cs="Arial"/>
                  <w:color w:val="000000"/>
                  <w:sz w:val="18"/>
                  <w:szCs w:val="18"/>
                </w:rPr>
                <w:t>53%</w:t>
              </w:r>
            </w:ins>
            <w:del w:id="194" w:author="TK Tan" w:date="2014-01-04T08:27:00Z">
              <w:r w:rsidRPr="00267118" w:rsidDel="00B6487F">
                <w:rPr>
                  <w:rFonts w:ascii="Arial" w:eastAsia="Times New Roman" w:hAnsi="Arial" w:cs="Arial"/>
                  <w:color w:val="000000"/>
                  <w:sz w:val="18"/>
                  <w:szCs w:val="18"/>
                </w:rPr>
                <w:delText> </w:delText>
              </w:r>
            </w:del>
          </w:p>
        </w:tc>
      </w:tr>
      <w:tr w:rsidR="00572A8F" w:rsidRPr="00267118" w14:paraId="6599F7E7"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F393CE9"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1E2BC19" w14:textId="441B3022"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195" w:author="TK Tan" w:date="2014-01-04T08:27:00Z">
              <w:r>
                <w:rPr>
                  <w:rFonts w:ascii="Arial" w:eastAsia="Times New Roman" w:hAnsi="Arial" w:cs="Arial"/>
                  <w:color w:val="000000"/>
                  <w:sz w:val="18"/>
                  <w:szCs w:val="18"/>
                </w:rPr>
                <w:t> </w:t>
              </w:r>
            </w:ins>
          </w:p>
        </w:tc>
        <w:tc>
          <w:tcPr>
            <w:tcW w:w="968" w:type="dxa"/>
            <w:tcBorders>
              <w:top w:val="nil"/>
              <w:left w:val="single" w:sz="4" w:space="0" w:color="auto"/>
              <w:bottom w:val="nil"/>
              <w:right w:val="single" w:sz="4" w:space="0" w:color="auto"/>
            </w:tcBorders>
            <w:shd w:val="clear" w:color="auto" w:fill="auto"/>
            <w:noWrap/>
            <w:vAlign w:val="bottom"/>
            <w:hideMark/>
          </w:tcPr>
          <w:p w14:paraId="7256AB86" w14:textId="750BD1F4"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96" w:author="TK Tan" w:date="2014-01-04T08:27:00Z">
                <w:pPr>
                  <w:tabs>
                    <w:tab w:val="clear" w:pos="360"/>
                    <w:tab w:val="clear" w:pos="720"/>
                    <w:tab w:val="clear" w:pos="1080"/>
                    <w:tab w:val="clear" w:pos="1440"/>
                  </w:tabs>
                  <w:overflowPunct/>
                  <w:autoSpaceDE/>
                  <w:autoSpaceDN/>
                  <w:adjustRightInd/>
                  <w:spacing w:before="0"/>
                  <w:textAlignment w:val="auto"/>
                </w:pPr>
              </w:pPrChange>
            </w:pPr>
            <w:ins w:id="197" w:author="TK Tan" w:date="2014-01-04T08:27:00Z">
              <w:r>
                <w:rPr>
                  <w:rFonts w:ascii="Arial" w:eastAsia="Times New Roman" w:hAnsi="Arial" w:cs="Arial"/>
                  <w:color w:val="000000"/>
                  <w:sz w:val="18"/>
                  <w:szCs w:val="18"/>
                </w:rPr>
                <w:t>37</w:t>
              </w:r>
            </w:ins>
            <w:del w:id="198" w:author="TK Tan" w:date="2014-01-04T08:27:00Z">
              <w:r w:rsidRPr="00267118" w:rsidDel="00B6487F">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01FF267A" w14:textId="61827E97"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199" w:author="TK Tan" w:date="2014-01-04T08:27:00Z">
                <w:pPr>
                  <w:tabs>
                    <w:tab w:val="clear" w:pos="360"/>
                    <w:tab w:val="clear" w:pos="720"/>
                    <w:tab w:val="clear" w:pos="1080"/>
                    <w:tab w:val="clear" w:pos="1440"/>
                  </w:tabs>
                  <w:overflowPunct/>
                  <w:autoSpaceDE/>
                  <w:autoSpaceDN/>
                  <w:adjustRightInd/>
                  <w:spacing w:before="0"/>
                  <w:textAlignment w:val="auto"/>
                </w:pPr>
              </w:pPrChange>
            </w:pPr>
            <w:ins w:id="200" w:author="TK Tan" w:date="2014-01-04T08:27:00Z">
              <w:r>
                <w:rPr>
                  <w:rFonts w:ascii="Arial" w:eastAsia="Times New Roman" w:hAnsi="Arial" w:cs="Arial"/>
                  <w:color w:val="000000"/>
                  <w:sz w:val="18"/>
                  <w:szCs w:val="18"/>
                </w:rPr>
                <w:t>2214</w:t>
              </w:r>
            </w:ins>
          </w:p>
        </w:tc>
        <w:tc>
          <w:tcPr>
            <w:tcW w:w="927" w:type="dxa"/>
            <w:tcBorders>
              <w:top w:val="nil"/>
              <w:left w:val="single" w:sz="4" w:space="0" w:color="auto"/>
              <w:bottom w:val="nil"/>
              <w:right w:val="single" w:sz="4" w:space="0" w:color="auto"/>
            </w:tcBorders>
            <w:shd w:val="clear" w:color="auto" w:fill="auto"/>
            <w:noWrap/>
            <w:vAlign w:val="bottom"/>
            <w:hideMark/>
          </w:tcPr>
          <w:p w14:paraId="3473C500" w14:textId="271CD63F"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01" w:author="TK Tan" w:date="2014-01-04T08:27:00Z">
                <w:pPr>
                  <w:tabs>
                    <w:tab w:val="clear" w:pos="360"/>
                    <w:tab w:val="clear" w:pos="720"/>
                    <w:tab w:val="clear" w:pos="1080"/>
                    <w:tab w:val="clear" w:pos="1440"/>
                  </w:tabs>
                  <w:overflowPunct/>
                  <w:autoSpaceDE/>
                  <w:autoSpaceDN/>
                  <w:adjustRightInd/>
                  <w:spacing w:before="0"/>
                  <w:textAlignment w:val="auto"/>
                </w:pPr>
              </w:pPrChange>
            </w:pPr>
            <w:ins w:id="202" w:author="TK Tan" w:date="2014-01-04T08:27:00Z">
              <w:r>
                <w:rPr>
                  <w:rFonts w:ascii="Arial" w:eastAsia="Times New Roman" w:hAnsi="Arial" w:cs="Arial"/>
                  <w:color w:val="000000"/>
                  <w:sz w:val="18"/>
                  <w:szCs w:val="18"/>
                </w:rPr>
                <w:t>37</w:t>
              </w:r>
            </w:ins>
            <w:del w:id="203" w:author="TK Tan" w:date="2014-01-04T08:27:00Z">
              <w:r w:rsidRPr="00267118" w:rsidDel="00B6487F">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5859710F" w14:textId="1853FCBD"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04" w:author="TK Tan" w:date="2014-01-04T08:27:00Z">
                <w:pPr>
                  <w:tabs>
                    <w:tab w:val="clear" w:pos="360"/>
                    <w:tab w:val="clear" w:pos="720"/>
                    <w:tab w:val="clear" w:pos="1080"/>
                    <w:tab w:val="clear" w:pos="1440"/>
                  </w:tabs>
                  <w:overflowPunct/>
                  <w:autoSpaceDE/>
                  <w:autoSpaceDN/>
                  <w:adjustRightInd/>
                  <w:spacing w:before="0"/>
                  <w:textAlignment w:val="auto"/>
                </w:pPr>
              </w:pPrChange>
            </w:pPr>
            <w:ins w:id="205" w:author="TK Tan" w:date="2014-01-04T08:27:00Z">
              <w:r>
                <w:rPr>
                  <w:rFonts w:ascii="Arial" w:eastAsia="Times New Roman" w:hAnsi="Arial" w:cs="Arial"/>
                  <w:color w:val="000000"/>
                  <w:sz w:val="18"/>
                  <w:szCs w:val="18"/>
                </w:rPr>
                <w:t>1042</w:t>
              </w:r>
            </w:ins>
          </w:p>
        </w:tc>
        <w:tc>
          <w:tcPr>
            <w:tcW w:w="2067" w:type="dxa"/>
            <w:tcBorders>
              <w:top w:val="nil"/>
              <w:left w:val="single" w:sz="4" w:space="0" w:color="auto"/>
              <w:bottom w:val="nil"/>
              <w:right w:val="single" w:sz="4" w:space="0" w:color="auto"/>
            </w:tcBorders>
            <w:shd w:val="clear" w:color="auto" w:fill="auto"/>
            <w:noWrap/>
            <w:vAlign w:val="bottom"/>
            <w:hideMark/>
          </w:tcPr>
          <w:p w14:paraId="7A53380B" w14:textId="33048A68" w:rsidR="00572A8F" w:rsidRPr="00267118" w:rsidRDefault="00572A8F">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06" w:author="TK Tan" w:date="2014-01-04T08:27:00Z">
                <w:pPr>
                  <w:tabs>
                    <w:tab w:val="clear" w:pos="360"/>
                    <w:tab w:val="clear" w:pos="720"/>
                    <w:tab w:val="clear" w:pos="1080"/>
                    <w:tab w:val="clear" w:pos="1440"/>
                  </w:tabs>
                  <w:overflowPunct/>
                  <w:autoSpaceDE/>
                  <w:autoSpaceDN/>
                  <w:adjustRightInd/>
                  <w:spacing w:before="0"/>
                  <w:textAlignment w:val="auto"/>
                </w:pPr>
              </w:pPrChange>
            </w:pPr>
            <w:ins w:id="207" w:author="TK Tan" w:date="2014-01-04T08:27:00Z">
              <w:r>
                <w:rPr>
                  <w:rFonts w:ascii="Arial" w:eastAsia="Times New Roman" w:hAnsi="Arial" w:cs="Arial"/>
                  <w:color w:val="000000"/>
                  <w:sz w:val="18"/>
                  <w:szCs w:val="18"/>
                </w:rPr>
                <w:t>53%</w:t>
              </w:r>
            </w:ins>
            <w:del w:id="208" w:author="TK Tan" w:date="2014-01-04T08:27:00Z">
              <w:r w:rsidRPr="00267118" w:rsidDel="00B6487F">
                <w:rPr>
                  <w:rFonts w:ascii="Arial" w:eastAsia="Times New Roman" w:hAnsi="Arial" w:cs="Arial"/>
                  <w:color w:val="000000"/>
                  <w:sz w:val="18"/>
                  <w:szCs w:val="18"/>
                </w:rPr>
                <w:delText> </w:delText>
              </w:r>
            </w:del>
          </w:p>
        </w:tc>
      </w:tr>
      <w:tr w:rsidR="00F7525C" w:rsidRPr="00267118" w14:paraId="1BAE076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5EC84723"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45DEAF9" w14:textId="1380D836"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209" w:author="TK Tan" w:date="2014-01-14T02:15:00Z">
              <w:r>
                <w:rPr>
                  <w:rFonts w:ascii="Arial" w:eastAsia="Times New Roman" w:hAnsi="Arial" w:cs="Arial"/>
                  <w:color w:val="000000"/>
                  <w:sz w:val="18"/>
                  <w:szCs w:val="18"/>
                </w:rPr>
                <w:t>HomelessSleeping</w:t>
              </w:r>
            </w:ins>
          </w:p>
        </w:tc>
        <w:tc>
          <w:tcPr>
            <w:tcW w:w="968" w:type="dxa"/>
            <w:tcBorders>
              <w:top w:val="nil"/>
              <w:left w:val="single" w:sz="4" w:space="0" w:color="auto"/>
              <w:bottom w:val="nil"/>
              <w:right w:val="single" w:sz="4" w:space="0" w:color="auto"/>
            </w:tcBorders>
            <w:shd w:val="clear" w:color="auto" w:fill="auto"/>
            <w:noWrap/>
            <w:vAlign w:val="bottom"/>
            <w:hideMark/>
          </w:tcPr>
          <w:p w14:paraId="620C2374" w14:textId="2338D52A"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10" w:author="TK Tan" w:date="2014-01-14T02:31:00Z">
                <w:pPr>
                  <w:tabs>
                    <w:tab w:val="clear" w:pos="360"/>
                    <w:tab w:val="clear" w:pos="720"/>
                    <w:tab w:val="clear" w:pos="1080"/>
                    <w:tab w:val="clear" w:pos="1440"/>
                  </w:tabs>
                  <w:overflowPunct/>
                  <w:autoSpaceDE/>
                  <w:autoSpaceDN/>
                  <w:adjustRightInd/>
                  <w:spacing w:before="0"/>
                  <w:textAlignment w:val="auto"/>
                </w:pPr>
              </w:pPrChange>
            </w:pPr>
            <w:ins w:id="211" w:author="TK Tan" w:date="2014-01-14T02:15:00Z">
              <w:r>
                <w:rPr>
                  <w:rFonts w:ascii="Arial" w:eastAsia="Times New Roman" w:hAnsi="Arial" w:cs="Arial"/>
                  <w:color w:val="000000"/>
                  <w:sz w:val="18"/>
                  <w:szCs w:val="18"/>
                </w:rPr>
                <w:t>23</w:t>
              </w:r>
            </w:ins>
            <w:del w:id="212" w:author="TK Tan" w:date="2014-01-14T02:15:00Z">
              <w:r w:rsidRPr="00267118" w:rsidDel="00350EC9">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06B9008C" w14:textId="56566953"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13" w:author="TK Tan" w:date="2014-01-14T02:31:00Z">
                <w:pPr>
                  <w:tabs>
                    <w:tab w:val="clear" w:pos="360"/>
                    <w:tab w:val="clear" w:pos="720"/>
                    <w:tab w:val="clear" w:pos="1080"/>
                    <w:tab w:val="clear" w:pos="1440"/>
                  </w:tabs>
                  <w:overflowPunct/>
                  <w:autoSpaceDE/>
                  <w:autoSpaceDN/>
                  <w:adjustRightInd/>
                  <w:spacing w:before="0"/>
                  <w:textAlignment w:val="auto"/>
                </w:pPr>
              </w:pPrChange>
            </w:pPr>
            <w:ins w:id="214" w:author="TK Tan" w:date="2014-01-14T02:15:00Z">
              <w:r>
                <w:rPr>
                  <w:rFonts w:ascii="Arial" w:eastAsia="Times New Roman" w:hAnsi="Arial" w:cs="Arial"/>
                  <w:color w:val="000000"/>
                  <w:sz w:val="18"/>
                  <w:szCs w:val="18"/>
                </w:rPr>
                <w:t>38876</w:t>
              </w:r>
            </w:ins>
          </w:p>
        </w:tc>
        <w:tc>
          <w:tcPr>
            <w:tcW w:w="927" w:type="dxa"/>
            <w:tcBorders>
              <w:top w:val="nil"/>
              <w:left w:val="single" w:sz="4" w:space="0" w:color="auto"/>
              <w:bottom w:val="nil"/>
              <w:right w:val="single" w:sz="4" w:space="0" w:color="auto"/>
            </w:tcBorders>
            <w:shd w:val="clear" w:color="auto" w:fill="auto"/>
            <w:noWrap/>
            <w:vAlign w:val="bottom"/>
            <w:hideMark/>
          </w:tcPr>
          <w:p w14:paraId="0256A174" w14:textId="20CC757E"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15" w:author="TK Tan" w:date="2014-01-14T02:31:00Z">
                <w:pPr>
                  <w:tabs>
                    <w:tab w:val="clear" w:pos="360"/>
                    <w:tab w:val="clear" w:pos="720"/>
                    <w:tab w:val="clear" w:pos="1080"/>
                    <w:tab w:val="clear" w:pos="1440"/>
                  </w:tabs>
                  <w:overflowPunct/>
                  <w:autoSpaceDE/>
                  <w:autoSpaceDN/>
                  <w:adjustRightInd/>
                  <w:spacing w:before="0"/>
                  <w:textAlignment w:val="auto"/>
                </w:pPr>
              </w:pPrChange>
            </w:pPr>
            <w:ins w:id="216" w:author="TK Tan" w:date="2014-01-14T02:15:00Z">
              <w:r>
                <w:rPr>
                  <w:rFonts w:ascii="Arial" w:eastAsia="Times New Roman" w:hAnsi="Arial" w:cs="Arial"/>
                  <w:color w:val="000000"/>
                  <w:sz w:val="18"/>
                  <w:szCs w:val="18"/>
                </w:rPr>
                <w:t>25</w:t>
              </w:r>
            </w:ins>
            <w:del w:id="217" w:author="TK Tan" w:date="2014-01-14T02:15:00Z">
              <w:r w:rsidRPr="00267118" w:rsidDel="00350EC9">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507C8128" w14:textId="5EC41439"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18" w:author="TK Tan" w:date="2014-01-14T02:31:00Z">
                <w:pPr>
                  <w:tabs>
                    <w:tab w:val="clear" w:pos="360"/>
                    <w:tab w:val="clear" w:pos="720"/>
                    <w:tab w:val="clear" w:pos="1080"/>
                    <w:tab w:val="clear" w:pos="1440"/>
                  </w:tabs>
                  <w:overflowPunct/>
                  <w:autoSpaceDE/>
                  <w:autoSpaceDN/>
                  <w:adjustRightInd/>
                  <w:spacing w:before="0"/>
                  <w:textAlignment w:val="auto"/>
                </w:pPr>
              </w:pPrChange>
            </w:pPr>
            <w:ins w:id="219" w:author="TK Tan" w:date="2014-01-14T02:15:00Z">
              <w:r>
                <w:rPr>
                  <w:rFonts w:ascii="Arial" w:eastAsia="Times New Roman" w:hAnsi="Arial" w:cs="Arial"/>
                  <w:color w:val="000000"/>
                  <w:sz w:val="18"/>
                  <w:szCs w:val="18"/>
                </w:rPr>
                <w:t>16608</w:t>
              </w:r>
            </w:ins>
          </w:p>
        </w:tc>
        <w:tc>
          <w:tcPr>
            <w:tcW w:w="2067" w:type="dxa"/>
            <w:tcBorders>
              <w:top w:val="nil"/>
              <w:left w:val="single" w:sz="4" w:space="0" w:color="auto"/>
              <w:bottom w:val="nil"/>
              <w:right w:val="single" w:sz="4" w:space="0" w:color="auto"/>
            </w:tcBorders>
            <w:shd w:val="clear" w:color="auto" w:fill="auto"/>
            <w:noWrap/>
            <w:vAlign w:val="bottom"/>
            <w:hideMark/>
          </w:tcPr>
          <w:p w14:paraId="5373C734" w14:textId="3A8A1A14"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20" w:author="TK Tan" w:date="2014-01-14T02:31:00Z">
                <w:pPr>
                  <w:tabs>
                    <w:tab w:val="clear" w:pos="360"/>
                    <w:tab w:val="clear" w:pos="720"/>
                    <w:tab w:val="clear" w:pos="1080"/>
                    <w:tab w:val="clear" w:pos="1440"/>
                  </w:tabs>
                  <w:overflowPunct/>
                  <w:autoSpaceDE/>
                  <w:autoSpaceDN/>
                  <w:adjustRightInd/>
                  <w:spacing w:before="0"/>
                  <w:textAlignment w:val="auto"/>
                </w:pPr>
              </w:pPrChange>
            </w:pPr>
            <w:ins w:id="221" w:author="TK Tan" w:date="2014-01-14T02:15:00Z">
              <w:r>
                <w:rPr>
                  <w:rFonts w:ascii="Arial" w:eastAsia="Times New Roman" w:hAnsi="Arial" w:cs="Arial"/>
                  <w:color w:val="000000"/>
                  <w:sz w:val="18"/>
                  <w:szCs w:val="18"/>
                </w:rPr>
                <w:t>57%</w:t>
              </w:r>
            </w:ins>
            <w:del w:id="222" w:author="TK Tan" w:date="2014-01-14T02:15:00Z">
              <w:r w:rsidRPr="00267118" w:rsidDel="00350EC9">
                <w:rPr>
                  <w:rFonts w:ascii="Arial" w:eastAsia="Times New Roman" w:hAnsi="Arial" w:cs="Arial"/>
                  <w:color w:val="000000"/>
                  <w:sz w:val="18"/>
                  <w:szCs w:val="18"/>
                </w:rPr>
                <w:delText> </w:delText>
              </w:r>
            </w:del>
          </w:p>
        </w:tc>
      </w:tr>
      <w:tr w:rsidR="00F7525C" w:rsidRPr="00267118" w14:paraId="70CEFBC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E5F01BC"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DD28B26" w14:textId="5F173560"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223" w:author="TK Tan" w:date="2014-01-14T02:15:00Z">
              <w:r>
                <w:rPr>
                  <w:rFonts w:ascii="Arial" w:eastAsia="Times New Roman" w:hAnsi="Arial" w:cs="Arial"/>
                  <w:color w:val="000000"/>
                  <w:sz w:val="18"/>
                  <w:szCs w:val="18"/>
                </w:rPr>
                <w:t> </w:t>
              </w:r>
            </w:ins>
          </w:p>
        </w:tc>
        <w:tc>
          <w:tcPr>
            <w:tcW w:w="968" w:type="dxa"/>
            <w:tcBorders>
              <w:top w:val="nil"/>
              <w:left w:val="single" w:sz="4" w:space="0" w:color="auto"/>
              <w:bottom w:val="nil"/>
              <w:right w:val="single" w:sz="4" w:space="0" w:color="auto"/>
            </w:tcBorders>
            <w:shd w:val="clear" w:color="auto" w:fill="auto"/>
            <w:noWrap/>
            <w:vAlign w:val="bottom"/>
            <w:hideMark/>
          </w:tcPr>
          <w:p w14:paraId="31310267" w14:textId="55F27FC8"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24" w:author="TK Tan" w:date="2014-01-14T02:31:00Z">
                <w:pPr>
                  <w:tabs>
                    <w:tab w:val="clear" w:pos="360"/>
                    <w:tab w:val="clear" w:pos="720"/>
                    <w:tab w:val="clear" w:pos="1080"/>
                    <w:tab w:val="clear" w:pos="1440"/>
                  </w:tabs>
                  <w:overflowPunct/>
                  <w:autoSpaceDE/>
                  <w:autoSpaceDN/>
                  <w:adjustRightInd/>
                  <w:spacing w:before="0"/>
                  <w:textAlignment w:val="auto"/>
                </w:pPr>
              </w:pPrChange>
            </w:pPr>
            <w:ins w:id="225" w:author="TK Tan" w:date="2014-01-14T02:15:00Z">
              <w:r>
                <w:rPr>
                  <w:rFonts w:ascii="Arial" w:eastAsia="Times New Roman" w:hAnsi="Arial" w:cs="Arial"/>
                  <w:color w:val="000000"/>
                  <w:sz w:val="18"/>
                  <w:szCs w:val="18"/>
                </w:rPr>
                <w:t>26</w:t>
              </w:r>
            </w:ins>
            <w:del w:id="226" w:author="TK Tan" w:date="2014-01-14T02:15:00Z">
              <w:r w:rsidRPr="00267118" w:rsidDel="00350EC9">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4035FBD7" w14:textId="531CF053"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27" w:author="TK Tan" w:date="2014-01-14T02:31:00Z">
                <w:pPr>
                  <w:tabs>
                    <w:tab w:val="clear" w:pos="360"/>
                    <w:tab w:val="clear" w:pos="720"/>
                    <w:tab w:val="clear" w:pos="1080"/>
                    <w:tab w:val="clear" w:pos="1440"/>
                  </w:tabs>
                  <w:overflowPunct/>
                  <w:autoSpaceDE/>
                  <w:autoSpaceDN/>
                  <w:adjustRightInd/>
                  <w:spacing w:before="0"/>
                  <w:textAlignment w:val="auto"/>
                </w:pPr>
              </w:pPrChange>
            </w:pPr>
            <w:ins w:id="228" w:author="TK Tan" w:date="2014-01-14T02:15:00Z">
              <w:r>
                <w:rPr>
                  <w:rFonts w:ascii="Arial" w:eastAsia="Times New Roman" w:hAnsi="Arial" w:cs="Arial"/>
                  <w:color w:val="000000"/>
                  <w:sz w:val="18"/>
                  <w:szCs w:val="18"/>
                </w:rPr>
                <w:t>12168</w:t>
              </w:r>
            </w:ins>
          </w:p>
        </w:tc>
        <w:tc>
          <w:tcPr>
            <w:tcW w:w="927" w:type="dxa"/>
            <w:tcBorders>
              <w:top w:val="nil"/>
              <w:left w:val="single" w:sz="4" w:space="0" w:color="auto"/>
              <w:bottom w:val="nil"/>
              <w:right w:val="single" w:sz="4" w:space="0" w:color="auto"/>
            </w:tcBorders>
            <w:shd w:val="clear" w:color="auto" w:fill="auto"/>
            <w:noWrap/>
            <w:vAlign w:val="bottom"/>
            <w:hideMark/>
          </w:tcPr>
          <w:p w14:paraId="720B3973" w14:textId="64968622"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29" w:author="TK Tan" w:date="2014-01-14T02:31:00Z">
                <w:pPr>
                  <w:tabs>
                    <w:tab w:val="clear" w:pos="360"/>
                    <w:tab w:val="clear" w:pos="720"/>
                    <w:tab w:val="clear" w:pos="1080"/>
                    <w:tab w:val="clear" w:pos="1440"/>
                  </w:tabs>
                  <w:overflowPunct/>
                  <w:autoSpaceDE/>
                  <w:autoSpaceDN/>
                  <w:adjustRightInd/>
                  <w:spacing w:before="0"/>
                  <w:textAlignment w:val="auto"/>
                </w:pPr>
              </w:pPrChange>
            </w:pPr>
            <w:ins w:id="230" w:author="TK Tan" w:date="2014-01-14T02:15:00Z">
              <w:r>
                <w:rPr>
                  <w:rFonts w:ascii="Arial" w:eastAsia="Times New Roman" w:hAnsi="Arial" w:cs="Arial"/>
                  <w:color w:val="000000"/>
                  <w:sz w:val="18"/>
                  <w:szCs w:val="18"/>
                </w:rPr>
                <w:t>27</w:t>
              </w:r>
            </w:ins>
            <w:del w:id="231" w:author="TK Tan" w:date="2014-01-14T02:15:00Z">
              <w:r w:rsidRPr="00267118" w:rsidDel="00350EC9">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33A7E285" w14:textId="7DA4A116"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32" w:author="TK Tan" w:date="2014-01-14T02:31:00Z">
                <w:pPr>
                  <w:tabs>
                    <w:tab w:val="clear" w:pos="360"/>
                    <w:tab w:val="clear" w:pos="720"/>
                    <w:tab w:val="clear" w:pos="1080"/>
                    <w:tab w:val="clear" w:pos="1440"/>
                  </w:tabs>
                  <w:overflowPunct/>
                  <w:autoSpaceDE/>
                  <w:autoSpaceDN/>
                  <w:adjustRightInd/>
                  <w:spacing w:before="0"/>
                  <w:textAlignment w:val="auto"/>
                </w:pPr>
              </w:pPrChange>
            </w:pPr>
            <w:ins w:id="233" w:author="TK Tan" w:date="2014-01-14T02:15:00Z">
              <w:r>
                <w:rPr>
                  <w:rFonts w:ascii="Arial" w:eastAsia="Times New Roman" w:hAnsi="Arial" w:cs="Arial"/>
                  <w:color w:val="000000"/>
                  <w:sz w:val="18"/>
                  <w:szCs w:val="18"/>
                </w:rPr>
                <w:t>5526</w:t>
              </w:r>
            </w:ins>
          </w:p>
        </w:tc>
        <w:tc>
          <w:tcPr>
            <w:tcW w:w="2067" w:type="dxa"/>
            <w:tcBorders>
              <w:top w:val="nil"/>
              <w:left w:val="single" w:sz="4" w:space="0" w:color="auto"/>
              <w:bottom w:val="nil"/>
              <w:right w:val="single" w:sz="4" w:space="0" w:color="auto"/>
            </w:tcBorders>
            <w:shd w:val="clear" w:color="auto" w:fill="auto"/>
            <w:noWrap/>
            <w:vAlign w:val="bottom"/>
            <w:hideMark/>
          </w:tcPr>
          <w:p w14:paraId="4AA9D7F7" w14:textId="2B367730"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34" w:author="TK Tan" w:date="2014-01-14T02:31:00Z">
                <w:pPr>
                  <w:tabs>
                    <w:tab w:val="clear" w:pos="360"/>
                    <w:tab w:val="clear" w:pos="720"/>
                    <w:tab w:val="clear" w:pos="1080"/>
                    <w:tab w:val="clear" w:pos="1440"/>
                  </w:tabs>
                  <w:overflowPunct/>
                  <w:autoSpaceDE/>
                  <w:autoSpaceDN/>
                  <w:adjustRightInd/>
                  <w:spacing w:before="0"/>
                  <w:textAlignment w:val="auto"/>
                </w:pPr>
              </w:pPrChange>
            </w:pPr>
            <w:ins w:id="235" w:author="TK Tan" w:date="2014-01-14T02:15:00Z">
              <w:r>
                <w:rPr>
                  <w:rFonts w:ascii="Arial" w:eastAsia="Times New Roman" w:hAnsi="Arial" w:cs="Arial"/>
                  <w:color w:val="000000"/>
                  <w:sz w:val="18"/>
                  <w:szCs w:val="18"/>
                </w:rPr>
                <w:t>55%</w:t>
              </w:r>
            </w:ins>
            <w:del w:id="236" w:author="TK Tan" w:date="2014-01-14T02:15:00Z">
              <w:r w:rsidRPr="00267118" w:rsidDel="00350EC9">
                <w:rPr>
                  <w:rFonts w:ascii="Arial" w:eastAsia="Times New Roman" w:hAnsi="Arial" w:cs="Arial"/>
                  <w:color w:val="000000"/>
                  <w:sz w:val="18"/>
                  <w:szCs w:val="18"/>
                </w:rPr>
                <w:delText> </w:delText>
              </w:r>
            </w:del>
          </w:p>
        </w:tc>
      </w:tr>
      <w:tr w:rsidR="00F7525C" w:rsidRPr="00267118" w14:paraId="6BD29E2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F9E6526"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A9B4AE2" w14:textId="638726BB"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237" w:author="TK Tan" w:date="2014-01-14T02:15:00Z">
              <w:r>
                <w:rPr>
                  <w:rFonts w:ascii="Arial" w:eastAsia="Times New Roman" w:hAnsi="Arial" w:cs="Arial"/>
                  <w:color w:val="000000"/>
                  <w:sz w:val="18"/>
                  <w:szCs w:val="18"/>
                </w:rPr>
                <w:t> </w:t>
              </w:r>
            </w:ins>
          </w:p>
        </w:tc>
        <w:tc>
          <w:tcPr>
            <w:tcW w:w="968" w:type="dxa"/>
            <w:tcBorders>
              <w:top w:val="nil"/>
              <w:left w:val="single" w:sz="4" w:space="0" w:color="auto"/>
              <w:bottom w:val="nil"/>
              <w:right w:val="single" w:sz="4" w:space="0" w:color="auto"/>
            </w:tcBorders>
            <w:shd w:val="clear" w:color="auto" w:fill="auto"/>
            <w:noWrap/>
            <w:vAlign w:val="bottom"/>
            <w:hideMark/>
          </w:tcPr>
          <w:p w14:paraId="02947F0C" w14:textId="521A01A6"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38" w:author="TK Tan" w:date="2014-01-14T02:31:00Z">
                <w:pPr>
                  <w:tabs>
                    <w:tab w:val="clear" w:pos="360"/>
                    <w:tab w:val="clear" w:pos="720"/>
                    <w:tab w:val="clear" w:pos="1080"/>
                    <w:tab w:val="clear" w:pos="1440"/>
                  </w:tabs>
                  <w:overflowPunct/>
                  <w:autoSpaceDE/>
                  <w:autoSpaceDN/>
                  <w:adjustRightInd/>
                  <w:spacing w:before="0"/>
                  <w:textAlignment w:val="auto"/>
                </w:pPr>
              </w:pPrChange>
            </w:pPr>
            <w:ins w:id="239" w:author="TK Tan" w:date="2014-01-14T02:15:00Z">
              <w:r>
                <w:rPr>
                  <w:rFonts w:ascii="Arial" w:eastAsia="Times New Roman" w:hAnsi="Arial" w:cs="Arial"/>
                  <w:color w:val="000000"/>
                  <w:sz w:val="18"/>
                  <w:szCs w:val="18"/>
                </w:rPr>
                <w:t>31</w:t>
              </w:r>
            </w:ins>
            <w:del w:id="240" w:author="TK Tan" w:date="2014-01-14T02:15:00Z">
              <w:r w:rsidRPr="00267118" w:rsidDel="00350EC9">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15DA92A7" w14:textId="4ABE2D9F"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41" w:author="TK Tan" w:date="2014-01-14T02:31:00Z">
                <w:pPr>
                  <w:tabs>
                    <w:tab w:val="clear" w:pos="360"/>
                    <w:tab w:val="clear" w:pos="720"/>
                    <w:tab w:val="clear" w:pos="1080"/>
                    <w:tab w:val="clear" w:pos="1440"/>
                  </w:tabs>
                  <w:overflowPunct/>
                  <w:autoSpaceDE/>
                  <w:autoSpaceDN/>
                  <w:adjustRightInd/>
                  <w:spacing w:before="0"/>
                  <w:textAlignment w:val="auto"/>
                </w:pPr>
              </w:pPrChange>
            </w:pPr>
            <w:ins w:id="242" w:author="TK Tan" w:date="2014-01-14T02:15:00Z">
              <w:r>
                <w:rPr>
                  <w:rFonts w:ascii="Arial" w:eastAsia="Times New Roman" w:hAnsi="Arial" w:cs="Arial"/>
                  <w:color w:val="000000"/>
                  <w:sz w:val="18"/>
                  <w:szCs w:val="18"/>
                </w:rPr>
                <w:t>5617</w:t>
              </w:r>
            </w:ins>
          </w:p>
        </w:tc>
        <w:tc>
          <w:tcPr>
            <w:tcW w:w="927" w:type="dxa"/>
            <w:tcBorders>
              <w:top w:val="nil"/>
              <w:left w:val="single" w:sz="4" w:space="0" w:color="auto"/>
              <w:bottom w:val="nil"/>
              <w:right w:val="single" w:sz="4" w:space="0" w:color="auto"/>
            </w:tcBorders>
            <w:shd w:val="clear" w:color="auto" w:fill="auto"/>
            <w:noWrap/>
            <w:vAlign w:val="bottom"/>
            <w:hideMark/>
          </w:tcPr>
          <w:p w14:paraId="7D38D959" w14:textId="144A2120"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43" w:author="TK Tan" w:date="2014-01-14T02:31:00Z">
                <w:pPr>
                  <w:tabs>
                    <w:tab w:val="clear" w:pos="360"/>
                    <w:tab w:val="clear" w:pos="720"/>
                    <w:tab w:val="clear" w:pos="1080"/>
                    <w:tab w:val="clear" w:pos="1440"/>
                  </w:tabs>
                  <w:overflowPunct/>
                  <w:autoSpaceDE/>
                  <w:autoSpaceDN/>
                  <w:adjustRightInd/>
                  <w:spacing w:before="0"/>
                  <w:textAlignment w:val="auto"/>
                </w:pPr>
              </w:pPrChange>
            </w:pPr>
            <w:ins w:id="244" w:author="TK Tan" w:date="2014-01-14T02:15:00Z">
              <w:r>
                <w:rPr>
                  <w:rFonts w:ascii="Arial" w:eastAsia="Times New Roman" w:hAnsi="Arial" w:cs="Arial"/>
                  <w:color w:val="000000"/>
                  <w:sz w:val="18"/>
                  <w:szCs w:val="18"/>
                </w:rPr>
                <w:t>31</w:t>
              </w:r>
            </w:ins>
            <w:del w:id="245" w:author="TK Tan" w:date="2014-01-14T02:15:00Z">
              <w:r w:rsidRPr="00267118" w:rsidDel="00350EC9">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08F72385" w14:textId="7AE59439"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46" w:author="TK Tan" w:date="2014-01-14T02:31:00Z">
                <w:pPr>
                  <w:tabs>
                    <w:tab w:val="clear" w:pos="360"/>
                    <w:tab w:val="clear" w:pos="720"/>
                    <w:tab w:val="clear" w:pos="1080"/>
                    <w:tab w:val="clear" w:pos="1440"/>
                  </w:tabs>
                  <w:overflowPunct/>
                  <w:autoSpaceDE/>
                  <w:autoSpaceDN/>
                  <w:adjustRightInd/>
                  <w:spacing w:before="0"/>
                  <w:textAlignment w:val="auto"/>
                </w:pPr>
              </w:pPrChange>
            </w:pPr>
            <w:ins w:id="247" w:author="TK Tan" w:date="2014-01-14T02:15:00Z">
              <w:r>
                <w:rPr>
                  <w:rFonts w:ascii="Arial" w:eastAsia="Times New Roman" w:hAnsi="Arial" w:cs="Arial"/>
                  <w:color w:val="000000"/>
                  <w:sz w:val="18"/>
                  <w:szCs w:val="18"/>
                </w:rPr>
                <w:t>2581</w:t>
              </w:r>
            </w:ins>
          </w:p>
        </w:tc>
        <w:tc>
          <w:tcPr>
            <w:tcW w:w="2067" w:type="dxa"/>
            <w:tcBorders>
              <w:top w:val="nil"/>
              <w:left w:val="single" w:sz="4" w:space="0" w:color="auto"/>
              <w:bottom w:val="nil"/>
              <w:right w:val="single" w:sz="4" w:space="0" w:color="auto"/>
            </w:tcBorders>
            <w:shd w:val="clear" w:color="auto" w:fill="auto"/>
            <w:noWrap/>
            <w:vAlign w:val="bottom"/>
            <w:hideMark/>
          </w:tcPr>
          <w:p w14:paraId="0C1A6648" w14:textId="0E996016"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48" w:author="TK Tan" w:date="2014-01-14T02:31:00Z">
                <w:pPr>
                  <w:tabs>
                    <w:tab w:val="clear" w:pos="360"/>
                    <w:tab w:val="clear" w:pos="720"/>
                    <w:tab w:val="clear" w:pos="1080"/>
                    <w:tab w:val="clear" w:pos="1440"/>
                  </w:tabs>
                  <w:overflowPunct/>
                  <w:autoSpaceDE/>
                  <w:autoSpaceDN/>
                  <w:adjustRightInd/>
                  <w:spacing w:before="0"/>
                  <w:textAlignment w:val="auto"/>
                </w:pPr>
              </w:pPrChange>
            </w:pPr>
            <w:ins w:id="249" w:author="TK Tan" w:date="2014-01-14T02:15:00Z">
              <w:r>
                <w:rPr>
                  <w:rFonts w:ascii="Arial" w:eastAsia="Times New Roman" w:hAnsi="Arial" w:cs="Arial"/>
                  <w:color w:val="000000"/>
                  <w:sz w:val="18"/>
                  <w:szCs w:val="18"/>
                </w:rPr>
                <w:t>54%</w:t>
              </w:r>
            </w:ins>
            <w:del w:id="250" w:author="TK Tan" w:date="2014-01-14T02:15:00Z">
              <w:r w:rsidRPr="00267118" w:rsidDel="00350EC9">
                <w:rPr>
                  <w:rFonts w:ascii="Arial" w:eastAsia="Times New Roman" w:hAnsi="Arial" w:cs="Arial"/>
                  <w:color w:val="000000"/>
                  <w:sz w:val="18"/>
                  <w:szCs w:val="18"/>
                </w:rPr>
                <w:delText> </w:delText>
              </w:r>
            </w:del>
          </w:p>
        </w:tc>
      </w:tr>
      <w:tr w:rsidR="00F7525C" w:rsidRPr="00267118" w14:paraId="094DBD87"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0A099795"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D08F424" w14:textId="2D07D966"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ins w:id="251" w:author="TK Tan" w:date="2014-01-14T02:15:00Z">
              <w:r>
                <w:rPr>
                  <w:rFonts w:ascii="Arial" w:eastAsia="Times New Roman" w:hAnsi="Arial" w:cs="Arial"/>
                  <w:color w:val="000000"/>
                  <w:sz w:val="18"/>
                  <w:szCs w:val="18"/>
                </w:rPr>
                <w:t> </w:t>
              </w:r>
            </w:ins>
          </w:p>
        </w:tc>
        <w:tc>
          <w:tcPr>
            <w:tcW w:w="968" w:type="dxa"/>
            <w:tcBorders>
              <w:top w:val="nil"/>
              <w:left w:val="single" w:sz="4" w:space="0" w:color="auto"/>
              <w:bottom w:val="nil"/>
              <w:right w:val="single" w:sz="4" w:space="0" w:color="auto"/>
            </w:tcBorders>
            <w:shd w:val="clear" w:color="auto" w:fill="auto"/>
            <w:noWrap/>
            <w:vAlign w:val="bottom"/>
            <w:hideMark/>
          </w:tcPr>
          <w:p w14:paraId="4B8AC7B8" w14:textId="2F3F18F3"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52" w:author="TK Tan" w:date="2014-01-14T02:31:00Z">
                <w:pPr>
                  <w:tabs>
                    <w:tab w:val="clear" w:pos="360"/>
                    <w:tab w:val="clear" w:pos="720"/>
                    <w:tab w:val="clear" w:pos="1080"/>
                    <w:tab w:val="clear" w:pos="1440"/>
                  </w:tabs>
                  <w:overflowPunct/>
                  <w:autoSpaceDE/>
                  <w:autoSpaceDN/>
                  <w:adjustRightInd/>
                  <w:spacing w:before="0"/>
                  <w:textAlignment w:val="auto"/>
                </w:pPr>
              </w:pPrChange>
            </w:pPr>
            <w:ins w:id="253" w:author="TK Tan" w:date="2014-01-14T02:15:00Z">
              <w:r>
                <w:rPr>
                  <w:rFonts w:ascii="Arial" w:eastAsia="Times New Roman" w:hAnsi="Arial" w:cs="Arial"/>
                  <w:color w:val="000000"/>
                  <w:sz w:val="18"/>
                  <w:szCs w:val="18"/>
                </w:rPr>
                <w:t>37</w:t>
              </w:r>
            </w:ins>
            <w:del w:id="254" w:author="TK Tan" w:date="2014-01-14T02:15:00Z">
              <w:r w:rsidRPr="00267118" w:rsidDel="00350EC9">
                <w:rPr>
                  <w:rFonts w:ascii="Arial" w:eastAsia="Times New Roman" w:hAnsi="Arial" w:cs="Arial"/>
                  <w:color w:val="000000"/>
                  <w:sz w:val="18"/>
                  <w:szCs w:val="18"/>
                </w:rPr>
                <w:delText> </w:delText>
              </w:r>
            </w:del>
          </w:p>
        </w:tc>
        <w:tc>
          <w:tcPr>
            <w:tcW w:w="900" w:type="dxa"/>
            <w:tcBorders>
              <w:top w:val="nil"/>
              <w:left w:val="nil"/>
              <w:bottom w:val="nil"/>
              <w:right w:val="nil"/>
            </w:tcBorders>
            <w:shd w:val="clear" w:color="auto" w:fill="auto"/>
            <w:noWrap/>
            <w:vAlign w:val="bottom"/>
            <w:hideMark/>
          </w:tcPr>
          <w:p w14:paraId="261CB1FD" w14:textId="22ACF886"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55" w:author="TK Tan" w:date="2014-01-14T02:31:00Z">
                <w:pPr>
                  <w:tabs>
                    <w:tab w:val="clear" w:pos="360"/>
                    <w:tab w:val="clear" w:pos="720"/>
                    <w:tab w:val="clear" w:pos="1080"/>
                    <w:tab w:val="clear" w:pos="1440"/>
                  </w:tabs>
                  <w:overflowPunct/>
                  <w:autoSpaceDE/>
                  <w:autoSpaceDN/>
                  <w:adjustRightInd/>
                  <w:spacing w:before="0"/>
                  <w:textAlignment w:val="auto"/>
                </w:pPr>
              </w:pPrChange>
            </w:pPr>
            <w:ins w:id="256" w:author="TK Tan" w:date="2014-01-14T02:15:00Z">
              <w:r>
                <w:rPr>
                  <w:rFonts w:ascii="Arial" w:eastAsia="Times New Roman" w:hAnsi="Arial" w:cs="Arial"/>
                  <w:color w:val="000000"/>
                  <w:sz w:val="18"/>
                  <w:szCs w:val="18"/>
                </w:rPr>
                <w:t>3112</w:t>
              </w:r>
            </w:ins>
          </w:p>
        </w:tc>
        <w:tc>
          <w:tcPr>
            <w:tcW w:w="927" w:type="dxa"/>
            <w:tcBorders>
              <w:top w:val="nil"/>
              <w:left w:val="single" w:sz="4" w:space="0" w:color="auto"/>
              <w:bottom w:val="nil"/>
              <w:right w:val="single" w:sz="4" w:space="0" w:color="auto"/>
            </w:tcBorders>
            <w:shd w:val="clear" w:color="auto" w:fill="auto"/>
            <w:noWrap/>
            <w:vAlign w:val="bottom"/>
            <w:hideMark/>
          </w:tcPr>
          <w:p w14:paraId="35E51013" w14:textId="48F6CBAD"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57" w:author="TK Tan" w:date="2014-01-14T02:31:00Z">
                <w:pPr>
                  <w:tabs>
                    <w:tab w:val="clear" w:pos="360"/>
                    <w:tab w:val="clear" w:pos="720"/>
                    <w:tab w:val="clear" w:pos="1080"/>
                    <w:tab w:val="clear" w:pos="1440"/>
                  </w:tabs>
                  <w:overflowPunct/>
                  <w:autoSpaceDE/>
                  <w:autoSpaceDN/>
                  <w:adjustRightInd/>
                  <w:spacing w:before="0"/>
                  <w:textAlignment w:val="auto"/>
                </w:pPr>
              </w:pPrChange>
            </w:pPr>
            <w:ins w:id="258" w:author="TK Tan" w:date="2014-01-14T02:15:00Z">
              <w:r>
                <w:rPr>
                  <w:rFonts w:ascii="Arial" w:eastAsia="Times New Roman" w:hAnsi="Arial" w:cs="Arial"/>
                  <w:color w:val="000000"/>
                  <w:sz w:val="18"/>
                  <w:szCs w:val="18"/>
                </w:rPr>
                <w:t>35</w:t>
              </w:r>
            </w:ins>
            <w:del w:id="259" w:author="TK Tan" w:date="2014-01-14T02:15:00Z">
              <w:r w:rsidRPr="00267118" w:rsidDel="00350EC9">
                <w:rPr>
                  <w:rFonts w:ascii="Arial" w:eastAsia="Times New Roman" w:hAnsi="Arial" w:cs="Arial"/>
                  <w:color w:val="000000"/>
                  <w:sz w:val="18"/>
                  <w:szCs w:val="18"/>
                </w:rPr>
                <w:delText> </w:delText>
              </w:r>
            </w:del>
          </w:p>
        </w:tc>
        <w:tc>
          <w:tcPr>
            <w:tcW w:w="861" w:type="dxa"/>
            <w:tcBorders>
              <w:top w:val="nil"/>
              <w:left w:val="nil"/>
              <w:bottom w:val="nil"/>
              <w:right w:val="nil"/>
            </w:tcBorders>
            <w:shd w:val="clear" w:color="auto" w:fill="auto"/>
            <w:noWrap/>
            <w:vAlign w:val="bottom"/>
            <w:hideMark/>
          </w:tcPr>
          <w:p w14:paraId="2FA68896" w14:textId="3EF08E74"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60" w:author="TK Tan" w:date="2014-01-14T02:31:00Z">
                <w:pPr>
                  <w:tabs>
                    <w:tab w:val="clear" w:pos="360"/>
                    <w:tab w:val="clear" w:pos="720"/>
                    <w:tab w:val="clear" w:pos="1080"/>
                    <w:tab w:val="clear" w:pos="1440"/>
                  </w:tabs>
                  <w:overflowPunct/>
                  <w:autoSpaceDE/>
                  <w:autoSpaceDN/>
                  <w:adjustRightInd/>
                  <w:spacing w:before="0"/>
                  <w:textAlignment w:val="auto"/>
                </w:pPr>
              </w:pPrChange>
            </w:pPr>
            <w:ins w:id="261" w:author="TK Tan" w:date="2014-01-14T02:15:00Z">
              <w:r>
                <w:rPr>
                  <w:rFonts w:ascii="Arial" w:eastAsia="Times New Roman" w:hAnsi="Arial" w:cs="Arial"/>
                  <w:color w:val="000000"/>
                  <w:sz w:val="18"/>
                  <w:szCs w:val="18"/>
                </w:rPr>
                <w:t>1488</w:t>
              </w:r>
            </w:ins>
          </w:p>
        </w:tc>
        <w:tc>
          <w:tcPr>
            <w:tcW w:w="2067" w:type="dxa"/>
            <w:tcBorders>
              <w:top w:val="nil"/>
              <w:left w:val="single" w:sz="4" w:space="0" w:color="auto"/>
              <w:bottom w:val="nil"/>
              <w:right w:val="single" w:sz="4" w:space="0" w:color="auto"/>
            </w:tcBorders>
            <w:shd w:val="clear" w:color="auto" w:fill="auto"/>
            <w:noWrap/>
            <w:vAlign w:val="bottom"/>
            <w:hideMark/>
          </w:tcPr>
          <w:p w14:paraId="22D2BA9C" w14:textId="67DED944" w:rsidR="00F7525C" w:rsidRPr="00267118" w:rsidRDefault="00F7525C" w:rsidP="00415DFC">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Change w:id="262" w:author="TK Tan" w:date="2014-01-14T02:31:00Z">
                <w:pPr>
                  <w:tabs>
                    <w:tab w:val="clear" w:pos="360"/>
                    <w:tab w:val="clear" w:pos="720"/>
                    <w:tab w:val="clear" w:pos="1080"/>
                    <w:tab w:val="clear" w:pos="1440"/>
                  </w:tabs>
                  <w:overflowPunct/>
                  <w:autoSpaceDE/>
                  <w:autoSpaceDN/>
                  <w:adjustRightInd/>
                  <w:spacing w:before="0"/>
                  <w:textAlignment w:val="auto"/>
                </w:pPr>
              </w:pPrChange>
            </w:pPr>
            <w:ins w:id="263" w:author="TK Tan" w:date="2014-01-14T02:15:00Z">
              <w:r>
                <w:rPr>
                  <w:rFonts w:ascii="Arial" w:eastAsia="Times New Roman" w:hAnsi="Arial" w:cs="Arial"/>
                  <w:color w:val="000000"/>
                  <w:sz w:val="18"/>
                  <w:szCs w:val="18"/>
                </w:rPr>
                <w:t>52%</w:t>
              </w:r>
            </w:ins>
            <w:del w:id="264" w:author="TK Tan" w:date="2014-01-14T02:15:00Z">
              <w:r w:rsidRPr="00267118" w:rsidDel="00350EC9">
                <w:rPr>
                  <w:rFonts w:ascii="Arial" w:eastAsia="Times New Roman" w:hAnsi="Arial" w:cs="Arial"/>
                  <w:color w:val="000000"/>
                  <w:sz w:val="18"/>
                  <w:szCs w:val="18"/>
                </w:rPr>
                <w:delText> </w:delText>
              </w:r>
            </w:del>
          </w:p>
        </w:tc>
      </w:tr>
      <w:tr w:rsidR="00267118" w:rsidRPr="00267118" w14:paraId="4C111D57"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66CA92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11A11C9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menage</w:t>
            </w:r>
          </w:p>
        </w:tc>
        <w:tc>
          <w:tcPr>
            <w:tcW w:w="968" w:type="dxa"/>
            <w:tcBorders>
              <w:top w:val="nil"/>
              <w:left w:val="single" w:sz="4" w:space="0" w:color="auto"/>
              <w:bottom w:val="nil"/>
              <w:right w:val="single" w:sz="4" w:space="0" w:color="auto"/>
            </w:tcBorders>
            <w:shd w:val="clear" w:color="auto" w:fill="auto"/>
            <w:noWrap/>
            <w:vAlign w:val="bottom"/>
            <w:hideMark/>
          </w:tcPr>
          <w:p w14:paraId="6CD2E99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7258B8D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36607</w:t>
            </w:r>
          </w:p>
        </w:tc>
        <w:tc>
          <w:tcPr>
            <w:tcW w:w="927" w:type="dxa"/>
            <w:tcBorders>
              <w:top w:val="nil"/>
              <w:left w:val="single" w:sz="4" w:space="0" w:color="auto"/>
              <w:bottom w:val="nil"/>
              <w:right w:val="single" w:sz="4" w:space="0" w:color="auto"/>
            </w:tcBorders>
            <w:shd w:val="clear" w:color="auto" w:fill="auto"/>
            <w:noWrap/>
            <w:vAlign w:val="bottom"/>
            <w:hideMark/>
          </w:tcPr>
          <w:p w14:paraId="50B8391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467232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17840</w:t>
            </w:r>
          </w:p>
        </w:tc>
        <w:tc>
          <w:tcPr>
            <w:tcW w:w="2067" w:type="dxa"/>
            <w:tcBorders>
              <w:top w:val="nil"/>
              <w:left w:val="single" w:sz="4" w:space="0" w:color="auto"/>
              <w:bottom w:val="nil"/>
              <w:right w:val="single" w:sz="4" w:space="0" w:color="auto"/>
            </w:tcBorders>
            <w:shd w:val="clear" w:color="auto" w:fill="auto"/>
            <w:noWrap/>
            <w:vAlign w:val="bottom"/>
            <w:hideMark/>
          </w:tcPr>
          <w:p w14:paraId="25F892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213C415F"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79F612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85E169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C9666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10F61B3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21261</w:t>
            </w:r>
          </w:p>
        </w:tc>
        <w:tc>
          <w:tcPr>
            <w:tcW w:w="927" w:type="dxa"/>
            <w:tcBorders>
              <w:top w:val="nil"/>
              <w:left w:val="single" w:sz="4" w:space="0" w:color="auto"/>
              <w:bottom w:val="nil"/>
              <w:right w:val="single" w:sz="4" w:space="0" w:color="auto"/>
            </w:tcBorders>
            <w:shd w:val="clear" w:color="auto" w:fill="auto"/>
            <w:noWrap/>
            <w:vAlign w:val="bottom"/>
            <w:hideMark/>
          </w:tcPr>
          <w:p w14:paraId="4C7EAD0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32C19BA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10466</w:t>
            </w:r>
          </w:p>
        </w:tc>
        <w:tc>
          <w:tcPr>
            <w:tcW w:w="2067" w:type="dxa"/>
            <w:tcBorders>
              <w:top w:val="nil"/>
              <w:left w:val="single" w:sz="4" w:space="0" w:color="auto"/>
              <w:bottom w:val="nil"/>
              <w:right w:val="single" w:sz="4" w:space="0" w:color="auto"/>
            </w:tcBorders>
            <w:shd w:val="clear" w:color="auto" w:fill="auto"/>
            <w:noWrap/>
            <w:vAlign w:val="bottom"/>
            <w:hideMark/>
          </w:tcPr>
          <w:p w14:paraId="487DE80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053DFE1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FA49CA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91A5C8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35D7BA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445E1EE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12731</w:t>
            </w:r>
          </w:p>
        </w:tc>
        <w:tc>
          <w:tcPr>
            <w:tcW w:w="927" w:type="dxa"/>
            <w:tcBorders>
              <w:top w:val="nil"/>
              <w:left w:val="single" w:sz="4" w:space="0" w:color="auto"/>
              <w:bottom w:val="nil"/>
              <w:right w:val="single" w:sz="4" w:space="0" w:color="auto"/>
            </w:tcBorders>
            <w:shd w:val="clear" w:color="auto" w:fill="auto"/>
            <w:noWrap/>
            <w:vAlign w:val="bottom"/>
            <w:hideMark/>
          </w:tcPr>
          <w:p w14:paraId="69D5085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2CAEE6A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6139</w:t>
            </w:r>
          </w:p>
        </w:tc>
        <w:tc>
          <w:tcPr>
            <w:tcW w:w="2067" w:type="dxa"/>
            <w:tcBorders>
              <w:top w:val="nil"/>
              <w:left w:val="single" w:sz="4" w:space="0" w:color="auto"/>
              <w:bottom w:val="nil"/>
              <w:right w:val="single" w:sz="4" w:space="0" w:color="auto"/>
            </w:tcBorders>
            <w:shd w:val="clear" w:color="auto" w:fill="auto"/>
            <w:noWrap/>
            <w:vAlign w:val="bottom"/>
            <w:hideMark/>
          </w:tcPr>
          <w:p w14:paraId="4CD43D3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43EA0DC1"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3649834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D3E539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B18EF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nil"/>
              <w:right w:val="nil"/>
            </w:tcBorders>
            <w:shd w:val="clear" w:color="auto" w:fill="auto"/>
            <w:noWrap/>
            <w:vAlign w:val="bottom"/>
            <w:hideMark/>
          </w:tcPr>
          <w:p w14:paraId="26B7CE3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8819</w:t>
            </w:r>
          </w:p>
        </w:tc>
        <w:tc>
          <w:tcPr>
            <w:tcW w:w="927" w:type="dxa"/>
            <w:tcBorders>
              <w:top w:val="nil"/>
              <w:left w:val="single" w:sz="4" w:space="0" w:color="auto"/>
              <w:bottom w:val="nil"/>
              <w:right w:val="single" w:sz="4" w:space="0" w:color="auto"/>
            </w:tcBorders>
            <w:shd w:val="clear" w:color="auto" w:fill="auto"/>
            <w:noWrap/>
            <w:vAlign w:val="bottom"/>
            <w:hideMark/>
          </w:tcPr>
          <w:p w14:paraId="746F5D1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nil"/>
              <w:right w:val="nil"/>
            </w:tcBorders>
            <w:shd w:val="clear" w:color="auto" w:fill="auto"/>
            <w:noWrap/>
            <w:vAlign w:val="bottom"/>
            <w:hideMark/>
          </w:tcPr>
          <w:p w14:paraId="6F5302E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4021</w:t>
            </w:r>
          </w:p>
        </w:tc>
        <w:tc>
          <w:tcPr>
            <w:tcW w:w="2067" w:type="dxa"/>
            <w:tcBorders>
              <w:top w:val="nil"/>
              <w:left w:val="single" w:sz="4" w:space="0" w:color="auto"/>
              <w:bottom w:val="nil"/>
              <w:right w:val="single" w:sz="4" w:space="0" w:color="auto"/>
            </w:tcBorders>
            <w:shd w:val="clear" w:color="auto" w:fill="auto"/>
            <w:noWrap/>
            <w:vAlign w:val="bottom"/>
            <w:hideMark/>
          </w:tcPr>
          <w:p w14:paraId="5EA3907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EF1B84" w:rsidDel="001C6EA8" w14:paraId="09CDBC38" w14:textId="56D97DBC" w:rsidTr="007D2E1F">
        <w:trPr>
          <w:trHeight w:val="220"/>
          <w:del w:id="265"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051E8DDE" w14:textId="6509D2F0" w:rsidR="00267118" w:rsidRPr="00267118" w:rsidDel="001C6EA8" w:rsidRDefault="00267118" w:rsidP="00267118">
            <w:pPr>
              <w:tabs>
                <w:tab w:val="clear" w:pos="360"/>
                <w:tab w:val="clear" w:pos="720"/>
                <w:tab w:val="clear" w:pos="1080"/>
                <w:tab w:val="clear" w:pos="1440"/>
              </w:tabs>
              <w:overflowPunct/>
              <w:autoSpaceDE/>
              <w:autoSpaceDN/>
              <w:adjustRightInd/>
              <w:spacing w:before="0"/>
              <w:textAlignment w:val="auto"/>
              <w:rPr>
                <w:del w:id="266" w:author="TK Tan" w:date="2014-01-14T02:37:00Z"/>
                <w:rFonts w:ascii="Arial" w:eastAsia="Times New Roman" w:hAnsi="Arial" w:cs="Arial"/>
                <w:color w:val="000000"/>
                <w:sz w:val="18"/>
                <w:szCs w:val="18"/>
              </w:rPr>
            </w:pPr>
            <w:del w:id="267" w:author="TK Tan" w:date="2014-01-14T02:37:00Z">
              <w:r w:rsidRPr="00267118" w:rsidDel="001C6EA8">
                <w:rPr>
                  <w:rFonts w:ascii="Arial" w:eastAsia="Times New Roman" w:hAnsi="Arial" w:cs="Arial"/>
                  <w:color w:val="000000"/>
                  <w:sz w:val="18"/>
                  <w:szCs w:val="18"/>
                </w:rPr>
                <w:delText> </w:delText>
              </w:r>
            </w:del>
          </w:p>
        </w:tc>
        <w:tc>
          <w:tcPr>
            <w:tcW w:w="1847" w:type="dxa"/>
            <w:tcBorders>
              <w:top w:val="single" w:sz="4" w:space="0" w:color="auto"/>
              <w:left w:val="nil"/>
              <w:bottom w:val="nil"/>
              <w:right w:val="nil"/>
            </w:tcBorders>
            <w:shd w:val="clear" w:color="auto" w:fill="auto"/>
            <w:noWrap/>
            <w:vAlign w:val="bottom"/>
            <w:hideMark/>
          </w:tcPr>
          <w:p w14:paraId="00352E95" w14:textId="44EE29F8"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268" w:author="TK Tan" w:date="2014-01-14T02:37:00Z"/>
                <w:rFonts w:ascii="Arial" w:eastAsia="Times New Roman" w:hAnsi="Arial" w:cs="Arial"/>
                <w:color w:val="000000"/>
                <w:sz w:val="18"/>
                <w:szCs w:val="18"/>
                <w:highlight w:val="darkMagenta"/>
              </w:rPr>
            </w:pPr>
            <w:del w:id="269" w:author="TK Tan" w:date="2014-01-14T02:37:00Z">
              <w:r w:rsidRPr="007D2E1F" w:rsidDel="001C6EA8">
                <w:rPr>
                  <w:rFonts w:ascii="Arial" w:eastAsia="Times New Roman" w:hAnsi="Arial" w:cs="Arial"/>
                  <w:color w:val="000000"/>
                  <w:sz w:val="18"/>
                  <w:szCs w:val="18"/>
                  <w:highlight w:val="darkMagenta"/>
                </w:rPr>
                <w:delText>digestL07</w:delText>
              </w:r>
            </w:del>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1348AEB2" w14:textId="7FCCF571"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70" w:author="TK Tan" w:date="2014-01-14T02:37:00Z"/>
                <w:rFonts w:ascii="Arial" w:eastAsia="Times New Roman" w:hAnsi="Arial" w:cs="Arial"/>
                <w:color w:val="000000"/>
                <w:sz w:val="18"/>
                <w:szCs w:val="18"/>
                <w:highlight w:val="darkMagenta"/>
              </w:rPr>
            </w:pPr>
            <w:del w:id="271" w:author="TK Tan" w:date="2014-01-14T02:37:00Z">
              <w:r w:rsidRPr="007D2E1F" w:rsidDel="001C6EA8">
                <w:rPr>
                  <w:rFonts w:ascii="Arial" w:eastAsia="Times New Roman" w:hAnsi="Arial" w:cs="Arial"/>
                  <w:color w:val="000000"/>
                  <w:sz w:val="18"/>
                  <w:szCs w:val="18"/>
                  <w:highlight w:val="darkMagenta"/>
                </w:rPr>
                <w:delText>27</w:delText>
              </w:r>
            </w:del>
          </w:p>
        </w:tc>
        <w:tc>
          <w:tcPr>
            <w:tcW w:w="900" w:type="dxa"/>
            <w:tcBorders>
              <w:top w:val="single" w:sz="4" w:space="0" w:color="auto"/>
              <w:left w:val="nil"/>
              <w:bottom w:val="nil"/>
              <w:right w:val="nil"/>
            </w:tcBorders>
            <w:shd w:val="clear" w:color="auto" w:fill="auto"/>
            <w:noWrap/>
            <w:vAlign w:val="bottom"/>
            <w:hideMark/>
          </w:tcPr>
          <w:p w14:paraId="6662AEB7" w14:textId="74F0F4E5"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72" w:author="TK Tan" w:date="2014-01-14T02:37:00Z"/>
                <w:rFonts w:ascii="Arial" w:eastAsia="Times New Roman" w:hAnsi="Arial" w:cs="Arial"/>
                <w:color w:val="000000"/>
                <w:sz w:val="18"/>
                <w:szCs w:val="18"/>
                <w:highlight w:val="darkMagenta"/>
              </w:rPr>
            </w:pPr>
            <w:del w:id="273" w:author="TK Tan" w:date="2014-01-14T02:37:00Z">
              <w:r w:rsidRPr="007D2E1F" w:rsidDel="001C6EA8">
                <w:rPr>
                  <w:rFonts w:ascii="Arial" w:eastAsia="Times New Roman" w:hAnsi="Arial" w:cs="Arial"/>
                  <w:color w:val="000000"/>
                  <w:sz w:val="18"/>
                  <w:szCs w:val="18"/>
                  <w:highlight w:val="darkMagenta"/>
                </w:rPr>
                <w:delText>10266</w:delText>
              </w:r>
            </w:del>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72D598B2" w14:textId="5AEFF757"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74" w:author="TK Tan" w:date="2014-01-14T02:37:00Z"/>
                <w:rFonts w:ascii="Arial" w:eastAsia="Times New Roman" w:hAnsi="Arial" w:cs="Arial"/>
                <w:color w:val="000000"/>
                <w:sz w:val="18"/>
                <w:szCs w:val="18"/>
                <w:highlight w:val="darkMagenta"/>
              </w:rPr>
            </w:pPr>
            <w:del w:id="275" w:author="TK Tan" w:date="2014-01-14T02:37:00Z">
              <w:r w:rsidRPr="007D2E1F" w:rsidDel="001C6EA8">
                <w:rPr>
                  <w:rFonts w:ascii="Arial" w:eastAsia="Times New Roman" w:hAnsi="Arial" w:cs="Arial"/>
                  <w:color w:val="000000"/>
                  <w:sz w:val="18"/>
                  <w:szCs w:val="18"/>
                  <w:highlight w:val="darkMagenta"/>
                </w:rPr>
                <w:delText>32</w:delText>
              </w:r>
            </w:del>
          </w:p>
        </w:tc>
        <w:tc>
          <w:tcPr>
            <w:tcW w:w="861" w:type="dxa"/>
            <w:tcBorders>
              <w:top w:val="single" w:sz="4" w:space="0" w:color="auto"/>
              <w:left w:val="nil"/>
              <w:bottom w:val="nil"/>
              <w:right w:val="nil"/>
            </w:tcBorders>
            <w:shd w:val="clear" w:color="auto" w:fill="auto"/>
            <w:noWrap/>
            <w:vAlign w:val="bottom"/>
            <w:hideMark/>
          </w:tcPr>
          <w:p w14:paraId="074FDE80" w14:textId="42F0B213"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76" w:author="TK Tan" w:date="2014-01-14T02:37:00Z"/>
                <w:rFonts w:ascii="Arial" w:eastAsia="Times New Roman" w:hAnsi="Arial" w:cs="Arial"/>
                <w:color w:val="000000"/>
                <w:sz w:val="18"/>
                <w:szCs w:val="18"/>
                <w:highlight w:val="darkMagenta"/>
              </w:rPr>
            </w:pPr>
            <w:del w:id="277" w:author="TK Tan" w:date="2014-01-14T02:37:00Z">
              <w:r w:rsidRPr="007D2E1F" w:rsidDel="001C6EA8">
                <w:rPr>
                  <w:rFonts w:ascii="Arial" w:eastAsia="Times New Roman" w:hAnsi="Arial" w:cs="Arial"/>
                  <w:color w:val="000000"/>
                  <w:sz w:val="18"/>
                  <w:szCs w:val="18"/>
                  <w:highlight w:val="darkMagenta"/>
                </w:rPr>
                <w:delText>4763</w:delText>
              </w:r>
            </w:del>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1E179577" w14:textId="26EC6B34"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78" w:author="TK Tan" w:date="2014-01-14T02:37:00Z"/>
                <w:rFonts w:ascii="Arial" w:eastAsia="Times New Roman" w:hAnsi="Arial" w:cs="Arial"/>
                <w:color w:val="000000"/>
                <w:sz w:val="18"/>
                <w:szCs w:val="18"/>
                <w:highlight w:val="darkMagenta"/>
              </w:rPr>
            </w:pPr>
            <w:del w:id="279" w:author="TK Tan" w:date="2014-01-14T02:37:00Z">
              <w:r w:rsidRPr="007D2E1F" w:rsidDel="001C6EA8">
                <w:rPr>
                  <w:rFonts w:ascii="Arial" w:eastAsia="Times New Roman" w:hAnsi="Arial" w:cs="Arial"/>
                  <w:color w:val="000000"/>
                  <w:sz w:val="18"/>
                  <w:szCs w:val="18"/>
                  <w:highlight w:val="darkMagenta"/>
                </w:rPr>
                <w:delText>54%</w:delText>
              </w:r>
            </w:del>
          </w:p>
        </w:tc>
      </w:tr>
      <w:tr w:rsidR="00267118" w:rsidRPr="00EF1B84" w:rsidDel="001C6EA8" w14:paraId="12C2C6B1" w14:textId="305DD81C" w:rsidTr="007D2E1F">
        <w:trPr>
          <w:trHeight w:val="220"/>
          <w:del w:id="280"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34BA567C" w14:textId="70B978F3"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281" w:author="TK Tan" w:date="2014-01-14T02:37:00Z"/>
                <w:rFonts w:ascii="Arial" w:eastAsia="Times New Roman" w:hAnsi="Arial" w:cs="Arial"/>
                <w:color w:val="000000"/>
                <w:sz w:val="18"/>
                <w:szCs w:val="18"/>
                <w:highlight w:val="darkMagenta"/>
              </w:rPr>
            </w:pPr>
            <w:del w:id="282"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nil"/>
              <w:right w:val="nil"/>
            </w:tcBorders>
            <w:shd w:val="clear" w:color="auto" w:fill="auto"/>
            <w:noWrap/>
            <w:vAlign w:val="bottom"/>
            <w:hideMark/>
          </w:tcPr>
          <w:p w14:paraId="6B9497FB" w14:textId="1661F273"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283" w:author="TK Tan" w:date="2014-01-14T02:37:00Z"/>
                <w:rFonts w:ascii="Arial" w:eastAsia="Times New Roman" w:hAnsi="Arial" w:cs="Arial"/>
                <w:color w:val="000000"/>
                <w:sz w:val="18"/>
                <w:szCs w:val="18"/>
                <w:highlight w:val="darkMagenta"/>
              </w:rPr>
            </w:pPr>
            <w:del w:id="284"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nil"/>
              <w:right w:val="single" w:sz="4" w:space="0" w:color="auto"/>
            </w:tcBorders>
            <w:shd w:val="clear" w:color="auto" w:fill="auto"/>
            <w:noWrap/>
            <w:vAlign w:val="bottom"/>
            <w:hideMark/>
          </w:tcPr>
          <w:p w14:paraId="3E975638" w14:textId="469ED61B"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85" w:author="TK Tan" w:date="2014-01-14T02:37:00Z"/>
                <w:rFonts w:ascii="Arial" w:eastAsia="Times New Roman" w:hAnsi="Arial" w:cs="Arial"/>
                <w:color w:val="000000"/>
                <w:sz w:val="18"/>
                <w:szCs w:val="18"/>
                <w:highlight w:val="darkMagenta"/>
              </w:rPr>
            </w:pPr>
            <w:del w:id="286" w:author="TK Tan" w:date="2014-01-14T02:37:00Z">
              <w:r w:rsidRPr="007D2E1F" w:rsidDel="001C6EA8">
                <w:rPr>
                  <w:rFonts w:ascii="Arial" w:eastAsia="Times New Roman" w:hAnsi="Arial" w:cs="Arial"/>
                  <w:color w:val="000000"/>
                  <w:sz w:val="18"/>
                  <w:szCs w:val="18"/>
                  <w:highlight w:val="darkMagenta"/>
                </w:rPr>
                <w:delText>32</w:delText>
              </w:r>
            </w:del>
          </w:p>
        </w:tc>
        <w:tc>
          <w:tcPr>
            <w:tcW w:w="900" w:type="dxa"/>
            <w:tcBorders>
              <w:top w:val="nil"/>
              <w:left w:val="nil"/>
              <w:bottom w:val="nil"/>
              <w:right w:val="nil"/>
            </w:tcBorders>
            <w:shd w:val="clear" w:color="auto" w:fill="auto"/>
            <w:noWrap/>
            <w:vAlign w:val="bottom"/>
            <w:hideMark/>
          </w:tcPr>
          <w:p w14:paraId="4ED37AAF" w14:textId="5688A9B7"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87" w:author="TK Tan" w:date="2014-01-14T02:37:00Z"/>
                <w:rFonts w:ascii="Arial" w:eastAsia="Times New Roman" w:hAnsi="Arial" w:cs="Arial"/>
                <w:color w:val="000000"/>
                <w:sz w:val="18"/>
                <w:szCs w:val="18"/>
                <w:highlight w:val="darkMagenta"/>
              </w:rPr>
            </w:pPr>
            <w:del w:id="288" w:author="TK Tan" w:date="2014-01-14T02:37:00Z">
              <w:r w:rsidRPr="007D2E1F" w:rsidDel="001C6EA8">
                <w:rPr>
                  <w:rFonts w:ascii="Arial" w:eastAsia="Times New Roman" w:hAnsi="Arial" w:cs="Arial"/>
                  <w:color w:val="000000"/>
                  <w:sz w:val="18"/>
                  <w:szCs w:val="18"/>
                  <w:highlight w:val="darkMagenta"/>
                </w:rPr>
                <w:delText>6206</w:delText>
              </w:r>
            </w:del>
          </w:p>
        </w:tc>
        <w:tc>
          <w:tcPr>
            <w:tcW w:w="927" w:type="dxa"/>
            <w:tcBorders>
              <w:top w:val="nil"/>
              <w:left w:val="single" w:sz="4" w:space="0" w:color="auto"/>
              <w:bottom w:val="nil"/>
              <w:right w:val="single" w:sz="4" w:space="0" w:color="auto"/>
            </w:tcBorders>
            <w:shd w:val="clear" w:color="auto" w:fill="auto"/>
            <w:noWrap/>
            <w:vAlign w:val="bottom"/>
            <w:hideMark/>
          </w:tcPr>
          <w:p w14:paraId="22166B56" w14:textId="53E3BE80"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89" w:author="TK Tan" w:date="2014-01-14T02:37:00Z"/>
                <w:rFonts w:ascii="Arial" w:eastAsia="Times New Roman" w:hAnsi="Arial" w:cs="Arial"/>
                <w:color w:val="000000"/>
                <w:sz w:val="18"/>
                <w:szCs w:val="18"/>
                <w:highlight w:val="darkMagenta"/>
              </w:rPr>
            </w:pPr>
            <w:del w:id="290" w:author="TK Tan" w:date="2014-01-14T02:37:00Z">
              <w:r w:rsidRPr="007D2E1F" w:rsidDel="001C6EA8">
                <w:rPr>
                  <w:rFonts w:ascii="Arial" w:eastAsia="Times New Roman" w:hAnsi="Arial" w:cs="Arial"/>
                  <w:color w:val="000000"/>
                  <w:sz w:val="18"/>
                  <w:szCs w:val="18"/>
                  <w:highlight w:val="darkMagenta"/>
                </w:rPr>
                <w:delText>36</w:delText>
              </w:r>
            </w:del>
          </w:p>
        </w:tc>
        <w:tc>
          <w:tcPr>
            <w:tcW w:w="861" w:type="dxa"/>
            <w:tcBorders>
              <w:top w:val="nil"/>
              <w:left w:val="nil"/>
              <w:bottom w:val="nil"/>
              <w:right w:val="nil"/>
            </w:tcBorders>
            <w:shd w:val="clear" w:color="auto" w:fill="auto"/>
            <w:noWrap/>
            <w:vAlign w:val="bottom"/>
            <w:hideMark/>
          </w:tcPr>
          <w:p w14:paraId="51207AF6" w14:textId="6310195A"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91" w:author="TK Tan" w:date="2014-01-14T02:37:00Z"/>
                <w:rFonts w:ascii="Arial" w:eastAsia="Times New Roman" w:hAnsi="Arial" w:cs="Arial"/>
                <w:color w:val="000000"/>
                <w:sz w:val="18"/>
                <w:szCs w:val="18"/>
                <w:highlight w:val="darkMagenta"/>
              </w:rPr>
            </w:pPr>
            <w:del w:id="292" w:author="TK Tan" w:date="2014-01-14T02:37:00Z">
              <w:r w:rsidRPr="007D2E1F" w:rsidDel="001C6EA8">
                <w:rPr>
                  <w:rFonts w:ascii="Arial" w:eastAsia="Times New Roman" w:hAnsi="Arial" w:cs="Arial"/>
                  <w:color w:val="000000"/>
                  <w:sz w:val="18"/>
                  <w:szCs w:val="18"/>
                  <w:highlight w:val="darkMagenta"/>
                </w:rPr>
                <w:delText>3300</w:delText>
              </w:r>
            </w:del>
          </w:p>
        </w:tc>
        <w:tc>
          <w:tcPr>
            <w:tcW w:w="2067" w:type="dxa"/>
            <w:tcBorders>
              <w:top w:val="nil"/>
              <w:left w:val="single" w:sz="4" w:space="0" w:color="auto"/>
              <w:bottom w:val="nil"/>
              <w:right w:val="single" w:sz="4" w:space="0" w:color="auto"/>
            </w:tcBorders>
            <w:shd w:val="clear" w:color="auto" w:fill="auto"/>
            <w:noWrap/>
            <w:vAlign w:val="bottom"/>
            <w:hideMark/>
          </w:tcPr>
          <w:p w14:paraId="661A1C76" w14:textId="7BA97E43"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293" w:author="TK Tan" w:date="2014-01-14T02:37:00Z"/>
                <w:rFonts w:ascii="Arial" w:eastAsia="Times New Roman" w:hAnsi="Arial" w:cs="Arial"/>
                <w:color w:val="000000"/>
                <w:sz w:val="18"/>
                <w:szCs w:val="18"/>
                <w:highlight w:val="darkMagenta"/>
              </w:rPr>
            </w:pPr>
            <w:del w:id="294" w:author="TK Tan" w:date="2014-01-14T02:37:00Z">
              <w:r w:rsidRPr="007D2E1F" w:rsidDel="001C6EA8">
                <w:rPr>
                  <w:rFonts w:ascii="Arial" w:eastAsia="Times New Roman" w:hAnsi="Arial" w:cs="Arial"/>
                  <w:color w:val="000000"/>
                  <w:sz w:val="18"/>
                  <w:szCs w:val="18"/>
                  <w:highlight w:val="darkMagenta"/>
                </w:rPr>
                <w:delText>47%</w:delText>
              </w:r>
            </w:del>
          </w:p>
        </w:tc>
      </w:tr>
      <w:tr w:rsidR="00267118" w:rsidRPr="00EF1B84" w:rsidDel="001C6EA8" w14:paraId="17FB91BD" w14:textId="72F9DD6C" w:rsidTr="007D2E1F">
        <w:trPr>
          <w:trHeight w:val="220"/>
          <w:del w:id="295"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554D3663" w14:textId="1B38891C"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296" w:author="TK Tan" w:date="2014-01-14T02:37:00Z"/>
                <w:rFonts w:ascii="Arial" w:eastAsia="Times New Roman" w:hAnsi="Arial" w:cs="Arial"/>
                <w:color w:val="000000"/>
                <w:sz w:val="18"/>
                <w:szCs w:val="18"/>
                <w:highlight w:val="darkMagenta"/>
              </w:rPr>
            </w:pPr>
            <w:del w:id="297"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nil"/>
              <w:right w:val="nil"/>
            </w:tcBorders>
            <w:shd w:val="clear" w:color="auto" w:fill="auto"/>
            <w:noWrap/>
            <w:vAlign w:val="bottom"/>
            <w:hideMark/>
          </w:tcPr>
          <w:p w14:paraId="0E2C55C0" w14:textId="62F0AFF7"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298" w:author="TK Tan" w:date="2014-01-14T02:37:00Z"/>
                <w:rFonts w:ascii="Arial" w:eastAsia="Times New Roman" w:hAnsi="Arial" w:cs="Arial"/>
                <w:color w:val="000000"/>
                <w:sz w:val="18"/>
                <w:szCs w:val="18"/>
                <w:highlight w:val="darkMagenta"/>
              </w:rPr>
            </w:pPr>
            <w:del w:id="299"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nil"/>
              <w:right w:val="single" w:sz="4" w:space="0" w:color="auto"/>
            </w:tcBorders>
            <w:shd w:val="clear" w:color="auto" w:fill="auto"/>
            <w:noWrap/>
            <w:vAlign w:val="bottom"/>
            <w:hideMark/>
          </w:tcPr>
          <w:p w14:paraId="55E25BCC" w14:textId="469B8ACB"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00" w:author="TK Tan" w:date="2014-01-14T02:37:00Z"/>
                <w:rFonts w:ascii="Arial" w:eastAsia="Times New Roman" w:hAnsi="Arial" w:cs="Arial"/>
                <w:color w:val="000000"/>
                <w:sz w:val="18"/>
                <w:szCs w:val="18"/>
                <w:highlight w:val="darkMagenta"/>
              </w:rPr>
            </w:pPr>
            <w:del w:id="301" w:author="TK Tan" w:date="2014-01-14T02:37:00Z">
              <w:r w:rsidRPr="007D2E1F" w:rsidDel="001C6EA8">
                <w:rPr>
                  <w:rFonts w:ascii="Arial" w:eastAsia="Times New Roman" w:hAnsi="Arial" w:cs="Arial"/>
                  <w:color w:val="000000"/>
                  <w:sz w:val="18"/>
                  <w:szCs w:val="18"/>
                  <w:highlight w:val="darkMagenta"/>
                </w:rPr>
                <w:delText>36</w:delText>
              </w:r>
            </w:del>
          </w:p>
        </w:tc>
        <w:tc>
          <w:tcPr>
            <w:tcW w:w="900" w:type="dxa"/>
            <w:tcBorders>
              <w:top w:val="nil"/>
              <w:left w:val="nil"/>
              <w:bottom w:val="nil"/>
              <w:right w:val="nil"/>
            </w:tcBorders>
            <w:shd w:val="clear" w:color="auto" w:fill="auto"/>
            <w:noWrap/>
            <w:vAlign w:val="bottom"/>
            <w:hideMark/>
          </w:tcPr>
          <w:p w14:paraId="67E89206" w14:textId="58287572"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02" w:author="TK Tan" w:date="2014-01-14T02:37:00Z"/>
                <w:rFonts w:ascii="Arial" w:eastAsia="Times New Roman" w:hAnsi="Arial" w:cs="Arial"/>
                <w:color w:val="000000"/>
                <w:sz w:val="18"/>
                <w:szCs w:val="18"/>
                <w:highlight w:val="darkMagenta"/>
              </w:rPr>
            </w:pPr>
            <w:del w:id="303" w:author="TK Tan" w:date="2014-01-14T02:37:00Z">
              <w:r w:rsidRPr="007D2E1F" w:rsidDel="001C6EA8">
                <w:rPr>
                  <w:rFonts w:ascii="Arial" w:eastAsia="Times New Roman" w:hAnsi="Arial" w:cs="Arial"/>
                  <w:color w:val="000000"/>
                  <w:sz w:val="18"/>
                  <w:szCs w:val="18"/>
                  <w:highlight w:val="darkMagenta"/>
                </w:rPr>
                <w:delText>4353</w:delText>
              </w:r>
            </w:del>
          </w:p>
        </w:tc>
        <w:tc>
          <w:tcPr>
            <w:tcW w:w="927" w:type="dxa"/>
            <w:tcBorders>
              <w:top w:val="nil"/>
              <w:left w:val="single" w:sz="4" w:space="0" w:color="auto"/>
              <w:bottom w:val="nil"/>
              <w:right w:val="single" w:sz="4" w:space="0" w:color="auto"/>
            </w:tcBorders>
            <w:shd w:val="clear" w:color="auto" w:fill="auto"/>
            <w:noWrap/>
            <w:vAlign w:val="bottom"/>
            <w:hideMark/>
          </w:tcPr>
          <w:p w14:paraId="6036E61D" w14:textId="232E7F3E"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04" w:author="TK Tan" w:date="2014-01-14T02:37:00Z"/>
                <w:rFonts w:ascii="Arial" w:eastAsia="Times New Roman" w:hAnsi="Arial" w:cs="Arial"/>
                <w:color w:val="000000"/>
                <w:sz w:val="18"/>
                <w:szCs w:val="18"/>
                <w:highlight w:val="darkMagenta"/>
              </w:rPr>
            </w:pPr>
            <w:del w:id="305" w:author="TK Tan" w:date="2014-01-14T02:37:00Z">
              <w:r w:rsidRPr="007D2E1F" w:rsidDel="001C6EA8">
                <w:rPr>
                  <w:rFonts w:ascii="Arial" w:eastAsia="Times New Roman" w:hAnsi="Arial" w:cs="Arial"/>
                  <w:color w:val="000000"/>
                  <w:sz w:val="18"/>
                  <w:szCs w:val="18"/>
                  <w:highlight w:val="darkMagenta"/>
                </w:rPr>
                <w:delText>40</w:delText>
              </w:r>
            </w:del>
          </w:p>
        </w:tc>
        <w:tc>
          <w:tcPr>
            <w:tcW w:w="861" w:type="dxa"/>
            <w:tcBorders>
              <w:top w:val="nil"/>
              <w:left w:val="nil"/>
              <w:bottom w:val="nil"/>
              <w:right w:val="nil"/>
            </w:tcBorders>
            <w:shd w:val="clear" w:color="auto" w:fill="auto"/>
            <w:noWrap/>
            <w:vAlign w:val="bottom"/>
            <w:hideMark/>
          </w:tcPr>
          <w:p w14:paraId="3526E2FE" w14:textId="49D4256B"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06" w:author="TK Tan" w:date="2014-01-14T02:37:00Z"/>
                <w:rFonts w:ascii="Arial" w:eastAsia="Times New Roman" w:hAnsi="Arial" w:cs="Arial"/>
                <w:color w:val="000000"/>
                <w:sz w:val="18"/>
                <w:szCs w:val="18"/>
                <w:highlight w:val="darkMagenta"/>
              </w:rPr>
            </w:pPr>
            <w:del w:id="307" w:author="TK Tan" w:date="2014-01-14T02:37:00Z">
              <w:r w:rsidRPr="007D2E1F" w:rsidDel="001C6EA8">
                <w:rPr>
                  <w:rFonts w:ascii="Arial" w:eastAsia="Times New Roman" w:hAnsi="Arial" w:cs="Arial"/>
                  <w:color w:val="000000"/>
                  <w:sz w:val="18"/>
                  <w:szCs w:val="18"/>
                  <w:highlight w:val="darkMagenta"/>
                </w:rPr>
                <w:delText>2083</w:delText>
              </w:r>
            </w:del>
          </w:p>
        </w:tc>
        <w:tc>
          <w:tcPr>
            <w:tcW w:w="2067" w:type="dxa"/>
            <w:tcBorders>
              <w:top w:val="nil"/>
              <w:left w:val="single" w:sz="4" w:space="0" w:color="auto"/>
              <w:bottom w:val="nil"/>
              <w:right w:val="single" w:sz="4" w:space="0" w:color="auto"/>
            </w:tcBorders>
            <w:shd w:val="clear" w:color="auto" w:fill="auto"/>
            <w:noWrap/>
            <w:vAlign w:val="bottom"/>
            <w:hideMark/>
          </w:tcPr>
          <w:p w14:paraId="2FDEF8CD" w14:textId="6AAC670A"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08" w:author="TK Tan" w:date="2014-01-14T02:37:00Z"/>
                <w:rFonts w:ascii="Arial" w:eastAsia="Times New Roman" w:hAnsi="Arial" w:cs="Arial"/>
                <w:color w:val="000000"/>
                <w:sz w:val="18"/>
                <w:szCs w:val="18"/>
                <w:highlight w:val="darkMagenta"/>
              </w:rPr>
            </w:pPr>
            <w:del w:id="309" w:author="TK Tan" w:date="2014-01-14T02:37:00Z">
              <w:r w:rsidRPr="007D2E1F" w:rsidDel="001C6EA8">
                <w:rPr>
                  <w:rFonts w:ascii="Arial" w:eastAsia="Times New Roman" w:hAnsi="Arial" w:cs="Arial"/>
                  <w:color w:val="000000"/>
                  <w:sz w:val="18"/>
                  <w:szCs w:val="18"/>
                  <w:highlight w:val="darkMagenta"/>
                </w:rPr>
                <w:delText>52%</w:delText>
              </w:r>
            </w:del>
          </w:p>
        </w:tc>
      </w:tr>
      <w:tr w:rsidR="00267118" w:rsidRPr="00267118" w:rsidDel="001C6EA8" w14:paraId="09CDF30D" w14:textId="46BE6318" w:rsidTr="007D2E1F">
        <w:trPr>
          <w:trHeight w:val="240"/>
          <w:del w:id="310"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2912BB28" w14:textId="76B05C8F"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11" w:author="TK Tan" w:date="2014-01-14T02:37:00Z"/>
                <w:rFonts w:ascii="Arial" w:eastAsia="Times New Roman" w:hAnsi="Arial" w:cs="Arial"/>
                <w:color w:val="000000"/>
                <w:sz w:val="18"/>
                <w:szCs w:val="18"/>
                <w:highlight w:val="darkMagenta"/>
              </w:rPr>
            </w:pPr>
            <w:del w:id="312"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single" w:sz="4" w:space="0" w:color="auto"/>
              <w:right w:val="nil"/>
            </w:tcBorders>
            <w:shd w:val="clear" w:color="auto" w:fill="auto"/>
            <w:noWrap/>
            <w:vAlign w:val="bottom"/>
            <w:hideMark/>
          </w:tcPr>
          <w:p w14:paraId="4EA2A98C" w14:textId="66DBE28B"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13" w:author="TK Tan" w:date="2014-01-14T02:37:00Z"/>
                <w:rFonts w:ascii="Arial" w:eastAsia="Times New Roman" w:hAnsi="Arial" w:cs="Arial"/>
                <w:color w:val="000000"/>
                <w:sz w:val="18"/>
                <w:szCs w:val="18"/>
                <w:highlight w:val="darkMagenta"/>
              </w:rPr>
            </w:pPr>
            <w:del w:id="314"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14F4CA8" w14:textId="1C8ECD6F"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15" w:author="TK Tan" w:date="2014-01-14T02:37:00Z"/>
                <w:rFonts w:ascii="Arial" w:eastAsia="Times New Roman" w:hAnsi="Arial" w:cs="Arial"/>
                <w:color w:val="000000"/>
                <w:sz w:val="18"/>
                <w:szCs w:val="18"/>
                <w:highlight w:val="darkMagenta"/>
              </w:rPr>
            </w:pPr>
            <w:del w:id="316" w:author="TK Tan" w:date="2014-01-14T02:37:00Z">
              <w:r w:rsidRPr="007D2E1F" w:rsidDel="001C6EA8">
                <w:rPr>
                  <w:rFonts w:ascii="Arial" w:eastAsia="Times New Roman" w:hAnsi="Arial" w:cs="Arial"/>
                  <w:color w:val="000000"/>
                  <w:sz w:val="18"/>
                  <w:szCs w:val="18"/>
                  <w:highlight w:val="darkMagenta"/>
                </w:rPr>
                <w:delText>41</w:delText>
              </w:r>
            </w:del>
          </w:p>
        </w:tc>
        <w:tc>
          <w:tcPr>
            <w:tcW w:w="900" w:type="dxa"/>
            <w:tcBorders>
              <w:top w:val="nil"/>
              <w:left w:val="nil"/>
              <w:bottom w:val="single" w:sz="4" w:space="0" w:color="auto"/>
              <w:right w:val="nil"/>
            </w:tcBorders>
            <w:shd w:val="clear" w:color="auto" w:fill="auto"/>
            <w:noWrap/>
            <w:vAlign w:val="bottom"/>
            <w:hideMark/>
          </w:tcPr>
          <w:p w14:paraId="6A3C98FA" w14:textId="2D6BD41F"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17" w:author="TK Tan" w:date="2014-01-14T02:37:00Z"/>
                <w:rFonts w:ascii="Arial" w:eastAsia="Times New Roman" w:hAnsi="Arial" w:cs="Arial"/>
                <w:color w:val="000000"/>
                <w:sz w:val="18"/>
                <w:szCs w:val="18"/>
                <w:highlight w:val="darkMagenta"/>
              </w:rPr>
            </w:pPr>
            <w:del w:id="318" w:author="TK Tan" w:date="2014-01-14T02:37:00Z">
              <w:r w:rsidRPr="007D2E1F" w:rsidDel="001C6EA8">
                <w:rPr>
                  <w:rFonts w:ascii="Arial" w:eastAsia="Times New Roman" w:hAnsi="Arial" w:cs="Arial"/>
                  <w:color w:val="000000"/>
                  <w:sz w:val="18"/>
                  <w:szCs w:val="18"/>
                  <w:highlight w:val="darkMagenta"/>
                </w:rPr>
                <w:delText>2832</w:delText>
              </w:r>
            </w:del>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1C5A7C1" w14:textId="1CB576F7"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19" w:author="TK Tan" w:date="2014-01-14T02:37:00Z"/>
                <w:rFonts w:ascii="Arial" w:eastAsia="Times New Roman" w:hAnsi="Arial" w:cs="Arial"/>
                <w:color w:val="000000"/>
                <w:sz w:val="18"/>
                <w:szCs w:val="18"/>
                <w:highlight w:val="darkMagenta"/>
              </w:rPr>
            </w:pPr>
            <w:del w:id="320" w:author="TK Tan" w:date="2014-01-14T02:37:00Z">
              <w:r w:rsidRPr="007D2E1F" w:rsidDel="001C6EA8">
                <w:rPr>
                  <w:rFonts w:ascii="Arial" w:eastAsia="Times New Roman" w:hAnsi="Arial" w:cs="Arial"/>
                  <w:color w:val="000000"/>
                  <w:sz w:val="18"/>
                  <w:szCs w:val="18"/>
                  <w:highlight w:val="darkMagenta"/>
                </w:rPr>
                <w:delText>44</w:delText>
              </w:r>
            </w:del>
          </w:p>
        </w:tc>
        <w:tc>
          <w:tcPr>
            <w:tcW w:w="861" w:type="dxa"/>
            <w:tcBorders>
              <w:top w:val="nil"/>
              <w:left w:val="nil"/>
              <w:bottom w:val="single" w:sz="4" w:space="0" w:color="auto"/>
              <w:right w:val="nil"/>
            </w:tcBorders>
            <w:shd w:val="clear" w:color="auto" w:fill="auto"/>
            <w:noWrap/>
            <w:vAlign w:val="bottom"/>
            <w:hideMark/>
          </w:tcPr>
          <w:p w14:paraId="06C17766" w14:textId="78A1A311"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21" w:author="TK Tan" w:date="2014-01-14T02:37:00Z"/>
                <w:rFonts w:ascii="Arial" w:eastAsia="Times New Roman" w:hAnsi="Arial" w:cs="Arial"/>
                <w:color w:val="000000"/>
                <w:sz w:val="18"/>
                <w:szCs w:val="18"/>
                <w:highlight w:val="darkMagenta"/>
              </w:rPr>
            </w:pPr>
            <w:del w:id="322" w:author="TK Tan" w:date="2014-01-14T02:37:00Z">
              <w:r w:rsidRPr="007D2E1F" w:rsidDel="001C6EA8">
                <w:rPr>
                  <w:rFonts w:ascii="Arial" w:eastAsia="Times New Roman" w:hAnsi="Arial" w:cs="Arial"/>
                  <w:color w:val="000000"/>
                  <w:sz w:val="18"/>
                  <w:szCs w:val="18"/>
                  <w:highlight w:val="darkMagenta"/>
                </w:rPr>
                <w:delText>1292</w:delText>
              </w:r>
            </w:del>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470E4731" w14:textId="64485A55" w:rsidR="00267118" w:rsidRPr="00267118"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23" w:author="TK Tan" w:date="2014-01-14T02:37:00Z"/>
                <w:rFonts w:ascii="Arial" w:eastAsia="Times New Roman" w:hAnsi="Arial" w:cs="Arial"/>
                <w:color w:val="000000"/>
                <w:sz w:val="18"/>
                <w:szCs w:val="18"/>
              </w:rPr>
            </w:pPr>
            <w:del w:id="324" w:author="TK Tan" w:date="2014-01-14T02:37:00Z">
              <w:r w:rsidRPr="007D2E1F" w:rsidDel="001C6EA8">
                <w:rPr>
                  <w:rFonts w:ascii="Arial" w:eastAsia="Times New Roman" w:hAnsi="Arial" w:cs="Arial"/>
                  <w:color w:val="000000"/>
                  <w:sz w:val="18"/>
                  <w:szCs w:val="18"/>
                  <w:highlight w:val="darkMagenta"/>
                </w:rPr>
                <w:delText>54%</w:delText>
              </w:r>
            </w:del>
          </w:p>
        </w:tc>
      </w:tr>
      <w:tr w:rsidR="00267118" w:rsidRPr="00267118" w14:paraId="44DEF53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CF201C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B3C0BA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traffic</w:t>
            </w:r>
          </w:p>
        </w:tc>
        <w:tc>
          <w:tcPr>
            <w:tcW w:w="968" w:type="dxa"/>
            <w:tcBorders>
              <w:top w:val="nil"/>
              <w:left w:val="single" w:sz="4" w:space="0" w:color="auto"/>
              <w:bottom w:val="nil"/>
              <w:right w:val="single" w:sz="4" w:space="0" w:color="auto"/>
            </w:tcBorders>
            <w:shd w:val="clear" w:color="auto" w:fill="auto"/>
            <w:noWrap/>
            <w:vAlign w:val="bottom"/>
            <w:hideMark/>
          </w:tcPr>
          <w:p w14:paraId="399730D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7839DD5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13309</w:t>
            </w:r>
          </w:p>
        </w:tc>
        <w:tc>
          <w:tcPr>
            <w:tcW w:w="927" w:type="dxa"/>
            <w:tcBorders>
              <w:top w:val="nil"/>
              <w:left w:val="single" w:sz="4" w:space="0" w:color="auto"/>
              <w:bottom w:val="nil"/>
              <w:right w:val="single" w:sz="4" w:space="0" w:color="auto"/>
            </w:tcBorders>
            <w:shd w:val="clear" w:color="auto" w:fill="auto"/>
            <w:noWrap/>
            <w:vAlign w:val="bottom"/>
            <w:hideMark/>
          </w:tcPr>
          <w:p w14:paraId="5EEDD4C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6509E0A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6205</w:t>
            </w:r>
          </w:p>
        </w:tc>
        <w:tc>
          <w:tcPr>
            <w:tcW w:w="2067" w:type="dxa"/>
            <w:tcBorders>
              <w:top w:val="nil"/>
              <w:left w:val="single" w:sz="4" w:space="0" w:color="auto"/>
              <w:bottom w:val="nil"/>
              <w:right w:val="single" w:sz="4" w:space="0" w:color="auto"/>
            </w:tcBorders>
            <w:shd w:val="clear" w:color="auto" w:fill="auto"/>
            <w:noWrap/>
            <w:vAlign w:val="bottom"/>
            <w:hideMark/>
          </w:tcPr>
          <w:p w14:paraId="46FBCC7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410517F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872744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9E4C40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7842204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1BDC4F4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6583</w:t>
            </w:r>
          </w:p>
        </w:tc>
        <w:tc>
          <w:tcPr>
            <w:tcW w:w="927" w:type="dxa"/>
            <w:tcBorders>
              <w:top w:val="nil"/>
              <w:left w:val="single" w:sz="4" w:space="0" w:color="auto"/>
              <w:bottom w:val="nil"/>
              <w:right w:val="single" w:sz="4" w:space="0" w:color="auto"/>
            </w:tcBorders>
            <w:shd w:val="clear" w:color="auto" w:fill="auto"/>
            <w:noWrap/>
            <w:vAlign w:val="bottom"/>
            <w:hideMark/>
          </w:tcPr>
          <w:p w14:paraId="6DDA45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69B3240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3137</w:t>
            </w:r>
          </w:p>
        </w:tc>
        <w:tc>
          <w:tcPr>
            <w:tcW w:w="2067" w:type="dxa"/>
            <w:tcBorders>
              <w:top w:val="nil"/>
              <w:left w:val="single" w:sz="4" w:space="0" w:color="auto"/>
              <w:bottom w:val="nil"/>
              <w:right w:val="single" w:sz="4" w:space="0" w:color="auto"/>
            </w:tcBorders>
            <w:shd w:val="clear" w:color="auto" w:fill="auto"/>
            <w:noWrap/>
            <w:vAlign w:val="bottom"/>
            <w:hideMark/>
          </w:tcPr>
          <w:p w14:paraId="187AFB3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174BD43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B746F0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CD3A69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EAB13A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nil"/>
              <w:right w:val="nil"/>
            </w:tcBorders>
            <w:shd w:val="clear" w:color="auto" w:fill="auto"/>
            <w:noWrap/>
            <w:vAlign w:val="bottom"/>
            <w:hideMark/>
          </w:tcPr>
          <w:p w14:paraId="241CA50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3618</w:t>
            </w:r>
          </w:p>
        </w:tc>
        <w:tc>
          <w:tcPr>
            <w:tcW w:w="927" w:type="dxa"/>
            <w:tcBorders>
              <w:top w:val="nil"/>
              <w:left w:val="single" w:sz="4" w:space="0" w:color="auto"/>
              <w:bottom w:val="nil"/>
              <w:right w:val="single" w:sz="4" w:space="0" w:color="auto"/>
            </w:tcBorders>
            <w:shd w:val="clear" w:color="auto" w:fill="auto"/>
            <w:noWrap/>
            <w:vAlign w:val="bottom"/>
            <w:hideMark/>
          </w:tcPr>
          <w:p w14:paraId="79F32D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861" w:type="dxa"/>
            <w:tcBorders>
              <w:top w:val="nil"/>
              <w:left w:val="nil"/>
              <w:bottom w:val="nil"/>
              <w:right w:val="nil"/>
            </w:tcBorders>
            <w:shd w:val="clear" w:color="auto" w:fill="auto"/>
            <w:noWrap/>
            <w:vAlign w:val="bottom"/>
            <w:hideMark/>
          </w:tcPr>
          <w:p w14:paraId="011D81D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1844</w:t>
            </w:r>
          </w:p>
        </w:tc>
        <w:tc>
          <w:tcPr>
            <w:tcW w:w="2067" w:type="dxa"/>
            <w:tcBorders>
              <w:top w:val="nil"/>
              <w:left w:val="single" w:sz="4" w:space="0" w:color="auto"/>
              <w:bottom w:val="nil"/>
              <w:right w:val="single" w:sz="4" w:space="0" w:color="auto"/>
            </w:tcBorders>
            <w:shd w:val="clear" w:color="auto" w:fill="auto"/>
            <w:noWrap/>
            <w:vAlign w:val="bottom"/>
            <w:hideMark/>
          </w:tcPr>
          <w:p w14:paraId="640B0F0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3112E58D"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5319E78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3D4D95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7A21B7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900" w:type="dxa"/>
            <w:tcBorders>
              <w:top w:val="nil"/>
              <w:left w:val="nil"/>
              <w:bottom w:val="nil"/>
              <w:right w:val="nil"/>
            </w:tcBorders>
            <w:shd w:val="clear" w:color="auto" w:fill="auto"/>
            <w:noWrap/>
            <w:vAlign w:val="bottom"/>
            <w:hideMark/>
          </w:tcPr>
          <w:p w14:paraId="6104AE0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2090</w:t>
            </w:r>
          </w:p>
        </w:tc>
        <w:tc>
          <w:tcPr>
            <w:tcW w:w="927" w:type="dxa"/>
            <w:tcBorders>
              <w:top w:val="nil"/>
              <w:left w:val="single" w:sz="4" w:space="0" w:color="auto"/>
              <w:bottom w:val="nil"/>
              <w:right w:val="single" w:sz="4" w:space="0" w:color="auto"/>
            </w:tcBorders>
            <w:shd w:val="clear" w:color="auto" w:fill="auto"/>
            <w:noWrap/>
            <w:vAlign w:val="bottom"/>
            <w:hideMark/>
          </w:tcPr>
          <w:p w14:paraId="0B94F77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w:t>
            </w:r>
          </w:p>
        </w:tc>
        <w:tc>
          <w:tcPr>
            <w:tcW w:w="861" w:type="dxa"/>
            <w:tcBorders>
              <w:top w:val="nil"/>
              <w:left w:val="nil"/>
              <w:bottom w:val="nil"/>
              <w:right w:val="nil"/>
            </w:tcBorders>
            <w:shd w:val="clear" w:color="auto" w:fill="auto"/>
            <w:noWrap/>
            <w:vAlign w:val="bottom"/>
            <w:hideMark/>
          </w:tcPr>
          <w:p w14:paraId="6CE58D0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1056</w:t>
            </w:r>
          </w:p>
        </w:tc>
        <w:tc>
          <w:tcPr>
            <w:tcW w:w="2067" w:type="dxa"/>
            <w:tcBorders>
              <w:top w:val="nil"/>
              <w:left w:val="single" w:sz="4" w:space="0" w:color="auto"/>
              <w:bottom w:val="nil"/>
              <w:right w:val="single" w:sz="4" w:space="0" w:color="auto"/>
            </w:tcBorders>
            <w:shd w:val="clear" w:color="auto" w:fill="auto"/>
            <w:noWrap/>
            <w:vAlign w:val="bottom"/>
            <w:hideMark/>
          </w:tcPr>
          <w:p w14:paraId="3D6043B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5CD03A1A" w14:textId="77777777" w:rsidTr="007D2E1F">
        <w:trPr>
          <w:trHeight w:val="220"/>
        </w:trPr>
        <w:tc>
          <w:tcPr>
            <w:tcW w:w="1292" w:type="dxa"/>
            <w:tcBorders>
              <w:top w:val="single" w:sz="4" w:space="0" w:color="auto"/>
              <w:left w:val="single" w:sz="4" w:space="0" w:color="auto"/>
              <w:bottom w:val="nil"/>
              <w:right w:val="single" w:sz="4" w:space="0" w:color="auto"/>
            </w:tcBorders>
            <w:shd w:val="clear" w:color="auto" w:fill="auto"/>
            <w:noWrap/>
            <w:vAlign w:val="bottom"/>
            <w:hideMark/>
          </w:tcPr>
          <w:p w14:paraId="3CFD27C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1080p</w:t>
            </w:r>
          </w:p>
        </w:tc>
        <w:tc>
          <w:tcPr>
            <w:tcW w:w="1847" w:type="dxa"/>
            <w:tcBorders>
              <w:top w:val="single" w:sz="4" w:space="0" w:color="auto"/>
              <w:left w:val="nil"/>
              <w:bottom w:val="nil"/>
              <w:right w:val="nil"/>
            </w:tcBorders>
            <w:shd w:val="clear" w:color="auto" w:fill="auto"/>
            <w:noWrap/>
            <w:vAlign w:val="bottom"/>
            <w:hideMark/>
          </w:tcPr>
          <w:p w14:paraId="56EC5AD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JohnnyLobby</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446661A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23</w:t>
            </w:r>
          </w:p>
        </w:tc>
        <w:tc>
          <w:tcPr>
            <w:tcW w:w="900" w:type="dxa"/>
            <w:tcBorders>
              <w:top w:val="single" w:sz="4" w:space="0" w:color="auto"/>
              <w:left w:val="nil"/>
              <w:bottom w:val="nil"/>
              <w:right w:val="nil"/>
            </w:tcBorders>
            <w:shd w:val="clear" w:color="auto" w:fill="auto"/>
            <w:noWrap/>
            <w:vAlign w:val="bottom"/>
            <w:hideMark/>
          </w:tcPr>
          <w:p w14:paraId="26BDBC5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2761</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7EFC3B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861" w:type="dxa"/>
            <w:tcBorders>
              <w:top w:val="single" w:sz="4" w:space="0" w:color="auto"/>
              <w:left w:val="nil"/>
              <w:bottom w:val="nil"/>
              <w:right w:val="nil"/>
            </w:tcBorders>
            <w:shd w:val="clear" w:color="auto" w:fill="auto"/>
            <w:noWrap/>
            <w:vAlign w:val="bottom"/>
            <w:hideMark/>
          </w:tcPr>
          <w:p w14:paraId="24349A2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1477</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110A8D0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46%</w:t>
            </w:r>
          </w:p>
        </w:tc>
      </w:tr>
      <w:tr w:rsidR="00267118" w:rsidRPr="00267118" w14:paraId="50B163B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B51D00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CA5D16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(low delay)</w:t>
            </w:r>
          </w:p>
        </w:tc>
        <w:tc>
          <w:tcPr>
            <w:tcW w:w="968" w:type="dxa"/>
            <w:tcBorders>
              <w:top w:val="nil"/>
              <w:left w:val="single" w:sz="4" w:space="0" w:color="auto"/>
              <w:bottom w:val="nil"/>
              <w:right w:val="single" w:sz="4" w:space="0" w:color="auto"/>
            </w:tcBorders>
            <w:shd w:val="clear" w:color="auto" w:fill="auto"/>
            <w:noWrap/>
            <w:vAlign w:val="bottom"/>
            <w:hideMark/>
          </w:tcPr>
          <w:p w14:paraId="105EBC0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1D61069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895</w:t>
            </w:r>
          </w:p>
        </w:tc>
        <w:tc>
          <w:tcPr>
            <w:tcW w:w="927" w:type="dxa"/>
            <w:tcBorders>
              <w:top w:val="nil"/>
              <w:left w:val="single" w:sz="4" w:space="0" w:color="auto"/>
              <w:bottom w:val="nil"/>
              <w:right w:val="single" w:sz="4" w:space="0" w:color="auto"/>
            </w:tcBorders>
            <w:shd w:val="clear" w:color="auto" w:fill="auto"/>
            <w:noWrap/>
            <w:vAlign w:val="bottom"/>
            <w:hideMark/>
          </w:tcPr>
          <w:p w14:paraId="2E463D0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861" w:type="dxa"/>
            <w:tcBorders>
              <w:top w:val="nil"/>
              <w:left w:val="nil"/>
              <w:bottom w:val="nil"/>
              <w:right w:val="nil"/>
            </w:tcBorders>
            <w:shd w:val="clear" w:color="auto" w:fill="auto"/>
            <w:noWrap/>
            <w:vAlign w:val="bottom"/>
            <w:hideMark/>
          </w:tcPr>
          <w:p w14:paraId="579FE02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445</w:t>
            </w:r>
          </w:p>
        </w:tc>
        <w:tc>
          <w:tcPr>
            <w:tcW w:w="2067" w:type="dxa"/>
            <w:tcBorders>
              <w:top w:val="nil"/>
              <w:left w:val="single" w:sz="4" w:space="0" w:color="auto"/>
              <w:bottom w:val="nil"/>
              <w:right w:val="single" w:sz="4" w:space="0" w:color="auto"/>
            </w:tcBorders>
            <w:shd w:val="clear" w:color="auto" w:fill="auto"/>
            <w:noWrap/>
            <w:vAlign w:val="bottom"/>
            <w:hideMark/>
          </w:tcPr>
          <w:p w14:paraId="2B6805C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504369F1"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04AB8C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9F493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2C983A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77CD478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468</w:t>
            </w:r>
          </w:p>
        </w:tc>
        <w:tc>
          <w:tcPr>
            <w:tcW w:w="927" w:type="dxa"/>
            <w:tcBorders>
              <w:top w:val="nil"/>
              <w:left w:val="single" w:sz="4" w:space="0" w:color="auto"/>
              <w:bottom w:val="nil"/>
              <w:right w:val="single" w:sz="4" w:space="0" w:color="auto"/>
            </w:tcBorders>
            <w:shd w:val="clear" w:color="auto" w:fill="auto"/>
            <w:noWrap/>
            <w:vAlign w:val="bottom"/>
            <w:hideMark/>
          </w:tcPr>
          <w:p w14:paraId="193D20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59239C9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227</w:t>
            </w:r>
          </w:p>
        </w:tc>
        <w:tc>
          <w:tcPr>
            <w:tcW w:w="2067" w:type="dxa"/>
            <w:tcBorders>
              <w:top w:val="nil"/>
              <w:left w:val="single" w:sz="4" w:space="0" w:color="auto"/>
              <w:bottom w:val="nil"/>
              <w:right w:val="single" w:sz="4" w:space="0" w:color="auto"/>
            </w:tcBorders>
            <w:shd w:val="clear" w:color="auto" w:fill="auto"/>
            <w:noWrap/>
            <w:vAlign w:val="bottom"/>
            <w:hideMark/>
          </w:tcPr>
          <w:p w14:paraId="463A93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3A6E9950"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4544350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4B3AF7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C5EC16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3A2EFC4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298</w:t>
            </w:r>
          </w:p>
        </w:tc>
        <w:tc>
          <w:tcPr>
            <w:tcW w:w="927" w:type="dxa"/>
            <w:tcBorders>
              <w:top w:val="nil"/>
              <w:left w:val="single" w:sz="4" w:space="0" w:color="auto"/>
              <w:bottom w:val="nil"/>
              <w:right w:val="single" w:sz="4" w:space="0" w:color="auto"/>
            </w:tcBorders>
            <w:shd w:val="clear" w:color="auto" w:fill="auto"/>
            <w:noWrap/>
            <w:vAlign w:val="bottom"/>
            <w:hideMark/>
          </w:tcPr>
          <w:p w14:paraId="379080B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3DA7A9C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139</w:t>
            </w:r>
          </w:p>
        </w:tc>
        <w:tc>
          <w:tcPr>
            <w:tcW w:w="2067" w:type="dxa"/>
            <w:tcBorders>
              <w:top w:val="nil"/>
              <w:left w:val="single" w:sz="4" w:space="0" w:color="auto"/>
              <w:bottom w:val="nil"/>
              <w:right w:val="single" w:sz="4" w:space="0" w:color="auto"/>
            </w:tcBorders>
            <w:shd w:val="clear" w:color="auto" w:fill="auto"/>
            <w:noWrap/>
            <w:vAlign w:val="bottom"/>
            <w:hideMark/>
          </w:tcPr>
          <w:p w14:paraId="642A00D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37EE071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FFC52C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4E0159E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Calendar</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24E33E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23</w:t>
            </w:r>
          </w:p>
        </w:tc>
        <w:tc>
          <w:tcPr>
            <w:tcW w:w="900" w:type="dxa"/>
            <w:tcBorders>
              <w:top w:val="single" w:sz="4" w:space="0" w:color="auto"/>
              <w:left w:val="nil"/>
              <w:bottom w:val="nil"/>
              <w:right w:val="nil"/>
            </w:tcBorders>
            <w:shd w:val="clear" w:color="auto" w:fill="auto"/>
            <w:noWrap/>
            <w:vAlign w:val="bottom"/>
            <w:hideMark/>
          </w:tcPr>
          <w:p w14:paraId="3CEFDB3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3057</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8B882A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w:t>
            </w:r>
          </w:p>
        </w:tc>
        <w:tc>
          <w:tcPr>
            <w:tcW w:w="861" w:type="dxa"/>
            <w:tcBorders>
              <w:top w:val="single" w:sz="4" w:space="0" w:color="auto"/>
              <w:left w:val="nil"/>
              <w:bottom w:val="nil"/>
              <w:right w:val="nil"/>
            </w:tcBorders>
            <w:shd w:val="clear" w:color="auto" w:fill="auto"/>
            <w:noWrap/>
            <w:vAlign w:val="bottom"/>
            <w:hideMark/>
          </w:tcPr>
          <w:p w14:paraId="3979F03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1407</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1600CE1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6B425A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193D26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EFC993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B8E588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3EE6F77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1668</w:t>
            </w:r>
          </w:p>
        </w:tc>
        <w:tc>
          <w:tcPr>
            <w:tcW w:w="927" w:type="dxa"/>
            <w:tcBorders>
              <w:top w:val="nil"/>
              <w:left w:val="single" w:sz="4" w:space="0" w:color="auto"/>
              <w:bottom w:val="nil"/>
              <w:right w:val="single" w:sz="4" w:space="0" w:color="auto"/>
            </w:tcBorders>
            <w:shd w:val="clear" w:color="auto" w:fill="auto"/>
            <w:noWrap/>
            <w:vAlign w:val="bottom"/>
            <w:hideMark/>
          </w:tcPr>
          <w:p w14:paraId="3DAFF0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21B4379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787</w:t>
            </w:r>
          </w:p>
        </w:tc>
        <w:tc>
          <w:tcPr>
            <w:tcW w:w="2067" w:type="dxa"/>
            <w:tcBorders>
              <w:top w:val="nil"/>
              <w:left w:val="single" w:sz="4" w:space="0" w:color="auto"/>
              <w:bottom w:val="nil"/>
              <w:right w:val="single" w:sz="4" w:space="0" w:color="auto"/>
            </w:tcBorders>
            <w:shd w:val="clear" w:color="auto" w:fill="auto"/>
            <w:noWrap/>
            <w:vAlign w:val="bottom"/>
            <w:hideMark/>
          </w:tcPr>
          <w:p w14:paraId="19C5720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1A7E594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8161AF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3163E2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75AC9F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1101D4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958</w:t>
            </w:r>
          </w:p>
        </w:tc>
        <w:tc>
          <w:tcPr>
            <w:tcW w:w="927" w:type="dxa"/>
            <w:tcBorders>
              <w:top w:val="nil"/>
              <w:left w:val="single" w:sz="4" w:space="0" w:color="auto"/>
              <w:bottom w:val="nil"/>
              <w:right w:val="single" w:sz="4" w:space="0" w:color="auto"/>
            </w:tcBorders>
            <w:shd w:val="clear" w:color="auto" w:fill="auto"/>
            <w:noWrap/>
            <w:vAlign w:val="bottom"/>
            <w:hideMark/>
          </w:tcPr>
          <w:p w14:paraId="0E3D5F1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w:t>
            </w:r>
          </w:p>
        </w:tc>
        <w:tc>
          <w:tcPr>
            <w:tcW w:w="861" w:type="dxa"/>
            <w:tcBorders>
              <w:top w:val="nil"/>
              <w:left w:val="nil"/>
              <w:bottom w:val="nil"/>
              <w:right w:val="nil"/>
            </w:tcBorders>
            <w:shd w:val="clear" w:color="auto" w:fill="auto"/>
            <w:noWrap/>
            <w:vAlign w:val="bottom"/>
            <w:hideMark/>
          </w:tcPr>
          <w:p w14:paraId="6374A9C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487</w:t>
            </w:r>
          </w:p>
        </w:tc>
        <w:tc>
          <w:tcPr>
            <w:tcW w:w="2067" w:type="dxa"/>
            <w:tcBorders>
              <w:top w:val="nil"/>
              <w:left w:val="single" w:sz="4" w:space="0" w:color="auto"/>
              <w:bottom w:val="nil"/>
              <w:right w:val="single" w:sz="4" w:space="0" w:color="auto"/>
            </w:tcBorders>
            <w:shd w:val="clear" w:color="auto" w:fill="auto"/>
            <w:noWrap/>
            <w:vAlign w:val="bottom"/>
            <w:hideMark/>
          </w:tcPr>
          <w:p w14:paraId="0DA1FD4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68DB1B9A"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7C347D8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4C11B8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7F4A08B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900" w:type="dxa"/>
            <w:tcBorders>
              <w:top w:val="nil"/>
              <w:left w:val="nil"/>
              <w:bottom w:val="nil"/>
              <w:right w:val="nil"/>
            </w:tcBorders>
            <w:shd w:val="clear" w:color="auto" w:fill="auto"/>
            <w:noWrap/>
            <w:vAlign w:val="bottom"/>
            <w:hideMark/>
          </w:tcPr>
          <w:p w14:paraId="563E672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686</w:t>
            </w:r>
          </w:p>
        </w:tc>
        <w:tc>
          <w:tcPr>
            <w:tcW w:w="927" w:type="dxa"/>
            <w:tcBorders>
              <w:top w:val="nil"/>
              <w:left w:val="single" w:sz="4" w:space="0" w:color="auto"/>
              <w:bottom w:val="nil"/>
              <w:right w:val="single" w:sz="4" w:space="0" w:color="auto"/>
            </w:tcBorders>
            <w:shd w:val="clear" w:color="auto" w:fill="auto"/>
            <w:noWrap/>
            <w:vAlign w:val="bottom"/>
            <w:hideMark/>
          </w:tcPr>
          <w:p w14:paraId="3307D5A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861" w:type="dxa"/>
            <w:tcBorders>
              <w:top w:val="nil"/>
              <w:left w:val="nil"/>
              <w:bottom w:val="nil"/>
              <w:right w:val="nil"/>
            </w:tcBorders>
            <w:shd w:val="clear" w:color="auto" w:fill="auto"/>
            <w:noWrap/>
            <w:vAlign w:val="bottom"/>
            <w:hideMark/>
          </w:tcPr>
          <w:p w14:paraId="4E9D228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322</w:t>
            </w:r>
          </w:p>
        </w:tc>
        <w:tc>
          <w:tcPr>
            <w:tcW w:w="2067" w:type="dxa"/>
            <w:tcBorders>
              <w:top w:val="nil"/>
              <w:left w:val="single" w:sz="4" w:space="0" w:color="auto"/>
              <w:bottom w:val="nil"/>
              <w:right w:val="single" w:sz="4" w:space="0" w:color="auto"/>
            </w:tcBorders>
            <w:shd w:val="clear" w:color="auto" w:fill="auto"/>
            <w:noWrap/>
            <w:vAlign w:val="bottom"/>
            <w:hideMark/>
          </w:tcPr>
          <w:p w14:paraId="7D42058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EF1B84" w:rsidDel="001C6EA8" w14:paraId="176DA49A" w14:textId="0C12092F" w:rsidTr="007D2E1F">
        <w:trPr>
          <w:trHeight w:val="220"/>
          <w:del w:id="325"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38BEE40C" w14:textId="10EC5EFF" w:rsidR="00267118" w:rsidRPr="00267118" w:rsidDel="001C6EA8" w:rsidRDefault="00267118" w:rsidP="00267118">
            <w:pPr>
              <w:tabs>
                <w:tab w:val="clear" w:pos="360"/>
                <w:tab w:val="clear" w:pos="720"/>
                <w:tab w:val="clear" w:pos="1080"/>
                <w:tab w:val="clear" w:pos="1440"/>
              </w:tabs>
              <w:overflowPunct/>
              <w:autoSpaceDE/>
              <w:autoSpaceDN/>
              <w:adjustRightInd/>
              <w:spacing w:before="0"/>
              <w:textAlignment w:val="auto"/>
              <w:rPr>
                <w:del w:id="326" w:author="TK Tan" w:date="2014-01-14T02:37:00Z"/>
                <w:rFonts w:ascii="Arial" w:eastAsia="Times New Roman" w:hAnsi="Arial" w:cs="Arial"/>
                <w:color w:val="000000"/>
                <w:sz w:val="18"/>
                <w:szCs w:val="18"/>
              </w:rPr>
            </w:pPr>
            <w:del w:id="327" w:author="TK Tan" w:date="2014-01-14T02:37:00Z">
              <w:r w:rsidRPr="00267118" w:rsidDel="001C6EA8">
                <w:rPr>
                  <w:rFonts w:ascii="Arial" w:eastAsia="Times New Roman" w:hAnsi="Arial" w:cs="Arial"/>
                  <w:color w:val="000000"/>
                  <w:sz w:val="18"/>
                  <w:szCs w:val="18"/>
                </w:rPr>
                <w:delText> </w:delText>
              </w:r>
            </w:del>
          </w:p>
        </w:tc>
        <w:tc>
          <w:tcPr>
            <w:tcW w:w="1847" w:type="dxa"/>
            <w:tcBorders>
              <w:top w:val="single" w:sz="4" w:space="0" w:color="auto"/>
              <w:left w:val="nil"/>
              <w:bottom w:val="nil"/>
              <w:right w:val="nil"/>
            </w:tcBorders>
            <w:shd w:val="clear" w:color="auto" w:fill="auto"/>
            <w:noWrap/>
            <w:vAlign w:val="bottom"/>
            <w:hideMark/>
          </w:tcPr>
          <w:p w14:paraId="0E3F78EE" w14:textId="570516DB"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28" w:author="TK Tan" w:date="2014-01-14T02:37:00Z"/>
                <w:rFonts w:ascii="Arial" w:eastAsia="Times New Roman" w:hAnsi="Arial" w:cs="Arial"/>
                <w:color w:val="000000"/>
                <w:sz w:val="18"/>
                <w:szCs w:val="18"/>
                <w:highlight w:val="darkMagenta"/>
              </w:rPr>
            </w:pPr>
            <w:del w:id="329" w:author="TK Tan" w:date="2014-01-14T02:37:00Z">
              <w:r w:rsidRPr="007D2E1F" w:rsidDel="001C6EA8">
                <w:rPr>
                  <w:rFonts w:ascii="Arial" w:eastAsia="Times New Roman" w:hAnsi="Arial" w:cs="Arial"/>
                  <w:color w:val="000000"/>
                  <w:sz w:val="18"/>
                  <w:szCs w:val="18"/>
                  <w:highlight w:val="darkMagenta"/>
                </w:rPr>
                <w:delText>Railway2</w:delText>
              </w:r>
            </w:del>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340EEA66" w14:textId="794AAE91"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30" w:author="TK Tan" w:date="2014-01-14T02:37:00Z"/>
                <w:rFonts w:ascii="Arial" w:eastAsia="Times New Roman" w:hAnsi="Arial" w:cs="Arial"/>
                <w:color w:val="000000"/>
                <w:sz w:val="18"/>
                <w:szCs w:val="18"/>
                <w:highlight w:val="darkMagenta"/>
              </w:rPr>
            </w:pPr>
            <w:del w:id="331" w:author="TK Tan" w:date="2014-01-14T02:37:00Z">
              <w:r w:rsidRPr="007D2E1F" w:rsidDel="001C6EA8">
                <w:rPr>
                  <w:rFonts w:ascii="Arial" w:eastAsia="Times New Roman" w:hAnsi="Arial" w:cs="Arial"/>
                  <w:color w:val="000000"/>
                  <w:sz w:val="18"/>
                  <w:szCs w:val="18"/>
                  <w:highlight w:val="darkMagenta"/>
                </w:rPr>
                <w:delText>28</w:delText>
              </w:r>
            </w:del>
          </w:p>
        </w:tc>
        <w:tc>
          <w:tcPr>
            <w:tcW w:w="900" w:type="dxa"/>
            <w:tcBorders>
              <w:top w:val="single" w:sz="4" w:space="0" w:color="auto"/>
              <w:left w:val="nil"/>
              <w:bottom w:val="nil"/>
              <w:right w:val="nil"/>
            </w:tcBorders>
            <w:shd w:val="clear" w:color="auto" w:fill="auto"/>
            <w:noWrap/>
            <w:vAlign w:val="bottom"/>
            <w:hideMark/>
          </w:tcPr>
          <w:p w14:paraId="3B431DC7" w14:textId="4117D6CE"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32" w:author="TK Tan" w:date="2014-01-14T02:37:00Z"/>
                <w:rFonts w:ascii="Arial" w:eastAsia="Times New Roman" w:hAnsi="Arial" w:cs="Arial"/>
                <w:color w:val="000000"/>
                <w:sz w:val="18"/>
                <w:szCs w:val="18"/>
                <w:highlight w:val="darkMagenta"/>
              </w:rPr>
            </w:pPr>
            <w:del w:id="333" w:author="TK Tan" w:date="2014-01-14T02:37:00Z">
              <w:r w:rsidRPr="007D2E1F" w:rsidDel="001C6EA8">
                <w:rPr>
                  <w:rFonts w:ascii="Arial" w:eastAsia="Times New Roman" w:hAnsi="Arial" w:cs="Arial"/>
                  <w:color w:val="000000"/>
                  <w:sz w:val="18"/>
                  <w:szCs w:val="18"/>
                  <w:highlight w:val="darkMagenta"/>
                </w:rPr>
                <w:delText>4421</w:delText>
              </w:r>
            </w:del>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18DA2327" w14:textId="4A98667D"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34" w:author="TK Tan" w:date="2014-01-14T02:37:00Z"/>
                <w:rFonts w:ascii="Arial" w:eastAsia="Times New Roman" w:hAnsi="Arial" w:cs="Arial"/>
                <w:color w:val="000000"/>
                <w:sz w:val="18"/>
                <w:szCs w:val="18"/>
                <w:highlight w:val="darkMagenta"/>
              </w:rPr>
            </w:pPr>
            <w:del w:id="335" w:author="TK Tan" w:date="2014-01-14T02:37:00Z">
              <w:r w:rsidRPr="007D2E1F" w:rsidDel="001C6EA8">
                <w:rPr>
                  <w:rFonts w:ascii="Arial" w:eastAsia="Times New Roman" w:hAnsi="Arial" w:cs="Arial"/>
                  <w:color w:val="000000"/>
                  <w:sz w:val="18"/>
                  <w:szCs w:val="18"/>
                  <w:highlight w:val="darkMagenta"/>
                </w:rPr>
                <w:delText>32</w:delText>
              </w:r>
            </w:del>
          </w:p>
        </w:tc>
        <w:tc>
          <w:tcPr>
            <w:tcW w:w="861" w:type="dxa"/>
            <w:tcBorders>
              <w:top w:val="single" w:sz="4" w:space="0" w:color="auto"/>
              <w:left w:val="nil"/>
              <w:bottom w:val="nil"/>
              <w:right w:val="nil"/>
            </w:tcBorders>
            <w:shd w:val="clear" w:color="auto" w:fill="auto"/>
            <w:noWrap/>
            <w:vAlign w:val="bottom"/>
            <w:hideMark/>
          </w:tcPr>
          <w:p w14:paraId="03834A11" w14:textId="53A0B874"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36" w:author="TK Tan" w:date="2014-01-14T02:37:00Z"/>
                <w:rFonts w:ascii="Arial" w:eastAsia="Times New Roman" w:hAnsi="Arial" w:cs="Arial"/>
                <w:color w:val="000000"/>
                <w:sz w:val="18"/>
                <w:szCs w:val="18"/>
                <w:highlight w:val="darkMagenta"/>
              </w:rPr>
            </w:pPr>
            <w:del w:id="337" w:author="TK Tan" w:date="2014-01-14T02:37:00Z">
              <w:r w:rsidRPr="007D2E1F" w:rsidDel="001C6EA8">
                <w:rPr>
                  <w:rFonts w:ascii="Arial" w:eastAsia="Times New Roman" w:hAnsi="Arial" w:cs="Arial"/>
                  <w:color w:val="000000"/>
                  <w:sz w:val="18"/>
                  <w:szCs w:val="18"/>
                  <w:highlight w:val="darkMagenta"/>
                </w:rPr>
                <w:delText>2058</w:delText>
              </w:r>
            </w:del>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5EBD18CF" w14:textId="57D11B52"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38" w:author="TK Tan" w:date="2014-01-14T02:37:00Z"/>
                <w:rFonts w:ascii="Arial" w:eastAsia="Times New Roman" w:hAnsi="Arial" w:cs="Arial"/>
                <w:color w:val="000000"/>
                <w:sz w:val="18"/>
                <w:szCs w:val="18"/>
                <w:highlight w:val="darkMagenta"/>
              </w:rPr>
            </w:pPr>
            <w:del w:id="339" w:author="TK Tan" w:date="2014-01-14T02:37:00Z">
              <w:r w:rsidRPr="007D2E1F" w:rsidDel="001C6EA8">
                <w:rPr>
                  <w:rFonts w:ascii="Arial" w:eastAsia="Times New Roman" w:hAnsi="Arial" w:cs="Arial"/>
                  <w:color w:val="000000"/>
                  <w:sz w:val="18"/>
                  <w:szCs w:val="18"/>
                  <w:highlight w:val="darkMagenta"/>
                </w:rPr>
                <w:delText>53%</w:delText>
              </w:r>
            </w:del>
          </w:p>
        </w:tc>
      </w:tr>
      <w:tr w:rsidR="00267118" w:rsidRPr="00EF1B84" w:rsidDel="001C6EA8" w14:paraId="1A33625D" w14:textId="283F64E7" w:rsidTr="007D2E1F">
        <w:trPr>
          <w:trHeight w:val="220"/>
          <w:del w:id="340"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645074E5" w14:textId="2AF7153C"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41" w:author="TK Tan" w:date="2014-01-14T02:37:00Z"/>
                <w:rFonts w:ascii="Arial" w:eastAsia="Times New Roman" w:hAnsi="Arial" w:cs="Arial"/>
                <w:color w:val="000000"/>
                <w:sz w:val="18"/>
                <w:szCs w:val="18"/>
                <w:highlight w:val="darkMagenta"/>
              </w:rPr>
            </w:pPr>
            <w:del w:id="342"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nil"/>
              <w:right w:val="nil"/>
            </w:tcBorders>
            <w:shd w:val="clear" w:color="auto" w:fill="auto"/>
            <w:noWrap/>
            <w:vAlign w:val="bottom"/>
            <w:hideMark/>
          </w:tcPr>
          <w:p w14:paraId="7DA163EF" w14:textId="63F66B5F"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43" w:author="TK Tan" w:date="2014-01-14T02:37:00Z"/>
                <w:rFonts w:ascii="Arial" w:eastAsia="Times New Roman" w:hAnsi="Arial" w:cs="Arial"/>
                <w:color w:val="000000"/>
                <w:sz w:val="18"/>
                <w:szCs w:val="18"/>
                <w:highlight w:val="darkMagenta"/>
              </w:rPr>
            </w:pPr>
            <w:del w:id="344"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nil"/>
              <w:right w:val="single" w:sz="4" w:space="0" w:color="auto"/>
            </w:tcBorders>
            <w:shd w:val="clear" w:color="auto" w:fill="auto"/>
            <w:noWrap/>
            <w:vAlign w:val="bottom"/>
            <w:hideMark/>
          </w:tcPr>
          <w:p w14:paraId="3383B37F" w14:textId="7F820DC6"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45" w:author="TK Tan" w:date="2014-01-14T02:37:00Z"/>
                <w:rFonts w:ascii="Arial" w:eastAsia="Times New Roman" w:hAnsi="Arial" w:cs="Arial"/>
                <w:color w:val="000000"/>
                <w:sz w:val="18"/>
                <w:szCs w:val="18"/>
                <w:highlight w:val="darkMagenta"/>
              </w:rPr>
            </w:pPr>
            <w:del w:id="346" w:author="TK Tan" w:date="2014-01-14T02:37:00Z">
              <w:r w:rsidRPr="007D2E1F" w:rsidDel="001C6EA8">
                <w:rPr>
                  <w:rFonts w:ascii="Arial" w:eastAsia="Times New Roman" w:hAnsi="Arial" w:cs="Arial"/>
                  <w:color w:val="000000"/>
                  <w:sz w:val="18"/>
                  <w:szCs w:val="18"/>
                  <w:highlight w:val="darkMagenta"/>
                </w:rPr>
                <w:delText>32</w:delText>
              </w:r>
            </w:del>
          </w:p>
        </w:tc>
        <w:tc>
          <w:tcPr>
            <w:tcW w:w="900" w:type="dxa"/>
            <w:tcBorders>
              <w:top w:val="nil"/>
              <w:left w:val="nil"/>
              <w:bottom w:val="nil"/>
              <w:right w:val="nil"/>
            </w:tcBorders>
            <w:shd w:val="clear" w:color="auto" w:fill="auto"/>
            <w:noWrap/>
            <w:vAlign w:val="bottom"/>
            <w:hideMark/>
          </w:tcPr>
          <w:p w14:paraId="5E89E9B9" w14:textId="3B576535"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47" w:author="TK Tan" w:date="2014-01-14T02:37:00Z"/>
                <w:rFonts w:ascii="Arial" w:eastAsia="Times New Roman" w:hAnsi="Arial" w:cs="Arial"/>
                <w:color w:val="000000"/>
                <w:sz w:val="18"/>
                <w:szCs w:val="18"/>
                <w:highlight w:val="darkMagenta"/>
              </w:rPr>
            </w:pPr>
            <w:del w:id="348" w:author="TK Tan" w:date="2014-01-14T02:37:00Z">
              <w:r w:rsidRPr="007D2E1F" w:rsidDel="001C6EA8">
                <w:rPr>
                  <w:rFonts w:ascii="Arial" w:eastAsia="Times New Roman" w:hAnsi="Arial" w:cs="Arial"/>
                  <w:color w:val="000000"/>
                  <w:sz w:val="18"/>
                  <w:szCs w:val="18"/>
                  <w:highlight w:val="darkMagenta"/>
                </w:rPr>
                <w:delText>2419</w:delText>
              </w:r>
            </w:del>
          </w:p>
        </w:tc>
        <w:tc>
          <w:tcPr>
            <w:tcW w:w="927" w:type="dxa"/>
            <w:tcBorders>
              <w:top w:val="nil"/>
              <w:left w:val="single" w:sz="4" w:space="0" w:color="auto"/>
              <w:bottom w:val="nil"/>
              <w:right w:val="single" w:sz="4" w:space="0" w:color="auto"/>
            </w:tcBorders>
            <w:shd w:val="clear" w:color="auto" w:fill="auto"/>
            <w:noWrap/>
            <w:vAlign w:val="bottom"/>
            <w:hideMark/>
          </w:tcPr>
          <w:p w14:paraId="6BD84F32" w14:textId="22D27AE5"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49" w:author="TK Tan" w:date="2014-01-14T02:37:00Z"/>
                <w:rFonts w:ascii="Arial" w:eastAsia="Times New Roman" w:hAnsi="Arial" w:cs="Arial"/>
                <w:color w:val="000000"/>
                <w:sz w:val="18"/>
                <w:szCs w:val="18"/>
                <w:highlight w:val="darkMagenta"/>
              </w:rPr>
            </w:pPr>
            <w:del w:id="350" w:author="TK Tan" w:date="2014-01-14T02:37:00Z">
              <w:r w:rsidRPr="007D2E1F" w:rsidDel="001C6EA8">
                <w:rPr>
                  <w:rFonts w:ascii="Arial" w:eastAsia="Times New Roman" w:hAnsi="Arial" w:cs="Arial"/>
                  <w:color w:val="000000"/>
                  <w:sz w:val="18"/>
                  <w:szCs w:val="18"/>
                  <w:highlight w:val="darkMagenta"/>
                </w:rPr>
                <w:delText>36</w:delText>
              </w:r>
            </w:del>
          </w:p>
        </w:tc>
        <w:tc>
          <w:tcPr>
            <w:tcW w:w="861" w:type="dxa"/>
            <w:tcBorders>
              <w:top w:val="nil"/>
              <w:left w:val="nil"/>
              <w:bottom w:val="nil"/>
              <w:right w:val="nil"/>
            </w:tcBorders>
            <w:shd w:val="clear" w:color="auto" w:fill="auto"/>
            <w:noWrap/>
            <w:vAlign w:val="bottom"/>
            <w:hideMark/>
          </w:tcPr>
          <w:p w14:paraId="64632E11" w14:textId="7FC17875"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51" w:author="TK Tan" w:date="2014-01-14T02:37:00Z"/>
                <w:rFonts w:ascii="Arial" w:eastAsia="Times New Roman" w:hAnsi="Arial" w:cs="Arial"/>
                <w:color w:val="000000"/>
                <w:sz w:val="18"/>
                <w:szCs w:val="18"/>
                <w:highlight w:val="darkMagenta"/>
              </w:rPr>
            </w:pPr>
            <w:del w:id="352" w:author="TK Tan" w:date="2014-01-14T02:37:00Z">
              <w:r w:rsidRPr="007D2E1F" w:rsidDel="001C6EA8">
                <w:rPr>
                  <w:rFonts w:ascii="Arial" w:eastAsia="Times New Roman" w:hAnsi="Arial" w:cs="Arial"/>
                  <w:color w:val="000000"/>
                  <w:sz w:val="18"/>
                  <w:szCs w:val="18"/>
                  <w:highlight w:val="darkMagenta"/>
                </w:rPr>
                <w:delText>1103</w:delText>
              </w:r>
            </w:del>
          </w:p>
        </w:tc>
        <w:tc>
          <w:tcPr>
            <w:tcW w:w="2067" w:type="dxa"/>
            <w:tcBorders>
              <w:top w:val="nil"/>
              <w:left w:val="single" w:sz="4" w:space="0" w:color="auto"/>
              <w:bottom w:val="nil"/>
              <w:right w:val="single" w:sz="4" w:space="0" w:color="auto"/>
            </w:tcBorders>
            <w:shd w:val="clear" w:color="auto" w:fill="auto"/>
            <w:noWrap/>
            <w:vAlign w:val="bottom"/>
            <w:hideMark/>
          </w:tcPr>
          <w:p w14:paraId="4BEB3A96" w14:textId="3C371578"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53" w:author="TK Tan" w:date="2014-01-14T02:37:00Z"/>
                <w:rFonts w:ascii="Arial" w:eastAsia="Times New Roman" w:hAnsi="Arial" w:cs="Arial"/>
                <w:color w:val="000000"/>
                <w:sz w:val="18"/>
                <w:szCs w:val="18"/>
                <w:highlight w:val="darkMagenta"/>
              </w:rPr>
            </w:pPr>
            <w:del w:id="354" w:author="TK Tan" w:date="2014-01-14T02:37:00Z">
              <w:r w:rsidRPr="007D2E1F" w:rsidDel="001C6EA8">
                <w:rPr>
                  <w:rFonts w:ascii="Arial" w:eastAsia="Times New Roman" w:hAnsi="Arial" w:cs="Arial"/>
                  <w:color w:val="000000"/>
                  <w:sz w:val="18"/>
                  <w:szCs w:val="18"/>
                  <w:highlight w:val="darkMagenta"/>
                </w:rPr>
                <w:delText>54%</w:delText>
              </w:r>
            </w:del>
          </w:p>
        </w:tc>
      </w:tr>
      <w:tr w:rsidR="00267118" w:rsidRPr="00EF1B84" w:rsidDel="001C6EA8" w14:paraId="1A074499" w14:textId="520D57E1" w:rsidTr="007D2E1F">
        <w:trPr>
          <w:trHeight w:val="220"/>
          <w:del w:id="355"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40514368" w14:textId="230EB043"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56" w:author="TK Tan" w:date="2014-01-14T02:37:00Z"/>
                <w:rFonts w:ascii="Arial" w:eastAsia="Times New Roman" w:hAnsi="Arial" w:cs="Arial"/>
                <w:color w:val="000000"/>
                <w:sz w:val="18"/>
                <w:szCs w:val="18"/>
                <w:highlight w:val="darkMagenta"/>
              </w:rPr>
            </w:pPr>
            <w:del w:id="357"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nil"/>
              <w:right w:val="nil"/>
            </w:tcBorders>
            <w:shd w:val="clear" w:color="auto" w:fill="auto"/>
            <w:noWrap/>
            <w:vAlign w:val="bottom"/>
            <w:hideMark/>
          </w:tcPr>
          <w:p w14:paraId="0893BA69" w14:textId="058CB29D"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58" w:author="TK Tan" w:date="2014-01-14T02:37:00Z"/>
                <w:rFonts w:ascii="Arial" w:eastAsia="Times New Roman" w:hAnsi="Arial" w:cs="Arial"/>
                <w:color w:val="000000"/>
                <w:sz w:val="18"/>
                <w:szCs w:val="18"/>
                <w:highlight w:val="darkMagenta"/>
              </w:rPr>
            </w:pPr>
            <w:del w:id="359"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nil"/>
              <w:right w:val="single" w:sz="4" w:space="0" w:color="auto"/>
            </w:tcBorders>
            <w:shd w:val="clear" w:color="auto" w:fill="auto"/>
            <w:noWrap/>
            <w:vAlign w:val="bottom"/>
            <w:hideMark/>
          </w:tcPr>
          <w:p w14:paraId="26630884" w14:textId="01ACF453"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60" w:author="TK Tan" w:date="2014-01-14T02:37:00Z"/>
                <w:rFonts w:ascii="Arial" w:eastAsia="Times New Roman" w:hAnsi="Arial" w:cs="Arial"/>
                <w:color w:val="000000"/>
                <w:sz w:val="18"/>
                <w:szCs w:val="18"/>
                <w:highlight w:val="darkMagenta"/>
              </w:rPr>
            </w:pPr>
            <w:del w:id="361" w:author="TK Tan" w:date="2014-01-14T02:37:00Z">
              <w:r w:rsidRPr="007D2E1F" w:rsidDel="001C6EA8">
                <w:rPr>
                  <w:rFonts w:ascii="Arial" w:eastAsia="Times New Roman" w:hAnsi="Arial" w:cs="Arial"/>
                  <w:color w:val="000000"/>
                  <w:sz w:val="18"/>
                  <w:szCs w:val="18"/>
                  <w:highlight w:val="darkMagenta"/>
                </w:rPr>
                <w:delText>36</w:delText>
              </w:r>
            </w:del>
          </w:p>
        </w:tc>
        <w:tc>
          <w:tcPr>
            <w:tcW w:w="900" w:type="dxa"/>
            <w:tcBorders>
              <w:top w:val="nil"/>
              <w:left w:val="nil"/>
              <w:bottom w:val="nil"/>
              <w:right w:val="nil"/>
            </w:tcBorders>
            <w:shd w:val="clear" w:color="auto" w:fill="auto"/>
            <w:noWrap/>
            <w:vAlign w:val="bottom"/>
            <w:hideMark/>
          </w:tcPr>
          <w:p w14:paraId="404A7689" w14:textId="6325CBF9"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62" w:author="TK Tan" w:date="2014-01-14T02:37:00Z"/>
                <w:rFonts w:ascii="Arial" w:eastAsia="Times New Roman" w:hAnsi="Arial" w:cs="Arial"/>
                <w:color w:val="000000"/>
                <w:sz w:val="18"/>
                <w:szCs w:val="18"/>
                <w:highlight w:val="darkMagenta"/>
              </w:rPr>
            </w:pPr>
            <w:del w:id="363" w:author="TK Tan" w:date="2014-01-14T02:37:00Z">
              <w:r w:rsidRPr="007D2E1F" w:rsidDel="001C6EA8">
                <w:rPr>
                  <w:rFonts w:ascii="Arial" w:eastAsia="Times New Roman" w:hAnsi="Arial" w:cs="Arial"/>
                  <w:color w:val="000000"/>
                  <w:sz w:val="18"/>
                  <w:szCs w:val="18"/>
                  <w:highlight w:val="darkMagenta"/>
                </w:rPr>
                <w:delText>1408</w:delText>
              </w:r>
            </w:del>
          </w:p>
        </w:tc>
        <w:tc>
          <w:tcPr>
            <w:tcW w:w="927" w:type="dxa"/>
            <w:tcBorders>
              <w:top w:val="nil"/>
              <w:left w:val="single" w:sz="4" w:space="0" w:color="auto"/>
              <w:bottom w:val="nil"/>
              <w:right w:val="single" w:sz="4" w:space="0" w:color="auto"/>
            </w:tcBorders>
            <w:shd w:val="clear" w:color="auto" w:fill="auto"/>
            <w:noWrap/>
            <w:vAlign w:val="bottom"/>
            <w:hideMark/>
          </w:tcPr>
          <w:p w14:paraId="03B243A9" w14:textId="24F33BF3"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64" w:author="TK Tan" w:date="2014-01-14T02:37:00Z"/>
                <w:rFonts w:ascii="Arial" w:eastAsia="Times New Roman" w:hAnsi="Arial" w:cs="Arial"/>
                <w:color w:val="000000"/>
                <w:sz w:val="18"/>
                <w:szCs w:val="18"/>
                <w:highlight w:val="darkMagenta"/>
              </w:rPr>
            </w:pPr>
            <w:del w:id="365" w:author="TK Tan" w:date="2014-01-14T02:37:00Z">
              <w:r w:rsidRPr="007D2E1F" w:rsidDel="001C6EA8">
                <w:rPr>
                  <w:rFonts w:ascii="Arial" w:eastAsia="Times New Roman" w:hAnsi="Arial" w:cs="Arial"/>
                  <w:color w:val="000000"/>
                  <w:sz w:val="18"/>
                  <w:szCs w:val="18"/>
                  <w:highlight w:val="darkMagenta"/>
                </w:rPr>
                <w:delText>39</w:delText>
              </w:r>
            </w:del>
          </w:p>
        </w:tc>
        <w:tc>
          <w:tcPr>
            <w:tcW w:w="861" w:type="dxa"/>
            <w:tcBorders>
              <w:top w:val="nil"/>
              <w:left w:val="nil"/>
              <w:bottom w:val="nil"/>
              <w:right w:val="nil"/>
            </w:tcBorders>
            <w:shd w:val="clear" w:color="auto" w:fill="auto"/>
            <w:noWrap/>
            <w:vAlign w:val="bottom"/>
            <w:hideMark/>
          </w:tcPr>
          <w:p w14:paraId="68DA4E5C" w14:textId="224F8DCE"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66" w:author="TK Tan" w:date="2014-01-14T02:37:00Z"/>
                <w:rFonts w:ascii="Arial" w:eastAsia="Times New Roman" w:hAnsi="Arial" w:cs="Arial"/>
                <w:color w:val="000000"/>
                <w:sz w:val="18"/>
                <w:szCs w:val="18"/>
                <w:highlight w:val="darkMagenta"/>
              </w:rPr>
            </w:pPr>
            <w:del w:id="367" w:author="TK Tan" w:date="2014-01-14T02:37:00Z">
              <w:r w:rsidRPr="007D2E1F" w:rsidDel="001C6EA8">
                <w:rPr>
                  <w:rFonts w:ascii="Arial" w:eastAsia="Times New Roman" w:hAnsi="Arial" w:cs="Arial"/>
                  <w:color w:val="000000"/>
                  <w:sz w:val="18"/>
                  <w:szCs w:val="18"/>
                  <w:highlight w:val="darkMagenta"/>
                </w:rPr>
                <w:delText>687</w:delText>
              </w:r>
            </w:del>
          </w:p>
        </w:tc>
        <w:tc>
          <w:tcPr>
            <w:tcW w:w="2067" w:type="dxa"/>
            <w:tcBorders>
              <w:top w:val="nil"/>
              <w:left w:val="single" w:sz="4" w:space="0" w:color="auto"/>
              <w:bottom w:val="nil"/>
              <w:right w:val="single" w:sz="4" w:space="0" w:color="auto"/>
            </w:tcBorders>
            <w:shd w:val="clear" w:color="auto" w:fill="auto"/>
            <w:noWrap/>
            <w:vAlign w:val="bottom"/>
            <w:hideMark/>
          </w:tcPr>
          <w:p w14:paraId="19FD0075" w14:textId="60FFD7F9"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68" w:author="TK Tan" w:date="2014-01-14T02:37:00Z"/>
                <w:rFonts w:ascii="Arial" w:eastAsia="Times New Roman" w:hAnsi="Arial" w:cs="Arial"/>
                <w:color w:val="000000"/>
                <w:sz w:val="18"/>
                <w:szCs w:val="18"/>
                <w:highlight w:val="darkMagenta"/>
              </w:rPr>
            </w:pPr>
            <w:del w:id="369" w:author="TK Tan" w:date="2014-01-14T02:37:00Z">
              <w:r w:rsidRPr="007D2E1F" w:rsidDel="001C6EA8">
                <w:rPr>
                  <w:rFonts w:ascii="Arial" w:eastAsia="Times New Roman" w:hAnsi="Arial" w:cs="Arial"/>
                  <w:color w:val="000000"/>
                  <w:sz w:val="18"/>
                  <w:szCs w:val="18"/>
                  <w:highlight w:val="darkMagenta"/>
                </w:rPr>
                <w:delText>51%</w:delText>
              </w:r>
            </w:del>
          </w:p>
        </w:tc>
      </w:tr>
      <w:tr w:rsidR="00267118" w:rsidRPr="00267118" w:rsidDel="001C6EA8" w14:paraId="18318008" w14:textId="3BF060B0" w:rsidTr="007D2E1F">
        <w:trPr>
          <w:trHeight w:val="240"/>
          <w:del w:id="370"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23DF6EFC" w14:textId="64F12635"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71" w:author="TK Tan" w:date="2014-01-14T02:37:00Z"/>
                <w:rFonts w:ascii="Arial" w:eastAsia="Times New Roman" w:hAnsi="Arial" w:cs="Arial"/>
                <w:color w:val="000000"/>
                <w:sz w:val="18"/>
                <w:szCs w:val="18"/>
                <w:highlight w:val="darkMagenta"/>
              </w:rPr>
            </w:pPr>
            <w:del w:id="372"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single" w:sz="4" w:space="0" w:color="auto"/>
              <w:right w:val="nil"/>
            </w:tcBorders>
            <w:shd w:val="clear" w:color="auto" w:fill="auto"/>
            <w:noWrap/>
            <w:vAlign w:val="bottom"/>
            <w:hideMark/>
          </w:tcPr>
          <w:p w14:paraId="4DB18560" w14:textId="1253A66F"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73" w:author="TK Tan" w:date="2014-01-14T02:37:00Z"/>
                <w:rFonts w:ascii="Arial" w:eastAsia="Times New Roman" w:hAnsi="Arial" w:cs="Arial"/>
                <w:color w:val="000000"/>
                <w:sz w:val="18"/>
                <w:szCs w:val="18"/>
                <w:highlight w:val="darkMagenta"/>
              </w:rPr>
            </w:pPr>
            <w:del w:id="374"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2E5686D2" w14:textId="2E24A85F"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75" w:author="TK Tan" w:date="2014-01-14T02:37:00Z"/>
                <w:rFonts w:ascii="Arial" w:eastAsia="Times New Roman" w:hAnsi="Arial" w:cs="Arial"/>
                <w:color w:val="000000"/>
                <w:sz w:val="18"/>
                <w:szCs w:val="18"/>
                <w:highlight w:val="darkMagenta"/>
              </w:rPr>
            </w:pPr>
            <w:del w:id="376" w:author="TK Tan" w:date="2014-01-14T02:37:00Z">
              <w:r w:rsidRPr="007D2E1F" w:rsidDel="001C6EA8">
                <w:rPr>
                  <w:rFonts w:ascii="Arial" w:eastAsia="Times New Roman" w:hAnsi="Arial" w:cs="Arial"/>
                  <w:color w:val="000000"/>
                  <w:sz w:val="18"/>
                  <w:szCs w:val="18"/>
                  <w:highlight w:val="darkMagenta"/>
                </w:rPr>
                <w:delText>39</w:delText>
              </w:r>
            </w:del>
          </w:p>
        </w:tc>
        <w:tc>
          <w:tcPr>
            <w:tcW w:w="900" w:type="dxa"/>
            <w:tcBorders>
              <w:top w:val="nil"/>
              <w:left w:val="nil"/>
              <w:bottom w:val="single" w:sz="4" w:space="0" w:color="auto"/>
              <w:right w:val="nil"/>
            </w:tcBorders>
            <w:shd w:val="clear" w:color="auto" w:fill="auto"/>
            <w:noWrap/>
            <w:vAlign w:val="bottom"/>
            <w:hideMark/>
          </w:tcPr>
          <w:p w14:paraId="487F030D" w14:textId="4F5C1941"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77" w:author="TK Tan" w:date="2014-01-14T02:37:00Z"/>
                <w:rFonts w:ascii="Arial" w:eastAsia="Times New Roman" w:hAnsi="Arial" w:cs="Arial"/>
                <w:color w:val="000000"/>
                <w:sz w:val="18"/>
                <w:szCs w:val="18"/>
                <w:highlight w:val="darkMagenta"/>
              </w:rPr>
            </w:pPr>
            <w:del w:id="378" w:author="TK Tan" w:date="2014-01-14T02:37:00Z">
              <w:r w:rsidRPr="007D2E1F" w:rsidDel="001C6EA8">
                <w:rPr>
                  <w:rFonts w:ascii="Arial" w:eastAsia="Times New Roman" w:hAnsi="Arial" w:cs="Arial"/>
                  <w:color w:val="000000"/>
                  <w:sz w:val="18"/>
                  <w:szCs w:val="18"/>
                  <w:highlight w:val="darkMagenta"/>
                </w:rPr>
                <w:delText>948</w:delText>
              </w:r>
            </w:del>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BA4DE9E" w14:textId="1B41BD2A"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79" w:author="TK Tan" w:date="2014-01-14T02:37:00Z"/>
                <w:rFonts w:ascii="Arial" w:eastAsia="Times New Roman" w:hAnsi="Arial" w:cs="Arial"/>
                <w:color w:val="000000"/>
                <w:sz w:val="18"/>
                <w:szCs w:val="18"/>
                <w:highlight w:val="darkMagenta"/>
              </w:rPr>
            </w:pPr>
            <w:del w:id="380" w:author="TK Tan" w:date="2014-01-14T02:37:00Z">
              <w:r w:rsidRPr="007D2E1F" w:rsidDel="001C6EA8">
                <w:rPr>
                  <w:rFonts w:ascii="Arial" w:eastAsia="Times New Roman" w:hAnsi="Arial" w:cs="Arial"/>
                  <w:color w:val="000000"/>
                  <w:sz w:val="18"/>
                  <w:szCs w:val="18"/>
                  <w:highlight w:val="darkMagenta"/>
                </w:rPr>
                <w:delText>42</w:delText>
              </w:r>
            </w:del>
          </w:p>
        </w:tc>
        <w:tc>
          <w:tcPr>
            <w:tcW w:w="861" w:type="dxa"/>
            <w:tcBorders>
              <w:top w:val="nil"/>
              <w:left w:val="nil"/>
              <w:bottom w:val="single" w:sz="4" w:space="0" w:color="auto"/>
              <w:right w:val="nil"/>
            </w:tcBorders>
            <w:shd w:val="clear" w:color="auto" w:fill="auto"/>
            <w:noWrap/>
            <w:vAlign w:val="bottom"/>
            <w:hideMark/>
          </w:tcPr>
          <w:p w14:paraId="0EFD2586" w14:textId="4402B2F9"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81" w:author="TK Tan" w:date="2014-01-14T02:37:00Z"/>
                <w:rFonts w:ascii="Arial" w:eastAsia="Times New Roman" w:hAnsi="Arial" w:cs="Arial"/>
                <w:color w:val="000000"/>
                <w:sz w:val="18"/>
                <w:szCs w:val="18"/>
                <w:highlight w:val="darkMagenta"/>
              </w:rPr>
            </w:pPr>
            <w:del w:id="382" w:author="TK Tan" w:date="2014-01-14T02:37:00Z">
              <w:r w:rsidRPr="007D2E1F" w:rsidDel="001C6EA8">
                <w:rPr>
                  <w:rFonts w:ascii="Arial" w:eastAsia="Times New Roman" w:hAnsi="Arial" w:cs="Arial"/>
                  <w:color w:val="000000"/>
                  <w:sz w:val="18"/>
                  <w:szCs w:val="18"/>
                  <w:highlight w:val="darkMagenta"/>
                </w:rPr>
                <w:delText>422</w:delText>
              </w:r>
            </w:del>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20953C28" w14:textId="20461716" w:rsidR="00267118" w:rsidRPr="00267118"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83" w:author="TK Tan" w:date="2014-01-14T02:37:00Z"/>
                <w:rFonts w:ascii="Arial" w:eastAsia="Times New Roman" w:hAnsi="Arial" w:cs="Arial"/>
                <w:color w:val="000000"/>
                <w:sz w:val="18"/>
                <w:szCs w:val="18"/>
              </w:rPr>
            </w:pPr>
            <w:del w:id="384" w:author="TK Tan" w:date="2014-01-14T02:37:00Z">
              <w:r w:rsidRPr="007D2E1F" w:rsidDel="001C6EA8">
                <w:rPr>
                  <w:rFonts w:ascii="Arial" w:eastAsia="Times New Roman" w:hAnsi="Arial" w:cs="Arial"/>
                  <w:color w:val="000000"/>
                  <w:sz w:val="18"/>
                  <w:szCs w:val="18"/>
                  <w:highlight w:val="darkMagenta"/>
                </w:rPr>
                <w:delText>55%</w:delText>
              </w:r>
            </w:del>
          </w:p>
        </w:tc>
      </w:tr>
      <w:tr w:rsidR="00267118" w:rsidRPr="00267118" w14:paraId="74415A1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E0980E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A3217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SVT15</w:t>
            </w:r>
          </w:p>
        </w:tc>
        <w:tc>
          <w:tcPr>
            <w:tcW w:w="968" w:type="dxa"/>
            <w:tcBorders>
              <w:top w:val="nil"/>
              <w:left w:val="single" w:sz="4" w:space="0" w:color="auto"/>
              <w:bottom w:val="nil"/>
              <w:right w:val="single" w:sz="4" w:space="0" w:color="auto"/>
            </w:tcBorders>
            <w:shd w:val="clear" w:color="auto" w:fill="auto"/>
            <w:noWrap/>
            <w:vAlign w:val="bottom"/>
            <w:hideMark/>
          </w:tcPr>
          <w:p w14:paraId="4648B71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900" w:type="dxa"/>
            <w:tcBorders>
              <w:top w:val="nil"/>
              <w:left w:val="nil"/>
              <w:bottom w:val="nil"/>
              <w:right w:val="nil"/>
            </w:tcBorders>
            <w:shd w:val="clear" w:color="auto" w:fill="auto"/>
            <w:noWrap/>
            <w:vAlign w:val="bottom"/>
            <w:hideMark/>
          </w:tcPr>
          <w:p w14:paraId="6EA5B34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6805</w:t>
            </w:r>
          </w:p>
        </w:tc>
        <w:tc>
          <w:tcPr>
            <w:tcW w:w="927" w:type="dxa"/>
            <w:tcBorders>
              <w:top w:val="nil"/>
              <w:left w:val="single" w:sz="4" w:space="0" w:color="auto"/>
              <w:bottom w:val="nil"/>
              <w:right w:val="single" w:sz="4" w:space="0" w:color="auto"/>
            </w:tcBorders>
            <w:shd w:val="clear" w:color="auto" w:fill="auto"/>
            <w:noWrap/>
            <w:vAlign w:val="bottom"/>
            <w:hideMark/>
          </w:tcPr>
          <w:p w14:paraId="65DC235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49443AB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3549</w:t>
            </w:r>
          </w:p>
        </w:tc>
        <w:tc>
          <w:tcPr>
            <w:tcW w:w="2067" w:type="dxa"/>
            <w:tcBorders>
              <w:top w:val="nil"/>
              <w:left w:val="single" w:sz="4" w:space="0" w:color="auto"/>
              <w:bottom w:val="nil"/>
              <w:right w:val="single" w:sz="4" w:space="0" w:color="auto"/>
            </w:tcBorders>
            <w:shd w:val="clear" w:color="auto" w:fill="auto"/>
            <w:noWrap/>
            <w:vAlign w:val="bottom"/>
            <w:hideMark/>
          </w:tcPr>
          <w:p w14:paraId="598C3E5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7DE4040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A2AECB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BC71A5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04A65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11324BC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3767</w:t>
            </w:r>
          </w:p>
        </w:tc>
        <w:tc>
          <w:tcPr>
            <w:tcW w:w="927" w:type="dxa"/>
            <w:tcBorders>
              <w:top w:val="nil"/>
              <w:left w:val="single" w:sz="4" w:space="0" w:color="auto"/>
              <w:bottom w:val="nil"/>
              <w:right w:val="single" w:sz="4" w:space="0" w:color="auto"/>
            </w:tcBorders>
            <w:shd w:val="clear" w:color="auto" w:fill="auto"/>
            <w:noWrap/>
            <w:vAlign w:val="bottom"/>
            <w:hideMark/>
          </w:tcPr>
          <w:p w14:paraId="5191637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1A0933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1903</w:t>
            </w:r>
          </w:p>
        </w:tc>
        <w:tc>
          <w:tcPr>
            <w:tcW w:w="2067" w:type="dxa"/>
            <w:tcBorders>
              <w:top w:val="nil"/>
              <w:left w:val="single" w:sz="4" w:space="0" w:color="auto"/>
              <w:bottom w:val="nil"/>
              <w:right w:val="single" w:sz="4" w:space="0" w:color="auto"/>
            </w:tcBorders>
            <w:shd w:val="clear" w:color="auto" w:fill="auto"/>
            <w:noWrap/>
            <w:vAlign w:val="bottom"/>
            <w:hideMark/>
          </w:tcPr>
          <w:p w14:paraId="183D2C9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158C33B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F7C623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1D04BE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EFD46D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900" w:type="dxa"/>
            <w:tcBorders>
              <w:top w:val="nil"/>
              <w:left w:val="nil"/>
              <w:bottom w:val="nil"/>
              <w:right w:val="nil"/>
            </w:tcBorders>
            <w:shd w:val="clear" w:color="auto" w:fill="auto"/>
            <w:noWrap/>
            <w:vAlign w:val="bottom"/>
            <w:hideMark/>
          </w:tcPr>
          <w:p w14:paraId="1593A97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2214</w:t>
            </w:r>
          </w:p>
        </w:tc>
        <w:tc>
          <w:tcPr>
            <w:tcW w:w="927" w:type="dxa"/>
            <w:tcBorders>
              <w:top w:val="nil"/>
              <w:left w:val="single" w:sz="4" w:space="0" w:color="auto"/>
              <w:bottom w:val="nil"/>
              <w:right w:val="single" w:sz="4" w:space="0" w:color="auto"/>
            </w:tcBorders>
            <w:shd w:val="clear" w:color="auto" w:fill="auto"/>
            <w:noWrap/>
            <w:vAlign w:val="bottom"/>
            <w:hideMark/>
          </w:tcPr>
          <w:p w14:paraId="5CD8B0F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0008D35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1028</w:t>
            </w:r>
          </w:p>
        </w:tc>
        <w:tc>
          <w:tcPr>
            <w:tcW w:w="2067" w:type="dxa"/>
            <w:tcBorders>
              <w:top w:val="nil"/>
              <w:left w:val="single" w:sz="4" w:space="0" w:color="auto"/>
              <w:bottom w:val="nil"/>
              <w:right w:val="single" w:sz="4" w:space="0" w:color="auto"/>
            </w:tcBorders>
            <w:shd w:val="clear" w:color="auto" w:fill="auto"/>
            <w:noWrap/>
            <w:vAlign w:val="bottom"/>
            <w:hideMark/>
          </w:tcPr>
          <w:p w14:paraId="6D9F5BA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51C74DE0"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3EA7F7E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CDF04C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22C743A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900" w:type="dxa"/>
            <w:tcBorders>
              <w:top w:val="nil"/>
              <w:left w:val="nil"/>
              <w:bottom w:val="nil"/>
              <w:right w:val="nil"/>
            </w:tcBorders>
            <w:shd w:val="clear" w:color="auto" w:fill="auto"/>
            <w:noWrap/>
            <w:vAlign w:val="bottom"/>
            <w:hideMark/>
          </w:tcPr>
          <w:p w14:paraId="517B0CB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1109</w:t>
            </w:r>
          </w:p>
        </w:tc>
        <w:tc>
          <w:tcPr>
            <w:tcW w:w="927" w:type="dxa"/>
            <w:tcBorders>
              <w:top w:val="nil"/>
              <w:left w:val="single" w:sz="4" w:space="0" w:color="auto"/>
              <w:bottom w:val="nil"/>
              <w:right w:val="single" w:sz="4" w:space="0" w:color="auto"/>
            </w:tcBorders>
            <w:shd w:val="clear" w:color="auto" w:fill="auto"/>
            <w:noWrap/>
            <w:vAlign w:val="bottom"/>
            <w:hideMark/>
          </w:tcPr>
          <w:p w14:paraId="78A3F1B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43</w:t>
            </w:r>
          </w:p>
        </w:tc>
        <w:tc>
          <w:tcPr>
            <w:tcW w:w="861" w:type="dxa"/>
            <w:tcBorders>
              <w:top w:val="nil"/>
              <w:left w:val="nil"/>
              <w:bottom w:val="nil"/>
              <w:right w:val="nil"/>
            </w:tcBorders>
            <w:shd w:val="clear" w:color="auto" w:fill="auto"/>
            <w:noWrap/>
            <w:vAlign w:val="bottom"/>
            <w:hideMark/>
          </w:tcPr>
          <w:p w14:paraId="447DEC6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547</w:t>
            </w:r>
          </w:p>
        </w:tc>
        <w:tc>
          <w:tcPr>
            <w:tcW w:w="2067" w:type="dxa"/>
            <w:tcBorders>
              <w:top w:val="nil"/>
              <w:left w:val="single" w:sz="4" w:space="0" w:color="auto"/>
              <w:bottom w:val="nil"/>
              <w:right w:val="single" w:sz="4" w:space="0" w:color="auto"/>
            </w:tcBorders>
            <w:shd w:val="clear" w:color="auto" w:fill="auto"/>
            <w:noWrap/>
            <w:vAlign w:val="bottom"/>
            <w:hideMark/>
          </w:tcPr>
          <w:p w14:paraId="2DE1FD8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EF1B84" w:rsidDel="001C6EA8" w14:paraId="30318C75" w14:textId="5500427B" w:rsidTr="007D2E1F">
        <w:trPr>
          <w:trHeight w:val="220"/>
          <w:del w:id="385"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6603688F" w14:textId="0FBA1489" w:rsidR="00267118" w:rsidRPr="00267118" w:rsidDel="001C6EA8" w:rsidRDefault="00267118" w:rsidP="00267118">
            <w:pPr>
              <w:tabs>
                <w:tab w:val="clear" w:pos="360"/>
                <w:tab w:val="clear" w:pos="720"/>
                <w:tab w:val="clear" w:pos="1080"/>
                <w:tab w:val="clear" w:pos="1440"/>
              </w:tabs>
              <w:overflowPunct/>
              <w:autoSpaceDE/>
              <w:autoSpaceDN/>
              <w:adjustRightInd/>
              <w:spacing w:before="0"/>
              <w:textAlignment w:val="auto"/>
              <w:rPr>
                <w:del w:id="386" w:author="TK Tan" w:date="2014-01-14T02:37:00Z"/>
                <w:rFonts w:ascii="Arial" w:eastAsia="Times New Roman" w:hAnsi="Arial" w:cs="Arial"/>
                <w:color w:val="000000"/>
                <w:sz w:val="18"/>
                <w:szCs w:val="18"/>
              </w:rPr>
            </w:pPr>
            <w:del w:id="387" w:author="TK Tan" w:date="2014-01-14T02:37:00Z">
              <w:r w:rsidRPr="00267118" w:rsidDel="001C6EA8">
                <w:rPr>
                  <w:rFonts w:ascii="Arial" w:eastAsia="Times New Roman" w:hAnsi="Arial" w:cs="Arial"/>
                  <w:color w:val="000000"/>
                  <w:sz w:val="18"/>
                  <w:szCs w:val="18"/>
                </w:rPr>
                <w:delText> </w:delText>
              </w:r>
            </w:del>
          </w:p>
        </w:tc>
        <w:tc>
          <w:tcPr>
            <w:tcW w:w="1847" w:type="dxa"/>
            <w:tcBorders>
              <w:top w:val="single" w:sz="4" w:space="0" w:color="auto"/>
              <w:left w:val="nil"/>
              <w:bottom w:val="nil"/>
              <w:right w:val="nil"/>
            </w:tcBorders>
            <w:shd w:val="clear" w:color="auto" w:fill="auto"/>
            <w:noWrap/>
            <w:vAlign w:val="bottom"/>
            <w:hideMark/>
          </w:tcPr>
          <w:p w14:paraId="2BCF1C27" w14:textId="70B28204"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388" w:author="TK Tan" w:date="2014-01-14T02:37:00Z"/>
                <w:rFonts w:ascii="Arial" w:eastAsia="Times New Roman" w:hAnsi="Arial" w:cs="Arial"/>
                <w:color w:val="000000"/>
                <w:sz w:val="18"/>
                <w:szCs w:val="18"/>
                <w:highlight w:val="darkMagenta"/>
              </w:rPr>
            </w:pPr>
            <w:del w:id="389" w:author="TK Tan" w:date="2014-01-14T02:37:00Z">
              <w:r w:rsidRPr="007D2E1F" w:rsidDel="001C6EA8">
                <w:rPr>
                  <w:rFonts w:ascii="Arial" w:eastAsia="Times New Roman" w:hAnsi="Arial" w:cs="Arial"/>
                  <w:color w:val="000000"/>
                  <w:sz w:val="18"/>
                  <w:szCs w:val="18"/>
                  <w:highlight w:val="darkMagenta"/>
                </w:rPr>
                <w:delText>ScoreNarrow</w:delText>
              </w:r>
            </w:del>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4377D4B7" w14:textId="0B32C0C7"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90" w:author="TK Tan" w:date="2014-01-14T02:37:00Z"/>
                <w:rFonts w:ascii="Arial" w:eastAsia="Times New Roman" w:hAnsi="Arial" w:cs="Arial"/>
                <w:color w:val="000000"/>
                <w:sz w:val="18"/>
                <w:szCs w:val="18"/>
                <w:highlight w:val="darkMagenta"/>
              </w:rPr>
            </w:pPr>
            <w:del w:id="391" w:author="TK Tan" w:date="2014-01-14T02:37:00Z">
              <w:r w:rsidRPr="007D2E1F" w:rsidDel="001C6EA8">
                <w:rPr>
                  <w:rFonts w:ascii="Arial" w:eastAsia="Times New Roman" w:hAnsi="Arial" w:cs="Arial"/>
                  <w:color w:val="000000"/>
                  <w:sz w:val="18"/>
                  <w:szCs w:val="18"/>
                  <w:highlight w:val="darkMagenta"/>
                </w:rPr>
                <w:delText>25</w:delText>
              </w:r>
            </w:del>
          </w:p>
        </w:tc>
        <w:tc>
          <w:tcPr>
            <w:tcW w:w="900" w:type="dxa"/>
            <w:tcBorders>
              <w:top w:val="single" w:sz="4" w:space="0" w:color="auto"/>
              <w:left w:val="nil"/>
              <w:bottom w:val="nil"/>
              <w:right w:val="nil"/>
            </w:tcBorders>
            <w:shd w:val="clear" w:color="auto" w:fill="auto"/>
            <w:noWrap/>
            <w:vAlign w:val="bottom"/>
            <w:hideMark/>
          </w:tcPr>
          <w:p w14:paraId="6728546F" w14:textId="351A465E"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92" w:author="TK Tan" w:date="2014-01-14T02:37:00Z"/>
                <w:rFonts w:ascii="Arial" w:eastAsia="Times New Roman" w:hAnsi="Arial" w:cs="Arial"/>
                <w:color w:val="000000"/>
                <w:sz w:val="18"/>
                <w:szCs w:val="18"/>
                <w:highlight w:val="darkMagenta"/>
              </w:rPr>
            </w:pPr>
            <w:del w:id="393" w:author="TK Tan" w:date="2014-01-14T02:37:00Z">
              <w:r w:rsidRPr="007D2E1F" w:rsidDel="001C6EA8">
                <w:rPr>
                  <w:rFonts w:ascii="Arial" w:eastAsia="Times New Roman" w:hAnsi="Arial" w:cs="Arial"/>
                  <w:color w:val="000000"/>
                  <w:sz w:val="18"/>
                  <w:szCs w:val="18"/>
                  <w:highlight w:val="darkMagenta"/>
                </w:rPr>
                <w:delText>2918</w:delText>
              </w:r>
            </w:del>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113C0C01" w14:textId="4C0A6734"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94" w:author="TK Tan" w:date="2014-01-14T02:37:00Z"/>
                <w:rFonts w:ascii="Arial" w:eastAsia="Times New Roman" w:hAnsi="Arial" w:cs="Arial"/>
                <w:color w:val="000000"/>
                <w:sz w:val="18"/>
                <w:szCs w:val="18"/>
                <w:highlight w:val="darkMagenta"/>
              </w:rPr>
            </w:pPr>
            <w:del w:id="395" w:author="TK Tan" w:date="2014-01-14T02:37:00Z">
              <w:r w:rsidRPr="007D2E1F" w:rsidDel="001C6EA8">
                <w:rPr>
                  <w:rFonts w:ascii="Arial" w:eastAsia="Times New Roman" w:hAnsi="Arial" w:cs="Arial"/>
                  <w:color w:val="000000"/>
                  <w:sz w:val="18"/>
                  <w:szCs w:val="18"/>
                  <w:highlight w:val="darkMagenta"/>
                </w:rPr>
                <w:delText>28</w:delText>
              </w:r>
            </w:del>
          </w:p>
        </w:tc>
        <w:tc>
          <w:tcPr>
            <w:tcW w:w="861" w:type="dxa"/>
            <w:tcBorders>
              <w:top w:val="single" w:sz="4" w:space="0" w:color="auto"/>
              <w:left w:val="nil"/>
              <w:bottom w:val="nil"/>
              <w:right w:val="nil"/>
            </w:tcBorders>
            <w:shd w:val="clear" w:color="auto" w:fill="auto"/>
            <w:noWrap/>
            <w:vAlign w:val="bottom"/>
            <w:hideMark/>
          </w:tcPr>
          <w:p w14:paraId="47A5487F" w14:textId="462614AD"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96" w:author="TK Tan" w:date="2014-01-14T02:37:00Z"/>
                <w:rFonts w:ascii="Arial" w:eastAsia="Times New Roman" w:hAnsi="Arial" w:cs="Arial"/>
                <w:color w:val="000000"/>
                <w:sz w:val="18"/>
                <w:szCs w:val="18"/>
                <w:highlight w:val="darkMagenta"/>
              </w:rPr>
            </w:pPr>
            <w:del w:id="397" w:author="TK Tan" w:date="2014-01-14T02:37:00Z">
              <w:r w:rsidRPr="007D2E1F" w:rsidDel="001C6EA8">
                <w:rPr>
                  <w:rFonts w:ascii="Arial" w:eastAsia="Times New Roman" w:hAnsi="Arial" w:cs="Arial"/>
                  <w:color w:val="000000"/>
                  <w:sz w:val="18"/>
                  <w:szCs w:val="18"/>
                  <w:highlight w:val="darkMagenta"/>
                </w:rPr>
                <w:delText>1350</w:delText>
              </w:r>
            </w:del>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2ADB0A94" w14:textId="3DF40212"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398" w:author="TK Tan" w:date="2014-01-14T02:37:00Z"/>
                <w:rFonts w:ascii="Arial" w:eastAsia="Times New Roman" w:hAnsi="Arial" w:cs="Arial"/>
                <w:color w:val="000000"/>
                <w:sz w:val="18"/>
                <w:szCs w:val="18"/>
                <w:highlight w:val="darkMagenta"/>
              </w:rPr>
            </w:pPr>
            <w:del w:id="399" w:author="TK Tan" w:date="2014-01-14T02:37:00Z">
              <w:r w:rsidRPr="007D2E1F" w:rsidDel="001C6EA8">
                <w:rPr>
                  <w:rFonts w:ascii="Arial" w:eastAsia="Times New Roman" w:hAnsi="Arial" w:cs="Arial"/>
                  <w:color w:val="000000"/>
                  <w:sz w:val="18"/>
                  <w:szCs w:val="18"/>
                  <w:highlight w:val="darkMagenta"/>
                </w:rPr>
                <w:delText>54%</w:delText>
              </w:r>
            </w:del>
          </w:p>
        </w:tc>
      </w:tr>
      <w:tr w:rsidR="00267118" w:rsidRPr="00EF1B84" w:rsidDel="001C6EA8" w14:paraId="5B1B078C" w14:textId="627331F0" w:rsidTr="007D2E1F">
        <w:trPr>
          <w:trHeight w:val="220"/>
          <w:del w:id="400"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77E64349" w14:textId="06034FA4"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401" w:author="TK Tan" w:date="2014-01-14T02:37:00Z"/>
                <w:rFonts w:ascii="Arial" w:eastAsia="Times New Roman" w:hAnsi="Arial" w:cs="Arial"/>
                <w:color w:val="000000"/>
                <w:sz w:val="18"/>
                <w:szCs w:val="18"/>
                <w:highlight w:val="darkMagenta"/>
              </w:rPr>
            </w:pPr>
            <w:del w:id="402"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nil"/>
              <w:right w:val="nil"/>
            </w:tcBorders>
            <w:shd w:val="clear" w:color="auto" w:fill="auto"/>
            <w:noWrap/>
            <w:vAlign w:val="bottom"/>
            <w:hideMark/>
          </w:tcPr>
          <w:p w14:paraId="57B03F1B" w14:textId="4812E9B8"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403" w:author="TK Tan" w:date="2014-01-14T02:37:00Z"/>
                <w:rFonts w:ascii="Arial" w:eastAsia="Times New Roman" w:hAnsi="Arial" w:cs="Arial"/>
                <w:color w:val="000000"/>
                <w:sz w:val="18"/>
                <w:szCs w:val="18"/>
                <w:highlight w:val="darkMagenta"/>
              </w:rPr>
            </w:pPr>
            <w:del w:id="404"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nil"/>
              <w:right w:val="single" w:sz="4" w:space="0" w:color="auto"/>
            </w:tcBorders>
            <w:shd w:val="clear" w:color="auto" w:fill="auto"/>
            <w:noWrap/>
            <w:vAlign w:val="bottom"/>
            <w:hideMark/>
          </w:tcPr>
          <w:p w14:paraId="1F71C4C1" w14:textId="189D18F4"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05" w:author="TK Tan" w:date="2014-01-14T02:37:00Z"/>
                <w:rFonts w:ascii="Arial" w:eastAsia="Times New Roman" w:hAnsi="Arial" w:cs="Arial"/>
                <w:color w:val="000000"/>
                <w:sz w:val="18"/>
                <w:szCs w:val="18"/>
                <w:highlight w:val="darkMagenta"/>
              </w:rPr>
            </w:pPr>
            <w:del w:id="406" w:author="TK Tan" w:date="2014-01-14T02:37:00Z">
              <w:r w:rsidRPr="007D2E1F" w:rsidDel="001C6EA8">
                <w:rPr>
                  <w:rFonts w:ascii="Arial" w:eastAsia="Times New Roman" w:hAnsi="Arial" w:cs="Arial"/>
                  <w:color w:val="000000"/>
                  <w:sz w:val="18"/>
                  <w:szCs w:val="18"/>
                  <w:highlight w:val="darkMagenta"/>
                </w:rPr>
                <w:delText>29</w:delText>
              </w:r>
            </w:del>
          </w:p>
        </w:tc>
        <w:tc>
          <w:tcPr>
            <w:tcW w:w="900" w:type="dxa"/>
            <w:tcBorders>
              <w:top w:val="nil"/>
              <w:left w:val="nil"/>
              <w:bottom w:val="nil"/>
              <w:right w:val="nil"/>
            </w:tcBorders>
            <w:shd w:val="clear" w:color="auto" w:fill="auto"/>
            <w:noWrap/>
            <w:vAlign w:val="bottom"/>
            <w:hideMark/>
          </w:tcPr>
          <w:p w14:paraId="6A95E0B3" w14:textId="5DD30BB3"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07" w:author="TK Tan" w:date="2014-01-14T02:37:00Z"/>
                <w:rFonts w:ascii="Arial" w:eastAsia="Times New Roman" w:hAnsi="Arial" w:cs="Arial"/>
                <w:color w:val="000000"/>
                <w:sz w:val="18"/>
                <w:szCs w:val="18"/>
                <w:highlight w:val="darkMagenta"/>
              </w:rPr>
            </w:pPr>
            <w:del w:id="408" w:author="TK Tan" w:date="2014-01-14T02:37:00Z">
              <w:r w:rsidRPr="007D2E1F" w:rsidDel="001C6EA8">
                <w:rPr>
                  <w:rFonts w:ascii="Arial" w:eastAsia="Times New Roman" w:hAnsi="Arial" w:cs="Arial"/>
                  <w:color w:val="000000"/>
                  <w:sz w:val="18"/>
                  <w:szCs w:val="18"/>
                  <w:highlight w:val="darkMagenta"/>
                </w:rPr>
                <w:delText>1861</w:delText>
              </w:r>
            </w:del>
          </w:p>
        </w:tc>
        <w:tc>
          <w:tcPr>
            <w:tcW w:w="927" w:type="dxa"/>
            <w:tcBorders>
              <w:top w:val="nil"/>
              <w:left w:val="single" w:sz="4" w:space="0" w:color="auto"/>
              <w:bottom w:val="nil"/>
              <w:right w:val="single" w:sz="4" w:space="0" w:color="auto"/>
            </w:tcBorders>
            <w:shd w:val="clear" w:color="auto" w:fill="auto"/>
            <w:noWrap/>
            <w:vAlign w:val="bottom"/>
            <w:hideMark/>
          </w:tcPr>
          <w:p w14:paraId="12DA22E6" w14:textId="0474C1AD"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09" w:author="TK Tan" w:date="2014-01-14T02:37:00Z"/>
                <w:rFonts w:ascii="Arial" w:eastAsia="Times New Roman" w:hAnsi="Arial" w:cs="Arial"/>
                <w:color w:val="000000"/>
                <w:sz w:val="18"/>
                <w:szCs w:val="18"/>
                <w:highlight w:val="darkMagenta"/>
              </w:rPr>
            </w:pPr>
            <w:del w:id="410" w:author="TK Tan" w:date="2014-01-14T02:37:00Z">
              <w:r w:rsidRPr="007D2E1F" w:rsidDel="001C6EA8">
                <w:rPr>
                  <w:rFonts w:ascii="Arial" w:eastAsia="Times New Roman" w:hAnsi="Arial" w:cs="Arial"/>
                  <w:color w:val="000000"/>
                  <w:sz w:val="18"/>
                  <w:szCs w:val="18"/>
                  <w:highlight w:val="darkMagenta"/>
                </w:rPr>
                <w:delText>31</w:delText>
              </w:r>
            </w:del>
          </w:p>
        </w:tc>
        <w:tc>
          <w:tcPr>
            <w:tcW w:w="861" w:type="dxa"/>
            <w:tcBorders>
              <w:top w:val="nil"/>
              <w:left w:val="nil"/>
              <w:bottom w:val="nil"/>
              <w:right w:val="nil"/>
            </w:tcBorders>
            <w:shd w:val="clear" w:color="auto" w:fill="auto"/>
            <w:noWrap/>
            <w:vAlign w:val="bottom"/>
            <w:hideMark/>
          </w:tcPr>
          <w:p w14:paraId="55798C4C" w14:textId="0E36AFB1"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11" w:author="TK Tan" w:date="2014-01-14T02:37:00Z"/>
                <w:rFonts w:ascii="Arial" w:eastAsia="Times New Roman" w:hAnsi="Arial" w:cs="Arial"/>
                <w:color w:val="000000"/>
                <w:sz w:val="18"/>
                <w:szCs w:val="18"/>
                <w:highlight w:val="darkMagenta"/>
              </w:rPr>
            </w:pPr>
            <w:del w:id="412" w:author="TK Tan" w:date="2014-01-14T02:37:00Z">
              <w:r w:rsidRPr="007D2E1F" w:rsidDel="001C6EA8">
                <w:rPr>
                  <w:rFonts w:ascii="Arial" w:eastAsia="Times New Roman" w:hAnsi="Arial" w:cs="Arial"/>
                  <w:color w:val="000000"/>
                  <w:sz w:val="18"/>
                  <w:szCs w:val="18"/>
                  <w:highlight w:val="darkMagenta"/>
                </w:rPr>
                <w:delText>913</w:delText>
              </w:r>
            </w:del>
          </w:p>
        </w:tc>
        <w:tc>
          <w:tcPr>
            <w:tcW w:w="2067" w:type="dxa"/>
            <w:tcBorders>
              <w:top w:val="nil"/>
              <w:left w:val="single" w:sz="4" w:space="0" w:color="auto"/>
              <w:bottom w:val="nil"/>
              <w:right w:val="single" w:sz="4" w:space="0" w:color="auto"/>
            </w:tcBorders>
            <w:shd w:val="clear" w:color="auto" w:fill="auto"/>
            <w:noWrap/>
            <w:vAlign w:val="bottom"/>
            <w:hideMark/>
          </w:tcPr>
          <w:p w14:paraId="33082909" w14:textId="62FEC25C"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13" w:author="TK Tan" w:date="2014-01-14T02:37:00Z"/>
                <w:rFonts w:ascii="Arial" w:eastAsia="Times New Roman" w:hAnsi="Arial" w:cs="Arial"/>
                <w:color w:val="000000"/>
                <w:sz w:val="18"/>
                <w:szCs w:val="18"/>
                <w:highlight w:val="darkMagenta"/>
              </w:rPr>
            </w:pPr>
            <w:del w:id="414" w:author="TK Tan" w:date="2014-01-14T02:37:00Z">
              <w:r w:rsidRPr="007D2E1F" w:rsidDel="001C6EA8">
                <w:rPr>
                  <w:rFonts w:ascii="Arial" w:eastAsia="Times New Roman" w:hAnsi="Arial" w:cs="Arial"/>
                  <w:color w:val="000000"/>
                  <w:sz w:val="18"/>
                  <w:szCs w:val="18"/>
                  <w:highlight w:val="darkMagenta"/>
                </w:rPr>
                <w:delText>51%</w:delText>
              </w:r>
            </w:del>
          </w:p>
        </w:tc>
      </w:tr>
      <w:tr w:rsidR="00267118" w:rsidRPr="00EF1B84" w:rsidDel="001C6EA8" w14:paraId="53F62CB6" w14:textId="7FA3B1C8" w:rsidTr="007D2E1F">
        <w:trPr>
          <w:trHeight w:val="220"/>
          <w:del w:id="415"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36FD786D" w14:textId="784FC151"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416" w:author="TK Tan" w:date="2014-01-14T02:37:00Z"/>
                <w:rFonts w:ascii="Arial" w:eastAsia="Times New Roman" w:hAnsi="Arial" w:cs="Arial"/>
                <w:color w:val="000000"/>
                <w:sz w:val="18"/>
                <w:szCs w:val="18"/>
                <w:highlight w:val="darkMagenta"/>
              </w:rPr>
            </w:pPr>
            <w:del w:id="417"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nil"/>
              <w:right w:val="nil"/>
            </w:tcBorders>
            <w:shd w:val="clear" w:color="auto" w:fill="auto"/>
            <w:noWrap/>
            <w:vAlign w:val="bottom"/>
            <w:hideMark/>
          </w:tcPr>
          <w:p w14:paraId="3501BD06" w14:textId="26B8274E"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418" w:author="TK Tan" w:date="2014-01-14T02:37:00Z"/>
                <w:rFonts w:ascii="Arial" w:eastAsia="Times New Roman" w:hAnsi="Arial" w:cs="Arial"/>
                <w:color w:val="000000"/>
                <w:sz w:val="18"/>
                <w:szCs w:val="18"/>
                <w:highlight w:val="darkMagenta"/>
              </w:rPr>
            </w:pPr>
            <w:del w:id="419"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nil"/>
              <w:right w:val="single" w:sz="4" w:space="0" w:color="auto"/>
            </w:tcBorders>
            <w:shd w:val="clear" w:color="auto" w:fill="auto"/>
            <w:noWrap/>
            <w:vAlign w:val="bottom"/>
            <w:hideMark/>
          </w:tcPr>
          <w:p w14:paraId="1EBD5757" w14:textId="01C89DF4"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20" w:author="TK Tan" w:date="2014-01-14T02:37:00Z"/>
                <w:rFonts w:ascii="Arial" w:eastAsia="Times New Roman" w:hAnsi="Arial" w:cs="Arial"/>
                <w:color w:val="000000"/>
                <w:sz w:val="18"/>
                <w:szCs w:val="18"/>
                <w:highlight w:val="darkMagenta"/>
              </w:rPr>
            </w:pPr>
            <w:del w:id="421" w:author="TK Tan" w:date="2014-01-14T02:37:00Z">
              <w:r w:rsidRPr="007D2E1F" w:rsidDel="001C6EA8">
                <w:rPr>
                  <w:rFonts w:ascii="Arial" w:eastAsia="Times New Roman" w:hAnsi="Arial" w:cs="Arial"/>
                  <w:color w:val="000000"/>
                  <w:sz w:val="18"/>
                  <w:szCs w:val="18"/>
                  <w:highlight w:val="darkMagenta"/>
                </w:rPr>
                <w:delText>33</w:delText>
              </w:r>
            </w:del>
          </w:p>
        </w:tc>
        <w:tc>
          <w:tcPr>
            <w:tcW w:w="900" w:type="dxa"/>
            <w:tcBorders>
              <w:top w:val="nil"/>
              <w:left w:val="nil"/>
              <w:bottom w:val="nil"/>
              <w:right w:val="nil"/>
            </w:tcBorders>
            <w:shd w:val="clear" w:color="auto" w:fill="auto"/>
            <w:noWrap/>
            <w:vAlign w:val="bottom"/>
            <w:hideMark/>
          </w:tcPr>
          <w:p w14:paraId="60CC5502" w14:textId="0860391D"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22" w:author="TK Tan" w:date="2014-01-14T02:37:00Z"/>
                <w:rFonts w:ascii="Arial" w:eastAsia="Times New Roman" w:hAnsi="Arial" w:cs="Arial"/>
                <w:color w:val="000000"/>
                <w:sz w:val="18"/>
                <w:szCs w:val="18"/>
                <w:highlight w:val="darkMagenta"/>
              </w:rPr>
            </w:pPr>
            <w:del w:id="423" w:author="TK Tan" w:date="2014-01-14T02:37:00Z">
              <w:r w:rsidRPr="007D2E1F" w:rsidDel="001C6EA8">
                <w:rPr>
                  <w:rFonts w:ascii="Arial" w:eastAsia="Times New Roman" w:hAnsi="Arial" w:cs="Arial"/>
                  <w:color w:val="000000"/>
                  <w:sz w:val="18"/>
                  <w:szCs w:val="18"/>
                  <w:highlight w:val="darkMagenta"/>
                </w:rPr>
                <w:delText>1242</w:delText>
              </w:r>
            </w:del>
          </w:p>
        </w:tc>
        <w:tc>
          <w:tcPr>
            <w:tcW w:w="927" w:type="dxa"/>
            <w:tcBorders>
              <w:top w:val="nil"/>
              <w:left w:val="single" w:sz="4" w:space="0" w:color="auto"/>
              <w:bottom w:val="nil"/>
              <w:right w:val="single" w:sz="4" w:space="0" w:color="auto"/>
            </w:tcBorders>
            <w:shd w:val="clear" w:color="auto" w:fill="auto"/>
            <w:noWrap/>
            <w:vAlign w:val="bottom"/>
            <w:hideMark/>
          </w:tcPr>
          <w:p w14:paraId="19E6149B" w14:textId="6E7BCC1A"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24" w:author="TK Tan" w:date="2014-01-14T02:37:00Z"/>
                <w:rFonts w:ascii="Arial" w:eastAsia="Times New Roman" w:hAnsi="Arial" w:cs="Arial"/>
                <w:color w:val="000000"/>
                <w:sz w:val="18"/>
                <w:szCs w:val="18"/>
                <w:highlight w:val="darkMagenta"/>
              </w:rPr>
            </w:pPr>
            <w:del w:id="425" w:author="TK Tan" w:date="2014-01-14T02:37:00Z">
              <w:r w:rsidRPr="007D2E1F" w:rsidDel="001C6EA8">
                <w:rPr>
                  <w:rFonts w:ascii="Arial" w:eastAsia="Times New Roman" w:hAnsi="Arial" w:cs="Arial"/>
                  <w:color w:val="000000"/>
                  <w:sz w:val="18"/>
                  <w:szCs w:val="18"/>
                  <w:highlight w:val="darkMagenta"/>
                </w:rPr>
                <w:delText>34</w:delText>
              </w:r>
            </w:del>
          </w:p>
        </w:tc>
        <w:tc>
          <w:tcPr>
            <w:tcW w:w="861" w:type="dxa"/>
            <w:tcBorders>
              <w:top w:val="nil"/>
              <w:left w:val="nil"/>
              <w:bottom w:val="nil"/>
              <w:right w:val="nil"/>
            </w:tcBorders>
            <w:shd w:val="clear" w:color="auto" w:fill="auto"/>
            <w:noWrap/>
            <w:vAlign w:val="bottom"/>
            <w:hideMark/>
          </w:tcPr>
          <w:p w14:paraId="2AB140D9" w14:textId="1E51E59E"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26" w:author="TK Tan" w:date="2014-01-14T02:37:00Z"/>
                <w:rFonts w:ascii="Arial" w:eastAsia="Times New Roman" w:hAnsi="Arial" w:cs="Arial"/>
                <w:color w:val="000000"/>
                <w:sz w:val="18"/>
                <w:szCs w:val="18"/>
                <w:highlight w:val="darkMagenta"/>
              </w:rPr>
            </w:pPr>
            <w:del w:id="427" w:author="TK Tan" w:date="2014-01-14T02:37:00Z">
              <w:r w:rsidRPr="007D2E1F" w:rsidDel="001C6EA8">
                <w:rPr>
                  <w:rFonts w:ascii="Arial" w:eastAsia="Times New Roman" w:hAnsi="Arial" w:cs="Arial"/>
                  <w:color w:val="000000"/>
                  <w:sz w:val="18"/>
                  <w:szCs w:val="18"/>
                  <w:highlight w:val="darkMagenta"/>
                </w:rPr>
                <w:delText>624</w:delText>
              </w:r>
            </w:del>
          </w:p>
        </w:tc>
        <w:tc>
          <w:tcPr>
            <w:tcW w:w="2067" w:type="dxa"/>
            <w:tcBorders>
              <w:top w:val="nil"/>
              <w:left w:val="single" w:sz="4" w:space="0" w:color="auto"/>
              <w:bottom w:val="nil"/>
              <w:right w:val="single" w:sz="4" w:space="0" w:color="auto"/>
            </w:tcBorders>
            <w:shd w:val="clear" w:color="auto" w:fill="auto"/>
            <w:noWrap/>
            <w:vAlign w:val="bottom"/>
            <w:hideMark/>
          </w:tcPr>
          <w:p w14:paraId="6D1183B2" w14:textId="46E2A368"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28" w:author="TK Tan" w:date="2014-01-14T02:37:00Z"/>
                <w:rFonts w:ascii="Arial" w:eastAsia="Times New Roman" w:hAnsi="Arial" w:cs="Arial"/>
                <w:color w:val="000000"/>
                <w:sz w:val="18"/>
                <w:szCs w:val="18"/>
                <w:highlight w:val="darkMagenta"/>
              </w:rPr>
            </w:pPr>
            <w:del w:id="429" w:author="TK Tan" w:date="2014-01-14T02:37:00Z">
              <w:r w:rsidRPr="007D2E1F" w:rsidDel="001C6EA8">
                <w:rPr>
                  <w:rFonts w:ascii="Arial" w:eastAsia="Times New Roman" w:hAnsi="Arial" w:cs="Arial"/>
                  <w:color w:val="000000"/>
                  <w:sz w:val="18"/>
                  <w:szCs w:val="18"/>
                  <w:highlight w:val="darkMagenta"/>
                </w:rPr>
                <w:delText>50%</w:delText>
              </w:r>
            </w:del>
          </w:p>
        </w:tc>
      </w:tr>
      <w:tr w:rsidR="00267118" w:rsidRPr="00267118" w:rsidDel="001C6EA8" w14:paraId="376E0D07" w14:textId="2C454A52" w:rsidTr="007D2E1F">
        <w:trPr>
          <w:trHeight w:val="240"/>
          <w:del w:id="430" w:author="TK Tan" w:date="2014-01-14T02:37:00Z"/>
        </w:trPr>
        <w:tc>
          <w:tcPr>
            <w:tcW w:w="1292" w:type="dxa"/>
            <w:tcBorders>
              <w:top w:val="nil"/>
              <w:left w:val="single" w:sz="4" w:space="0" w:color="auto"/>
              <w:bottom w:val="nil"/>
              <w:right w:val="single" w:sz="4" w:space="0" w:color="auto"/>
            </w:tcBorders>
            <w:shd w:val="clear" w:color="auto" w:fill="auto"/>
            <w:noWrap/>
            <w:vAlign w:val="bottom"/>
            <w:hideMark/>
          </w:tcPr>
          <w:p w14:paraId="261E356F" w14:textId="45E8402A"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431" w:author="TK Tan" w:date="2014-01-14T02:37:00Z"/>
                <w:rFonts w:ascii="Arial" w:eastAsia="Times New Roman" w:hAnsi="Arial" w:cs="Arial"/>
                <w:color w:val="000000"/>
                <w:sz w:val="18"/>
                <w:szCs w:val="18"/>
                <w:highlight w:val="darkMagenta"/>
              </w:rPr>
            </w:pPr>
            <w:del w:id="432" w:author="TK Tan" w:date="2014-01-14T02:37:00Z">
              <w:r w:rsidRPr="007D2E1F" w:rsidDel="001C6EA8">
                <w:rPr>
                  <w:rFonts w:ascii="Arial" w:eastAsia="Times New Roman" w:hAnsi="Arial" w:cs="Arial"/>
                  <w:color w:val="000000"/>
                  <w:sz w:val="18"/>
                  <w:szCs w:val="18"/>
                  <w:highlight w:val="darkMagenta"/>
                </w:rPr>
                <w:delText> </w:delText>
              </w:r>
            </w:del>
          </w:p>
        </w:tc>
        <w:tc>
          <w:tcPr>
            <w:tcW w:w="1847" w:type="dxa"/>
            <w:tcBorders>
              <w:top w:val="nil"/>
              <w:left w:val="nil"/>
              <w:bottom w:val="single" w:sz="4" w:space="0" w:color="auto"/>
              <w:right w:val="nil"/>
            </w:tcBorders>
            <w:shd w:val="clear" w:color="auto" w:fill="auto"/>
            <w:noWrap/>
            <w:vAlign w:val="bottom"/>
            <w:hideMark/>
          </w:tcPr>
          <w:p w14:paraId="6FF4ABB4" w14:textId="79F2647F" w:rsidR="00267118" w:rsidRPr="007D2E1F" w:rsidDel="001C6EA8" w:rsidRDefault="00267118" w:rsidP="00267118">
            <w:pPr>
              <w:tabs>
                <w:tab w:val="clear" w:pos="360"/>
                <w:tab w:val="clear" w:pos="720"/>
                <w:tab w:val="clear" w:pos="1080"/>
                <w:tab w:val="clear" w:pos="1440"/>
              </w:tabs>
              <w:overflowPunct/>
              <w:autoSpaceDE/>
              <w:autoSpaceDN/>
              <w:adjustRightInd/>
              <w:spacing w:before="0"/>
              <w:textAlignment w:val="auto"/>
              <w:rPr>
                <w:del w:id="433" w:author="TK Tan" w:date="2014-01-14T02:37:00Z"/>
                <w:rFonts w:ascii="Arial" w:eastAsia="Times New Roman" w:hAnsi="Arial" w:cs="Arial"/>
                <w:color w:val="000000"/>
                <w:sz w:val="18"/>
                <w:szCs w:val="18"/>
                <w:highlight w:val="darkMagenta"/>
              </w:rPr>
            </w:pPr>
            <w:del w:id="434" w:author="TK Tan" w:date="2014-01-14T02:37:00Z">
              <w:r w:rsidRPr="007D2E1F" w:rsidDel="001C6EA8">
                <w:rPr>
                  <w:rFonts w:ascii="Arial" w:eastAsia="Times New Roman" w:hAnsi="Arial" w:cs="Arial"/>
                  <w:color w:val="000000"/>
                  <w:sz w:val="18"/>
                  <w:szCs w:val="18"/>
                  <w:highlight w:val="darkMagenta"/>
                </w:rPr>
                <w:delText> </w:delText>
              </w:r>
            </w:del>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186C0411" w14:textId="630642C9"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35" w:author="TK Tan" w:date="2014-01-14T02:37:00Z"/>
                <w:rFonts w:ascii="Arial" w:eastAsia="Times New Roman" w:hAnsi="Arial" w:cs="Arial"/>
                <w:color w:val="000000"/>
                <w:sz w:val="18"/>
                <w:szCs w:val="18"/>
                <w:highlight w:val="darkMagenta"/>
              </w:rPr>
            </w:pPr>
            <w:del w:id="436" w:author="TK Tan" w:date="2014-01-14T02:37:00Z">
              <w:r w:rsidRPr="007D2E1F" w:rsidDel="001C6EA8">
                <w:rPr>
                  <w:rFonts w:ascii="Arial" w:eastAsia="Times New Roman" w:hAnsi="Arial" w:cs="Arial"/>
                  <w:color w:val="000000"/>
                  <w:sz w:val="18"/>
                  <w:szCs w:val="18"/>
                  <w:highlight w:val="darkMagenta"/>
                </w:rPr>
                <w:delText>37</w:delText>
              </w:r>
            </w:del>
          </w:p>
        </w:tc>
        <w:tc>
          <w:tcPr>
            <w:tcW w:w="900" w:type="dxa"/>
            <w:tcBorders>
              <w:top w:val="nil"/>
              <w:left w:val="nil"/>
              <w:bottom w:val="single" w:sz="4" w:space="0" w:color="auto"/>
              <w:right w:val="nil"/>
            </w:tcBorders>
            <w:shd w:val="clear" w:color="auto" w:fill="auto"/>
            <w:noWrap/>
            <w:vAlign w:val="bottom"/>
            <w:hideMark/>
          </w:tcPr>
          <w:p w14:paraId="02E4B468" w14:textId="023D1388"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37" w:author="TK Tan" w:date="2014-01-14T02:37:00Z"/>
                <w:rFonts w:ascii="Arial" w:eastAsia="Times New Roman" w:hAnsi="Arial" w:cs="Arial"/>
                <w:color w:val="000000"/>
                <w:sz w:val="18"/>
                <w:szCs w:val="18"/>
                <w:highlight w:val="darkMagenta"/>
              </w:rPr>
            </w:pPr>
            <w:del w:id="438" w:author="TK Tan" w:date="2014-01-14T02:37:00Z">
              <w:r w:rsidRPr="007D2E1F" w:rsidDel="001C6EA8">
                <w:rPr>
                  <w:rFonts w:ascii="Arial" w:eastAsia="Times New Roman" w:hAnsi="Arial" w:cs="Arial"/>
                  <w:color w:val="000000"/>
                  <w:sz w:val="18"/>
                  <w:szCs w:val="18"/>
                  <w:highlight w:val="darkMagenta"/>
                </w:rPr>
                <w:delText>897</w:delText>
              </w:r>
            </w:del>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AE99E0D" w14:textId="7C22FB34"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39" w:author="TK Tan" w:date="2014-01-14T02:37:00Z"/>
                <w:rFonts w:ascii="Arial" w:eastAsia="Times New Roman" w:hAnsi="Arial" w:cs="Arial"/>
                <w:color w:val="000000"/>
                <w:sz w:val="18"/>
                <w:szCs w:val="18"/>
                <w:highlight w:val="darkMagenta"/>
              </w:rPr>
            </w:pPr>
            <w:del w:id="440" w:author="TK Tan" w:date="2014-01-14T02:37:00Z">
              <w:r w:rsidRPr="007D2E1F" w:rsidDel="001C6EA8">
                <w:rPr>
                  <w:rFonts w:ascii="Arial" w:eastAsia="Times New Roman" w:hAnsi="Arial" w:cs="Arial"/>
                  <w:color w:val="000000"/>
                  <w:sz w:val="18"/>
                  <w:szCs w:val="18"/>
                  <w:highlight w:val="darkMagenta"/>
                </w:rPr>
                <w:delText>37</w:delText>
              </w:r>
            </w:del>
          </w:p>
        </w:tc>
        <w:tc>
          <w:tcPr>
            <w:tcW w:w="861" w:type="dxa"/>
            <w:tcBorders>
              <w:top w:val="nil"/>
              <w:left w:val="nil"/>
              <w:bottom w:val="single" w:sz="4" w:space="0" w:color="auto"/>
              <w:right w:val="nil"/>
            </w:tcBorders>
            <w:shd w:val="clear" w:color="auto" w:fill="auto"/>
            <w:noWrap/>
            <w:vAlign w:val="bottom"/>
            <w:hideMark/>
          </w:tcPr>
          <w:p w14:paraId="0F6108E8" w14:textId="650BFFF0" w:rsidR="00267118" w:rsidRPr="007D2E1F"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41" w:author="TK Tan" w:date="2014-01-14T02:37:00Z"/>
                <w:rFonts w:ascii="Arial" w:eastAsia="Times New Roman" w:hAnsi="Arial" w:cs="Arial"/>
                <w:color w:val="000000"/>
                <w:sz w:val="18"/>
                <w:szCs w:val="18"/>
                <w:highlight w:val="darkMagenta"/>
              </w:rPr>
            </w:pPr>
            <w:del w:id="442" w:author="TK Tan" w:date="2014-01-14T02:37:00Z">
              <w:r w:rsidRPr="007D2E1F" w:rsidDel="001C6EA8">
                <w:rPr>
                  <w:rFonts w:ascii="Arial" w:eastAsia="Times New Roman" w:hAnsi="Arial" w:cs="Arial"/>
                  <w:color w:val="000000"/>
                  <w:sz w:val="18"/>
                  <w:szCs w:val="18"/>
                  <w:highlight w:val="darkMagenta"/>
                </w:rPr>
                <w:delText>443</w:delText>
              </w:r>
            </w:del>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89F6EE5" w14:textId="30AE5D7D" w:rsidR="00267118" w:rsidRPr="00267118" w:rsidDel="001C6EA8" w:rsidRDefault="00267118" w:rsidP="00267118">
            <w:pPr>
              <w:tabs>
                <w:tab w:val="clear" w:pos="360"/>
                <w:tab w:val="clear" w:pos="720"/>
                <w:tab w:val="clear" w:pos="1080"/>
                <w:tab w:val="clear" w:pos="1440"/>
              </w:tabs>
              <w:overflowPunct/>
              <w:autoSpaceDE/>
              <w:autoSpaceDN/>
              <w:adjustRightInd/>
              <w:spacing w:before="0"/>
              <w:jc w:val="right"/>
              <w:textAlignment w:val="auto"/>
              <w:rPr>
                <w:del w:id="443" w:author="TK Tan" w:date="2014-01-14T02:37:00Z"/>
                <w:rFonts w:ascii="Arial" w:eastAsia="Times New Roman" w:hAnsi="Arial" w:cs="Arial"/>
                <w:color w:val="000000"/>
                <w:sz w:val="18"/>
                <w:szCs w:val="18"/>
              </w:rPr>
            </w:pPr>
            <w:del w:id="444" w:author="TK Tan" w:date="2014-01-14T02:37:00Z">
              <w:r w:rsidRPr="007D2E1F" w:rsidDel="001C6EA8">
                <w:rPr>
                  <w:rFonts w:ascii="Arial" w:eastAsia="Times New Roman" w:hAnsi="Arial" w:cs="Arial"/>
                  <w:color w:val="000000"/>
                  <w:sz w:val="18"/>
                  <w:szCs w:val="18"/>
                  <w:highlight w:val="darkMagenta"/>
                </w:rPr>
                <w:delText>51%</w:delText>
              </w:r>
            </w:del>
          </w:p>
        </w:tc>
      </w:tr>
      <w:tr w:rsidR="00267118" w:rsidRPr="00267118" w14:paraId="47B175C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3F6841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336F35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sedofCropped</w:t>
            </w:r>
          </w:p>
        </w:tc>
        <w:tc>
          <w:tcPr>
            <w:tcW w:w="968" w:type="dxa"/>
            <w:tcBorders>
              <w:top w:val="nil"/>
              <w:left w:val="single" w:sz="4" w:space="0" w:color="auto"/>
              <w:bottom w:val="nil"/>
              <w:right w:val="single" w:sz="4" w:space="0" w:color="auto"/>
            </w:tcBorders>
            <w:shd w:val="clear" w:color="auto" w:fill="auto"/>
            <w:noWrap/>
            <w:vAlign w:val="bottom"/>
            <w:hideMark/>
          </w:tcPr>
          <w:p w14:paraId="1E227A9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2BC6DEC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13762</w:t>
            </w:r>
          </w:p>
        </w:tc>
        <w:tc>
          <w:tcPr>
            <w:tcW w:w="927" w:type="dxa"/>
            <w:tcBorders>
              <w:top w:val="nil"/>
              <w:left w:val="single" w:sz="4" w:space="0" w:color="auto"/>
              <w:bottom w:val="nil"/>
              <w:right w:val="single" w:sz="4" w:space="0" w:color="auto"/>
            </w:tcBorders>
            <w:shd w:val="clear" w:color="auto" w:fill="auto"/>
            <w:noWrap/>
            <w:vAlign w:val="bottom"/>
            <w:hideMark/>
          </w:tcPr>
          <w:p w14:paraId="075D814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2934C2A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6345</w:t>
            </w:r>
          </w:p>
        </w:tc>
        <w:tc>
          <w:tcPr>
            <w:tcW w:w="2067" w:type="dxa"/>
            <w:tcBorders>
              <w:top w:val="nil"/>
              <w:left w:val="single" w:sz="4" w:space="0" w:color="auto"/>
              <w:bottom w:val="nil"/>
              <w:right w:val="single" w:sz="4" w:space="0" w:color="auto"/>
            </w:tcBorders>
            <w:shd w:val="clear" w:color="auto" w:fill="auto"/>
            <w:noWrap/>
            <w:vAlign w:val="bottom"/>
            <w:hideMark/>
          </w:tcPr>
          <w:p w14:paraId="681D50C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45E67B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E01358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F705AA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6451CEC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317728B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6726</w:t>
            </w:r>
          </w:p>
        </w:tc>
        <w:tc>
          <w:tcPr>
            <w:tcW w:w="927" w:type="dxa"/>
            <w:tcBorders>
              <w:top w:val="nil"/>
              <w:left w:val="single" w:sz="4" w:space="0" w:color="auto"/>
              <w:bottom w:val="nil"/>
              <w:right w:val="single" w:sz="4" w:space="0" w:color="auto"/>
            </w:tcBorders>
            <w:shd w:val="clear" w:color="auto" w:fill="auto"/>
            <w:noWrap/>
            <w:vAlign w:val="bottom"/>
            <w:hideMark/>
          </w:tcPr>
          <w:p w14:paraId="4361248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00C3568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3165</w:t>
            </w:r>
          </w:p>
        </w:tc>
        <w:tc>
          <w:tcPr>
            <w:tcW w:w="2067" w:type="dxa"/>
            <w:tcBorders>
              <w:top w:val="nil"/>
              <w:left w:val="single" w:sz="4" w:space="0" w:color="auto"/>
              <w:bottom w:val="nil"/>
              <w:right w:val="single" w:sz="4" w:space="0" w:color="auto"/>
            </w:tcBorders>
            <w:shd w:val="clear" w:color="auto" w:fill="auto"/>
            <w:noWrap/>
            <w:vAlign w:val="bottom"/>
            <w:hideMark/>
          </w:tcPr>
          <w:p w14:paraId="60DAC90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2698EE6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4BE6EF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8B3C12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3305399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6A7F934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3462</w:t>
            </w:r>
          </w:p>
        </w:tc>
        <w:tc>
          <w:tcPr>
            <w:tcW w:w="927" w:type="dxa"/>
            <w:tcBorders>
              <w:top w:val="nil"/>
              <w:left w:val="single" w:sz="4" w:space="0" w:color="auto"/>
              <w:bottom w:val="nil"/>
              <w:right w:val="single" w:sz="4" w:space="0" w:color="auto"/>
            </w:tcBorders>
            <w:shd w:val="clear" w:color="auto" w:fill="auto"/>
            <w:noWrap/>
            <w:vAlign w:val="bottom"/>
            <w:hideMark/>
          </w:tcPr>
          <w:p w14:paraId="3B41C57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6541225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1619</w:t>
            </w:r>
          </w:p>
        </w:tc>
        <w:tc>
          <w:tcPr>
            <w:tcW w:w="2067" w:type="dxa"/>
            <w:tcBorders>
              <w:top w:val="nil"/>
              <w:left w:val="single" w:sz="4" w:space="0" w:color="auto"/>
              <w:bottom w:val="nil"/>
              <w:right w:val="single" w:sz="4" w:space="0" w:color="auto"/>
            </w:tcBorders>
            <w:shd w:val="clear" w:color="auto" w:fill="auto"/>
            <w:noWrap/>
            <w:vAlign w:val="bottom"/>
            <w:hideMark/>
          </w:tcPr>
          <w:p w14:paraId="0ECE978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78E77826"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53FF2B7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7F32DDE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D77BBC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900" w:type="dxa"/>
            <w:tcBorders>
              <w:top w:val="nil"/>
              <w:left w:val="nil"/>
              <w:bottom w:val="single" w:sz="4" w:space="0" w:color="auto"/>
              <w:right w:val="nil"/>
            </w:tcBorders>
            <w:shd w:val="clear" w:color="auto" w:fill="auto"/>
            <w:noWrap/>
            <w:vAlign w:val="bottom"/>
            <w:hideMark/>
          </w:tcPr>
          <w:p w14:paraId="556CEC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1863</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EC3B24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449B4BE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971</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4BB84E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3A29996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2F933E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49068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UnderBoat1</w:t>
            </w:r>
          </w:p>
        </w:tc>
        <w:tc>
          <w:tcPr>
            <w:tcW w:w="968" w:type="dxa"/>
            <w:tcBorders>
              <w:top w:val="nil"/>
              <w:left w:val="single" w:sz="4" w:space="0" w:color="auto"/>
              <w:bottom w:val="nil"/>
              <w:right w:val="single" w:sz="4" w:space="0" w:color="auto"/>
            </w:tcBorders>
            <w:shd w:val="clear" w:color="auto" w:fill="auto"/>
            <w:noWrap/>
            <w:vAlign w:val="bottom"/>
            <w:hideMark/>
          </w:tcPr>
          <w:p w14:paraId="458D1CB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900" w:type="dxa"/>
            <w:tcBorders>
              <w:top w:val="nil"/>
              <w:left w:val="nil"/>
              <w:bottom w:val="nil"/>
              <w:right w:val="nil"/>
            </w:tcBorders>
            <w:shd w:val="clear" w:color="auto" w:fill="auto"/>
            <w:noWrap/>
            <w:vAlign w:val="bottom"/>
            <w:hideMark/>
          </w:tcPr>
          <w:p w14:paraId="5192D1D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4407</w:t>
            </w:r>
          </w:p>
        </w:tc>
        <w:tc>
          <w:tcPr>
            <w:tcW w:w="927" w:type="dxa"/>
            <w:tcBorders>
              <w:top w:val="nil"/>
              <w:left w:val="single" w:sz="4" w:space="0" w:color="auto"/>
              <w:bottom w:val="nil"/>
              <w:right w:val="single" w:sz="4" w:space="0" w:color="auto"/>
            </w:tcBorders>
            <w:shd w:val="clear" w:color="auto" w:fill="auto"/>
            <w:noWrap/>
            <w:vAlign w:val="bottom"/>
            <w:hideMark/>
          </w:tcPr>
          <w:p w14:paraId="08885A7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7203D77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1910</w:t>
            </w:r>
          </w:p>
        </w:tc>
        <w:tc>
          <w:tcPr>
            <w:tcW w:w="2067" w:type="dxa"/>
            <w:tcBorders>
              <w:top w:val="nil"/>
              <w:left w:val="single" w:sz="4" w:space="0" w:color="auto"/>
              <w:bottom w:val="nil"/>
              <w:right w:val="single" w:sz="4" w:space="0" w:color="auto"/>
            </w:tcBorders>
            <w:shd w:val="clear" w:color="auto" w:fill="auto"/>
            <w:noWrap/>
            <w:vAlign w:val="bottom"/>
            <w:hideMark/>
          </w:tcPr>
          <w:p w14:paraId="186D74E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57%</w:t>
            </w:r>
          </w:p>
        </w:tc>
      </w:tr>
      <w:tr w:rsidR="00267118" w:rsidRPr="00267118" w14:paraId="7780326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8EEF11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1A2DB3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4FBF9B4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04B3C5C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2026</w:t>
            </w:r>
          </w:p>
        </w:tc>
        <w:tc>
          <w:tcPr>
            <w:tcW w:w="927" w:type="dxa"/>
            <w:tcBorders>
              <w:top w:val="nil"/>
              <w:left w:val="single" w:sz="4" w:space="0" w:color="auto"/>
              <w:bottom w:val="nil"/>
              <w:right w:val="single" w:sz="4" w:space="0" w:color="auto"/>
            </w:tcBorders>
            <w:shd w:val="clear" w:color="auto" w:fill="auto"/>
            <w:noWrap/>
            <w:vAlign w:val="bottom"/>
            <w:hideMark/>
          </w:tcPr>
          <w:p w14:paraId="7FB77A3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3CD7C9A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990</w:t>
            </w:r>
          </w:p>
        </w:tc>
        <w:tc>
          <w:tcPr>
            <w:tcW w:w="2067" w:type="dxa"/>
            <w:tcBorders>
              <w:top w:val="nil"/>
              <w:left w:val="single" w:sz="4" w:space="0" w:color="auto"/>
              <w:bottom w:val="nil"/>
              <w:right w:val="single" w:sz="4" w:space="0" w:color="auto"/>
            </w:tcBorders>
            <w:shd w:val="clear" w:color="auto" w:fill="auto"/>
            <w:noWrap/>
            <w:vAlign w:val="bottom"/>
            <w:hideMark/>
          </w:tcPr>
          <w:p w14:paraId="3D5EC38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6CA43D77"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C19F51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ADBD68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EC115B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1069E05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1196</w:t>
            </w:r>
          </w:p>
        </w:tc>
        <w:tc>
          <w:tcPr>
            <w:tcW w:w="927" w:type="dxa"/>
            <w:tcBorders>
              <w:top w:val="nil"/>
              <w:left w:val="single" w:sz="4" w:space="0" w:color="auto"/>
              <w:bottom w:val="nil"/>
              <w:right w:val="single" w:sz="4" w:space="0" w:color="auto"/>
            </w:tcBorders>
            <w:shd w:val="clear" w:color="auto" w:fill="auto"/>
            <w:noWrap/>
            <w:vAlign w:val="bottom"/>
            <w:hideMark/>
          </w:tcPr>
          <w:p w14:paraId="48CF8C6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D49DA0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554</w:t>
            </w:r>
          </w:p>
        </w:tc>
        <w:tc>
          <w:tcPr>
            <w:tcW w:w="2067" w:type="dxa"/>
            <w:tcBorders>
              <w:top w:val="nil"/>
              <w:left w:val="single" w:sz="4" w:space="0" w:color="auto"/>
              <w:bottom w:val="nil"/>
              <w:right w:val="single" w:sz="4" w:space="0" w:color="auto"/>
            </w:tcBorders>
            <w:shd w:val="clear" w:color="auto" w:fill="auto"/>
            <w:noWrap/>
            <w:vAlign w:val="bottom"/>
            <w:hideMark/>
          </w:tcPr>
          <w:p w14:paraId="753E287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1FC3D6BA" w14:textId="77777777" w:rsidTr="007D2E1F">
        <w:trPr>
          <w:trHeight w:val="240"/>
        </w:trPr>
        <w:tc>
          <w:tcPr>
            <w:tcW w:w="1292" w:type="dxa"/>
            <w:tcBorders>
              <w:top w:val="nil"/>
              <w:left w:val="single" w:sz="4" w:space="0" w:color="auto"/>
              <w:bottom w:val="single" w:sz="4" w:space="0" w:color="auto"/>
              <w:right w:val="single" w:sz="4" w:space="0" w:color="auto"/>
            </w:tcBorders>
            <w:shd w:val="clear" w:color="auto" w:fill="auto"/>
            <w:noWrap/>
            <w:vAlign w:val="bottom"/>
            <w:hideMark/>
          </w:tcPr>
          <w:p w14:paraId="73D6FA6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1950810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073CE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35D44A9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729</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C3DFC7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single" w:sz="4" w:space="0" w:color="auto"/>
              <w:right w:val="nil"/>
            </w:tcBorders>
            <w:shd w:val="clear" w:color="auto" w:fill="auto"/>
            <w:noWrap/>
            <w:vAlign w:val="bottom"/>
            <w:hideMark/>
          </w:tcPr>
          <w:p w14:paraId="610C106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325</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26DDA30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55%</w:t>
            </w:r>
          </w:p>
        </w:tc>
      </w:tr>
      <w:tr w:rsidR="00267118" w:rsidRPr="00267118" w14:paraId="3811337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711643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720p</w:t>
            </w:r>
          </w:p>
        </w:tc>
        <w:tc>
          <w:tcPr>
            <w:tcW w:w="1847" w:type="dxa"/>
            <w:tcBorders>
              <w:top w:val="nil"/>
              <w:left w:val="nil"/>
              <w:bottom w:val="nil"/>
              <w:right w:val="nil"/>
            </w:tcBorders>
            <w:shd w:val="clear" w:color="auto" w:fill="auto"/>
            <w:noWrap/>
            <w:vAlign w:val="bottom"/>
            <w:hideMark/>
          </w:tcPr>
          <w:p w14:paraId="313EE9E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ThreePeople</w:t>
            </w:r>
          </w:p>
        </w:tc>
        <w:tc>
          <w:tcPr>
            <w:tcW w:w="968" w:type="dxa"/>
            <w:tcBorders>
              <w:top w:val="nil"/>
              <w:left w:val="single" w:sz="4" w:space="0" w:color="auto"/>
              <w:bottom w:val="nil"/>
              <w:right w:val="single" w:sz="4" w:space="0" w:color="auto"/>
            </w:tcBorders>
            <w:shd w:val="clear" w:color="auto" w:fill="auto"/>
            <w:noWrap/>
            <w:vAlign w:val="bottom"/>
            <w:hideMark/>
          </w:tcPr>
          <w:p w14:paraId="55A0EF4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900" w:type="dxa"/>
            <w:tcBorders>
              <w:top w:val="nil"/>
              <w:left w:val="nil"/>
              <w:bottom w:val="nil"/>
              <w:right w:val="nil"/>
            </w:tcBorders>
            <w:shd w:val="clear" w:color="auto" w:fill="auto"/>
            <w:noWrap/>
            <w:vAlign w:val="bottom"/>
            <w:hideMark/>
          </w:tcPr>
          <w:p w14:paraId="1A0964B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1414</w:t>
            </w:r>
          </w:p>
        </w:tc>
        <w:tc>
          <w:tcPr>
            <w:tcW w:w="927" w:type="dxa"/>
            <w:tcBorders>
              <w:top w:val="nil"/>
              <w:left w:val="single" w:sz="4" w:space="0" w:color="auto"/>
              <w:bottom w:val="nil"/>
              <w:right w:val="single" w:sz="4" w:space="0" w:color="auto"/>
            </w:tcBorders>
            <w:shd w:val="clear" w:color="auto" w:fill="auto"/>
            <w:noWrap/>
            <w:vAlign w:val="bottom"/>
            <w:hideMark/>
          </w:tcPr>
          <w:p w14:paraId="756AABF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861" w:type="dxa"/>
            <w:tcBorders>
              <w:top w:val="nil"/>
              <w:left w:val="nil"/>
              <w:bottom w:val="nil"/>
              <w:right w:val="nil"/>
            </w:tcBorders>
            <w:shd w:val="clear" w:color="auto" w:fill="auto"/>
            <w:noWrap/>
            <w:vAlign w:val="bottom"/>
            <w:hideMark/>
          </w:tcPr>
          <w:p w14:paraId="1853B52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648</w:t>
            </w:r>
          </w:p>
        </w:tc>
        <w:tc>
          <w:tcPr>
            <w:tcW w:w="2067" w:type="dxa"/>
            <w:tcBorders>
              <w:top w:val="nil"/>
              <w:left w:val="single" w:sz="4" w:space="0" w:color="auto"/>
              <w:bottom w:val="nil"/>
              <w:right w:val="single" w:sz="4" w:space="0" w:color="auto"/>
            </w:tcBorders>
            <w:shd w:val="clear" w:color="auto" w:fill="auto"/>
            <w:noWrap/>
            <w:vAlign w:val="bottom"/>
            <w:hideMark/>
          </w:tcPr>
          <w:p w14:paraId="5E59DA1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3E15BAE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6EF7D0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C9B21A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(low delay)</w:t>
            </w:r>
          </w:p>
        </w:tc>
        <w:tc>
          <w:tcPr>
            <w:tcW w:w="968" w:type="dxa"/>
            <w:tcBorders>
              <w:top w:val="nil"/>
              <w:left w:val="single" w:sz="4" w:space="0" w:color="auto"/>
              <w:bottom w:val="nil"/>
              <w:right w:val="single" w:sz="4" w:space="0" w:color="auto"/>
            </w:tcBorders>
            <w:shd w:val="clear" w:color="auto" w:fill="auto"/>
            <w:noWrap/>
            <w:vAlign w:val="bottom"/>
            <w:hideMark/>
          </w:tcPr>
          <w:p w14:paraId="56669D1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39A4851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739</w:t>
            </w:r>
          </w:p>
        </w:tc>
        <w:tc>
          <w:tcPr>
            <w:tcW w:w="927" w:type="dxa"/>
            <w:tcBorders>
              <w:top w:val="nil"/>
              <w:left w:val="single" w:sz="4" w:space="0" w:color="auto"/>
              <w:bottom w:val="nil"/>
              <w:right w:val="single" w:sz="4" w:space="0" w:color="auto"/>
            </w:tcBorders>
            <w:shd w:val="clear" w:color="auto" w:fill="auto"/>
            <w:noWrap/>
            <w:vAlign w:val="bottom"/>
            <w:hideMark/>
          </w:tcPr>
          <w:p w14:paraId="7793B7F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7905B0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346</w:t>
            </w:r>
          </w:p>
        </w:tc>
        <w:tc>
          <w:tcPr>
            <w:tcW w:w="2067" w:type="dxa"/>
            <w:tcBorders>
              <w:top w:val="nil"/>
              <w:left w:val="single" w:sz="4" w:space="0" w:color="auto"/>
              <w:bottom w:val="nil"/>
              <w:right w:val="single" w:sz="4" w:space="0" w:color="auto"/>
            </w:tcBorders>
            <w:shd w:val="clear" w:color="auto" w:fill="auto"/>
            <w:noWrap/>
            <w:vAlign w:val="bottom"/>
            <w:hideMark/>
          </w:tcPr>
          <w:p w14:paraId="6A5AF2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5E5A62B0"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2AFA4F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758F71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7B0C194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1A319BA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433</w:t>
            </w:r>
          </w:p>
        </w:tc>
        <w:tc>
          <w:tcPr>
            <w:tcW w:w="927" w:type="dxa"/>
            <w:tcBorders>
              <w:top w:val="nil"/>
              <w:left w:val="single" w:sz="4" w:space="0" w:color="auto"/>
              <w:bottom w:val="nil"/>
              <w:right w:val="single" w:sz="4" w:space="0" w:color="auto"/>
            </w:tcBorders>
            <w:shd w:val="clear" w:color="auto" w:fill="auto"/>
            <w:noWrap/>
            <w:vAlign w:val="bottom"/>
            <w:hideMark/>
          </w:tcPr>
          <w:p w14:paraId="7C2DCCD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0418D05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200</w:t>
            </w:r>
          </w:p>
        </w:tc>
        <w:tc>
          <w:tcPr>
            <w:tcW w:w="2067" w:type="dxa"/>
            <w:tcBorders>
              <w:top w:val="nil"/>
              <w:left w:val="single" w:sz="4" w:space="0" w:color="auto"/>
              <w:bottom w:val="nil"/>
              <w:right w:val="single" w:sz="4" w:space="0" w:color="auto"/>
            </w:tcBorders>
            <w:shd w:val="clear" w:color="auto" w:fill="auto"/>
            <w:noWrap/>
            <w:vAlign w:val="bottom"/>
            <w:hideMark/>
          </w:tcPr>
          <w:p w14:paraId="46FC767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65D17ED5"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4C88EC8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BE5E04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7CDA3F0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nil"/>
              <w:right w:val="nil"/>
            </w:tcBorders>
            <w:shd w:val="clear" w:color="auto" w:fill="auto"/>
            <w:noWrap/>
            <w:vAlign w:val="bottom"/>
            <w:hideMark/>
          </w:tcPr>
          <w:p w14:paraId="5BB1396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240</w:t>
            </w:r>
          </w:p>
        </w:tc>
        <w:tc>
          <w:tcPr>
            <w:tcW w:w="927" w:type="dxa"/>
            <w:tcBorders>
              <w:top w:val="nil"/>
              <w:left w:val="single" w:sz="4" w:space="0" w:color="auto"/>
              <w:bottom w:val="nil"/>
              <w:right w:val="single" w:sz="4" w:space="0" w:color="auto"/>
            </w:tcBorders>
            <w:shd w:val="clear" w:color="auto" w:fill="auto"/>
            <w:noWrap/>
            <w:vAlign w:val="bottom"/>
            <w:hideMark/>
          </w:tcPr>
          <w:p w14:paraId="38F3E51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861" w:type="dxa"/>
            <w:tcBorders>
              <w:top w:val="nil"/>
              <w:left w:val="nil"/>
              <w:bottom w:val="nil"/>
              <w:right w:val="nil"/>
            </w:tcBorders>
            <w:shd w:val="clear" w:color="auto" w:fill="auto"/>
            <w:noWrap/>
            <w:vAlign w:val="bottom"/>
            <w:hideMark/>
          </w:tcPr>
          <w:p w14:paraId="7FA8271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117</w:t>
            </w:r>
          </w:p>
        </w:tc>
        <w:tc>
          <w:tcPr>
            <w:tcW w:w="2067" w:type="dxa"/>
            <w:tcBorders>
              <w:top w:val="nil"/>
              <w:left w:val="single" w:sz="4" w:space="0" w:color="auto"/>
              <w:bottom w:val="nil"/>
              <w:right w:val="single" w:sz="4" w:space="0" w:color="auto"/>
            </w:tcBorders>
            <w:shd w:val="clear" w:color="auto" w:fill="auto"/>
            <w:noWrap/>
            <w:vAlign w:val="bottom"/>
            <w:hideMark/>
          </w:tcPr>
          <w:p w14:paraId="70F0ED6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2D3B310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0FBA48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0E4494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BT709Parakeets</w:t>
            </w:r>
          </w:p>
        </w:tc>
        <w:tc>
          <w:tcPr>
            <w:tcW w:w="968" w:type="dxa"/>
            <w:tcBorders>
              <w:top w:val="nil"/>
              <w:left w:val="single" w:sz="4" w:space="0" w:color="auto"/>
              <w:bottom w:val="nil"/>
              <w:right w:val="single" w:sz="4" w:space="0" w:color="auto"/>
            </w:tcBorders>
            <w:shd w:val="clear" w:color="auto" w:fill="auto"/>
            <w:noWrap/>
            <w:vAlign w:val="bottom"/>
            <w:hideMark/>
          </w:tcPr>
          <w:p w14:paraId="10DD02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w:t>
            </w:r>
          </w:p>
        </w:tc>
        <w:tc>
          <w:tcPr>
            <w:tcW w:w="900" w:type="dxa"/>
            <w:tcBorders>
              <w:top w:val="nil"/>
              <w:left w:val="nil"/>
              <w:bottom w:val="nil"/>
              <w:right w:val="nil"/>
            </w:tcBorders>
            <w:shd w:val="clear" w:color="auto" w:fill="auto"/>
            <w:noWrap/>
            <w:vAlign w:val="bottom"/>
            <w:hideMark/>
          </w:tcPr>
          <w:p w14:paraId="09C4983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1151</w:t>
            </w:r>
          </w:p>
        </w:tc>
        <w:tc>
          <w:tcPr>
            <w:tcW w:w="927" w:type="dxa"/>
            <w:tcBorders>
              <w:top w:val="nil"/>
              <w:left w:val="single" w:sz="4" w:space="0" w:color="auto"/>
              <w:bottom w:val="nil"/>
              <w:right w:val="single" w:sz="4" w:space="0" w:color="auto"/>
            </w:tcBorders>
            <w:shd w:val="clear" w:color="auto" w:fill="auto"/>
            <w:noWrap/>
            <w:vAlign w:val="bottom"/>
            <w:hideMark/>
          </w:tcPr>
          <w:p w14:paraId="5610DA2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5F8D4E3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553</w:t>
            </w:r>
          </w:p>
        </w:tc>
        <w:tc>
          <w:tcPr>
            <w:tcW w:w="2067" w:type="dxa"/>
            <w:tcBorders>
              <w:top w:val="nil"/>
              <w:left w:val="single" w:sz="4" w:space="0" w:color="auto"/>
              <w:bottom w:val="nil"/>
              <w:right w:val="single" w:sz="4" w:space="0" w:color="auto"/>
            </w:tcBorders>
            <w:shd w:val="clear" w:color="auto" w:fill="auto"/>
            <w:noWrap/>
            <w:vAlign w:val="bottom"/>
            <w:hideMark/>
          </w:tcPr>
          <w:p w14:paraId="4AFED4E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727FB260"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52D3FA4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93687B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2C0110E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900" w:type="dxa"/>
            <w:tcBorders>
              <w:top w:val="nil"/>
              <w:left w:val="nil"/>
              <w:bottom w:val="nil"/>
              <w:right w:val="nil"/>
            </w:tcBorders>
            <w:shd w:val="clear" w:color="auto" w:fill="auto"/>
            <w:noWrap/>
            <w:vAlign w:val="bottom"/>
            <w:hideMark/>
          </w:tcPr>
          <w:p w14:paraId="3FF177A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709</w:t>
            </w:r>
          </w:p>
        </w:tc>
        <w:tc>
          <w:tcPr>
            <w:tcW w:w="927" w:type="dxa"/>
            <w:tcBorders>
              <w:top w:val="nil"/>
              <w:left w:val="single" w:sz="4" w:space="0" w:color="auto"/>
              <w:bottom w:val="nil"/>
              <w:right w:val="single" w:sz="4" w:space="0" w:color="auto"/>
            </w:tcBorders>
            <w:shd w:val="clear" w:color="auto" w:fill="auto"/>
            <w:noWrap/>
            <w:vAlign w:val="bottom"/>
            <w:hideMark/>
          </w:tcPr>
          <w:p w14:paraId="2D89364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w:t>
            </w:r>
          </w:p>
        </w:tc>
        <w:tc>
          <w:tcPr>
            <w:tcW w:w="861" w:type="dxa"/>
            <w:tcBorders>
              <w:top w:val="nil"/>
              <w:left w:val="nil"/>
              <w:bottom w:val="nil"/>
              <w:right w:val="nil"/>
            </w:tcBorders>
            <w:shd w:val="clear" w:color="auto" w:fill="auto"/>
            <w:noWrap/>
            <w:vAlign w:val="bottom"/>
            <w:hideMark/>
          </w:tcPr>
          <w:p w14:paraId="03F473D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333</w:t>
            </w:r>
          </w:p>
        </w:tc>
        <w:tc>
          <w:tcPr>
            <w:tcW w:w="2067" w:type="dxa"/>
            <w:tcBorders>
              <w:top w:val="nil"/>
              <w:left w:val="single" w:sz="4" w:space="0" w:color="auto"/>
              <w:bottom w:val="nil"/>
              <w:right w:val="single" w:sz="4" w:space="0" w:color="auto"/>
            </w:tcBorders>
            <w:shd w:val="clear" w:color="auto" w:fill="auto"/>
            <w:noWrap/>
            <w:vAlign w:val="bottom"/>
            <w:hideMark/>
          </w:tcPr>
          <w:p w14:paraId="540C2F4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5899E5B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7EB146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07B3D5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2ECFE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28F53AC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499</w:t>
            </w:r>
          </w:p>
        </w:tc>
        <w:tc>
          <w:tcPr>
            <w:tcW w:w="927" w:type="dxa"/>
            <w:tcBorders>
              <w:top w:val="nil"/>
              <w:left w:val="single" w:sz="4" w:space="0" w:color="auto"/>
              <w:bottom w:val="nil"/>
              <w:right w:val="single" w:sz="4" w:space="0" w:color="auto"/>
            </w:tcBorders>
            <w:shd w:val="clear" w:color="auto" w:fill="auto"/>
            <w:noWrap/>
            <w:vAlign w:val="bottom"/>
            <w:hideMark/>
          </w:tcPr>
          <w:p w14:paraId="62DBD5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26A970D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232</w:t>
            </w:r>
          </w:p>
        </w:tc>
        <w:tc>
          <w:tcPr>
            <w:tcW w:w="2067" w:type="dxa"/>
            <w:tcBorders>
              <w:top w:val="nil"/>
              <w:left w:val="single" w:sz="4" w:space="0" w:color="auto"/>
              <w:bottom w:val="nil"/>
              <w:right w:val="single" w:sz="4" w:space="0" w:color="auto"/>
            </w:tcBorders>
            <w:shd w:val="clear" w:color="auto" w:fill="auto"/>
            <w:noWrap/>
            <w:vAlign w:val="bottom"/>
            <w:hideMark/>
          </w:tcPr>
          <w:p w14:paraId="4D5BDF7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5491AFA1"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230EDB3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BFC0A1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F1B268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nil"/>
              <w:right w:val="nil"/>
            </w:tcBorders>
            <w:shd w:val="clear" w:color="auto" w:fill="auto"/>
            <w:noWrap/>
            <w:vAlign w:val="bottom"/>
            <w:hideMark/>
          </w:tcPr>
          <w:p w14:paraId="2FA13E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332</w:t>
            </w:r>
          </w:p>
        </w:tc>
        <w:tc>
          <w:tcPr>
            <w:tcW w:w="927" w:type="dxa"/>
            <w:tcBorders>
              <w:top w:val="nil"/>
              <w:left w:val="single" w:sz="4" w:space="0" w:color="auto"/>
              <w:bottom w:val="nil"/>
              <w:right w:val="single" w:sz="4" w:space="0" w:color="auto"/>
            </w:tcBorders>
            <w:shd w:val="clear" w:color="auto" w:fill="auto"/>
            <w:noWrap/>
            <w:vAlign w:val="bottom"/>
            <w:hideMark/>
          </w:tcPr>
          <w:p w14:paraId="57E7258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861" w:type="dxa"/>
            <w:tcBorders>
              <w:top w:val="nil"/>
              <w:left w:val="nil"/>
              <w:bottom w:val="nil"/>
              <w:right w:val="nil"/>
            </w:tcBorders>
            <w:shd w:val="clear" w:color="auto" w:fill="auto"/>
            <w:noWrap/>
            <w:vAlign w:val="bottom"/>
            <w:hideMark/>
          </w:tcPr>
          <w:p w14:paraId="5997063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161</w:t>
            </w:r>
          </w:p>
        </w:tc>
        <w:tc>
          <w:tcPr>
            <w:tcW w:w="2067" w:type="dxa"/>
            <w:tcBorders>
              <w:top w:val="nil"/>
              <w:left w:val="single" w:sz="4" w:space="0" w:color="auto"/>
              <w:bottom w:val="nil"/>
              <w:right w:val="single" w:sz="4" w:space="0" w:color="auto"/>
            </w:tcBorders>
            <w:shd w:val="clear" w:color="auto" w:fill="auto"/>
            <w:noWrap/>
            <w:vAlign w:val="bottom"/>
            <w:hideMark/>
          </w:tcPr>
          <w:p w14:paraId="11D5DD2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39DA3620"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40B8F7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7A8CFD6F" w14:textId="2FBC33AB"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Qua</w:t>
            </w:r>
            <w:ins w:id="445" w:author="TK Tan" w:date="2014-01-02T17:07:00Z">
              <w:r w:rsidR="00A87886">
                <w:rPr>
                  <w:rFonts w:ascii="Arial" w:eastAsia="Times New Roman" w:hAnsi="Arial" w:cs="Arial"/>
                  <w:color w:val="000000"/>
                  <w:sz w:val="18"/>
                  <w:szCs w:val="18"/>
                </w:rPr>
                <w:t>r</w:t>
              </w:r>
            </w:ins>
            <w:r w:rsidRPr="00267118">
              <w:rPr>
                <w:rFonts w:ascii="Arial" w:eastAsia="Times New Roman" w:hAnsi="Arial" w:cs="Arial"/>
                <w:color w:val="000000"/>
                <w:sz w:val="18"/>
                <w:szCs w:val="18"/>
              </w:rPr>
              <w:t>terBackSneak</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0DE386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w:t>
            </w:r>
          </w:p>
        </w:tc>
        <w:tc>
          <w:tcPr>
            <w:tcW w:w="900" w:type="dxa"/>
            <w:tcBorders>
              <w:top w:val="single" w:sz="4" w:space="0" w:color="auto"/>
              <w:left w:val="nil"/>
              <w:bottom w:val="nil"/>
              <w:right w:val="nil"/>
            </w:tcBorders>
            <w:shd w:val="clear" w:color="auto" w:fill="auto"/>
            <w:noWrap/>
            <w:vAlign w:val="bottom"/>
            <w:hideMark/>
          </w:tcPr>
          <w:p w14:paraId="6CB4941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3844</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66A12B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861" w:type="dxa"/>
            <w:tcBorders>
              <w:top w:val="single" w:sz="4" w:space="0" w:color="auto"/>
              <w:left w:val="nil"/>
              <w:bottom w:val="nil"/>
              <w:right w:val="nil"/>
            </w:tcBorders>
            <w:shd w:val="clear" w:color="auto" w:fill="auto"/>
            <w:noWrap/>
            <w:vAlign w:val="bottom"/>
            <w:hideMark/>
          </w:tcPr>
          <w:p w14:paraId="5017CA4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1959</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3BB8C13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2D5AB23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35B31D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C947C4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7712C0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5BB1E54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2039</w:t>
            </w:r>
          </w:p>
        </w:tc>
        <w:tc>
          <w:tcPr>
            <w:tcW w:w="927" w:type="dxa"/>
            <w:tcBorders>
              <w:top w:val="nil"/>
              <w:left w:val="single" w:sz="4" w:space="0" w:color="auto"/>
              <w:bottom w:val="nil"/>
              <w:right w:val="single" w:sz="4" w:space="0" w:color="auto"/>
            </w:tcBorders>
            <w:shd w:val="clear" w:color="auto" w:fill="auto"/>
            <w:noWrap/>
            <w:vAlign w:val="bottom"/>
            <w:hideMark/>
          </w:tcPr>
          <w:p w14:paraId="52B5902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1A67632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1009</w:t>
            </w:r>
          </w:p>
        </w:tc>
        <w:tc>
          <w:tcPr>
            <w:tcW w:w="2067" w:type="dxa"/>
            <w:tcBorders>
              <w:top w:val="nil"/>
              <w:left w:val="single" w:sz="4" w:space="0" w:color="auto"/>
              <w:bottom w:val="nil"/>
              <w:right w:val="single" w:sz="4" w:space="0" w:color="auto"/>
            </w:tcBorders>
            <w:shd w:val="clear" w:color="auto" w:fill="auto"/>
            <w:noWrap/>
            <w:vAlign w:val="bottom"/>
            <w:hideMark/>
          </w:tcPr>
          <w:p w14:paraId="0B53EA9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0864DCF1"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B74A7C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5553A1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01A1373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20CF92F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1145</w:t>
            </w:r>
          </w:p>
        </w:tc>
        <w:tc>
          <w:tcPr>
            <w:tcW w:w="927" w:type="dxa"/>
            <w:tcBorders>
              <w:top w:val="nil"/>
              <w:left w:val="single" w:sz="4" w:space="0" w:color="auto"/>
              <w:bottom w:val="nil"/>
              <w:right w:val="single" w:sz="4" w:space="0" w:color="auto"/>
            </w:tcBorders>
            <w:shd w:val="clear" w:color="auto" w:fill="auto"/>
            <w:noWrap/>
            <w:vAlign w:val="bottom"/>
            <w:hideMark/>
          </w:tcPr>
          <w:p w14:paraId="5646F09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7A88BFC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541</w:t>
            </w:r>
          </w:p>
        </w:tc>
        <w:tc>
          <w:tcPr>
            <w:tcW w:w="2067" w:type="dxa"/>
            <w:tcBorders>
              <w:top w:val="nil"/>
              <w:left w:val="single" w:sz="4" w:space="0" w:color="auto"/>
              <w:bottom w:val="nil"/>
              <w:right w:val="single" w:sz="4" w:space="0" w:color="auto"/>
            </w:tcBorders>
            <w:shd w:val="clear" w:color="auto" w:fill="auto"/>
            <w:noWrap/>
            <w:vAlign w:val="bottom"/>
            <w:hideMark/>
          </w:tcPr>
          <w:p w14:paraId="6B326BF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63032966"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207CC6E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6DE7F62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6DABBE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4068BF9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694</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0D8A5F1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single" w:sz="4" w:space="0" w:color="auto"/>
              <w:right w:val="nil"/>
            </w:tcBorders>
            <w:shd w:val="clear" w:color="auto" w:fill="auto"/>
            <w:noWrap/>
            <w:vAlign w:val="bottom"/>
            <w:hideMark/>
          </w:tcPr>
          <w:p w14:paraId="106DE1E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336</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627FFC6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1838A1F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B58256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FA03AE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SVT01a</w:t>
            </w:r>
          </w:p>
        </w:tc>
        <w:tc>
          <w:tcPr>
            <w:tcW w:w="968" w:type="dxa"/>
            <w:tcBorders>
              <w:top w:val="nil"/>
              <w:left w:val="single" w:sz="4" w:space="0" w:color="auto"/>
              <w:bottom w:val="nil"/>
              <w:right w:val="single" w:sz="4" w:space="0" w:color="auto"/>
            </w:tcBorders>
            <w:shd w:val="clear" w:color="auto" w:fill="auto"/>
            <w:noWrap/>
            <w:vAlign w:val="bottom"/>
            <w:hideMark/>
          </w:tcPr>
          <w:p w14:paraId="5100C99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2642BAF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1271</w:t>
            </w:r>
          </w:p>
        </w:tc>
        <w:tc>
          <w:tcPr>
            <w:tcW w:w="927" w:type="dxa"/>
            <w:tcBorders>
              <w:top w:val="nil"/>
              <w:left w:val="single" w:sz="4" w:space="0" w:color="auto"/>
              <w:bottom w:val="nil"/>
              <w:right w:val="single" w:sz="4" w:space="0" w:color="auto"/>
            </w:tcBorders>
            <w:shd w:val="clear" w:color="auto" w:fill="auto"/>
            <w:noWrap/>
            <w:vAlign w:val="bottom"/>
            <w:hideMark/>
          </w:tcPr>
          <w:p w14:paraId="690B5B0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73B0692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594</w:t>
            </w:r>
          </w:p>
        </w:tc>
        <w:tc>
          <w:tcPr>
            <w:tcW w:w="2067" w:type="dxa"/>
            <w:tcBorders>
              <w:top w:val="nil"/>
              <w:left w:val="single" w:sz="4" w:space="0" w:color="auto"/>
              <w:bottom w:val="nil"/>
              <w:right w:val="single" w:sz="4" w:space="0" w:color="auto"/>
            </w:tcBorders>
            <w:shd w:val="clear" w:color="auto" w:fill="auto"/>
            <w:noWrap/>
            <w:vAlign w:val="bottom"/>
            <w:hideMark/>
          </w:tcPr>
          <w:p w14:paraId="51BE9A7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432C065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FAA7FA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AF044B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E8833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5A2824D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733</w:t>
            </w:r>
          </w:p>
        </w:tc>
        <w:tc>
          <w:tcPr>
            <w:tcW w:w="927" w:type="dxa"/>
            <w:tcBorders>
              <w:top w:val="nil"/>
              <w:left w:val="single" w:sz="4" w:space="0" w:color="auto"/>
              <w:bottom w:val="nil"/>
              <w:right w:val="single" w:sz="4" w:space="0" w:color="auto"/>
            </w:tcBorders>
            <w:shd w:val="clear" w:color="auto" w:fill="auto"/>
            <w:noWrap/>
            <w:vAlign w:val="bottom"/>
            <w:hideMark/>
          </w:tcPr>
          <w:p w14:paraId="51196D8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78C64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336</w:t>
            </w:r>
          </w:p>
        </w:tc>
        <w:tc>
          <w:tcPr>
            <w:tcW w:w="2067" w:type="dxa"/>
            <w:tcBorders>
              <w:top w:val="nil"/>
              <w:left w:val="single" w:sz="4" w:space="0" w:color="auto"/>
              <w:bottom w:val="nil"/>
              <w:right w:val="single" w:sz="4" w:space="0" w:color="auto"/>
            </w:tcBorders>
            <w:shd w:val="clear" w:color="auto" w:fill="auto"/>
            <w:noWrap/>
            <w:vAlign w:val="bottom"/>
            <w:hideMark/>
          </w:tcPr>
          <w:p w14:paraId="40060CF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16FA2B8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AFB402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3D99D4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2E7420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38199C8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435</w:t>
            </w:r>
          </w:p>
        </w:tc>
        <w:tc>
          <w:tcPr>
            <w:tcW w:w="927" w:type="dxa"/>
            <w:tcBorders>
              <w:top w:val="nil"/>
              <w:left w:val="single" w:sz="4" w:space="0" w:color="auto"/>
              <w:bottom w:val="nil"/>
              <w:right w:val="single" w:sz="4" w:space="0" w:color="auto"/>
            </w:tcBorders>
            <w:shd w:val="clear" w:color="auto" w:fill="auto"/>
            <w:noWrap/>
            <w:vAlign w:val="bottom"/>
            <w:hideMark/>
          </w:tcPr>
          <w:p w14:paraId="4995B52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861" w:type="dxa"/>
            <w:tcBorders>
              <w:top w:val="nil"/>
              <w:left w:val="nil"/>
              <w:bottom w:val="nil"/>
              <w:right w:val="nil"/>
            </w:tcBorders>
            <w:shd w:val="clear" w:color="auto" w:fill="auto"/>
            <w:noWrap/>
            <w:vAlign w:val="bottom"/>
            <w:hideMark/>
          </w:tcPr>
          <w:p w14:paraId="0F53DDD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215</w:t>
            </w:r>
          </w:p>
        </w:tc>
        <w:tc>
          <w:tcPr>
            <w:tcW w:w="2067" w:type="dxa"/>
            <w:tcBorders>
              <w:top w:val="nil"/>
              <w:left w:val="single" w:sz="4" w:space="0" w:color="auto"/>
              <w:bottom w:val="nil"/>
              <w:right w:val="single" w:sz="4" w:space="0" w:color="auto"/>
            </w:tcBorders>
            <w:shd w:val="clear" w:color="auto" w:fill="auto"/>
            <w:noWrap/>
            <w:vAlign w:val="bottom"/>
            <w:hideMark/>
          </w:tcPr>
          <w:p w14:paraId="1F72ECF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6F3E276A"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1664CBC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33EAAD8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D0F967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900" w:type="dxa"/>
            <w:tcBorders>
              <w:top w:val="nil"/>
              <w:left w:val="nil"/>
              <w:bottom w:val="single" w:sz="4" w:space="0" w:color="auto"/>
              <w:right w:val="nil"/>
            </w:tcBorders>
            <w:shd w:val="clear" w:color="auto" w:fill="auto"/>
            <w:noWrap/>
            <w:vAlign w:val="bottom"/>
            <w:hideMark/>
          </w:tcPr>
          <w:p w14:paraId="6A0B3F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283</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C9776E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single" w:sz="4" w:space="0" w:color="auto"/>
              <w:right w:val="nil"/>
            </w:tcBorders>
            <w:shd w:val="clear" w:color="auto" w:fill="auto"/>
            <w:noWrap/>
            <w:vAlign w:val="bottom"/>
            <w:hideMark/>
          </w:tcPr>
          <w:p w14:paraId="69B9D4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132</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915AA9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7E61B23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E7AEF1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3225D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SVT04a</w:t>
            </w:r>
          </w:p>
        </w:tc>
        <w:tc>
          <w:tcPr>
            <w:tcW w:w="968" w:type="dxa"/>
            <w:tcBorders>
              <w:top w:val="nil"/>
              <w:left w:val="single" w:sz="4" w:space="0" w:color="auto"/>
              <w:bottom w:val="nil"/>
              <w:right w:val="single" w:sz="4" w:space="0" w:color="auto"/>
            </w:tcBorders>
            <w:shd w:val="clear" w:color="auto" w:fill="auto"/>
            <w:noWrap/>
            <w:vAlign w:val="bottom"/>
            <w:hideMark/>
          </w:tcPr>
          <w:p w14:paraId="57E2413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900" w:type="dxa"/>
            <w:tcBorders>
              <w:top w:val="nil"/>
              <w:left w:val="nil"/>
              <w:bottom w:val="nil"/>
              <w:right w:val="nil"/>
            </w:tcBorders>
            <w:shd w:val="clear" w:color="auto" w:fill="auto"/>
            <w:noWrap/>
            <w:vAlign w:val="bottom"/>
            <w:hideMark/>
          </w:tcPr>
          <w:p w14:paraId="1DED610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4178</w:t>
            </w:r>
          </w:p>
        </w:tc>
        <w:tc>
          <w:tcPr>
            <w:tcW w:w="927" w:type="dxa"/>
            <w:tcBorders>
              <w:top w:val="nil"/>
              <w:left w:val="single" w:sz="4" w:space="0" w:color="auto"/>
              <w:bottom w:val="nil"/>
              <w:right w:val="single" w:sz="4" w:space="0" w:color="auto"/>
            </w:tcBorders>
            <w:shd w:val="clear" w:color="auto" w:fill="auto"/>
            <w:noWrap/>
            <w:vAlign w:val="bottom"/>
            <w:hideMark/>
          </w:tcPr>
          <w:p w14:paraId="36AF44C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7CEE187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2154</w:t>
            </w:r>
          </w:p>
        </w:tc>
        <w:tc>
          <w:tcPr>
            <w:tcW w:w="2067" w:type="dxa"/>
            <w:tcBorders>
              <w:top w:val="nil"/>
              <w:left w:val="single" w:sz="4" w:space="0" w:color="auto"/>
              <w:bottom w:val="nil"/>
              <w:right w:val="single" w:sz="4" w:space="0" w:color="auto"/>
            </w:tcBorders>
            <w:shd w:val="clear" w:color="auto" w:fill="auto"/>
            <w:noWrap/>
            <w:vAlign w:val="bottom"/>
            <w:hideMark/>
          </w:tcPr>
          <w:p w14:paraId="552EC5A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04FEC8B1"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4FFEA2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8C707A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67C721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5F30FA6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2665</w:t>
            </w:r>
          </w:p>
        </w:tc>
        <w:tc>
          <w:tcPr>
            <w:tcW w:w="927" w:type="dxa"/>
            <w:tcBorders>
              <w:top w:val="nil"/>
              <w:left w:val="single" w:sz="4" w:space="0" w:color="auto"/>
              <w:bottom w:val="nil"/>
              <w:right w:val="single" w:sz="4" w:space="0" w:color="auto"/>
            </w:tcBorders>
            <w:shd w:val="clear" w:color="auto" w:fill="auto"/>
            <w:noWrap/>
            <w:vAlign w:val="bottom"/>
            <w:hideMark/>
          </w:tcPr>
          <w:p w14:paraId="7503F1E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3364F22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1361</w:t>
            </w:r>
          </w:p>
        </w:tc>
        <w:tc>
          <w:tcPr>
            <w:tcW w:w="2067" w:type="dxa"/>
            <w:tcBorders>
              <w:top w:val="nil"/>
              <w:left w:val="single" w:sz="4" w:space="0" w:color="auto"/>
              <w:bottom w:val="nil"/>
              <w:right w:val="single" w:sz="4" w:space="0" w:color="auto"/>
            </w:tcBorders>
            <w:shd w:val="clear" w:color="auto" w:fill="auto"/>
            <w:noWrap/>
            <w:vAlign w:val="bottom"/>
            <w:hideMark/>
          </w:tcPr>
          <w:p w14:paraId="42A9BE8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0FED0E3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D65CFA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5DBC04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A6BA39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w:t>
            </w:r>
          </w:p>
        </w:tc>
        <w:tc>
          <w:tcPr>
            <w:tcW w:w="900" w:type="dxa"/>
            <w:tcBorders>
              <w:top w:val="nil"/>
              <w:left w:val="nil"/>
              <w:bottom w:val="nil"/>
              <w:right w:val="nil"/>
            </w:tcBorders>
            <w:shd w:val="clear" w:color="auto" w:fill="auto"/>
            <w:noWrap/>
            <w:vAlign w:val="bottom"/>
            <w:hideMark/>
          </w:tcPr>
          <w:p w14:paraId="6E6F4B6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1699</w:t>
            </w:r>
          </w:p>
        </w:tc>
        <w:tc>
          <w:tcPr>
            <w:tcW w:w="927" w:type="dxa"/>
            <w:tcBorders>
              <w:top w:val="nil"/>
              <w:left w:val="single" w:sz="4" w:space="0" w:color="auto"/>
              <w:bottom w:val="nil"/>
              <w:right w:val="single" w:sz="4" w:space="0" w:color="auto"/>
            </w:tcBorders>
            <w:shd w:val="clear" w:color="auto" w:fill="auto"/>
            <w:noWrap/>
            <w:vAlign w:val="bottom"/>
            <w:hideMark/>
          </w:tcPr>
          <w:p w14:paraId="3EAD1BD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861" w:type="dxa"/>
            <w:tcBorders>
              <w:top w:val="nil"/>
              <w:left w:val="nil"/>
              <w:bottom w:val="nil"/>
              <w:right w:val="nil"/>
            </w:tcBorders>
            <w:shd w:val="clear" w:color="auto" w:fill="auto"/>
            <w:noWrap/>
            <w:vAlign w:val="bottom"/>
            <w:hideMark/>
          </w:tcPr>
          <w:p w14:paraId="1212DEF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849</w:t>
            </w:r>
          </w:p>
        </w:tc>
        <w:tc>
          <w:tcPr>
            <w:tcW w:w="2067" w:type="dxa"/>
            <w:tcBorders>
              <w:top w:val="nil"/>
              <w:left w:val="single" w:sz="4" w:space="0" w:color="auto"/>
              <w:bottom w:val="nil"/>
              <w:right w:val="single" w:sz="4" w:space="0" w:color="auto"/>
            </w:tcBorders>
            <w:shd w:val="clear" w:color="auto" w:fill="auto"/>
            <w:noWrap/>
            <w:vAlign w:val="bottom"/>
            <w:hideMark/>
          </w:tcPr>
          <w:p w14:paraId="78FFFF2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313293D7"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1447BFC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F95270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80753C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nil"/>
              <w:right w:val="nil"/>
            </w:tcBorders>
            <w:shd w:val="clear" w:color="auto" w:fill="auto"/>
            <w:noWrap/>
            <w:vAlign w:val="bottom"/>
            <w:hideMark/>
          </w:tcPr>
          <w:p w14:paraId="0C257B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1072</w:t>
            </w:r>
          </w:p>
        </w:tc>
        <w:tc>
          <w:tcPr>
            <w:tcW w:w="927" w:type="dxa"/>
            <w:tcBorders>
              <w:top w:val="nil"/>
              <w:left w:val="single" w:sz="4" w:space="0" w:color="auto"/>
              <w:bottom w:val="nil"/>
              <w:right w:val="single" w:sz="4" w:space="0" w:color="auto"/>
            </w:tcBorders>
            <w:shd w:val="clear" w:color="auto" w:fill="auto"/>
            <w:noWrap/>
            <w:vAlign w:val="bottom"/>
            <w:hideMark/>
          </w:tcPr>
          <w:p w14:paraId="150707F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nil"/>
              <w:right w:val="nil"/>
            </w:tcBorders>
            <w:shd w:val="clear" w:color="auto" w:fill="auto"/>
            <w:noWrap/>
            <w:vAlign w:val="bottom"/>
            <w:hideMark/>
          </w:tcPr>
          <w:p w14:paraId="49C8B62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503</w:t>
            </w:r>
          </w:p>
        </w:tc>
        <w:tc>
          <w:tcPr>
            <w:tcW w:w="2067" w:type="dxa"/>
            <w:tcBorders>
              <w:top w:val="nil"/>
              <w:left w:val="single" w:sz="4" w:space="0" w:color="auto"/>
              <w:bottom w:val="nil"/>
              <w:right w:val="single" w:sz="4" w:space="0" w:color="auto"/>
            </w:tcBorders>
            <w:shd w:val="clear" w:color="auto" w:fill="auto"/>
            <w:noWrap/>
            <w:vAlign w:val="bottom"/>
            <w:hideMark/>
          </w:tcPr>
          <w:p w14:paraId="34014EA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29B4C0AC" w14:textId="77777777" w:rsidTr="007D2E1F">
        <w:trPr>
          <w:trHeight w:val="220"/>
        </w:trPr>
        <w:tc>
          <w:tcPr>
            <w:tcW w:w="1292" w:type="dxa"/>
            <w:tcBorders>
              <w:top w:val="single" w:sz="4" w:space="0" w:color="auto"/>
              <w:left w:val="single" w:sz="4" w:space="0" w:color="auto"/>
              <w:bottom w:val="nil"/>
              <w:right w:val="single" w:sz="4" w:space="0" w:color="auto"/>
            </w:tcBorders>
            <w:shd w:val="clear" w:color="auto" w:fill="auto"/>
            <w:noWrap/>
            <w:vAlign w:val="bottom"/>
            <w:hideMark/>
          </w:tcPr>
          <w:p w14:paraId="7C5E63A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480p</w:t>
            </w:r>
          </w:p>
        </w:tc>
        <w:tc>
          <w:tcPr>
            <w:tcW w:w="1847" w:type="dxa"/>
            <w:tcBorders>
              <w:top w:val="single" w:sz="4" w:space="0" w:color="auto"/>
              <w:left w:val="nil"/>
              <w:bottom w:val="nil"/>
              <w:right w:val="nil"/>
            </w:tcBorders>
            <w:shd w:val="clear" w:color="auto" w:fill="auto"/>
            <w:noWrap/>
            <w:vAlign w:val="bottom"/>
            <w:hideMark/>
          </w:tcPr>
          <w:p w14:paraId="4C22525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Cubicle</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5BBCB41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w:t>
            </w:r>
          </w:p>
        </w:tc>
        <w:tc>
          <w:tcPr>
            <w:tcW w:w="900" w:type="dxa"/>
            <w:tcBorders>
              <w:top w:val="single" w:sz="4" w:space="0" w:color="auto"/>
              <w:left w:val="nil"/>
              <w:bottom w:val="nil"/>
              <w:right w:val="nil"/>
            </w:tcBorders>
            <w:shd w:val="clear" w:color="auto" w:fill="auto"/>
            <w:noWrap/>
            <w:vAlign w:val="bottom"/>
            <w:hideMark/>
          </w:tcPr>
          <w:p w14:paraId="71556E7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1014</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757C514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861" w:type="dxa"/>
            <w:tcBorders>
              <w:top w:val="single" w:sz="4" w:space="0" w:color="auto"/>
              <w:left w:val="nil"/>
              <w:bottom w:val="nil"/>
              <w:right w:val="nil"/>
            </w:tcBorders>
            <w:shd w:val="clear" w:color="auto" w:fill="auto"/>
            <w:noWrap/>
            <w:vAlign w:val="bottom"/>
            <w:hideMark/>
          </w:tcPr>
          <w:p w14:paraId="3D460C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505</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434ADA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47C67D8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650507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22ABD3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(low delay)</w:t>
            </w:r>
          </w:p>
        </w:tc>
        <w:tc>
          <w:tcPr>
            <w:tcW w:w="968" w:type="dxa"/>
            <w:tcBorders>
              <w:top w:val="nil"/>
              <w:left w:val="single" w:sz="4" w:space="0" w:color="auto"/>
              <w:bottom w:val="nil"/>
              <w:right w:val="single" w:sz="4" w:space="0" w:color="auto"/>
            </w:tcBorders>
            <w:shd w:val="clear" w:color="auto" w:fill="auto"/>
            <w:noWrap/>
            <w:vAlign w:val="bottom"/>
            <w:hideMark/>
          </w:tcPr>
          <w:p w14:paraId="5CAAC43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900" w:type="dxa"/>
            <w:tcBorders>
              <w:top w:val="nil"/>
              <w:left w:val="nil"/>
              <w:bottom w:val="nil"/>
              <w:right w:val="nil"/>
            </w:tcBorders>
            <w:shd w:val="clear" w:color="auto" w:fill="auto"/>
            <w:noWrap/>
            <w:vAlign w:val="bottom"/>
            <w:hideMark/>
          </w:tcPr>
          <w:p w14:paraId="1E368A3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502</w:t>
            </w:r>
          </w:p>
        </w:tc>
        <w:tc>
          <w:tcPr>
            <w:tcW w:w="927" w:type="dxa"/>
            <w:tcBorders>
              <w:top w:val="nil"/>
              <w:left w:val="single" w:sz="4" w:space="0" w:color="auto"/>
              <w:bottom w:val="nil"/>
              <w:right w:val="single" w:sz="4" w:space="0" w:color="auto"/>
            </w:tcBorders>
            <w:shd w:val="clear" w:color="auto" w:fill="auto"/>
            <w:noWrap/>
            <w:vAlign w:val="bottom"/>
            <w:hideMark/>
          </w:tcPr>
          <w:p w14:paraId="2D61FD3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233CADA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264</w:t>
            </w:r>
          </w:p>
        </w:tc>
        <w:tc>
          <w:tcPr>
            <w:tcW w:w="2067" w:type="dxa"/>
            <w:tcBorders>
              <w:top w:val="nil"/>
              <w:left w:val="single" w:sz="4" w:space="0" w:color="auto"/>
              <w:bottom w:val="nil"/>
              <w:right w:val="single" w:sz="4" w:space="0" w:color="auto"/>
            </w:tcBorders>
            <w:shd w:val="clear" w:color="auto" w:fill="auto"/>
            <w:noWrap/>
            <w:vAlign w:val="bottom"/>
            <w:hideMark/>
          </w:tcPr>
          <w:p w14:paraId="69DFBF9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2A12E78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4CA137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75A506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ECBE09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900" w:type="dxa"/>
            <w:tcBorders>
              <w:top w:val="nil"/>
              <w:left w:val="nil"/>
              <w:bottom w:val="nil"/>
              <w:right w:val="nil"/>
            </w:tcBorders>
            <w:shd w:val="clear" w:color="auto" w:fill="auto"/>
            <w:noWrap/>
            <w:vAlign w:val="bottom"/>
            <w:hideMark/>
          </w:tcPr>
          <w:p w14:paraId="4E73612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210</w:t>
            </w:r>
          </w:p>
        </w:tc>
        <w:tc>
          <w:tcPr>
            <w:tcW w:w="927" w:type="dxa"/>
            <w:tcBorders>
              <w:top w:val="nil"/>
              <w:left w:val="single" w:sz="4" w:space="0" w:color="auto"/>
              <w:bottom w:val="nil"/>
              <w:right w:val="single" w:sz="4" w:space="0" w:color="auto"/>
            </w:tcBorders>
            <w:shd w:val="clear" w:color="auto" w:fill="auto"/>
            <w:noWrap/>
            <w:vAlign w:val="bottom"/>
            <w:hideMark/>
          </w:tcPr>
          <w:p w14:paraId="3B63421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69EBC1F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106</w:t>
            </w:r>
          </w:p>
        </w:tc>
        <w:tc>
          <w:tcPr>
            <w:tcW w:w="2067" w:type="dxa"/>
            <w:tcBorders>
              <w:top w:val="nil"/>
              <w:left w:val="single" w:sz="4" w:space="0" w:color="auto"/>
              <w:bottom w:val="nil"/>
              <w:right w:val="single" w:sz="4" w:space="0" w:color="auto"/>
            </w:tcBorders>
            <w:shd w:val="clear" w:color="auto" w:fill="auto"/>
            <w:noWrap/>
            <w:vAlign w:val="bottom"/>
            <w:hideMark/>
          </w:tcPr>
          <w:p w14:paraId="147D683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04CEE97F"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3248398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7D4891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4F9C6A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3EB782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105</w:t>
            </w:r>
          </w:p>
        </w:tc>
        <w:tc>
          <w:tcPr>
            <w:tcW w:w="927" w:type="dxa"/>
            <w:tcBorders>
              <w:top w:val="nil"/>
              <w:left w:val="single" w:sz="4" w:space="0" w:color="auto"/>
              <w:bottom w:val="nil"/>
              <w:right w:val="single" w:sz="4" w:space="0" w:color="auto"/>
            </w:tcBorders>
            <w:shd w:val="clear" w:color="auto" w:fill="auto"/>
            <w:noWrap/>
            <w:vAlign w:val="bottom"/>
            <w:hideMark/>
          </w:tcPr>
          <w:p w14:paraId="210E427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3B1903E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c>
          <w:tcPr>
            <w:tcW w:w="2067" w:type="dxa"/>
            <w:tcBorders>
              <w:top w:val="nil"/>
              <w:left w:val="single" w:sz="4" w:space="0" w:color="auto"/>
              <w:bottom w:val="nil"/>
              <w:right w:val="single" w:sz="4" w:space="0" w:color="auto"/>
            </w:tcBorders>
            <w:shd w:val="clear" w:color="auto" w:fill="auto"/>
            <w:noWrap/>
            <w:vAlign w:val="bottom"/>
            <w:hideMark/>
          </w:tcPr>
          <w:p w14:paraId="49B6CC7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5D526CD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0E04EB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0838379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Anemone</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6FBA754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900" w:type="dxa"/>
            <w:tcBorders>
              <w:top w:val="single" w:sz="4" w:space="0" w:color="auto"/>
              <w:left w:val="nil"/>
              <w:bottom w:val="nil"/>
              <w:right w:val="nil"/>
            </w:tcBorders>
            <w:shd w:val="clear" w:color="auto" w:fill="auto"/>
            <w:noWrap/>
            <w:vAlign w:val="bottom"/>
            <w:hideMark/>
          </w:tcPr>
          <w:p w14:paraId="5F31E63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990</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185948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861" w:type="dxa"/>
            <w:tcBorders>
              <w:top w:val="single" w:sz="4" w:space="0" w:color="auto"/>
              <w:left w:val="nil"/>
              <w:bottom w:val="nil"/>
              <w:right w:val="nil"/>
            </w:tcBorders>
            <w:shd w:val="clear" w:color="auto" w:fill="auto"/>
            <w:noWrap/>
            <w:vAlign w:val="bottom"/>
            <w:hideMark/>
          </w:tcPr>
          <w:p w14:paraId="34491B9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478</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73B40C8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02D80065"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E274D0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4C1D65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1B496DB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6B02438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581</w:t>
            </w:r>
          </w:p>
        </w:tc>
        <w:tc>
          <w:tcPr>
            <w:tcW w:w="927" w:type="dxa"/>
            <w:tcBorders>
              <w:top w:val="nil"/>
              <w:left w:val="single" w:sz="4" w:space="0" w:color="auto"/>
              <w:bottom w:val="nil"/>
              <w:right w:val="single" w:sz="4" w:space="0" w:color="auto"/>
            </w:tcBorders>
            <w:shd w:val="clear" w:color="auto" w:fill="auto"/>
            <w:noWrap/>
            <w:vAlign w:val="bottom"/>
            <w:hideMark/>
          </w:tcPr>
          <w:p w14:paraId="50E60B5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861" w:type="dxa"/>
            <w:tcBorders>
              <w:top w:val="nil"/>
              <w:left w:val="nil"/>
              <w:bottom w:val="nil"/>
              <w:right w:val="nil"/>
            </w:tcBorders>
            <w:shd w:val="clear" w:color="auto" w:fill="auto"/>
            <w:noWrap/>
            <w:vAlign w:val="bottom"/>
            <w:hideMark/>
          </w:tcPr>
          <w:p w14:paraId="244D7BA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271</w:t>
            </w:r>
          </w:p>
        </w:tc>
        <w:tc>
          <w:tcPr>
            <w:tcW w:w="2067" w:type="dxa"/>
            <w:tcBorders>
              <w:top w:val="nil"/>
              <w:left w:val="single" w:sz="4" w:space="0" w:color="auto"/>
              <w:bottom w:val="nil"/>
              <w:right w:val="single" w:sz="4" w:space="0" w:color="auto"/>
            </w:tcBorders>
            <w:shd w:val="clear" w:color="auto" w:fill="auto"/>
            <w:noWrap/>
            <w:vAlign w:val="bottom"/>
            <w:hideMark/>
          </w:tcPr>
          <w:p w14:paraId="4B8D328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1A1995E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393E1A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B43CD8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032FD3E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5CE169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353</w:t>
            </w:r>
          </w:p>
        </w:tc>
        <w:tc>
          <w:tcPr>
            <w:tcW w:w="927" w:type="dxa"/>
            <w:tcBorders>
              <w:top w:val="nil"/>
              <w:left w:val="single" w:sz="4" w:space="0" w:color="auto"/>
              <w:bottom w:val="nil"/>
              <w:right w:val="single" w:sz="4" w:space="0" w:color="auto"/>
            </w:tcBorders>
            <w:shd w:val="clear" w:color="auto" w:fill="auto"/>
            <w:noWrap/>
            <w:vAlign w:val="bottom"/>
            <w:hideMark/>
          </w:tcPr>
          <w:p w14:paraId="4EA328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645D10C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164</w:t>
            </w:r>
          </w:p>
        </w:tc>
        <w:tc>
          <w:tcPr>
            <w:tcW w:w="2067" w:type="dxa"/>
            <w:tcBorders>
              <w:top w:val="nil"/>
              <w:left w:val="single" w:sz="4" w:space="0" w:color="auto"/>
              <w:bottom w:val="nil"/>
              <w:right w:val="single" w:sz="4" w:space="0" w:color="auto"/>
            </w:tcBorders>
            <w:shd w:val="clear" w:color="auto" w:fill="auto"/>
            <w:noWrap/>
            <w:vAlign w:val="bottom"/>
            <w:hideMark/>
          </w:tcPr>
          <w:p w14:paraId="615878A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72F35EF"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6297B23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709C4A1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36D2F5A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single" w:sz="4" w:space="0" w:color="auto"/>
              <w:right w:val="nil"/>
            </w:tcBorders>
            <w:shd w:val="clear" w:color="auto" w:fill="auto"/>
            <w:noWrap/>
            <w:vAlign w:val="bottom"/>
            <w:hideMark/>
          </w:tcPr>
          <w:p w14:paraId="5625C77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202</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026270A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single" w:sz="4" w:space="0" w:color="auto"/>
              <w:right w:val="nil"/>
            </w:tcBorders>
            <w:shd w:val="clear" w:color="auto" w:fill="auto"/>
            <w:noWrap/>
            <w:vAlign w:val="bottom"/>
            <w:hideMark/>
          </w:tcPr>
          <w:p w14:paraId="1589A9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99</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5D37F7E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06342E7F"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934EEC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EBA64F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BT709BirthdayFlash</w:t>
            </w:r>
          </w:p>
        </w:tc>
        <w:tc>
          <w:tcPr>
            <w:tcW w:w="968" w:type="dxa"/>
            <w:tcBorders>
              <w:top w:val="nil"/>
              <w:left w:val="single" w:sz="4" w:space="0" w:color="auto"/>
              <w:bottom w:val="nil"/>
              <w:right w:val="single" w:sz="4" w:space="0" w:color="auto"/>
            </w:tcBorders>
            <w:shd w:val="clear" w:color="auto" w:fill="auto"/>
            <w:noWrap/>
            <w:vAlign w:val="bottom"/>
            <w:hideMark/>
          </w:tcPr>
          <w:p w14:paraId="4FC176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4BF5CE8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1515</w:t>
            </w:r>
          </w:p>
        </w:tc>
        <w:tc>
          <w:tcPr>
            <w:tcW w:w="927" w:type="dxa"/>
            <w:tcBorders>
              <w:top w:val="nil"/>
              <w:left w:val="single" w:sz="4" w:space="0" w:color="auto"/>
              <w:bottom w:val="nil"/>
              <w:right w:val="single" w:sz="4" w:space="0" w:color="auto"/>
            </w:tcBorders>
            <w:shd w:val="clear" w:color="auto" w:fill="auto"/>
            <w:noWrap/>
            <w:vAlign w:val="bottom"/>
            <w:hideMark/>
          </w:tcPr>
          <w:p w14:paraId="30004F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861" w:type="dxa"/>
            <w:tcBorders>
              <w:top w:val="nil"/>
              <w:left w:val="nil"/>
              <w:bottom w:val="nil"/>
              <w:right w:val="nil"/>
            </w:tcBorders>
            <w:shd w:val="clear" w:color="auto" w:fill="auto"/>
            <w:noWrap/>
            <w:vAlign w:val="bottom"/>
            <w:hideMark/>
          </w:tcPr>
          <w:p w14:paraId="17045D5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774</w:t>
            </w:r>
          </w:p>
        </w:tc>
        <w:tc>
          <w:tcPr>
            <w:tcW w:w="2067" w:type="dxa"/>
            <w:tcBorders>
              <w:top w:val="nil"/>
              <w:left w:val="single" w:sz="4" w:space="0" w:color="auto"/>
              <w:bottom w:val="nil"/>
              <w:right w:val="single" w:sz="4" w:space="0" w:color="auto"/>
            </w:tcBorders>
            <w:shd w:val="clear" w:color="auto" w:fill="auto"/>
            <w:noWrap/>
            <w:vAlign w:val="bottom"/>
            <w:hideMark/>
          </w:tcPr>
          <w:p w14:paraId="1D7E028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481646D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AE860C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FD4A2C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7B7698B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0FCE9E0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1003</w:t>
            </w:r>
          </w:p>
        </w:tc>
        <w:tc>
          <w:tcPr>
            <w:tcW w:w="927" w:type="dxa"/>
            <w:tcBorders>
              <w:top w:val="nil"/>
              <w:left w:val="single" w:sz="4" w:space="0" w:color="auto"/>
              <w:bottom w:val="nil"/>
              <w:right w:val="single" w:sz="4" w:space="0" w:color="auto"/>
            </w:tcBorders>
            <w:shd w:val="clear" w:color="auto" w:fill="auto"/>
            <w:noWrap/>
            <w:vAlign w:val="bottom"/>
            <w:hideMark/>
          </w:tcPr>
          <w:p w14:paraId="0491F0E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6DD4814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499</w:t>
            </w:r>
          </w:p>
        </w:tc>
        <w:tc>
          <w:tcPr>
            <w:tcW w:w="2067" w:type="dxa"/>
            <w:tcBorders>
              <w:top w:val="nil"/>
              <w:left w:val="single" w:sz="4" w:space="0" w:color="auto"/>
              <w:bottom w:val="nil"/>
              <w:right w:val="single" w:sz="4" w:space="0" w:color="auto"/>
            </w:tcBorders>
            <w:shd w:val="clear" w:color="auto" w:fill="auto"/>
            <w:noWrap/>
            <w:vAlign w:val="bottom"/>
            <w:hideMark/>
          </w:tcPr>
          <w:p w14:paraId="0C7037B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3983760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9A96EE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40FFC2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449C13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5C85E1F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679</w:t>
            </w:r>
          </w:p>
        </w:tc>
        <w:tc>
          <w:tcPr>
            <w:tcW w:w="927" w:type="dxa"/>
            <w:tcBorders>
              <w:top w:val="nil"/>
              <w:left w:val="single" w:sz="4" w:space="0" w:color="auto"/>
              <w:bottom w:val="nil"/>
              <w:right w:val="single" w:sz="4" w:space="0" w:color="auto"/>
            </w:tcBorders>
            <w:shd w:val="clear" w:color="auto" w:fill="auto"/>
            <w:noWrap/>
            <w:vAlign w:val="bottom"/>
            <w:hideMark/>
          </w:tcPr>
          <w:p w14:paraId="1739FD0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nil"/>
              <w:right w:val="nil"/>
            </w:tcBorders>
            <w:shd w:val="clear" w:color="auto" w:fill="auto"/>
            <w:noWrap/>
            <w:vAlign w:val="bottom"/>
            <w:hideMark/>
          </w:tcPr>
          <w:p w14:paraId="26AB94A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315</w:t>
            </w:r>
          </w:p>
        </w:tc>
        <w:tc>
          <w:tcPr>
            <w:tcW w:w="2067" w:type="dxa"/>
            <w:tcBorders>
              <w:top w:val="nil"/>
              <w:left w:val="single" w:sz="4" w:space="0" w:color="auto"/>
              <w:bottom w:val="nil"/>
              <w:right w:val="single" w:sz="4" w:space="0" w:color="auto"/>
            </w:tcBorders>
            <w:shd w:val="clear" w:color="auto" w:fill="auto"/>
            <w:noWrap/>
            <w:vAlign w:val="bottom"/>
            <w:hideMark/>
          </w:tcPr>
          <w:p w14:paraId="1F73D37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3046485"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035404E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494CA5E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1C863BA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900" w:type="dxa"/>
            <w:tcBorders>
              <w:top w:val="nil"/>
              <w:left w:val="nil"/>
              <w:bottom w:val="single" w:sz="4" w:space="0" w:color="auto"/>
              <w:right w:val="nil"/>
            </w:tcBorders>
            <w:shd w:val="clear" w:color="auto" w:fill="auto"/>
            <w:noWrap/>
            <w:vAlign w:val="bottom"/>
            <w:hideMark/>
          </w:tcPr>
          <w:p w14:paraId="64AC771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399</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761E1B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w:t>
            </w:r>
          </w:p>
        </w:tc>
        <w:tc>
          <w:tcPr>
            <w:tcW w:w="861" w:type="dxa"/>
            <w:tcBorders>
              <w:top w:val="nil"/>
              <w:left w:val="nil"/>
              <w:bottom w:val="single" w:sz="4" w:space="0" w:color="auto"/>
              <w:right w:val="nil"/>
            </w:tcBorders>
            <w:shd w:val="clear" w:color="auto" w:fill="auto"/>
            <w:noWrap/>
            <w:vAlign w:val="bottom"/>
            <w:hideMark/>
          </w:tcPr>
          <w:p w14:paraId="111CBE9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205</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6C9490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1772AAE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A91124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A768D4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Ducks</w:t>
            </w:r>
          </w:p>
        </w:tc>
        <w:tc>
          <w:tcPr>
            <w:tcW w:w="968" w:type="dxa"/>
            <w:tcBorders>
              <w:top w:val="nil"/>
              <w:left w:val="single" w:sz="4" w:space="0" w:color="auto"/>
              <w:bottom w:val="nil"/>
              <w:right w:val="single" w:sz="4" w:space="0" w:color="auto"/>
            </w:tcBorders>
            <w:shd w:val="clear" w:color="auto" w:fill="auto"/>
            <w:noWrap/>
            <w:vAlign w:val="bottom"/>
            <w:hideMark/>
          </w:tcPr>
          <w:p w14:paraId="411696B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1AA0AD9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2178</w:t>
            </w:r>
          </w:p>
        </w:tc>
        <w:tc>
          <w:tcPr>
            <w:tcW w:w="927" w:type="dxa"/>
            <w:tcBorders>
              <w:top w:val="nil"/>
              <w:left w:val="single" w:sz="4" w:space="0" w:color="auto"/>
              <w:bottom w:val="nil"/>
              <w:right w:val="single" w:sz="4" w:space="0" w:color="auto"/>
            </w:tcBorders>
            <w:shd w:val="clear" w:color="auto" w:fill="auto"/>
            <w:noWrap/>
            <w:vAlign w:val="bottom"/>
            <w:hideMark/>
          </w:tcPr>
          <w:p w14:paraId="213156A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7CD5E6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1033</w:t>
            </w:r>
          </w:p>
        </w:tc>
        <w:tc>
          <w:tcPr>
            <w:tcW w:w="2067" w:type="dxa"/>
            <w:tcBorders>
              <w:top w:val="nil"/>
              <w:left w:val="single" w:sz="4" w:space="0" w:color="auto"/>
              <w:bottom w:val="nil"/>
              <w:right w:val="single" w:sz="4" w:space="0" w:color="auto"/>
            </w:tcBorders>
            <w:shd w:val="clear" w:color="auto" w:fill="auto"/>
            <w:noWrap/>
            <w:vAlign w:val="bottom"/>
            <w:hideMark/>
          </w:tcPr>
          <w:p w14:paraId="34F433C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4EFE5F1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5139C2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C59CF5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1C743AA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31FA46C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1063</w:t>
            </w:r>
          </w:p>
        </w:tc>
        <w:tc>
          <w:tcPr>
            <w:tcW w:w="927" w:type="dxa"/>
            <w:tcBorders>
              <w:top w:val="nil"/>
              <w:left w:val="single" w:sz="4" w:space="0" w:color="auto"/>
              <w:bottom w:val="nil"/>
              <w:right w:val="single" w:sz="4" w:space="0" w:color="auto"/>
            </w:tcBorders>
            <w:shd w:val="clear" w:color="auto" w:fill="auto"/>
            <w:noWrap/>
            <w:vAlign w:val="bottom"/>
            <w:hideMark/>
          </w:tcPr>
          <w:p w14:paraId="6979DF5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0378E18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517</w:t>
            </w:r>
          </w:p>
        </w:tc>
        <w:tc>
          <w:tcPr>
            <w:tcW w:w="2067" w:type="dxa"/>
            <w:tcBorders>
              <w:top w:val="nil"/>
              <w:left w:val="single" w:sz="4" w:space="0" w:color="auto"/>
              <w:bottom w:val="nil"/>
              <w:right w:val="single" w:sz="4" w:space="0" w:color="auto"/>
            </w:tcBorders>
            <w:shd w:val="clear" w:color="auto" w:fill="auto"/>
            <w:noWrap/>
            <w:vAlign w:val="bottom"/>
            <w:hideMark/>
          </w:tcPr>
          <w:p w14:paraId="4F71776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23F4B66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F92E9C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21FF4E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6F03FC5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06F38F9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719</w:t>
            </w:r>
          </w:p>
        </w:tc>
        <w:tc>
          <w:tcPr>
            <w:tcW w:w="927" w:type="dxa"/>
            <w:tcBorders>
              <w:top w:val="nil"/>
              <w:left w:val="single" w:sz="4" w:space="0" w:color="auto"/>
              <w:bottom w:val="nil"/>
              <w:right w:val="single" w:sz="4" w:space="0" w:color="auto"/>
            </w:tcBorders>
            <w:shd w:val="clear" w:color="auto" w:fill="auto"/>
            <w:noWrap/>
            <w:vAlign w:val="bottom"/>
            <w:hideMark/>
          </w:tcPr>
          <w:p w14:paraId="48D73C9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043C25F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344</w:t>
            </w:r>
          </w:p>
        </w:tc>
        <w:tc>
          <w:tcPr>
            <w:tcW w:w="2067" w:type="dxa"/>
            <w:tcBorders>
              <w:top w:val="nil"/>
              <w:left w:val="single" w:sz="4" w:space="0" w:color="auto"/>
              <w:bottom w:val="nil"/>
              <w:right w:val="single" w:sz="4" w:space="0" w:color="auto"/>
            </w:tcBorders>
            <w:shd w:val="clear" w:color="auto" w:fill="auto"/>
            <w:noWrap/>
            <w:vAlign w:val="bottom"/>
            <w:hideMark/>
          </w:tcPr>
          <w:p w14:paraId="1288C4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2E4CD5FA"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7E06C47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64ABFFC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357FE9D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single" w:sz="4" w:space="0" w:color="auto"/>
              <w:right w:val="nil"/>
            </w:tcBorders>
            <w:shd w:val="clear" w:color="auto" w:fill="auto"/>
            <w:noWrap/>
            <w:vAlign w:val="bottom"/>
            <w:hideMark/>
          </w:tcPr>
          <w:p w14:paraId="073A4B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492</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27D8C6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057FC52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226</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1BA2C9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1D611D03"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6461A6B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146E65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WheelAndCalender</w:t>
            </w:r>
          </w:p>
        </w:tc>
        <w:tc>
          <w:tcPr>
            <w:tcW w:w="968" w:type="dxa"/>
            <w:tcBorders>
              <w:top w:val="nil"/>
              <w:left w:val="single" w:sz="4" w:space="0" w:color="auto"/>
              <w:bottom w:val="nil"/>
              <w:right w:val="single" w:sz="4" w:space="0" w:color="auto"/>
            </w:tcBorders>
            <w:shd w:val="clear" w:color="auto" w:fill="auto"/>
            <w:noWrap/>
            <w:vAlign w:val="bottom"/>
            <w:hideMark/>
          </w:tcPr>
          <w:p w14:paraId="67FEB81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w:t>
            </w:r>
          </w:p>
        </w:tc>
        <w:tc>
          <w:tcPr>
            <w:tcW w:w="900" w:type="dxa"/>
            <w:tcBorders>
              <w:top w:val="nil"/>
              <w:left w:val="nil"/>
              <w:bottom w:val="nil"/>
              <w:right w:val="nil"/>
            </w:tcBorders>
            <w:shd w:val="clear" w:color="auto" w:fill="auto"/>
            <w:noWrap/>
            <w:vAlign w:val="bottom"/>
            <w:hideMark/>
          </w:tcPr>
          <w:p w14:paraId="31E8740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1129</w:t>
            </w:r>
          </w:p>
        </w:tc>
        <w:tc>
          <w:tcPr>
            <w:tcW w:w="927" w:type="dxa"/>
            <w:tcBorders>
              <w:top w:val="nil"/>
              <w:left w:val="single" w:sz="4" w:space="0" w:color="auto"/>
              <w:bottom w:val="nil"/>
              <w:right w:val="single" w:sz="4" w:space="0" w:color="auto"/>
            </w:tcBorders>
            <w:shd w:val="clear" w:color="auto" w:fill="auto"/>
            <w:noWrap/>
            <w:vAlign w:val="bottom"/>
            <w:hideMark/>
          </w:tcPr>
          <w:p w14:paraId="3DB873E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861" w:type="dxa"/>
            <w:tcBorders>
              <w:top w:val="nil"/>
              <w:left w:val="nil"/>
              <w:bottom w:val="nil"/>
              <w:right w:val="nil"/>
            </w:tcBorders>
            <w:shd w:val="clear" w:color="auto" w:fill="auto"/>
            <w:noWrap/>
            <w:vAlign w:val="bottom"/>
            <w:hideMark/>
          </w:tcPr>
          <w:p w14:paraId="68426D2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519</w:t>
            </w:r>
          </w:p>
        </w:tc>
        <w:tc>
          <w:tcPr>
            <w:tcW w:w="2067" w:type="dxa"/>
            <w:tcBorders>
              <w:top w:val="nil"/>
              <w:left w:val="single" w:sz="4" w:space="0" w:color="auto"/>
              <w:bottom w:val="nil"/>
              <w:right w:val="single" w:sz="4" w:space="0" w:color="auto"/>
            </w:tcBorders>
            <w:shd w:val="clear" w:color="auto" w:fill="auto"/>
            <w:noWrap/>
            <w:vAlign w:val="bottom"/>
            <w:hideMark/>
          </w:tcPr>
          <w:p w14:paraId="576373D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083D2D96"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31A2BE4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B69860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2A4685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6E74592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513</w:t>
            </w:r>
          </w:p>
        </w:tc>
        <w:tc>
          <w:tcPr>
            <w:tcW w:w="927" w:type="dxa"/>
            <w:tcBorders>
              <w:top w:val="nil"/>
              <w:left w:val="single" w:sz="4" w:space="0" w:color="auto"/>
              <w:bottom w:val="nil"/>
              <w:right w:val="single" w:sz="4" w:space="0" w:color="auto"/>
            </w:tcBorders>
            <w:shd w:val="clear" w:color="auto" w:fill="auto"/>
            <w:noWrap/>
            <w:vAlign w:val="bottom"/>
            <w:hideMark/>
          </w:tcPr>
          <w:p w14:paraId="008DDF6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5DC033F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243</w:t>
            </w:r>
          </w:p>
        </w:tc>
        <w:tc>
          <w:tcPr>
            <w:tcW w:w="2067" w:type="dxa"/>
            <w:tcBorders>
              <w:top w:val="nil"/>
              <w:left w:val="single" w:sz="4" w:space="0" w:color="auto"/>
              <w:bottom w:val="nil"/>
              <w:right w:val="single" w:sz="4" w:space="0" w:color="auto"/>
            </w:tcBorders>
            <w:shd w:val="clear" w:color="auto" w:fill="auto"/>
            <w:noWrap/>
            <w:vAlign w:val="bottom"/>
            <w:hideMark/>
          </w:tcPr>
          <w:p w14:paraId="3196FB8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2EE452E0"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2E0A936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6C5D44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E6E477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77B7A01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295</w:t>
            </w:r>
          </w:p>
        </w:tc>
        <w:tc>
          <w:tcPr>
            <w:tcW w:w="927" w:type="dxa"/>
            <w:tcBorders>
              <w:top w:val="nil"/>
              <w:left w:val="single" w:sz="4" w:space="0" w:color="auto"/>
              <w:bottom w:val="nil"/>
              <w:right w:val="single" w:sz="4" w:space="0" w:color="auto"/>
            </w:tcBorders>
            <w:shd w:val="clear" w:color="auto" w:fill="auto"/>
            <w:noWrap/>
            <w:vAlign w:val="bottom"/>
            <w:hideMark/>
          </w:tcPr>
          <w:p w14:paraId="5A85EE6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F186B2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136</w:t>
            </w:r>
          </w:p>
        </w:tc>
        <w:tc>
          <w:tcPr>
            <w:tcW w:w="2067" w:type="dxa"/>
            <w:tcBorders>
              <w:top w:val="nil"/>
              <w:left w:val="single" w:sz="4" w:space="0" w:color="auto"/>
              <w:bottom w:val="nil"/>
              <w:right w:val="single" w:sz="4" w:space="0" w:color="auto"/>
            </w:tcBorders>
            <w:shd w:val="clear" w:color="auto" w:fill="auto"/>
            <w:noWrap/>
            <w:vAlign w:val="bottom"/>
            <w:hideMark/>
          </w:tcPr>
          <w:p w14:paraId="46D32FF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6B3BF6FE" w14:textId="77777777" w:rsidTr="007D2E1F">
        <w:trPr>
          <w:trHeight w:val="200"/>
        </w:trPr>
        <w:tc>
          <w:tcPr>
            <w:tcW w:w="1292" w:type="dxa"/>
            <w:tcBorders>
              <w:top w:val="nil"/>
              <w:left w:val="single" w:sz="4" w:space="0" w:color="auto"/>
              <w:bottom w:val="single" w:sz="4" w:space="0" w:color="auto"/>
              <w:right w:val="single" w:sz="4" w:space="0" w:color="auto"/>
            </w:tcBorders>
            <w:shd w:val="clear" w:color="auto" w:fill="auto"/>
            <w:noWrap/>
            <w:vAlign w:val="bottom"/>
            <w:hideMark/>
          </w:tcPr>
          <w:p w14:paraId="084C390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6F34EA0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C04087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21C6380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190</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C5FC96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single" w:sz="4" w:space="0" w:color="auto"/>
              <w:right w:val="nil"/>
            </w:tcBorders>
            <w:shd w:val="clear" w:color="auto" w:fill="auto"/>
            <w:noWrap/>
            <w:vAlign w:val="bottom"/>
            <w:hideMark/>
          </w:tcPr>
          <w:p w14:paraId="11BEF12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93</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653632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bl>
    <w:p w14:paraId="767F6BB3" w14:textId="77777777" w:rsidR="006305A7" w:rsidRPr="00F34EFC" w:rsidRDefault="00AD2CCF" w:rsidP="0014710A">
      <w:pPr>
        <w:pStyle w:val="Heading3"/>
        <w:numPr>
          <w:ilvl w:val="0"/>
          <w:numId w:val="0"/>
        </w:numPr>
        <w:rPr>
          <w:sz w:val="32"/>
          <w:szCs w:val="32"/>
        </w:rPr>
      </w:pPr>
      <w:r>
        <w:rPr>
          <w:sz w:val="32"/>
          <w:szCs w:val="32"/>
        </w:rPr>
        <w:br w:type="page"/>
      </w:r>
      <w:r w:rsidR="006305A7">
        <w:rPr>
          <w:sz w:val="32"/>
          <w:szCs w:val="32"/>
        </w:rPr>
        <w:t>Annex A</w:t>
      </w:r>
    </w:p>
    <w:p w14:paraId="1153B4EE" w14:textId="77777777" w:rsidR="006305A7" w:rsidRPr="00F34EFC" w:rsidRDefault="006305A7" w:rsidP="00AD2CCF">
      <w:pPr>
        <w:pStyle w:val="Heading3"/>
        <w:numPr>
          <w:ilvl w:val="0"/>
          <w:numId w:val="0"/>
        </w:numPr>
        <w:ind w:left="720"/>
        <w:jc w:val="center"/>
        <w:rPr>
          <w:b w:val="0"/>
          <w:i/>
          <w:szCs w:val="32"/>
        </w:rPr>
      </w:pPr>
      <w:r w:rsidRPr="00F34EFC">
        <w:rPr>
          <w:b w:val="0"/>
          <w:i/>
          <w:sz w:val="32"/>
          <w:szCs w:val="32"/>
        </w:rPr>
        <w:t>Description of testing environment and methodology</w:t>
      </w:r>
    </w:p>
    <w:p w14:paraId="5350CE86" w14:textId="77777777" w:rsidR="006305A7" w:rsidRDefault="006305A7" w:rsidP="006305A7">
      <w:pPr>
        <w:keepNext/>
        <w:rPr>
          <w:lang w:val="en-GB"/>
        </w:rPr>
      </w:pPr>
    </w:p>
    <w:p w14:paraId="5E0FD022" w14:textId="77777777" w:rsidR="006305A7" w:rsidRDefault="006305A7" w:rsidP="006305A7">
      <w:pPr>
        <w:rPr>
          <w:lang w:val="en-GB"/>
        </w:rPr>
      </w:pPr>
      <w:r>
        <w:rPr>
          <w:lang w:val="en-GB"/>
        </w:rPr>
        <w:t xml:space="preserve">The test procedure foreseen for the formal subjective evaluation will consider two main requirements: </w:t>
      </w:r>
    </w:p>
    <w:p w14:paraId="1FB07FF2" w14:textId="77777777" w:rsidR="006305A7" w:rsidRDefault="006305A7" w:rsidP="006305A7">
      <w:pPr>
        <w:numPr>
          <w:ilvl w:val="0"/>
          <w:numId w:val="28"/>
        </w:numPr>
        <w:tabs>
          <w:tab w:val="clear" w:pos="360"/>
          <w:tab w:val="clear" w:pos="1080"/>
          <w:tab w:val="clear" w:pos="1440"/>
        </w:tabs>
        <w:overflowPunct/>
        <w:autoSpaceDE/>
        <w:autoSpaceDN/>
        <w:adjustRightInd/>
        <w:spacing w:before="120"/>
        <w:textAlignment w:val="auto"/>
        <w:rPr>
          <w:lang w:val="en-GB"/>
        </w:rPr>
      </w:pPr>
      <w:r>
        <w:rPr>
          <w:lang w:val="en-GB"/>
        </w:rPr>
        <w:t xml:space="preserve">to be as much as possible reliable and effective in </w:t>
      </w:r>
      <w:r w:rsidR="00AD2CCF">
        <w:rPr>
          <w:lang w:val="en-GB"/>
        </w:rPr>
        <w:t>verifying the performance</w:t>
      </w:r>
      <w:r>
        <w:rPr>
          <w:lang w:val="en-GB"/>
        </w:rPr>
        <w:t xml:space="preserve"> in terms of subjective quality (and therefore adhering the existing recommendations);</w:t>
      </w:r>
    </w:p>
    <w:p w14:paraId="5129275A" w14:textId="77777777" w:rsidR="006305A7" w:rsidRPr="00AD2CCF" w:rsidRDefault="006305A7" w:rsidP="006305A7">
      <w:pPr>
        <w:numPr>
          <w:ilvl w:val="0"/>
          <w:numId w:val="28"/>
        </w:numPr>
        <w:tabs>
          <w:tab w:val="clear" w:pos="360"/>
          <w:tab w:val="clear" w:pos="1080"/>
          <w:tab w:val="clear" w:pos="1440"/>
        </w:tabs>
        <w:overflowPunct/>
        <w:autoSpaceDE/>
        <w:autoSpaceDN/>
        <w:adjustRightInd/>
        <w:spacing w:before="120"/>
        <w:textAlignment w:val="auto"/>
        <w:rPr>
          <w:lang w:val="en-GB"/>
        </w:rPr>
      </w:pPr>
      <w:r>
        <w:rPr>
          <w:lang w:val="en-GB"/>
        </w:rPr>
        <w:t>to take into account the evolution of technology and laboratory set-up oriented to the adoption of FPD (Flat Panel Display) and video server as video recording and playing equipment.</w:t>
      </w:r>
    </w:p>
    <w:p w14:paraId="32D789A1" w14:textId="77777777" w:rsidR="006305A7" w:rsidRDefault="006305A7" w:rsidP="006305A7">
      <w:pPr>
        <w:rPr>
          <w:lang w:val="en-GB"/>
        </w:rPr>
      </w:pPr>
      <w:r>
        <w:rPr>
          <w:lang w:val="en-GB"/>
        </w:rPr>
        <w:t xml:space="preserve">Therefore, one of the test methods </w:t>
      </w:r>
      <w:r w:rsidRPr="00821E2A">
        <w:rPr>
          <w:lang w:val="en-GB"/>
        </w:rPr>
        <w:t xml:space="preserve">described </w:t>
      </w:r>
      <w:r w:rsidR="001540E7" w:rsidRPr="00821E2A">
        <w:rPr>
          <w:lang w:val="en-GB"/>
        </w:rPr>
        <w:t xml:space="preserve">in </w:t>
      </w:r>
      <w:r w:rsidR="001540E7" w:rsidRPr="00821E2A">
        <w:rPr>
          <w:lang w:val="en-GB"/>
        </w:rPr>
        <w:fldChar w:fldCharType="begin"/>
      </w:r>
      <w:r w:rsidR="001540E7" w:rsidRPr="00821E2A">
        <w:rPr>
          <w:lang w:val="en-GB"/>
        </w:rPr>
        <w:instrText xml:space="preserve"> REF _Ref236613118 \n \h </w:instrText>
      </w:r>
      <w:r w:rsidR="001540E7" w:rsidRPr="00821E2A">
        <w:rPr>
          <w:lang w:val="en-GB"/>
        </w:rPr>
      </w:r>
      <w:r w:rsidR="001540E7" w:rsidRPr="00821E2A">
        <w:rPr>
          <w:lang w:val="en-GB"/>
        </w:rPr>
        <w:fldChar w:fldCharType="separate"/>
      </w:r>
      <w:r w:rsidR="00581692">
        <w:rPr>
          <w:lang w:val="en-GB"/>
        </w:rPr>
        <w:t>[1]</w:t>
      </w:r>
      <w:r w:rsidR="001540E7" w:rsidRPr="00821E2A">
        <w:rPr>
          <w:lang w:val="en-GB"/>
        </w:rPr>
        <w:fldChar w:fldCharType="end"/>
      </w:r>
      <w:r>
        <w:rPr>
          <w:lang w:val="en-GB"/>
        </w:rPr>
        <w:t xml:space="preserve"> are planned to be used, applying some modification to them, in relation to the kind of display, the video recording and play-back equipment.</w:t>
      </w:r>
    </w:p>
    <w:p w14:paraId="11C7A87A" w14:textId="77777777" w:rsidR="006305A7" w:rsidRPr="00C4075E" w:rsidRDefault="006305A7" w:rsidP="006305A7">
      <w:pPr>
        <w:rPr>
          <w:lang w:val="en-GB"/>
        </w:rPr>
      </w:pPr>
    </w:p>
    <w:p w14:paraId="339712A2" w14:textId="77777777" w:rsidR="006305A7" w:rsidRDefault="006305A7" w:rsidP="006305A7">
      <w:pPr>
        <w:pStyle w:val="Titolo2"/>
      </w:pPr>
      <w:r>
        <w:t>A.1 Test method</w:t>
      </w:r>
    </w:p>
    <w:p w14:paraId="45B2A12D" w14:textId="77777777" w:rsidR="006305A7" w:rsidRDefault="00AD2CCF" w:rsidP="006305A7">
      <w:pPr>
        <w:spacing w:before="80"/>
        <w:rPr>
          <w:lang w:val="en-GB"/>
        </w:rPr>
      </w:pPr>
      <w:r>
        <w:rPr>
          <w:lang w:val="en-GB"/>
        </w:rPr>
        <w:t>The test method</w:t>
      </w:r>
      <w:r w:rsidR="006305A7">
        <w:rPr>
          <w:lang w:val="en-GB"/>
        </w:rPr>
        <w:t xml:space="preserve"> adopted for this evaluation is DCR (Degradation Category </w:t>
      </w:r>
      <w:r w:rsidR="001540E7" w:rsidRPr="00821E2A">
        <w:rPr>
          <w:lang w:val="en-GB"/>
        </w:rPr>
        <w:t xml:space="preserve">Rating) </w:t>
      </w:r>
      <w:r w:rsidR="001540E7" w:rsidRPr="00821E2A">
        <w:rPr>
          <w:lang w:val="en-GB"/>
        </w:rPr>
        <w:fldChar w:fldCharType="begin"/>
      </w:r>
      <w:r w:rsidR="001540E7" w:rsidRPr="00821E2A">
        <w:rPr>
          <w:lang w:val="en-GB"/>
        </w:rPr>
        <w:instrText xml:space="preserve"> REF _Ref236613118 \n \h </w:instrText>
      </w:r>
      <w:r w:rsidR="001540E7" w:rsidRPr="00821E2A">
        <w:rPr>
          <w:lang w:val="en-GB"/>
        </w:rPr>
      </w:r>
      <w:r w:rsidR="001540E7" w:rsidRPr="00821E2A">
        <w:rPr>
          <w:lang w:val="en-GB"/>
        </w:rPr>
        <w:fldChar w:fldCharType="separate"/>
      </w:r>
      <w:r w:rsidR="00581692">
        <w:rPr>
          <w:lang w:val="en-GB"/>
        </w:rPr>
        <w:t>[1]</w:t>
      </w:r>
      <w:r w:rsidR="001540E7" w:rsidRPr="00821E2A">
        <w:rPr>
          <w:lang w:val="en-GB"/>
        </w:rPr>
        <w:fldChar w:fldCharType="end"/>
      </w:r>
      <w:r w:rsidR="006305A7" w:rsidRPr="00821E2A">
        <w:rPr>
          <w:lang w:val="en-GB"/>
        </w:rPr>
        <w:t>.</w:t>
      </w:r>
    </w:p>
    <w:p w14:paraId="70DE0A65" w14:textId="5BBFEF04" w:rsidR="006305A7" w:rsidRPr="00C852A7" w:rsidRDefault="006305A7" w:rsidP="006305A7">
      <w:pPr>
        <w:pStyle w:val="Titolo2"/>
        <w:spacing w:before="80"/>
        <w:rPr>
          <w:rFonts w:ascii="Times New Roman" w:hAnsi="Times New Roman" w:cs="Times New Roman"/>
          <w:sz w:val="22"/>
          <w:szCs w:val="22"/>
        </w:rPr>
      </w:pPr>
      <w:r>
        <w:rPr>
          <w:rFonts w:ascii="Times New Roman" w:hAnsi="Times New Roman" w:cs="Times New Roman"/>
          <w:sz w:val="22"/>
          <w:szCs w:val="22"/>
        </w:rPr>
        <w:t>A</w:t>
      </w:r>
      <w:r w:rsidRPr="00C852A7">
        <w:rPr>
          <w:rFonts w:ascii="Times New Roman" w:hAnsi="Times New Roman" w:cs="Times New Roman"/>
          <w:sz w:val="22"/>
          <w:szCs w:val="22"/>
        </w:rPr>
        <w:t xml:space="preserve">.1.1 </w:t>
      </w:r>
      <w:ins w:id="446" w:author="TK Tan" w:date="2013-12-20T07:21:00Z">
        <w:r w:rsidR="000274F7">
          <w:rPr>
            <w:rFonts w:ascii="Times New Roman" w:hAnsi="Times New Roman" w:cs="Times New Roman"/>
            <w:sz w:val="22"/>
            <w:szCs w:val="22"/>
          </w:rPr>
          <w:t>D</w:t>
        </w:r>
      </w:ins>
      <w:ins w:id="447" w:author="Vittorio Baroncini" w:date="2013-12-24T11:43:00Z">
        <w:r w:rsidR="003018E5">
          <w:rPr>
            <w:rFonts w:ascii="Times New Roman" w:hAnsi="Times New Roman" w:cs="Times New Roman"/>
            <w:sz w:val="22"/>
            <w:szCs w:val="22"/>
          </w:rPr>
          <w:t>egradation</w:t>
        </w:r>
      </w:ins>
      <w:ins w:id="448" w:author="TK Tan" w:date="2013-12-20T07:21:00Z">
        <w:del w:id="449" w:author="Vittorio Baroncini" w:date="2013-12-24T11:43:00Z">
          <w:r w:rsidR="000274F7" w:rsidDel="003018E5">
            <w:rPr>
              <w:rFonts w:ascii="Times New Roman" w:hAnsi="Times New Roman" w:cs="Times New Roman"/>
              <w:sz w:val="22"/>
              <w:szCs w:val="22"/>
            </w:rPr>
            <w:delText>ouble</w:delText>
          </w:r>
        </w:del>
        <w:r w:rsidR="000274F7">
          <w:rPr>
            <w:rFonts w:ascii="Times New Roman" w:hAnsi="Times New Roman" w:cs="Times New Roman"/>
            <w:sz w:val="22"/>
            <w:szCs w:val="22"/>
          </w:rPr>
          <w:t xml:space="preserve"> </w:t>
        </w:r>
        <w:del w:id="450" w:author="Vittorio Baroncini" w:date="2013-12-24T11:43:00Z">
          <w:r w:rsidR="000274F7" w:rsidDel="003018E5">
            <w:rPr>
              <w:rFonts w:ascii="Times New Roman" w:hAnsi="Times New Roman" w:cs="Times New Roman"/>
              <w:sz w:val="22"/>
              <w:szCs w:val="22"/>
            </w:rPr>
            <w:delText>Stimulus Impairment Scale</w:delText>
          </w:r>
        </w:del>
      </w:ins>
      <w:ins w:id="451" w:author="Vittorio Baroncini" w:date="2013-12-24T11:43:00Z">
        <w:r w:rsidR="003018E5">
          <w:rPr>
            <w:rFonts w:ascii="Times New Roman" w:hAnsi="Times New Roman" w:cs="Times New Roman"/>
            <w:sz w:val="22"/>
            <w:szCs w:val="22"/>
          </w:rPr>
          <w:t>C</w:t>
        </w:r>
        <w:r w:rsidR="001F0481">
          <w:rPr>
            <w:rFonts w:ascii="Times New Roman" w:hAnsi="Times New Roman" w:cs="Times New Roman"/>
            <w:sz w:val="22"/>
            <w:szCs w:val="22"/>
          </w:rPr>
          <w:t xml:space="preserve">ategory </w:t>
        </w:r>
        <w:r w:rsidR="003018E5">
          <w:rPr>
            <w:rFonts w:ascii="Times New Roman" w:hAnsi="Times New Roman" w:cs="Times New Roman"/>
            <w:sz w:val="22"/>
            <w:szCs w:val="22"/>
          </w:rPr>
          <w:t>R</w:t>
        </w:r>
        <w:r w:rsidR="001F0481">
          <w:rPr>
            <w:rFonts w:ascii="Times New Roman" w:hAnsi="Times New Roman" w:cs="Times New Roman"/>
            <w:sz w:val="22"/>
            <w:szCs w:val="22"/>
          </w:rPr>
          <w:t xml:space="preserve">ating </w:t>
        </w:r>
      </w:ins>
      <w:ins w:id="452" w:author="TK Tan" w:date="2013-12-20T07:21:00Z">
        <w:del w:id="453" w:author="Vittorio Baroncini" w:date="2013-12-24T11:43:00Z">
          <w:r w:rsidR="000274F7" w:rsidDel="001F0481">
            <w:rPr>
              <w:rFonts w:ascii="Times New Roman" w:hAnsi="Times New Roman" w:cs="Times New Roman"/>
              <w:sz w:val="22"/>
              <w:szCs w:val="22"/>
            </w:rPr>
            <w:delText xml:space="preserve"> </w:delText>
          </w:r>
        </w:del>
        <w:r w:rsidR="000274F7">
          <w:rPr>
            <w:rFonts w:ascii="Times New Roman" w:hAnsi="Times New Roman" w:cs="Times New Roman"/>
            <w:sz w:val="22"/>
            <w:szCs w:val="22"/>
          </w:rPr>
          <w:t>(</w:t>
        </w:r>
      </w:ins>
      <w:r w:rsidRPr="00C852A7">
        <w:rPr>
          <w:rFonts w:ascii="Times New Roman" w:hAnsi="Times New Roman" w:cs="Times New Roman"/>
          <w:sz w:val="22"/>
          <w:szCs w:val="22"/>
        </w:rPr>
        <w:t>D</w:t>
      </w:r>
      <w:del w:id="454" w:author="Vittorio Baroncini" w:date="2013-12-24T11:43:00Z">
        <w:r w:rsidRPr="00C852A7" w:rsidDel="001F0481">
          <w:rPr>
            <w:rFonts w:ascii="Times New Roman" w:hAnsi="Times New Roman" w:cs="Times New Roman"/>
            <w:sz w:val="22"/>
            <w:szCs w:val="22"/>
          </w:rPr>
          <w:delText>SIS</w:delText>
        </w:r>
      </w:del>
      <w:ins w:id="455" w:author="Vittorio Baroncini" w:date="2013-12-24T11:43:00Z">
        <w:r w:rsidR="001F0481">
          <w:rPr>
            <w:rFonts w:ascii="Times New Roman" w:hAnsi="Times New Roman" w:cs="Times New Roman"/>
            <w:sz w:val="22"/>
            <w:szCs w:val="22"/>
          </w:rPr>
          <w:t>CR</w:t>
        </w:r>
      </w:ins>
      <w:ins w:id="456" w:author="TK Tan" w:date="2013-12-20T07:21:00Z">
        <w:r w:rsidR="000274F7">
          <w:rPr>
            <w:rFonts w:ascii="Times New Roman" w:hAnsi="Times New Roman" w:cs="Times New Roman"/>
            <w:sz w:val="22"/>
            <w:szCs w:val="22"/>
          </w:rPr>
          <w:t>)</w:t>
        </w:r>
      </w:ins>
    </w:p>
    <w:p w14:paraId="1141B6BC" w14:textId="77777777" w:rsidR="006305A7" w:rsidRDefault="006305A7" w:rsidP="006305A7">
      <w:pPr>
        <w:spacing w:before="120"/>
        <w:jc w:val="both"/>
        <w:rPr>
          <w:lang w:val="en-GB"/>
        </w:rPr>
      </w:pPr>
      <w:r>
        <w:rPr>
          <w:lang w:val="en-GB"/>
        </w:rPr>
        <w:t>This test method is commonly adopted when the material to be evaluated shows a range of visual quality that well distributes across all quality scales.</w:t>
      </w:r>
    </w:p>
    <w:p w14:paraId="210C0F75" w14:textId="77777777" w:rsidR="006305A7" w:rsidRDefault="006305A7" w:rsidP="006305A7">
      <w:pPr>
        <w:spacing w:before="120"/>
        <w:jc w:val="both"/>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three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66B9C814" w14:textId="77777777" w:rsidR="006305A7" w:rsidRDefault="006305A7" w:rsidP="006305A7">
      <w:pPr>
        <w:spacing w:before="120"/>
        <w:jc w:val="both"/>
        <w:rPr>
          <w:lang w:val="en-GB"/>
        </w:rPr>
      </w:pPr>
      <w:r>
        <w:rPr>
          <w:lang w:val="en-GB"/>
        </w:rPr>
        <w:t>All the video material used for these tests will consist of video clips of 10 seconds duration.</w:t>
      </w:r>
    </w:p>
    <w:p w14:paraId="003D9989" w14:textId="3F5C23CB" w:rsidR="006305A7" w:rsidRDefault="006305A7" w:rsidP="006305A7">
      <w:pPr>
        <w:spacing w:before="120"/>
        <w:jc w:val="both"/>
        <w:rPr>
          <w:lang w:val="en-GB"/>
        </w:rPr>
      </w:pPr>
      <w:r>
        <w:rPr>
          <w:lang w:val="en-GB"/>
        </w:rPr>
        <w:t>The structure of the Basic Test Cell (BTC) of D</w:t>
      </w:r>
      <w:del w:id="457" w:author="Vittorio Baroncini" w:date="2013-12-24T11:47:00Z">
        <w:r w:rsidDel="00D41676">
          <w:rPr>
            <w:lang w:val="en-GB"/>
          </w:rPr>
          <w:delText>SI</w:delText>
        </w:r>
      </w:del>
      <w:ins w:id="458" w:author="Vittorio Baroncini" w:date="2013-12-24T11:47:00Z">
        <w:r w:rsidR="00D41676">
          <w:rPr>
            <w:lang w:val="en-GB"/>
          </w:rPr>
          <w:t>CR</w:t>
        </w:r>
      </w:ins>
      <w:del w:id="459" w:author="Vittorio Baroncini" w:date="2013-12-24T11:47:00Z">
        <w:r w:rsidDel="00D41676">
          <w:rPr>
            <w:lang w:val="en-GB"/>
          </w:rPr>
          <w:delText>S</w:delText>
        </w:r>
      </w:del>
      <w:r>
        <w:rPr>
          <w:lang w:val="en-GB"/>
        </w:rPr>
        <w:t xml:space="preserve"> method is made by two consecutive presentations of the video clip under test; at first the original version of the video clip is displayed, immediately afterwards the coded version of the video clip is presented; then a message displays for 5 seconds asking the viewers to vote (see</w:t>
      </w:r>
      <w:r w:rsidR="00AD2CCF">
        <w:t xml:space="preserve"> </w:t>
      </w:r>
      <w:r w:rsidR="00AD2CCF">
        <w:fldChar w:fldCharType="begin"/>
      </w:r>
      <w:r w:rsidR="00AD2CCF">
        <w:instrText xml:space="preserve"> REF _Ref236611296 \h </w:instrText>
      </w:r>
      <w:r w:rsidR="00AD2CCF">
        <w:fldChar w:fldCharType="separate"/>
      </w:r>
      <w:ins w:id="460" w:author="Vittorio Baroncini" w:date="2013-12-23T15:25:00Z">
        <w:r w:rsidR="00581692" w:rsidRPr="00AD2CCF">
          <w:rPr>
            <w:i/>
          </w:rPr>
          <w:t xml:space="preserve">Figure </w:t>
        </w:r>
        <w:r w:rsidR="00581692">
          <w:rPr>
            <w:b/>
            <w:i/>
            <w:noProof/>
          </w:rPr>
          <w:t>1</w:t>
        </w:r>
      </w:ins>
      <w:del w:id="461" w:author="Vittorio Baroncini" w:date="2013-12-23T15:24:00Z">
        <w:r w:rsidR="00BA1DB5" w:rsidRPr="00AD2CCF" w:rsidDel="00581692">
          <w:rPr>
            <w:i/>
          </w:rPr>
          <w:delText xml:space="preserve">Figure </w:delText>
        </w:r>
        <w:r w:rsidR="00BA1DB5" w:rsidDel="00581692">
          <w:rPr>
            <w:b/>
            <w:i/>
            <w:noProof/>
          </w:rPr>
          <w:delText>1</w:delText>
        </w:r>
      </w:del>
      <w:r w:rsidR="00AD2CCF">
        <w:fldChar w:fldCharType="end"/>
      </w:r>
      <w:r>
        <w:rPr>
          <w:lang w:val="en-GB"/>
        </w:rPr>
        <w:t>)</w:t>
      </w:r>
    </w:p>
    <w:p w14:paraId="5637D052" w14:textId="77777777" w:rsidR="006305A7" w:rsidRDefault="006305A7" w:rsidP="006305A7">
      <w:pPr>
        <w:spacing w:before="120"/>
        <w:rPr>
          <w:lang w:val="en-GB"/>
        </w:rPr>
      </w:pPr>
    </w:p>
    <w:p w14:paraId="363FB26E" w14:textId="77777777" w:rsidR="006305A7" w:rsidRDefault="003F2240" w:rsidP="006305A7">
      <w:pPr>
        <w:jc w:val="center"/>
        <w:rPr>
          <w:lang w:val="en-GB"/>
        </w:rPr>
      </w:pPr>
      <w:r>
        <w:rPr>
          <w:noProof/>
        </w:rPr>
        <w:drawing>
          <wp:inline distT="0" distB="0" distL="0" distR="0" wp14:anchorId="74449400" wp14:editId="05EEBB97">
            <wp:extent cx="5046345" cy="850900"/>
            <wp:effectExtent l="0" t="0" r="8255"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14:paraId="44AD099E" w14:textId="0BDE6070" w:rsidR="006305A7" w:rsidRPr="003C6CEB" w:rsidRDefault="00AD2CCF" w:rsidP="00AD2CCF">
      <w:pPr>
        <w:pStyle w:val="Caption"/>
        <w:jc w:val="center"/>
        <w:rPr>
          <w:b w:val="0"/>
          <w:i/>
          <w:lang w:val="en-GB"/>
        </w:rPr>
      </w:pPr>
      <w:bookmarkStart w:id="462" w:name="_Ref236611296"/>
      <w:r w:rsidRPr="00AD2CCF">
        <w:rPr>
          <w:b w:val="0"/>
          <w:i/>
        </w:rPr>
        <w:t xml:space="preserve">Figure </w:t>
      </w:r>
      <w:r w:rsidRPr="00AD2CCF">
        <w:rPr>
          <w:b w:val="0"/>
          <w:i/>
        </w:rPr>
        <w:fldChar w:fldCharType="begin"/>
      </w:r>
      <w:r w:rsidRPr="00AD2CCF">
        <w:rPr>
          <w:b w:val="0"/>
          <w:i/>
        </w:rPr>
        <w:instrText xml:space="preserve"> SEQ Figure \* ARABIC </w:instrText>
      </w:r>
      <w:r w:rsidRPr="00AD2CCF">
        <w:rPr>
          <w:b w:val="0"/>
          <w:i/>
        </w:rPr>
        <w:fldChar w:fldCharType="separate"/>
      </w:r>
      <w:r w:rsidR="00581692">
        <w:rPr>
          <w:b w:val="0"/>
          <w:i/>
          <w:noProof/>
        </w:rPr>
        <w:t>1</w:t>
      </w:r>
      <w:r w:rsidRPr="00AD2CCF">
        <w:rPr>
          <w:b w:val="0"/>
          <w:i/>
        </w:rPr>
        <w:fldChar w:fldCharType="end"/>
      </w:r>
      <w:bookmarkEnd w:id="462"/>
      <w:r w:rsidR="006305A7">
        <w:rPr>
          <w:b w:val="0"/>
          <w:i/>
        </w:rPr>
        <w:t xml:space="preserve"> - D</w:t>
      </w:r>
      <w:del w:id="463" w:author="Vittorio Baroncini" w:date="2013-12-24T12:04:00Z">
        <w:r w:rsidR="006305A7" w:rsidDel="00D544FD">
          <w:rPr>
            <w:b w:val="0"/>
            <w:i/>
          </w:rPr>
          <w:delText>SIS</w:delText>
        </w:r>
      </w:del>
      <w:ins w:id="464" w:author="Vittorio Baroncini" w:date="2013-12-24T12:04:00Z">
        <w:r w:rsidR="00D544FD">
          <w:rPr>
            <w:b w:val="0"/>
            <w:i/>
          </w:rPr>
          <w:t>CR</w:t>
        </w:r>
      </w:ins>
      <w:r w:rsidR="006305A7">
        <w:rPr>
          <w:b w:val="0"/>
          <w:i/>
        </w:rPr>
        <w:t xml:space="preserve">  BTC</w:t>
      </w:r>
    </w:p>
    <w:p w14:paraId="3D56BC34" w14:textId="77777777" w:rsidR="006305A7" w:rsidRDefault="006305A7" w:rsidP="006305A7">
      <w:pPr>
        <w:rPr>
          <w:lang w:val="en-GB"/>
        </w:rPr>
      </w:pPr>
    </w:p>
    <w:p w14:paraId="437EED82" w14:textId="77777777" w:rsidR="006305A7" w:rsidRDefault="006305A7" w:rsidP="006305A7">
      <w:pPr>
        <w:rPr>
          <w:lang w:val="en-GB"/>
        </w:rPr>
      </w:pPr>
      <w:r>
        <w:rPr>
          <w:lang w:val="en-GB"/>
        </w:rPr>
        <w:t>The presentation of the video clips will be preceded by a mid-grey screen displaying for one second.</w:t>
      </w:r>
    </w:p>
    <w:p w14:paraId="776A6D2A" w14:textId="7439414E" w:rsidR="006305A7" w:rsidRPr="00D54E0F" w:rsidRDefault="006305A7" w:rsidP="006305A7">
      <w:pPr>
        <w:pStyle w:val="Titolo2"/>
      </w:pPr>
      <w:r>
        <w:t>A</w:t>
      </w:r>
      <w:r w:rsidRPr="00D54E0F">
        <w:t>.</w:t>
      </w:r>
      <w:r>
        <w:t>2</w:t>
      </w:r>
      <w:r w:rsidRPr="00D54E0F">
        <w:t xml:space="preserve"> How to express the visual quality opinion</w:t>
      </w:r>
      <w:r>
        <w:t xml:space="preserve"> with D</w:t>
      </w:r>
      <w:del w:id="465" w:author="Vittorio Baroncini" w:date="2013-12-24T12:04:00Z">
        <w:r w:rsidDel="00D544FD">
          <w:delText>SIS</w:delText>
        </w:r>
      </w:del>
      <w:ins w:id="466" w:author="Vittorio Baroncini" w:date="2013-12-24T12:04:00Z">
        <w:r w:rsidR="00D544FD">
          <w:t>CR</w:t>
        </w:r>
      </w:ins>
    </w:p>
    <w:p w14:paraId="48EAD566" w14:textId="77777777" w:rsidR="006305A7" w:rsidRDefault="006305A7" w:rsidP="006305A7">
      <w:pPr>
        <w:spacing w:before="120"/>
        <w:jc w:val="both"/>
        <w:rPr>
          <w:lang w:val="en-GB"/>
        </w:rPr>
      </w:pPr>
      <w:r>
        <w:rPr>
          <w:lang w:val="en-GB"/>
        </w:rPr>
        <w:t>The viewers will be asked to express their vote putting a mark on a scoring sheet.</w:t>
      </w:r>
    </w:p>
    <w:p w14:paraId="74098EAE" w14:textId="44A89CC3" w:rsidR="006305A7" w:rsidRDefault="006305A7" w:rsidP="006305A7">
      <w:pPr>
        <w:jc w:val="both"/>
        <w:rPr>
          <w:lang w:val="en-GB"/>
        </w:rPr>
      </w:pPr>
      <w:r>
        <w:rPr>
          <w:lang w:val="en-GB"/>
        </w:rPr>
        <w:t>The scoring sheet for a D</w:t>
      </w:r>
      <w:del w:id="467" w:author="Vittorio Baroncini" w:date="2013-12-24T12:04:00Z">
        <w:r w:rsidDel="00D544FD">
          <w:rPr>
            <w:lang w:val="en-GB"/>
          </w:rPr>
          <w:delText>SI</w:delText>
        </w:r>
      </w:del>
      <w:del w:id="468" w:author="Vittorio Baroncini" w:date="2013-12-24T12:05:00Z">
        <w:r w:rsidDel="00D544FD">
          <w:rPr>
            <w:lang w:val="en-GB"/>
          </w:rPr>
          <w:delText>S</w:delText>
        </w:r>
      </w:del>
      <w:ins w:id="469" w:author="Vittorio Baroncini" w:date="2013-12-24T12:05:00Z">
        <w:r w:rsidR="00D544FD">
          <w:rPr>
            <w:lang w:val="en-GB"/>
          </w:rPr>
          <w:t>CR</w:t>
        </w:r>
      </w:ins>
      <w:r>
        <w:rPr>
          <w:lang w:val="en-GB"/>
        </w:rPr>
        <w:t xml:space="preserve"> test is made of a section for each BTC; </w:t>
      </w:r>
      <w:r w:rsidRPr="000274F7">
        <w:rPr>
          <w:highlight w:val="yellow"/>
          <w:lang w:val="en-GB"/>
          <w:rPrChange w:id="470" w:author="TK Tan" w:date="2013-12-20T07:27:00Z">
            <w:rPr>
              <w:lang w:val="en-GB"/>
            </w:rPr>
          </w:rPrChange>
        </w:rPr>
        <w:t>each section is made of a column of 11 vertically arranged boxes, associated to a number from 0 to 10 (</w:t>
      </w:r>
      <w:r w:rsidR="00AD2CCF" w:rsidRPr="000274F7">
        <w:rPr>
          <w:highlight w:val="yellow"/>
          <w:lang w:val="en-GB"/>
          <w:rPrChange w:id="471" w:author="TK Tan" w:date="2013-12-20T07:27:00Z">
            <w:rPr>
              <w:lang w:val="en-GB"/>
            </w:rPr>
          </w:rPrChange>
        </w:rPr>
        <w:t xml:space="preserve">see </w:t>
      </w:r>
      <w:r w:rsidR="00AD2CCF" w:rsidRPr="000274F7">
        <w:rPr>
          <w:highlight w:val="yellow"/>
          <w:lang w:val="en-GB"/>
          <w:rPrChange w:id="472" w:author="TK Tan" w:date="2013-12-20T07:27:00Z">
            <w:rPr>
              <w:lang w:val="en-GB"/>
            </w:rPr>
          </w:rPrChange>
        </w:rPr>
        <w:fldChar w:fldCharType="begin"/>
      </w:r>
      <w:r w:rsidR="00AD2CCF" w:rsidRPr="000274F7">
        <w:rPr>
          <w:highlight w:val="yellow"/>
          <w:lang w:val="en-GB"/>
          <w:rPrChange w:id="473" w:author="TK Tan" w:date="2013-12-20T07:27:00Z">
            <w:rPr>
              <w:lang w:val="en-GB"/>
            </w:rPr>
          </w:rPrChange>
        </w:rPr>
        <w:instrText xml:space="preserve"> REF _Ref236611392 \h </w:instrText>
      </w:r>
      <w:r w:rsidR="00AD2CCF" w:rsidRPr="000274F7">
        <w:rPr>
          <w:highlight w:val="yellow"/>
          <w:lang w:val="en-GB"/>
          <w:rPrChange w:id="474" w:author="TK Tan" w:date="2013-12-20T07:27:00Z">
            <w:rPr>
              <w:highlight w:val="yellow"/>
              <w:lang w:val="en-GB"/>
            </w:rPr>
          </w:rPrChange>
        </w:rPr>
      </w:r>
      <w:r w:rsidR="00AD2CCF" w:rsidRPr="000274F7">
        <w:rPr>
          <w:highlight w:val="yellow"/>
          <w:lang w:val="en-GB"/>
          <w:rPrChange w:id="475" w:author="TK Tan" w:date="2013-12-20T07:27:00Z">
            <w:rPr>
              <w:lang w:val="en-GB"/>
            </w:rPr>
          </w:rPrChange>
        </w:rPr>
        <w:fldChar w:fldCharType="separate"/>
      </w:r>
      <w:ins w:id="476" w:author="Vittorio Baroncini" w:date="2013-12-23T15:25:00Z">
        <w:r w:rsidR="00581692" w:rsidRPr="00AD2CCF">
          <w:rPr>
            <w:i/>
          </w:rPr>
          <w:t xml:space="preserve">Figure </w:t>
        </w:r>
        <w:r w:rsidR="00581692">
          <w:rPr>
            <w:b/>
            <w:i/>
            <w:noProof/>
          </w:rPr>
          <w:t>2</w:t>
        </w:r>
      </w:ins>
      <w:del w:id="477" w:author="Vittorio Baroncini" w:date="2013-12-23T15:24:00Z">
        <w:r w:rsidR="00BA1DB5" w:rsidRPr="000274F7" w:rsidDel="00581692">
          <w:rPr>
            <w:i/>
            <w:highlight w:val="yellow"/>
            <w:rPrChange w:id="478" w:author="TK Tan" w:date="2013-12-20T07:27:00Z">
              <w:rPr>
                <w:i/>
              </w:rPr>
            </w:rPrChange>
          </w:rPr>
          <w:delText xml:space="preserve">Figure </w:delText>
        </w:r>
        <w:r w:rsidR="00BA1DB5" w:rsidRPr="000274F7" w:rsidDel="00581692">
          <w:rPr>
            <w:b/>
            <w:i/>
            <w:noProof/>
            <w:highlight w:val="yellow"/>
            <w:rPrChange w:id="479" w:author="TK Tan" w:date="2013-12-20T07:27:00Z">
              <w:rPr>
                <w:b/>
                <w:i/>
                <w:noProof/>
              </w:rPr>
            </w:rPrChange>
          </w:rPr>
          <w:delText>2</w:delText>
        </w:r>
      </w:del>
      <w:r w:rsidR="00AD2CCF" w:rsidRPr="000274F7">
        <w:rPr>
          <w:highlight w:val="yellow"/>
          <w:lang w:val="en-GB"/>
          <w:rPrChange w:id="480" w:author="TK Tan" w:date="2013-12-20T07:27:00Z">
            <w:rPr>
              <w:lang w:val="en-GB"/>
            </w:rPr>
          </w:rPrChange>
        </w:rPr>
        <w:fldChar w:fldCharType="end"/>
      </w:r>
      <w:r w:rsidRPr="000274F7">
        <w:rPr>
          <w:highlight w:val="yellow"/>
          <w:lang w:val="en-GB"/>
          <w:rPrChange w:id="481" w:author="TK Tan" w:date="2013-12-20T07:27:00Z">
            <w:rPr>
              <w:lang w:val="en-GB"/>
            </w:rPr>
          </w:rPrChange>
        </w:rPr>
        <w:t>).</w:t>
      </w:r>
      <w:ins w:id="482" w:author="TK Tan" w:date="2013-12-20T07:28:00Z">
        <w:r w:rsidR="000274F7">
          <w:rPr>
            <w:lang w:val="en-GB"/>
          </w:rPr>
          <w:t xml:space="preserve">  </w:t>
        </w:r>
      </w:ins>
    </w:p>
    <w:p w14:paraId="2DB3A73E" w14:textId="77777777" w:rsidR="006305A7" w:rsidRDefault="006305A7" w:rsidP="006305A7">
      <w:pPr>
        <w:spacing w:before="120"/>
        <w:jc w:val="both"/>
        <w:rPr>
          <w:ins w:id="483" w:author="TK Tan" w:date="2013-12-20T07:30:00Z"/>
          <w:lang w:val="en-GB"/>
        </w:rPr>
      </w:pPr>
      <w:r w:rsidRPr="000274F7">
        <w:rPr>
          <w:highlight w:val="yellow"/>
          <w:lang w:val="en-GB"/>
          <w:rPrChange w:id="484" w:author="TK Tan" w:date="2013-12-20T07:27:00Z">
            <w:rPr>
              <w:lang w:val="en-GB"/>
            </w:rPr>
          </w:rPrChange>
        </w:rPr>
        <w:t>The viewers have to put a check mark on one of the 11 boxes; checking the box "10" the subject will express an opinion of "best" quality, while checking the box "0" the subject will express an opinion of the "worst” quality.</w:t>
      </w:r>
    </w:p>
    <w:p w14:paraId="07828406" w14:textId="5B77AC4D" w:rsidR="000274F7" w:rsidRDefault="000274F7" w:rsidP="006305A7">
      <w:pPr>
        <w:spacing w:before="120"/>
        <w:jc w:val="both"/>
        <w:rPr>
          <w:lang w:val="en-GB"/>
        </w:rPr>
      </w:pPr>
      <w:ins w:id="485" w:author="TK Tan" w:date="2013-12-20T07:30:00Z">
        <w:r>
          <w:rPr>
            <w:lang w:val="en-GB"/>
          </w:rPr>
          <w:t xml:space="preserve">[TK/Marta:  Should this be written as:  each section has a box wherein </w:t>
        </w:r>
      </w:ins>
      <w:ins w:id="486" w:author="TK Tan" w:date="2013-12-22T05:47:00Z">
        <w:r w:rsidR="00B725A9">
          <w:rPr>
            <w:lang w:val="en-GB"/>
          </w:rPr>
          <w:t xml:space="preserve">which </w:t>
        </w:r>
      </w:ins>
      <w:ins w:id="487" w:author="TK Tan" w:date="2013-12-20T07:30:00Z">
        <w:r>
          <w:rPr>
            <w:lang w:val="en-GB"/>
          </w:rPr>
          <w:t>the viewer shall write the score ranging from 0 to 10</w:t>
        </w:r>
      </w:ins>
      <w:ins w:id="488" w:author="TK Tan" w:date="2013-12-20T07:36:00Z">
        <w:r w:rsidR="00F95D5B">
          <w:rPr>
            <w:lang w:val="en-GB"/>
          </w:rPr>
          <w:t xml:space="preserve"> </w:t>
        </w:r>
        <w:r w:rsidR="00F95D5B" w:rsidRPr="00F95D5B">
          <w:rPr>
            <w:lang w:val="en-GB"/>
            <w:rPrChange w:id="489" w:author="TK Tan" w:date="2013-12-20T07:36:00Z">
              <w:rPr>
                <w:highlight w:val="yellow"/>
                <w:lang w:val="en-GB"/>
              </w:rPr>
            </w:rPrChange>
          </w:rPr>
          <w:t xml:space="preserve">(see </w:t>
        </w:r>
        <w:r w:rsidR="00F95D5B" w:rsidRPr="00F95D5B">
          <w:rPr>
            <w:lang w:val="en-GB"/>
            <w:rPrChange w:id="490" w:author="TK Tan" w:date="2013-12-20T07:36:00Z">
              <w:rPr>
                <w:highlight w:val="yellow"/>
                <w:lang w:val="en-GB"/>
              </w:rPr>
            </w:rPrChange>
          </w:rPr>
          <w:fldChar w:fldCharType="begin"/>
        </w:r>
        <w:r w:rsidR="00F95D5B" w:rsidRPr="00F95D5B">
          <w:rPr>
            <w:lang w:val="en-GB"/>
            <w:rPrChange w:id="491" w:author="TK Tan" w:date="2013-12-20T07:36:00Z">
              <w:rPr>
                <w:highlight w:val="yellow"/>
                <w:lang w:val="en-GB"/>
              </w:rPr>
            </w:rPrChange>
          </w:rPr>
          <w:instrText xml:space="preserve"> REF _Ref236611392 \h </w:instrText>
        </w:r>
      </w:ins>
      <w:r w:rsidR="00F95D5B" w:rsidRPr="00F95D5B">
        <w:rPr>
          <w:lang w:val="en-GB"/>
          <w:rPrChange w:id="492" w:author="TK Tan" w:date="2013-12-20T07:36:00Z">
            <w:rPr>
              <w:lang w:val="en-GB"/>
            </w:rPr>
          </w:rPrChange>
        </w:rPr>
      </w:r>
      <w:ins w:id="493" w:author="TK Tan" w:date="2013-12-20T07:36:00Z">
        <w:r w:rsidR="00F95D5B" w:rsidRPr="00F95D5B">
          <w:rPr>
            <w:lang w:val="en-GB"/>
            <w:rPrChange w:id="494" w:author="TK Tan" w:date="2013-12-20T07:36:00Z">
              <w:rPr>
                <w:highlight w:val="yellow"/>
                <w:lang w:val="en-GB"/>
              </w:rPr>
            </w:rPrChange>
          </w:rPr>
          <w:fldChar w:fldCharType="separate"/>
        </w:r>
      </w:ins>
      <w:ins w:id="495" w:author="Vittorio Baroncini" w:date="2013-12-23T15:25:00Z">
        <w:r w:rsidR="00581692" w:rsidRPr="00AD2CCF">
          <w:rPr>
            <w:i/>
          </w:rPr>
          <w:t xml:space="preserve">Figure </w:t>
        </w:r>
        <w:r w:rsidR="00581692">
          <w:rPr>
            <w:b/>
            <w:i/>
            <w:noProof/>
          </w:rPr>
          <w:t>2</w:t>
        </w:r>
      </w:ins>
      <w:del w:id="496" w:author="Vittorio Baroncini" w:date="2013-12-23T15:24:00Z">
        <w:r w:rsidR="00F95D5B" w:rsidRPr="00F95D5B" w:rsidDel="00581692">
          <w:rPr>
            <w:b/>
            <w:i/>
          </w:rPr>
          <w:delText xml:space="preserve">Figure </w:delText>
        </w:r>
        <w:r w:rsidR="00F95D5B" w:rsidRPr="00F95D5B" w:rsidDel="00581692">
          <w:rPr>
            <w:b/>
            <w:i/>
            <w:noProof/>
          </w:rPr>
          <w:delText>2</w:delText>
        </w:r>
      </w:del>
      <w:ins w:id="497" w:author="TK Tan" w:date="2013-12-20T07:36:00Z">
        <w:r w:rsidR="00F95D5B" w:rsidRPr="00F95D5B">
          <w:rPr>
            <w:lang w:val="en-GB"/>
            <w:rPrChange w:id="498" w:author="TK Tan" w:date="2013-12-20T07:36:00Z">
              <w:rPr>
                <w:highlight w:val="yellow"/>
                <w:lang w:val="en-GB"/>
              </w:rPr>
            </w:rPrChange>
          </w:rPr>
          <w:fldChar w:fldCharType="end"/>
        </w:r>
        <w:r w:rsidR="00F95D5B" w:rsidRPr="00F95D5B">
          <w:rPr>
            <w:lang w:val="en-GB"/>
            <w:rPrChange w:id="499" w:author="TK Tan" w:date="2013-12-20T07:36:00Z">
              <w:rPr>
                <w:highlight w:val="yellow"/>
                <w:lang w:val="en-GB"/>
              </w:rPr>
            </w:rPrChange>
          </w:rPr>
          <w:t>)</w:t>
        </w:r>
      </w:ins>
      <w:ins w:id="500" w:author="TK Tan" w:date="2013-12-20T07:30:00Z">
        <w:r>
          <w:rPr>
            <w:lang w:val="en-GB"/>
          </w:rPr>
          <w:t>.</w:t>
        </w:r>
      </w:ins>
      <w:ins w:id="501" w:author="TK Tan" w:date="2013-12-20T07:33:00Z">
        <w:r>
          <w:rPr>
            <w:lang w:val="en-GB"/>
          </w:rPr>
          <w:t xml:space="preserve"> By writing a score of “10”, t</w:t>
        </w:r>
      </w:ins>
      <w:ins w:id="502" w:author="TK Tan" w:date="2013-12-20T07:30:00Z">
        <w:r>
          <w:rPr>
            <w:lang w:val="en-GB"/>
          </w:rPr>
          <w:t xml:space="preserve">he subject will express an opinion of </w:t>
        </w:r>
      </w:ins>
      <w:ins w:id="503" w:author="TK Tan" w:date="2013-12-20T07:32:00Z">
        <w:r>
          <w:rPr>
            <w:lang w:val="en-GB"/>
          </w:rPr>
          <w:t xml:space="preserve">“best” quality, while </w:t>
        </w:r>
      </w:ins>
      <w:ins w:id="504" w:author="TK Tan" w:date="2013-12-20T07:33:00Z">
        <w:r>
          <w:rPr>
            <w:lang w:val="en-GB"/>
          </w:rPr>
          <w:t xml:space="preserve">by writing a score of “0” the subject will express an opinion of </w:t>
        </w:r>
      </w:ins>
      <w:ins w:id="505" w:author="TK Tan" w:date="2013-12-20T07:34:00Z">
        <w:r>
          <w:rPr>
            <w:lang w:val="en-GB"/>
          </w:rPr>
          <w:t xml:space="preserve">“worst” quality. </w:t>
        </w:r>
      </w:ins>
    </w:p>
    <w:p w14:paraId="6023BD14" w14:textId="6CF66932" w:rsidR="006305A7" w:rsidRDefault="006305A7" w:rsidP="006305A7">
      <w:pPr>
        <w:spacing w:before="120" w:after="100" w:afterAutospacing="1"/>
        <w:jc w:val="both"/>
        <w:rPr>
          <w:lang w:val="en-GB"/>
        </w:rPr>
      </w:pPr>
      <w:r>
        <w:rPr>
          <w:lang w:val="en-GB"/>
        </w:rPr>
        <w:t xml:space="preserve">The vote has to be written when the message "Vote N" appears on the screen. The number "N" is a numerical progressive indication on the screen aiming to help the viewing subjects to use the appropriate </w:t>
      </w:r>
      <w:del w:id="506" w:author="TK Tan" w:date="2013-12-20T07:35:00Z">
        <w:r w:rsidDel="00F95D5B">
          <w:rPr>
            <w:lang w:val="en-GB"/>
          </w:rPr>
          <w:delText xml:space="preserve">column </w:delText>
        </w:r>
      </w:del>
      <w:ins w:id="507" w:author="TK Tan" w:date="2013-12-20T07:35:00Z">
        <w:r w:rsidR="00F95D5B">
          <w:rPr>
            <w:lang w:val="en-GB"/>
          </w:rPr>
          <w:t xml:space="preserve">box </w:t>
        </w:r>
      </w:ins>
      <w:r>
        <w:rPr>
          <w:lang w:val="en-GB"/>
        </w:rPr>
        <w:t>of the scoring sheet.</w:t>
      </w:r>
    </w:p>
    <w:p w14:paraId="56199403" w14:textId="77777777" w:rsidR="006305A7" w:rsidRDefault="003F2240" w:rsidP="006305A7">
      <w:pPr>
        <w:keepNext/>
        <w:jc w:val="center"/>
        <w:rPr>
          <w:lang w:val="en-GB"/>
        </w:rPr>
      </w:pPr>
      <w:r>
        <w:rPr>
          <w:noProof/>
          <w:color w:val="000000"/>
        </w:rPr>
        <w:drawing>
          <wp:inline distT="0" distB="0" distL="0" distR="0" wp14:anchorId="329F3F70" wp14:editId="22516C47">
            <wp:extent cx="5823190" cy="4121639"/>
            <wp:effectExtent l="76200" t="76200" r="120650" b="120650"/>
            <wp:docPr id="2" name="Immagine 2" descr="Scoring sheet Class C IVC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Scoring sheet Class C IVC englis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2950" cy="4121150"/>
                    </a:xfrm>
                    <a:prstGeom prst="rect">
                      <a:avLst/>
                    </a:prstGeom>
                    <a:noFill/>
                    <a:ln w="6350" cmpd="sng">
                      <a:solidFill>
                        <a:srgbClr val="000000"/>
                      </a:solidFill>
                      <a:miter lim="800000"/>
                      <a:headEnd/>
                      <a:tailEnd/>
                    </a:ln>
                    <a:effectLst>
                      <a:outerShdw blurRad="63500" dist="38099" dir="2700000" algn="ctr" rotWithShape="0">
                        <a:srgbClr val="000000">
                          <a:alpha val="74998"/>
                        </a:srgbClr>
                      </a:outerShdw>
                    </a:effectLst>
                  </pic:spPr>
                </pic:pic>
              </a:graphicData>
            </a:graphic>
          </wp:inline>
        </w:drawing>
      </w:r>
    </w:p>
    <w:p w14:paraId="2E501893" w14:textId="77777777" w:rsidR="006305A7" w:rsidRPr="003C6CEB" w:rsidRDefault="00AD2CCF" w:rsidP="006305A7">
      <w:pPr>
        <w:pStyle w:val="Caption"/>
        <w:jc w:val="center"/>
        <w:rPr>
          <w:b w:val="0"/>
          <w:i/>
          <w:lang w:val="en-GB"/>
        </w:rPr>
      </w:pPr>
      <w:bookmarkStart w:id="508" w:name="_Ref236611392"/>
      <w:r w:rsidRPr="00AD2CCF">
        <w:rPr>
          <w:b w:val="0"/>
          <w:i/>
        </w:rPr>
        <w:t xml:space="preserve">Figure </w:t>
      </w:r>
      <w:r w:rsidRPr="00AD2CCF">
        <w:rPr>
          <w:b w:val="0"/>
          <w:i/>
        </w:rPr>
        <w:fldChar w:fldCharType="begin"/>
      </w:r>
      <w:r w:rsidRPr="00AD2CCF">
        <w:rPr>
          <w:b w:val="0"/>
          <w:i/>
        </w:rPr>
        <w:instrText xml:space="preserve"> SEQ Figure \* ARABIC </w:instrText>
      </w:r>
      <w:r w:rsidRPr="00AD2CCF">
        <w:rPr>
          <w:b w:val="0"/>
          <w:i/>
        </w:rPr>
        <w:fldChar w:fldCharType="separate"/>
      </w:r>
      <w:r w:rsidR="00581692">
        <w:rPr>
          <w:b w:val="0"/>
          <w:i/>
          <w:noProof/>
        </w:rPr>
        <w:t>2</w:t>
      </w:r>
      <w:r w:rsidRPr="00AD2CCF">
        <w:rPr>
          <w:b w:val="0"/>
          <w:i/>
        </w:rPr>
        <w:fldChar w:fldCharType="end"/>
      </w:r>
      <w:bookmarkEnd w:id="508"/>
      <w:r w:rsidR="006305A7">
        <w:rPr>
          <w:b w:val="0"/>
          <w:i/>
        </w:rPr>
        <w:t xml:space="preserve"> -Example of DSIS test method scoring sheet</w:t>
      </w:r>
    </w:p>
    <w:p w14:paraId="51CB7EF1" w14:textId="77777777" w:rsidR="006305A7" w:rsidRDefault="006305A7" w:rsidP="006305A7">
      <w:pPr>
        <w:spacing w:after="200" w:line="276" w:lineRule="auto"/>
        <w:rPr>
          <w:b/>
          <w:bCs/>
        </w:rPr>
      </w:pPr>
    </w:p>
    <w:p w14:paraId="06D1BE98" w14:textId="77777777" w:rsidR="006305A7" w:rsidRPr="00D54E0F" w:rsidRDefault="006305A7" w:rsidP="006305A7">
      <w:pPr>
        <w:pStyle w:val="Titolo2"/>
      </w:pPr>
      <w:r>
        <w:t>A</w:t>
      </w:r>
      <w:r w:rsidRPr="00D54E0F">
        <w:t>.</w:t>
      </w:r>
      <w:r>
        <w:t>4</w:t>
      </w:r>
      <w:r w:rsidRPr="00D54E0F">
        <w:t xml:space="preserve"> </w:t>
      </w:r>
      <w:r>
        <w:t>Training and stabilization phase</w:t>
      </w:r>
    </w:p>
    <w:p w14:paraId="378974EE" w14:textId="77777777" w:rsidR="006305A7" w:rsidRDefault="006305A7" w:rsidP="006305A7">
      <w:pPr>
        <w:spacing w:before="120"/>
        <w:jc w:val="both"/>
        <w:rPr>
          <w:lang w:val="en-GB"/>
        </w:rPr>
      </w:pPr>
      <w:r>
        <w:rPr>
          <w:lang w:val="en-GB"/>
        </w:rPr>
        <w:t>The outcome of a test is highly dependent on a proper training of the test subjects.</w:t>
      </w:r>
    </w:p>
    <w:p w14:paraId="2F57B2A4" w14:textId="77777777" w:rsidR="006305A7" w:rsidRDefault="006305A7" w:rsidP="006305A7">
      <w:pPr>
        <w:spacing w:before="120"/>
        <w:jc w:val="both"/>
        <w:rPr>
          <w:lang w:val="en-GB"/>
        </w:rPr>
      </w:pPr>
      <w:r>
        <w:rPr>
          <w:lang w:val="en-GB"/>
        </w:rPr>
        <w:t>For this purpose, each subject has to be trained by means of a short practice (training) session.</w:t>
      </w:r>
    </w:p>
    <w:p w14:paraId="526D11CC" w14:textId="77777777" w:rsidR="006305A7" w:rsidRDefault="006305A7" w:rsidP="006305A7">
      <w:pPr>
        <w:spacing w:before="120"/>
        <w:jc w:val="both"/>
        <w:rPr>
          <w:lang w:val="en-GB"/>
        </w:rPr>
      </w:pPr>
      <w:r>
        <w:rPr>
          <w:lang w:val="en-GB"/>
        </w:rPr>
        <w:t>The video material used for the training session must be different from those of the test, but the impairments introduced by the coding have to be as much as possible similar to those in the test.</w:t>
      </w:r>
    </w:p>
    <w:p w14:paraId="3D509F3E" w14:textId="77777777" w:rsidR="006305A7" w:rsidRDefault="006305A7" w:rsidP="006305A7">
      <w:pPr>
        <w:spacing w:before="120"/>
        <w:jc w:val="both"/>
        <w:rPr>
          <w:lang w:val="en-GB"/>
        </w:rPr>
      </w:pPr>
      <w:r>
        <w:rPr>
          <w:lang w:val="en-GB"/>
        </w:rPr>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58F9E916" w14:textId="77777777" w:rsidR="006305A7" w:rsidRDefault="006305A7" w:rsidP="006305A7">
      <w:pPr>
        <w:spacing w:before="120"/>
        <w:jc w:val="both"/>
        <w:rPr>
          <w:lang w:val="en-GB"/>
        </w:rPr>
      </w:pPr>
      <w:r>
        <w:rPr>
          <w:lang w:val="en-GB"/>
        </w:rPr>
        <w:t>The scores of the stabilization phase are discarded. Consistency of the behaviour of the subjects will be checked inserting in the session a BTC in which original is compared to original.</w:t>
      </w:r>
    </w:p>
    <w:p w14:paraId="066FC97D" w14:textId="77777777" w:rsidR="006305A7" w:rsidRDefault="006305A7" w:rsidP="006305A7">
      <w:pPr>
        <w:rPr>
          <w:lang w:val="en-GB"/>
        </w:rPr>
      </w:pPr>
    </w:p>
    <w:p w14:paraId="09916162" w14:textId="77777777" w:rsidR="006305A7" w:rsidRPr="00D54E0F" w:rsidRDefault="006305A7" w:rsidP="006305A7">
      <w:pPr>
        <w:pStyle w:val="Titolo2"/>
      </w:pPr>
      <w:r>
        <w:t>A</w:t>
      </w:r>
      <w:r w:rsidRPr="000165A9">
        <w:t>.5 The laboratory set-up</w:t>
      </w:r>
    </w:p>
    <w:p w14:paraId="29519D15" w14:textId="74E1A704" w:rsidR="006305A7" w:rsidRDefault="006305A7" w:rsidP="006305A7">
      <w:pPr>
        <w:spacing w:before="120"/>
        <w:jc w:val="both"/>
        <w:rPr>
          <w:lang w:val="en-GB"/>
        </w:rPr>
      </w:pPr>
      <w:r>
        <w:rPr>
          <w:lang w:val="en-GB"/>
        </w:rPr>
        <w:t xml:space="preserve">The laboratory for a subjective assessment </w:t>
      </w:r>
      <w:del w:id="509" w:author="TK Tan" w:date="2013-12-20T07:47:00Z">
        <w:r w:rsidDel="00B24375">
          <w:rPr>
            <w:lang w:val="en-GB"/>
          </w:rPr>
          <w:delText>is pl</w:delText>
        </w:r>
        <w:r w:rsidR="001540E7" w:rsidDel="00B24375">
          <w:rPr>
            <w:lang w:val="en-GB"/>
          </w:rPr>
          <w:delText>anned to</w:delText>
        </w:r>
      </w:del>
      <w:ins w:id="510" w:author="TK Tan" w:date="2013-12-20T07:47:00Z">
        <w:r w:rsidR="00B24375">
          <w:rPr>
            <w:lang w:val="en-GB"/>
          </w:rPr>
          <w:t>will</w:t>
        </w:r>
      </w:ins>
      <w:r w:rsidR="001540E7">
        <w:rPr>
          <w:lang w:val="en-GB"/>
        </w:rPr>
        <w:t xml:space="preserve"> be set up </w:t>
      </w:r>
      <w:ins w:id="511" w:author="TK Tan" w:date="2013-12-20T07:47:00Z">
        <w:r w:rsidR="00B24375">
          <w:rPr>
            <w:lang w:val="en-GB"/>
          </w:rPr>
          <w:t>according to</w:t>
        </w:r>
      </w:ins>
      <w:del w:id="512" w:author="TK Tan" w:date="2013-12-20T07:48:00Z">
        <w:r w:rsidR="001540E7" w:rsidRPr="00821E2A" w:rsidDel="00B24375">
          <w:rPr>
            <w:lang w:val="en-GB"/>
          </w:rPr>
          <w:delText>following</w:delText>
        </w:r>
      </w:del>
      <w:r w:rsidR="001540E7" w:rsidRPr="00821E2A">
        <w:rPr>
          <w:lang w:val="en-GB"/>
        </w:rPr>
        <w:t xml:space="preserve"> </w:t>
      </w:r>
      <w:r w:rsidR="001540E7" w:rsidRPr="00821E2A">
        <w:rPr>
          <w:lang w:val="en-GB"/>
        </w:rPr>
        <w:fldChar w:fldCharType="begin"/>
      </w:r>
      <w:r w:rsidR="001540E7" w:rsidRPr="00821E2A">
        <w:rPr>
          <w:lang w:val="en-GB"/>
        </w:rPr>
        <w:instrText xml:space="preserve"> REF _Ref236613118 \n \h </w:instrText>
      </w:r>
      <w:r w:rsidR="001540E7" w:rsidRPr="00821E2A">
        <w:rPr>
          <w:lang w:val="en-GB"/>
        </w:rPr>
      </w:r>
      <w:r w:rsidR="001540E7" w:rsidRPr="00821E2A">
        <w:rPr>
          <w:lang w:val="en-GB"/>
        </w:rPr>
        <w:fldChar w:fldCharType="separate"/>
      </w:r>
      <w:r w:rsidR="00581692">
        <w:rPr>
          <w:lang w:val="en-GB"/>
        </w:rPr>
        <w:t>[1]</w:t>
      </w:r>
      <w:r w:rsidR="001540E7" w:rsidRPr="00821E2A">
        <w:rPr>
          <w:lang w:val="en-GB"/>
        </w:rPr>
        <w:fldChar w:fldCharType="end"/>
      </w:r>
      <w:r w:rsidRPr="00821E2A">
        <w:rPr>
          <w:lang w:val="en-GB"/>
        </w:rPr>
        <w:t>,</w:t>
      </w:r>
      <w:r>
        <w:rPr>
          <w:lang w:val="en-GB"/>
        </w:rPr>
        <w:t xml:space="preserve"> except for the selection of the display and the video play-out server.</w:t>
      </w:r>
    </w:p>
    <w:p w14:paraId="3B03F61C" w14:textId="22A37ED4" w:rsidR="00F84F6B" w:rsidDel="00B24375" w:rsidRDefault="00F84F6B" w:rsidP="006305A7">
      <w:pPr>
        <w:spacing w:before="120"/>
        <w:jc w:val="both"/>
        <w:rPr>
          <w:del w:id="513" w:author="TK Tan" w:date="2013-12-20T07:45:00Z"/>
          <w:lang w:val="en-GB"/>
        </w:rPr>
      </w:pPr>
      <w:del w:id="514" w:author="TK Tan" w:date="2013-12-20T07:45:00Z">
        <w:r w:rsidRPr="00F84F6B" w:rsidDel="00B24375">
          <w:rPr>
            <w:highlight w:val="yellow"/>
            <w:lang w:val="en-GB"/>
          </w:rPr>
          <w:delText>For 4K video clips,</w:delText>
        </w:r>
      </w:del>
    </w:p>
    <w:p w14:paraId="220574F4" w14:textId="013B22BF" w:rsidR="00F84F6B" w:rsidDel="00B24375" w:rsidRDefault="00821E2A" w:rsidP="006305A7">
      <w:pPr>
        <w:spacing w:before="120"/>
        <w:jc w:val="both"/>
        <w:rPr>
          <w:del w:id="515" w:author="TK Tan" w:date="2013-12-20T07:45:00Z"/>
          <w:lang w:val="en-GB"/>
        </w:rPr>
      </w:pPr>
      <w:del w:id="516" w:author="TK Tan" w:date="2013-12-20T07:45:00Z">
        <w:r w:rsidDel="00B24375">
          <w:rPr>
            <w:lang w:val="en-GB"/>
          </w:rPr>
          <w:delText>&lt;to be completed&gt;</w:delText>
        </w:r>
      </w:del>
    </w:p>
    <w:p w14:paraId="0880AFE6" w14:textId="38F36628" w:rsidR="00F95D5B" w:rsidRDefault="00F95D5B" w:rsidP="006305A7">
      <w:pPr>
        <w:spacing w:before="120"/>
        <w:jc w:val="both"/>
        <w:rPr>
          <w:lang w:val="en-GB"/>
        </w:rPr>
      </w:pPr>
      <w:ins w:id="517" w:author="TK Tan" w:date="2013-12-20T07:38:00Z">
        <w:r w:rsidRPr="00F95D5B">
          <w:rPr>
            <w:lang w:val="en-GB"/>
          </w:rPr>
          <w:t xml:space="preserve">For 4K video clips, high quality LCD monitors will be used with diagonal size equal </w:t>
        </w:r>
        <w:r>
          <w:rPr>
            <w:lang w:val="en-GB"/>
          </w:rPr>
          <w:t>to or higher than</w:t>
        </w:r>
        <w:r w:rsidRPr="00F95D5B">
          <w:rPr>
            <w:lang w:val="en-GB"/>
          </w:rPr>
          <w:t xml:space="preserve"> 56'' and able to accept resolutions of up to 3840x2160. Play</w:t>
        </w:r>
      </w:ins>
      <w:ins w:id="518" w:author="Vittorio Baroncini" w:date="2013-12-24T10:57:00Z">
        <w:r w:rsidR="00624F9E">
          <w:rPr>
            <w:lang w:val="en-GB"/>
          </w:rPr>
          <w:t>-</w:t>
        </w:r>
      </w:ins>
      <w:ins w:id="519" w:author="TK Tan" w:date="2013-12-20T07:38:00Z">
        <w:r w:rsidRPr="00F95D5B">
          <w:rPr>
            <w:lang w:val="en-GB"/>
          </w:rPr>
          <w:t>out of 3840x2048 video clip</w:t>
        </w:r>
      </w:ins>
      <w:ins w:id="520" w:author="Vittorio Baroncini" w:date="2013-12-24T10:57:00Z">
        <w:r w:rsidR="006B63A3">
          <w:rPr>
            <w:lang w:val="en-GB"/>
          </w:rPr>
          <w:t>s</w:t>
        </w:r>
      </w:ins>
      <w:ins w:id="521" w:author="TK Tan" w:date="2013-12-20T07:38:00Z">
        <w:r w:rsidRPr="00F95D5B">
          <w:rPr>
            <w:lang w:val="en-GB"/>
          </w:rPr>
          <w:t xml:space="preserve"> is done at the native resolution using the central area of the screen; the remaining part of the screen is set to a mid </w:t>
        </w:r>
      </w:ins>
      <w:ins w:id="522" w:author="TK Tan" w:date="2013-12-20T07:45:00Z">
        <w:r w:rsidR="00B24375" w:rsidRPr="00F95D5B">
          <w:rPr>
            <w:lang w:val="en-GB"/>
          </w:rPr>
          <w:t>grey</w:t>
        </w:r>
      </w:ins>
      <w:ins w:id="523" w:author="TK Tan" w:date="2013-12-20T07:38:00Z">
        <w:r w:rsidRPr="00F95D5B">
          <w:rPr>
            <w:lang w:val="en-GB"/>
          </w:rPr>
          <w:t xml:space="preserve"> level (128 in 0-255 range)".</w:t>
        </w:r>
      </w:ins>
      <w:ins w:id="524" w:author="TK Tan" w:date="2013-12-20T07:39:00Z">
        <w:r w:rsidR="00B24375">
          <w:rPr>
            <w:lang w:val="en-GB"/>
          </w:rPr>
          <w:t xml:space="preserve"> </w:t>
        </w:r>
        <w:r>
          <w:rPr>
            <w:lang w:val="en-GB"/>
          </w:rPr>
          <w:t>In the case where the wi</w:t>
        </w:r>
      </w:ins>
      <w:ins w:id="525" w:author="TK Tan" w:date="2013-12-20T07:46:00Z">
        <w:r w:rsidR="00B24375">
          <w:rPr>
            <w:lang w:val="en-GB"/>
          </w:rPr>
          <w:t>d</w:t>
        </w:r>
      </w:ins>
      <w:ins w:id="526" w:author="TK Tan" w:date="2013-12-20T07:39:00Z">
        <w:r>
          <w:rPr>
            <w:lang w:val="en-GB"/>
          </w:rPr>
          <w:t>th of the sequence exceeds 3840</w:t>
        </w:r>
      </w:ins>
      <w:ins w:id="527" w:author="TK Tan" w:date="2013-12-20T07:46:00Z">
        <w:r w:rsidR="00B24375">
          <w:rPr>
            <w:lang w:val="en-GB"/>
          </w:rPr>
          <w:t>,</w:t>
        </w:r>
      </w:ins>
      <w:ins w:id="528" w:author="TK Tan" w:date="2013-12-20T07:39:00Z">
        <w:r>
          <w:rPr>
            <w:lang w:val="en-GB"/>
          </w:rPr>
          <w:t xml:space="preserve"> the left and right sides of the picture would be cropped and only the centre 3840 pixels are shown.</w:t>
        </w:r>
      </w:ins>
    </w:p>
    <w:p w14:paraId="16BE6445" w14:textId="77777777" w:rsidR="006305A7" w:rsidRDefault="00F84F6B" w:rsidP="006305A7">
      <w:pPr>
        <w:spacing w:before="120"/>
        <w:jc w:val="both"/>
        <w:rPr>
          <w:lang w:val="en-GB"/>
        </w:rPr>
      </w:pPr>
      <w:r w:rsidRPr="00821E2A">
        <w:rPr>
          <w:lang w:val="en-GB"/>
        </w:rPr>
        <w:t xml:space="preserve">For other resolutions, </w:t>
      </w:r>
      <w:r w:rsidR="006305A7" w:rsidRPr="00821E2A">
        <w:rPr>
          <w:lang w:val="en-GB"/>
        </w:rPr>
        <w:t>High quality LCD monitors (or TV set) are used, having a diagonal size equal or higher of 40” and capable to accept resolution equal to 1920 x 1080. When using TV sets all the local colour and contrast features must be disabled (where applicable).</w:t>
      </w:r>
    </w:p>
    <w:p w14:paraId="21196344" w14:textId="77777777" w:rsidR="006305A7" w:rsidRDefault="006305A7" w:rsidP="006305A7">
      <w:pPr>
        <w:spacing w:before="120"/>
        <w:jc w:val="both"/>
        <w:rPr>
          <w:lang w:val="en-GB"/>
        </w:rPr>
      </w:pPr>
      <w:r w:rsidRPr="00821E2A">
        <w:rPr>
          <w:lang w:val="en-GB"/>
        </w:rPr>
        <w:t xml:space="preserve">Play-out of </w:t>
      </w:r>
      <w:r w:rsidR="00F84F6B" w:rsidRPr="00821E2A">
        <w:rPr>
          <w:lang w:val="en-GB"/>
        </w:rPr>
        <w:t>1080p, 720p</w:t>
      </w:r>
      <w:r w:rsidRPr="00821E2A">
        <w:rPr>
          <w:lang w:val="en-GB"/>
        </w:rPr>
        <w:t xml:space="preserve"> and </w:t>
      </w:r>
      <w:r w:rsidR="00F84F6B" w:rsidRPr="00821E2A">
        <w:rPr>
          <w:lang w:val="en-GB"/>
        </w:rPr>
        <w:t>480p</w:t>
      </w:r>
      <w:r w:rsidRPr="00821E2A">
        <w:rPr>
          <w:lang w:val="en-GB"/>
        </w:rPr>
        <w:t xml:space="preserve"> video clips is done at the native resolution using the central area of the</w:t>
      </w:r>
      <w:r>
        <w:rPr>
          <w:lang w:val="en-GB"/>
        </w:rPr>
        <w:t xml:space="preserve"> screen; the remaining part of the screen is set to a mid grey level (128 in 0-255 range).</w:t>
      </w:r>
    </w:p>
    <w:p w14:paraId="6601E405" w14:textId="77777777" w:rsidR="006305A7" w:rsidRDefault="006305A7" w:rsidP="006305A7">
      <w:pPr>
        <w:spacing w:before="120"/>
        <w:jc w:val="both"/>
        <w:rPr>
          <w:lang w:val="en-GB"/>
        </w:rPr>
      </w:pPr>
      <w:r>
        <w:rPr>
          <w:lang w:val="en-GB"/>
        </w:rPr>
        <w:t xml:space="preserve">The video play server, or the PC, used to play video has to be able to support the display of 4K, 1080p, 720p and </w:t>
      </w:r>
      <w:r w:rsidR="00F84F6B">
        <w:rPr>
          <w:lang w:val="en-GB"/>
        </w:rPr>
        <w:t>480p</w:t>
      </w:r>
      <w:r>
        <w:rPr>
          <w:lang w:val="en-GB"/>
        </w:rPr>
        <w:t xml:space="preserve"> video formats, at 24, 30, 50 and 60 frames per second, without any limitation, or without introducing any additional temporal or visual degradation.</w:t>
      </w:r>
    </w:p>
    <w:p w14:paraId="7195761F" w14:textId="77777777" w:rsidR="006305A7" w:rsidRDefault="006305A7" w:rsidP="006305A7">
      <w:pPr>
        <w:pStyle w:val="Titolo2"/>
        <w:spacing w:before="100" w:beforeAutospacing="1"/>
      </w:pPr>
      <w:r>
        <w:t>A</w:t>
      </w:r>
      <w:r w:rsidRPr="00BE1914">
        <w:t>.</w:t>
      </w:r>
      <w:r>
        <w:t>5</w:t>
      </w:r>
      <w:r w:rsidRPr="00BE1914">
        <w:t>.1 Viewing distance</w:t>
      </w:r>
    </w:p>
    <w:p w14:paraId="0DE16918" w14:textId="32369DB1" w:rsidR="006305A7" w:rsidRDefault="006305A7" w:rsidP="006305A7">
      <w:pPr>
        <w:spacing w:before="120"/>
        <w:jc w:val="both"/>
        <w:rPr>
          <w:lang w:val="en-GB"/>
        </w:rPr>
      </w:pPr>
      <w:r>
        <w:rPr>
          <w:lang w:val="en-GB"/>
        </w:rPr>
        <w:t xml:space="preserve">The viewing distance varies according to the physical dimensions of the active part of the video; this will lead to a viewing distance varying from </w:t>
      </w:r>
      <w:ins w:id="529" w:author="TK Tan" w:date="2013-12-20T07:41:00Z">
        <w:r w:rsidR="00F95D5B">
          <w:rPr>
            <w:lang w:val="en-GB"/>
          </w:rPr>
          <w:t>1.5</w:t>
        </w:r>
      </w:ins>
      <w:del w:id="530" w:author="TK Tan" w:date="2013-12-20T07:41:00Z">
        <w:r w:rsidDel="00F95D5B">
          <w:rPr>
            <w:lang w:val="en-GB"/>
          </w:rPr>
          <w:delText>2</w:delText>
        </w:r>
      </w:del>
      <w:r>
        <w:rPr>
          <w:lang w:val="en-GB"/>
        </w:rPr>
        <w:t>H to 4H, where H is equal to the height of the active part of the screen</w:t>
      </w:r>
      <w:ins w:id="531" w:author="Vittorio Baroncini" w:date="2013-12-24T10:57:00Z">
        <w:r w:rsidR="006B63A3">
          <w:rPr>
            <w:lang w:val="en-GB"/>
          </w:rPr>
          <w:t xml:space="preserve">, depending on the size of the </w:t>
        </w:r>
      </w:ins>
      <w:ins w:id="532" w:author="Vittorio Baroncini" w:date="2013-12-24T10:58:00Z">
        <w:r w:rsidR="007A4910">
          <w:rPr>
            <w:lang w:val="en-GB"/>
          </w:rPr>
          <w:t>active part of the screen and its native resolution</w:t>
        </w:r>
      </w:ins>
      <w:r>
        <w:rPr>
          <w:lang w:val="en-GB"/>
        </w:rPr>
        <w:t>.</w:t>
      </w:r>
    </w:p>
    <w:p w14:paraId="1B896B81" w14:textId="77777777" w:rsidR="006305A7" w:rsidRDefault="006305A7" w:rsidP="006305A7">
      <w:pPr>
        <w:spacing w:before="120"/>
        <w:jc w:val="both"/>
        <w:rPr>
          <w:lang w:val="en-GB"/>
        </w:rPr>
      </w:pPr>
      <w:r>
        <w:rPr>
          <w:lang w:val="en-GB"/>
        </w:rPr>
        <w:t>The number of subjects seating in front of the monitor is a function of the monitor size and of the selected viewing distance.</w:t>
      </w:r>
    </w:p>
    <w:p w14:paraId="01EDE6AB" w14:textId="77777777" w:rsidR="006305A7" w:rsidRPr="000538C9" w:rsidRDefault="006305A7" w:rsidP="006305A7">
      <w:pPr>
        <w:pStyle w:val="Titolo2"/>
      </w:pPr>
      <w:r>
        <w:t>A</w:t>
      </w:r>
      <w:r w:rsidRPr="000538C9">
        <w:t xml:space="preserve">.5.2 </w:t>
      </w:r>
      <w:del w:id="533" w:author="TK Tan" w:date="2013-12-17T07:54:00Z">
        <w:r w:rsidDel="00D35AF1">
          <w:tab/>
        </w:r>
      </w:del>
      <w:r w:rsidRPr="000538C9">
        <w:t>Viewing environment</w:t>
      </w:r>
      <w:r>
        <w:t>.</w:t>
      </w:r>
    </w:p>
    <w:p w14:paraId="1EB6E772" w14:textId="77777777" w:rsidR="006305A7" w:rsidRDefault="006305A7" w:rsidP="006305A7">
      <w:pPr>
        <w:spacing w:before="120"/>
        <w:jc w:val="both"/>
        <w:rPr>
          <w:lang w:val="en-GB"/>
        </w:rPr>
      </w:pPr>
      <w:r>
        <w:rPr>
          <w:lang w:val="en-GB"/>
        </w:rPr>
        <w:t>The test laboratory has to be carefully protected from any external visual or audio pollution.</w:t>
      </w:r>
    </w:p>
    <w:p w14:paraId="69D9B22B" w14:textId="4EF77B4B" w:rsidR="006305A7" w:rsidRDefault="006305A7">
      <w:pPr>
        <w:spacing w:before="120" w:after="100" w:afterAutospacing="1"/>
        <w:jc w:val="both"/>
        <w:rPr>
          <w:lang w:val="en-GB"/>
        </w:rPr>
      </w:pPr>
      <w:r>
        <w:rPr>
          <w:lang w:val="en-GB"/>
        </w:rPr>
        <w:t>Internal general light has to be low (just enough to allow the viewing subjects to fill out the scoring sheets) and a uniform light has to be placed behind the monitor</w:t>
      </w:r>
      <w:ins w:id="534" w:author="Vittorio Baroncini" w:date="2013-12-24T10:59:00Z">
        <w:r w:rsidR="004B2E98">
          <w:rPr>
            <w:lang w:val="en-GB"/>
          </w:rPr>
          <w:t>, in a way no direct light hits the viewing subjects seated in front of the screen</w:t>
        </w:r>
      </w:ins>
      <w:r>
        <w:rPr>
          <w:lang w:val="en-GB"/>
        </w:rPr>
        <w:t xml:space="preserve">; </w:t>
      </w:r>
      <w:ins w:id="535" w:author="Vittorio Baroncini" w:date="2013-12-24T12:12:00Z">
        <w:r w:rsidR="009819D0">
          <w:rPr>
            <w:lang w:val="en-GB"/>
          </w:rPr>
          <w:t xml:space="preserve">the </w:t>
        </w:r>
      </w:ins>
      <w:del w:id="536" w:author="Vittorio Baroncini" w:date="2013-12-24T12:12:00Z">
        <w:r w:rsidDel="009819D0">
          <w:rPr>
            <w:lang w:val="en-GB"/>
          </w:rPr>
          <w:delText xml:space="preserve">this </w:delText>
        </w:r>
      </w:del>
      <w:r>
        <w:rPr>
          <w:lang w:val="en-GB"/>
        </w:rPr>
        <w:t xml:space="preserve">light </w:t>
      </w:r>
      <w:ins w:id="537" w:author="Vittorio Baroncini" w:date="2013-12-24T12:12:00Z">
        <w:r w:rsidR="009819D0">
          <w:rPr>
            <w:lang w:val="en-GB"/>
          </w:rPr>
          <w:t xml:space="preserve">behind he monitor </w:t>
        </w:r>
        <w:r w:rsidR="000A1161">
          <w:rPr>
            <w:lang w:val="en-GB"/>
          </w:rPr>
          <w:t xml:space="preserve">must be dimmed to </w:t>
        </w:r>
      </w:ins>
      <w:del w:id="538" w:author="Vittorio Baroncini" w:date="2013-12-24T12:13:00Z">
        <w:r w:rsidDel="000A1161">
          <w:rPr>
            <w:lang w:val="en-GB"/>
          </w:rPr>
          <w:delText xml:space="preserve">must have </w:delText>
        </w:r>
      </w:del>
      <w:r>
        <w:rPr>
          <w:lang w:val="en-GB"/>
        </w:rPr>
        <w:t xml:space="preserve">an intensity as specified in </w:t>
      </w:r>
      <w:ins w:id="539" w:author="Vittorio Baroncini" w:date="2013-12-24T12:13:00Z">
        <w:r w:rsidR="000A1161">
          <w:rPr>
            <w:lang w:val="en-GB"/>
          </w:rPr>
          <w:t xml:space="preserve">Table 4 of Recommendation </w:t>
        </w:r>
      </w:ins>
      <w:ins w:id="540" w:author="Vittorio Baroncini" w:date="2013-12-24T12:14:00Z">
        <w:r w:rsidR="006D2629">
          <w:rPr>
            <w:lang w:val="en-GB"/>
          </w:rPr>
          <w:t xml:space="preserve">ITU-T </w:t>
        </w:r>
      </w:ins>
      <w:ins w:id="541" w:author="Vittorio Baroncini" w:date="2013-12-24T12:13:00Z">
        <w:r w:rsidR="000A1161" w:rsidRPr="000A1161">
          <w:rPr>
            <w:lang w:val="en-GB"/>
          </w:rPr>
          <w:t xml:space="preserve">P.911 </w:t>
        </w:r>
        <w:r w:rsidR="000A1161">
          <w:rPr>
            <w:lang w:val="en-GB"/>
          </w:rPr>
          <w:t>(“</w:t>
        </w:r>
        <w:r w:rsidR="000A1161" w:rsidRPr="000A1161">
          <w:rPr>
            <w:lang w:val="en-GB"/>
          </w:rPr>
          <w:t>Typical viewing and listening conditions as used</w:t>
        </w:r>
        <w:r w:rsidR="000A1161">
          <w:rPr>
            <w:lang w:val="en-GB"/>
          </w:rPr>
          <w:t xml:space="preserve"> </w:t>
        </w:r>
        <w:r w:rsidR="000A1161" w:rsidRPr="000A1161">
          <w:rPr>
            <w:lang w:val="en-GB"/>
          </w:rPr>
          <w:t>in audio</w:t>
        </w:r>
      </w:ins>
      <w:ins w:id="542" w:author="Vittorio Baroncini" w:date="2013-12-24T12:14:00Z">
        <w:r w:rsidR="000A1161">
          <w:rPr>
            <w:lang w:val="en-GB"/>
          </w:rPr>
          <w:t>-</w:t>
        </w:r>
      </w:ins>
      <w:ins w:id="543" w:author="Vittorio Baroncini" w:date="2013-12-24T12:13:00Z">
        <w:r w:rsidR="000A1161" w:rsidRPr="000A1161">
          <w:rPr>
            <w:lang w:val="en-GB"/>
          </w:rPr>
          <w:t>visual quality assessment</w:t>
        </w:r>
      </w:ins>
      <w:ins w:id="544" w:author="Vittorio Baroncini" w:date="2013-12-24T12:14:00Z">
        <w:r w:rsidR="000A1161">
          <w:rPr>
            <w:lang w:val="en-GB"/>
          </w:rPr>
          <w:t>”)</w:t>
        </w:r>
      </w:ins>
      <w:del w:id="545" w:author="Vittorio Baroncini" w:date="2013-12-24T12:14:00Z">
        <w:r w:rsidDel="000A1161">
          <w:rPr>
            <w:lang w:val="en-GB"/>
          </w:rPr>
          <w:delText>Recommendation ITU-R BT.500</w:delText>
        </w:r>
      </w:del>
      <w:r>
        <w:rPr>
          <w:lang w:val="en-GB"/>
        </w:rPr>
        <w:t xml:space="preserve">. No </w:t>
      </w:r>
      <w:ins w:id="546" w:author="Vittorio Baroncini" w:date="2013-12-24T11:00:00Z">
        <w:r w:rsidR="004B2E98">
          <w:rPr>
            <w:lang w:val="en-GB"/>
          </w:rPr>
          <w:t xml:space="preserve">other </w:t>
        </w:r>
      </w:ins>
      <w:r>
        <w:rPr>
          <w:lang w:val="en-GB"/>
        </w:rPr>
        <w:t xml:space="preserve">light source </w:t>
      </w:r>
      <w:ins w:id="547" w:author="Vittorio Baroncini" w:date="2013-12-24T11:00:00Z">
        <w:r w:rsidR="004B2E98">
          <w:rPr>
            <w:lang w:val="en-GB"/>
          </w:rPr>
          <w:t xml:space="preserve">is admitted, and in particular any </w:t>
        </w:r>
      </w:ins>
      <w:del w:id="548" w:author="Vittorio Baroncini" w:date="2013-12-24T11:00:00Z">
        <w:r w:rsidDel="00A03A25">
          <w:rPr>
            <w:lang w:val="en-GB"/>
          </w:rPr>
          <w:delText xml:space="preserve">has to be </w:delText>
        </w:r>
      </w:del>
      <w:ins w:id="549" w:author="Vittorio Baroncini" w:date="2013-12-24T11:00:00Z">
        <w:r w:rsidR="00A03A25">
          <w:rPr>
            <w:lang w:val="en-GB"/>
          </w:rPr>
          <w:t xml:space="preserve">light source </w:t>
        </w:r>
      </w:ins>
      <w:r>
        <w:rPr>
          <w:lang w:val="en-GB"/>
        </w:rPr>
        <w:t>directed to the screen or creat</w:t>
      </w:r>
      <w:ins w:id="550" w:author="Vittorio Baroncini" w:date="2013-12-24T11:00:00Z">
        <w:r w:rsidR="00A03A25">
          <w:rPr>
            <w:lang w:val="en-GB"/>
          </w:rPr>
          <w:t>ing</w:t>
        </w:r>
      </w:ins>
      <w:del w:id="551" w:author="Vittorio Baroncini" w:date="2013-12-24T11:00:00Z">
        <w:r w:rsidDel="00A03A25">
          <w:rPr>
            <w:lang w:val="en-GB"/>
          </w:rPr>
          <w:delText>e</w:delText>
        </w:r>
      </w:del>
      <w:r>
        <w:rPr>
          <w:lang w:val="en-GB"/>
        </w:rPr>
        <w:t xml:space="preserve"> reflections; ceiling, floor and walls of the laboratory have to be made of non-reflecting material (e.g. carpet or velvet) and should have a colour tuned as close as possible to </w:t>
      </w:r>
      <w:del w:id="552" w:author="Vittorio Baroncini" w:date="2013-12-24T11:00:00Z">
        <w:r w:rsidDel="00A03A25">
          <w:rPr>
            <w:lang w:val="en-GB"/>
          </w:rPr>
          <w:delText>D65</w:delText>
        </w:r>
      </w:del>
      <w:ins w:id="553" w:author="Vittorio Baroncini" w:date="2013-12-24T11:00:00Z">
        <w:r w:rsidR="00A03A25">
          <w:rPr>
            <w:lang w:val="en-GB"/>
          </w:rPr>
          <w:t>mid grey</w:t>
        </w:r>
      </w:ins>
      <w:r>
        <w:rPr>
          <w:lang w:val="en-GB"/>
        </w:rPr>
        <w:t>.</w:t>
      </w:r>
    </w:p>
    <w:p w14:paraId="5F94FD7A" w14:textId="53A9D1F5" w:rsidR="006305A7" w:rsidDel="0029156F" w:rsidRDefault="006305A7" w:rsidP="006305A7">
      <w:pPr>
        <w:pStyle w:val="Titolo2"/>
        <w:rPr>
          <w:del w:id="554" w:author="Vittorio Baroncini" w:date="2013-12-23T15:50:00Z"/>
        </w:rPr>
      </w:pPr>
      <w:del w:id="555" w:author="Vittorio Baroncini" w:date="2013-12-23T15:50:00Z">
        <w:r w:rsidDel="0029156F">
          <w:delText xml:space="preserve">A.6 </w:delText>
        </w:r>
        <w:r w:rsidDel="0029156F">
          <w:tab/>
          <w:delText>Example of a test schedule for a day.</w:delText>
        </w:r>
      </w:del>
    </w:p>
    <w:p w14:paraId="71CD13B3" w14:textId="562239C9" w:rsidR="006305A7" w:rsidDel="0029156F" w:rsidRDefault="006305A7" w:rsidP="006305A7">
      <w:pPr>
        <w:spacing w:before="120"/>
        <w:jc w:val="both"/>
        <w:rPr>
          <w:del w:id="556" w:author="Vittorio Baroncini" w:date="2013-12-23T15:50:00Z"/>
          <w:lang w:val="en-GB"/>
        </w:rPr>
      </w:pPr>
      <w:del w:id="557" w:author="Vittorio Baroncini" w:date="2013-12-23T15:50:00Z">
        <w:r w:rsidDel="0029156F">
          <w:rPr>
            <w:lang w:val="en-GB"/>
          </w:rPr>
          <w:delText>This is an example of the schedule of the planned test activity for one day.</w:delText>
        </w:r>
      </w:del>
    </w:p>
    <w:p w14:paraId="6379A6D2" w14:textId="7A0FC203" w:rsidR="006305A7" w:rsidDel="0029156F" w:rsidRDefault="006305A7" w:rsidP="006305A7">
      <w:pPr>
        <w:spacing w:before="120"/>
        <w:jc w:val="both"/>
        <w:rPr>
          <w:del w:id="558" w:author="Vittorio Baroncini" w:date="2013-12-23T15:50:00Z"/>
          <w:lang w:val="en-GB"/>
        </w:rPr>
      </w:pPr>
      <w:del w:id="559" w:author="Vittorio Baroncini" w:date="2013-12-23T15:50:00Z">
        <w:r w:rsidDel="0029156F">
          <w:rPr>
            <w:lang w:val="en-GB"/>
          </w:rPr>
          <w:delText>A time slot of one hour is dedicated every morning and afternoon to welcome, to screen and to train the viewers.</w:delText>
        </w:r>
      </w:del>
    </w:p>
    <w:p w14:paraId="4D01BC9A" w14:textId="4992DFCE" w:rsidR="006305A7" w:rsidDel="0029156F" w:rsidRDefault="006305A7" w:rsidP="006305A7">
      <w:pPr>
        <w:spacing w:before="120"/>
        <w:jc w:val="both"/>
        <w:rPr>
          <w:del w:id="560" w:author="Vittorio Baroncini" w:date="2013-12-23T15:50:00Z"/>
          <w:lang w:val="en-GB"/>
        </w:rPr>
      </w:pPr>
      <w:del w:id="561" w:author="Vittorio Baroncini" w:date="2013-12-23T15:50:00Z">
        <w:r w:rsidDel="0029156F">
          <w:rPr>
            <w:lang w:val="en-GB"/>
          </w:rPr>
          <w:delText>After the subjects’ screening for visual acuity and colour blindness, the subjects will be grouped in testing groups.</w:delText>
        </w:r>
      </w:del>
    </w:p>
    <w:p w14:paraId="56AD3284" w14:textId="3FF7FD17" w:rsidR="006305A7" w:rsidDel="0029156F" w:rsidRDefault="006305A7" w:rsidP="006305A7">
      <w:pPr>
        <w:spacing w:before="120"/>
        <w:jc w:val="both"/>
        <w:rPr>
          <w:del w:id="562" w:author="Vittorio Baroncini" w:date="2013-12-23T15:50:00Z"/>
          <w:lang w:val="en-GB"/>
        </w:rPr>
      </w:pPr>
      <w:del w:id="563" w:author="Vittorio Baroncini" w:date="2013-12-23T15:50:00Z">
        <w:r w:rsidDel="0029156F">
          <w:rPr>
            <w:lang w:val="en-GB"/>
          </w:rPr>
          <w:delText>In the following example, four groups of subjects are created, according to the laboratory set-up</w:delText>
        </w:r>
        <w:r w:rsidDel="0029156F">
          <w:rPr>
            <w:rStyle w:val="FootnoteReference"/>
            <w:lang w:val="en-GB"/>
          </w:rPr>
          <w:footnoteReference w:id="1"/>
        </w:r>
        <w:r w:rsidDel="0029156F">
          <w:rPr>
            <w:lang w:val="en-GB"/>
          </w:rPr>
          <w:delText xml:space="preserve"> and to the time constraints.</w:delText>
        </w:r>
      </w:del>
    </w:p>
    <w:tbl>
      <w:tblPr>
        <w:tblW w:w="7398" w:type="dxa"/>
        <w:tblCellSpacing w:w="0" w:type="dxa"/>
        <w:tblCellMar>
          <w:left w:w="0" w:type="dxa"/>
          <w:right w:w="0" w:type="dxa"/>
        </w:tblCellMar>
        <w:tblLook w:val="0000" w:firstRow="0" w:lastRow="0" w:firstColumn="0" w:lastColumn="0" w:noHBand="0" w:noVBand="0"/>
      </w:tblPr>
      <w:tblGrid>
        <w:gridCol w:w="1880"/>
        <w:gridCol w:w="1402"/>
        <w:gridCol w:w="1403"/>
        <w:gridCol w:w="1402"/>
        <w:gridCol w:w="1311"/>
      </w:tblGrid>
      <w:tr w:rsidR="006305A7" w:rsidRPr="008D6575" w:rsidDel="0029156F" w14:paraId="70412DE4" w14:textId="54D54C9D" w:rsidTr="006305A7">
        <w:trPr>
          <w:trHeight w:val="406"/>
          <w:tblCellSpacing w:w="0" w:type="dxa"/>
          <w:del w:id="566" w:author="Vittorio Baroncini" w:date="2013-12-23T15:50:00Z"/>
        </w:trPr>
        <w:tc>
          <w:tcPr>
            <w:tcW w:w="1880" w:type="dxa"/>
            <w:vAlign w:val="center"/>
          </w:tcPr>
          <w:p w14:paraId="4D77D23C" w14:textId="27B52C21" w:rsidR="006305A7" w:rsidRPr="00056EA7" w:rsidDel="0029156F" w:rsidRDefault="006305A7" w:rsidP="006305A7">
            <w:pPr>
              <w:jc w:val="center"/>
              <w:rPr>
                <w:del w:id="567" w:author="Vittorio Baroncini" w:date="2013-12-23T15:50:00Z"/>
                <w:rFonts w:ascii="Arial Narrow" w:hAnsi="Arial Narrow"/>
                <w:bCs/>
                <w:sz w:val="20"/>
              </w:rPr>
            </w:pPr>
          </w:p>
        </w:tc>
        <w:tc>
          <w:tcPr>
            <w:tcW w:w="2805" w:type="dxa"/>
            <w:gridSpan w:val="2"/>
            <w:vAlign w:val="center"/>
          </w:tcPr>
          <w:p w14:paraId="08C9314D" w14:textId="6C6AC07B" w:rsidR="006305A7" w:rsidRPr="00E73729" w:rsidDel="0029156F" w:rsidRDefault="006305A7" w:rsidP="006305A7">
            <w:pPr>
              <w:jc w:val="center"/>
              <w:rPr>
                <w:del w:id="568" w:author="Vittorio Baroncini" w:date="2013-12-23T15:50:00Z"/>
                <w:rFonts w:ascii="Arial Narrow" w:hAnsi="Arial Narrow"/>
                <w:bCs/>
                <w:szCs w:val="22"/>
                <w:lang w:val="fr-CH"/>
              </w:rPr>
            </w:pPr>
            <w:del w:id="569" w:author="Vittorio Baroncini" w:date="2013-12-23T15:50:00Z">
              <w:r w:rsidRPr="00E73729" w:rsidDel="0029156F">
                <w:rPr>
                  <w:rFonts w:ascii="Arial Narrow" w:hAnsi="Arial Narrow"/>
                  <w:bCs/>
                  <w:szCs w:val="22"/>
                  <w:lang w:val="fr-CH"/>
                </w:rPr>
                <w:delText>DAY 1</w:delText>
              </w:r>
            </w:del>
          </w:p>
        </w:tc>
        <w:tc>
          <w:tcPr>
            <w:tcW w:w="2713" w:type="dxa"/>
            <w:gridSpan w:val="2"/>
            <w:vAlign w:val="center"/>
          </w:tcPr>
          <w:p w14:paraId="297500DC" w14:textId="56672E5C" w:rsidR="006305A7" w:rsidDel="0029156F" w:rsidRDefault="006305A7" w:rsidP="006305A7">
            <w:pPr>
              <w:jc w:val="center"/>
              <w:rPr>
                <w:del w:id="570" w:author="Vittorio Baroncini" w:date="2013-12-23T15:50:00Z"/>
                <w:rFonts w:ascii="Arial Narrow" w:hAnsi="Arial Narrow"/>
                <w:bCs/>
                <w:szCs w:val="22"/>
                <w:lang w:val="fr-CH"/>
              </w:rPr>
            </w:pPr>
          </w:p>
          <w:p w14:paraId="08AEC002" w14:textId="4F6A6D0B" w:rsidR="006305A7" w:rsidRPr="00E73729" w:rsidDel="0029156F" w:rsidRDefault="006305A7" w:rsidP="006305A7">
            <w:pPr>
              <w:jc w:val="center"/>
              <w:rPr>
                <w:del w:id="571" w:author="Vittorio Baroncini" w:date="2013-12-23T15:50:00Z"/>
                <w:rFonts w:ascii="Arial Narrow" w:hAnsi="Arial Narrow"/>
                <w:bCs/>
                <w:szCs w:val="22"/>
                <w:lang w:val="fr-CH"/>
              </w:rPr>
            </w:pPr>
            <w:del w:id="572" w:author="Vittorio Baroncini" w:date="2013-12-23T15:50:00Z">
              <w:r w:rsidRPr="00E73729" w:rsidDel="0029156F">
                <w:rPr>
                  <w:rFonts w:ascii="Arial Narrow" w:hAnsi="Arial Narrow"/>
                  <w:bCs/>
                  <w:szCs w:val="22"/>
                  <w:lang w:val="fr-CH"/>
                </w:rPr>
                <w:delText>DAY 2</w:delText>
              </w:r>
            </w:del>
          </w:p>
          <w:p w14:paraId="3308B62A" w14:textId="40E60EDF" w:rsidR="006305A7" w:rsidRPr="00E73729" w:rsidDel="0029156F" w:rsidRDefault="006305A7" w:rsidP="006305A7">
            <w:pPr>
              <w:jc w:val="center"/>
              <w:rPr>
                <w:del w:id="573" w:author="Vittorio Baroncini" w:date="2013-12-23T15:50:00Z"/>
                <w:rFonts w:ascii="Arial Narrow" w:hAnsi="Arial Narrow"/>
                <w:bCs/>
                <w:szCs w:val="22"/>
                <w:lang w:val="fr-CH"/>
              </w:rPr>
            </w:pPr>
          </w:p>
        </w:tc>
      </w:tr>
      <w:tr w:rsidR="006305A7" w:rsidRPr="008D6575" w:rsidDel="0029156F" w14:paraId="69B37992" w14:textId="60556A30" w:rsidTr="006305A7">
        <w:trPr>
          <w:trHeight w:val="406"/>
          <w:tblCellSpacing w:w="0" w:type="dxa"/>
          <w:del w:id="574" w:author="Vittorio Baroncini" w:date="2013-12-23T15:50:00Z"/>
        </w:trPr>
        <w:tc>
          <w:tcPr>
            <w:tcW w:w="1880" w:type="dxa"/>
            <w:vAlign w:val="center"/>
          </w:tcPr>
          <w:p w14:paraId="0F8A6C5B" w14:textId="27CF3CD0" w:rsidR="006305A7" w:rsidRPr="008D6575" w:rsidDel="0029156F" w:rsidRDefault="006305A7" w:rsidP="006305A7">
            <w:pPr>
              <w:jc w:val="center"/>
              <w:rPr>
                <w:del w:id="575" w:author="Vittorio Baroncini" w:date="2013-12-23T15:50:00Z"/>
                <w:rFonts w:ascii="Arial Narrow" w:hAnsi="Arial Narrow"/>
                <w:sz w:val="20"/>
                <w:lang w:val="it-IT"/>
              </w:rPr>
            </w:pPr>
            <w:del w:id="576" w:author="Vittorio Baroncini" w:date="2013-12-23T15:50:00Z">
              <w:r w:rsidRPr="008D6575" w:rsidDel="0029156F">
                <w:rPr>
                  <w:rFonts w:ascii="Arial Narrow" w:hAnsi="Arial Narrow"/>
                  <w:bCs/>
                  <w:sz w:val="20"/>
                  <w:lang w:val="fr-CH"/>
                </w:rPr>
                <w:delText>9:00 – 10:00</w:delText>
              </w:r>
            </w:del>
          </w:p>
        </w:tc>
        <w:tc>
          <w:tcPr>
            <w:tcW w:w="2805" w:type="dxa"/>
            <w:gridSpan w:val="2"/>
            <w:vAlign w:val="center"/>
          </w:tcPr>
          <w:p w14:paraId="4C6BA185" w14:textId="545CCB55" w:rsidR="006305A7" w:rsidRPr="008D6575" w:rsidDel="0029156F" w:rsidRDefault="006305A7" w:rsidP="006305A7">
            <w:pPr>
              <w:jc w:val="center"/>
              <w:rPr>
                <w:del w:id="577" w:author="Vittorio Baroncini" w:date="2013-12-23T15:50:00Z"/>
                <w:rFonts w:ascii="Arial Narrow" w:hAnsi="Arial Narrow"/>
                <w:bCs/>
                <w:sz w:val="20"/>
                <w:lang w:val="fr-CH"/>
              </w:rPr>
            </w:pPr>
            <w:del w:id="578" w:author="Vittorio Baroncini" w:date="2013-12-23T15:50:00Z">
              <w:r w:rsidRPr="008D6575" w:rsidDel="0029156F">
                <w:rPr>
                  <w:rFonts w:ascii="Arial Narrow" w:hAnsi="Arial Narrow"/>
                  <w:bCs/>
                  <w:sz w:val="20"/>
                  <w:lang w:val="fr-CH"/>
                </w:rPr>
                <w:delText>Screening / training</w:delText>
              </w:r>
            </w:del>
          </w:p>
        </w:tc>
        <w:tc>
          <w:tcPr>
            <w:tcW w:w="2713" w:type="dxa"/>
            <w:gridSpan w:val="2"/>
            <w:vAlign w:val="center"/>
          </w:tcPr>
          <w:p w14:paraId="58204993" w14:textId="73DF8099" w:rsidR="006305A7" w:rsidRPr="008D6575" w:rsidDel="0029156F" w:rsidRDefault="006305A7" w:rsidP="006305A7">
            <w:pPr>
              <w:jc w:val="center"/>
              <w:rPr>
                <w:del w:id="579" w:author="Vittorio Baroncini" w:date="2013-12-23T15:50:00Z"/>
                <w:rFonts w:ascii="Arial Narrow" w:hAnsi="Arial Narrow"/>
                <w:sz w:val="20"/>
                <w:lang w:val="it-IT"/>
              </w:rPr>
            </w:pPr>
            <w:del w:id="580" w:author="Vittorio Baroncini" w:date="2013-12-23T15:50:00Z">
              <w:r w:rsidRPr="008D6575" w:rsidDel="0029156F">
                <w:rPr>
                  <w:rFonts w:ascii="Arial Narrow" w:hAnsi="Arial Narrow"/>
                  <w:bCs/>
                  <w:sz w:val="20"/>
                  <w:lang w:val="fr-CH"/>
                </w:rPr>
                <w:delText>Screening / training</w:delText>
              </w:r>
            </w:del>
          </w:p>
        </w:tc>
      </w:tr>
      <w:tr w:rsidR="006305A7" w:rsidRPr="008D6575" w:rsidDel="0029156F" w14:paraId="528A0C26" w14:textId="1F8DD6CD" w:rsidTr="006305A7">
        <w:trPr>
          <w:trHeight w:val="406"/>
          <w:tblCellSpacing w:w="0" w:type="dxa"/>
          <w:del w:id="581" w:author="Vittorio Baroncini" w:date="2013-12-23T15:50:00Z"/>
        </w:trPr>
        <w:tc>
          <w:tcPr>
            <w:tcW w:w="1880" w:type="dxa"/>
            <w:shd w:val="clear" w:color="auto" w:fill="D9D9D9"/>
            <w:vAlign w:val="center"/>
          </w:tcPr>
          <w:p w14:paraId="254BC8D5" w14:textId="33BB29CF" w:rsidR="006305A7" w:rsidRPr="008D6575" w:rsidDel="0029156F" w:rsidRDefault="006305A7" w:rsidP="006305A7">
            <w:pPr>
              <w:jc w:val="center"/>
              <w:rPr>
                <w:del w:id="582" w:author="Vittorio Baroncini" w:date="2013-12-23T15:50:00Z"/>
                <w:rFonts w:ascii="Arial Narrow" w:hAnsi="Arial Narrow"/>
                <w:sz w:val="20"/>
                <w:lang w:val="it-IT"/>
              </w:rPr>
            </w:pPr>
            <w:del w:id="583" w:author="Vittorio Baroncini" w:date="2013-12-23T15:50:00Z">
              <w:r w:rsidRPr="008D6575" w:rsidDel="0029156F">
                <w:rPr>
                  <w:rFonts w:ascii="Arial Narrow" w:hAnsi="Arial Narrow"/>
                  <w:sz w:val="20"/>
                  <w:lang w:val="fr-CH"/>
                </w:rPr>
                <w:delText>10:00 -10:40</w:delText>
              </w:r>
            </w:del>
          </w:p>
        </w:tc>
        <w:tc>
          <w:tcPr>
            <w:tcW w:w="1402" w:type="dxa"/>
            <w:shd w:val="clear" w:color="auto" w:fill="D9D9D9"/>
            <w:vAlign w:val="center"/>
          </w:tcPr>
          <w:p w14:paraId="67645158" w14:textId="2E3FC8AF" w:rsidR="006305A7" w:rsidRPr="008D6575" w:rsidDel="0029156F" w:rsidRDefault="006305A7" w:rsidP="006305A7">
            <w:pPr>
              <w:jc w:val="center"/>
              <w:rPr>
                <w:del w:id="584" w:author="Vittorio Baroncini" w:date="2013-12-23T15:50:00Z"/>
                <w:rFonts w:ascii="Arial Narrow" w:hAnsi="Arial Narrow"/>
                <w:sz w:val="20"/>
                <w:lang w:val="fr-CH"/>
              </w:rPr>
            </w:pPr>
            <w:del w:id="585" w:author="Vittorio Baroncini" w:date="2013-12-23T15:50:00Z">
              <w:r w:rsidRPr="008D6575" w:rsidDel="0029156F">
                <w:rPr>
                  <w:rFonts w:ascii="Arial Narrow" w:hAnsi="Arial Narrow"/>
                  <w:sz w:val="20"/>
                  <w:lang w:val="fr-CH"/>
                </w:rPr>
                <w:delText>G1-S1</w:delText>
              </w:r>
            </w:del>
          </w:p>
        </w:tc>
        <w:tc>
          <w:tcPr>
            <w:tcW w:w="1403" w:type="dxa"/>
            <w:shd w:val="clear" w:color="auto" w:fill="D9D9D9"/>
            <w:vAlign w:val="center"/>
          </w:tcPr>
          <w:p w14:paraId="0E917F21" w14:textId="64247FF2" w:rsidR="006305A7" w:rsidRPr="008D6575" w:rsidDel="0029156F" w:rsidRDefault="006305A7" w:rsidP="006305A7">
            <w:pPr>
              <w:jc w:val="center"/>
              <w:rPr>
                <w:del w:id="586" w:author="Vittorio Baroncini" w:date="2013-12-23T15:50:00Z"/>
                <w:rFonts w:ascii="Arial Narrow" w:hAnsi="Arial Narrow"/>
                <w:sz w:val="20"/>
                <w:lang w:val="fr-CH"/>
              </w:rPr>
            </w:pPr>
            <w:del w:id="587" w:author="Vittorio Baroncini" w:date="2013-12-23T15:50:00Z">
              <w:r w:rsidRPr="008D6575" w:rsidDel="0029156F">
                <w:rPr>
                  <w:rFonts w:ascii="Arial Narrow" w:hAnsi="Arial Narrow"/>
                  <w:sz w:val="20"/>
                  <w:lang w:val="it-IT"/>
                </w:rPr>
                <w:delText> </w:delText>
              </w:r>
            </w:del>
          </w:p>
        </w:tc>
        <w:tc>
          <w:tcPr>
            <w:tcW w:w="1402" w:type="dxa"/>
            <w:shd w:val="clear" w:color="auto" w:fill="D9D9D9"/>
            <w:vAlign w:val="center"/>
          </w:tcPr>
          <w:p w14:paraId="7EC6C683" w14:textId="1B7789BE" w:rsidR="006305A7" w:rsidRPr="008D6575" w:rsidDel="0029156F" w:rsidRDefault="006305A7" w:rsidP="006305A7">
            <w:pPr>
              <w:jc w:val="center"/>
              <w:rPr>
                <w:del w:id="588" w:author="Vittorio Baroncini" w:date="2013-12-23T15:50:00Z"/>
                <w:rFonts w:ascii="Arial Narrow" w:hAnsi="Arial Narrow"/>
                <w:sz w:val="20"/>
                <w:lang w:val="it-IT"/>
              </w:rPr>
            </w:pPr>
            <w:del w:id="589" w:author="Vittorio Baroncini" w:date="2013-12-23T15:50:00Z">
              <w:r w:rsidRPr="008D6575" w:rsidDel="0029156F">
                <w:rPr>
                  <w:rFonts w:ascii="Arial Narrow" w:hAnsi="Arial Narrow"/>
                  <w:sz w:val="20"/>
                  <w:lang w:val="fr-CH"/>
                </w:rPr>
                <w:delText>G1-S1</w:delText>
              </w:r>
            </w:del>
          </w:p>
        </w:tc>
        <w:tc>
          <w:tcPr>
            <w:tcW w:w="1311" w:type="dxa"/>
            <w:shd w:val="clear" w:color="auto" w:fill="D9D9D9"/>
            <w:vAlign w:val="center"/>
          </w:tcPr>
          <w:p w14:paraId="2ABA9244" w14:textId="53EBFE76" w:rsidR="006305A7" w:rsidRPr="008D6575" w:rsidDel="0029156F" w:rsidRDefault="006305A7" w:rsidP="006305A7">
            <w:pPr>
              <w:jc w:val="center"/>
              <w:rPr>
                <w:del w:id="590" w:author="Vittorio Baroncini" w:date="2013-12-23T15:50:00Z"/>
                <w:rFonts w:ascii="Arial Narrow" w:hAnsi="Arial Narrow"/>
                <w:sz w:val="20"/>
                <w:lang w:val="it-IT"/>
              </w:rPr>
            </w:pPr>
            <w:del w:id="591" w:author="Vittorio Baroncini" w:date="2013-12-23T15:50:00Z">
              <w:r w:rsidRPr="008D6575" w:rsidDel="0029156F">
                <w:rPr>
                  <w:rFonts w:ascii="Arial Narrow" w:hAnsi="Arial Narrow"/>
                  <w:sz w:val="20"/>
                  <w:lang w:val="it-IT"/>
                </w:rPr>
                <w:delText> </w:delText>
              </w:r>
            </w:del>
          </w:p>
        </w:tc>
      </w:tr>
      <w:tr w:rsidR="006305A7" w:rsidRPr="008D6575" w:rsidDel="0029156F" w14:paraId="0322E886" w14:textId="38D0C0CD" w:rsidTr="006305A7">
        <w:trPr>
          <w:trHeight w:val="406"/>
          <w:tblCellSpacing w:w="0" w:type="dxa"/>
          <w:del w:id="592" w:author="Vittorio Baroncini" w:date="2013-12-23T15:50:00Z"/>
        </w:trPr>
        <w:tc>
          <w:tcPr>
            <w:tcW w:w="1880" w:type="dxa"/>
            <w:vAlign w:val="center"/>
          </w:tcPr>
          <w:p w14:paraId="1500F8A8" w14:textId="663FBF51" w:rsidR="006305A7" w:rsidRPr="008D6575" w:rsidDel="0029156F" w:rsidRDefault="006305A7" w:rsidP="006305A7">
            <w:pPr>
              <w:jc w:val="center"/>
              <w:rPr>
                <w:del w:id="593" w:author="Vittorio Baroncini" w:date="2013-12-23T15:50:00Z"/>
                <w:rFonts w:ascii="Arial Narrow" w:hAnsi="Arial Narrow"/>
                <w:sz w:val="20"/>
                <w:lang w:val="it-IT"/>
              </w:rPr>
            </w:pPr>
            <w:del w:id="594" w:author="Vittorio Baroncini" w:date="2013-12-23T15:50:00Z">
              <w:r w:rsidRPr="008D6575" w:rsidDel="0029156F">
                <w:rPr>
                  <w:rFonts w:ascii="Arial Narrow" w:hAnsi="Arial Narrow"/>
                  <w:sz w:val="20"/>
                  <w:lang w:val="fr-CH"/>
                </w:rPr>
                <w:delText>10:40 -11:</w:delText>
              </w:r>
              <w:r w:rsidDel="0029156F">
                <w:rPr>
                  <w:rFonts w:ascii="Arial Narrow" w:hAnsi="Arial Narrow"/>
                  <w:sz w:val="20"/>
                  <w:lang w:val="fr-CH"/>
                </w:rPr>
                <w:delText>2</w:delText>
              </w:r>
              <w:r w:rsidRPr="008D6575" w:rsidDel="0029156F">
                <w:rPr>
                  <w:rFonts w:ascii="Arial Narrow" w:hAnsi="Arial Narrow"/>
                  <w:sz w:val="20"/>
                  <w:lang w:val="fr-CH"/>
                </w:rPr>
                <w:delText>0</w:delText>
              </w:r>
            </w:del>
          </w:p>
        </w:tc>
        <w:tc>
          <w:tcPr>
            <w:tcW w:w="1402" w:type="dxa"/>
            <w:vAlign w:val="center"/>
          </w:tcPr>
          <w:p w14:paraId="614FF941" w14:textId="369B788B" w:rsidR="006305A7" w:rsidRPr="008D6575" w:rsidDel="0029156F" w:rsidRDefault="006305A7" w:rsidP="006305A7">
            <w:pPr>
              <w:jc w:val="center"/>
              <w:rPr>
                <w:del w:id="595" w:author="Vittorio Baroncini" w:date="2013-12-23T15:50:00Z"/>
                <w:rFonts w:ascii="Arial Narrow" w:hAnsi="Arial Narrow"/>
                <w:sz w:val="20"/>
                <w:lang w:val="it-IT"/>
              </w:rPr>
            </w:pPr>
            <w:del w:id="596" w:author="Vittorio Baroncini" w:date="2013-12-23T15:50:00Z">
              <w:r w:rsidRPr="008D6575" w:rsidDel="0029156F">
                <w:rPr>
                  <w:rFonts w:ascii="Arial Narrow" w:hAnsi="Arial Narrow"/>
                  <w:sz w:val="20"/>
                  <w:lang w:val="it-IT"/>
                </w:rPr>
                <w:delText> </w:delText>
              </w:r>
            </w:del>
          </w:p>
        </w:tc>
        <w:tc>
          <w:tcPr>
            <w:tcW w:w="1403" w:type="dxa"/>
            <w:vAlign w:val="center"/>
          </w:tcPr>
          <w:p w14:paraId="541A239B" w14:textId="23BF5AD7" w:rsidR="006305A7" w:rsidRPr="008D6575" w:rsidDel="0029156F" w:rsidRDefault="006305A7" w:rsidP="006305A7">
            <w:pPr>
              <w:jc w:val="center"/>
              <w:rPr>
                <w:del w:id="597" w:author="Vittorio Baroncini" w:date="2013-12-23T15:50:00Z"/>
                <w:rFonts w:ascii="Arial Narrow" w:hAnsi="Arial Narrow"/>
                <w:sz w:val="20"/>
                <w:lang w:val="it-IT"/>
              </w:rPr>
            </w:pPr>
            <w:del w:id="598" w:author="Vittorio Baroncini" w:date="2013-12-23T15:50:00Z">
              <w:r w:rsidRPr="008D6575" w:rsidDel="0029156F">
                <w:rPr>
                  <w:rFonts w:ascii="Arial Narrow" w:hAnsi="Arial Narrow"/>
                  <w:sz w:val="20"/>
                  <w:lang w:val="fr-CH"/>
                </w:rPr>
                <w:delText>G2-S1</w:delText>
              </w:r>
            </w:del>
          </w:p>
        </w:tc>
        <w:tc>
          <w:tcPr>
            <w:tcW w:w="1402" w:type="dxa"/>
            <w:vAlign w:val="center"/>
          </w:tcPr>
          <w:p w14:paraId="09D4C7DB" w14:textId="7F0CBE9F" w:rsidR="006305A7" w:rsidRPr="008D6575" w:rsidDel="0029156F" w:rsidRDefault="006305A7" w:rsidP="006305A7">
            <w:pPr>
              <w:jc w:val="center"/>
              <w:rPr>
                <w:del w:id="599" w:author="Vittorio Baroncini" w:date="2013-12-23T15:50:00Z"/>
                <w:rFonts w:ascii="Arial Narrow" w:hAnsi="Arial Narrow"/>
                <w:sz w:val="20"/>
                <w:lang w:val="it-IT"/>
              </w:rPr>
            </w:pPr>
            <w:del w:id="600" w:author="Vittorio Baroncini" w:date="2013-12-23T15:50:00Z">
              <w:r w:rsidRPr="008D6575" w:rsidDel="0029156F">
                <w:rPr>
                  <w:rFonts w:ascii="Arial Narrow" w:hAnsi="Arial Narrow"/>
                  <w:sz w:val="20"/>
                  <w:lang w:val="it-IT"/>
                </w:rPr>
                <w:delText> </w:delText>
              </w:r>
            </w:del>
          </w:p>
        </w:tc>
        <w:tc>
          <w:tcPr>
            <w:tcW w:w="1311" w:type="dxa"/>
            <w:vAlign w:val="center"/>
          </w:tcPr>
          <w:p w14:paraId="4303C82B" w14:textId="598AB1B8" w:rsidR="006305A7" w:rsidRPr="008D6575" w:rsidDel="0029156F" w:rsidRDefault="006305A7" w:rsidP="006305A7">
            <w:pPr>
              <w:jc w:val="center"/>
              <w:rPr>
                <w:del w:id="601" w:author="Vittorio Baroncini" w:date="2013-12-23T15:50:00Z"/>
                <w:rFonts w:ascii="Arial Narrow" w:hAnsi="Arial Narrow"/>
                <w:sz w:val="20"/>
                <w:lang w:val="it-IT"/>
              </w:rPr>
            </w:pPr>
            <w:del w:id="602" w:author="Vittorio Baroncini" w:date="2013-12-23T15:50:00Z">
              <w:r w:rsidRPr="008D6575" w:rsidDel="0029156F">
                <w:rPr>
                  <w:rFonts w:ascii="Arial Narrow" w:hAnsi="Arial Narrow"/>
                  <w:sz w:val="20"/>
                  <w:lang w:val="fr-CH"/>
                </w:rPr>
                <w:delText>G2-S1</w:delText>
              </w:r>
            </w:del>
          </w:p>
        </w:tc>
      </w:tr>
      <w:tr w:rsidR="006305A7" w:rsidRPr="008D6575" w:rsidDel="0029156F" w14:paraId="27094678" w14:textId="2CA5E291" w:rsidTr="006305A7">
        <w:trPr>
          <w:trHeight w:val="406"/>
          <w:tblCellSpacing w:w="0" w:type="dxa"/>
          <w:del w:id="603" w:author="Vittorio Baroncini" w:date="2013-12-23T15:50:00Z"/>
        </w:trPr>
        <w:tc>
          <w:tcPr>
            <w:tcW w:w="1880" w:type="dxa"/>
            <w:shd w:val="clear" w:color="auto" w:fill="D9D9D9"/>
            <w:vAlign w:val="center"/>
          </w:tcPr>
          <w:p w14:paraId="6D3F1A6B" w14:textId="6B7ED5E3" w:rsidR="006305A7" w:rsidRPr="008D6575" w:rsidDel="0029156F" w:rsidRDefault="006305A7" w:rsidP="006305A7">
            <w:pPr>
              <w:jc w:val="center"/>
              <w:rPr>
                <w:del w:id="604" w:author="Vittorio Baroncini" w:date="2013-12-23T15:50:00Z"/>
                <w:rFonts w:ascii="Arial Narrow" w:hAnsi="Arial Narrow"/>
                <w:sz w:val="20"/>
                <w:lang w:val="it-IT"/>
              </w:rPr>
            </w:pPr>
            <w:del w:id="605" w:author="Vittorio Baroncini" w:date="2013-12-23T15:50:00Z">
              <w:r w:rsidRPr="008D6575" w:rsidDel="0029156F">
                <w:rPr>
                  <w:rFonts w:ascii="Arial Narrow" w:hAnsi="Arial Narrow"/>
                  <w:sz w:val="20"/>
                  <w:lang w:val="fr-CH"/>
                </w:rPr>
                <w:delText>11:20 -12:00</w:delText>
              </w:r>
            </w:del>
          </w:p>
        </w:tc>
        <w:tc>
          <w:tcPr>
            <w:tcW w:w="1402" w:type="dxa"/>
            <w:shd w:val="clear" w:color="auto" w:fill="D9D9D9"/>
            <w:vAlign w:val="center"/>
          </w:tcPr>
          <w:p w14:paraId="28E56E7D" w14:textId="7BE05747" w:rsidR="006305A7" w:rsidRPr="008D6575" w:rsidDel="0029156F" w:rsidRDefault="006305A7" w:rsidP="006305A7">
            <w:pPr>
              <w:jc w:val="center"/>
              <w:rPr>
                <w:del w:id="606" w:author="Vittorio Baroncini" w:date="2013-12-23T15:50:00Z"/>
                <w:rFonts w:ascii="Arial Narrow" w:hAnsi="Arial Narrow"/>
                <w:sz w:val="20"/>
                <w:lang w:val="fr-CH"/>
              </w:rPr>
            </w:pPr>
            <w:del w:id="607" w:author="Vittorio Baroncini" w:date="2013-12-23T15:50:00Z">
              <w:r w:rsidRPr="008D6575" w:rsidDel="0029156F">
                <w:rPr>
                  <w:rFonts w:ascii="Arial Narrow" w:hAnsi="Arial Narrow"/>
                  <w:sz w:val="20"/>
                  <w:lang w:val="fr-CH"/>
                </w:rPr>
                <w:delText>G1-S2</w:delText>
              </w:r>
            </w:del>
          </w:p>
        </w:tc>
        <w:tc>
          <w:tcPr>
            <w:tcW w:w="1403" w:type="dxa"/>
            <w:shd w:val="clear" w:color="auto" w:fill="D9D9D9"/>
            <w:vAlign w:val="center"/>
          </w:tcPr>
          <w:p w14:paraId="04CC864F" w14:textId="40DC1413" w:rsidR="006305A7" w:rsidRPr="008D6575" w:rsidDel="0029156F" w:rsidRDefault="006305A7" w:rsidP="006305A7">
            <w:pPr>
              <w:jc w:val="center"/>
              <w:rPr>
                <w:del w:id="608" w:author="Vittorio Baroncini" w:date="2013-12-23T15:50:00Z"/>
                <w:rFonts w:ascii="Arial Narrow" w:hAnsi="Arial Narrow"/>
                <w:sz w:val="20"/>
                <w:lang w:val="fr-CH"/>
              </w:rPr>
            </w:pPr>
            <w:del w:id="609" w:author="Vittorio Baroncini" w:date="2013-12-23T15:50:00Z">
              <w:r w:rsidRPr="008D6575" w:rsidDel="0029156F">
                <w:rPr>
                  <w:rFonts w:ascii="Arial Narrow" w:hAnsi="Arial Narrow"/>
                  <w:sz w:val="20"/>
                  <w:lang w:val="it-IT"/>
                </w:rPr>
                <w:delText> </w:delText>
              </w:r>
            </w:del>
          </w:p>
        </w:tc>
        <w:tc>
          <w:tcPr>
            <w:tcW w:w="1402" w:type="dxa"/>
            <w:shd w:val="clear" w:color="auto" w:fill="D9D9D9"/>
            <w:vAlign w:val="center"/>
          </w:tcPr>
          <w:p w14:paraId="35493075" w14:textId="17404F8D" w:rsidR="006305A7" w:rsidRPr="008D6575" w:rsidDel="0029156F" w:rsidRDefault="006305A7" w:rsidP="006305A7">
            <w:pPr>
              <w:jc w:val="center"/>
              <w:rPr>
                <w:del w:id="610" w:author="Vittorio Baroncini" w:date="2013-12-23T15:50:00Z"/>
                <w:rFonts w:ascii="Arial Narrow" w:hAnsi="Arial Narrow"/>
                <w:sz w:val="20"/>
                <w:lang w:val="it-IT"/>
              </w:rPr>
            </w:pPr>
            <w:del w:id="611" w:author="Vittorio Baroncini" w:date="2013-12-23T15:50:00Z">
              <w:r w:rsidRPr="008D6575" w:rsidDel="0029156F">
                <w:rPr>
                  <w:rFonts w:ascii="Arial Narrow" w:hAnsi="Arial Narrow"/>
                  <w:sz w:val="20"/>
                  <w:lang w:val="fr-CH"/>
                </w:rPr>
                <w:delText>G1-S2</w:delText>
              </w:r>
            </w:del>
          </w:p>
        </w:tc>
        <w:tc>
          <w:tcPr>
            <w:tcW w:w="1311" w:type="dxa"/>
            <w:shd w:val="clear" w:color="auto" w:fill="D9D9D9"/>
            <w:vAlign w:val="center"/>
          </w:tcPr>
          <w:p w14:paraId="53D4D557" w14:textId="1938A1DA" w:rsidR="006305A7" w:rsidRPr="008D6575" w:rsidDel="0029156F" w:rsidRDefault="006305A7" w:rsidP="006305A7">
            <w:pPr>
              <w:jc w:val="center"/>
              <w:rPr>
                <w:del w:id="612" w:author="Vittorio Baroncini" w:date="2013-12-23T15:50:00Z"/>
                <w:rFonts w:ascii="Arial Narrow" w:hAnsi="Arial Narrow"/>
                <w:sz w:val="20"/>
                <w:lang w:val="it-IT"/>
              </w:rPr>
            </w:pPr>
            <w:del w:id="613" w:author="Vittorio Baroncini" w:date="2013-12-23T15:50:00Z">
              <w:r w:rsidRPr="008D6575" w:rsidDel="0029156F">
                <w:rPr>
                  <w:rFonts w:ascii="Arial Narrow" w:hAnsi="Arial Narrow"/>
                  <w:sz w:val="20"/>
                  <w:lang w:val="it-IT"/>
                </w:rPr>
                <w:delText> </w:delText>
              </w:r>
            </w:del>
          </w:p>
        </w:tc>
      </w:tr>
      <w:tr w:rsidR="006305A7" w:rsidRPr="008D6575" w:rsidDel="0029156F" w14:paraId="65C75B4A" w14:textId="2D8BC756" w:rsidTr="006305A7">
        <w:trPr>
          <w:trHeight w:val="406"/>
          <w:tblCellSpacing w:w="0" w:type="dxa"/>
          <w:del w:id="614" w:author="Vittorio Baroncini" w:date="2013-12-23T15:50:00Z"/>
        </w:trPr>
        <w:tc>
          <w:tcPr>
            <w:tcW w:w="1880" w:type="dxa"/>
            <w:vAlign w:val="center"/>
          </w:tcPr>
          <w:p w14:paraId="29E13799" w14:textId="39DE10DD" w:rsidR="006305A7" w:rsidRPr="008D6575" w:rsidDel="0029156F" w:rsidRDefault="006305A7" w:rsidP="006305A7">
            <w:pPr>
              <w:jc w:val="center"/>
              <w:rPr>
                <w:del w:id="615" w:author="Vittorio Baroncini" w:date="2013-12-23T15:50:00Z"/>
                <w:rFonts w:ascii="Arial Narrow" w:hAnsi="Arial Narrow"/>
                <w:sz w:val="20"/>
                <w:lang w:val="it-IT"/>
              </w:rPr>
            </w:pPr>
            <w:del w:id="616" w:author="Vittorio Baroncini" w:date="2013-12-23T15:50:00Z">
              <w:r w:rsidRPr="008D6575" w:rsidDel="0029156F">
                <w:rPr>
                  <w:rFonts w:ascii="Arial Narrow" w:hAnsi="Arial Narrow"/>
                  <w:sz w:val="20"/>
                  <w:lang w:val="fr-CH"/>
                </w:rPr>
                <w:delText>12:00 -12:40</w:delText>
              </w:r>
            </w:del>
          </w:p>
        </w:tc>
        <w:tc>
          <w:tcPr>
            <w:tcW w:w="1402" w:type="dxa"/>
            <w:vAlign w:val="center"/>
          </w:tcPr>
          <w:p w14:paraId="401E9F6E" w14:textId="1739B8B1" w:rsidR="006305A7" w:rsidRPr="008D6575" w:rsidDel="0029156F" w:rsidRDefault="006305A7" w:rsidP="006305A7">
            <w:pPr>
              <w:jc w:val="center"/>
              <w:rPr>
                <w:del w:id="617" w:author="Vittorio Baroncini" w:date="2013-12-23T15:50:00Z"/>
                <w:rFonts w:ascii="Arial Narrow" w:hAnsi="Arial Narrow"/>
                <w:sz w:val="20"/>
                <w:lang w:val="it-IT"/>
              </w:rPr>
            </w:pPr>
            <w:del w:id="618" w:author="Vittorio Baroncini" w:date="2013-12-23T15:50:00Z">
              <w:r w:rsidRPr="008D6575" w:rsidDel="0029156F">
                <w:rPr>
                  <w:rFonts w:ascii="Arial Narrow" w:hAnsi="Arial Narrow"/>
                  <w:sz w:val="20"/>
                  <w:lang w:val="it-IT"/>
                </w:rPr>
                <w:delText> </w:delText>
              </w:r>
            </w:del>
          </w:p>
        </w:tc>
        <w:tc>
          <w:tcPr>
            <w:tcW w:w="1403" w:type="dxa"/>
            <w:vAlign w:val="center"/>
          </w:tcPr>
          <w:p w14:paraId="71D7174C" w14:textId="6E291885" w:rsidR="006305A7" w:rsidRPr="008D6575" w:rsidDel="0029156F" w:rsidRDefault="006305A7" w:rsidP="006305A7">
            <w:pPr>
              <w:jc w:val="center"/>
              <w:rPr>
                <w:del w:id="619" w:author="Vittorio Baroncini" w:date="2013-12-23T15:50:00Z"/>
                <w:rFonts w:ascii="Arial Narrow" w:hAnsi="Arial Narrow"/>
                <w:sz w:val="20"/>
                <w:lang w:val="it-IT"/>
              </w:rPr>
            </w:pPr>
            <w:del w:id="620" w:author="Vittorio Baroncini" w:date="2013-12-23T15:50:00Z">
              <w:r w:rsidRPr="008D6575" w:rsidDel="0029156F">
                <w:rPr>
                  <w:rFonts w:ascii="Arial Narrow" w:hAnsi="Arial Narrow"/>
                  <w:sz w:val="20"/>
                  <w:lang w:val="fr-CH"/>
                </w:rPr>
                <w:delText>G2-S2</w:delText>
              </w:r>
            </w:del>
          </w:p>
        </w:tc>
        <w:tc>
          <w:tcPr>
            <w:tcW w:w="1402" w:type="dxa"/>
            <w:vAlign w:val="center"/>
          </w:tcPr>
          <w:p w14:paraId="63A5C4BB" w14:textId="399E9A75" w:rsidR="006305A7" w:rsidRPr="008D6575" w:rsidDel="0029156F" w:rsidRDefault="006305A7" w:rsidP="006305A7">
            <w:pPr>
              <w:jc w:val="center"/>
              <w:rPr>
                <w:del w:id="621" w:author="Vittorio Baroncini" w:date="2013-12-23T15:50:00Z"/>
                <w:rFonts w:ascii="Arial Narrow" w:hAnsi="Arial Narrow"/>
                <w:sz w:val="20"/>
                <w:lang w:val="it-IT"/>
              </w:rPr>
            </w:pPr>
            <w:del w:id="622" w:author="Vittorio Baroncini" w:date="2013-12-23T15:50:00Z">
              <w:r w:rsidRPr="008D6575" w:rsidDel="0029156F">
                <w:rPr>
                  <w:rFonts w:ascii="Arial Narrow" w:hAnsi="Arial Narrow"/>
                  <w:sz w:val="20"/>
                  <w:lang w:val="it-IT"/>
                </w:rPr>
                <w:delText> </w:delText>
              </w:r>
            </w:del>
          </w:p>
        </w:tc>
        <w:tc>
          <w:tcPr>
            <w:tcW w:w="1311" w:type="dxa"/>
            <w:vAlign w:val="center"/>
          </w:tcPr>
          <w:p w14:paraId="6979192A" w14:textId="304DA3A5" w:rsidR="006305A7" w:rsidRPr="008D6575" w:rsidDel="0029156F" w:rsidRDefault="006305A7" w:rsidP="006305A7">
            <w:pPr>
              <w:jc w:val="center"/>
              <w:rPr>
                <w:del w:id="623" w:author="Vittorio Baroncini" w:date="2013-12-23T15:50:00Z"/>
                <w:rFonts w:ascii="Arial Narrow" w:hAnsi="Arial Narrow"/>
                <w:sz w:val="20"/>
                <w:lang w:val="it-IT"/>
              </w:rPr>
            </w:pPr>
            <w:del w:id="624" w:author="Vittorio Baroncini" w:date="2013-12-23T15:50:00Z">
              <w:r w:rsidRPr="008D6575" w:rsidDel="0029156F">
                <w:rPr>
                  <w:rFonts w:ascii="Arial Narrow" w:hAnsi="Arial Narrow"/>
                  <w:sz w:val="20"/>
                  <w:lang w:val="fr-CH"/>
                </w:rPr>
                <w:delText>G2-S2</w:delText>
              </w:r>
            </w:del>
          </w:p>
        </w:tc>
      </w:tr>
      <w:tr w:rsidR="006305A7" w:rsidRPr="008D6575" w:rsidDel="0029156F" w14:paraId="004F7CA7" w14:textId="4F69CEAC" w:rsidTr="006305A7">
        <w:trPr>
          <w:trHeight w:val="406"/>
          <w:tblCellSpacing w:w="0" w:type="dxa"/>
          <w:del w:id="625" w:author="Vittorio Baroncini" w:date="2013-12-23T15:50:00Z"/>
        </w:trPr>
        <w:tc>
          <w:tcPr>
            <w:tcW w:w="1880" w:type="dxa"/>
            <w:shd w:val="clear" w:color="auto" w:fill="D9D9D9"/>
            <w:vAlign w:val="center"/>
          </w:tcPr>
          <w:p w14:paraId="2C060977" w14:textId="2FDD64F0" w:rsidR="006305A7" w:rsidRPr="008D6575" w:rsidDel="0029156F" w:rsidRDefault="006305A7" w:rsidP="006305A7">
            <w:pPr>
              <w:jc w:val="center"/>
              <w:rPr>
                <w:del w:id="626" w:author="Vittorio Baroncini" w:date="2013-12-23T15:50:00Z"/>
                <w:rFonts w:ascii="Arial Narrow" w:hAnsi="Arial Narrow"/>
                <w:sz w:val="20"/>
                <w:lang w:val="it-IT"/>
              </w:rPr>
            </w:pPr>
            <w:del w:id="627" w:author="Vittorio Baroncini" w:date="2013-12-23T15:50:00Z">
              <w:r w:rsidRPr="008D6575" w:rsidDel="0029156F">
                <w:rPr>
                  <w:rFonts w:ascii="Arial Narrow" w:hAnsi="Arial Narrow"/>
                  <w:sz w:val="20"/>
                  <w:lang w:val="fr-CH"/>
                </w:rPr>
                <w:delText>13:00 – 14:00</w:delText>
              </w:r>
            </w:del>
          </w:p>
        </w:tc>
        <w:tc>
          <w:tcPr>
            <w:tcW w:w="2805" w:type="dxa"/>
            <w:gridSpan w:val="2"/>
            <w:shd w:val="clear" w:color="auto" w:fill="D9D9D9"/>
            <w:vAlign w:val="center"/>
          </w:tcPr>
          <w:p w14:paraId="7EA5DD10" w14:textId="5B76082E" w:rsidR="006305A7" w:rsidRPr="008D6575" w:rsidDel="0029156F" w:rsidRDefault="006305A7" w:rsidP="006305A7">
            <w:pPr>
              <w:jc w:val="center"/>
              <w:rPr>
                <w:del w:id="628" w:author="Vittorio Baroncini" w:date="2013-12-23T15:50:00Z"/>
                <w:rFonts w:ascii="Arial Narrow" w:hAnsi="Arial Narrow"/>
                <w:bCs/>
                <w:sz w:val="20"/>
                <w:lang w:val="fr-CH"/>
              </w:rPr>
            </w:pPr>
            <w:del w:id="629" w:author="Vittorio Baroncini" w:date="2013-12-23T15:50:00Z">
              <w:r w:rsidRPr="008D6575" w:rsidDel="0029156F">
                <w:rPr>
                  <w:rFonts w:ascii="Arial Narrow" w:hAnsi="Arial Narrow"/>
                  <w:bCs/>
                  <w:sz w:val="20"/>
                  <w:lang w:val="fr-CH"/>
                </w:rPr>
                <w:delText>Screening / training</w:delText>
              </w:r>
            </w:del>
          </w:p>
        </w:tc>
        <w:tc>
          <w:tcPr>
            <w:tcW w:w="2713" w:type="dxa"/>
            <w:gridSpan w:val="2"/>
            <w:shd w:val="clear" w:color="auto" w:fill="D9D9D9"/>
            <w:vAlign w:val="center"/>
          </w:tcPr>
          <w:p w14:paraId="3C1EAFEA" w14:textId="4A418A77" w:rsidR="006305A7" w:rsidRPr="008D6575" w:rsidDel="0029156F" w:rsidRDefault="006305A7" w:rsidP="006305A7">
            <w:pPr>
              <w:jc w:val="center"/>
              <w:rPr>
                <w:del w:id="630" w:author="Vittorio Baroncini" w:date="2013-12-23T15:50:00Z"/>
                <w:rFonts w:ascii="Arial Narrow" w:hAnsi="Arial Narrow"/>
                <w:sz w:val="20"/>
                <w:lang w:val="it-IT"/>
              </w:rPr>
            </w:pPr>
            <w:del w:id="631" w:author="Vittorio Baroncini" w:date="2013-12-23T15:50:00Z">
              <w:r w:rsidRPr="008D6575" w:rsidDel="0029156F">
                <w:rPr>
                  <w:rFonts w:ascii="Arial Narrow" w:hAnsi="Arial Narrow"/>
                  <w:bCs/>
                  <w:sz w:val="20"/>
                  <w:lang w:val="fr-CH"/>
                </w:rPr>
                <w:delText>Screening / training</w:delText>
              </w:r>
            </w:del>
          </w:p>
        </w:tc>
      </w:tr>
      <w:tr w:rsidR="006305A7" w:rsidRPr="008D6575" w:rsidDel="0029156F" w14:paraId="289F3E22" w14:textId="18B88B41" w:rsidTr="006305A7">
        <w:trPr>
          <w:trHeight w:val="406"/>
          <w:tblCellSpacing w:w="0" w:type="dxa"/>
          <w:del w:id="632" w:author="Vittorio Baroncini" w:date="2013-12-23T15:50:00Z"/>
        </w:trPr>
        <w:tc>
          <w:tcPr>
            <w:tcW w:w="1880" w:type="dxa"/>
            <w:vAlign w:val="center"/>
          </w:tcPr>
          <w:p w14:paraId="046DC194" w14:textId="5CE4C181" w:rsidR="006305A7" w:rsidRPr="008D6575" w:rsidDel="0029156F" w:rsidRDefault="006305A7" w:rsidP="006305A7">
            <w:pPr>
              <w:jc w:val="center"/>
              <w:rPr>
                <w:del w:id="633" w:author="Vittorio Baroncini" w:date="2013-12-23T15:50:00Z"/>
                <w:rFonts w:ascii="Arial Narrow" w:hAnsi="Arial Narrow"/>
                <w:sz w:val="20"/>
                <w:lang w:val="it-IT"/>
              </w:rPr>
            </w:pPr>
            <w:del w:id="634" w:author="Vittorio Baroncini" w:date="2013-12-23T15:50:00Z">
              <w:r w:rsidRPr="008D6575" w:rsidDel="0029156F">
                <w:rPr>
                  <w:rFonts w:ascii="Arial Narrow" w:hAnsi="Arial Narrow"/>
                  <w:sz w:val="20"/>
                  <w:lang w:val="fr-CH"/>
                </w:rPr>
                <w:delText>14:00 -14:40</w:delText>
              </w:r>
            </w:del>
          </w:p>
        </w:tc>
        <w:tc>
          <w:tcPr>
            <w:tcW w:w="1402" w:type="dxa"/>
            <w:vAlign w:val="center"/>
          </w:tcPr>
          <w:p w14:paraId="01A7F302" w14:textId="4EE05A76" w:rsidR="006305A7" w:rsidRPr="008D6575" w:rsidDel="0029156F" w:rsidRDefault="006305A7" w:rsidP="006305A7">
            <w:pPr>
              <w:jc w:val="center"/>
              <w:rPr>
                <w:del w:id="635" w:author="Vittorio Baroncini" w:date="2013-12-23T15:50:00Z"/>
                <w:rFonts w:ascii="Arial Narrow" w:hAnsi="Arial Narrow"/>
                <w:sz w:val="20"/>
                <w:lang w:val="fr-CH"/>
              </w:rPr>
            </w:pPr>
            <w:del w:id="636" w:author="Vittorio Baroncini" w:date="2013-12-23T15:50:00Z">
              <w:r w:rsidRPr="008D6575" w:rsidDel="0029156F">
                <w:rPr>
                  <w:rFonts w:ascii="Arial Narrow" w:hAnsi="Arial Narrow"/>
                  <w:sz w:val="20"/>
                  <w:lang w:val="fr-CH"/>
                </w:rPr>
                <w:delText>G3-S3</w:delText>
              </w:r>
            </w:del>
          </w:p>
        </w:tc>
        <w:tc>
          <w:tcPr>
            <w:tcW w:w="1403" w:type="dxa"/>
            <w:vAlign w:val="center"/>
          </w:tcPr>
          <w:p w14:paraId="232243F8" w14:textId="374F5DAA" w:rsidR="006305A7" w:rsidRPr="008D6575" w:rsidDel="0029156F" w:rsidRDefault="006305A7" w:rsidP="006305A7">
            <w:pPr>
              <w:jc w:val="center"/>
              <w:rPr>
                <w:del w:id="637" w:author="Vittorio Baroncini" w:date="2013-12-23T15:50:00Z"/>
                <w:rFonts w:ascii="Arial Narrow" w:hAnsi="Arial Narrow"/>
                <w:sz w:val="20"/>
                <w:lang w:val="fr-CH"/>
              </w:rPr>
            </w:pPr>
            <w:del w:id="638" w:author="Vittorio Baroncini" w:date="2013-12-23T15:50:00Z">
              <w:r w:rsidRPr="008D6575" w:rsidDel="0029156F">
                <w:rPr>
                  <w:rFonts w:ascii="Arial Narrow" w:hAnsi="Arial Narrow"/>
                  <w:sz w:val="20"/>
                  <w:lang w:val="it-IT"/>
                </w:rPr>
                <w:delText> </w:delText>
              </w:r>
            </w:del>
          </w:p>
        </w:tc>
        <w:tc>
          <w:tcPr>
            <w:tcW w:w="1402" w:type="dxa"/>
            <w:vAlign w:val="center"/>
          </w:tcPr>
          <w:p w14:paraId="74964325" w14:textId="0E2D4459" w:rsidR="006305A7" w:rsidRPr="008D6575" w:rsidDel="0029156F" w:rsidRDefault="006305A7" w:rsidP="006305A7">
            <w:pPr>
              <w:jc w:val="center"/>
              <w:rPr>
                <w:del w:id="639" w:author="Vittorio Baroncini" w:date="2013-12-23T15:50:00Z"/>
                <w:rFonts w:ascii="Arial Narrow" w:hAnsi="Arial Narrow"/>
                <w:sz w:val="20"/>
                <w:lang w:val="it-IT"/>
              </w:rPr>
            </w:pPr>
            <w:del w:id="640" w:author="Vittorio Baroncini" w:date="2013-12-23T15:50:00Z">
              <w:r w:rsidRPr="008D6575" w:rsidDel="0029156F">
                <w:rPr>
                  <w:rFonts w:ascii="Arial Narrow" w:hAnsi="Arial Narrow"/>
                  <w:sz w:val="20"/>
                  <w:lang w:val="fr-CH"/>
                </w:rPr>
                <w:delText>G3-S3</w:delText>
              </w:r>
            </w:del>
          </w:p>
        </w:tc>
        <w:tc>
          <w:tcPr>
            <w:tcW w:w="1311" w:type="dxa"/>
            <w:vAlign w:val="center"/>
          </w:tcPr>
          <w:p w14:paraId="439AE711" w14:textId="79A3B736" w:rsidR="006305A7" w:rsidRPr="008D6575" w:rsidDel="0029156F" w:rsidRDefault="006305A7" w:rsidP="006305A7">
            <w:pPr>
              <w:jc w:val="center"/>
              <w:rPr>
                <w:del w:id="641" w:author="Vittorio Baroncini" w:date="2013-12-23T15:50:00Z"/>
                <w:rFonts w:ascii="Arial Narrow" w:hAnsi="Arial Narrow"/>
                <w:sz w:val="20"/>
                <w:lang w:val="it-IT"/>
              </w:rPr>
            </w:pPr>
            <w:del w:id="642" w:author="Vittorio Baroncini" w:date="2013-12-23T15:50:00Z">
              <w:r w:rsidRPr="008D6575" w:rsidDel="0029156F">
                <w:rPr>
                  <w:rFonts w:ascii="Arial Narrow" w:hAnsi="Arial Narrow"/>
                  <w:sz w:val="20"/>
                  <w:lang w:val="it-IT"/>
                </w:rPr>
                <w:delText> </w:delText>
              </w:r>
            </w:del>
          </w:p>
        </w:tc>
      </w:tr>
      <w:tr w:rsidR="006305A7" w:rsidRPr="008D6575" w:rsidDel="0029156F" w14:paraId="68AB75B8" w14:textId="3A6692CC" w:rsidTr="006305A7">
        <w:trPr>
          <w:trHeight w:val="406"/>
          <w:tblCellSpacing w:w="0" w:type="dxa"/>
          <w:del w:id="643" w:author="Vittorio Baroncini" w:date="2013-12-23T15:50:00Z"/>
        </w:trPr>
        <w:tc>
          <w:tcPr>
            <w:tcW w:w="1880" w:type="dxa"/>
            <w:shd w:val="clear" w:color="auto" w:fill="D9D9D9"/>
            <w:vAlign w:val="center"/>
          </w:tcPr>
          <w:p w14:paraId="001F78B8" w14:textId="2610D68B" w:rsidR="006305A7" w:rsidRPr="008D6575" w:rsidDel="0029156F" w:rsidRDefault="006305A7" w:rsidP="006305A7">
            <w:pPr>
              <w:jc w:val="center"/>
              <w:rPr>
                <w:del w:id="644" w:author="Vittorio Baroncini" w:date="2013-12-23T15:50:00Z"/>
                <w:rFonts w:ascii="Arial Narrow" w:hAnsi="Arial Narrow"/>
                <w:sz w:val="20"/>
                <w:lang w:val="it-IT"/>
              </w:rPr>
            </w:pPr>
            <w:del w:id="645" w:author="Vittorio Baroncini" w:date="2013-12-23T15:50:00Z">
              <w:r w:rsidRPr="008D6575" w:rsidDel="0029156F">
                <w:rPr>
                  <w:rFonts w:ascii="Arial Narrow" w:hAnsi="Arial Narrow"/>
                  <w:sz w:val="20"/>
                  <w:lang w:val="fr-CH"/>
                </w:rPr>
                <w:delText>14:40 -15:20</w:delText>
              </w:r>
            </w:del>
          </w:p>
        </w:tc>
        <w:tc>
          <w:tcPr>
            <w:tcW w:w="1402" w:type="dxa"/>
            <w:shd w:val="clear" w:color="auto" w:fill="D9D9D9"/>
            <w:vAlign w:val="center"/>
          </w:tcPr>
          <w:p w14:paraId="5266E091" w14:textId="6F035927" w:rsidR="006305A7" w:rsidRPr="008D6575" w:rsidDel="0029156F" w:rsidRDefault="006305A7" w:rsidP="006305A7">
            <w:pPr>
              <w:jc w:val="center"/>
              <w:rPr>
                <w:del w:id="646" w:author="Vittorio Baroncini" w:date="2013-12-23T15:50:00Z"/>
                <w:rFonts w:ascii="Arial Narrow" w:hAnsi="Arial Narrow"/>
                <w:sz w:val="20"/>
                <w:lang w:val="it-IT"/>
              </w:rPr>
            </w:pPr>
            <w:del w:id="647" w:author="Vittorio Baroncini" w:date="2013-12-23T15:50:00Z">
              <w:r w:rsidRPr="008D6575" w:rsidDel="0029156F">
                <w:rPr>
                  <w:rFonts w:ascii="Arial Narrow" w:hAnsi="Arial Narrow"/>
                  <w:sz w:val="20"/>
                  <w:lang w:val="it-IT"/>
                </w:rPr>
                <w:delText> </w:delText>
              </w:r>
            </w:del>
          </w:p>
        </w:tc>
        <w:tc>
          <w:tcPr>
            <w:tcW w:w="1403" w:type="dxa"/>
            <w:shd w:val="clear" w:color="auto" w:fill="D9D9D9"/>
            <w:vAlign w:val="center"/>
          </w:tcPr>
          <w:p w14:paraId="4FC1FD95" w14:textId="242EB01A" w:rsidR="006305A7" w:rsidRPr="008D6575" w:rsidDel="0029156F" w:rsidRDefault="006305A7" w:rsidP="006305A7">
            <w:pPr>
              <w:jc w:val="center"/>
              <w:rPr>
                <w:del w:id="648" w:author="Vittorio Baroncini" w:date="2013-12-23T15:50:00Z"/>
                <w:rFonts w:ascii="Arial Narrow" w:hAnsi="Arial Narrow"/>
                <w:sz w:val="20"/>
                <w:lang w:val="it-IT"/>
              </w:rPr>
            </w:pPr>
            <w:del w:id="649" w:author="Vittorio Baroncini" w:date="2013-12-23T15:50:00Z">
              <w:r w:rsidRPr="008D6575" w:rsidDel="0029156F">
                <w:rPr>
                  <w:rFonts w:ascii="Arial Narrow" w:hAnsi="Arial Narrow"/>
                  <w:sz w:val="20"/>
                  <w:lang w:val="fr-CH"/>
                </w:rPr>
                <w:delText>G</w:delText>
              </w:r>
              <w:r w:rsidDel="0029156F">
                <w:rPr>
                  <w:rFonts w:ascii="Arial Narrow" w:hAnsi="Arial Narrow"/>
                  <w:sz w:val="20"/>
                  <w:lang w:val="fr-CH"/>
                </w:rPr>
                <w:delText>4</w:delText>
              </w:r>
              <w:r w:rsidRPr="008D6575" w:rsidDel="0029156F">
                <w:rPr>
                  <w:rFonts w:ascii="Arial Narrow" w:hAnsi="Arial Narrow"/>
                  <w:sz w:val="20"/>
                  <w:lang w:val="fr-CH"/>
                </w:rPr>
                <w:delText>-S3</w:delText>
              </w:r>
            </w:del>
          </w:p>
        </w:tc>
        <w:tc>
          <w:tcPr>
            <w:tcW w:w="1402" w:type="dxa"/>
            <w:shd w:val="clear" w:color="auto" w:fill="D9D9D9"/>
            <w:vAlign w:val="center"/>
          </w:tcPr>
          <w:p w14:paraId="602A1C5C" w14:textId="2E268ADF" w:rsidR="006305A7" w:rsidRPr="008D6575" w:rsidDel="0029156F" w:rsidRDefault="006305A7" w:rsidP="006305A7">
            <w:pPr>
              <w:jc w:val="center"/>
              <w:rPr>
                <w:del w:id="650" w:author="Vittorio Baroncini" w:date="2013-12-23T15:50:00Z"/>
                <w:rFonts w:ascii="Arial Narrow" w:hAnsi="Arial Narrow"/>
                <w:sz w:val="20"/>
                <w:lang w:val="it-IT"/>
              </w:rPr>
            </w:pPr>
            <w:del w:id="651" w:author="Vittorio Baroncini" w:date="2013-12-23T15:50:00Z">
              <w:r w:rsidRPr="008D6575" w:rsidDel="0029156F">
                <w:rPr>
                  <w:rFonts w:ascii="Arial Narrow" w:hAnsi="Arial Narrow"/>
                  <w:sz w:val="20"/>
                  <w:lang w:val="it-IT"/>
                </w:rPr>
                <w:delText> </w:delText>
              </w:r>
            </w:del>
          </w:p>
        </w:tc>
        <w:tc>
          <w:tcPr>
            <w:tcW w:w="1311" w:type="dxa"/>
            <w:shd w:val="clear" w:color="auto" w:fill="D9D9D9"/>
            <w:vAlign w:val="center"/>
          </w:tcPr>
          <w:p w14:paraId="4A8EF074" w14:textId="2EB6EB1D" w:rsidR="006305A7" w:rsidRPr="008D6575" w:rsidDel="0029156F" w:rsidRDefault="006305A7" w:rsidP="006305A7">
            <w:pPr>
              <w:jc w:val="center"/>
              <w:rPr>
                <w:del w:id="652" w:author="Vittorio Baroncini" w:date="2013-12-23T15:50:00Z"/>
                <w:rFonts w:ascii="Arial Narrow" w:hAnsi="Arial Narrow"/>
                <w:sz w:val="20"/>
                <w:lang w:val="it-IT"/>
              </w:rPr>
            </w:pPr>
            <w:del w:id="653" w:author="Vittorio Baroncini" w:date="2013-12-23T15:50:00Z">
              <w:r w:rsidRPr="008D6575" w:rsidDel="0029156F">
                <w:rPr>
                  <w:rFonts w:ascii="Arial Narrow" w:hAnsi="Arial Narrow"/>
                  <w:sz w:val="20"/>
                  <w:lang w:val="fr-CH"/>
                </w:rPr>
                <w:delText>G</w:delText>
              </w:r>
              <w:r w:rsidDel="0029156F">
                <w:rPr>
                  <w:rFonts w:ascii="Arial Narrow" w:hAnsi="Arial Narrow"/>
                  <w:sz w:val="20"/>
                  <w:lang w:val="fr-CH"/>
                </w:rPr>
                <w:delText>4</w:delText>
              </w:r>
              <w:r w:rsidRPr="008D6575" w:rsidDel="0029156F">
                <w:rPr>
                  <w:rFonts w:ascii="Arial Narrow" w:hAnsi="Arial Narrow"/>
                  <w:sz w:val="20"/>
                  <w:lang w:val="fr-CH"/>
                </w:rPr>
                <w:delText>-S3</w:delText>
              </w:r>
            </w:del>
          </w:p>
        </w:tc>
      </w:tr>
      <w:tr w:rsidR="006305A7" w:rsidRPr="008D6575" w:rsidDel="0029156F" w14:paraId="4A3D17D6" w14:textId="27565BE2" w:rsidTr="006305A7">
        <w:trPr>
          <w:trHeight w:val="406"/>
          <w:tblCellSpacing w:w="0" w:type="dxa"/>
          <w:del w:id="654" w:author="Vittorio Baroncini" w:date="2013-12-23T15:50:00Z"/>
        </w:trPr>
        <w:tc>
          <w:tcPr>
            <w:tcW w:w="1880" w:type="dxa"/>
            <w:vAlign w:val="center"/>
          </w:tcPr>
          <w:p w14:paraId="14CFFD0C" w14:textId="6C7E9A28" w:rsidR="006305A7" w:rsidRPr="008D6575" w:rsidDel="0029156F" w:rsidRDefault="006305A7" w:rsidP="006305A7">
            <w:pPr>
              <w:jc w:val="center"/>
              <w:rPr>
                <w:del w:id="655" w:author="Vittorio Baroncini" w:date="2013-12-23T15:50:00Z"/>
                <w:rFonts w:ascii="Arial Narrow" w:hAnsi="Arial Narrow"/>
                <w:sz w:val="20"/>
                <w:lang w:val="it-IT"/>
              </w:rPr>
            </w:pPr>
            <w:del w:id="656" w:author="Vittorio Baroncini" w:date="2013-12-23T15:50:00Z">
              <w:r w:rsidRPr="008D6575" w:rsidDel="0029156F">
                <w:rPr>
                  <w:rFonts w:ascii="Arial Narrow" w:hAnsi="Arial Narrow"/>
                  <w:sz w:val="20"/>
                  <w:lang w:val="fr-CH"/>
                </w:rPr>
                <w:delText>1</w:delText>
              </w:r>
              <w:r w:rsidDel="0029156F">
                <w:rPr>
                  <w:rFonts w:ascii="Arial Narrow" w:hAnsi="Arial Narrow"/>
                  <w:sz w:val="20"/>
                  <w:lang w:val="fr-CH"/>
                </w:rPr>
                <w:delText>5</w:delText>
              </w:r>
              <w:r w:rsidRPr="008D6575" w:rsidDel="0029156F">
                <w:rPr>
                  <w:rFonts w:ascii="Arial Narrow" w:hAnsi="Arial Narrow"/>
                  <w:sz w:val="20"/>
                  <w:lang w:val="fr-CH"/>
                </w:rPr>
                <w:delText>:20 -16:00</w:delText>
              </w:r>
            </w:del>
          </w:p>
        </w:tc>
        <w:tc>
          <w:tcPr>
            <w:tcW w:w="1402" w:type="dxa"/>
            <w:vAlign w:val="center"/>
          </w:tcPr>
          <w:p w14:paraId="0A2B69BD" w14:textId="4FECE1F9" w:rsidR="006305A7" w:rsidRPr="008D6575" w:rsidDel="0029156F" w:rsidRDefault="006305A7" w:rsidP="006305A7">
            <w:pPr>
              <w:jc w:val="center"/>
              <w:rPr>
                <w:del w:id="657" w:author="Vittorio Baroncini" w:date="2013-12-23T15:50:00Z"/>
                <w:rFonts w:ascii="Arial Narrow" w:hAnsi="Arial Narrow"/>
                <w:sz w:val="20"/>
                <w:lang w:val="fr-CH"/>
              </w:rPr>
            </w:pPr>
            <w:del w:id="658" w:author="Vittorio Baroncini" w:date="2013-12-23T15:50:00Z">
              <w:r w:rsidRPr="008D6575" w:rsidDel="0029156F">
                <w:rPr>
                  <w:rFonts w:ascii="Arial Narrow" w:hAnsi="Arial Narrow"/>
                  <w:sz w:val="20"/>
                  <w:lang w:val="fr-CH"/>
                </w:rPr>
                <w:delText>G3-S4</w:delText>
              </w:r>
            </w:del>
          </w:p>
        </w:tc>
        <w:tc>
          <w:tcPr>
            <w:tcW w:w="1403" w:type="dxa"/>
            <w:vAlign w:val="center"/>
          </w:tcPr>
          <w:p w14:paraId="3E8429DD" w14:textId="70B29FC3" w:rsidR="006305A7" w:rsidRPr="008D6575" w:rsidDel="0029156F" w:rsidRDefault="006305A7" w:rsidP="006305A7">
            <w:pPr>
              <w:jc w:val="center"/>
              <w:rPr>
                <w:del w:id="659" w:author="Vittorio Baroncini" w:date="2013-12-23T15:50:00Z"/>
                <w:rFonts w:ascii="Arial Narrow" w:hAnsi="Arial Narrow"/>
                <w:sz w:val="20"/>
                <w:lang w:val="fr-CH"/>
              </w:rPr>
            </w:pPr>
            <w:del w:id="660" w:author="Vittorio Baroncini" w:date="2013-12-23T15:50:00Z">
              <w:r w:rsidRPr="008D6575" w:rsidDel="0029156F">
                <w:rPr>
                  <w:rFonts w:ascii="Arial Narrow" w:hAnsi="Arial Narrow"/>
                  <w:sz w:val="20"/>
                  <w:lang w:val="it-IT"/>
                </w:rPr>
                <w:delText> </w:delText>
              </w:r>
            </w:del>
          </w:p>
        </w:tc>
        <w:tc>
          <w:tcPr>
            <w:tcW w:w="1402" w:type="dxa"/>
            <w:vAlign w:val="center"/>
          </w:tcPr>
          <w:p w14:paraId="6F46D195" w14:textId="37F360F9" w:rsidR="006305A7" w:rsidRPr="008D6575" w:rsidDel="0029156F" w:rsidRDefault="006305A7" w:rsidP="006305A7">
            <w:pPr>
              <w:jc w:val="center"/>
              <w:rPr>
                <w:del w:id="661" w:author="Vittorio Baroncini" w:date="2013-12-23T15:50:00Z"/>
                <w:rFonts w:ascii="Arial Narrow" w:hAnsi="Arial Narrow"/>
                <w:sz w:val="20"/>
                <w:lang w:val="it-IT"/>
              </w:rPr>
            </w:pPr>
            <w:del w:id="662" w:author="Vittorio Baroncini" w:date="2013-12-23T15:50:00Z">
              <w:r w:rsidRPr="008D6575" w:rsidDel="0029156F">
                <w:rPr>
                  <w:rFonts w:ascii="Arial Narrow" w:hAnsi="Arial Narrow"/>
                  <w:sz w:val="20"/>
                  <w:lang w:val="fr-CH"/>
                </w:rPr>
                <w:delText>G3-S4</w:delText>
              </w:r>
            </w:del>
          </w:p>
        </w:tc>
        <w:tc>
          <w:tcPr>
            <w:tcW w:w="1311" w:type="dxa"/>
            <w:vAlign w:val="center"/>
          </w:tcPr>
          <w:p w14:paraId="0AE33A37" w14:textId="0EDBF518" w:rsidR="006305A7" w:rsidRPr="008D6575" w:rsidDel="0029156F" w:rsidRDefault="006305A7" w:rsidP="006305A7">
            <w:pPr>
              <w:jc w:val="center"/>
              <w:rPr>
                <w:del w:id="663" w:author="Vittorio Baroncini" w:date="2013-12-23T15:50:00Z"/>
                <w:rFonts w:ascii="Arial Narrow" w:hAnsi="Arial Narrow"/>
                <w:sz w:val="20"/>
                <w:lang w:val="it-IT"/>
              </w:rPr>
            </w:pPr>
            <w:del w:id="664" w:author="Vittorio Baroncini" w:date="2013-12-23T15:50:00Z">
              <w:r w:rsidRPr="008D6575" w:rsidDel="0029156F">
                <w:rPr>
                  <w:rFonts w:ascii="Arial Narrow" w:hAnsi="Arial Narrow"/>
                  <w:sz w:val="20"/>
                  <w:lang w:val="it-IT"/>
                </w:rPr>
                <w:delText> </w:delText>
              </w:r>
            </w:del>
          </w:p>
        </w:tc>
      </w:tr>
      <w:tr w:rsidR="006305A7" w:rsidRPr="008D6575" w:rsidDel="0029156F" w14:paraId="4C6C98D5" w14:textId="749EE3AC" w:rsidTr="006305A7">
        <w:trPr>
          <w:trHeight w:val="406"/>
          <w:tblCellSpacing w:w="0" w:type="dxa"/>
          <w:del w:id="665" w:author="Vittorio Baroncini" w:date="2013-12-23T15:50:00Z"/>
        </w:trPr>
        <w:tc>
          <w:tcPr>
            <w:tcW w:w="1880" w:type="dxa"/>
            <w:shd w:val="clear" w:color="auto" w:fill="D9D9D9"/>
            <w:vAlign w:val="center"/>
          </w:tcPr>
          <w:p w14:paraId="24C84E00" w14:textId="6FCC25B3" w:rsidR="006305A7" w:rsidRPr="008D6575" w:rsidDel="0029156F" w:rsidRDefault="006305A7" w:rsidP="006305A7">
            <w:pPr>
              <w:jc w:val="center"/>
              <w:rPr>
                <w:del w:id="666" w:author="Vittorio Baroncini" w:date="2013-12-23T15:50:00Z"/>
                <w:rFonts w:ascii="Arial Narrow" w:hAnsi="Arial Narrow"/>
                <w:sz w:val="20"/>
                <w:lang w:val="it-IT"/>
              </w:rPr>
            </w:pPr>
            <w:del w:id="667" w:author="Vittorio Baroncini" w:date="2013-12-23T15:50:00Z">
              <w:r w:rsidRPr="008D6575" w:rsidDel="0029156F">
                <w:rPr>
                  <w:rFonts w:ascii="Arial Narrow" w:hAnsi="Arial Narrow"/>
                  <w:sz w:val="20"/>
                  <w:lang w:val="fr-CH"/>
                </w:rPr>
                <w:delText>16:00 -16:40</w:delText>
              </w:r>
            </w:del>
          </w:p>
        </w:tc>
        <w:tc>
          <w:tcPr>
            <w:tcW w:w="1402" w:type="dxa"/>
            <w:shd w:val="clear" w:color="auto" w:fill="D9D9D9"/>
            <w:vAlign w:val="center"/>
          </w:tcPr>
          <w:p w14:paraId="33652700" w14:textId="05CF3553" w:rsidR="006305A7" w:rsidRPr="008D6575" w:rsidDel="0029156F" w:rsidRDefault="006305A7" w:rsidP="006305A7">
            <w:pPr>
              <w:jc w:val="center"/>
              <w:rPr>
                <w:del w:id="668" w:author="Vittorio Baroncini" w:date="2013-12-23T15:50:00Z"/>
                <w:rFonts w:ascii="Arial Narrow" w:hAnsi="Arial Narrow"/>
                <w:sz w:val="20"/>
                <w:lang w:val="it-IT"/>
              </w:rPr>
            </w:pPr>
            <w:del w:id="669" w:author="Vittorio Baroncini" w:date="2013-12-23T15:50:00Z">
              <w:r w:rsidRPr="008D6575" w:rsidDel="0029156F">
                <w:rPr>
                  <w:rFonts w:ascii="Arial Narrow" w:hAnsi="Arial Narrow"/>
                  <w:sz w:val="20"/>
                  <w:lang w:val="it-IT"/>
                </w:rPr>
                <w:delText> </w:delText>
              </w:r>
            </w:del>
          </w:p>
        </w:tc>
        <w:tc>
          <w:tcPr>
            <w:tcW w:w="1403" w:type="dxa"/>
            <w:shd w:val="clear" w:color="auto" w:fill="D9D9D9"/>
            <w:vAlign w:val="center"/>
          </w:tcPr>
          <w:p w14:paraId="4A95EC0A" w14:textId="41395DF5" w:rsidR="006305A7" w:rsidRPr="008D6575" w:rsidDel="0029156F" w:rsidRDefault="006305A7" w:rsidP="006305A7">
            <w:pPr>
              <w:jc w:val="center"/>
              <w:rPr>
                <w:del w:id="670" w:author="Vittorio Baroncini" w:date="2013-12-23T15:50:00Z"/>
                <w:rFonts w:ascii="Arial Narrow" w:hAnsi="Arial Narrow"/>
                <w:sz w:val="20"/>
                <w:lang w:val="it-IT"/>
              </w:rPr>
            </w:pPr>
            <w:del w:id="671" w:author="Vittorio Baroncini" w:date="2013-12-23T15:50:00Z">
              <w:r w:rsidRPr="008D6575" w:rsidDel="0029156F">
                <w:rPr>
                  <w:rFonts w:ascii="Arial Narrow" w:hAnsi="Arial Narrow"/>
                  <w:sz w:val="20"/>
                  <w:lang w:val="fr-CH"/>
                </w:rPr>
                <w:delText>G4-S4</w:delText>
              </w:r>
            </w:del>
          </w:p>
        </w:tc>
        <w:tc>
          <w:tcPr>
            <w:tcW w:w="1402" w:type="dxa"/>
            <w:shd w:val="clear" w:color="auto" w:fill="D9D9D9"/>
            <w:vAlign w:val="center"/>
          </w:tcPr>
          <w:p w14:paraId="748D0895" w14:textId="50D6508D" w:rsidR="006305A7" w:rsidRPr="008D6575" w:rsidDel="0029156F" w:rsidRDefault="006305A7" w:rsidP="006305A7">
            <w:pPr>
              <w:jc w:val="center"/>
              <w:rPr>
                <w:del w:id="672" w:author="Vittorio Baroncini" w:date="2013-12-23T15:50:00Z"/>
                <w:rFonts w:ascii="Arial Narrow" w:hAnsi="Arial Narrow"/>
                <w:sz w:val="20"/>
                <w:lang w:val="it-IT"/>
              </w:rPr>
            </w:pPr>
            <w:del w:id="673" w:author="Vittorio Baroncini" w:date="2013-12-23T15:50:00Z">
              <w:r w:rsidRPr="008D6575" w:rsidDel="0029156F">
                <w:rPr>
                  <w:rFonts w:ascii="Arial Narrow" w:hAnsi="Arial Narrow"/>
                  <w:sz w:val="20"/>
                  <w:lang w:val="it-IT"/>
                </w:rPr>
                <w:delText> </w:delText>
              </w:r>
            </w:del>
          </w:p>
        </w:tc>
        <w:tc>
          <w:tcPr>
            <w:tcW w:w="1311" w:type="dxa"/>
            <w:shd w:val="clear" w:color="auto" w:fill="D9D9D9"/>
            <w:vAlign w:val="center"/>
          </w:tcPr>
          <w:p w14:paraId="618F2ADF" w14:textId="64824506" w:rsidR="006305A7" w:rsidRPr="008D6575" w:rsidDel="0029156F" w:rsidRDefault="006305A7" w:rsidP="006305A7">
            <w:pPr>
              <w:jc w:val="center"/>
              <w:rPr>
                <w:del w:id="674" w:author="Vittorio Baroncini" w:date="2013-12-23T15:50:00Z"/>
                <w:rFonts w:ascii="Arial Narrow" w:hAnsi="Arial Narrow"/>
                <w:sz w:val="20"/>
                <w:lang w:val="it-IT"/>
              </w:rPr>
            </w:pPr>
            <w:del w:id="675" w:author="Vittorio Baroncini" w:date="2013-12-23T15:50:00Z">
              <w:r w:rsidRPr="008D6575" w:rsidDel="0029156F">
                <w:rPr>
                  <w:rFonts w:ascii="Arial Narrow" w:hAnsi="Arial Narrow"/>
                  <w:sz w:val="20"/>
                  <w:lang w:val="fr-CH"/>
                </w:rPr>
                <w:delText>G4-S4</w:delText>
              </w:r>
            </w:del>
          </w:p>
        </w:tc>
      </w:tr>
    </w:tbl>
    <w:p w14:paraId="7D300BD3" w14:textId="0E913E4A" w:rsidR="006305A7" w:rsidDel="0029156F" w:rsidRDefault="006305A7" w:rsidP="006305A7">
      <w:pPr>
        <w:pStyle w:val="Titolo2"/>
        <w:rPr>
          <w:del w:id="676" w:author="Vittorio Baroncini" w:date="2013-12-23T15:50:00Z"/>
        </w:rPr>
      </w:pPr>
    </w:p>
    <w:p w14:paraId="3742A5CC" w14:textId="68EF1B0E" w:rsidR="006305A7" w:rsidRDefault="006305A7" w:rsidP="006305A7">
      <w:pPr>
        <w:pStyle w:val="Titolo2"/>
      </w:pPr>
      <w:r>
        <w:t>A.</w:t>
      </w:r>
      <w:del w:id="677" w:author="Vittorio Baroncini" w:date="2013-12-23T15:50:00Z">
        <w:r w:rsidDel="0029156F">
          <w:delText>7</w:delText>
        </w:r>
      </w:del>
      <w:ins w:id="678" w:author="Vittorio Baroncini" w:date="2013-12-23T15:50:00Z">
        <w:r w:rsidR="0029156F">
          <w:t>6</w:t>
        </w:r>
      </w:ins>
      <w:r>
        <w:t xml:space="preserve"> Overall test effort and subjects’ involvement</w:t>
      </w:r>
    </w:p>
    <w:p w14:paraId="12DF5E9A" w14:textId="09C6D8AF" w:rsidR="006305A7" w:rsidRDefault="006305A7" w:rsidP="006305A7">
      <w:pPr>
        <w:spacing w:before="120"/>
        <w:jc w:val="both"/>
        <w:rPr>
          <w:lang w:val="en-GB"/>
        </w:rPr>
      </w:pPr>
      <w:r>
        <w:rPr>
          <w:lang w:val="en-GB"/>
        </w:rPr>
        <w:t xml:space="preserve">The duration of the test will depend on the number </w:t>
      </w:r>
      <w:del w:id="679" w:author="TK Tan" w:date="2013-12-20T07:44:00Z">
        <w:r w:rsidDel="00F95D5B">
          <w:rPr>
            <w:lang w:val="en-GB"/>
          </w:rPr>
          <w:delText>of submissions</w:delText>
        </w:r>
      </w:del>
      <w:ins w:id="680" w:author="TK Tan" w:date="2013-12-20T07:44:00Z">
        <w:r w:rsidR="00F95D5B">
          <w:rPr>
            <w:lang w:val="en-GB"/>
          </w:rPr>
          <w:t>sequences tested in each category / resolution</w:t>
        </w:r>
      </w:ins>
      <w:ins w:id="681" w:author="TK Tan" w:date="2013-12-20T07:45:00Z">
        <w:r w:rsidR="00F95D5B">
          <w:rPr>
            <w:lang w:val="en-GB"/>
          </w:rPr>
          <w:t xml:space="preserve"> assigned to the test laboratories</w:t>
        </w:r>
      </w:ins>
      <w:r>
        <w:rPr>
          <w:lang w:val="en-GB"/>
        </w:rPr>
        <w:t xml:space="preserve">; in any case </w:t>
      </w:r>
      <w:del w:id="682" w:author="TK Tan" w:date="2013-12-22T05:45:00Z">
        <w:r w:rsidDel="00B725A9">
          <w:rPr>
            <w:lang w:val="en-GB"/>
          </w:rPr>
          <w:delText xml:space="preserve">the </w:delText>
        </w:r>
      </w:del>
      <w:r>
        <w:rPr>
          <w:lang w:val="en-GB"/>
        </w:rPr>
        <w:t xml:space="preserve">each viewing session will not </w:t>
      </w:r>
      <w:del w:id="683" w:author="TK Tan" w:date="2013-12-20T07:45:00Z">
        <w:r w:rsidDel="00B24375">
          <w:rPr>
            <w:lang w:val="en-GB"/>
          </w:rPr>
          <w:delText xml:space="preserve">stand </w:delText>
        </w:r>
      </w:del>
      <w:ins w:id="684" w:author="TK Tan" w:date="2013-12-20T07:45:00Z">
        <w:r w:rsidR="00B24375">
          <w:rPr>
            <w:lang w:val="en-GB"/>
          </w:rPr>
          <w:t xml:space="preserve">run </w:t>
        </w:r>
      </w:ins>
      <w:r>
        <w:rPr>
          <w:lang w:val="en-GB"/>
        </w:rPr>
        <w:t>for more than 2</w:t>
      </w:r>
      <w:ins w:id="685" w:author="Vittorio Baroncini" w:date="2013-12-24T11:01:00Z">
        <w:r w:rsidR="00A03A25">
          <w:rPr>
            <w:lang w:val="en-GB"/>
          </w:rPr>
          <w:t>0</w:t>
        </w:r>
      </w:ins>
      <w:del w:id="686" w:author="Vittorio Baroncini" w:date="2013-12-24T11:01:00Z">
        <w:r w:rsidDel="00A03A25">
          <w:rPr>
            <w:lang w:val="en-GB"/>
          </w:rPr>
          <w:delText>5</w:delText>
        </w:r>
      </w:del>
      <w:r>
        <w:rPr>
          <w:lang w:val="en-GB"/>
        </w:rPr>
        <w:t xml:space="preserve"> minutes and the same viewing subject will not participated to the test run for more than six hours in total. The same subject may not be enrolled for two consecutive days. Young humans subjects, equally distributed in gender, are hired, selecting them for an age from 18 to 30 and, highly preferably among University students of scientific faculties. Viewing subjects are compensated for their participation to the testing activities (compensation may be done in money or services).</w:t>
      </w:r>
    </w:p>
    <w:p w14:paraId="1E3CE51B" w14:textId="77777777" w:rsidR="006305A7" w:rsidRDefault="006305A7" w:rsidP="006305A7">
      <w:pPr>
        <w:spacing w:before="120"/>
        <w:rPr>
          <w:lang w:val="en-GB"/>
        </w:rPr>
      </w:pPr>
    </w:p>
    <w:p w14:paraId="212E0843" w14:textId="37EDDBB3" w:rsidR="006305A7" w:rsidRDefault="006305A7" w:rsidP="006305A7">
      <w:pPr>
        <w:pStyle w:val="Titolo2"/>
      </w:pPr>
      <w:r>
        <w:t>A.</w:t>
      </w:r>
      <w:ins w:id="687" w:author="Vittorio Baroncini" w:date="2013-12-23T15:51:00Z">
        <w:r w:rsidR="0029156F">
          <w:t>7</w:t>
        </w:r>
      </w:ins>
      <w:del w:id="688" w:author="Vittorio Baroncini" w:date="2013-12-23T15:51:00Z">
        <w:r w:rsidDel="0029156F">
          <w:delText>8</w:delText>
        </w:r>
      </w:del>
      <w:r>
        <w:t xml:space="preserve"> Statistical analysis and presentation of the results</w:t>
      </w:r>
    </w:p>
    <w:p w14:paraId="7DFFC8CE" w14:textId="3DBB303E" w:rsidR="006305A7" w:rsidRDefault="006305A7" w:rsidP="006305A7">
      <w:pPr>
        <w:spacing w:before="120"/>
        <w:jc w:val="both"/>
        <w:rPr>
          <w:lang w:val="en-GB"/>
        </w:rPr>
      </w:pPr>
      <w:r>
        <w:rPr>
          <w:lang w:val="en-GB"/>
        </w:rPr>
        <w:t xml:space="preserve">The data collected from the score sheets, filled out by the viewing subjects, will be stored in an Excel </w:t>
      </w:r>
      <w:del w:id="689" w:author="TK Tan" w:date="2013-12-17T07:54:00Z">
        <w:r w:rsidDel="00D35AF1">
          <w:rPr>
            <w:lang w:val="en-GB"/>
          </w:rPr>
          <w:delText>spreadsheet</w:delText>
        </w:r>
      </w:del>
      <w:ins w:id="690" w:author="TK Tan" w:date="2013-12-17T07:54:00Z">
        <w:r w:rsidR="00D35AF1">
          <w:rPr>
            <w:lang w:val="en-GB"/>
          </w:rPr>
          <w:t>spread sheet</w:t>
        </w:r>
      </w:ins>
      <w:r>
        <w:rPr>
          <w:lang w:val="en-GB"/>
        </w:rPr>
        <w:t>.</w:t>
      </w:r>
    </w:p>
    <w:p w14:paraId="58C77834" w14:textId="6F188707" w:rsidR="006305A7" w:rsidRDefault="006305A7" w:rsidP="006305A7">
      <w:pPr>
        <w:spacing w:before="120"/>
        <w:jc w:val="both"/>
        <w:rPr>
          <w:lang w:val="en-GB"/>
        </w:rPr>
      </w:pPr>
      <w:r>
        <w:rPr>
          <w:lang w:val="en-GB"/>
        </w:rPr>
        <w:t xml:space="preserve">Five </w:t>
      </w:r>
      <w:del w:id="691" w:author="TK Tan" w:date="2013-12-17T07:53:00Z">
        <w:r w:rsidDel="00D35AF1">
          <w:rPr>
            <w:lang w:val="en-GB"/>
          </w:rPr>
          <w:delText>spread-sheets</w:delText>
        </w:r>
      </w:del>
      <w:ins w:id="692" w:author="TK Tan" w:date="2013-12-17T07:54:00Z">
        <w:r w:rsidR="00D35AF1">
          <w:rPr>
            <w:lang w:val="en-GB"/>
          </w:rPr>
          <w:t>spread</w:t>
        </w:r>
      </w:ins>
      <w:ins w:id="693" w:author="Vittorio Baroncini" w:date="2013-12-24T11:02:00Z">
        <w:r w:rsidR="0073644D">
          <w:rPr>
            <w:lang w:val="en-GB"/>
          </w:rPr>
          <w:t>-</w:t>
        </w:r>
      </w:ins>
      <w:ins w:id="694" w:author="TK Tan" w:date="2013-12-17T07:54:00Z">
        <w:del w:id="695" w:author="Vittorio Baroncini" w:date="2013-12-24T11:02:00Z">
          <w:r w:rsidR="00D35AF1" w:rsidDel="0073644D">
            <w:rPr>
              <w:lang w:val="en-GB"/>
            </w:rPr>
            <w:delText xml:space="preserve"> </w:delText>
          </w:r>
        </w:del>
        <w:r w:rsidR="00D35AF1">
          <w:rPr>
            <w:lang w:val="en-GB"/>
          </w:rPr>
          <w:t>sheets</w:t>
        </w:r>
      </w:ins>
      <w:r>
        <w:rPr>
          <w:lang w:val="en-GB"/>
        </w:rPr>
        <w:t xml:space="preserve"> will be prepared: four containing the results for </w:t>
      </w:r>
      <w:r w:rsidR="00F84F6B">
        <w:rPr>
          <w:lang w:val="en-GB"/>
        </w:rPr>
        <w:t>4K, 1080p, 720p and 480p</w:t>
      </w:r>
      <w:r>
        <w:rPr>
          <w:rFonts w:eastAsia="Malgun Gothic"/>
          <w:lang w:val="en-GB" w:eastAsia="ko-KR"/>
        </w:rPr>
        <w:t xml:space="preserve"> </w:t>
      </w:r>
      <w:r>
        <w:rPr>
          <w:lang w:val="en-GB"/>
        </w:rPr>
        <w:t>(</w:t>
      </w:r>
      <w:r w:rsidR="00F84F6B">
        <w:rPr>
          <w:lang w:val="en-GB"/>
        </w:rPr>
        <w:t>Main profile</w:t>
      </w:r>
      <w:r>
        <w:rPr>
          <w:lang w:val="en-GB"/>
        </w:rPr>
        <w:t xml:space="preserve">) </w:t>
      </w:r>
      <w:r>
        <w:rPr>
          <w:rFonts w:eastAsia="Malgun Gothic"/>
          <w:lang w:val="en-GB" w:eastAsia="ko-KR"/>
        </w:rPr>
        <w:t xml:space="preserve">and one for </w:t>
      </w:r>
      <w:r w:rsidR="00F84F6B">
        <w:rPr>
          <w:rFonts w:eastAsia="Malgun Gothic"/>
          <w:lang w:val="en-GB" w:eastAsia="ko-KR"/>
        </w:rPr>
        <w:t>4K</w:t>
      </w:r>
      <w:r>
        <w:rPr>
          <w:rFonts w:eastAsia="Malgun Gothic"/>
          <w:lang w:val="en-GB" w:eastAsia="ko-KR"/>
        </w:rPr>
        <w:t xml:space="preserve"> </w:t>
      </w:r>
      <w:r>
        <w:rPr>
          <w:lang w:val="en-GB"/>
        </w:rPr>
        <w:t>(</w:t>
      </w:r>
      <w:r w:rsidR="00F84F6B">
        <w:rPr>
          <w:lang w:val="en-GB"/>
        </w:rPr>
        <w:t>Main 10 profile</w:t>
      </w:r>
      <w:r>
        <w:rPr>
          <w:lang w:val="en-GB"/>
        </w:rPr>
        <w:t>).</w:t>
      </w:r>
    </w:p>
    <w:p w14:paraId="775B35FC" w14:textId="2CF28657" w:rsidR="006305A7" w:rsidRDefault="006305A7" w:rsidP="006305A7">
      <w:pPr>
        <w:spacing w:before="120"/>
        <w:jc w:val="both"/>
        <w:rPr>
          <w:lang w:val="en-GB"/>
        </w:rPr>
      </w:pPr>
      <w:r>
        <w:rPr>
          <w:lang w:val="en-GB"/>
        </w:rPr>
        <w:t xml:space="preserve">For each coding condition the Mean Opinion Score (MOS) and associated Confidence Interval (CI) values will be given in the </w:t>
      </w:r>
      <w:del w:id="696" w:author="TK Tan" w:date="2013-12-17T07:54:00Z">
        <w:r w:rsidDel="00D35AF1">
          <w:rPr>
            <w:lang w:val="en-GB"/>
          </w:rPr>
          <w:delText>spreadsheets</w:delText>
        </w:r>
      </w:del>
      <w:ins w:id="697" w:author="TK Tan" w:date="2013-12-17T07:54:00Z">
        <w:r w:rsidR="00D35AF1">
          <w:rPr>
            <w:lang w:val="en-GB"/>
          </w:rPr>
          <w:t>spread</w:t>
        </w:r>
      </w:ins>
      <w:ins w:id="698" w:author="Vittorio Baroncini" w:date="2013-12-24T11:02:00Z">
        <w:r w:rsidR="0073644D">
          <w:rPr>
            <w:lang w:val="en-GB"/>
          </w:rPr>
          <w:t>-</w:t>
        </w:r>
      </w:ins>
      <w:ins w:id="699" w:author="TK Tan" w:date="2013-12-17T07:54:00Z">
        <w:del w:id="700" w:author="Vittorio Baroncini" w:date="2013-12-24T11:02:00Z">
          <w:r w:rsidR="00D35AF1" w:rsidDel="0073644D">
            <w:rPr>
              <w:lang w:val="en-GB"/>
            </w:rPr>
            <w:delText xml:space="preserve"> </w:delText>
          </w:r>
        </w:del>
        <w:r w:rsidR="00D35AF1">
          <w:rPr>
            <w:lang w:val="en-GB"/>
          </w:rPr>
          <w:t>sheets</w:t>
        </w:r>
      </w:ins>
      <w:r>
        <w:rPr>
          <w:lang w:val="en-GB"/>
        </w:rPr>
        <w:t>.</w:t>
      </w:r>
    </w:p>
    <w:p w14:paraId="0132EF40" w14:textId="77777777" w:rsidR="006305A7" w:rsidRDefault="006305A7" w:rsidP="006305A7">
      <w:pPr>
        <w:spacing w:before="120"/>
        <w:jc w:val="both"/>
        <w:rPr>
          <w:ins w:id="701" w:author="Vittorio Baroncini" w:date="2013-12-24T12:18:00Z"/>
          <w:lang w:val="en-GB"/>
        </w:rPr>
      </w:pPr>
      <w:r>
        <w:rPr>
          <w:lang w:val="en-GB"/>
        </w:rPr>
        <w:t>The MOS and CI values will be used to draw graphs. The Graphs will be drawn grouping the results for each video test sequence. No graph grouping results from different video sequences will be considered.</w:t>
      </w:r>
    </w:p>
    <w:p w14:paraId="61F1562D" w14:textId="2726FA30" w:rsidR="00FD5645" w:rsidRDefault="00FD5645" w:rsidP="006305A7">
      <w:pPr>
        <w:spacing w:before="120"/>
        <w:jc w:val="both"/>
        <w:rPr>
          <w:ins w:id="702" w:author="Vittorio Baroncini" w:date="2013-12-24T12:18:00Z"/>
          <w:lang w:val="en-GB"/>
        </w:rPr>
      </w:pPr>
      <w:ins w:id="703" w:author="Vittorio Baroncini" w:date="2013-12-24T12:18:00Z">
        <w:r w:rsidRPr="00FD5645">
          <w:rPr>
            <w:lang w:val="en-GB"/>
          </w:rPr>
          <w:t xml:space="preserve">From the </w:t>
        </w:r>
        <w:r>
          <w:rPr>
            <w:lang w:val="en-GB"/>
          </w:rPr>
          <w:t xml:space="preserve">“raw” </w:t>
        </w:r>
        <w:r w:rsidRPr="00FD5645">
          <w:rPr>
            <w:lang w:val="en-GB"/>
          </w:rPr>
          <w:t xml:space="preserve">data subject reliability should be calculated and the method used to assess subject reliability should be reported. Some criteria for subjective reliability are given in </w:t>
        </w:r>
      </w:ins>
      <w:ins w:id="704" w:author="TK Tan" w:date="2013-12-31T08:45:00Z">
        <w:r w:rsidR="002D3FEE">
          <w:rPr>
            <w:lang w:val="en-GB"/>
          </w:rPr>
          <w:fldChar w:fldCharType="begin"/>
        </w:r>
        <w:r w:rsidR="002D3FEE">
          <w:rPr>
            <w:lang w:val="en-GB"/>
          </w:rPr>
          <w:instrText xml:space="preserve"> REF _Ref250098854 \r \h </w:instrText>
        </w:r>
      </w:ins>
      <w:r w:rsidR="002D3FEE">
        <w:rPr>
          <w:lang w:val="en-GB"/>
        </w:rPr>
      </w:r>
      <w:r w:rsidR="002D3FEE">
        <w:rPr>
          <w:lang w:val="en-GB"/>
        </w:rPr>
        <w:fldChar w:fldCharType="separate"/>
      </w:r>
      <w:ins w:id="705" w:author="TK Tan" w:date="2013-12-31T08:45:00Z">
        <w:r w:rsidR="002D3FEE">
          <w:rPr>
            <w:lang w:val="en-GB"/>
          </w:rPr>
          <w:t>[2]</w:t>
        </w:r>
        <w:r w:rsidR="002D3FEE">
          <w:rPr>
            <w:lang w:val="en-GB"/>
          </w:rPr>
          <w:fldChar w:fldCharType="end"/>
        </w:r>
        <w:r w:rsidR="002D3FEE">
          <w:rPr>
            <w:lang w:val="en-GB"/>
          </w:rPr>
          <w:t xml:space="preserve"> and </w:t>
        </w:r>
        <w:r w:rsidR="002D3FEE">
          <w:rPr>
            <w:lang w:val="en-GB"/>
          </w:rPr>
          <w:fldChar w:fldCharType="begin"/>
        </w:r>
        <w:r w:rsidR="002D3FEE">
          <w:rPr>
            <w:lang w:val="en-GB"/>
          </w:rPr>
          <w:instrText xml:space="preserve"> REF _Ref250098858 \r \h </w:instrText>
        </w:r>
      </w:ins>
      <w:r w:rsidR="002D3FEE">
        <w:rPr>
          <w:lang w:val="en-GB"/>
        </w:rPr>
      </w:r>
      <w:r w:rsidR="002D3FEE">
        <w:rPr>
          <w:lang w:val="en-GB"/>
        </w:rPr>
        <w:fldChar w:fldCharType="separate"/>
      </w:r>
      <w:ins w:id="706" w:author="TK Tan" w:date="2013-12-31T08:45:00Z">
        <w:r w:rsidR="002D3FEE">
          <w:rPr>
            <w:lang w:val="en-GB"/>
          </w:rPr>
          <w:t>[3]</w:t>
        </w:r>
        <w:r w:rsidR="002D3FEE">
          <w:rPr>
            <w:lang w:val="en-GB"/>
          </w:rPr>
          <w:fldChar w:fldCharType="end"/>
        </w:r>
      </w:ins>
      <w:ins w:id="707" w:author="Vittorio Baroncini" w:date="2013-12-24T12:18:00Z">
        <w:del w:id="708" w:author="TK Tan" w:date="2013-12-31T08:45:00Z">
          <w:r w:rsidRPr="00FD5645" w:rsidDel="002D3FEE">
            <w:rPr>
              <w:lang w:val="en-GB"/>
            </w:rPr>
            <w:delText>[4] and [5]</w:delText>
          </w:r>
        </w:del>
        <w:r w:rsidRPr="00FD5645">
          <w:rPr>
            <w:lang w:val="en-GB"/>
          </w:rPr>
          <w:t>.</w:t>
        </w:r>
      </w:ins>
    </w:p>
    <w:p w14:paraId="0CF13145" w14:textId="37C22148" w:rsidR="00FD5645" w:rsidRDefault="00FD5645" w:rsidP="006305A7">
      <w:pPr>
        <w:spacing w:before="120"/>
        <w:jc w:val="both"/>
        <w:rPr>
          <w:ins w:id="709" w:author="Vittorio Baroncini" w:date="2013-12-24T12:18:00Z"/>
          <w:lang w:val="en-GB"/>
        </w:rPr>
      </w:pPr>
      <w:ins w:id="710" w:author="Vittorio Baroncini" w:date="2013-12-24T12:19:00Z">
        <w:r>
          <w:rPr>
            <w:lang w:val="en-GB"/>
          </w:rPr>
          <w:t>As an example</w:t>
        </w:r>
      </w:ins>
      <w:ins w:id="711" w:author="Vittorio Baroncini" w:date="2013-12-24T12:22:00Z">
        <w:r w:rsidR="00081249">
          <w:rPr>
            <w:lang w:val="en-GB"/>
          </w:rPr>
          <w:t>,</w:t>
        </w:r>
      </w:ins>
      <w:ins w:id="712" w:author="Vittorio Baroncini" w:date="2013-12-24T12:19:00Z">
        <w:r>
          <w:rPr>
            <w:lang w:val="en-GB"/>
          </w:rPr>
          <w:t xml:space="preserve"> the</w:t>
        </w:r>
      </w:ins>
      <w:ins w:id="713" w:author="Vittorio Baroncini" w:date="2013-12-24T12:18:00Z">
        <w:r>
          <w:rPr>
            <w:lang w:val="en-GB"/>
          </w:rPr>
          <w:t xml:space="preserve"> </w:t>
        </w:r>
        <w:r w:rsidR="00AC23CB">
          <w:rPr>
            <w:lang w:val="en-GB"/>
          </w:rPr>
          <w:t>reliability</w:t>
        </w:r>
      </w:ins>
      <w:ins w:id="714" w:author="Vittorio Baroncini" w:date="2013-12-24T12:22:00Z">
        <w:r w:rsidR="00081249">
          <w:rPr>
            <w:lang w:val="en-GB"/>
          </w:rPr>
          <w:t xml:space="preserve"> of a subject</w:t>
        </w:r>
      </w:ins>
      <w:ins w:id="715" w:author="Vittorio Baroncini" w:date="2013-12-24T12:21:00Z">
        <w:r w:rsidR="00D875D6">
          <w:rPr>
            <w:lang w:val="en-GB"/>
          </w:rPr>
          <w:t>,</w:t>
        </w:r>
      </w:ins>
      <w:ins w:id="716" w:author="Vittorio Baroncini" w:date="2013-12-24T12:18:00Z">
        <w:r w:rsidR="00AC23CB">
          <w:rPr>
            <w:lang w:val="en-GB"/>
          </w:rPr>
          <w:t xml:space="preserve"> could be achieved computing the correlation index </w:t>
        </w:r>
      </w:ins>
      <w:ins w:id="717" w:author="Vittorio Baroncini" w:date="2013-12-24T12:21:00Z">
        <w:r w:rsidR="00D875D6">
          <w:rPr>
            <w:lang w:val="en-GB"/>
          </w:rPr>
          <w:t>between</w:t>
        </w:r>
      </w:ins>
      <w:ins w:id="718" w:author="Vittorio Baroncini" w:date="2013-12-24T12:18:00Z">
        <w:r w:rsidR="00AC23CB">
          <w:rPr>
            <w:lang w:val="en-GB"/>
          </w:rPr>
          <w:t xml:space="preserve"> each score provided </w:t>
        </w:r>
      </w:ins>
      <w:ins w:id="719" w:author="Vittorio Baroncini" w:date="2013-12-24T12:21:00Z">
        <w:r w:rsidR="00D875D6">
          <w:rPr>
            <w:lang w:val="en-GB"/>
          </w:rPr>
          <w:t xml:space="preserve">by a subject </w:t>
        </w:r>
      </w:ins>
      <w:ins w:id="720" w:author="Vittorio Baroncini" w:date="2013-12-24T12:18:00Z">
        <w:r w:rsidR="00AC23CB">
          <w:rPr>
            <w:lang w:val="en-GB"/>
          </w:rPr>
          <w:t xml:space="preserve">to the </w:t>
        </w:r>
      </w:ins>
      <w:ins w:id="721" w:author="Vittorio Baroncini" w:date="2013-12-24T12:21:00Z">
        <w:r w:rsidR="00D875D6">
          <w:rPr>
            <w:lang w:val="en-GB"/>
          </w:rPr>
          <w:t>general MOS val</w:t>
        </w:r>
        <w:r w:rsidR="00081249">
          <w:rPr>
            <w:lang w:val="en-GB"/>
          </w:rPr>
          <w:t xml:space="preserve">ue assigned for that test point; in this regard a correlation index </w:t>
        </w:r>
      </w:ins>
      <w:ins w:id="722" w:author="Vittorio Baroncini" w:date="2013-12-24T12:23:00Z">
        <w:r w:rsidR="006F7DB2">
          <w:rPr>
            <w:lang w:val="en-GB"/>
          </w:rPr>
          <w:t xml:space="preserve">equal or superior to 0,75 </w:t>
        </w:r>
      </w:ins>
      <w:ins w:id="723" w:author="Vittorio Baroncini" w:date="2013-12-24T12:24:00Z">
        <w:r w:rsidR="006F7DB2">
          <w:rPr>
            <w:lang w:val="en-GB"/>
          </w:rPr>
          <w:t xml:space="preserve">(computed </w:t>
        </w:r>
        <w:r w:rsidR="00922960">
          <w:rPr>
            <w:lang w:val="en-GB"/>
          </w:rPr>
          <w:t xml:space="preserve">making the mean of all the correlation values) </w:t>
        </w:r>
      </w:ins>
      <w:ins w:id="724" w:author="Vittorio Baroncini" w:date="2013-12-24T12:23:00Z">
        <w:r w:rsidR="006F7DB2">
          <w:rPr>
            <w:lang w:val="en-GB"/>
          </w:rPr>
          <w:t>could be considered as valid for the acceptance of the subject</w:t>
        </w:r>
      </w:ins>
    </w:p>
    <w:p w14:paraId="1BFBE2A2" w14:textId="77777777" w:rsidR="00FD5645" w:rsidRDefault="00FD5645" w:rsidP="006305A7">
      <w:pPr>
        <w:spacing w:before="120"/>
        <w:jc w:val="both"/>
        <w:rPr>
          <w:ins w:id="725" w:author="Vittorio Baroncini" w:date="2013-12-24T12:06:00Z"/>
          <w:lang w:val="en-GB"/>
        </w:rPr>
      </w:pPr>
    </w:p>
    <w:p w14:paraId="2E6CE513" w14:textId="33218281" w:rsidR="00927FA8" w:rsidDel="00C70BC7" w:rsidRDefault="00927FA8" w:rsidP="006305A7">
      <w:pPr>
        <w:spacing w:before="120"/>
        <w:jc w:val="both"/>
        <w:rPr>
          <w:del w:id="726" w:author="Vittorio Baroncini" w:date="2013-12-24T12:07:00Z"/>
          <w:lang w:val="en-GB"/>
        </w:rPr>
      </w:pPr>
    </w:p>
    <w:p w14:paraId="1A11108A" w14:textId="77777777" w:rsidR="006305A7" w:rsidRDefault="006305A7" w:rsidP="006305A7">
      <w:pPr>
        <w:spacing w:before="120"/>
        <w:jc w:val="both"/>
      </w:pPr>
    </w:p>
    <w:p w14:paraId="1BB45102" w14:textId="77777777" w:rsidR="001540E7" w:rsidRPr="004D7797" w:rsidRDefault="001540E7" w:rsidP="006305A7">
      <w:pPr>
        <w:rPr>
          <w:b/>
          <w:sz w:val="28"/>
          <w:lang w:eastAsia="ja-JP"/>
        </w:rPr>
      </w:pPr>
      <w:r w:rsidRPr="004D7797">
        <w:rPr>
          <w:b/>
          <w:sz w:val="28"/>
          <w:lang w:eastAsia="ja-JP"/>
        </w:rPr>
        <w:t>References:</w:t>
      </w:r>
    </w:p>
    <w:p w14:paraId="6F9474A8" w14:textId="40216CB3" w:rsidR="001540E7" w:rsidRDefault="001540E7" w:rsidP="001540E7">
      <w:pPr>
        <w:pStyle w:val="Bibliography1"/>
        <w:numPr>
          <w:ilvl w:val="0"/>
          <w:numId w:val="33"/>
        </w:numPr>
        <w:tabs>
          <w:tab w:val="clear" w:pos="660"/>
          <w:tab w:val="left" w:pos="567"/>
        </w:tabs>
        <w:jc w:val="left"/>
        <w:rPr>
          <w:lang w:val="en-GB"/>
        </w:rPr>
      </w:pPr>
      <w:bookmarkStart w:id="727" w:name="_Ref236613118"/>
      <w:r>
        <w:rPr>
          <w:lang w:val="en-GB"/>
        </w:rPr>
        <w:t>International Telecommunication Union Standardization Sector; Recommendation ITU-T P.910</w:t>
      </w:r>
      <w:bookmarkEnd w:id="727"/>
      <w:ins w:id="728" w:author="Vittorio Baroncini" w:date="2013-12-24T11:47:00Z">
        <w:r w:rsidR="00407CEC">
          <w:rPr>
            <w:lang w:val="en-GB"/>
          </w:rPr>
          <w:t xml:space="preserve"> “</w:t>
        </w:r>
        <w:r w:rsidR="00407CEC" w:rsidRPr="00407CEC">
          <w:rPr>
            <w:lang w:val="en-GB"/>
          </w:rPr>
          <w:t>Subjective video quality assessment methods for multimedia applications</w:t>
        </w:r>
        <w:r w:rsidR="00D41676">
          <w:rPr>
            <w:lang w:val="en-GB"/>
          </w:rPr>
          <w:t>”</w:t>
        </w:r>
      </w:ins>
    </w:p>
    <w:p w14:paraId="737057CB" w14:textId="1B5B36BB" w:rsidR="00410510" w:rsidRDefault="00410510" w:rsidP="00410510">
      <w:pPr>
        <w:pStyle w:val="RefText"/>
        <w:numPr>
          <w:ilvl w:val="0"/>
          <w:numId w:val="33"/>
        </w:numPr>
        <w:rPr>
          <w:ins w:id="729" w:author="Vittorio Baroncini" w:date="2013-12-24T12:16:00Z"/>
        </w:rPr>
      </w:pPr>
      <w:bookmarkStart w:id="730" w:name="_Ref250098854"/>
      <w:ins w:id="731" w:author="Vittorio Baroncini" w:date="2013-12-24T12:16:00Z">
        <w:r>
          <w:t xml:space="preserve">Pseudo Isochromatic Plates, engraved and printed by </w:t>
        </w:r>
        <w:r>
          <w:rPr>
            <w:i/>
          </w:rPr>
          <w:t>The Beck Engraving Co., Inc</w:t>
        </w:r>
        <w:r>
          <w:t>., Philadelphia and New York, United States.</w:t>
        </w:r>
        <w:bookmarkEnd w:id="730"/>
      </w:ins>
    </w:p>
    <w:p w14:paraId="37E5018E" w14:textId="06375D27" w:rsidR="00410510" w:rsidRDefault="00410510" w:rsidP="00410510">
      <w:pPr>
        <w:pStyle w:val="RefText"/>
        <w:numPr>
          <w:ilvl w:val="0"/>
          <w:numId w:val="33"/>
        </w:numPr>
        <w:rPr>
          <w:ins w:id="732" w:author="Vittorio Baroncini" w:date="2013-12-24T12:16:00Z"/>
          <w:b/>
        </w:rPr>
      </w:pPr>
      <w:bookmarkStart w:id="733" w:name="_Ref250098858"/>
      <w:ins w:id="734" w:author="Vittorio Baroncini" w:date="2013-12-24T12:16:00Z">
        <w:r>
          <w:t xml:space="preserve">KIRK (R.E.): Experimental Design – Procedures for the Behavioural Sciences, 2nd Editions, </w:t>
        </w:r>
        <w:r>
          <w:rPr>
            <w:i/>
          </w:rPr>
          <w:t>Brooks/Cole Publishing Co</w:t>
        </w:r>
        <w:r>
          <w:t>., California, 1982.</w:t>
        </w:r>
        <w:bookmarkEnd w:id="733"/>
      </w:ins>
    </w:p>
    <w:p w14:paraId="2D4C38B2" w14:textId="77777777" w:rsidR="001540E7" w:rsidRDefault="001540E7" w:rsidP="006305A7">
      <w:pPr>
        <w:rPr>
          <w:lang w:eastAsia="ja-JP"/>
        </w:rPr>
      </w:pPr>
    </w:p>
    <w:p w14:paraId="6027D6DC" w14:textId="21D27684" w:rsidR="003F2240" w:rsidDel="00001152" w:rsidRDefault="003F2240" w:rsidP="006305A7">
      <w:pPr>
        <w:rPr>
          <w:del w:id="735" w:author="Vittorio Baroncini" w:date="2013-12-24T11:02:00Z"/>
          <w:lang w:eastAsia="ja-JP"/>
        </w:rPr>
      </w:pPr>
    </w:p>
    <w:p w14:paraId="736A99B9" w14:textId="2219645F" w:rsidR="003F2240" w:rsidDel="00001152" w:rsidRDefault="003F2240" w:rsidP="006305A7">
      <w:pPr>
        <w:rPr>
          <w:del w:id="736" w:author="Vittorio Baroncini" w:date="2013-12-24T11:02:00Z"/>
          <w:lang w:eastAsia="ja-JP"/>
        </w:rPr>
      </w:pPr>
    </w:p>
    <w:p w14:paraId="5B984C4F" w14:textId="432C4FC0" w:rsidR="003F2240" w:rsidDel="00001152" w:rsidRDefault="003F2240" w:rsidP="006305A7">
      <w:pPr>
        <w:rPr>
          <w:del w:id="737" w:author="Vittorio Baroncini" w:date="2013-12-24T11:02:00Z"/>
          <w:lang w:eastAsia="ja-JP"/>
        </w:rPr>
      </w:pPr>
    </w:p>
    <w:p w14:paraId="7CB46782" w14:textId="15FC5E48" w:rsidR="003F2240" w:rsidDel="00001152" w:rsidRDefault="003F2240" w:rsidP="006305A7">
      <w:pPr>
        <w:rPr>
          <w:del w:id="738" w:author="Vittorio Baroncini" w:date="2013-12-24T11:02:00Z"/>
          <w:lang w:eastAsia="ja-JP"/>
        </w:rPr>
      </w:pPr>
    </w:p>
    <w:p w14:paraId="2FF3ED40" w14:textId="0DB9A85B" w:rsidR="003F2240" w:rsidDel="00001152" w:rsidRDefault="003F2240" w:rsidP="006305A7">
      <w:pPr>
        <w:rPr>
          <w:del w:id="739" w:author="Vittorio Baroncini" w:date="2013-12-24T11:02:00Z"/>
          <w:lang w:eastAsia="ja-JP"/>
        </w:rPr>
      </w:pPr>
    </w:p>
    <w:p w14:paraId="3BE17004" w14:textId="267C6761" w:rsidR="003F2240" w:rsidDel="00001152" w:rsidRDefault="003F2240" w:rsidP="006305A7">
      <w:pPr>
        <w:rPr>
          <w:del w:id="740" w:author="Vittorio Baroncini" w:date="2013-12-24T11:02:00Z"/>
          <w:lang w:eastAsia="ja-JP"/>
        </w:rPr>
      </w:pPr>
    </w:p>
    <w:p w14:paraId="52931308" w14:textId="0D96B02F" w:rsidR="003F2240" w:rsidDel="00001152" w:rsidRDefault="003F2240" w:rsidP="006305A7">
      <w:pPr>
        <w:rPr>
          <w:del w:id="741" w:author="Vittorio Baroncini" w:date="2013-12-24T11:02:00Z"/>
          <w:lang w:eastAsia="ja-JP"/>
        </w:rPr>
      </w:pPr>
    </w:p>
    <w:p w14:paraId="6F4E01FB" w14:textId="68F1BA89" w:rsidR="003F2240" w:rsidDel="00001152" w:rsidRDefault="003F2240" w:rsidP="006305A7">
      <w:pPr>
        <w:rPr>
          <w:del w:id="742" w:author="Vittorio Baroncini" w:date="2013-12-24T11:02:00Z"/>
          <w:lang w:eastAsia="ja-JP"/>
        </w:rPr>
      </w:pPr>
    </w:p>
    <w:p w14:paraId="1EAEDF7D" w14:textId="1C8E1434" w:rsidR="003F2240" w:rsidRPr="00001152" w:rsidRDefault="00001152">
      <w:pPr>
        <w:pStyle w:val="Title"/>
        <w:jc w:val="center"/>
        <w:rPr>
          <w:rPrChange w:id="743" w:author="Vittorio Baroncini" w:date="2013-12-24T11:03:00Z">
            <w:rPr>
              <w:sz w:val="32"/>
              <w:szCs w:val="32"/>
            </w:rPr>
          </w:rPrChange>
        </w:rPr>
        <w:pPrChange w:id="744" w:author="Vittorio Baroncini" w:date="2013-12-24T11:03:00Z">
          <w:pPr>
            <w:pStyle w:val="Heading3"/>
            <w:numPr>
              <w:ilvl w:val="0"/>
              <w:numId w:val="0"/>
            </w:numPr>
            <w:ind w:left="0" w:firstLine="0"/>
          </w:pPr>
        </w:pPrChange>
      </w:pPr>
      <w:ins w:id="745" w:author="Vittorio Baroncini" w:date="2013-12-24T11:02:00Z">
        <w:r>
          <w:rPr>
            <w:sz w:val="32"/>
            <w:szCs w:val="32"/>
          </w:rPr>
          <w:br w:type="page"/>
        </w:r>
      </w:ins>
      <w:r w:rsidR="003F2240" w:rsidRPr="00001152">
        <w:rPr>
          <w:rPrChange w:id="746" w:author="Vittorio Baroncini" w:date="2013-12-24T11:03:00Z">
            <w:rPr>
              <w:b w:val="0"/>
              <w:bCs w:val="0"/>
              <w:sz w:val="32"/>
              <w:szCs w:val="32"/>
            </w:rPr>
          </w:rPrChange>
        </w:rPr>
        <w:t>Annex B</w:t>
      </w:r>
    </w:p>
    <w:p w14:paraId="35C08811" w14:textId="77777777" w:rsidR="003F2240" w:rsidRPr="007D2E1F" w:rsidRDefault="003F2240" w:rsidP="007D2E1F">
      <w:pPr>
        <w:pStyle w:val="Heading3"/>
        <w:numPr>
          <w:ilvl w:val="0"/>
          <w:numId w:val="0"/>
        </w:numPr>
        <w:ind w:left="720"/>
        <w:jc w:val="center"/>
        <w:rPr>
          <w:i/>
          <w:sz w:val="32"/>
          <w:szCs w:val="32"/>
        </w:rPr>
      </w:pPr>
      <w:r w:rsidRPr="007D2E1F">
        <w:rPr>
          <w:b w:val="0"/>
          <w:i/>
          <w:sz w:val="32"/>
          <w:szCs w:val="32"/>
        </w:rPr>
        <w:t>Copyright</w:t>
      </w:r>
      <w:r>
        <w:rPr>
          <w:b w:val="0"/>
          <w:i/>
          <w:sz w:val="32"/>
          <w:szCs w:val="32"/>
        </w:rPr>
        <w:t xml:space="preserve"> of test sequences</w:t>
      </w:r>
    </w:p>
    <w:p w14:paraId="3630BCDB" w14:textId="77777777" w:rsidR="003F2240" w:rsidRPr="00F12A8B" w:rsidRDefault="003F2240">
      <w:pPr>
        <w:numPr>
          <w:ilvl w:val="0"/>
          <w:numId w:val="40"/>
        </w:numPr>
        <w:tabs>
          <w:tab w:val="clear" w:pos="720"/>
        </w:tabs>
        <w:spacing w:before="120" w:after="120"/>
        <w:ind w:left="283" w:hanging="357"/>
        <w:rPr>
          <w:b/>
          <w:i/>
          <w:szCs w:val="22"/>
          <w:lang w:val="en-CA" w:eastAsia="ja-JP"/>
          <w:rPrChange w:id="747" w:author="Vittorio Baroncini" w:date="2013-12-24T11:04:00Z">
            <w:rPr>
              <w:szCs w:val="22"/>
              <w:lang w:val="en-CA" w:eastAsia="ja-JP"/>
            </w:rPr>
          </w:rPrChange>
        </w:rPr>
        <w:pPrChange w:id="748" w:author="Vittorio Baroncini" w:date="2013-12-24T11:04:00Z">
          <w:pPr>
            <w:numPr>
              <w:numId w:val="40"/>
            </w:numPr>
            <w:tabs>
              <w:tab w:val="clear" w:pos="720"/>
            </w:tabs>
            <w:ind w:left="284" w:hanging="360"/>
          </w:pPr>
        </w:pPrChange>
      </w:pPr>
      <w:bookmarkStart w:id="749" w:name="_Ref247993101"/>
      <w:r w:rsidRPr="00F12A8B">
        <w:rPr>
          <w:b/>
          <w:i/>
          <w:szCs w:val="22"/>
          <w:lang w:val="en-CA" w:eastAsia="ja-JP"/>
          <w:rPrChange w:id="750" w:author="Vittorio Baroncini" w:date="2013-12-24T11:04:00Z">
            <w:rPr>
              <w:szCs w:val="22"/>
              <w:lang w:val="en-CA" w:eastAsia="ja-JP"/>
            </w:rPr>
          </w:rPrChange>
        </w:rPr>
        <w:t>Plannet inc.</w:t>
      </w:r>
    </w:p>
    <w:bookmarkEnd w:id="749"/>
    <w:p w14:paraId="06C9FEBF" w14:textId="77777777" w:rsidR="003F2240" w:rsidRPr="003F2240" w:rsidRDefault="003F2240" w:rsidP="003F2240">
      <w:pPr>
        <w:rPr>
          <w:szCs w:val="22"/>
          <w:lang w:val="en-CA" w:eastAsia="ja-JP"/>
        </w:rPr>
      </w:pPr>
      <w:r w:rsidRPr="00C63B30">
        <w:rPr>
          <w:szCs w:val="22"/>
          <w:lang w:val="en-CA" w:eastAsia="ja-JP"/>
        </w:rPr>
        <w:t>The test sequence an</w:t>
      </w:r>
      <w:r w:rsidRPr="00E950B4">
        <w:rPr>
          <w:szCs w:val="22"/>
          <w:lang w:val="en-CA" w:eastAsia="ja-JP"/>
        </w:rPr>
        <w:t>d all intellectual property rights therein remain</w:t>
      </w:r>
      <w:r>
        <w:rPr>
          <w:szCs w:val="22"/>
          <w:lang w:val="en-CA" w:eastAsia="ja-JP"/>
        </w:rPr>
        <w:t xml:space="preserve"> </w:t>
      </w:r>
      <w:r w:rsidRPr="00E950B4">
        <w:rPr>
          <w:szCs w:val="22"/>
          <w:lang w:val="en-CA" w:eastAsia="ja-JP"/>
        </w:rPr>
        <w:t>the property of the owner below.  This material can only be used for the</w:t>
      </w:r>
      <w:r>
        <w:rPr>
          <w:szCs w:val="22"/>
          <w:lang w:val="en-CA" w:eastAsia="ja-JP"/>
        </w:rPr>
        <w:t xml:space="preserve"> </w:t>
      </w:r>
      <w:r w:rsidRPr="00267118">
        <w:rPr>
          <w:szCs w:val="22"/>
          <w:lang w:val="en-CA" w:eastAsia="ja-JP"/>
        </w:rPr>
        <w:t>purpose of developing HEVC standards.  This material cannot be</w:t>
      </w:r>
      <w:r>
        <w:rPr>
          <w:szCs w:val="22"/>
          <w:lang w:val="en-CA" w:eastAsia="ja-JP"/>
        </w:rPr>
        <w:t xml:space="preserve"> </w:t>
      </w:r>
      <w:r w:rsidRPr="003F2240">
        <w:rPr>
          <w:szCs w:val="22"/>
          <w:lang w:val="en-CA" w:eastAsia="ja-JP"/>
        </w:rPr>
        <w:t>distributed with charge.  The owner makes no warranties with respect to</w:t>
      </w:r>
      <w:r>
        <w:rPr>
          <w:szCs w:val="22"/>
          <w:lang w:val="en-CA" w:eastAsia="ja-JP"/>
        </w:rPr>
        <w:t xml:space="preserve"> </w:t>
      </w:r>
      <w:r w:rsidRPr="003F2240">
        <w:rPr>
          <w:szCs w:val="22"/>
          <w:lang w:val="en-CA" w:eastAsia="ja-JP"/>
        </w:rPr>
        <w:t>the material and expressly disclaims any warranties regarding its</w:t>
      </w:r>
      <w:r>
        <w:rPr>
          <w:szCs w:val="22"/>
          <w:lang w:val="en-CA" w:eastAsia="ja-JP"/>
        </w:rPr>
        <w:t xml:space="preserve"> </w:t>
      </w:r>
      <w:r w:rsidRPr="003F2240">
        <w:rPr>
          <w:szCs w:val="22"/>
          <w:lang w:val="en-CA" w:eastAsia="ja-JP"/>
        </w:rPr>
        <w:t>fitness for any purpose.</w:t>
      </w:r>
    </w:p>
    <w:p w14:paraId="0E3E890E" w14:textId="77777777" w:rsidR="003F2240" w:rsidRPr="003F2240" w:rsidRDefault="003F2240" w:rsidP="003F2240">
      <w:pPr>
        <w:rPr>
          <w:szCs w:val="22"/>
          <w:lang w:val="en-CA" w:eastAsia="ja-JP"/>
        </w:rPr>
      </w:pPr>
      <w:r w:rsidRPr="003F2240">
        <w:rPr>
          <w:szCs w:val="22"/>
          <w:lang w:val="en-CA" w:eastAsia="ja-JP"/>
        </w:rPr>
        <w:t>Owner of these sequences:</w:t>
      </w:r>
    </w:p>
    <w:p w14:paraId="101CA33F" w14:textId="77777777" w:rsidR="003F2240" w:rsidRPr="007C4D76" w:rsidRDefault="003F2240" w:rsidP="003F2240">
      <w:pPr>
        <w:rPr>
          <w:szCs w:val="22"/>
          <w:lang w:val="en-CA" w:eastAsia="ja-JP"/>
        </w:rPr>
      </w:pPr>
      <w:r w:rsidRPr="007C4D76">
        <w:rPr>
          <w:szCs w:val="22"/>
          <w:lang w:val="en-CA" w:eastAsia="ja-JP"/>
        </w:rPr>
        <w:t xml:space="preserve">  Owner: Plannet inc.</w:t>
      </w:r>
    </w:p>
    <w:p w14:paraId="35AF7477" w14:textId="77777777" w:rsidR="003F2240" w:rsidRPr="007C4D76" w:rsidRDefault="003F2240" w:rsidP="003F2240">
      <w:pPr>
        <w:rPr>
          <w:szCs w:val="22"/>
          <w:lang w:val="en-CA" w:eastAsia="ja-JP"/>
        </w:rPr>
      </w:pPr>
      <w:r w:rsidRPr="007C4D76">
        <w:rPr>
          <w:szCs w:val="22"/>
          <w:lang w:val="en-CA" w:eastAsia="ja-JP"/>
        </w:rPr>
        <w:t xml:space="preserve">  Production: Plannet inc. and IMAGICA Corp.</w:t>
      </w:r>
    </w:p>
    <w:p w14:paraId="2713C522" w14:textId="77777777" w:rsidR="003F2240" w:rsidRPr="007C4D76" w:rsidRDefault="003F2240" w:rsidP="003F2240">
      <w:pPr>
        <w:rPr>
          <w:szCs w:val="22"/>
          <w:lang w:val="en-CA" w:eastAsia="ja-JP"/>
        </w:rPr>
      </w:pPr>
    </w:p>
    <w:p w14:paraId="3C7E8344" w14:textId="77777777" w:rsidR="003F2240" w:rsidRPr="003B7593" w:rsidRDefault="003F2240">
      <w:pPr>
        <w:numPr>
          <w:ilvl w:val="0"/>
          <w:numId w:val="40"/>
        </w:numPr>
        <w:tabs>
          <w:tab w:val="clear" w:pos="720"/>
        </w:tabs>
        <w:spacing w:before="120" w:after="120"/>
        <w:ind w:left="283" w:hanging="357"/>
        <w:rPr>
          <w:b/>
          <w:i/>
          <w:szCs w:val="22"/>
          <w:lang w:val="en-CA" w:eastAsia="ja-JP"/>
          <w:rPrChange w:id="751" w:author="Vittorio Baroncini" w:date="2013-12-24T11:04:00Z">
            <w:rPr>
              <w:szCs w:val="22"/>
              <w:lang w:val="en-CA" w:eastAsia="ja-JP"/>
            </w:rPr>
          </w:rPrChange>
        </w:rPr>
        <w:pPrChange w:id="752" w:author="Vittorio Baroncini" w:date="2013-12-24T11:04:00Z">
          <w:pPr>
            <w:numPr>
              <w:numId w:val="40"/>
            </w:numPr>
            <w:tabs>
              <w:tab w:val="clear" w:pos="720"/>
            </w:tabs>
            <w:ind w:left="284" w:hanging="360"/>
          </w:pPr>
        </w:pPrChange>
      </w:pPr>
      <w:bookmarkStart w:id="753" w:name="_Ref247993278"/>
      <w:r w:rsidRPr="003B7593">
        <w:rPr>
          <w:b/>
          <w:i/>
          <w:szCs w:val="22"/>
          <w:lang w:val="en-CA" w:eastAsia="ja-JP"/>
          <w:rPrChange w:id="754" w:author="Vittorio Baroncini" w:date="2013-12-24T11:04:00Z">
            <w:rPr>
              <w:szCs w:val="22"/>
              <w:lang w:val="en-CA" w:eastAsia="ja-JP"/>
            </w:rPr>
          </w:rPrChange>
        </w:rPr>
        <w:t>4EVER Consortium</w:t>
      </w:r>
    </w:p>
    <w:bookmarkEnd w:id="753"/>
    <w:p w14:paraId="5C7EA058" w14:textId="77777777" w:rsidR="003F2240" w:rsidRPr="007C4D76" w:rsidRDefault="003F2240" w:rsidP="003F2240">
      <w:pPr>
        <w:widowControl w:val="0"/>
        <w:tabs>
          <w:tab w:val="clear" w:pos="360"/>
          <w:tab w:val="clear" w:pos="720"/>
          <w:tab w:val="clear" w:pos="1080"/>
          <w:tab w:val="clear" w:pos="1440"/>
        </w:tabs>
        <w:overflowPunct/>
        <w:spacing w:before="0" w:after="240"/>
        <w:textAlignment w:val="auto"/>
        <w:rPr>
          <w:szCs w:val="22"/>
        </w:rPr>
      </w:pPr>
      <w:r w:rsidRPr="007C4D76">
        <w:rPr>
          <w:szCs w:val="22"/>
        </w:rPr>
        <w:t>“Copyright © 2012-2013, all rights reserved to the 4EVER participants and their licensors. 4EVER consortium: Orange, Technicolor, ATEME, France Télévisions, INSA-IETR, Globecast, TeamCast, Telecom ParisTech, HighlandsTechnologies Solutions, www.4ever-project.com, contact: maryline.clare@orange.com. The 4EVER research Project is coordinated by Orange and has received funding from the French State (FUI/Oseo) and French local Authorities (Région Bretagne) associated to the European funds FEDER.”</w:t>
      </w:r>
    </w:p>
    <w:p w14:paraId="00DA253E" w14:textId="77777777" w:rsidR="003F2240" w:rsidRPr="00282FD2" w:rsidRDefault="003F2240" w:rsidP="003F2240">
      <w:pPr>
        <w:rPr>
          <w:szCs w:val="22"/>
          <w:lang w:val="en-CA" w:eastAsia="ja-JP"/>
        </w:rPr>
      </w:pPr>
    </w:p>
    <w:p w14:paraId="4BD363C2" w14:textId="67983D40" w:rsidR="003F2240" w:rsidRPr="00501649" w:rsidRDefault="00234A2F">
      <w:pPr>
        <w:numPr>
          <w:ilvl w:val="0"/>
          <w:numId w:val="40"/>
        </w:numPr>
        <w:tabs>
          <w:tab w:val="clear" w:pos="720"/>
        </w:tabs>
        <w:spacing w:before="120" w:after="120"/>
        <w:ind w:left="283" w:hanging="357"/>
        <w:rPr>
          <w:b/>
          <w:i/>
          <w:szCs w:val="22"/>
          <w:lang w:val="en-CA" w:eastAsia="ja-JP"/>
          <w:rPrChange w:id="755" w:author="Vittorio Baroncini" w:date="2013-12-24T11:06:00Z">
            <w:rPr>
              <w:szCs w:val="22"/>
              <w:lang w:val="en-CA" w:eastAsia="ja-JP"/>
            </w:rPr>
          </w:rPrChange>
        </w:rPr>
        <w:pPrChange w:id="756" w:author="Vittorio Baroncini" w:date="2013-12-24T11:06:00Z">
          <w:pPr>
            <w:numPr>
              <w:numId w:val="40"/>
            </w:numPr>
            <w:tabs>
              <w:tab w:val="clear" w:pos="720"/>
            </w:tabs>
            <w:ind w:left="284" w:hanging="360"/>
          </w:pPr>
        </w:pPrChange>
      </w:pPr>
      <w:bookmarkStart w:id="757" w:name="_Ref247994868"/>
      <w:r w:rsidRPr="00501649">
        <w:rPr>
          <w:b/>
          <w:i/>
          <w:szCs w:val="22"/>
          <w:lang w:val="en-CA" w:eastAsia="ja-JP"/>
          <w:rPrChange w:id="758" w:author="Vittorio Baroncini" w:date="2013-12-24T11:06:00Z">
            <w:rPr>
              <w:szCs w:val="22"/>
              <w:lang w:val="en-CA" w:eastAsia="ja-JP"/>
            </w:rPr>
          </w:rPrChange>
        </w:rPr>
        <w:t>Technicolor R&amp;D</w:t>
      </w:r>
    </w:p>
    <w:p w14:paraId="07A6F813" w14:textId="77777777" w:rsidR="003F2240" w:rsidRPr="007C4D76" w:rsidRDefault="003F2240" w:rsidP="003F2240">
      <w:pPr>
        <w:widowControl w:val="0"/>
        <w:tabs>
          <w:tab w:val="clear" w:pos="360"/>
          <w:tab w:val="clear" w:pos="720"/>
          <w:tab w:val="clear" w:pos="1080"/>
          <w:tab w:val="clear" w:pos="1440"/>
        </w:tabs>
        <w:overflowPunct/>
        <w:spacing w:before="0" w:after="240"/>
        <w:textAlignment w:val="auto"/>
        <w:rPr>
          <w:szCs w:val="22"/>
        </w:rPr>
      </w:pPr>
      <w:bookmarkStart w:id="759" w:name="_Ref247995137"/>
      <w:bookmarkEnd w:id="757"/>
      <w:r w:rsidRPr="007C4D76">
        <w:rPr>
          <w:szCs w:val="22"/>
        </w:rPr>
        <w:t xml:space="preserve">Technicolor R&amp;D France SNC (“Technicolor”) is the legal owner of the video files in YUV video file format provided in the table above (“the Content”) and retains all right, title and interest (including copyright and authorship rights) in and to this Content. Subject to compliance with the terms and conditions set forth in the present authorization of use, Technicolor hereby grants to any member of the HEVC and SHVC standardization group (“the User”), a personal, non- transferrable, non-sub-licensable, worldwide, royalty free license under Technicolor owned or controlled copyrights to display (and to copy and modify as technically necessary) </w:t>
      </w:r>
      <w:r w:rsidRPr="00284C0D">
        <w:rPr>
          <w:szCs w:val="22"/>
          <w:highlight w:val="yellow"/>
          <w:rPrChange w:id="760" w:author="TK Tan" w:date="2014-01-14T02:44:00Z">
            <w:rPr>
              <w:szCs w:val="22"/>
            </w:rPr>
          </w:rPrChange>
        </w:rPr>
        <w:t>the Content solely for the purpose of User’s internal processing, testing and assessment of the Content (or if relevant for the purpose of joint processing, testing and assessment of the Content with a third party provided the User can evidence that at the time of such joint processing, testing an assessment such third Party had requested Technicolor the authorization to use the Content, and agreed and accepted the terms and conditions of the present notice) in order to:</w:t>
      </w:r>
    </w:p>
    <w:p w14:paraId="2B87B3BD" w14:textId="77777777" w:rsidR="003F2240" w:rsidRPr="007C4D76" w:rsidRDefault="003F2240" w:rsidP="003F2240">
      <w:pPr>
        <w:widowControl w:val="0"/>
        <w:numPr>
          <w:ilvl w:val="0"/>
          <w:numId w:val="43"/>
        </w:numPr>
        <w:tabs>
          <w:tab w:val="clear" w:pos="360"/>
          <w:tab w:val="clear" w:pos="1080"/>
          <w:tab w:val="clear" w:pos="1440"/>
          <w:tab w:val="left" w:pos="220"/>
        </w:tabs>
        <w:overflowPunct/>
        <w:spacing w:before="0"/>
        <w:textAlignment w:val="auto"/>
        <w:rPr>
          <w:szCs w:val="22"/>
        </w:rPr>
      </w:pPr>
      <w:r w:rsidRPr="007C4D76">
        <w:rPr>
          <w:szCs w:val="22"/>
        </w:rPr>
        <w:t xml:space="preserve">evaluate the User’s contributions to the HEVC and SHVC standards (and if relevant to any multi- standard performed in JCT-VC context) </w:t>
      </w:r>
    </w:p>
    <w:p w14:paraId="10073467" w14:textId="77777777" w:rsidR="003F2240" w:rsidRPr="007C4D76" w:rsidRDefault="003F2240" w:rsidP="003F2240">
      <w:pPr>
        <w:widowControl w:val="0"/>
        <w:numPr>
          <w:ilvl w:val="0"/>
          <w:numId w:val="43"/>
        </w:numPr>
        <w:tabs>
          <w:tab w:val="clear" w:pos="360"/>
          <w:tab w:val="clear" w:pos="1080"/>
          <w:tab w:val="clear" w:pos="1440"/>
          <w:tab w:val="left" w:pos="220"/>
        </w:tabs>
        <w:overflowPunct/>
        <w:spacing w:before="0"/>
        <w:textAlignment w:val="auto"/>
        <w:rPr>
          <w:szCs w:val="22"/>
        </w:rPr>
      </w:pPr>
      <w:r w:rsidRPr="007C4D76">
        <w:rPr>
          <w:szCs w:val="22"/>
        </w:rPr>
        <w:t xml:space="preserve">evaluate Technicolor’s contributions to the HEVC and SHVC standards (and if relevant to any multi- standard performed in JCT-VC context) </w:t>
      </w:r>
    </w:p>
    <w:p w14:paraId="7F72059E" w14:textId="77777777" w:rsidR="003F2240" w:rsidRDefault="003F2240" w:rsidP="003F2240">
      <w:pPr>
        <w:widowControl w:val="0"/>
        <w:numPr>
          <w:ilvl w:val="0"/>
          <w:numId w:val="43"/>
        </w:numPr>
        <w:tabs>
          <w:tab w:val="clear" w:pos="360"/>
          <w:tab w:val="clear" w:pos="1080"/>
          <w:tab w:val="clear" w:pos="1440"/>
          <w:tab w:val="left" w:pos="220"/>
        </w:tabs>
        <w:overflowPunct/>
        <w:spacing w:before="0"/>
        <w:textAlignment w:val="auto"/>
        <w:rPr>
          <w:szCs w:val="22"/>
        </w:rPr>
      </w:pPr>
      <w:r w:rsidRPr="007C4D76">
        <w:rPr>
          <w:szCs w:val="22"/>
        </w:rPr>
        <w:t xml:space="preserve">evaluate other third party HEVC and SHVC standards contributors’ contributions to HEVC and SHVC standards (and if relevant to any multi-standard performed in JCT-VC context) </w:t>
      </w:r>
    </w:p>
    <w:p w14:paraId="544E7310" w14:textId="77777777" w:rsidR="003F2240" w:rsidRPr="007C4D76" w:rsidRDefault="003F2240" w:rsidP="003F2240">
      <w:pPr>
        <w:widowControl w:val="0"/>
        <w:tabs>
          <w:tab w:val="clear" w:pos="360"/>
          <w:tab w:val="clear" w:pos="1080"/>
          <w:tab w:val="clear" w:pos="1440"/>
          <w:tab w:val="left" w:pos="220"/>
        </w:tabs>
        <w:overflowPunct/>
        <w:spacing w:before="0"/>
        <w:textAlignment w:val="auto"/>
        <w:rPr>
          <w:szCs w:val="22"/>
        </w:rPr>
      </w:pPr>
    </w:p>
    <w:p w14:paraId="60A0FF9B" w14:textId="09FF3708" w:rsidR="003F2240" w:rsidRPr="00501649" w:rsidRDefault="00234A2F">
      <w:pPr>
        <w:numPr>
          <w:ilvl w:val="0"/>
          <w:numId w:val="40"/>
        </w:numPr>
        <w:tabs>
          <w:tab w:val="clear" w:pos="720"/>
        </w:tabs>
        <w:spacing w:before="120" w:after="120"/>
        <w:ind w:left="283" w:hanging="357"/>
        <w:rPr>
          <w:b/>
          <w:i/>
          <w:szCs w:val="22"/>
          <w:lang w:val="en-CA" w:eastAsia="ja-JP"/>
          <w:rPrChange w:id="761" w:author="Vittorio Baroncini" w:date="2013-12-24T11:06:00Z">
            <w:rPr>
              <w:szCs w:val="22"/>
              <w:lang w:val="en-CA" w:eastAsia="ja-JP"/>
            </w:rPr>
          </w:rPrChange>
        </w:rPr>
        <w:pPrChange w:id="762" w:author="Vittorio Baroncini" w:date="2013-12-24T11:06:00Z">
          <w:pPr>
            <w:numPr>
              <w:numId w:val="40"/>
            </w:numPr>
            <w:tabs>
              <w:tab w:val="clear" w:pos="720"/>
            </w:tabs>
            <w:ind w:left="284" w:hanging="360"/>
          </w:pPr>
        </w:pPrChange>
      </w:pPr>
      <w:bookmarkStart w:id="763" w:name="_Ref248885872"/>
      <w:r w:rsidRPr="00501649">
        <w:rPr>
          <w:b/>
          <w:i/>
          <w:szCs w:val="22"/>
          <w:lang w:val="en-CA" w:eastAsia="ja-JP"/>
          <w:rPrChange w:id="764" w:author="Vittorio Baroncini" w:date="2013-12-24T11:06:00Z">
            <w:rPr>
              <w:szCs w:val="22"/>
              <w:lang w:val="en-CA" w:eastAsia="ja-JP"/>
            </w:rPr>
          </w:rPrChange>
        </w:rPr>
        <w:t>British Broadcasting Corporation</w:t>
      </w:r>
      <w:r w:rsidR="00173D97" w:rsidRPr="00501649">
        <w:rPr>
          <w:b/>
          <w:i/>
          <w:szCs w:val="22"/>
          <w:lang w:val="en-CA" w:eastAsia="ja-JP"/>
          <w:rPrChange w:id="765" w:author="Vittorio Baroncini" w:date="2013-12-24T11:06:00Z">
            <w:rPr>
              <w:szCs w:val="22"/>
              <w:lang w:val="en-CA" w:eastAsia="ja-JP"/>
            </w:rPr>
          </w:rPrChange>
        </w:rPr>
        <w:t xml:space="preserve"> (BBC)</w:t>
      </w:r>
      <w:bookmarkEnd w:id="763"/>
    </w:p>
    <w:bookmarkEnd w:id="759"/>
    <w:p w14:paraId="1B7AD280" w14:textId="77777777" w:rsidR="003F2240" w:rsidRPr="003F2240" w:rsidRDefault="003F2240" w:rsidP="003F2240">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C63B30">
        <w:rPr>
          <w:rFonts w:eastAsia="MS Mincho"/>
          <w:szCs w:val="22"/>
          <w:lang w:val="en-GB" w:eastAsia="ja-JP"/>
        </w:rPr>
        <w:t xml:space="preserve">The video sequences provided above and all intellectual property rights </w:t>
      </w:r>
      <w:r w:rsidRPr="00E950B4">
        <w:rPr>
          <w:rFonts w:eastAsia="MS Mincho"/>
          <w:szCs w:val="22"/>
          <w:lang w:val="en-GB" w:eastAsia="ja-JP"/>
        </w:rPr>
        <w:t>therein remain the property of the BBC.</w:t>
      </w:r>
      <w:r>
        <w:rPr>
          <w:rFonts w:eastAsia="MS Mincho"/>
          <w:szCs w:val="22"/>
          <w:lang w:val="en-GB" w:eastAsia="ja-JP"/>
        </w:rPr>
        <w:t xml:space="preserve"> </w:t>
      </w:r>
      <w:r w:rsidRPr="00267118">
        <w:rPr>
          <w:rFonts w:eastAsia="MS Mincho"/>
          <w:szCs w:val="22"/>
          <w:lang w:val="en-GB" w:eastAsia="ja-JP"/>
        </w:rPr>
        <w:t xml:space="preserve">The BBC is making available the video sequences for use under the </w:t>
      </w:r>
      <w:r w:rsidRPr="00267118">
        <w:rPr>
          <w:rFonts w:eastAsia="MS Mincho"/>
          <w:b/>
          <w:bCs/>
          <w:i/>
          <w:iCs/>
          <w:szCs w:val="22"/>
          <w:lang w:val="en-GB" w:eastAsia="ja-JP"/>
        </w:rPr>
        <w:t>Creative Commons Attribution-NonCommercial 3.0 licence</w:t>
      </w:r>
      <w:r w:rsidRPr="003F2240">
        <w:rPr>
          <w:rFonts w:eastAsia="MS Mincho"/>
          <w:szCs w:val="22"/>
          <w:lang w:val="en-GB" w:eastAsia="ja-JP"/>
        </w:rPr>
        <w:t>.</w:t>
      </w:r>
    </w:p>
    <w:p w14:paraId="51EA2F46" w14:textId="77777777" w:rsidR="003F2240" w:rsidRPr="003F2240" w:rsidRDefault="003F2240" w:rsidP="003F2240">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p>
    <w:p w14:paraId="202461CE" w14:textId="77777777" w:rsidR="003F2240" w:rsidRPr="003F2240" w:rsidRDefault="003F2240" w:rsidP="003F2240">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3F2240">
        <w:rPr>
          <w:rFonts w:eastAsia="MS Mincho"/>
          <w:szCs w:val="22"/>
          <w:lang w:val="en-GB" w:eastAsia="ja-JP"/>
        </w:rPr>
        <w:t>You are free to use, share (to copy, distribute and transmit) or remix (to adapt) the BBC video sequences, provided that:</w:t>
      </w:r>
    </w:p>
    <w:p w14:paraId="2EC8D95A" w14:textId="77777777" w:rsidR="003F2240" w:rsidRPr="003F2240" w:rsidRDefault="003F2240" w:rsidP="003F2240">
      <w:pPr>
        <w:numPr>
          <w:ilvl w:val="0"/>
          <w:numId w:val="38"/>
        </w:num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3F2240">
        <w:rPr>
          <w:rFonts w:eastAsia="MS Mincho"/>
          <w:b/>
          <w:bCs/>
          <w:szCs w:val="22"/>
          <w:lang w:val="en-GB" w:eastAsia="ja-JP"/>
        </w:rPr>
        <w:t>No-commercial</w:t>
      </w:r>
      <w:r w:rsidRPr="003F2240">
        <w:rPr>
          <w:rFonts w:eastAsia="MS Mincho"/>
          <w:szCs w:val="22"/>
          <w:lang w:val="en-GB" w:eastAsia="ja-JP"/>
        </w:rPr>
        <w:t xml:space="preserve">- you may not use these video sequences for commercial purposes; and </w:t>
      </w:r>
    </w:p>
    <w:p w14:paraId="6A473067" w14:textId="77777777" w:rsidR="003F2240" w:rsidRPr="003F2240" w:rsidRDefault="003F2240" w:rsidP="003F2240">
      <w:pPr>
        <w:numPr>
          <w:ilvl w:val="0"/>
          <w:numId w:val="38"/>
        </w:num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3F2240">
        <w:rPr>
          <w:rFonts w:eastAsia="MS Mincho"/>
          <w:b/>
          <w:bCs/>
          <w:szCs w:val="22"/>
          <w:lang w:val="en-GB" w:eastAsia="ja-JP"/>
        </w:rPr>
        <w:t>Attribution</w:t>
      </w:r>
      <w:r w:rsidRPr="003F2240">
        <w:rPr>
          <w:rFonts w:eastAsia="MS Mincho"/>
          <w:szCs w:val="22"/>
          <w:lang w:val="en-GB" w:eastAsia="ja-JP"/>
        </w:rPr>
        <w:t xml:space="preserve">- you attribute the work to the BBC by indicating that the video sequences (or elements thereof) were produced by the BBC.  Your attribution must not be in any way that suggests that the BBC endorses you or your use of the video sequences. </w:t>
      </w:r>
    </w:p>
    <w:p w14:paraId="4818D009" w14:textId="77777777" w:rsidR="003F2240" w:rsidRPr="003F2240" w:rsidRDefault="003F2240" w:rsidP="003F2240">
      <w:pPr>
        <w:rPr>
          <w:szCs w:val="22"/>
          <w:lang w:val="en-CA" w:eastAsia="ja-JP"/>
        </w:rPr>
      </w:pPr>
    </w:p>
    <w:p w14:paraId="7AF1C354" w14:textId="4968DF83" w:rsidR="003F2240" w:rsidRPr="00501649" w:rsidRDefault="00234A2F">
      <w:pPr>
        <w:numPr>
          <w:ilvl w:val="0"/>
          <w:numId w:val="40"/>
        </w:numPr>
        <w:tabs>
          <w:tab w:val="clear" w:pos="720"/>
        </w:tabs>
        <w:spacing w:before="120" w:after="120"/>
        <w:ind w:left="283" w:hanging="357"/>
        <w:rPr>
          <w:b/>
          <w:i/>
          <w:szCs w:val="22"/>
          <w:lang w:val="en-CA" w:eastAsia="ja-JP"/>
          <w:rPrChange w:id="766" w:author="Vittorio Baroncini" w:date="2013-12-24T11:06:00Z">
            <w:rPr>
              <w:szCs w:val="22"/>
              <w:lang w:val="en-CA" w:eastAsia="ja-JP"/>
            </w:rPr>
          </w:rPrChange>
        </w:rPr>
        <w:pPrChange w:id="767" w:author="Vittorio Baroncini" w:date="2013-12-24T11:06:00Z">
          <w:pPr>
            <w:numPr>
              <w:numId w:val="40"/>
            </w:numPr>
            <w:tabs>
              <w:tab w:val="clear" w:pos="720"/>
            </w:tabs>
            <w:ind w:left="284" w:hanging="360"/>
          </w:pPr>
        </w:pPrChange>
      </w:pPr>
      <w:bookmarkStart w:id="768" w:name="_Ref247995657"/>
      <w:r w:rsidRPr="00501649">
        <w:rPr>
          <w:b/>
          <w:i/>
          <w:szCs w:val="22"/>
          <w:lang w:val="en-CA" w:eastAsia="ja-JP"/>
          <w:rPrChange w:id="769" w:author="Vittorio Baroncini" w:date="2013-12-24T11:06:00Z">
            <w:rPr>
              <w:szCs w:val="22"/>
              <w:lang w:val="en-CA" w:eastAsia="ja-JP"/>
            </w:rPr>
          </w:rPrChange>
        </w:rPr>
        <w:t>The National Telecommunications and Information Administration (NTIA)</w:t>
      </w:r>
    </w:p>
    <w:bookmarkEnd w:id="768"/>
    <w:p w14:paraId="27DF7A75" w14:textId="77777777" w:rsidR="003F2240" w:rsidRPr="00282FD2" w:rsidRDefault="003F2240" w:rsidP="003F2240">
      <w:pPr>
        <w:rPr>
          <w:szCs w:val="22"/>
          <w:lang w:val="en-CA" w:eastAsia="ja-JP"/>
        </w:rPr>
      </w:pPr>
      <w:r w:rsidRPr="00282FD2">
        <w:rPr>
          <w:szCs w:val="22"/>
          <w:lang w:val="en-CA" w:eastAsia="ja-JP"/>
        </w:rPr>
        <w:fldChar w:fldCharType="begin"/>
      </w:r>
      <w:r w:rsidRPr="007C4D76">
        <w:rPr>
          <w:szCs w:val="22"/>
          <w:lang w:val="en-CA" w:eastAsia="ja-JP"/>
        </w:rPr>
        <w:instrText xml:space="preserve"> HYPERLINK "http://www.its.bldrdoc.gov/resources/video-quality-research/video-footage.aspx" </w:instrText>
      </w:r>
      <w:r w:rsidRPr="00282FD2">
        <w:rPr>
          <w:szCs w:val="22"/>
          <w:lang w:val="en-CA" w:eastAsia="ja-JP"/>
        </w:rPr>
        <w:fldChar w:fldCharType="separate"/>
      </w:r>
      <w:r w:rsidRPr="00282FD2">
        <w:rPr>
          <w:rStyle w:val="Hyperlink"/>
          <w:szCs w:val="22"/>
          <w:lang w:val="en-CA" w:eastAsia="ja-JP"/>
        </w:rPr>
        <w:t>http://www.its.bldrdoc.gov/resources/video-quality-research/video-footage.aspx</w:t>
      </w:r>
      <w:r w:rsidRPr="00282FD2">
        <w:rPr>
          <w:szCs w:val="22"/>
          <w:lang w:val="en-CA" w:eastAsia="ja-JP"/>
        </w:rPr>
        <w:fldChar w:fldCharType="end"/>
      </w:r>
    </w:p>
    <w:p w14:paraId="4369A79B" w14:textId="77777777" w:rsidR="003F2240" w:rsidRPr="00E950B4" w:rsidRDefault="003F2240" w:rsidP="003F2240">
      <w:pPr>
        <w:rPr>
          <w:szCs w:val="22"/>
          <w:lang w:val="en-CA" w:eastAsia="ja-JP"/>
        </w:rPr>
      </w:pPr>
      <w:r w:rsidRPr="00C63B30">
        <w:rPr>
          <w:szCs w:val="22"/>
          <w:lang w:val="en-CA" w:eastAsia="ja-JP"/>
        </w:rPr>
        <w:t>Standards committees can use CDVL R&amp;D content within subjective tests to validate objective video quality models (e.g., ATIS, VQEG, ITU).</w:t>
      </w:r>
    </w:p>
    <w:p w14:paraId="474FBBA0" w14:textId="77777777" w:rsidR="003F2240" w:rsidRPr="00E950B4" w:rsidRDefault="003F2240" w:rsidP="003F2240">
      <w:pPr>
        <w:rPr>
          <w:szCs w:val="22"/>
          <w:lang w:val="en-CA" w:eastAsia="ja-JP"/>
        </w:rPr>
      </w:pPr>
    </w:p>
    <w:p w14:paraId="58DDCC8E" w14:textId="10B1D40E" w:rsidR="003F2240" w:rsidRPr="00501649" w:rsidRDefault="00234A2F">
      <w:pPr>
        <w:numPr>
          <w:ilvl w:val="0"/>
          <w:numId w:val="40"/>
        </w:numPr>
        <w:tabs>
          <w:tab w:val="clear" w:pos="720"/>
        </w:tabs>
        <w:spacing w:before="120" w:after="120"/>
        <w:ind w:left="283" w:hanging="357"/>
        <w:rPr>
          <w:b/>
          <w:i/>
          <w:szCs w:val="22"/>
          <w:lang w:val="en-CA" w:eastAsia="ja-JP"/>
          <w:rPrChange w:id="770" w:author="Vittorio Baroncini" w:date="2013-12-24T11:06:00Z">
            <w:rPr>
              <w:szCs w:val="22"/>
              <w:lang w:val="en-CA" w:eastAsia="ja-JP"/>
            </w:rPr>
          </w:rPrChange>
        </w:rPr>
        <w:pPrChange w:id="771" w:author="Vittorio Baroncini" w:date="2013-12-24T11:06:00Z">
          <w:pPr>
            <w:numPr>
              <w:numId w:val="40"/>
            </w:numPr>
            <w:tabs>
              <w:tab w:val="clear" w:pos="720"/>
            </w:tabs>
            <w:ind w:left="284" w:hanging="360"/>
          </w:pPr>
        </w:pPrChange>
      </w:pPr>
      <w:bookmarkStart w:id="772" w:name="_Ref247998097"/>
      <w:r w:rsidRPr="00501649">
        <w:rPr>
          <w:b/>
          <w:i/>
          <w:szCs w:val="22"/>
          <w:lang w:val="en-CA" w:eastAsia="ja-JP"/>
          <w:rPrChange w:id="773" w:author="Vittorio Baroncini" w:date="2013-12-24T11:06:00Z">
            <w:rPr>
              <w:szCs w:val="22"/>
            </w:rPr>
          </w:rPrChange>
        </w:rPr>
        <w:t>Sveriges Television AB (SVT), Sweden</w:t>
      </w:r>
    </w:p>
    <w:bookmarkEnd w:id="772"/>
    <w:p w14:paraId="4FFD3ED9" w14:textId="77777777" w:rsidR="003F2240" w:rsidRPr="007C4D76" w:rsidRDefault="003F2240" w:rsidP="003F2240">
      <w:pPr>
        <w:widowControl w:val="0"/>
        <w:tabs>
          <w:tab w:val="clear" w:pos="360"/>
          <w:tab w:val="clear" w:pos="720"/>
          <w:tab w:val="clear" w:pos="1080"/>
          <w:tab w:val="clear" w:pos="1440"/>
        </w:tabs>
        <w:overflowPunct/>
        <w:spacing w:before="0"/>
        <w:textAlignment w:val="auto"/>
        <w:rPr>
          <w:szCs w:val="22"/>
        </w:rPr>
      </w:pPr>
      <w:r w:rsidRPr="007C4D76">
        <w:rPr>
          <w:szCs w:val="22"/>
        </w:rPr>
        <w:t>Individuals and organizations extracting sequences from this archive agree that the sequences and all intellectual property rights therein remain the property of Sveriges Television AB (SVT), Sweden. These sequences may only be used for the purpose of developing, testing and presenting technology standards. SVT makes no warranties with respect to the materials and expressly disclaim any warranties regarding their fitness for any purpose.</w:t>
      </w:r>
    </w:p>
    <w:p w14:paraId="6BDA4BB2" w14:textId="77777777" w:rsidR="003F2240" w:rsidRPr="00E950B4" w:rsidRDefault="003F2240" w:rsidP="003F2240">
      <w:pPr>
        <w:rPr>
          <w:szCs w:val="22"/>
          <w:lang w:val="en-CA" w:eastAsia="ja-JP"/>
        </w:rPr>
      </w:pPr>
    </w:p>
    <w:p w14:paraId="3096D623" w14:textId="71B148F4" w:rsidR="003F2240" w:rsidRPr="00501649" w:rsidRDefault="00234A2F">
      <w:pPr>
        <w:numPr>
          <w:ilvl w:val="0"/>
          <w:numId w:val="40"/>
        </w:numPr>
        <w:tabs>
          <w:tab w:val="clear" w:pos="720"/>
        </w:tabs>
        <w:spacing w:before="120" w:after="120"/>
        <w:ind w:left="283" w:hanging="357"/>
        <w:rPr>
          <w:b/>
          <w:i/>
          <w:szCs w:val="22"/>
          <w:lang w:val="en-CA" w:eastAsia="ja-JP"/>
          <w:rPrChange w:id="774" w:author="Vittorio Baroncini" w:date="2013-12-24T11:06:00Z">
            <w:rPr>
              <w:szCs w:val="22"/>
              <w:lang w:val="en-CA" w:eastAsia="ja-JP"/>
            </w:rPr>
          </w:rPrChange>
        </w:rPr>
        <w:pPrChange w:id="775" w:author="Vittorio Baroncini" w:date="2013-12-24T11:06:00Z">
          <w:pPr>
            <w:numPr>
              <w:numId w:val="40"/>
            </w:numPr>
            <w:tabs>
              <w:tab w:val="clear" w:pos="720"/>
            </w:tabs>
            <w:ind w:left="284" w:hanging="360"/>
          </w:pPr>
        </w:pPrChange>
      </w:pPr>
      <w:bookmarkStart w:id="776" w:name="_Ref247999763"/>
      <w:r w:rsidRPr="00501649">
        <w:rPr>
          <w:b/>
          <w:i/>
          <w:szCs w:val="22"/>
          <w:lang w:val="en-CA" w:eastAsia="ja-JP"/>
          <w:rPrChange w:id="777" w:author="Vittorio Baroncini" w:date="2013-12-24T11:06:00Z">
            <w:rPr>
              <w:szCs w:val="22"/>
              <w:lang w:val="en-CA" w:eastAsia="ja-JP"/>
            </w:rPr>
          </w:rPrChange>
        </w:rPr>
        <w:t>Vidyo, Inc.</w:t>
      </w:r>
    </w:p>
    <w:bookmarkEnd w:id="776"/>
    <w:p w14:paraId="25A1DAE7" w14:textId="77777777" w:rsidR="003F2240" w:rsidRPr="00267118" w:rsidRDefault="003F2240" w:rsidP="003F2240">
      <w:pPr>
        <w:rPr>
          <w:szCs w:val="22"/>
          <w:lang w:val="en-CA" w:eastAsia="ja-JP"/>
        </w:rPr>
      </w:pPr>
      <w:r w:rsidRPr="00267118">
        <w:rPr>
          <w:szCs w:val="22"/>
          <w:lang w:val="en-CA"/>
        </w:rPr>
        <w:t>Vidyo donates the sequences to the public domain (JCTVC-P0042)</w:t>
      </w:r>
    </w:p>
    <w:p w14:paraId="4D578FC2" w14:textId="77777777" w:rsidR="003F2240" w:rsidRDefault="003F2240" w:rsidP="006305A7">
      <w:pPr>
        <w:rPr>
          <w:ins w:id="778" w:author="TK Tan" w:date="2013-12-20T07:16:00Z"/>
          <w:lang w:eastAsia="ja-JP"/>
        </w:rPr>
      </w:pPr>
    </w:p>
    <w:p w14:paraId="6A3A70D1" w14:textId="5F06E1E8" w:rsidR="000274F7" w:rsidRPr="00501649" w:rsidRDefault="000274F7">
      <w:pPr>
        <w:numPr>
          <w:ilvl w:val="0"/>
          <w:numId w:val="40"/>
        </w:numPr>
        <w:tabs>
          <w:tab w:val="clear" w:pos="720"/>
        </w:tabs>
        <w:spacing w:before="120" w:after="120"/>
        <w:ind w:left="283" w:hanging="357"/>
        <w:rPr>
          <w:ins w:id="779" w:author="TK Tan" w:date="2013-12-20T07:16:00Z"/>
          <w:b/>
          <w:i/>
          <w:szCs w:val="22"/>
          <w:lang w:val="en-CA" w:eastAsia="ja-JP"/>
          <w:rPrChange w:id="780" w:author="Vittorio Baroncini" w:date="2013-12-24T11:06:00Z">
            <w:rPr>
              <w:ins w:id="781" w:author="TK Tan" w:date="2013-12-20T07:16:00Z"/>
              <w:lang w:eastAsia="ja-JP"/>
            </w:rPr>
          </w:rPrChange>
        </w:rPr>
        <w:pPrChange w:id="782" w:author="Vittorio Baroncini" w:date="2013-12-24T11:06:00Z">
          <w:pPr/>
        </w:pPrChange>
      </w:pPr>
      <w:bookmarkStart w:id="783" w:name="_Ref249143232"/>
      <w:ins w:id="784" w:author="TK Tan" w:date="2013-12-20T07:16:00Z">
        <w:r w:rsidRPr="00501649">
          <w:rPr>
            <w:b/>
            <w:i/>
            <w:szCs w:val="22"/>
            <w:lang w:val="en-CA" w:eastAsia="ja-JP"/>
            <w:rPrChange w:id="785" w:author="Vittorio Baroncini" w:date="2013-12-24T11:06:00Z">
              <w:rPr>
                <w:lang w:eastAsia="ja-JP"/>
              </w:rPr>
            </w:rPrChange>
          </w:rPr>
          <w:t>Kamerawerk</w:t>
        </w:r>
        <w:bookmarkEnd w:id="783"/>
      </w:ins>
    </w:p>
    <w:p w14:paraId="6EFA4650" w14:textId="16A1C438" w:rsidR="000274F7" w:rsidRPr="003F2240" w:rsidRDefault="000274F7" w:rsidP="000274F7">
      <w:pPr>
        <w:tabs>
          <w:tab w:val="clear" w:pos="360"/>
          <w:tab w:val="clear" w:pos="720"/>
          <w:tab w:val="clear" w:pos="1080"/>
          <w:tab w:val="clear" w:pos="1440"/>
        </w:tabs>
        <w:overflowPunct/>
        <w:autoSpaceDE/>
        <w:autoSpaceDN/>
        <w:adjustRightInd/>
        <w:spacing w:before="0"/>
        <w:jc w:val="both"/>
        <w:textAlignment w:val="auto"/>
        <w:rPr>
          <w:ins w:id="786" w:author="TK Tan" w:date="2013-12-20T07:16:00Z"/>
          <w:rFonts w:eastAsia="MS Mincho"/>
          <w:szCs w:val="22"/>
          <w:lang w:val="en-GB" w:eastAsia="ja-JP"/>
        </w:rPr>
      </w:pPr>
      <w:ins w:id="787" w:author="TK Tan" w:date="2013-12-20T07:16:00Z">
        <w:r w:rsidRPr="00C63B30">
          <w:rPr>
            <w:rFonts w:eastAsia="MS Mincho"/>
            <w:szCs w:val="22"/>
            <w:lang w:val="en-GB" w:eastAsia="ja-JP"/>
          </w:rPr>
          <w:t xml:space="preserve">The video sequences provided above and all intellectual property rights </w:t>
        </w:r>
        <w:r w:rsidRPr="00E950B4">
          <w:rPr>
            <w:rFonts w:eastAsia="MS Mincho"/>
            <w:szCs w:val="22"/>
            <w:lang w:val="en-GB" w:eastAsia="ja-JP"/>
          </w:rPr>
          <w:t xml:space="preserve">therein remain the property of the </w:t>
        </w:r>
        <w:r>
          <w:rPr>
            <w:lang w:eastAsia="ja-JP"/>
          </w:rPr>
          <w:t>Kamerawerk</w:t>
        </w:r>
        <w:r w:rsidRPr="00E950B4">
          <w:rPr>
            <w:rFonts w:eastAsia="MS Mincho"/>
            <w:szCs w:val="22"/>
            <w:lang w:val="en-GB" w:eastAsia="ja-JP"/>
          </w:rPr>
          <w:t>.</w:t>
        </w:r>
        <w:r>
          <w:rPr>
            <w:rFonts w:eastAsia="MS Mincho"/>
            <w:szCs w:val="22"/>
            <w:lang w:val="en-GB" w:eastAsia="ja-JP"/>
          </w:rPr>
          <w:t xml:space="preserve"> </w:t>
        </w:r>
        <w:r w:rsidRPr="00267118">
          <w:rPr>
            <w:rFonts w:eastAsia="MS Mincho"/>
            <w:szCs w:val="22"/>
            <w:lang w:val="en-GB" w:eastAsia="ja-JP"/>
          </w:rPr>
          <w:t xml:space="preserve">The </w:t>
        </w:r>
        <w:r>
          <w:rPr>
            <w:lang w:eastAsia="ja-JP"/>
          </w:rPr>
          <w:t>Kamerawerk</w:t>
        </w:r>
        <w:r w:rsidRPr="00267118">
          <w:rPr>
            <w:rFonts w:eastAsia="MS Mincho"/>
            <w:szCs w:val="22"/>
            <w:lang w:val="en-GB" w:eastAsia="ja-JP"/>
          </w:rPr>
          <w:t xml:space="preserve"> is making available the video sequences for use under the </w:t>
        </w:r>
        <w:r w:rsidRPr="00267118">
          <w:rPr>
            <w:rFonts w:eastAsia="MS Mincho"/>
            <w:b/>
            <w:bCs/>
            <w:i/>
            <w:iCs/>
            <w:szCs w:val="22"/>
            <w:lang w:val="en-GB" w:eastAsia="ja-JP"/>
          </w:rPr>
          <w:t>Creative Commons Attribution-NonCommercial 3.0 licence</w:t>
        </w:r>
        <w:r w:rsidRPr="003F2240">
          <w:rPr>
            <w:rFonts w:eastAsia="MS Mincho"/>
            <w:szCs w:val="22"/>
            <w:lang w:val="en-GB" w:eastAsia="ja-JP"/>
          </w:rPr>
          <w:t>.</w:t>
        </w:r>
      </w:ins>
    </w:p>
    <w:p w14:paraId="26157546" w14:textId="77777777" w:rsidR="000274F7" w:rsidRDefault="000274F7" w:rsidP="006305A7">
      <w:pPr>
        <w:rPr>
          <w:lang w:eastAsia="ja-JP"/>
        </w:rPr>
      </w:pPr>
    </w:p>
    <w:sectPr w:rsidR="000274F7"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7A384" w14:textId="77777777" w:rsidR="001660BF" w:rsidRDefault="001660BF">
      <w:r>
        <w:separator/>
      </w:r>
    </w:p>
  </w:endnote>
  <w:endnote w:type="continuationSeparator" w:id="0">
    <w:p w14:paraId="65B22764" w14:textId="77777777" w:rsidR="001660BF" w:rsidRDefault="0016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Batang">
    <w:altName w:val="바탕"/>
    <w:charset w:val="80"/>
    <w:family w:val="decorative"/>
    <w:pitch w:val="variable"/>
    <w:sig w:usb0="900002A7" w:usb1="29DF7DFB" w:usb2="00000012" w:usb3="00000000" w:csb0="003A000D"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Malgun Gothic">
    <w:altName w:val="Arial Unicode MS"/>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98362" w14:textId="00C2FB57" w:rsidR="001660BF" w:rsidRPr="007926C0" w:rsidRDefault="001660BF" w:rsidP="00D55942">
    <w:pPr>
      <w:pStyle w:val="Footer"/>
      <w:tabs>
        <w:tab w:val="clear" w:pos="360"/>
        <w:tab w:val="clear" w:pos="720"/>
        <w:tab w:val="clear" w:pos="1080"/>
        <w:tab w:val="clear" w:pos="1440"/>
        <w:tab w:val="clear" w:pos="8640"/>
        <w:tab w:val="right" w:pos="9360"/>
      </w:tabs>
      <w:jc w:val="both"/>
      <w:rPr>
        <w:rFonts w:ascii="Courier New" w:hAnsi="Courier New"/>
        <w:i/>
        <w:sz w:val="20"/>
        <w:rPrChange w:id="788" w:author="Vittorio Baroncini" w:date="2013-12-24T11:07:00Z">
          <w:rPr>
            <w:rFonts w:ascii="Courier New" w:hAnsi="Courier New"/>
          </w:rPr>
        </w:rPrChange>
      </w:rPr>
    </w:pPr>
    <w:r w:rsidRPr="007926C0">
      <w:rPr>
        <w:rFonts w:ascii="Courier New" w:hAnsi="Courier New"/>
        <w:i/>
        <w:sz w:val="20"/>
        <w:rPrChange w:id="789" w:author="Vittorio Baroncini" w:date="2013-12-24T11:07:00Z">
          <w:rPr>
            <w:rFonts w:ascii="Courier New" w:hAnsi="Courier New"/>
          </w:rPr>
        </w:rPrChange>
      </w:rPr>
      <w:tab/>
    </w:r>
    <w:r w:rsidRPr="007926C0">
      <w:rPr>
        <w:i/>
        <w:sz w:val="20"/>
        <w:rPrChange w:id="790" w:author="Vittorio Baroncini" w:date="2013-12-24T11:07:00Z">
          <w:rPr>
            <w:rFonts w:ascii="Courier New" w:hAnsi="Courier New"/>
          </w:rPr>
        </w:rPrChange>
      </w:rPr>
      <w:t>Page</w:t>
    </w:r>
    <w:r w:rsidRPr="007926C0">
      <w:rPr>
        <w:rFonts w:ascii="Courier New" w:hAnsi="Courier New"/>
        <w:i/>
        <w:sz w:val="20"/>
        <w:rPrChange w:id="791" w:author="Vittorio Baroncini" w:date="2013-12-24T11:07:00Z">
          <w:rPr>
            <w:rFonts w:ascii="Courier New" w:hAnsi="Courier New"/>
          </w:rPr>
        </w:rPrChange>
      </w:rPr>
      <w:t xml:space="preserve">: </w:t>
    </w:r>
    <w:r w:rsidRPr="007926C0">
      <w:rPr>
        <w:rStyle w:val="PageNumber"/>
        <w:i/>
        <w:sz w:val="20"/>
        <w:rPrChange w:id="792" w:author="Vittorio Baroncini" w:date="2013-12-24T11:07:00Z">
          <w:rPr>
            <w:rStyle w:val="PageNumber"/>
          </w:rPr>
        </w:rPrChange>
      </w:rPr>
      <w:fldChar w:fldCharType="begin"/>
    </w:r>
    <w:r w:rsidRPr="007926C0">
      <w:rPr>
        <w:rStyle w:val="PageNumber"/>
        <w:i/>
        <w:sz w:val="20"/>
        <w:rPrChange w:id="793" w:author="Vittorio Baroncini" w:date="2013-12-24T11:07:00Z">
          <w:rPr>
            <w:rStyle w:val="PageNumber"/>
          </w:rPr>
        </w:rPrChange>
      </w:rPr>
      <w:instrText xml:space="preserve"> PAGE </w:instrText>
    </w:r>
    <w:r w:rsidRPr="007926C0">
      <w:rPr>
        <w:rStyle w:val="PageNumber"/>
        <w:i/>
        <w:sz w:val="20"/>
        <w:rPrChange w:id="794" w:author="Vittorio Baroncini" w:date="2013-12-24T11:07:00Z">
          <w:rPr>
            <w:rStyle w:val="PageNumber"/>
          </w:rPr>
        </w:rPrChange>
      </w:rPr>
      <w:fldChar w:fldCharType="separate"/>
    </w:r>
    <w:r w:rsidR="007F1A67">
      <w:rPr>
        <w:rStyle w:val="PageNumber"/>
        <w:i/>
        <w:noProof/>
        <w:sz w:val="20"/>
      </w:rPr>
      <w:t>1</w:t>
    </w:r>
    <w:r w:rsidRPr="007926C0">
      <w:rPr>
        <w:rStyle w:val="PageNumber"/>
        <w:i/>
        <w:sz w:val="20"/>
        <w:rPrChange w:id="795" w:author="Vittorio Baroncini" w:date="2013-12-24T11:07:00Z">
          <w:rPr>
            <w:rStyle w:val="PageNumber"/>
          </w:rPr>
        </w:rPrChange>
      </w:rPr>
      <w:fldChar w:fldCharType="end"/>
    </w:r>
    <w:r w:rsidRPr="007926C0">
      <w:rPr>
        <w:rStyle w:val="PageNumber"/>
        <w:i/>
        <w:sz w:val="20"/>
        <w:rPrChange w:id="796" w:author="Vittorio Baroncini" w:date="2013-12-24T11:07:00Z">
          <w:rPr>
            <w:rStyle w:val="PageNumber"/>
          </w:rPr>
        </w:rPrChange>
      </w:rPr>
      <w:tab/>
      <w:t xml:space="preserve">Date Saved: </w:t>
    </w:r>
    <w:r w:rsidRPr="007926C0">
      <w:rPr>
        <w:rStyle w:val="PageNumber"/>
        <w:i/>
        <w:sz w:val="20"/>
        <w:rPrChange w:id="797" w:author="Vittorio Baroncini" w:date="2013-12-24T11:07:00Z">
          <w:rPr>
            <w:rStyle w:val="PageNumber"/>
          </w:rPr>
        </w:rPrChange>
      </w:rPr>
      <w:fldChar w:fldCharType="begin"/>
    </w:r>
    <w:r w:rsidRPr="007926C0">
      <w:rPr>
        <w:rStyle w:val="PageNumber"/>
        <w:i/>
        <w:sz w:val="20"/>
        <w:rPrChange w:id="798" w:author="Vittorio Baroncini" w:date="2013-12-24T11:07:00Z">
          <w:rPr>
            <w:rStyle w:val="PageNumber"/>
          </w:rPr>
        </w:rPrChange>
      </w:rPr>
      <w:instrText xml:space="preserve"> SAVEDATE  \@ "yyyy-MM-dd"  \* MERGEFORMAT </w:instrText>
    </w:r>
    <w:r w:rsidRPr="007926C0">
      <w:rPr>
        <w:rStyle w:val="PageNumber"/>
        <w:i/>
        <w:sz w:val="20"/>
        <w:rPrChange w:id="799" w:author="Vittorio Baroncini" w:date="2013-12-24T11:07:00Z">
          <w:rPr>
            <w:rStyle w:val="PageNumber"/>
          </w:rPr>
        </w:rPrChange>
      </w:rPr>
      <w:fldChar w:fldCharType="separate"/>
    </w:r>
    <w:ins w:id="800" w:author="TK Tan" w:date="2014-01-13T19:00:00Z">
      <w:r>
        <w:rPr>
          <w:rStyle w:val="PageNumber"/>
          <w:i/>
          <w:noProof/>
          <w:sz w:val="20"/>
        </w:rPr>
        <w:t>2014-01-08</w:t>
      </w:r>
    </w:ins>
    <w:ins w:id="801" w:author="Vittorio Baroncini" w:date="2013-12-23T15:25:00Z">
      <w:del w:id="802" w:author="TK Tan" w:date="2013-12-25T14:38:00Z">
        <w:r w:rsidRPr="007926C0" w:rsidDel="0053640D">
          <w:rPr>
            <w:rStyle w:val="PageNumber"/>
            <w:i/>
            <w:noProof/>
            <w:sz w:val="20"/>
            <w:rPrChange w:id="803" w:author="Vittorio Baroncini" w:date="2013-12-24T11:07:00Z">
              <w:rPr>
                <w:rStyle w:val="PageNumber"/>
                <w:noProof/>
              </w:rPr>
            </w:rPrChange>
          </w:rPr>
          <w:delText>2013-12-2</w:delText>
        </w:r>
      </w:del>
    </w:ins>
    <w:del w:id="804" w:author="TK Tan" w:date="2013-12-25T14:38:00Z">
      <w:r w:rsidRPr="007926C0" w:rsidDel="0053640D">
        <w:rPr>
          <w:rStyle w:val="PageNumber"/>
          <w:i/>
          <w:noProof/>
          <w:sz w:val="20"/>
          <w:rPrChange w:id="805" w:author="Vittorio Baroncini" w:date="2013-12-24T11:07:00Z">
            <w:rPr>
              <w:rStyle w:val="PageNumber"/>
              <w:noProof/>
            </w:rPr>
          </w:rPrChange>
        </w:rPr>
        <w:delText>2013-12-15</w:delText>
      </w:r>
    </w:del>
    <w:r w:rsidRPr="007926C0">
      <w:rPr>
        <w:rStyle w:val="PageNumber"/>
        <w:i/>
        <w:sz w:val="20"/>
        <w:rPrChange w:id="806" w:author="Vittorio Baroncini" w:date="2013-12-24T11:07:00Z">
          <w:rPr>
            <w:rStyle w:val="PageNumber"/>
          </w:rPr>
        </w:rPrChange>
      </w:rPr>
      <w:fldChar w:fldCharType="end"/>
    </w:r>
    <w:ins w:id="807" w:author="Vittorio Baroncini" w:date="2013-12-24T11:42:00Z">
      <w:r>
        <w:rPr>
          <w:rStyle w:val="PageNumber"/>
          <w:i/>
          <w:sz w:val="20"/>
        </w:rPr>
        <w:t>4</w:t>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3A94D" w14:textId="77777777" w:rsidR="001660BF" w:rsidRDefault="001660BF">
      <w:r>
        <w:separator/>
      </w:r>
    </w:p>
  </w:footnote>
  <w:footnote w:type="continuationSeparator" w:id="0">
    <w:p w14:paraId="3CE5BAE8" w14:textId="77777777" w:rsidR="001660BF" w:rsidRDefault="001660BF">
      <w:r>
        <w:continuationSeparator/>
      </w:r>
    </w:p>
  </w:footnote>
  <w:footnote w:id="1">
    <w:p w14:paraId="74DE387D" w14:textId="77777777" w:rsidR="001660BF" w:rsidRPr="00293717" w:rsidDel="0029156F" w:rsidRDefault="001660BF" w:rsidP="006305A7">
      <w:pPr>
        <w:pStyle w:val="FootnoteText"/>
        <w:rPr>
          <w:del w:id="564" w:author="Vittorio Baroncini" w:date="2013-12-23T15:50:00Z"/>
          <w:lang w:val="en-GB"/>
        </w:rPr>
      </w:pPr>
      <w:del w:id="565" w:author="Vittorio Baroncini" w:date="2013-12-23T15:50:00Z">
        <w:r w:rsidRPr="00554A64" w:rsidDel="0029156F">
          <w:rPr>
            <w:rStyle w:val="FootnoteReference"/>
            <w:lang w:val="en-GB"/>
          </w:rPr>
          <w:footnoteRef/>
        </w:r>
        <w:r w:rsidRPr="00554A64" w:rsidDel="0029156F">
          <w:rPr>
            <w:lang w:val="en-GB"/>
          </w:rPr>
          <w:delText xml:space="preserve"> The viewing rooms of the three laborator</w:delText>
        </w:r>
        <w:r w:rsidDel="0029156F">
          <w:rPr>
            <w:lang w:val="en-GB"/>
          </w:rPr>
          <w:delText>ies could be different according to the test material and/or to the design of the laboratory. Large displays (e.g. monitor equal or wider than 50’’) will allow to seat three (or more) subjects at the same time; a laboratory set-up, in which three wide monitors are available, will allow the creation of wider groups of viewers (three or more).</w:delText>
        </w:r>
      </w:del>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89A76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73D6C3C"/>
    <w:multiLevelType w:val="hybridMultilevel"/>
    <w:tmpl w:val="F522AF14"/>
    <w:lvl w:ilvl="0" w:tplc="04090011">
      <w:start w:val="1"/>
      <w:numFmt w:val="decimal"/>
      <w:lvlText w:val="%1)"/>
      <w:lvlJc w:val="left"/>
      <w:pPr>
        <w:ind w:left="72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07D41176"/>
    <w:multiLevelType w:val="hybridMultilevel"/>
    <w:tmpl w:val="F03CAEC6"/>
    <w:lvl w:ilvl="0" w:tplc="C2D84AD0">
      <w:start w:val="1"/>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392AEA"/>
    <w:multiLevelType w:val="hybridMultilevel"/>
    <w:tmpl w:val="014AC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216FE1"/>
    <w:multiLevelType w:val="hybridMultilevel"/>
    <w:tmpl w:val="D4C2D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253F2E"/>
    <w:multiLevelType w:val="hybridMultilevel"/>
    <w:tmpl w:val="21948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0C7610"/>
    <w:multiLevelType w:val="hybridMultilevel"/>
    <w:tmpl w:val="0AC0A35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597EF2"/>
    <w:multiLevelType w:val="hybridMultilevel"/>
    <w:tmpl w:val="123CE162"/>
    <w:lvl w:ilvl="0" w:tplc="D2D6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F26028"/>
    <w:multiLevelType w:val="hybridMultilevel"/>
    <w:tmpl w:val="652E134E"/>
    <w:lvl w:ilvl="0" w:tplc="AA9EEC7A">
      <w:start w:val="1"/>
      <w:numFmt w:val="decimal"/>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5C31E6"/>
    <w:multiLevelType w:val="hybridMultilevel"/>
    <w:tmpl w:val="E4D2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EB475B"/>
    <w:multiLevelType w:val="hybridMultilevel"/>
    <w:tmpl w:val="9B6E6E2A"/>
    <w:lvl w:ilvl="0" w:tplc="A47A6E9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1731797"/>
    <w:multiLevelType w:val="hybridMultilevel"/>
    <w:tmpl w:val="ECD0A7E8"/>
    <w:lvl w:ilvl="0" w:tplc="2150559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DB90658"/>
    <w:multiLevelType w:val="multilevel"/>
    <w:tmpl w:val="123CE1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E9007E"/>
    <w:multiLevelType w:val="multilevel"/>
    <w:tmpl w:val="D4C2D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F6364C"/>
    <w:multiLevelType w:val="hybridMultilevel"/>
    <w:tmpl w:val="BDA4AD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961640"/>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B34647"/>
    <w:multiLevelType w:val="hybridMultilevel"/>
    <w:tmpl w:val="A98C0352"/>
    <w:lvl w:ilvl="0" w:tplc="713EE508">
      <w:numFmt w:val="bullet"/>
      <w:lvlText w:val="-"/>
      <w:lvlJc w:val="left"/>
      <w:pPr>
        <w:ind w:left="360" w:hanging="360"/>
      </w:pPr>
      <w:rPr>
        <w:rFonts w:ascii="Helvetica" w:eastAsia="MS Mincho" w:hAnsi="Helvetica"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nsid w:val="610F3E04"/>
    <w:multiLevelType w:val="multilevel"/>
    <w:tmpl w:val="3FE82928"/>
    <w:lvl w:ilvl="0">
      <w:start w:val="1"/>
      <w:numFmt w:val="decimal"/>
      <w:lvlText w:val="%1."/>
      <w:lvlJc w:val="left"/>
      <w:pPr>
        <w:tabs>
          <w:tab w:val="num" w:pos="644"/>
        </w:tabs>
        <w:ind w:left="644" w:hanging="360"/>
      </w:pPr>
      <w:rPr>
        <w:rFonts w:cs="Times New Roman"/>
      </w:rPr>
    </w:lvl>
    <w:lvl w:ilvl="1">
      <w:start w:val="1"/>
      <w:numFmt w:val="bullet"/>
      <w:lvlText w:val=""/>
      <w:lvlJc w:val="left"/>
      <w:pPr>
        <w:tabs>
          <w:tab w:val="num" w:pos="1084"/>
        </w:tabs>
        <w:ind w:left="1084" w:hanging="375"/>
      </w:pPr>
      <w:rPr>
        <w:rFonts w:ascii="Symbol" w:hAnsi="Symbol" w:hint="default"/>
      </w:rPr>
    </w:lvl>
    <w:lvl w:ilvl="2">
      <w:start w:val="1"/>
      <w:numFmt w:val="decimal"/>
      <w:isLgl/>
      <w:lvlText w:val="%1.%2.%3."/>
      <w:lvlJc w:val="left"/>
      <w:pPr>
        <w:tabs>
          <w:tab w:val="num" w:pos="2138"/>
        </w:tabs>
        <w:ind w:left="2138" w:hanging="720"/>
      </w:pPr>
      <w:rPr>
        <w:rFonts w:cs="Times New Roman"/>
      </w:rPr>
    </w:lvl>
    <w:lvl w:ilvl="3">
      <w:start w:val="1"/>
      <w:numFmt w:val="decimal"/>
      <w:isLgl/>
      <w:lvlText w:val="%1.%2.%3.%4."/>
      <w:lvlJc w:val="left"/>
      <w:pPr>
        <w:tabs>
          <w:tab w:val="num" w:pos="2847"/>
        </w:tabs>
        <w:ind w:left="2847" w:hanging="720"/>
      </w:pPr>
      <w:rPr>
        <w:rFonts w:cs="Times New Roman"/>
      </w:rPr>
    </w:lvl>
    <w:lvl w:ilvl="4">
      <w:start w:val="1"/>
      <w:numFmt w:val="decimal"/>
      <w:isLgl/>
      <w:lvlText w:val="%1.%2.%3.%4.%5."/>
      <w:lvlJc w:val="left"/>
      <w:pPr>
        <w:tabs>
          <w:tab w:val="num" w:pos="3916"/>
        </w:tabs>
        <w:ind w:left="3916" w:hanging="1080"/>
      </w:pPr>
      <w:rPr>
        <w:rFonts w:cs="Times New Roman"/>
      </w:rPr>
    </w:lvl>
    <w:lvl w:ilvl="5">
      <w:start w:val="1"/>
      <w:numFmt w:val="decimal"/>
      <w:isLgl/>
      <w:lvlText w:val="%1.%2.%3.%4.%5.%6."/>
      <w:lvlJc w:val="left"/>
      <w:pPr>
        <w:tabs>
          <w:tab w:val="num" w:pos="4625"/>
        </w:tabs>
        <w:ind w:left="4625" w:hanging="1080"/>
      </w:pPr>
      <w:rPr>
        <w:rFonts w:cs="Times New Roman"/>
      </w:rPr>
    </w:lvl>
    <w:lvl w:ilvl="6">
      <w:start w:val="1"/>
      <w:numFmt w:val="decimal"/>
      <w:isLgl/>
      <w:lvlText w:val="%1.%2.%3.%4.%5.%6.%7."/>
      <w:lvlJc w:val="left"/>
      <w:pPr>
        <w:tabs>
          <w:tab w:val="num" w:pos="5694"/>
        </w:tabs>
        <w:ind w:left="5694" w:hanging="1440"/>
      </w:pPr>
      <w:rPr>
        <w:rFonts w:cs="Times New Roman"/>
      </w:rPr>
    </w:lvl>
    <w:lvl w:ilvl="7">
      <w:start w:val="1"/>
      <w:numFmt w:val="decimal"/>
      <w:isLgl/>
      <w:lvlText w:val="%1.%2.%3.%4.%5.%6.%7.%8."/>
      <w:lvlJc w:val="left"/>
      <w:pPr>
        <w:tabs>
          <w:tab w:val="num" w:pos="6403"/>
        </w:tabs>
        <w:ind w:left="6403" w:hanging="1440"/>
      </w:pPr>
      <w:rPr>
        <w:rFonts w:cs="Times New Roman"/>
      </w:rPr>
    </w:lvl>
    <w:lvl w:ilvl="8">
      <w:start w:val="1"/>
      <w:numFmt w:val="decimal"/>
      <w:isLgl/>
      <w:lvlText w:val="%1.%2.%3.%4.%5.%6.%7.%8.%9."/>
      <w:lvlJc w:val="left"/>
      <w:pPr>
        <w:tabs>
          <w:tab w:val="num" w:pos="7472"/>
        </w:tabs>
        <w:ind w:left="7472" w:hanging="1800"/>
      </w:pPr>
      <w:rPr>
        <w:rFonts w:cs="Times New Roman"/>
      </w:rPr>
    </w:lvl>
  </w:abstractNum>
  <w:abstractNum w:abstractNumId="3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135E59"/>
    <w:multiLevelType w:val="hybridMultilevel"/>
    <w:tmpl w:val="7E62E9B0"/>
    <w:lvl w:ilvl="0" w:tplc="CCE27728">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3">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7D751C"/>
    <w:multiLevelType w:val="hybridMultilevel"/>
    <w:tmpl w:val="05026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A3B6EE5"/>
    <w:multiLevelType w:val="hybridMultilevel"/>
    <w:tmpl w:val="21CE3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nsid w:val="7C9E0592"/>
    <w:multiLevelType w:val="hybridMultilevel"/>
    <w:tmpl w:val="CD945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7"/>
  </w:num>
  <w:num w:numId="4">
    <w:abstractNumId w:val="22"/>
  </w:num>
  <w:num w:numId="5">
    <w:abstractNumId w:val="24"/>
  </w:num>
  <w:num w:numId="6">
    <w:abstractNumId w:val="16"/>
  </w:num>
  <w:num w:numId="7">
    <w:abstractNumId w:val="18"/>
  </w:num>
  <w:num w:numId="8">
    <w:abstractNumId w:val="16"/>
  </w:num>
  <w:num w:numId="9">
    <w:abstractNumId w:val="3"/>
  </w:num>
  <w:num w:numId="10">
    <w:abstractNumId w:val="13"/>
  </w:num>
  <w:num w:numId="11">
    <w:abstractNumId w:val="8"/>
  </w:num>
  <w:num w:numId="12">
    <w:abstractNumId w:val="38"/>
  </w:num>
  <w:num w:numId="13">
    <w:abstractNumId w:val="7"/>
  </w:num>
  <w:num w:numId="14">
    <w:abstractNumId w:val="17"/>
  </w:num>
  <w:num w:numId="15">
    <w:abstractNumId w:val="20"/>
  </w:num>
  <w:num w:numId="16">
    <w:abstractNumId w:val="19"/>
  </w:num>
  <w:num w:numId="17">
    <w:abstractNumId w:val="31"/>
  </w:num>
  <w:num w:numId="18">
    <w:abstractNumId w:val="34"/>
  </w:num>
  <w:num w:numId="19">
    <w:abstractNumId w:val="30"/>
  </w:num>
  <w:num w:numId="20">
    <w:abstractNumId w:val="11"/>
  </w:num>
  <w:num w:numId="21">
    <w:abstractNumId w:val="0"/>
  </w:num>
  <w:num w:numId="22">
    <w:abstractNumId w:val="37"/>
  </w:num>
  <w:num w:numId="23">
    <w:abstractNumId w:val="33"/>
  </w:num>
  <w:num w:numId="24">
    <w:abstractNumId w:val="25"/>
  </w:num>
  <w:num w:numId="25">
    <w:abstractNumId w:val="5"/>
  </w:num>
  <w:num w:numId="26">
    <w:abstractNumId w:val="26"/>
  </w:num>
  <w:num w:numId="27">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6"/>
  </w:num>
  <w:num w:numId="31">
    <w:abstractNumId w:val="9"/>
  </w:num>
  <w:num w:numId="32">
    <w:abstractNumId w:val="23"/>
  </w:num>
  <w:num w:numId="33">
    <w:abstractNumId w:val="14"/>
  </w:num>
  <w:num w:numId="34">
    <w:abstractNumId w:val="16"/>
  </w:num>
  <w:num w:numId="35">
    <w:abstractNumId w:val="16"/>
  </w:num>
  <w:num w:numId="36">
    <w:abstractNumId w:val="12"/>
  </w:num>
  <w:num w:numId="37">
    <w:abstractNumId w:val="15"/>
  </w:num>
  <w:num w:numId="38">
    <w:abstractNumId w:val="35"/>
  </w:num>
  <w:num w:numId="39">
    <w:abstractNumId w:val="21"/>
  </w:num>
  <w:num w:numId="40">
    <w:abstractNumId w:val="6"/>
  </w:num>
  <w:num w:numId="41">
    <w:abstractNumId w:val="16"/>
  </w:num>
  <w:num w:numId="42">
    <w:abstractNumId w:val="2"/>
  </w:num>
  <w:num w:numId="43">
    <w:abstractNumId w:val="39"/>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16"/>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152"/>
    <w:rsid w:val="00002870"/>
    <w:rsid w:val="000274F7"/>
    <w:rsid w:val="000458BC"/>
    <w:rsid w:val="00045C41"/>
    <w:rsid w:val="00046C03"/>
    <w:rsid w:val="00064ECB"/>
    <w:rsid w:val="0007062D"/>
    <w:rsid w:val="0007614F"/>
    <w:rsid w:val="00081249"/>
    <w:rsid w:val="0009442A"/>
    <w:rsid w:val="00096FBB"/>
    <w:rsid w:val="000A1161"/>
    <w:rsid w:val="000A686C"/>
    <w:rsid w:val="000B1C6B"/>
    <w:rsid w:val="000B248A"/>
    <w:rsid w:val="000B4FF9"/>
    <w:rsid w:val="000C09AC"/>
    <w:rsid w:val="000E00F3"/>
    <w:rsid w:val="000F0B6F"/>
    <w:rsid w:val="000F158C"/>
    <w:rsid w:val="000F521A"/>
    <w:rsid w:val="00102F3D"/>
    <w:rsid w:val="0011471E"/>
    <w:rsid w:val="001226C8"/>
    <w:rsid w:val="00124E38"/>
    <w:rsid w:val="0012580B"/>
    <w:rsid w:val="00131F90"/>
    <w:rsid w:val="0013526E"/>
    <w:rsid w:val="0014710A"/>
    <w:rsid w:val="001540E7"/>
    <w:rsid w:val="00162833"/>
    <w:rsid w:val="001632B2"/>
    <w:rsid w:val="001660BF"/>
    <w:rsid w:val="00171371"/>
    <w:rsid w:val="00173D97"/>
    <w:rsid w:val="00175A24"/>
    <w:rsid w:val="00182318"/>
    <w:rsid w:val="001846A4"/>
    <w:rsid w:val="00187E58"/>
    <w:rsid w:val="001A297E"/>
    <w:rsid w:val="001A368E"/>
    <w:rsid w:val="001A6E9C"/>
    <w:rsid w:val="001A7329"/>
    <w:rsid w:val="001A7CB1"/>
    <w:rsid w:val="001B145E"/>
    <w:rsid w:val="001B4E28"/>
    <w:rsid w:val="001C3525"/>
    <w:rsid w:val="001C6EA8"/>
    <w:rsid w:val="001D0B14"/>
    <w:rsid w:val="001D1BD2"/>
    <w:rsid w:val="001E02BE"/>
    <w:rsid w:val="001E3B37"/>
    <w:rsid w:val="001F0481"/>
    <w:rsid w:val="001F2594"/>
    <w:rsid w:val="00204787"/>
    <w:rsid w:val="00204DCE"/>
    <w:rsid w:val="002055A6"/>
    <w:rsid w:val="00206460"/>
    <w:rsid w:val="002069B4"/>
    <w:rsid w:val="00215DFC"/>
    <w:rsid w:val="002212DF"/>
    <w:rsid w:val="00222CD4"/>
    <w:rsid w:val="002264A6"/>
    <w:rsid w:val="00227BA7"/>
    <w:rsid w:val="0023011C"/>
    <w:rsid w:val="00234A2F"/>
    <w:rsid w:val="00241F63"/>
    <w:rsid w:val="00244FB9"/>
    <w:rsid w:val="00246F9D"/>
    <w:rsid w:val="00251222"/>
    <w:rsid w:val="00254CF6"/>
    <w:rsid w:val="00263398"/>
    <w:rsid w:val="00265383"/>
    <w:rsid w:val="00267118"/>
    <w:rsid w:val="00275BCF"/>
    <w:rsid w:val="00282FD2"/>
    <w:rsid w:val="00284C0D"/>
    <w:rsid w:val="0029156F"/>
    <w:rsid w:val="00292257"/>
    <w:rsid w:val="002A54E0"/>
    <w:rsid w:val="002B1595"/>
    <w:rsid w:val="002B191D"/>
    <w:rsid w:val="002C1EE8"/>
    <w:rsid w:val="002C3187"/>
    <w:rsid w:val="002C6AEB"/>
    <w:rsid w:val="002D0AF6"/>
    <w:rsid w:val="002D3FEE"/>
    <w:rsid w:val="002F0519"/>
    <w:rsid w:val="002F164D"/>
    <w:rsid w:val="002F79E7"/>
    <w:rsid w:val="002F7A43"/>
    <w:rsid w:val="003018E5"/>
    <w:rsid w:val="00304F07"/>
    <w:rsid w:val="00306206"/>
    <w:rsid w:val="00317D85"/>
    <w:rsid w:val="00327C56"/>
    <w:rsid w:val="003315A1"/>
    <w:rsid w:val="003373EC"/>
    <w:rsid w:val="00342FF4"/>
    <w:rsid w:val="00343C34"/>
    <w:rsid w:val="00365338"/>
    <w:rsid w:val="003669EA"/>
    <w:rsid w:val="003706CC"/>
    <w:rsid w:val="00377710"/>
    <w:rsid w:val="003A2D8E"/>
    <w:rsid w:val="003A4FF6"/>
    <w:rsid w:val="003A5F73"/>
    <w:rsid w:val="003B27A4"/>
    <w:rsid w:val="003B6923"/>
    <w:rsid w:val="003B7593"/>
    <w:rsid w:val="003C20E4"/>
    <w:rsid w:val="003C3576"/>
    <w:rsid w:val="003D39D2"/>
    <w:rsid w:val="003E005B"/>
    <w:rsid w:val="003E6F90"/>
    <w:rsid w:val="003F2240"/>
    <w:rsid w:val="003F5D0F"/>
    <w:rsid w:val="004045DF"/>
    <w:rsid w:val="00407CEC"/>
    <w:rsid w:val="00410510"/>
    <w:rsid w:val="00414101"/>
    <w:rsid w:val="00415DFC"/>
    <w:rsid w:val="00433DDB"/>
    <w:rsid w:val="00434A8C"/>
    <w:rsid w:val="00437619"/>
    <w:rsid w:val="00463678"/>
    <w:rsid w:val="00466011"/>
    <w:rsid w:val="00474E1E"/>
    <w:rsid w:val="00491033"/>
    <w:rsid w:val="004A2A63"/>
    <w:rsid w:val="004B210C"/>
    <w:rsid w:val="004B2E98"/>
    <w:rsid w:val="004D0B2D"/>
    <w:rsid w:val="004D405F"/>
    <w:rsid w:val="004D7797"/>
    <w:rsid w:val="004E3DD8"/>
    <w:rsid w:val="004E4F4F"/>
    <w:rsid w:val="004E5E4D"/>
    <w:rsid w:val="004E6789"/>
    <w:rsid w:val="004F61E3"/>
    <w:rsid w:val="00501649"/>
    <w:rsid w:val="00502E10"/>
    <w:rsid w:val="0051015C"/>
    <w:rsid w:val="00516CF1"/>
    <w:rsid w:val="00531AE9"/>
    <w:rsid w:val="0053640D"/>
    <w:rsid w:val="00547B54"/>
    <w:rsid w:val="00547E7D"/>
    <w:rsid w:val="00550A66"/>
    <w:rsid w:val="0055195A"/>
    <w:rsid w:val="00567EC7"/>
    <w:rsid w:val="00570013"/>
    <w:rsid w:val="00572A8F"/>
    <w:rsid w:val="005801A2"/>
    <w:rsid w:val="00581692"/>
    <w:rsid w:val="005902D9"/>
    <w:rsid w:val="005952A5"/>
    <w:rsid w:val="005A33A1"/>
    <w:rsid w:val="005B217D"/>
    <w:rsid w:val="005C385F"/>
    <w:rsid w:val="005E1AC6"/>
    <w:rsid w:val="005F6F1B"/>
    <w:rsid w:val="00614F9A"/>
    <w:rsid w:val="00624B33"/>
    <w:rsid w:val="00624F9E"/>
    <w:rsid w:val="006305A7"/>
    <w:rsid w:val="00630AA2"/>
    <w:rsid w:val="0063503F"/>
    <w:rsid w:val="00645C8F"/>
    <w:rsid w:val="00645F3D"/>
    <w:rsid w:val="00646707"/>
    <w:rsid w:val="00650F33"/>
    <w:rsid w:val="00662E58"/>
    <w:rsid w:val="00664DCF"/>
    <w:rsid w:val="006740E5"/>
    <w:rsid w:val="0067753E"/>
    <w:rsid w:val="00691553"/>
    <w:rsid w:val="006A2BD6"/>
    <w:rsid w:val="006A2F3D"/>
    <w:rsid w:val="006A74F1"/>
    <w:rsid w:val="006B342D"/>
    <w:rsid w:val="006B63A3"/>
    <w:rsid w:val="006C5D39"/>
    <w:rsid w:val="006C73DA"/>
    <w:rsid w:val="006D2629"/>
    <w:rsid w:val="006D389F"/>
    <w:rsid w:val="006E2810"/>
    <w:rsid w:val="006E2DE3"/>
    <w:rsid w:val="006E5417"/>
    <w:rsid w:val="006F53F1"/>
    <w:rsid w:val="006F6ADF"/>
    <w:rsid w:val="006F7DB2"/>
    <w:rsid w:val="00703484"/>
    <w:rsid w:val="00704334"/>
    <w:rsid w:val="00712F60"/>
    <w:rsid w:val="00720E3B"/>
    <w:rsid w:val="0073644D"/>
    <w:rsid w:val="00741DD0"/>
    <w:rsid w:val="00745F6B"/>
    <w:rsid w:val="00752E83"/>
    <w:rsid w:val="0075585E"/>
    <w:rsid w:val="00770571"/>
    <w:rsid w:val="0077365F"/>
    <w:rsid w:val="0077651A"/>
    <w:rsid w:val="007768FF"/>
    <w:rsid w:val="007824D3"/>
    <w:rsid w:val="007926C0"/>
    <w:rsid w:val="00796EE3"/>
    <w:rsid w:val="007A4910"/>
    <w:rsid w:val="007A7D29"/>
    <w:rsid w:val="007B436F"/>
    <w:rsid w:val="007B4AB8"/>
    <w:rsid w:val="007B7CC2"/>
    <w:rsid w:val="007C39FD"/>
    <w:rsid w:val="007C77B4"/>
    <w:rsid w:val="007D2E1F"/>
    <w:rsid w:val="007E2A6B"/>
    <w:rsid w:val="007F1A67"/>
    <w:rsid w:val="007F1F8B"/>
    <w:rsid w:val="007F67A1"/>
    <w:rsid w:val="00810F02"/>
    <w:rsid w:val="00811C05"/>
    <w:rsid w:val="00813715"/>
    <w:rsid w:val="008206C8"/>
    <w:rsid w:val="00821E2A"/>
    <w:rsid w:val="008315C5"/>
    <w:rsid w:val="008512C3"/>
    <w:rsid w:val="0086387C"/>
    <w:rsid w:val="00874A6C"/>
    <w:rsid w:val="00876C65"/>
    <w:rsid w:val="008832D0"/>
    <w:rsid w:val="00895B8B"/>
    <w:rsid w:val="008A4B4C"/>
    <w:rsid w:val="008C239F"/>
    <w:rsid w:val="008C6831"/>
    <w:rsid w:val="008D6EB5"/>
    <w:rsid w:val="008E480C"/>
    <w:rsid w:val="008F2D06"/>
    <w:rsid w:val="009075CE"/>
    <w:rsid w:val="00907757"/>
    <w:rsid w:val="009212B0"/>
    <w:rsid w:val="00922960"/>
    <w:rsid w:val="00923331"/>
    <w:rsid w:val="009234A5"/>
    <w:rsid w:val="00926B41"/>
    <w:rsid w:val="00927DF4"/>
    <w:rsid w:val="00927FA8"/>
    <w:rsid w:val="009336F7"/>
    <w:rsid w:val="009374A7"/>
    <w:rsid w:val="00940CAA"/>
    <w:rsid w:val="00957EC6"/>
    <w:rsid w:val="00965853"/>
    <w:rsid w:val="00975E86"/>
    <w:rsid w:val="00981360"/>
    <w:rsid w:val="009814A0"/>
    <w:rsid w:val="009819D0"/>
    <w:rsid w:val="00982E19"/>
    <w:rsid w:val="0098551D"/>
    <w:rsid w:val="00991618"/>
    <w:rsid w:val="00994B33"/>
    <w:rsid w:val="0099518F"/>
    <w:rsid w:val="009A523D"/>
    <w:rsid w:val="009A63AF"/>
    <w:rsid w:val="009B26A7"/>
    <w:rsid w:val="009B5C4B"/>
    <w:rsid w:val="009C531B"/>
    <w:rsid w:val="009D1273"/>
    <w:rsid w:val="009E1306"/>
    <w:rsid w:val="009E15B5"/>
    <w:rsid w:val="009F496B"/>
    <w:rsid w:val="009F5650"/>
    <w:rsid w:val="00A01439"/>
    <w:rsid w:val="00A02E61"/>
    <w:rsid w:val="00A03A25"/>
    <w:rsid w:val="00A05CFF"/>
    <w:rsid w:val="00A14494"/>
    <w:rsid w:val="00A56B97"/>
    <w:rsid w:val="00A56DFB"/>
    <w:rsid w:val="00A6093D"/>
    <w:rsid w:val="00A7295B"/>
    <w:rsid w:val="00A74080"/>
    <w:rsid w:val="00A76A6D"/>
    <w:rsid w:val="00A83253"/>
    <w:rsid w:val="00A87886"/>
    <w:rsid w:val="00A90A1C"/>
    <w:rsid w:val="00A92AA1"/>
    <w:rsid w:val="00AA6E84"/>
    <w:rsid w:val="00AA7EA1"/>
    <w:rsid w:val="00AC23CB"/>
    <w:rsid w:val="00AD2CCF"/>
    <w:rsid w:val="00AD530F"/>
    <w:rsid w:val="00AE341B"/>
    <w:rsid w:val="00AF4563"/>
    <w:rsid w:val="00B07598"/>
    <w:rsid w:val="00B07CA7"/>
    <w:rsid w:val="00B1279A"/>
    <w:rsid w:val="00B13387"/>
    <w:rsid w:val="00B21827"/>
    <w:rsid w:val="00B21859"/>
    <w:rsid w:val="00B24375"/>
    <w:rsid w:val="00B3157B"/>
    <w:rsid w:val="00B33E72"/>
    <w:rsid w:val="00B36DF2"/>
    <w:rsid w:val="00B4172A"/>
    <w:rsid w:val="00B4194A"/>
    <w:rsid w:val="00B4396E"/>
    <w:rsid w:val="00B5222E"/>
    <w:rsid w:val="00B61C96"/>
    <w:rsid w:val="00B725A9"/>
    <w:rsid w:val="00B73A2A"/>
    <w:rsid w:val="00B94B06"/>
    <w:rsid w:val="00B94C28"/>
    <w:rsid w:val="00B94CE0"/>
    <w:rsid w:val="00BA1DB5"/>
    <w:rsid w:val="00BC10BA"/>
    <w:rsid w:val="00BC5AFD"/>
    <w:rsid w:val="00BD06DB"/>
    <w:rsid w:val="00BF0025"/>
    <w:rsid w:val="00C04F43"/>
    <w:rsid w:val="00C0609D"/>
    <w:rsid w:val="00C115AB"/>
    <w:rsid w:val="00C16FB8"/>
    <w:rsid w:val="00C30249"/>
    <w:rsid w:val="00C3723B"/>
    <w:rsid w:val="00C40F5A"/>
    <w:rsid w:val="00C44E4F"/>
    <w:rsid w:val="00C606C9"/>
    <w:rsid w:val="00C60921"/>
    <w:rsid w:val="00C63B30"/>
    <w:rsid w:val="00C70BC7"/>
    <w:rsid w:val="00C73AE5"/>
    <w:rsid w:val="00C80288"/>
    <w:rsid w:val="00C84003"/>
    <w:rsid w:val="00C90650"/>
    <w:rsid w:val="00C97D78"/>
    <w:rsid w:val="00CC2AAE"/>
    <w:rsid w:val="00CC5A42"/>
    <w:rsid w:val="00CD0EAB"/>
    <w:rsid w:val="00CF34DB"/>
    <w:rsid w:val="00CF558F"/>
    <w:rsid w:val="00D073E2"/>
    <w:rsid w:val="00D12B4D"/>
    <w:rsid w:val="00D23826"/>
    <w:rsid w:val="00D35AF1"/>
    <w:rsid w:val="00D41676"/>
    <w:rsid w:val="00D446EC"/>
    <w:rsid w:val="00D51BF0"/>
    <w:rsid w:val="00D544FD"/>
    <w:rsid w:val="00D55942"/>
    <w:rsid w:val="00D60CE3"/>
    <w:rsid w:val="00D807BF"/>
    <w:rsid w:val="00D82FCC"/>
    <w:rsid w:val="00D868CD"/>
    <w:rsid w:val="00D875D6"/>
    <w:rsid w:val="00DA11B3"/>
    <w:rsid w:val="00DA17FC"/>
    <w:rsid w:val="00DA7887"/>
    <w:rsid w:val="00DB2C26"/>
    <w:rsid w:val="00DB7743"/>
    <w:rsid w:val="00DC4753"/>
    <w:rsid w:val="00DD4C72"/>
    <w:rsid w:val="00DD6609"/>
    <w:rsid w:val="00DE6B43"/>
    <w:rsid w:val="00DE7986"/>
    <w:rsid w:val="00DF57F3"/>
    <w:rsid w:val="00E11923"/>
    <w:rsid w:val="00E262D4"/>
    <w:rsid w:val="00E3254E"/>
    <w:rsid w:val="00E36250"/>
    <w:rsid w:val="00E40C7C"/>
    <w:rsid w:val="00E45105"/>
    <w:rsid w:val="00E52425"/>
    <w:rsid w:val="00E54511"/>
    <w:rsid w:val="00E61DAC"/>
    <w:rsid w:val="00E71F41"/>
    <w:rsid w:val="00E72B80"/>
    <w:rsid w:val="00E75FE3"/>
    <w:rsid w:val="00E803ED"/>
    <w:rsid w:val="00E86C4C"/>
    <w:rsid w:val="00E86FDC"/>
    <w:rsid w:val="00E950B4"/>
    <w:rsid w:val="00EA36FF"/>
    <w:rsid w:val="00EA3915"/>
    <w:rsid w:val="00EB041B"/>
    <w:rsid w:val="00EB39AD"/>
    <w:rsid w:val="00EB7AB1"/>
    <w:rsid w:val="00EF0046"/>
    <w:rsid w:val="00EF13E6"/>
    <w:rsid w:val="00EF1B84"/>
    <w:rsid w:val="00EF48CC"/>
    <w:rsid w:val="00F12A8B"/>
    <w:rsid w:val="00F15445"/>
    <w:rsid w:val="00F673B0"/>
    <w:rsid w:val="00F73032"/>
    <w:rsid w:val="00F73C68"/>
    <w:rsid w:val="00F7525C"/>
    <w:rsid w:val="00F8236A"/>
    <w:rsid w:val="00F82D41"/>
    <w:rsid w:val="00F848FC"/>
    <w:rsid w:val="00F84F6B"/>
    <w:rsid w:val="00F90662"/>
    <w:rsid w:val="00F91E26"/>
    <w:rsid w:val="00F9282A"/>
    <w:rsid w:val="00F95D5B"/>
    <w:rsid w:val="00F96BAD"/>
    <w:rsid w:val="00FA136F"/>
    <w:rsid w:val="00FB0E84"/>
    <w:rsid w:val="00FC1AAB"/>
    <w:rsid w:val="00FD01C2"/>
    <w:rsid w:val="00FD4541"/>
    <w:rsid w:val="00FD5645"/>
    <w:rsid w:val="00FD60A6"/>
    <w:rsid w:val="00FE7978"/>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0ED51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9442A"/>
    <w:rPr>
      <w:b/>
      <w:bCs/>
      <w:sz w:val="21"/>
      <w:szCs w:val="21"/>
    </w:rPr>
  </w:style>
  <w:style w:type="table" w:styleId="TableGrid">
    <w:name w:val="Table Grid"/>
    <w:basedOn w:val="TableNormal"/>
    <w:rsid w:val="00B4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6305A7"/>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6305A7"/>
    <w:rPr>
      <w:rFonts w:eastAsia="MS Mincho"/>
      <w:lang w:val="x-none" w:eastAsia="x-none"/>
    </w:rPr>
  </w:style>
  <w:style w:type="character" w:styleId="FootnoteReference">
    <w:name w:val="footnote reference"/>
    <w:rsid w:val="006305A7"/>
    <w:rPr>
      <w:rFonts w:ascii="Times New Roman" w:hAnsi="Times New Roman"/>
      <w:vertAlign w:val="superscript"/>
    </w:rPr>
  </w:style>
  <w:style w:type="paragraph" w:customStyle="1" w:styleId="ListParagraph2">
    <w:name w:val="List Paragraph2"/>
    <w:basedOn w:val="Normal"/>
    <w:rsid w:val="006305A7"/>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6305A7"/>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1540E7"/>
    <w:pPr>
      <w:numPr>
        <w:numId w:val="30"/>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F15445"/>
    <w:rPr>
      <w:sz w:val="22"/>
    </w:rPr>
  </w:style>
  <w:style w:type="paragraph" w:styleId="ListParagraph">
    <w:name w:val="List Paragraph"/>
    <w:basedOn w:val="Normal"/>
    <w:uiPriority w:val="72"/>
    <w:rsid w:val="000274F7"/>
    <w:pPr>
      <w:ind w:left="720"/>
      <w:contextualSpacing/>
    </w:pPr>
  </w:style>
  <w:style w:type="paragraph" w:styleId="Title">
    <w:name w:val="Title"/>
    <w:basedOn w:val="Normal"/>
    <w:next w:val="Normal"/>
    <w:link w:val="TitleChar"/>
    <w:qFormat/>
    <w:rsid w:val="00F12A8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12A8B"/>
    <w:rPr>
      <w:rFonts w:asciiTheme="majorHAnsi" w:eastAsiaTheme="majorEastAsia" w:hAnsiTheme="majorHAnsi" w:cstheme="majorBidi"/>
      <w:color w:val="17365D" w:themeColor="text2" w:themeShade="BF"/>
      <w:spacing w:val="5"/>
      <w:kern w:val="28"/>
      <w:sz w:val="52"/>
      <w:szCs w:val="52"/>
    </w:rPr>
  </w:style>
  <w:style w:type="paragraph" w:customStyle="1" w:styleId="RefText">
    <w:name w:val="Ref_Text"/>
    <w:basedOn w:val="Normal"/>
    <w:rsid w:val="00410510"/>
    <w:pPr>
      <w:tabs>
        <w:tab w:val="clear" w:pos="360"/>
        <w:tab w:val="clear" w:pos="720"/>
        <w:tab w:val="clear" w:pos="1080"/>
        <w:tab w:val="clear" w:pos="1440"/>
        <w:tab w:val="left" w:pos="794"/>
        <w:tab w:val="left" w:pos="1191"/>
        <w:tab w:val="left" w:pos="1588"/>
        <w:tab w:val="left" w:pos="1985"/>
      </w:tabs>
      <w:spacing w:before="120"/>
      <w:ind w:left="794" w:hanging="794"/>
      <w:jc w:val="both"/>
    </w:pPr>
    <w:rPr>
      <w:rFonts w:eastAsia="Times New Roman"/>
      <w:sz w:val="24"/>
      <w:lang w:val="en-GB"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9442A"/>
    <w:rPr>
      <w:b/>
      <w:bCs/>
      <w:sz w:val="21"/>
      <w:szCs w:val="21"/>
    </w:rPr>
  </w:style>
  <w:style w:type="table" w:styleId="TableGrid">
    <w:name w:val="Table Grid"/>
    <w:basedOn w:val="TableNormal"/>
    <w:rsid w:val="00B4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6305A7"/>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6305A7"/>
    <w:rPr>
      <w:rFonts w:eastAsia="MS Mincho"/>
      <w:lang w:val="x-none" w:eastAsia="x-none"/>
    </w:rPr>
  </w:style>
  <w:style w:type="character" w:styleId="FootnoteReference">
    <w:name w:val="footnote reference"/>
    <w:rsid w:val="006305A7"/>
    <w:rPr>
      <w:rFonts w:ascii="Times New Roman" w:hAnsi="Times New Roman"/>
      <w:vertAlign w:val="superscript"/>
    </w:rPr>
  </w:style>
  <w:style w:type="paragraph" w:customStyle="1" w:styleId="ListParagraph2">
    <w:name w:val="List Paragraph2"/>
    <w:basedOn w:val="Normal"/>
    <w:rsid w:val="006305A7"/>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6305A7"/>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1540E7"/>
    <w:pPr>
      <w:numPr>
        <w:numId w:val="30"/>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F15445"/>
    <w:rPr>
      <w:sz w:val="22"/>
    </w:rPr>
  </w:style>
  <w:style w:type="paragraph" w:styleId="ListParagraph">
    <w:name w:val="List Paragraph"/>
    <w:basedOn w:val="Normal"/>
    <w:uiPriority w:val="72"/>
    <w:rsid w:val="000274F7"/>
    <w:pPr>
      <w:ind w:left="720"/>
      <w:contextualSpacing/>
    </w:pPr>
  </w:style>
  <w:style w:type="paragraph" w:styleId="Title">
    <w:name w:val="Title"/>
    <w:basedOn w:val="Normal"/>
    <w:next w:val="Normal"/>
    <w:link w:val="TitleChar"/>
    <w:qFormat/>
    <w:rsid w:val="00F12A8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12A8B"/>
    <w:rPr>
      <w:rFonts w:asciiTheme="majorHAnsi" w:eastAsiaTheme="majorEastAsia" w:hAnsiTheme="majorHAnsi" w:cstheme="majorBidi"/>
      <w:color w:val="17365D" w:themeColor="text2" w:themeShade="BF"/>
      <w:spacing w:val="5"/>
      <w:kern w:val="28"/>
      <w:sz w:val="52"/>
      <w:szCs w:val="52"/>
    </w:rPr>
  </w:style>
  <w:style w:type="paragraph" w:customStyle="1" w:styleId="RefText">
    <w:name w:val="Ref_Text"/>
    <w:basedOn w:val="Normal"/>
    <w:rsid w:val="00410510"/>
    <w:pPr>
      <w:tabs>
        <w:tab w:val="clear" w:pos="360"/>
        <w:tab w:val="clear" w:pos="720"/>
        <w:tab w:val="clear" w:pos="1080"/>
        <w:tab w:val="clear" w:pos="1440"/>
        <w:tab w:val="left" w:pos="794"/>
        <w:tab w:val="left" w:pos="1191"/>
        <w:tab w:val="left" w:pos="1588"/>
        <w:tab w:val="left" w:pos="1985"/>
      </w:tabs>
      <w:spacing w:before="120"/>
      <w:ind w:left="794" w:hanging="794"/>
      <w:jc w:val="both"/>
    </w:pPr>
    <w:rPr>
      <w:rFonts w:eastAsia="Times New Roman"/>
      <w:sz w:val="24"/>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0357">
      <w:bodyDiv w:val="1"/>
      <w:marLeft w:val="0"/>
      <w:marRight w:val="0"/>
      <w:marTop w:val="0"/>
      <w:marBottom w:val="0"/>
      <w:divBdr>
        <w:top w:val="none" w:sz="0" w:space="0" w:color="auto"/>
        <w:left w:val="none" w:sz="0" w:space="0" w:color="auto"/>
        <w:bottom w:val="none" w:sz="0" w:space="0" w:color="auto"/>
        <w:right w:val="none" w:sz="0" w:space="0" w:color="auto"/>
      </w:divBdr>
    </w:div>
    <w:div w:id="218856971">
      <w:bodyDiv w:val="1"/>
      <w:marLeft w:val="0"/>
      <w:marRight w:val="0"/>
      <w:marTop w:val="0"/>
      <w:marBottom w:val="0"/>
      <w:divBdr>
        <w:top w:val="none" w:sz="0" w:space="0" w:color="auto"/>
        <w:left w:val="none" w:sz="0" w:space="0" w:color="auto"/>
        <w:bottom w:val="none" w:sz="0" w:space="0" w:color="auto"/>
        <w:right w:val="none" w:sz="0" w:space="0" w:color="auto"/>
      </w:divBdr>
    </w:div>
    <w:div w:id="704794711">
      <w:bodyDiv w:val="1"/>
      <w:marLeft w:val="0"/>
      <w:marRight w:val="0"/>
      <w:marTop w:val="0"/>
      <w:marBottom w:val="0"/>
      <w:divBdr>
        <w:top w:val="none" w:sz="0" w:space="0" w:color="auto"/>
        <w:left w:val="none" w:sz="0" w:space="0" w:color="auto"/>
        <w:bottom w:val="none" w:sz="0" w:space="0" w:color="auto"/>
        <w:right w:val="none" w:sz="0" w:space="0" w:color="auto"/>
      </w:divBdr>
    </w:div>
    <w:div w:id="1524392415">
      <w:bodyDiv w:val="1"/>
      <w:marLeft w:val="0"/>
      <w:marRight w:val="0"/>
      <w:marTop w:val="0"/>
      <w:marBottom w:val="0"/>
      <w:divBdr>
        <w:top w:val="none" w:sz="0" w:space="0" w:color="auto"/>
        <w:left w:val="none" w:sz="0" w:space="0" w:color="auto"/>
        <w:bottom w:val="none" w:sz="0" w:space="0" w:color="auto"/>
        <w:right w:val="none" w:sz="0" w:space="0" w:color="auto"/>
      </w:divBdr>
    </w:div>
    <w:div w:id="170066844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14804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vittorio@fub.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3510</Words>
  <Characters>20011</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23475</CharactersWithSpaces>
  <SharedDoc>false</SharedDoc>
  <HLinks>
    <vt:vector size="12" baseType="variant">
      <vt:variant>
        <vt:i4>7077949</vt:i4>
      </vt:variant>
      <vt:variant>
        <vt:i4>66</vt:i4>
      </vt:variant>
      <vt:variant>
        <vt:i4>0</vt:i4>
      </vt:variant>
      <vt:variant>
        <vt:i4>5</vt:i4>
      </vt:variant>
      <vt:variant>
        <vt:lpwstr>http://www.its.bldrdoc.gov/resources/video-quality-research/video-footage.aspx</vt:lpwstr>
      </vt:variant>
      <vt:variant>
        <vt:lpwstr/>
      </vt:variant>
      <vt:variant>
        <vt:i4>589863</vt:i4>
      </vt:variant>
      <vt:variant>
        <vt:i4>0</vt:i4>
      </vt:variant>
      <vt:variant>
        <vt:i4>0</vt:i4>
      </vt:variant>
      <vt:variant>
        <vt:i4>5</vt:i4>
      </vt:variant>
      <vt:variant>
        <vt:lpwstr>mailto:vittorio@fub.it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TK Tan</cp:lastModifiedBy>
  <cp:revision>9</cp:revision>
  <cp:lastPrinted>2013-12-15T01:31:00Z</cp:lastPrinted>
  <dcterms:created xsi:type="dcterms:W3CDTF">2014-01-09T07:19:00Z</dcterms:created>
  <dcterms:modified xsi:type="dcterms:W3CDTF">2014-01-14T10:47:00Z</dcterms:modified>
</cp:coreProperties>
</file>