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B464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F8A8F90" wp14:editId="71B2501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60B68453" wp14:editId="54FF506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61BD2B21" wp14:editId="312C806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4614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346148">
              <w:rPr>
                <w:szCs w:val="22"/>
                <w:lang w:val="en-CA"/>
              </w:rPr>
              <w:t>5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346148">
              <w:rPr>
                <w:szCs w:val="22"/>
                <w:lang w:val="en-CA"/>
              </w:rPr>
              <w:t>Geneva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CH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346148">
              <w:rPr>
                <w:szCs w:val="22"/>
                <w:lang w:val="en-CA"/>
              </w:rPr>
              <w:t>23</w:t>
            </w:r>
            <w:r w:rsidR="00FA139D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Oct.</w:t>
            </w:r>
            <w:r w:rsidR="00FA139D">
              <w:rPr>
                <w:szCs w:val="22"/>
                <w:lang w:val="en-CA"/>
              </w:rPr>
              <w:t xml:space="preserve"> – </w:t>
            </w:r>
            <w:r w:rsidR="00346148">
              <w:rPr>
                <w:szCs w:val="22"/>
                <w:lang w:val="en-CA"/>
              </w:rPr>
              <w:t>1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346148">
              <w:rPr>
                <w:szCs w:val="22"/>
                <w:lang w:val="en-CA"/>
              </w:rPr>
              <w:t>Nov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0656D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656D4">
              <w:rPr>
                <w:lang w:val="en-CA"/>
              </w:rPr>
              <w:t>O</w:t>
            </w:r>
            <w:r w:rsidR="000656D4">
              <w:rPr>
                <w:u w:val="single"/>
                <w:lang w:val="en-CA"/>
              </w:rPr>
              <w:t>1121</w:t>
            </w:r>
            <w:ins w:id="0" w:author="Rajan Joshi, Qualcomm" w:date="2013-11-19T15:29:00Z">
              <w:r w:rsidR="00EF4B36">
                <w:rPr>
                  <w:u w:val="single"/>
                  <w:lang w:val="en-CA"/>
                </w:rPr>
                <w:t>_r1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656D4" w:rsidP="00D85FA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AU"/>
              </w:rPr>
              <w:t>HEVC Range Extensions Core Experiment 1 (RCE1): High bit rate coding at high bit depths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A0A6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156727" w:rsidP="00AA0A6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CE description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156727" w:rsidP="0015672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</w:t>
            </w:r>
            <w:r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br/>
              <w:t>Karl Sharman</w:t>
            </w:r>
            <w:r w:rsidR="00AA0A6E"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156727" w:rsidP="0015672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 w:rsidR="00E61DAC" w:rsidRPr="005B217D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156727" w:rsidRDefault="00822107" w:rsidP="00156727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156727" w:rsidRPr="009567B7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  <w:r w:rsidR="00156727">
              <w:rPr>
                <w:szCs w:val="22"/>
                <w:lang w:val="en-CA"/>
              </w:rPr>
              <w:br/>
            </w:r>
            <w:r w:rsidR="00156727">
              <w:rPr>
                <w:szCs w:val="22"/>
                <w:lang w:val="en-CA"/>
              </w:rPr>
              <w:br/>
            </w:r>
            <w:hyperlink r:id="rId12" w:history="1">
              <w:r w:rsidR="00156727" w:rsidRPr="001B6280">
                <w:rPr>
                  <w:rStyle w:val="Hyperlink"/>
                  <w:szCs w:val="22"/>
                  <w:lang w:val="en-CA"/>
                </w:rPr>
                <w:t>karl.sharman@eu.sony.com</w:t>
              </w:r>
            </w:hyperlink>
          </w:p>
          <w:p w:rsidR="00156727" w:rsidRPr="005B217D" w:rsidRDefault="00156727" w:rsidP="003C56F8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5672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CE co-ordinators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12574" w:rsidRPr="00612574" w:rsidRDefault="00D85FA8" w:rsidP="00612574">
      <w:pPr>
        <w:jc w:val="both"/>
        <w:rPr>
          <w:lang w:val="en-CA"/>
        </w:rPr>
      </w:pPr>
      <w:r>
        <w:rPr>
          <w:rFonts w:hint="eastAsia"/>
          <w:szCs w:val="22"/>
          <w:lang w:val="en-CA" w:eastAsia="ja-JP"/>
        </w:rPr>
        <w:t xml:space="preserve">This document is a description of </w:t>
      </w:r>
      <w:r>
        <w:rPr>
          <w:szCs w:val="22"/>
          <w:lang w:val="en-CA" w:eastAsia="ja-JP"/>
        </w:rPr>
        <w:t xml:space="preserve">the </w:t>
      </w:r>
      <w:r w:rsidRPr="00C90AFF">
        <w:rPr>
          <w:szCs w:val="22"/>
          <w:lang w:val="en-CA" w:eastAsia="ja-JP"/>
        </w:rPr>
        <w:t xml:space="preserve">HEVC Range Extensions Core Experiment </w:t>
      </w:r>
      <w:r w:rsidR="000656D4">
        <w:rPr>
          <w:szCs w:val="22"/>
          <w:lang w:val="en-CA" w:eastAsia="ja-JP"/>
        </w:rPr>
        <w:t>1</w:t>
      </w:r>
      <w:r w:rsidR="000656D4" w:rsidRPr="00D05061">
        <w:rPr>
          <w:szCs w:val="22"/>
          <w:lang w:val="en-CA" w:eastAsia="ja-JP"/>
        </w:rPr>
        <w:t xml:space="preserve"> </w:t>
      </w:r>
      <w:r w:rsidRPr="00D05061">
        <w:rPr>
          <w:szCs w:val="22"/>
          <w:lang w:val="en-CA" w:eastAsia="ja-JP"/>
        </w:rPr>
        <w:t xml:space="preserve">on </w:t>
      </w:r>
      <w:r w:rsidR="000656D4" w:rsidRPr="008C15F7">
        <w:rPr>
          <w:bCs/>
          <w:sz w:val="24"/>
          <w:szCs w:val="24"/>
          <w:lang w:val="en-AU"/>
        </w:rPr>
        <w:t>high bit rate coding at high bit depths</w:t>
      </w:r>
      <w:r w:rsidR="00612574">
        <w:rPr>
          <w:noProof/>
        </w:rPr>
        <w:t>.</w:t>
      </w:r>
    </w:p>
    <w:p w:rsidR="00870D51" w:rsidRPr="003C56F8" w:rsidRDefault="003E0F88" w:rsidP="003C56F8">
      <w:pPr>
        <w:pStyle w:val="Heading1"/>
      </w:pPr>
      <w:r>
        <w:t>Technical Description</w:t>
      </w:r>
    </w:p>
    <w:p w:rsidR="00180532" w:rsidRDefault="00D85FA8" w:rsidP="0008369F">
      <w:pPr>
        <w:jc w:val="both"/>
        <w:rPr>
          <w:szCs w:val="22"/>
          <w:lang w:val="en-CA"/>
        </w:rPr>
      </w:pPr>
      <w:r w:rsidRPr="00C37C75">
        <w:t xml:space="preserve">This document defines </w:t>
      </w:r>
      <w:r>
        <w:t>HEVC Range Extensions</w:t>
      </w:r>
      <w:r w:rsidRPr="00C37C75">
        <w:t xml:space="preserve"> </w:t>
      </w:r>
      <w:r>
        <w:t xml:space="preserve">Core </w:t>
      </w:r>
      <w:r w:rsidRPr="000D4436">
        <w:t xml:space="preserve">Experiment </w:t>
      </w:r>
      <w:r w:rsidR="000656D4">
        <w:t>1</w:t>
      </w:r>
      <w:r w:rsidR="000656D4" w:rsidRPr="000D4436">
        <w:t xml:space="preserve"> </w:t>
      </w:r>
      <w:r w:rsidRPr="000D4436">
        <w:t>(</w:t>
      </w:r>
      <w:r w:rsidR="000656D4" w:rsidRPr="000D4436">
        <w:t>RCE</w:t>
      </w:r>
      <w:r w:rsidR="000656D4">
        <w:t>1</w:t>
      </w:r>
      <w:r w:rsidRPr="000D4436">
        <w:t>) on</w:t>
      </w:r>
      <w:r w:rsidRPr="007F5F7A">
        <w:rPr>
          <w:szCs w:val="22"/>
          <w:lang w:val="en-CA" w:eastAsia="ja-JP"/>
        </w:rPr>
        <w:t xml:space="preserve"> </w:t>
      </w:r>
      <w:r w:rsidR="000656D4" w:rsidRPr="000F48D4">
        <w:rPr>
          <w:bCs/>
          <w:sz w:val="24"/>
          <w:szCs w:val="24"/>
          <w:lang w:val="en-AU"/>
        </w:rPr>
        <w:t>high bit rate coding at high bit depths</w:t>
      </w:r>
      <w:r w:rsidR="000656D4">
        <w:rPr>
          <w:noProof/>
        </w:rPr>
        <w:t xml:space="preserve"> </w:t>
      </w:r>
      <w:r w:rsidRPr="00C37C75">
        <w:t xml:space="preserve">to be performed for the upcoming </w:t>
      </w:r>
      <w:r>
        <w:t>January 2014</w:t>
      </w:r>
      <w:r w:rsidRPr="00C37C75">
        <w:t xml:space="preserve"> JCT-VC meeting</w:t>
      </w:r>
      <w:proofErr w:type="gramStart"/>
      <w:r>
        <w:t>.</w:t>
      </w:r>
      <w:r w:rsidR="00180532">
        <w:rPr>
          <w:szCs w:val="22"/>
          <w:lang w:val="en-CA"/>
        </w:rPr>
        <w:t>.</w:t>
      </w:r>
      <w:proofErr w:type="gramEnd"/>
    </w:p>
    <w:p w:rsidR="0088294B" w:rsidRDefault="000476C7" w:rsidP="000476C7">
      <w:pPr>
        <w:pStyle w:val="Heading1"/>
        <w:rPr>
          <w:lang w:val="en-CA"/>
        </w:rPr>
      </w:pPr>
      <w:r>
        <w:rPr>
          <w:lang w:val="en-CA"/>
        </w:rPr>
        <w:t>List of Participants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3"/>
        <w:gridCol w:w="4256"/>
        <w:gridCol w:w="2007"/>
        <w:gridCol w:w="660"/>
        <w:gridCol w:w="660"/>
      </w:tblGrid>
      <w:tr w:rsidR="000476C7" w:rsidTr="000476C7">
        <w:tc>
          <w:tcPr>
            <w:tcW w:w="216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Participant</w:t>
            </w:r>
          </w:p>
        </w:tc>
        <w:tc>
          <w:tcPr>
            <w:tcW w:w="360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Email address</w:t>
            </w:r>
          </w:p>
        </w:tc>
        <w:tc>
          <w:tcPr>
            <w:tcW w:w="216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Affiliation</w:t>
            </w:r>
          </w:p>
        </w:tc>
        <w:tc>
          <w:tcPr>
            <w:tcW w:w="72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P</w:t>
            </w:r>
          </w:p>
        </w:tc>
        <w:tc>
          <w:tcPr>
            <w:tcW w:w="72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C</w:t>
            </w:r>
          </w:p>
        </w:tc>
      </w:tr>
      <w:tr w:rsidR="000476C7" w:rsidTr="000476C7">
        <w:tc>
          <w:tcPr>
            <w:tcW w:w="216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R. Joshi</w:t>
            </w:r>
          </w:p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J. Sole</w:t>
            </w:r>
          </w:p>
        </w:tc>
        <w:tc>
          <w:tcPr>
            <w:tcW w:w="3600" w:type="dxa"/>
          </w:tcPr>
          <w:p w:rsidR="000476C7" w:rsidRDefault="00822107" w:rsidP="000476C7">
            <w:pPr>
              <w:rPr>
                <w:lang w:val="en-CA"/>
              </w:rPr>
            </w:pPr>
            <w:hyperlink r:id="rId13" w:history="1">
              <w:r w:rsidR="000476C7" w:rsidRPr="009567B7">
                <w:rPr>
                  <w:rStyle w:val="Hyperlink"/>
                  <w:lang w:val="en-CA"/>
                </w:rPr>
                <w:t>rajanj@qti.qualcomm.com</w:t>
              </w:r>
            </w:hyperlink>
          </w:p>
          <w:p w:rsidR="000476C7" w:rsidRDefault="00822107" w:rsidP="000476C7">
            <w:pPr>
              <w:rPr>
                <w:lang w:val="en-CA"/>
              </w:rPr>
            </w:pPr>
            <w:hyperlink r:id="rId14" w:history="1">
              <w:r w:rsidR="000476C7" w:rsidRPr="009567B7">
                <w:rPr>
                  <w:rStyle w:val="Hyperlink"/>
                  <w:lang w:val="en-CA"/>
                </w:rPr>
                <w:t>joels@qti.qualcomm.com</w:t>
              </w:r>
            </w:hyperlink>
          </w:p>
        </w:tc>
        <w:tc>
          <w:tcPr>
            <w:tcW w:w="216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Qualcomm</w:t>
            </w:r>
          </w:p>
        </w:tc>
        <w:tc>
          <w:tcPr>
            <w:tcW w:w="72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X</w:t>
            </w:r>
          </w:p>
        </w:tc>
        <w:tc>
          <w:tcPr>
            <w:tcW w:w="72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X</w:t>
            </w:r>
          </w:p>
        </w:tc>
      </w:tr>
      <w:tr w:rsidR="000476C7" w:rsidTr="000476C7">
        <w:tc>
          <w:tcPr>
            <w:tcW w:w="216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K. Sharman</w:t>
            </w:r>
          </w:p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N. Saunders</w:t>
            </w:r>
          </w:p>
        </w:tc>
        <w:tc>
          <w:tcPr>
            <w:tcW w:w="3600" w:type="dxa"/>
          </w:tcPr>
          <w:p w:rsidR="000476C7" w:rsidRDefault="00822107" w:rsidP="000476C7">
            <w:pPr>
              <w:rPr>
                <w:lang w:val="en-CA"/>
              </w:rPr>
            </w:pPr>
            <w:hyperlink r:id="rId15" w:history="1">
              <w:r w:rsidR="000476C7" w:rsidRPr="009567B7">
                <w:rPr>
                  <w:rStyle w:val="Hyperlink"/>
                  <w:lang w:val="en-CA"/>
                </w:rPr>
                <w:t>Karl.sharman@eu.sony.com</w:t>
              </w:r>
            </w:hyperlink>
          </w:p>
          <w:p w:rsidR="000476C7" w:rsidRDefault="00822107" w:rsidP="000476C7">
            <w:pPr>
              <w:rPr>
                <w:lang w:val="en-CA"/>
              </w:rPr>
            </w:pPr>
            <w:hyperlink r:id="rId16" w:history="1">
              <w:r w:rsidR="000476C7" w:rsidRPr="009567B7">
                <w:rPr>
                  <w:rStyle w:val="Hyperlink"/>
                  <w:lang w:val="en-CA"/>
                </w:rPr>
                <w:t>Nick.saunders@eu.sony.com</w:t>
              </w:r>
            </w:hyperlink>
          </w:p>
        </w:tc>
        <w:tc>
          <w:tcPr>
            <w:tcW w:w="216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Sony Europe</w:t>
            </w:r>
          </w:p>
        </w:tc>
        <w:tc>
          <w:tcPr>
            <w:tcW w:w="72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X</w:t>
            </w:r>
          </w:p>
        </w:tc>
        <w:tc>
          <w:tcPr>
            <w:tcW w:w="720" w:type="dxa"/>
          </w:tcPr>
          <w:p w:rsidR="000476C7" w:rsidRDefault="000476C7" w:rsidP="000476C7">
            <w:pPr>
              <w:rPr>
                <w:lang w:val="en-CA"/>
              </w:rPr>
            </w:pPr>
            <w:r>
              <w:rPr>
                <w:lang w:val="en-CA"/>
              </w:rPr>
              <w:t>X</w:t>
            </w:r>
          </w:p>
        </w:tc>
      </w:tr>
      <w:tr w:rsidR="000476C7" w:rsidTr="000476C7">
        <w:tc>
          <w:tcPr>
            <w:tcW w:w="2160" w:type="dxa"/>
          </w:tcPr>
          <w:p w:rsidR="000476C7" w:rsidRDefault="008563A6" w:rsidP="000476C7">
            <w:pPr>
              <w:rPr>
                <w:lang w:val="en-CA"/>
              </w:rPr>
            </w:pPr>
            <w:r>
              <w:rPr>
                <w:lang w:val="en-CA"/>
              </w:rPr>
              <w:t>C. Rosewarne</w:t>
            </w:r>
          </w:p>
        </w:tc>
        <w:tc>
          <w:tcPr>
            <w:tcW w:w="3600" w:type="dxa"/>
          </w:tcPr>
          <w:p w:rsidR="000476C7" w:rsidRDefault="00822107" w:rsidP="000476C7">
            <w:pPr>
              <w:rPr>
                <w:lang w:val="en-CA"/>
              </w:rPr>
            </w:pPr>
            <w:hyperlink r:id="rId17" w:history="1">
              <w:r w:rsidR="008563A6" w:rsidRPr="00677202">
                <w:rPr>
                  <w:rStyle w:val="Hyperlink"/>
                  <w:lang w:val="pt-BR" w:eastAsia="ko-KR"/>
                </w:rPr>
                <w:t>chris.rosewarne@cisra.canon.com.au</w:t>
              </w:r>
            </w:hyperlink>
          </w:p>
        </w:tc>
        <w:tc>
          <w:tcPr>
            <w:tcW w:w="2160" w:type="dxa"/>
          </w:tcPr>
          <w:p w:rsidR="000476C7" w:rsidRDefault="008563A6" w:rsidP="000476C7">
            <w:pPr>
              <w:rPr>
                <w:lang w:val="en-CA"/>
              </w:rPr>
            </w:pPr>
            <w:r>
              <w:rPr>
                <w:lang w:val="en-CA"/>
              </w:rPr>
              <w:t>Canon</w:t>
            </w:r>
          </w:p>
        </w:tc>
        <w:tc>
          <w:tcPr>
            <w:tcW w:w="720" w:type="dxa"/>
          </w:tcPr>
          <w:p w:rsidR="000476C7" w:rsidRDefault="000476C7" w:rsidP="000476C7">
            <w:pPr>
              <w:rPr>
                <w:lang w:val="en-CA"/>
              </w:rPr>
            </w:pPr>
          </w:p>
        </w:tc>
        <w:tc>
          <w:tcPr>
            <w:tcW w:w="720" w:type="dxa"/>
          </w:tcPr>
          <w:p w:rsidR="000476C7" w:rsidRDefault="007E1023" w:rsidP="000476C7">
            <w:pPr>
              <w:rPr>
                <w:lang w:val="en-CA"/>
              </w:rPr>
            </w:pPr>
            <w:ins w:id="1" w:author="Rajan Joshi, Qualcomm" w:date="2013-11-19T17:22:00Z">
              <w:r>
                <w:rPr>
                  <w:lang w:val="en-CA"/>
                </w:rPr>
                <w:t>X</w:t>
              </w:r>
            </w:ins>
          </w:p>
        </w:tc>
      </w:tr>
      <w:tr w:rsidR="00F421A3" w:rsidTr="000476C7">
        <w:tc>
          <w:tcPr>
            <w:tcW w:w="2160" w:type="dxa"/>
          </w:tcPr>
          <w:p w:rsidR="00F421A3" w:rsidRDefault="00F421A3" w:rsidP="00F421A3">
            <w:pPr>
              <w:rPr>
                <w:lang w:val="en-CA"/>
              </w:rPr>
            </w:pPr>
            <w:r>
              <w:rPr>
                <w:lang w:val="en-CA"/>
              </w:rPr>
              <w:t>A. Saxena</w:t>
            </w:r>
          </w:p>
          <w:p w:rsidR="006E07B2" w:rsidRDefault="006E07B2" w:rsidP="00F421A3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Guoxin</w:t>
            </w:r>
            <w:proofErr w:type="spellEnd"/>
            <w:r>
              <w:rPr>
                <w:lang w:val="en-CA"/>
              </w:rPr>
              <w:t xml:space="preserve"> Jin</w:t>
            </w:r>
          </w:p>
          <w:p w:rsidR="006E07B2" w:rsidRPr="00F421A3" w:rsidRDefault="006E07B2" w:rsidP="00F421A3">
            <w:pPr>
              <w:rPr>
                <w:lang w:val="en-CA"/>
              </w:rPr>
            </w:pPr>
            <w:r>
              <w:rPr>
                <w:lang w:val="en-CA"/>
              </w:rPr>
              <w:t>Felix Fernandes</w:t>
            </w:r>
          </w:p>
        </w:tc>
        <w:tc>
          <w:tcPr>
            <w:tcW w:w="3600" w:type="dxa"/>
          </w:tcPr>
          <w:p w:rsidR="00F421A3" w:rsidRDefault="00822107" w:rsidP="000476C7">
            <w:pPr>
              <w:rPr>
                <w:rStyle w:val="Hyperlink"/>
              </w:rPr>
            </w:pPr>
            <w:hyperlink r:id="rId18" w:history="1">
              <w:r w:rsidR="00F421A3" w:rsidRPr="009567B7">
                <w:rPr>
                  <w:rStyle w:val="Hyperlink"/>
                </w:rPr>
                <w:t>asaxena@sta.samsung.com</w:t>
              </w:r>
            </w:hyperlink>
          </w:p>
          <w:p w:rsidR="006E07B2" w:rsidRDefault="00822107" w:rsidP="000476C7">
            <w:pPr>
              <w:rPr>
                <w:rStyle w:val="Hyperlink"/>
              </w:rPr>
            </w:pPr>
            <w:hyperlink r:id="rId19" w:history="1">
              <w:r w:rsidR="006E07B2" w:rsidRPr="009567B7">
                <w:rPr>
                  <w:rStyle w:val="Hyperlink"/>
                </w:rPr>
                <w:t>guoxin.jin@sta.samsung.com</w:t>
              </w:r>
            </w:hyperlink>
          </w:p>
          <w:p w:rsidR="006E07B2" w:rsidRDefault="00822107" w:rsidP="000476C7">
            <w:hyperlink r:id="rId20" w:history="1">
              <w:r w:rsidR="006E07B2" w:rsidRPr="009567B7">
                <w:rPr>
                  <w:rStyle w:val="Hyperlink"/>
                </w:rPr>
                <w:t>ffernandes@sta.samsung.com</w:t>
              </w:r>
            </w:hyperlink>
          </w:p>
        </w:tc>
        <w:tc>
          <w:tcPr>
            <w:tcW w:w="2160" w:type="dxa"/>
          </w:tcPr>
          <w:p w:rsidR="00F421A3" w:rsidRDefault="00F421A3" w:rsidP="000476C7">
            <w:pPr>
              <w:rPr>
                <w:lang w:val="en-CA"/>
              </w:rPr>
            </w:pPr>
            <w:r>
              <w:rPr>
                <w:lang w:val="en-CA"/>
              </w:rPr>
              <w:t>Samsung Telecom America</w:t>
            </w:r>
          </w:p>
        </w:tc>
        <w:tc>
          <w:tcPr>
            <w:tcW w:w="720" w:type="dxa"/>
          </w:tcPr>
          <w:p w:rsidR="00F421A3" w:rsidRDefault="00F421A3" w:rsidP="000476C7">
            <w:pPr>
              <w:rPr>
                <w:lang w:val="en-CA"/>
              </w:rPr>
            </w:pPr>
          </w:p>
        </w:tc>
        <w:tc>
          <w:tcPr>
            <w:tcW w:w="720" w:type="dxa"/>
          </w:tcPr>
          <w:p w:rsidR="00F421A3" w:rsidRDefault="00F421A3" w:rsidP="000476C7">
            <w:pPr>
              <w:rPr>
                <w:lang w:val="en-CA"/>
              </w:rPr>
            </w:pPr>
          </w:p>
        </w:tc>
      </w:tr>
      <w:tr w:rsidR="009571FF" w:rsidTr="000476C7">
        <w:tc>
          <w:tcPr>
            <w:tcW w:w="2160" w:type="dxa"/>
          </w:tcPr>
          <w:p w:rsidR="009571FF" w:rsidRDefault="009571FF" w:rsidP="00F421A3">
            <w:pPr>
              <w:rPr>
                <w:lang w:val="en-CA"/>
              </w:rPr>
            </w:pPr>
            <w:r w:rsidRPr="00155CDF">
              <w:rPr>
                <w:szCs w:val="22"/>
                <w:lang w:eastAsia="ja-JP"/>
              </w:rPr>
              <w:t>T</w:t>
            </w:r>
            <w:r>
              <w:rPr>
                <w:rFonts w:hint="eastAsia"/>
                <w:szCs w:val="22"/>
                <w:lang w:eastAsia="ko-KR"/>
              </w:rPr>
              <w:t>.</w:t>
            </w:r>
            <w:r w:rsidRPr="00155CDF">
              <w:rPr>
                <w:szCs w:val="22"/>
                <w:lang w:eastAsia="ja-JP"/>
              </w:rPr>
              <w:t> Nguyen</w:t>
            </w:r>
          </w:p>
        </w:tc>
        <w:tc>
          <w:tcPr>
            <w:tcW w:w="3600" w:type="dxa"/>
          </w:tcPr>
          <w:p w:rsidR="009571FF" w:rsidRDefault="00822107" w:rsidP="000476C7">
            <w:hyperlink r:id="rId21" w:history="1">
              <w:r w:rsidR="009571FF" w:rsidRPr="006E0E5F">
                <w:rPr>
                  <w:rStyle w:val="Hyperlink"/>
                </w:rPr>
                <w:t>tung.nguyen@hhi.fraunhofer.de</w:t>
              </w:r>
            </w:hyperlink>
          </w:p>
        </w:tc>
        <w:tc>
          <w:tcPr>
            <w:tcW w:w="2160" w:type="dxa"/>
          </w:tcPr>
          <w:p w:rsidR="009571FF" w:rsidRDefault="009571FF" w:rsidP="000476C7">
            <w:pPr>
              <w:rPr>
                <w:lang w:val="en-CA"/>
              </w:rPr>
            </w:pPr>
            <w:proofErr w:type="spellStart"/>
            <w:r w:rsidRPr="00155CDF">
              <w:rPr>
                <w:u w:val="single"/>
              </w:rPr>
              <w:t>Fraunhofer</w:t>
            </w:r>
            <w:proofErr w:type="spellEnd"/>
            <w:r w:rsidRPr="00155CDF">
              <w:rPr>
                <w:u w:val="single"/>
              </w:rPr>
              <w:t xml:space="preserve"> HHI</w:t>
            </w:r>
          </w:p>
        </w:tc>
        <w:tc>
          <w:tcPr>
            <w:tcW w:w="720" w:type="dxa"/>
          </w:tcPr>
          <w:p w:rsidR="009571FF" w:rsidRDefault="009571FF" w:rsidP="000476C7">
            <w:pPr>
              <w:rPr>
                <w:lang w:val="en-CA"/>
              </w:rPr>
            </w:pPr>
          </w:p>
        </w:tc>
        <w:tc>
          <w:tcPr>
            <w:tcW w:w="720" w:type="dxa"/>
          </w:tcPr>
          <w:p w:rsidR="009571FF" w:rsidRDefault="009571FF" w:rsidP="000476C7">
            <w:pPr>
              <w:rPr>
                <w:lang w:val="en-CA"/>
              </w:rPr>
            </w:pPr>
          </w:p>
        </w:tc>
      </w:tr>
      <w:tr w:rsidR="00652605" w:rsidTr="000476C7">
        <w:tc>
          <w:tcPr>
            <w:tcW w:w="2160" w:type="dxa"/>
          </w:tcPr>
          <w:p w:rsidR="00652605" w:rsidRPr="00155CDF" w:rsidRDefault="00316107" w:rsidP="00F421A3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Seung-Hwan Kim</w:t>
            </w:r>
          </w:p>
        </w:tc>
        <w:tc>
          <w:tcPr>
            <w:tcW w:w="3600" w:type="dxa"/>
          </w:tcPr>
          <w:p w:rsidR="00652605" w:rsidRDefault="00822107" w:rsidP="000476C7">
            <w:pPr>
              <w:rPr>
                <w:u w:val="single"/>
              </w:rPr>
            </w:pPr>
            <w:hyperlink r:id="rId22" w:history="1">
              <w:r w:rsidR="00316107" w:rsidRPr="009567B7">
                <w:rPr>
                  <w:rStyle w:val="Hyperlink"/>
                </w:rPr>
                <w:t>kimse@sharplabs.com</w:t>
              </w:r>
            </w:hyperlink>
          </w:p>
        </w:tc>
        <w:tc>
          <w:tcPr>
            <w:tcW w:w="2160" w:type="dxa"/>
          </w:tcPr>
          <w:p w:rsidR="00652605" w:rsidRPr="00155CDF" w:rsidRDefault="00652605" w:rsidP="000476C7">
            <w:pPr>
              <w:rPr>
                <w:u w:val="single"/>
              </w:rPr>
            </w:pPr>
            <w:r>
              <w:rPr>
                <w:u w:val="single"/>
              </w:rPr>
              <w:t>Sharp</w:t>
            </w:r>
          </w:p>
        </w:tc>
        <w:tc>
          <w:tcPr>
            <w:tcW w:w="720" w:type="dxa"/>
          </w:tcPr>
          <w:p w:rsidR="00652605" w:rsidRDefault="00652605" w:rsidP="000476C7">
            <w:pPr>
              <w:rPr>
                <w:lang w:val="en-CA"/>
              </w:rPr>
            </w:pPr>
          </w:p>
        </w:tc>
        <w:tc>
          <w:tcPr>
            <w:tcW w:w="720" w:type="dxa"/>
          </w:tcPr>
          <w:p w:rsidR="00652605" w:rsidRDefault="00A7531D" w:rsidP="000476C7">
            <w:pPr>
              <w:rPr>
                <w:lang w:val="en-CA"/>
              </w:rPr>
            </w:pPr>
            <w:ins w:id="2" w:author="Rajan Joshi, Qualcomm" w:date="2013-12-05T18:31:00Z">
              <w:r>
                <w:rPr>
                  <w:lang w:val="en-CA"/>
                </w:rPr>
                <w:t>X</w:t>
              </w:r>
            </w:ins>
          </w:p>
        </w:tc>
      </w:tr>
      <w:tr w:rsidR="006E07B2" w:rsidTr="000476C7">
        <w:tc>
          <w:tcPr>
            <w:tcW w:w="2160" w:type="dxa"/>
          </w:tcPr>
          <w:p w:rsidR="006E07B2" w:rsidRPr="00155CDF" w:rsidRDefault="006E07B2" w:rsidP="00F421A3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Shan Liu</w:t>
            </w:r>
          </w:p>
        </w:tc>
        <w:tc>
          <w:tcPr>
            <w:tcW w:w="3600" w:type="dxa"/>
          </w:tcPr>
          <w:p w:rsidR="006E07B2" w:rsidRDefault="00822107" w:rsidP="000476C7">
            <w:pPr>
              <w:rPr>
                <w:u w:val="single"/>
              </w:rPr>
            </w:pPr>
            <w:hyperlink r:id="rId23" w:history="1">
              <w:r w:rsidR="006E07B2" w:rsidRPr="009567B7">
                <w:rPr>
                  <w:rStyle w:val="Hyperlink"/>
                </w:rPr>
                <w:t>Shan.liu@mediatek.com</w:t>
              </w:r>
            </w:hyperlink>
          </w:p>
        </w:tc>
        <w:tc>
          <w:tcPr>
            <w:tcW w:w="2160" w:type="dxa"/>
          </w:tcPr>
          <w:p w:rsidR="006E07B2" w:rsidRDefault="006E07B2" w:rsidP="000476C7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Mediatek</w:t>
            </w:r>
            <w:proofErr w:type="spellEnd"/>
          </w:p>
        </w:tc>
        <w:tc>
          <w:tcPr>
            <w:tcW w:w="720" w:type="dxa"/>
          </w:tcPr>
          <w:p w:rsidR="006E07B2" w:rsidRDefault="006E07B2" w:rsidP="000476C7">
            <w:pPr>
              <w:rPr>
                <w:lang w:val="en-CA"/>
              </w:rPr>
            </w:pPr>
          </w:p>
        </w:tc>
        <w:tc>
          <w:tcPr>
            <w:tcW w:w="720" w:type="dxa"/>
          </w:tcPr>
          <w:p w:rsidR="006E07B2" w:rsidRDefault="00A7531D" w:rsidP="000476C7">
            <w:pPr>
              <w:rPr>
                <w:lang w:val="en-CA"/>
              </w:rPr>
            </w:pPr>
            <w:ins w:id="3" w:author="Rajan Joshi, Qualcomm" w:date="2013-12-05T18:31:00Z">
              <w:r>
                <w:rPr>
                  <w:lang w:val="en-CA"/>
                </w:rPr>
                <w:t>X</w:t>
              </w:r>
            </w:ins>
          </w:p>
        </w:tc>
      </w:tr>
      <w:tr w:rsidR="006E07B2" w:rsidTr="000476C7">
        <w:tc>
          <w:tcPr>
            <w:tcW w:w="2160" w:type="dxa"/>
          </w:tcPr>
          <w:p w:rsidR="006E07B2" w:rsidRDefault="006E07B2" w:rsidP="00F421A3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Sunil Lee</w:t>
            </w:r>
          </w:p>
          <w:p w:rsidR="006E07B2" w:rsidRDefault="006E07B2" w:rsidP="00F421A3">
            <w:pPr>
              <w:rPr>
                <w:ins w:id="4" w:author="Rajan Joshi, Qualcomm" w:date="2013-11-19T17:19:00Z"/>
                <w:szCs w:val="22"/>
                <w:lang w:eastAsia="ja-JP"/>
              </w:rPr>
            </w:pPr>
            <w:proofErr w:type="spellStart"/>
            <w:r>
              <w:rPr>
                <w:szCs w:val="22"/>
                <w:lang w:eastAsia="ja-JP"/>
              </w:rPr>
              <w:t>Chan</w:t>
            </w:r>
            <w:r w:rsidR="00856F77">
              <w:rPr>
                <w:szCs w:val="22"/>
                <w:lang w:eastAsia="ja-JP"/>
              </w:rPr>
              <w:t>y</w:t>
            </w:r>
            <w:r>
              <w:rPr>
                <w:szCs w:val="22"/>
                <w:lang w:eastAsia="ja-JP"/>
              </w:rPr>
              <w:t>ul</w:t>
            </w:r>
            <w:proofErr w:type="spellEnd"/>
            <w:r>
              <w:rPr>
                <w:szCs w:val="22"/>
                <w:lang w:eastAsia="ja-JP"/>
              </w:rPr>
              <w:t xml:space="preserve"> Park</w:t>
            </w:r>
          </w:p>
          <w:p w:rsidR="007E1023" w:rsidRDefault="007E1023" w:rsidP="00F421A3">
            <w:pPr>
              <w:rPr>
                <w:ins w:id="5" w:author="Rajan Joshi, Qualcomm" w:date="2013-11-19T17:20:00Z"/>
                <w:szCs w:val="22"/>
                <w:lang w:eastAsia="ja-JP"/>
              </w:rPr>
            </w:pPr>
            <w:ins w:id="6" w:author="Rajan Joshi, Qualcomm" w:date="2013-11-19T17:19:00Z">
              <w:r>
                <w:rPr>
                  <w:szCs w:val="22"/>
                  <w:lang w:eastAsia="ja-JP"/>
                </w:rPr>
                <w:t>Elena Alshina</w:t>
              </w:r>
            </w:ins>
          </w:p>
          <w:p w:rsidR="007E1023" w:rsidRDefault="007E1023" w:rsidP="00F421A3">
            <w:pPr>
              <w:rPr>
                <w:szCs w:val="22"/>
                <w:lang w:eastAsia="ja-JP"/>
              </w:rPr>
            </w:pPr>
            <w:ins w:id="7" w:author="Rajan Joshi, Qualcomm" w:date="2013-11-19T17:20:00Z">
              <w:r>
                <w:rPr>
                  <w:szCs w:val="22"/>
                  <w:lang w:eastAsia="ja-JP"/>
                </w:rPr>
                <w:t>Alexander Alshin</w:t>
              </w:r>
            </w:ins>
          </w:p>
        </w:tc>
        <w:tc>
          <w:tcPr>
            <w:tcW w:w="3600" w:type="dxa"/>
          </w:tcPr>
          <w:p w:rsidR="006E07B2" w:rsidRDefault="00822107" w:rsidP="000476C7">
            <w:pPr>
              <w:rPr>
                <w:u w:val="single"/>
              </w:rPr>
            </w:pPr>
            <w:hyperlink r:id="rId24" w:history="1">
              <w:r w:rsidR="006E07B2" w:rsidRPr="009567B7">
                <w:rPr>
                  <w:rStyle w:val="Hyperlink"/>
                </w:rPr>
                <w:t>sunil.lee@samsung.com</w:t>
              </w:r>
            </w:hyperlink>
          </w:p>
          <w:p w:rsidR="006E07B2" w:rsidRDefault="00822107" w:rsidP="000476C7">
            <w:pPr>
              <w:rPr>
                <w:ins w:id="8" w:author="Rajan Joshi, Qualcomm" w:date="2013-11-19T17:20:00Z"/>
                <w:rStyle w:val="Hyperlink"/>
              </w:rPr>
            </w:pPr>
            <w:hyperlink r:id="rId25" w:history="1">
              <w:r w:rsidR="006E07B2" w:rsidRPr="00856F77">
                <w:rPr>
                  <w:rStyle w:val="Hyperlink"/>
                </w:rPr>
                <w:t>cy1205.park@samsung.com</w:t>
              </w:r>
            </w:hyperlink>
          </w:p>
          <w:p w:rsidR="007E1023" w:rsidRDefault="007E1023" w:rsidP="000476C7">
            <w:pPr>
              <w:rPr>
                <w:ins w:id="9" w:author="Rajan Joshi, Qualcomm" w:date="2013-11-19T17:20:00Z"/>
                <w:rStyle w:val="Hyperlink"/>
              </w:rPr>
            </w:pPr>
            <w:ins w:id="10" w:author="Rajan Joshi, Qualcomm" w:date="2013-11-19T17:20:00Z">
              <w:r>
                <w:rPr>
                  <w:rStyle w:val="Hyperlink"/>
                </w:rPr>
                <w:fldChar w:fldCharType="begin"/>
              </w:r>
              <w:r>
                <w:rPr>
                  <w:rStyle w:val="Hyperlink"/>
                </w:rPr>
                <w:instrText xml:space="preserve"> HYPERLINK "mailto:elena_a.alshina@samsung.com" </w:instrText>
              </w:r>
              <w:r>
                <w:rPr>
                  <w:rStyle w:val="Hyperlink"/>
                </w:rPr>
                <w:fldChar w:fldCharType="separate"/>
              </w:r>
              <w:r w:rsidRPr="00B648CB">
                <w:rPr>
                  <w:rStyle w:val="Hyperlink"/>
                </w:rPr>
                <w:t>elena_a.alshina@samsung.com</w:t>
              </w:r>
              <w:r>
                <w:rPr>
                  <w:rStyle w:val="Hyperlink"/>
                </w:rPr>
                <w:fldChar w:fldCharType="end"/>
              </w:r>
            </w:ins>
          </w:p>
          <w:p w:rsidR="007E1023" w:rsidRDefault="007E1023" w:rsidP="000476C7">
            <w:pPr>
              <w:rPr>
                <w:u w:val="single"/>
              </w:rPr>
            </w:pPr>
            <w:ins w:id="11" w:author="Rajan Joshi, Qualcomm" w:date="2013-11-19T17:20:00Z">
              <w:r>
                <w:rPr>
                  <w:u w:val="single"/>
                </w:rPr>
                <w:t>alexander_b.alshin@</w:t>
              </w:r>
            </w:ins>
            <w:ins w:id="12" w:author="Rajan Joshi, Qualcomm" w:date="2013-11-19T17:21:00Z">
              <w:r>
                <w:rPr>
                  <w:u w:val="single"/>
                </w:rPr>
                <w:t>samsung.com</w:t>
              </w:r>
            </w:ins>
          </w:p>
        </w:tc>
        <w:tc>
          <w:tcPr>
            <w:tcW w:w="2160" w:type="dxa"/>
          </w:tcPr>
          <w:p w:rsidR="006E07B2" w:rsidRDefault="00856F77" w:rsidP="000476C7">
            <w:pPr>
              <w:rPr>
                <w:u w:val="single"/>
              </w:rPr>
            </w:pPr>
            <w:r>
              <w:rPr>
                <w:u w:val="single"/>
              </w:rPr>
              <w:t>Samsung</w:t>
            </w:r>
            <w:ins w:id="13" w:author="Rajan Joshi, Qualcomm" w:date="2013-11-19T17:19:00Z">
              <w:r w:rsidR="007E1023">
                <w:rPr>
                  <w:u w:val="single"/>
                </w:rPr>
                <w:t xml:space="preserve"> Electronics</w:t>
              </w:r>
            </w:ins>
          </w:p>
        </w:tc>
        <w:tc>
          <w:tcPr>
            <w:tcW w:w="720" w:type="dxa"/>
          </w:tcPr>
          <w:p w:rsidR="006E07B2" w:rsidRDefault="006E07B2" w:rsidP="000476C7">
            <w:pPr>
              <w:rPr>
                <w:lang w:val="en-CA"/>
              </w:rPr>
            </w:pPr>
          </w:p>
        </w:tc>
        <w:tc>
          <w:tcPr>
            <w:tcW w:w="720" w:type="dxa"/>
          </w:tcPr>
          <w:p w:rsidR="006E07B2" w:rsidRDefault="00A7531D" w:rsidP="000476C7">
            <w:pPr>
              <w:rPr>
                <w:lang w:val="en-CA"/>
              </w:rPr>
            </w:pPr>
            <w:ins w:id="14" w:author="Rajan Joshi, Qualcomm" w:date="2013-12-05T18:31:00Z">
              <w:r>
                <w:rPr>
                  <w:lang w:val="en-CA"/>
                </w:rPr>
                <w:t>X</w:t>
              </w:r>
            </w:ins>
          </w:p>
        </w:tc>
      </w:tr>
      <w:tr w:rsidR="00427C6E" w:rsidTr="000476C7">
        <w:tc>
          <w:tcPr>
            <w:tcW w:w="2160" w:type="dxa"/>
          </w:tcPr>
          <w:p w:rsidR="00427C6E" w:rsidRDefault="00427C6E" w:rsidP="00F421A3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lastRenderedPageBreak/>
              <w:t xml:space="preserve">Akira </w:t>
            </w:r>
            <w:proofErr w:type="spellStart"/>
            <w:r>
              <w:rPr>
                <w:szCs w:val="22"/>
                <w:lang w:eastAsia="ja-JP"/>
              </w:rPr>
              <w:t>Minezawa</w:t>
            </w:r>
            <w:proofErr w:type="spellEnd"/>
          </w:p>
        </w:tc>
        <w:tc>
          <w:tcPr>
            <w:tcW w:w="3600" w:type="dxa"/>
          </w:tcPr>
          <w:p w:rsidR="00427C6E" w:rsidRDefault="00822107" w:rsidP="000476C7">
            <w:pPr>
              <w:rPr>
                <w:u w:val="single"/>
              </w:rPr>
            </w:pPr>
            <w:hyperlink r:id="rId26" w:history="1">
              <w:r w:rsidR="00427C6E" w:rsidRPr="009567B7">
                <w:rPr>
                  <w:rStyle w:val="Hyperlink"/>
                </w:rPr>
                <w:t>Minezawa.Akira@ds.MitsubishiElectric.co.jp</w:t>
              </w:r>
            </w:hyperlink>
          </w:p>
        </w:tc>
        <w:tc>
          <w:tcPr>
            <w:tcW w:w="2160" w:type="dxa"/>
          </w:tcPr>
          <w:p w:rsidR="00427C6E" w:rsidRDefault="00427C6E" w:rsidP="000476C7">
            <w:pPr>
              <w:rPr>
                <w:u w:val="single"/>
              </w:rPr>
            </w:pPr>
            <w:r>
              <w:rPr>
                <w:u w:val="single"/>
              </w:rPr>
              <w:t>Mitsubishi Electric Corporation</w:t>
            </w:r>
          </w:p>
        </w:tc>
        <w:tc>
          <w:tcPr>
            <w:tcW w:w="720" w:type="dxa"/>
          </w:tcPr>
          <w:p w:rsidR="00427C6E" w:rsidRDefault="00427C6E" w:rsidP="000476C7">
            <w:pPr>
              <w:rPr>
                <w:lang w:val="en-CA"/>
              </w:rPr>
            </w:pPr>
          </w:p>
        </w:tc>
        <w:tc>
          <w:tcPr>
            <w:tcW w:w="720" w:type="dxa"/>
          </w:tcPr>
          <w:p w:rsidR="00427C6E" w:rsidRDefault="00427C6E" w:rsidP="000476C7">
            <w:pPr>
              <w:rPr>
                <w:lang w:val="en-CA"/>
              </w:rPr>
            </w:pPr>
          </w:p>
        </w:tc>
      </w:tr>
    </w:tbl>
    <w:p w:rsidR="000476C7" w:rsidRPr="000476C7" w:rsidRDefault="000476C7" w:rsidP="000476C7">
      <w:pPr>
        <w:rPr>
          <w:lang w:val="en-CA"/>
        </w:rPr>
      </w:pPr>
    </w:p>
    <w:p w:rsidR="00FC6467" w:rsidRDefault="00FC6467" w:rsidP="00FC6467">
      <w:pPr>
        <w:pStyle w:val="Heading1"/>
        <w:rPr>
          <w:lang w:val="en-CA"/>
        </w:rPr>
      </w:pPr>
      <w:r>
        <w:rPr>
          <w:lang w:val="en-CA"/>
        </w:rPr>
        <w:t>Tools to be tested</w:t>
      </w:r>
    </w:p>
    <w:p w:rsidR="00332661" w:rsidRDefault="00332661" w:rsidP="00332661">
      <w:pPr>
        <w:rPr>
          <w:lang w:val="en-CA"/>
        </w:rPr>
      </w:pPr>
      <w:r w:rsidRPr="00083699">
        <w:rPr>
          <w:lang w:val="en-CA"/>
        </w:rPr>
        <w:t>The CE is set up to explore combinations of alignment mechanisms with alignment conditions and change of the point in the entropy coder where the bypass bins are used.</w:t>
      </w:r>
    </w:p>
    <w:p w:rsidR="00332661" w:rsidRPr="00083699" w:rsidRDefault="00332661" w:rsidP="00332661">
      <w:pPr>
        <w:rPr>
          <w:lang w:val="en-CA"/>
        </w:rPr>
      </w:pPr>
      <w:r w:rsidRPr="00083699">
        <w:rPr>
          <w:lang w:val="en-CA"/>
        </w:rPr>
        <w:t xml:space="preserve">Two alignment mechanisms </w:t>
      </w:r>
      <w:r w:rsidR="00CA506B">
        <w:rPr>
          <w:lang w:val="en-CA"/>
        </w:rPr>
        <w:t xml:space="preserve">for bypass bins </w:t>
      </w:r>
      <w:r w:rsidRPr="00083699">
        <w:rPr>
          <w:lang w:val="en-CA"/>
        </w:rPr>
        <w:t>will be tested:</w:t>
      </w:r>
    </w:p>
    <w:p w:rsidR="00332661" w:rsidRPr="00083699" w:rsidRDefault="00083699" w:rsidP="00083699">
      <w:pPr>
        <w:textAlignment w:val="auto"/>
        <w:rPr>
          <w:lang w:val="en-CA"/>
        </w:rPr>
      </w:pPr>
      <w:r>
        <w:rPr>
          <w:b/>
          <w:lang w:val="en-CA"/>
        </w:rPr>
        <w:t xml:space="preserve">Method 1 </w:t>
      </w:r>
      <w:r>
        <w:rPr>
          <w:lang w:val="en-CA"/>
        </w:rPr>
        <w:t xml:space="preserve">[M0178, N0190, O0046, </w:t>
      </w:r>
      <w:r w:rsidRPr="000F48D4">
        <w:rPr>
          <w:lang w:val="en-CA"/>
        </w:rPr>
        <w:t>O0207</w:t>
      </w:r>
      <w:r>
        <w:rPr>
          <w:lang w:val="en-CA"/>
        </w:rPr>
        <w:t>]</w:t>
      </w:r>
      <w:r>
        <w:rPr>
          <w:b/>
          <w:lang w:val="en-CA"/>
        </w:rPr>
        <w:t xml:space="preserve">: </w:t>
      </w:r>
      <w:r w:rsidR="00332661" w:rsidRPr="00083699">
        <w:rPr>
          <w:lang w:val="en-CA"/>
        </w:rPr>
        <w:t>Alignment to 256</w:t>
      </w:r>
      <w:r w:rsidR="00195C62">
        <w:rPr>
          <w:lang w:val="en-CA"/>
        </w:rPr>
        <w:t xml:space="preserve">. This </w:t>
      </w:r>
      <w:r w:rsidR="00332661" w:rsidRPr="00083699">
        <w:rPr>
          <w:lang w:val="en-CA"/>
        </w:rPr>
        <w:t>can be expressed as:</w:t>
      </w:r>
    </w:p>
    <w:p w:rsidR="00195C62" w:rsidRPr="00083699" w:rsidRDefault="00332661">
      <w:pPr>
        <w:pStyle w:val="ListParagraph"/>
        <w:rPr>
          <w:rFonts w:ascii="Courier New" w:hAnsi="Courier New" w:cs="Courier New"/>
          <w:sz w:val="18"/>
          <w:lang w:val="en-CA"/>
        </w:rPr>
      </w:pP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spellStart"/>
      <w:proofErr w:type="gramStart"/>
      <w:r w:rsidRPr="00083699">
        <w:rPr>
          <w:rFonts w:ascii="Courier New" w:hAnsi="Courier New" w:cs="Courier New"/>
          <w:sz w:val="18"/>
          <w:lang w:val="en-CA"/>
        </w:rPr>
        <w:t>ivlCurrRange</w:t>
      </w:r>
      <w:proofErr w:type="spellEnd"/>
      <w:proofErr w:type="gramEnd"/>
      <w:r w:rsidRPr="00083699">
        <w:rPr>
          <w:rFonts w:ascii="Courier New" w:hAnsi="Courier New" w:cs="Courier New"/>
          <w:sz w:val="18"/>
          <w:lang w:val="en-CA"/>
        </w:rPr>
        <w:t xml:space="preserve"> = 256 </w:t>
      </w:r>
    </w:p>
    <w:p w:rsidR="00332661" w:rsidRDefault="00332661" w:rsidP="00083699">
      <w:pPr>
        <w:rPr>
          <w:lang w:val="en-CA"/>
        </w:rPr>
      </w:pPr>
      <w:r w:rsidRPr="00083699">
        <w:rPr>
          <w:lang w:val="en-CA"/>
        </w:rPr>
        <w:t>Following this stage all subsequent EP bins can be interpreted as raw binary data.</w:t>
      </w:r>
    </w:p>
    <w:p w:rsidR="00332661" w:rsidRPr="00083699" w:rsidRDefault="00083699" w:rsidP="00083699">
      <w:pPr>
        <w:textAlignment w:val="auto"/>
        <w:rPr>
          <w:lang w:val="en-CA"/>
        </w:rPr>
      </w:pPr>
      <w:r>
        <w:rPr>
          <w:b/>
          <w:lang w:val="en-CA"/>
        </w:rPr>
        <w:t>Method 2</w:t>
      </w:r>
      <w:r w:rsidR="00195C62">
        <w:rPr>
          <w:lang w:val="en-CA"/>
        </w:rPr>
        <w:t xml:space="preserve"> [</w:t>
      </w:r>
      <w:r w:rsidR="00A53EAD">
        <w:rPr>
          <w:lang w:val="en-CA"/>
        </w:rPr>
        <w:t>M0178, N0190, O0046</w:t>
      </w:r>
      <w:r w:rsidR="00195C62">
        <w:rPr>
          <w:lang w:val="en-CA"/>
        </w:rPr>
        <w:t xml:space="preserve">]: </w:t>
      </w:r>
      <w:r w:rsidR="00332661" w:rsidRPr="00083699">
        <w:rPr>
          <w:lang w:val="en-CA"/>
        </w:rPr>
        <w:t>Alignment to 384</w:t>
      </w:r>
      <w:r w:rsidR="00195C62">
        <w:rPr>
          <w:lang w:val="en-CA"/>
        </w:rPr>
        <w:t xml:space="preserve">. This </w:t>
      </w:r>
      <w:r w:rsidR="00332661" w:rsidRPr="00083699">
        <w:rPr>
          <w:lang w:val="en-CA"/>
        </w:rPr>
        <w:t>can be expressed as:</w:t>
      </w:r>
    </w:p>
    <w:p w:rsidR="00332661" w:rsidRPr="00083699" w:rsidRDefault="00332661" w:rsidP="00332661">
      <w:pPr>
        <w:ind w:left="1080"/>
        <w:rPr>
          <w:rFonts w:ascii="Courier New" w:hAnsi="Courier New" w:cs="Courier New"/>
          <w:sz w:val="18"/>
          <w:lang w:val="en-CA"/>
        </w:rPr>
      </w:pPr>
      <w:r w:rsidRPr="00083699">
        <w:rPr>
          <w:lang w:val="en-CA"/>
        </w:rPr>
        <w:tab/>
      </w:r>
      <w:proofErr w:type="gramStart"/>
      <w:r w:rsidRPr="00083699">
        <w:rPr>
          <w:rFonts w:ascii="Courier New" w:hAnsi="Courier New" w:cs="Courier New"/>
          <w:sz w:val="18"/>
          <w:lang w:val="en-CA"/>
        </w:rPr>
        <w:t>if</w:t>
      </w:r>
      <w:proofErr w:type="gramEnd"/>
      <w:r w:rsidRPr="00083699">
        <w:rPr>
          <w:rFonts w:ascii="Courier New" w:hAnsi="Courier New" w:cs="Courier New"/>
          <w:sz w:val="18"/>
          <w:lang w:val="en-CA"/>
        </w:rPr>
        <w:t xml:space="preserve"> (</w:t>
      </w:r>
      <w:proofErr w:type="spellStart"/>
      <w:r w:rsidRPr="00083699">
        <w:rPr>
          <w:rFonts w:ascii="Courier New" w:hAnsi="Courier New" w:cs="Courier New"/>
          <w:sz w:val="18"/>
          <w:lang w:val="en-CA"/>
        </w:rPr>
        <w:t>ivlCurrRange</w:t>
      </w:r>
      <w:proofErr w:type="spellEnd"/>
      <w:r w:rsidRPr="00083699">
        <w:rPr>
          <w:rFonts w:ascii="Courier New" w:hAnsi="Courier New" w:cs="Courier New"/>
          <w:sz w:val="18"/>
          <w:lang w:val="en-CA"/>
        </w:rPr>
        <w:t xml:space="preserve"> &gt;= 384)</w:t>
      </w:r>
    </w:p>
    <w:p w:rsidR="00332661" w:rsidRPr="00083699" w:rsidRDefault="00332661" w:rsidP="00332661">
      <w:pPr>
        <w:ind w:left="1080"/>
        <w:rPr>
          <w:rFonts w:ascii="Courier New" w:hAnsi="Courier New" w:cs="Courier New"/>
          <w:sz w:val="18"/>
          <w:lang w:val="en-CA"/>
        </w:rPr>
      </w:pP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gramStart"/>
      <w:r w:rsidRPr="00083699">
        <w:rPr>
          <w:rFonts w:ascii="Courier New" w:hAnsi="Courier New" w:cs="Courier New"/>
          <w:sz w:val="18"/>
          <w:lang w:val="en-CA"/>
        </w:rPr>
        <w:t>if</w:t>
      </w:r>
      <w:proofErr w:type="gramEnd"/>
      <w:r w:rsidRPr="00083699">
        <w:rPr>
          <w:rFonts w:ascii="Courier New" w:hAnsi="Courier New" w:cs="Courier New"/>
          <w:sz w:val="18"/>
          <w:lang w:val="en-CA"/>
        </w:rPr>
        <w:t xml:space="preserve"> (</w:t>
      </w:r>
      <w:proofErr w:type="spellStart"/>
      <w:r w:rsidRPr="00083699">
        <w:rPr>
          <w:rFonts w:ascii="Courier New" w:hAnsi="Courier New" w:cs="Courier New"/>
          <w:sz w:val="18"/>
          <w:lang w:val="en-CA"/>
        </w:rPr>
        <w:t>ivlOffset</w:t>
      </w:r>
      <w:proofErr w:type="spellEnd"/>
      <w:r w:rsidRPr="00083699">
        <w:rPr>
          <w:rFonts w:ascii="Courier New" w:hAnsi="Courier New" w:cs="Courier New"/>
          <w:sz w:val="18"/>
          <w:lang w:val="en-CA"/>
        </w:rPr>
        <w:t xml:space="preserve"> &lt; 256)</w:t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spellStart"/>
      <w:r w:rsidRPr="00083699">
        <w:rPr>
          <w:rFonts w:ascii="Courier New" w:hAnsi="Courier New" w:cs="Courier New"/>
          <w:sz w:val="18"/>
          <w:lang w:val="en-CA"/>
        </w:rPr>
        <w:t>nextEPBitIsZero</w:t>
      </w:r>
      <w:proofErr w:type="spellEnd"/>
      <w:r w:rsidRPr="00083699">
        <w:rPr>
          <w:rFonts w:ascii="Courier New" w:hAnsi="Courier New" w:cs="Courier New"/>
          <w:sz w:val="18"/>
          <w:lang w:val="en-CA"/>
        </w:rPr>
        <w:t xml:space="preserve"> = true</w:t>
      </w:r>
    </w:p>
    <w:p w:rsidR="00332661" w:rsidRPr="00083699" w:rsidRDefault="00332661" w:rsidP="00332661">
      <w:pPr>
        <w:ind w:left="1080"/>
        <w:rPr>
          <w:rFonts w:ascii="Courier New" w:hAnsi="Courier New" w:cs="Courier New"/>
          <w:sz w:val="18"/>
          <w:lang w:val="en-CA"/>
        </w:rPr>
      </w:pP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gramStart"/>
      <w:r w:rsidRPr="00083699">
        <w:rPr>
          <w:rFonts w:ascii="Courier New" w:hAnsi="Courier New" w:cs="Courier New"/>
          <w:sz w:val="18"/>
          <w:lang w:val="en-CA"/>
        </w:rPr>
        <w:t>else</w:t>
      </w:r>
      <w:proofErr w:type="gramEnd"/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r w:rsidRPr="00083699">
        <w:rPr>
          <w:rFonts w:ascii="Courier New" w:hAnsi="Courier New" w:cs="Courier New"/>
          <w:sz w:val="18"/>
          <w:lang w:val="en-CA"/>
        </w:rPr>
        <w:tab/>
      </w:r>
      <w:proofErr w:type="spellStart"/>
      <w:r w:rsidRPr="00083699">
        <w:rPr>
          <w:rFonts w:ascii="Courier New" w:hAnsi="Courier New" w:cs="Courier New"/>
          <w:sz w:val="18"/>
          <w:lang w:val="en-CA"/>
        </w:rPr>
        <w:t>ivlOffset</w:t>
      </w:r>
      <w:proofErr w:type="spellEnd"/>
      <w:r w:rsidRPr="00083699">
        <w:rPr>
          <w:rFonts w:ascii="Courier New" w:hAnsi="Courier New" w:cs="Courier New"/>
          <w:sz w:val="18"/>
          <w:lang w:val="en-CA"/>
        </w:rPr>
        <w:t xml:space="preserve"> -= 128</w:t>
      </w:r>
    </w:p>
    <w:p w:rsidR="00332661" w:rsidRPr="00083699" w:rsidRDefault="00332661" w:rsidP="00332661">
      <w:pPr>
        <w:ind w:left="1080"/>
        <w:rPr>
          <w:rFonts w:ascii="Courier New" w:hAnsi="Courier New" w:cs="Courier New"/>
          <w:sz w:val="18"/>
          <w:lang w:val="en-CA"/>
        </w:rPr>
      </w:pPr>
      <w:r w:rsidRPr="00083699">
        <w:rPr>
          <w:rFonts w:ascii="Courier New" w:hAnsi="Courier New" w:cs="Courier New"/>
          <w:sz w:val="18"/>
          <w:lang w:val="en-CA"/>
        </w:rPr>
        <w:tab/>
      </w:r>
      <w:proofErr w:type="spellStart"/>
      <w:proofErr w:type="gramStart"/>
      <w:r w:rsidRPr="00083699">
        <w:rPr>
          <w:rFonts w:ascii="Courier New" w:hAnsi="Courier New" w:cs="Courier New"/>
          <w:sz w:val="18"/>
          <w:lang w:val="en-CA"/>
        </w:rPr>
        <w:t>ivlCurrRange</w:t>
      </w:r>
      <w:proofErr w:type="spellEnd"/>
      <w:proofErr w:type="gramEnd"/>
      <w:r w:rsidRPr="00083699">
        <w:rPr>
          <w:rFonts w:ascii="Courier New" w:hAnsi="Courier New" w:cs="Courier New"/>
          <w:sz w:val="18"/>
          <w:lang w:val="en-CA"/>
        </w:rPr>
        <w:t xml:space="preserve"> = 256</w:t>
      </w:r>
    </w:p>
    <w:p w:rsidR="00332661" w:rsidRPr="00083699" w:rsidRDefault="00332661" w:rsidP="00083699">
      <w:pPr>
        <w:rPr>
          <w:lang w:val="en-CA"/>
        </w:rPr>
      </w:pPr>
      <w:r w:rsidRPr="00083699">
        <w:rPr>
          <w:lang w:val="en-CA"/>
        </w:rPr>
        <w:t>Following this stage all subsequent EP bins can be interpreted as raw binary data.</w:t>
      </w:r>
    </w:p>
    <w:p w:rsidR="00FC6467" w:rsidRDefault="00FC6467" w:rsidP="00FC6467">
      <w:pPr>
        <w:pStyle w:val="Heading2"/>
        <w:rPr>
          <w:lang w:val="en-CA"/>
        </w:rPr>
      </w:pPr>
      <w:r>
        <w:rPr>
          <w:lang w:val="en-CA"/>
        </w:rPr>
        <w:t>Bypass of context coded bins for coefficient coding</w:t>
      </w:r>
      <w:r w:rsidR="009C2D35">
        <w:rPr>
          <w:lang w:val="en-CA"/>
        </w:rPr>
        <w:t xml:space="preserve"> (subtest </w:t>
      </w:r>
      <w:r w:rsidR="00083699">
        <w:rPr>
          <w:lang w:val="en-CA"/>
        </w:rPr>
        <w:t>A</w:t>
      </w:r>
      <w:r w:rsidR="009C2D35">
        <w:rPr>
          <w:lang w:val="en-CA"/>
        </w:rPr>
        <w:t>)</w:t>
      </w:r>
    </w:p>
    <w:p w:rsidR="00327F87" w:rsidRDefault="00E52FA6" w:rsidP="00E52FA6">
      <w:pPr>
        <w:rPr>
          <w:lang w:val="en-CA"/>
        </w:rPr>
      </w:pPr>
      <w:r w:rsidRPr="00083699">
        <w:rPr>
          <w:szCs w:val="22"/>
        </w:rPr>
        <w:t xml:space="preserve">In this subtest, </w:t>
      </w:r>
      <w:r w:rsidR="00327F87" w:rsidRPr="00083699">
        <w:rPr>
          <w:szCs w:val="22"/>
        </w:rPr>
        <w:t xml:space="preserve">various positions for </w:t>
      </w:r>
      <w:r w:rsidRPr="00083699">
        <w:rPr>
          <w:lang w:val="en-CA"/>
        </w:rPr>
        <w:t>switch</w:t>
      </w:r>
      <w:r w:rsidR="00327F87" w:rsidRPr="00083699">
        <w:rPr>
          <w:lang w:val="en-CA"/>
        </w:rPr>
        <w:t>ing to bypass in transform coeffi</w:t>
      </w:r>
      <w:r w:rsidR="00327F87">
        <w:rPr>
          <w:lang w:val="en-CA"/>
        </w:rPr>
        <w:t>ci</w:t>
      </w:r>
      <w:r w:rsidR="00327F87" w:rsidRPr="00083699">
        <w:rPr>
          <w:lang w:val="en-CA"/>
        </w:rPr>
        <w:t>ent coding are explored.</w:t>
      </w:r>
    </w:p>
    <w:p w:rsidR="00327F87" w:rsidRPr="0019749A" w:rsidRDefault="00327F87" w:rsidP="00083699">
      <w:pPr>
        <w:jc w:val="both"/>
        <w:rPr>
          <w:lang w:val="en-CA"/>
        </w:rPr>
      </w:pPr>
      <w:r w:rsidRPr="00083699">
        <w:rPr>
          <w:b/>
          <w:lang w:val="en-CA"/>
        </w:rPr>
        <w:t xml:space="preserve">Subtest </w:t>
      </w:r>
      <w:r w:rsidR="00083699">
        <w:rPr>
          <w:b/>
          <w:lang w:val="en-CA"/>
        </w:rPr>
        <w:t>A</w:t>
      </w:r>
      <w:r w:rsidRPr="00083699">
        <w:rPr>
          <w:b/>
          <w:lang w:val="en-CA"/>
        </w:rPr>
        <w:t>.</w:t>
      </w:r>
      <w:r w:rsidR="0019749A" w:rsidRPr="00083699">
        <w:rPr>
          <w:b/>
          <w:lang w:val="en-CA"/>
        </w:rPr>
        <w:t>1</w:t>
      </w:r>
      <w:r w:rsidRPr="00327F87">
        <w:rPr>
          <w:lang w:val="en-CA"/>
        </w:rPr>
        <w:t xml:space="preserve"> [O0208</w:t>
      </w:r>
      <w:ins w:id="15" w:author="Rajan Joshi, Qualcomm" w:date="2013-11-19T17:32:00Z">
        <w:r w:rsidR="00D47C4A">
          <w:rPr>
            <w:lang w:val="en-CA"/>
          </w:rPr>
          <w:t>, Qualcomm</w:t>
        </w:r>
      </w:ins>
      <w:r w:rsidRPr="00327F87">
        <w:rPr>
          <w:lang w:val="en-CA"/>
        </w:rPr>
        <w:t xml:space="preserve">]: </w:t>
      </w:r>
      <w:r w:rsidRPr="00083699">
        <w:rPr>
          <w:lang w:val="en-CA"/>
        </w:rPr>
        <w:t>Bypass after the significance map</w:t>
      </w:r>
      <w:r w:rsidR="0019749A">
        <w:rPr>
          <w:lang w:val="en-CA"/>
        </w:rPr>
        <w:t xml:space="preserve"> </w:t>
      </w:r>
      <w:r w:rsidR="0019749A" w:rsidRPr="00083699">
        <w:rPr>
          <w:szCs w:val="22"/>
        </w:rPr>
        <w:t xml:space="preserve">depending on the initial Rice parameter value for the current 4×4 subblock or the Rice parameter value at the end of the previous 4×4 subblock. Using the initial Rice parameter value as in </w:t>
      </w:r>
      <w:del w:id="16" w:author="Rajan Joshi, Qualcomm" w:date="2013-11-19T17:24:00Z">
        <w:r w:rsidR="008C15F7" w:rsidRPr="00083699" w:rsidDel="007E1023">
          <w:rPr>
            <w:szCs w:val="22"/>
          </w:rPr>
          <w:delText>RCE</w:delText>
        </w:r>
        <w:r w:rsidR="008C15F7" w:rsidDel="007E1023">
          <w:rPr>
            <w:szCs w:val="22"/>
          </w:rPr>
          <w:delText>1</w:delText>
        </w:r>
        <w:r w:rsidR="008C15F7" w:rsidRPr="00083699" w:rsidDel="007E1023">
          <w:rPr>
            <w:szCs w:val="22"/>
          </w:rPr>
          <w:delText xml:space="preserve"> </w:delText>
        </w:r>
      </w:del>
      <w:ins w:id="17" w:author="Rajan Joshi, Qualcomm" w:date="2013-11-19T17:24:00Z">
        <w:r w:rsidR="007E1023" w:rsidRPr="00083699">
          <w:rPr>
            <w:szCs w:val="22"/>
          </w:rPr>
          <w:t>RCE</w:t>
        </w:r>
        <w:r w:rsidR="007E1023">
          <w:rPr>
            <w:szCs w:val="22"/>
          </w:rPr>
          <w:t>2</w:t>
        </w:r>
        <w:r w:rsidR="007E1023" w:rsidRPr="00083699">
          <w:rPr>
            <w:szCs w:val="22"/>
          </w:rPr>
          <w:t xml:space="preserve"> </w:t>
        </w:r>
      </w:ins>
      <w:r w:rsidR="0019749A" w:rsidRPr="00083699">
        <w:rPr>
          <w:szCs w:val="22"/>
        </w:rPr>
        <w:t>for the decision to bypass the flags will also be tested.</w:t>
      </w:r>
      <w:ins w:id="18" w:author="Rajan Joshi, Qualcomm" w:date="2013-11-19T17:25:00Z">
        <w:r w:rsidR="007E1023">
          <w:rPr>
            <w:szCs w:val="22"/>
          </w:rPr>
          <w:t xml:space="preserve"> Different thresholds will be tested.</w:t>
        </w:r>
      </w:ins>
    </w:p>
    <w:p w:rsidR="00327F87" w:rsidRDefault="00327F87" w:rsidP="00083699">
      <w:pPr>
        <w:jc w:val="both"/>
        <w:rPr>
          <w:szCs w:val="22"/>
        </w:rPr>
      </w:pPr>
      <w:r w:rsidRPr="00083699">
        <w:rPr>
          <w:b/>
          <w:lang w:val="en-CA"/>
        </w:rPr>
        <w:t xml:space="preserve">Subtest </w:t>
      </w:r>
      <w:r w:rsidR="00083699">
        <w:rPr>
          <w:b/>
          <w:lang w:val="en-CA"/>
        </w:rPr>
        <w:t>A</w:t>
      </w:r>
      <w:r w:rsidRPr="00083699">
        <w:rPr>
          <w:b/>
          <w:lang w:val="en-CA"/>
        </w:rPr>
        <w:t>.</w:t>
      </w:r>
      <w:r w:rsidR="0019749A" w:rsidRPr="00083699">
        <w:rPr>
          <w:b/>
          <w:lang w:val="en-CA"/>
        </w:rPr>
        <w:t>2</w:t>
      </w:r>
      <w:r>
        <w:rPr>
          <w:lang w:val="en-CA"/>
        </w:rPr>
        <w:t xml:space="preserve"> [O0209</w:t>
      </w:r>
      <w:ins w:id="19" w:author="Rajan Joshi, Qualcomm" w:date="2013-11-19T17:32:00Z">
        <w:r w:rsidR="00D47C4A">
          <w:rPr>
            <w:lang w:val="en-CA"/>
          </w:rPr>
          <w:t>, Qualcomm</w:t>
        </w:r>
      </w:ins>
      <w:r>
        <w:rPr>
          <w:lang w:val="en-CA"/>
        </w:rPr>
        <w:t xml:space="preserve">]: </w:t>
      </w:r>
      <w:r w:rsidRPr="0019749A">
        <w:rPr>
          <w:lang w:val="en-CA"/>
        </w:rPr>
        <w:t xml:space="preserve">Bypass </w:t>
      </w:r>
      <w:r w:rsidRPr="00083699">
        <w:rPr>
          <w:szCs w:val="22"/>
        </w:rPr>
        <w:t>all the context-coded flags for the current 4×4 subblock (coded subblock flags, significance flags, greater than 1 flags and greater than 2 flags)</w:t>
      </w:r>
      <w:r w:rsidR="0019749A" w:rsidRPr="0019749A">
        <w:rPr>
          <w:szCs w:val="22"/>
        </w:rPr>
        <w:t xml:space="preserve"> </w:t>
      </w:r>
      <w:r w:rsidR="0019749A" w:rsidRPr="00083699">
        <w:rPr>
          <w:szCs w:val="22"/>
        </w:rPr>
        <w:t xml:space="preserve">depending on the initial Rice parameter value for the current 4×4 subblock or the Rice parameter value at the end of the previous 4×4 subblock. Using the initial Rice parameter value as in </w:t>
      </w:r>
      <w:del w:id="20" w:author="Rajan Joshi, Qualcomm" w:date="2013-11-19T17:26:00Z">
        <w:r w:rsidR="008C15F7" w:rsidRPr="00083699" w:rsidDel="007E1023">
          <w:rPr>
            <w:szCs w:val="22"/>
          </w:rPr>
          <w:delText>RCE</w:delText>
        </w:r>
        <w:r w:rsidR="008C15F7" w:rsidDel="007E1023">
          <w:rPr>
            <w:szCs w:val="22"/>
          </w:rPr>
          <w:delText>1</w:delText>
        </w:r>
        <w:r w:rsidR="008C15F7" w:rsidRPr="00083699" w:rsidDel="007E1023">
          <w:rPr>
            <w:szCs w:val="22"/>
          </w:rPr>
          <w:delText xml:space="preserve"> </w:delText>
        </w:r>
      </w:del>
      <w:ins w:id="21" w:author="Rajan Joshi, Qualcomm" w:date="2013-11-19T17:26:00Z">
        <w:r w:rsidR="007E1023" w:rsidRPr="00083699">
          <w:rPr>
            <w:szCs w:val="22"/>
          </w:rPr>
          <w:t>RCE</w:t>
        </w:r>
        <w:r w:rsidR="007E1023">
          <w:rPr>
            <w:szCs w:val="22"/>
          </w:rPr>
          <w:t>2</w:t>
        </w:r>
        <w:r w:rsidR="007E1023" w:rsidRPr="00083699">
          <w:rPr>
            <w:szCs w:val="22"/>
          </w:rPr>
          <w:t xml:space="preserve"> </w:t>
        </w:r>
      </w:ins>
      <w:r w:rsidR="0019749A" w:rsidRPr="00083699">
        <w:rPr>
          <w:szCs w:val="22"/>
        </w:rPr>
        <w:t>for the decision to bypass the flags will also be tested.</w:t>
      </w:r>
      <w:ins w:id="22" w:author="Rajan Joshi, Qualcomm" w:date="2013-11-19T17:26:00Z">
        <w:r w:rsidR="007E1023">
          <w:rPr>
            <w:szCs w:val="22"/>
          </w:rPr>
          <w:t xml:space="preserve"> Different thresholds will be tested in all cases.</w:t>
        </w:r>
      </w:ins>
    </w:p>
    <w:p w:rsidR="00327F87" w:rsidRDefault="00327F87" w:rsidP="00083699">
      <w:pPr>
        <w:jc w:val="both"/>
        <w:rPr>
          <w:szCs w:val="22"/>
        </w:rPr>
      </w:pPr>
      <w:r w:rsidRPr="00083699">
        <w:rPr>
          <w:b/>
          <w:szCs w:val="22"/>
        </w:rPr>
        <w:t xml:space="preserve">Subtest </w:t>
      </w:r>
      <w:r w:rsidR="00083699">
        <w:rPr>
          <w:b/>
          <w:szCs w:val="22"/>
        </w:rPr>
        <w:t>A</w:t>
      </w:r>
      <w:r w:rsidRPr="00083699">
        <w:rPr>
          <w:b/>
          <w:szCs w:val="22"/>
        </w:rPr>
        <w:t>.</w:t>
      </w:r>
      <w:r w:rsidR="0019749A" w:rsidRPr="00083699">
        <w:rPr>
          <w:b/>
          <w:szCs w:val="22"/>
        </w:rPr>
        <w:t>3</w:t>
      </w:r>
      <w:r>
        <w:rPr>
          <w:szCs w:val="22"/>
        </w:rPr>
        <w:t xml:space="preserve"> [O0209</w:t>
      </w:r>
      <w:r w:rsidR="00083699">
        <w:rPr>
          <w:szCs w:val="22"/>
        </w:rPr>
        <w:t xml:space="preserve"> (ext</w:t>
      </w:r>
      <w:r w:rsidR="00A53EAD">
        <w:rPr>
          <w:szCs w:val="22"/>
        </w:rPr>
        <w:t>.</w:t>
      </w:r>
      <w:r w:rsidR="00083699">
        <w:rPr>
          <w:szCs w:val="22"/>
        </w:rPr>
        <w:t>)</w:t>
      </w:r>
      <w:ins w:id="23" w:author="Rajan Joshi, Qualcomm" w:date="2013-11-19T17:32:00Z">
        <w:r w:rsidR="00D47C4A">
          <w:rPr>
            <w:szCs w:val="22"/>
          </w:rPr>
          <w:t>, Qualcomm</w:t>
        </w:r>
      </w:ins>
      <w:r>
        <w:rPr>
          <w:szCs w:val="22"/>
        </w:rPr>
        <w:t xml:space="preserve">]: </w:t>
      </w:r>
      <w:r w:rsidRPr="00B8432D">
        <w:rPr>
          <w:szCs w:val="22"/>
        </w:rPr>
        <w:t>Bypass all the context-coded flags in a transform block</w:t>
      </w:r>
      <w:r w:rsidR="00B8432D" w:rsidRPr="00B8432D">
        <w:rPr>
          <w:szCs w:val="22"/>
        </w:rPr>
        <w:t xml:space="preserve"> depending on </w:t>
      </w:r>
      <w:del w:id="24" w:author="Rajan Joshi, Qualcomm" w:date="2013-11-19T17:27:00Z">
        <w:r w:rsidR="00B8432D" w:rsidRPr="00B8432D" w:rsidDel="007E1023">
          <w:rPr>
            <w:szCs w:val="22"/>
          </w:rPr>
          <w:delText xml:space="preserve">the initial Rice parameter value at the beginning of the current transform block or </w:delText>
        </w:r>
      </w:del>
      <w:r w:rsidR="00B8432D" w:rsidRPr="00B8432D">
        <w:rPr>
          <w:szCs w:val="22"/>
        </w:rPr>
        <w:t>the Rice parameter value at the end of the previous transform block.</w:t>
      </w:r>
      <w:ins w:id="25" w:author="Rajan Joshi, Qualcomm" w:date="2013-11-19T17:26:00Z">
        <w:r w:rsidR="007E1023">
          <w:rPr>
            <w:szCs w:val="22"/>
          </w:rPr>
          <w:t xml:space="preserve"> </w:t>
        </w:r>
      </w:ins>
      <w:ins w:id="26" w:author="Rajan Joshi, Qualcomm" w:date="2013-11-19T17:27:00Z">
        <w:r w:rsidR="007E1023" w:rsidRPr="00083699">
          <w:rPr>
            <w:szCs w:val="22"/>
          </w:rPr>
          <w:t xml:space="preserve">Using the initial Rice parameter value </w:t>
        </w:r>
      </w:ins>
      <w:ins w:id="27" w:author="Rajan Joshi, Qualcomm" w:date="2013-11-19T17:28:00Z">
        <w:r w:rsidR="007E1023">
          <w:rPr>
            <w:szCs w:val="22"/>
          </w:rPr>
          <w:t xml:space="preserve">at the beginning of the current transform block </w:t>
        </w:r>
      </w:ins>
      <w:ins w:id="28" w:author="Rajan Joshi, Qualcomm" w:date="2013-11-19T17:27:00Z">
        <w:r w:rsidR="007E1023" w:rsidRPr="00083699">
          <w:rPr>
            <w:szCs w:val="22"/>
          </w:rPr>
          <w:t>as in RCE</w:t>
        </w:r>
        <w:r w:rsidR="007E1023">
          <w:rPr>
            <w:szCs w:val="22"/>
          </w:rPr>
          <w:t>2</w:t>
        </w:r>
        <w:r w:rsidR="007E1023" w:rsidRPr="00083699">
          <w:rPr>
            <w:szCs w:val="22"/>
          </w:rPr>
          <w:t xml:space="preserve"> for the decision to bypass the flags will also be tested.</w:t>
        </w:r>
        <w:r w:rsidR="007E1023">
          <w:rPr>
            <w:szCs w:val="22"/>
          </w:rPr>
          <w:t xml:space="preserve"> Different thresholds will be tested.</w:t>
        </w:r>
      </w:ins>
      <w:ins w:id="29" w:author="Rajan Joshi, Qualcomm" w:date="2013-11-19T17:34:00Z">
        <w:r w:rsidR="00D47C4A">
          <w:rPr>
            <w:szCs w:val="22"/>
          </w:rPr>
          <w:t xml:space="preserve"> </w:t>
        </w:r>
      </w:ins>
      <w:ins w:id="30" w:author="Rajan Joshi, Qualcomm" w:date="2013-11-22T23:13:00Z">
        <w:r w:rsidR="00606FCF">
          <w:rPr>
            <w:szCs w:val="22"/>
          </w:rPr>
          <w:t>Other</w:t>
        </w:r>
      </w:ins>
      <w:ins w:id="31" w:author="Rajan Joshi, Qualcomm" w:date="2013-11-19T17:34:00Z">
        <w:r w:rsidR="00D47C4A">
          <w:rPr>
            <w:szCs w:val="22"/>
          </w:rPr>
          <w:t xml:space="preserve"> ways </w:t>
        </w:r>
      </w:ins>
      <w:ins w:id="32" w:author="Rajan Joshi, Qualcomm" w:date="2013-11-22T23:13:00Z">
        <w:r w:rsidR="00606FCF">
          <w:rPr>
            <w:szCs w:val="22"/>
          </w:rPr>
          <w:t xml:space="preserve">of </w:t>
        </w:r>
      </w:ins>
      <w:ins w:id="33" w:author="Rajan Joshi, Qualcomm" w:date="2013-11-19T17:34:00Z">
        <w:r w:rsidR="00D47C4A">
          <w:rPr>
            <w:szCs w:val="22"/>
          </w:rPr>
          <w:t>sending the last coefficient will be tested</w:t>
        </w:r>
      </w:ins>
      <w:ins w:id="34" w:author="Rajan Joshi, Qualcomm" w:date="2013-11-22T23:14:00Z">
        <w:r w:rsidR="00606FCF">
          <w:rPr>
            <w:szCs w:val="22"/>
          </w:rPr>
          <w:t xml:space="preserve"> (for example using a fixed number of bits dependent on block size)</w:t>
        </w:r>
      </w:ins>
      <w:ins w:id="35" w:author="Rajan Joshi, Qualcomm" w:date="2013-11-19T17:34:00Z">
        <w:r w:rsidR="00D47C4A">
          <w:rPr>
            <w:szCs w:val="22"/>
          </w:rPr>
          <w:t>.</w:t>
        </w:r>
      </w:ins>
    </w:p>
    <w:p w:rsidR="00327F87" w:rsidRPr="00083699" w:rsidRDefault="00327F87" w:rsidP="00083699">
      <w:pPr>
        <w:jc w:val="both"/>
        <w:rPr>
          <w:sz w:val="24"/>
          <w:szCs w:val="24"/>
        </w:rPr>
      </w:pPr>
      <w:r w:rsidRPr="00083699">
        <w:rPr>
          <w:b/>
          <w:szCs w:val="22"/>
        </w:rPr>
        <w:t xml:space="preserve">Subtest </w:t>
      </w:r>
      <w:r w:rsidR="00083699">
        <w:rPr>
          <w:b/>
          <w:szCs w:val="22"/>
        </w:rPr>
        <w:t>A</w:t>
      </w:r>
      <w:r w:rsidRPr="00083699">
        <w:rPr>
          <w:b/>
          <w:szCs w:val="22"/>
        </w:rPr>
        <w:t>.4</w:t>
      </w:r>
      <w:r w:rsidR="00083699">
        <w:rPr>
          <w:b/>
          <w:szCs w:val="22"/>
        </w:rPr>
        <w:t xml:space="preserve"> </w:t>
      </w:r>
      <w:r w:rsidR="00083699">
        <w:rPr>
          <w:szCs w:val="22"/>
        </w:rPr>
        <w:t>[meeting discussion]</w:t>
      </w:r>
      <w:r w:rsidR="00B8432D">
        <w:rPr>
          <w:szCs w:val="22"/>
        </w:rPr>
        <w:t xml:space="preserve">: All the bins (for coefficients as well as other syntax elements) are coded as raw. </w:t>
      </w:r>
      <w:r w:rsidR="00B8432D" w:rsidRPr="00CC34ED">
        <w:rPr>
          <w:color w:val="000000"/>
          <w:szCs w:val="22"/>
        </w:rPr>
        <w:t xml:space="preserve">Residual data is modified according to subtest </w:t>
      </w:r>
      <w:del w:id="36" w:author="Rajan Joshi, Qualcomm" w:date="2013-11-19T17:29:00Z">
        <w:r w:rsidR="00B8432D" w:rsidRPr="00CC34ED" w:rsidDel="00D47C4A">
          <w:rPr>
            <w:color w:val="000000"/>
            <w:szCs w:val="22"/>
          </w:rPr>
          <w:delText>B</w:delText>
        </w:r>
      </w:del>
      <w:ins w:id="37" w:author="Rajan Joshi, Qualcomm" w:date="2013-11-19T17:29:00Z">
        <w:r w:rsidR="00D47C4A">
          <w:rPr>
            <w:color w:val="000000"/>
            <w:szCs w:val="22"/>
          </w:rPr>
          <w:t>A</w:t>
        </w:r>
      </w:ins>
      <w:r w:rsidR="00B8432D" w:rsidRPr="00CC34ED">
        <w:rPr>
          <w:color w:val="000000"/>
          <w:szCs w:val="22"/>
        </w:rPr>
        <w:t>.3. Additio</w:t>
      </w:r>
      <w:r w:rsidR="00B8432D">
        <w:rPr>
          <w:color w:val="000000"/>
          <w:szCs w:val="22"/>
        </w:rPr>
        <w:t>nally, the Golomb-Rice parameteri</w:t>
      </w:r>
      <w:r w:rsidR="00B8432D" w:rsidRPr="00CC34ED">
        <w:rPr>
          <w:color w:val="000000"/>
          <w:szCs w:val="22"/>
        </w:rPr>
        <w:t>zation is changed.</w:t>
      </w:r>
    </w:p>
    <w:p w:rsidR="00CC34ED" w:rsidRDefault="00FC6467" w:rsidP="00FC6467">
      <w:pPr>
        <w:pStyle w:val="Heading2"/>
        <w:rPr>
          <w:lang w:val="en-CA"/>
        </w:rPr>
      </w:pPr>
      <w:r>
        <w:rPr>
          <w:lang w:val="en-CA"/>
        </w:rPr>
        <w:t>Combination</w:t>
      </w:r>
      <w:r w:rsidR="00CC34ED">
        <w:rPr>
          <w:lang w:val="en-CA"/>
        </w:rPr>
        <w:t>s</w:t>
      </w:r>
      <w:r w:rsidR="00403ADB">
        <w:rPr>
          <w:lang w:val="en-CA"/>
        </w:rPr>
        <w:t xml:space="preserve"> (subtest B)</w:t>
      </w:r>
    </w:p>
    <w:p w:rsidR="00356A09" w:rsidRPr="00356A09" w:rsidRDefault="00083699" w:rsidP="00083699">
      <w:pPr>
        <w:rPr>
          <w:lang w:val="en-CA"/>
        </w:rPr>
      </w:pPr>
      <w:r w:rsidRPr="00356A09">
        <w:rPr>
          <w:b/>
          <w:lang w:val="en-CA"/>
        </w:rPr>
        <w:t>Subtest</w:t>
      </w:r>
      <w:r>
        <w:rPr>
          <w:b/>
          <w:lang w:val="en-CA"/>
        </w:rPr>
        <w:t xml:space="preserve"> B</w:t>
      </w:r>
      <w:r w:rsidR="00356A09" w:rsidRPr="00356A09">
        <w:rPr>
          <w:b/>
          <w:lang w:val="en-CA"/>
        </w:rPr>
        <w:t>.</w:t>
      </w:r>
      <w:r w:rsidR="00356A09">
        <w:rPr>
          <w:b/>
          <w:lang w:val="en-CA"/>
        </w:rPr>
        <w:t>1</w:t>
      </w:r>
      <w:r w:rsidR="00356A09" w:rsidRPr="00356A09">
        <w:rPr>
          <w:lang w:val="en-CA"/>
        </w:rPr>
        <w:t xml:space="preserve"> [M0178]: </w:t>
      </w:r>
      <w:r w:rsidR="00A53EAD">
        <w:rPr>
          <w:lang w:val="en-CA"/>
        </w:rPr>
        <w:t>Always apply m</w:t>
      </w:r>
      <w:r>
        <w:rPr>
          <w:lang w:val="en-CA"/>
        </w:rPr>
        <w:t xml:space="preserve">ethod 1 before any </w:t>
      </w:r>
      <w:del w:id="38" w:author="Rajan Joshi, Qualcomm" w:date="2013-11-19T17:34:00Z">
        <w:r w:rsidR="00A53EAD" w:rsidDel="00E46B03">
          <w:rPr>
            <w:lang w:val="en-CA"/>
          </w:rPr>
          <w:delText>offset</w:delText>
        </w:r>
        <w:r w:rsidDel="00E46B03">
          <w:rPr>
            <w:lang w:val="en-CA"/>
          </w:rPr>
          <w:delText xml:space="preserve"> </w:delText>
        </w:r>
      </w:del>
      <w:ins w:id="39" w:author="Rajan Joshi, Qualcomm" w:date="2013-11-19T17:34:00Z">
        <w:r w:rsidR="00E46B03">
          <w:rPr>
            <w:lang w:val="en-CA"/>
          </w:rPr>
          <w:t xml:space="preserve">bypass </w:t>
        </w:r>
      </w:ins>
      <w:r>
        <w:rPr>
          <w:lang w:val="en-CA"/>
        </w:rPr>
        <w:t xml:space="preserve">bins in a </w:t>
      </w:r>
      <w:r w:rsidR="00A53EAD">
        <w:rPr>
          <w:lang w:val="en-CA"/>
        </w:rPr>
        <w:t>4×4 subblock.</w:t>
      </w:r>
    </w:p>
    <w:p w:rsidR="00356A09" w:rsidRPr="00083699" w:rsidRDefault="00356A09" w:rsidP="00083699">
      <w:pPr>
        <w:rPr>
          <w:lang w:val="en-CA"/>
        </w:rPr>
      </w:pPr>
      <w:r w:rsidRPr="000F48D4">
        <w:rPr>
          <w:b/>
          <w:lang w:val="en-CA"/>
        </w:rPr>
        <w:t xml:space="preserve">Subtest </w:t>
      </w:r>
      <w:r w:rsidR="00083699">
        <w:rPr>
          <w:b/>
          <w:lang w:val="en-CA"/>
        </w:rPr>
        <w:t>B</w:t>
      </w:r>
      <w:r w:rsidRPr="000F48D4">
        <w:rPr>
          <w:b/>
          <w:lang w:val="en-CA"/>
        </w:rPr>
        <w:t>.</w:t>
      </w:r>
      <w:r>
        <w:rPr>
          <w:b/>
          <w:lang w:val="en-CA"/>
        </w:rPr>
        <w:t>2</w:t>
      </w:r>
      <w:r>
        <w:rPr>
          <w:lang w:val="en-CA"/>
        </w:rPr>
        <w:t xml:space="preserve"> [M0178]: </w:t>
      </w:r>
      <w:r w:rsidR="00A53EAD">
        <w:rPr>
          <w:lang w:val="en-CA"/>
        </w:rPr>
        <w:t xml:space="preserve">Always apply method 2 before any </w:t>
      </w:r>
      <w:del w:id="40" w:author="Rajan Joshi, Qualcomm" w:date="2013-11-19T17:34:00Z">
        <w:r w:rsidR="00A53EAD" w:rsidDel="00E46B03">
          <w:rPr>
            <w:lang w:val="en-CA"/>
          </w:rPr>
          <w:delText xml:space="preserve">offset </w:delText>
        </w:r>
      </w:del>
      <w:ins w:id="41" w:author="Rajan Joshi, Qualcomm" w:date="2013-11-19T17:34:00Z">
        <w:r w:rsidR="00E46B03">
          <w:rPr>
            <w:lang w:val="en-CA"/>
          </w:rPr>
          <w:t xml:space="preserve">bypass </w:t>
        </w:r>
      </w:ins>
      <w:r w:rsidR="00A53EAD">
        <w:rPr>
          <w:lang w:val="en-CA"/>
        </w:rPr>
        <w:t>bins in a 4×4 subblock.</w:t>
      </w:r>
    </w:p>
    <w:p w:rsidR="00083699" w:rsidRDefault="00490660" w:rsidP="00083699">
      <w:pPr>
        <w:rPr>
          <w:lang w:val="en-CA"/>
        </w:rPr>
      </w:pPr>
      <w:r w:rsidRPr="00083699">
        <w:rPr>
          <w:b/>
          <w:lang w:val="en-CA"/>
        </w:rPr>
        <w:t xml:space="preserve">Subtest </w:t>
      </w:r>
      <w:r w:rsidR="00083699">
        <w:rPr>
          <w:b/>
          <w:lang w:val="en-CA"/>
        </w:rPr>
        <w:t>B</w:t>
      </w:r>
      <w:r w:rsidRPr="00083699">
        <w:rPr>
          <w:b/>
          <w:lang w:val="en-CA"/>
        </w:rPr>
        <w:t>.</w:t>
      </w:r>
      <w:r w:rsidR="00356A09">
        <w:rPr>
          <w:b/>
          <w:lang w:val="en-CA"/>
        </w:rPr>
        <w:t>3</w:t>
      </w:r>
      <w:r w:rsidR="00083699">
        <w:rPr>
          <w:b/>
          <w:lang w:val="en-CA"/>
        </w:rPr>
        <w:t>.</w:t>
      </w:r>
      <w:r w:rsidR="009571FF">
        <w:rPr>
          <w:b/>
          <w:lang w:val="en-CA"/>
        </w:rPr>
        <w:t>a</w:t>
      </w:r>
      <w:r>
        <w:rPr>
          <w:lang w:val="en-CA"/>
        </w:rPr>
        <w:t xml:space="preserve"> [</w:t>
      </w:r>
      <w:r w:rsidR="00083699">
        <w:rPr>
          <w:lang w:val="en-CA"/>
        </w:rPr>
        <w:t xml:space="preserve">O0046]: </w:t>
      </w:r>
      <w:ins w:id="42" w:author="Rajan Joshi, Qualcomm" w:date="2013-12-17T23:27:00Z">
        <w:r w:rsidR="00844C91">
          <w:rPr>
            <w:color w:val="000000"/>
          </w:rPr>
          <w:t xml:space="preserve">Method 1 before sign coding if any </w:t>
        </w:r>
        <w:proofErr w:type="spellStart"/>
        <w:r w:rsidR="00844C91">
          <w:rPr>
            <w:color w:val="000000"/>
          </w:rPr>
          <w:t>coeff_abs_level_rem</w:t>
        </w:r>
        <w:proofErr w:type="spellEnd"/>
        <w:r w:rsidR="00844C91">
          <w:rPr>
            <w:color w:val="000000"/>
          </w:rPr>
          <w:t xml:space="preserve"> syntax elements are present for the 4x4 subblock</w:t>
        </w:r>
        <w:r w:rsidR="00844C91">
          <w:rPr>
            <w:color w:val="000000"/>
          </w:rPr>
          <w:t>.</w:t>
        </w:r>
      </w:ins>
      <w:commentRangeStart w:id="43"/>
      <w:del w:id="44" w:author="Rajan Joshi, Qualcomm" w:date="2013-12-17T23:27:00Z">
        <w:r w:rsidR="00083699" w:rsidDel="00844C91">
          <w:rPr>
            <w:lang w:val="en-CA"/>
          </w:rPr>
          <w:delText>Method</w:delText>
        </w:r>
      </w:del>
      <w:commentRangeEnd w:id="43"/>
      <w:r w:rsidR="00844C91">
        <w:rPr>
          <w:rStyle w:val="CommentReference"/>
        </w:rPr>
        <w:commentReference w:id="43"/>
      </w:r>
      <w:del w:id="45" w:author="Rajan Joshi, Qualcomm" w:date="2013-12-17T23:27:00Z">
        <w:r w:rsidR="00083699" w:rsidDel="00844C91">
          <w:rPr>
            <w:lang w:val="en-CA"/>
          </w:rPr>
          <w:delText xml:space="preserve"> 1 after a greater than 2 flag has been coded for a 4×4 subblock</w:delText>
        </w:r>
      </w:del>
      <w:r w:rsidR="00083699">
        <w:rPr>
          <w:lang w:val="en-CA"/>
        </w:rPr>
        <w:t>.</w:t>
      </w:r>
    </w:p>
    <w:p w:rsidR="00CC34ED" w:rsidRDefault="00083699" w:rsidP="00083699">
      <w:pPr>
        <w:rPr>
          <w:lang w:val="en-CA"/>
        </w:rPr>
      </w:pPr>
      <w:r w:rsidRPr="008C15F7">
        <w:rPr>
          <w:b/>
          <w:lang w:val="en-CA"/>
        </w:rPr>
        <w:lastRenderedPageBreak/>
        <w:t xml:space="preserve">Subtest </w:t>
      </w:r>
      <w:r>
        <w:rPr>
          <w:b/>
          <w:lang w:val="en-CA"/>
        </w:rPr>
        <w:t>B</w:t>
      </w:r>
      <w:r w:rsidRPr="008C15F7">
        <w:rPr>
          <w:b/>
          <w:lang w:val="en-CA"/>
        </w:rPr>
        <w:t>.3.</w:t>
      </w:r>
      <w:r w:rsidR="009571FF">
        <w:rPr>
          <w:b/>
          <w:lang w:val="en-CA"/>
        </w:rPr>
        <w:t>b</w:t>
      </w:r>
      <w:r>
        <w:rPr>
          <w:lang w:val="en-CA"/>
        </w:rPr>
        <w:t xml:space="preserve"> [</w:t>
      </w:r>
      <w:r w:rsidR="00356A09">
        <w:rPr>
          <w:lang w:val="en-CA"/>
        </w:rPr>
        <w:t>O0207</w:t>
      </w:r>
      <w:r w:rsidR="00490660">
        <w:rPr>
          <w:lang w:val="en-CA"/>
        </w:rPr>
        <w:t xml:space="preserve">]: </w:t>
      </w:r>
      <w:r>
        <w:rPr>
          <w:lang w:val="en-CA"/>
        </w:rPr>
        <w:t xml:space="preserve">Method 1 </w:t>
      </w:r>
      <w:del w:id="46" w:author="Rajan Joshi, Qualcomm" w:date="2014-01-06T07:37:00Z">
        <w:r w:rsidR="00490660" w:rsidDel="0035752A">
          <w:rPr>
            <w:lang w:val="en-CA"/>
          </w:rPr>
          <w:delText xml:space="preserve">after a greater than 2 flag has been coded </w:delText>
        </w:r>
      </w:del>
      <w:ins w:id="47" w:author="Rajan Joshi, Qualcomm" w:date="2014-01-06T07:37:00Z">
        <w:r w:rsidR="0035752A">
          <w:rPr>
            <w:lang w:val="en-CA"/>
          </w:rPr>
          <w:t xml:space="preserve">based on sign data hiding condition </w:t>
        </w:r>
      </w:ins>
      <w:bookmarkStart w:id="48" w:name="_GoBack"/>
      <w:bookmarkEnd w:id="48"/>
      <w:r w:rsidR="00490660">
        <w:rPr>
          <w:lang w:val="en-CA"/>
        </w:rPr>
        <w:t>for a 4×4 subblock.</w:t>
      </w:r>
    </w:p>
    <w:p w:rsidR="00CC34ED" w:rsidRDefault="00490660" w:rsidP="00083699">
      <w:pPr>
        <w:rPr>
          <w:lang w:val="en-CA"/>
        </w:rPr>
      </w:pPr>
      <w:r w:rsidRPr="00083699">
        <w:rPr>
          <w:b/>
          <w:lang w:val="en-CA"/>
        </w:rPr>
        <w:t xml:space="preserve">Subtest </w:t>
      </w:r>
      <w:r w:rsidR="00083699">
        <w:rPr>
          <w:b/>
          <w:lang w:val="en-CA"/>
        </w:rPr>
        <w:t>B</w:t>
      </w:r>
      <w:r w:rsidRPr="00083699">
        <w:rPr>
          <w:b/>
          <w:lang w:val="en-CA"/>
        </w:rPr>
        <w:t>.</w:t>
      </w:r>
      <w:r w:rsidR="00356A09">
        <w:rPr>
          <w:b/>
          <w:lang w:val="en-CA"/>
        </w:rPr>
        <w:t>5</w:t>
      </w:r>
      <w:r>
        <w:rPr>
          <w:lang w:val="en-CA"/>
        </w:rPr>
        <w:t xml:space="preserve">: </w:t>
      </w:r>
      <w:r w:rsidR="00083699">
        <w:rPr>
          <w:lang w:val="en-CA"/>
        </w:rPr>
        <w:t xml:space="preserve">Method </w:t>
      </w:r>
      <w:r w:rsidR="00CC34ED">
        <w:rPr>
          <w:lang w:val="en-CA"/>
        </w:rPr>
        <w:t xml:space="preserve">1 + </w:t>
      </w:r>
      <w:r w:rsidR="00083699">
        <w:rPr>
          <w:lang w:val="en-CA"/>
        </w:rPr>
        <w:t>A</w:t>
      </w:r>
      <w:r w:rsidR="00CC34ED">
        <w:rPr>
          <w:lang w:val="en-CA"/>
        </w:rPr>
        <w:t>.</w:t>
      </w:r>
      <w:r>
        <w:rPr>
          <w:lang w:val="en-CA"/>
        </w:rPr>
        <w:t>1</w:t>
      </w:r>
    </w:p>
    <w:p w:rsidR="00490660" w:rsidRDefault="00490660" w:rsidP="00490660">
      <w:pPr>
        <w:rPr>
          <w:lang w:val="en-CA"/>
        </w:rPr>
      </w:pPr>
      <w:r w:rsidRPr="000F48D4">
        <w:rPr>
          <w:b/>
          <w:lang w:val="en-CA"/>
        </w:rPr>
        <w:t xml:space="preserve">Subtest </w:t>
      </w:r>
      <w:r w:rsidR="00083699">
        <w:rPr>
          <w:b/>
          <w:lang w:val="en-CA"/>
        </w:rPr>
        <w:t>B</w:t>
      </w:r>
      <w:r w:rsidRPr="000F48D4">
        <w:rPr>
          <w:b/>
          <w:lang w:val="en-CA"/>
        </w:rPr>
        <w:t>.</w:t>
      </w:r>
      <w:r w:rsidR="00356A09">
        <w:rPr>
          <w:b/>
          <w:lang w:val="en-CA"/>
        </w:rPr>
        <w:t>6</w:t>
      </w:r>
      <w:r>
        <w:rPr>
          <w:lang w:val="en-CA"/>
        </w:rPr>
        <w:t xml:space="preserve">: </w:t>
      </w:r>
      <w:r w:rsidR="00083699">
        <w:rPr>
          <w:lang w:val="en-CA"/>
        </w:rPr>
        <w:t xml:space="preserve">Method </w:t>
      </w:r>
      <w:r>
        <w:rPr>
          <w:lang w:val="en-CA"/>
        </w:rPr>
        <w:t xml:space="preserve">1 + </w:t>
      </w:r>
      <w:r w:rsidR="00083699">
        <w:rPr>
          <w:lang w:val="en-CA"/>
        </w:rPr>
        <w:t>A</w:t>
      </w:r>
      <w:r>
        <w:rPr>
          <w:lang w:val="en-CA"/>
        </w:rPr>
        <w:t>.2</w:t>
      </w:r>
    </w:p>
    <w:p w:rsidR="00490660" w:rsidRDefault="00490660" w:rsidP="00490660">
      <w:pPr>
        <w:rPr>
          <w:lang w:val="en-CA"/>
        </w:rPr>
      </w:pPr>
      <w:r w:rsidRPr="000F48D4">
        <w:rPr>
          <w:b/>
          <w:lang w:val="en-CA"/>
        </w:rPr>
        <w:t xml:space="preserve">Subtest </w:t>
      </w:r>
      <w:r w:rsidR="00083699">
        <w:rPr>
          <w:b/>
          <w:lang w:val="en-CA"/>
        </w:rPr>
        <w:t>B</w:t>
      </w:r>
      <w:r w:rsidRPr="000F48D4">
        <w:rPr>
          <w:b/>
          <w:lang w:val="en-CA"/>
        </w:rPr>
        <w:t>.</w:t>
      </w:r>
      <w:r w:rsidR="00356A09">
        <w:rPr>
          <w:b/>
          <w:lang w:val="en-CA"/>
        </w:rPr>
        <w:t>7</w:t>
      </w:r>
      <w:r>
        <w:rPr>
          <w:lang w:val="en-CA"/>
        </w:rPr>
        <w:t xml:space="preserve">: </w:t>
      </w:r>
      <w:r w:rsidR="00083699">
        <w:rPr>
          <w:lang w:val="en-CA"/>
        </w:rPr>
        <w:t xml:space="preserve">Method </w:t>
      </w:r>
      <w:r>
        <w:rPr>
          <w:lang w:val="en-CA"/>
        </w:rPr>
        <w:t xml:space="preserve">1 + </w:t>
      </w:r>
      <w:r w:rsidR="00083699">
        <w:rPr>
          <w:lang w:val="en-CA"/>
        </w:rPr>
        <w:t>A</w:t>
      </w:r>
      <w:r>
        <w:rPr>
          <w:lang w:val="en-CA"/>
        </w:rPr>
        <w:t>.3</w:t>
      </w:r>
    </w:p>
    <w:p w:rsidR="00745F6B" w:rsidRDefault="00FC6467">
      <w:pPr>
        <w:pStyle w:val="Heading1"/>
        <w:rPr>
          <w:ins w:id="49" w:author="Rajan Joshi, Qualcomm" w:date="2013-11-22T23:07:00Z"/>
        </w:rPr>
      </w:pPr>
      <w:r>
        <w:t>Crosschecks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PrChange w:id="50" w:author="Rajan Joshi, Qualcomm" w:date="2013-11-22T23:11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440"/>
        <w:gridCol w:w="4320"/>
        <w:tblGridChange w:id="51">
          <w:tblGrid>
            <w:gridCol w:w="4788"/>
            <w:gridCol w:w="4788"/>
          </w:tblGrid>
        </w:tblGridChange>
      </w:tblGrid>
      <w:tr w:rsidR="00606FCF" w:rsidTr="00606FCF">
        <w:trPr>
          <w:ins w:id="52" w:author="Rajan Joshi, Qualcomm" w:date="2013-11-22T23:07:00Z"/>
        </w:trPr>
        <w:tc>
          <w:tcPr>
            <w:tcW w:w="1440" w:type="dxa"/>
            <w:tcPrChange w:id="53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54" w:author="Rajan Joshi, Qualcomm" w:date="2013-11-22T23:07:00Z"/>
              </w:rPr>
            </w:pPr>
            <w:ins w:id="55" w:author="Rajan Joshi, Qualcomm" w:date="2013-11-22T23:07:00Z">
              <w:r>
                <w:t>Test</w:t>
              </w:r>
            </w:ins>
          </w:p>
        </w:tc>
        <w:tc>
          <w:tcPr>
            <w:tcW w:w="4320" w:type="dxa"/>
            <w:tcPrChange w:id="56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57" w:author="Rajan Joshi, Qualcomm" w:date="2013-11-22T23:07:00Z"/>
              </w:rPr>
            </w:pPr>
            <w:ins w:id="58" w:author="Rajan Joshi, Qualcomm" w:date="2013-11-22T23:07:00Z">
              <w:r>
                <w:t>Crosscheckers</w:t>
              </w:r>
            </w:ins>
          </w:p>
        </w:tc>
      </w:tr>
      <w:tr w:rsidR="00606FCF" w:rsidTr="00606FCF">
        <w:trPr>
          <w:ins w:id="59" w:author="Rajan Joshi, Qualcomm" w:date="2013-11-22T23:07:00Z"/>
        </w:trPr>
        <w:tc>
          <w:tcPr>
            <w:tcW w:w="1440" w:type="dxa"/>
            <w:tcPrChange w:id="60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61" w:author="Rajan Joshi, Qualcomm" w:date="2013-11-22T23:07:00Z"/>
              </w:rPr>
            </w:pPr>
            <w:ins w:id="62" w:author="Rajan Joshi, Qualcomm" w:date="2013-11-22T23:08:00Z">
              <w:r>
                <w:t>A.1</w:t>
              </w:r>
            </w:ins>
          </w:p>
        </w:tc>
        <w:tc>
          <w:tcPr>
            <w:tcW w:w="4320" w:type="dxa"/>
            <w:tcPrChange w:id="63" w:author="Rajan Joshi, Qualcomm" w:date="2013-11-22T23:11:00Z">
              <w:tcPr>
                <w:tcW w:w="4788" w:type="dxa"/>
              </w:tcPr>
            </w:tcPrChange>
          </w:tcPr>
          <w:p w:rsidR="00606FCF" w:rsidRDefault="00EA3731" w:rsidP="00606FCF">
            <w:pPr>
              <w:rPr>
                <w:ins w:id="64" w:author="Rajan Joshi, Qualcomm" w:date="2013-11-22T23:07:00Z"/>
              </w:rPr>
            </w:pPr>
            <w:proofErr w:type="spellStart"/>
            <w:ins w:id="65" w:author="Rajan Joshi, Qualcomm" w:date="2013-12-05T18:21:00Z">
              <w:r>
                <w:t>Mediatek</w:t>
              </w:r>
            </w:ins>
            <w:proofErr w:type="spellEnd"/>
          </w:p>
        </w:tc>
      </w:tr>
      <w:tr w:rsidR="00606FCF" w:rsidTr="00606FCF">
        <w:trPr>
          <w:ins w:id="66" w:author="Rajan Joshi, Qualcomm" w:date="2013-11-22T23:07:00Z"/>
        </w:trPr>
        <w:tc>
          <w:tcPr>
            <w:tcW w:w="1440" w:type="dxa"/>
            <w:tcPrChange w:id="67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68" w:author="Rajan Joshi, Qualcomm" w:date="2013-11-22T23:07:00Z"/>
              </w:rPr>
            </w:pPr>
            <w:ins w:id="69" w:author="Rajan Joshi, Qualcomm" w:date="2013-11-22T23:08:00Z">
              <w:r>
                <w:t>A.2</w:t>
              </w:r>
            </w:ins>
          </w:p>
        </w:tc>
        <w:tc>
          <w:tcPr>
            <w:tcW w:w="4320" w:type="dxa"/>
            <w:tcPrChange w:id="70" w:author="Rajan Joshi, Qualcomm" w:date="2013-11-22T23:11:00Z">
              <w:tcPr>
                <w:tcW w:w="4788" w:type="dxa"/>
              </w:tcPr>
            </w:tcPrChange>
          </w:tcPr>
          <w:p w:rsidR="00606FCF" w:rsidRDefault="00EA3731" w:rsidP="00606FCF">
            <w:pPr>
              <w:rPr>
                <w:ins w:id="71" w:author="Rajan Joshi, Qualcomm" w:date="2013-11-22T23:07:00Z"/>
              </w:rPr>
            </w:pPr>
            <w:ins w:id="72" w:author="Rajan Joshi, Qualcomm" w:date="2013-12-05T18:21:00Z">
              <w:r>
                <w:t>Samsung</w:t>
              </w:r>
            </w:ins>
          </w:p>
        </w:tc>
      </w:tr>
      <w:tr w:rsidR="00606FCF" w:rsidTr="00606FCF">
        <w:trPr>
          <w:ins w:id="73" w:author="Rajan Joshi, Qualcomm" w:date="2013-11-22T23:07:00Z"/>
        </w:trPr>
        <w:tc>
          <w:tcPr>
            <w:tcW w:w="1440" w:type="dxa"/>
            <w:tcPrChange w:id="74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75" w:author="Rajan Joshi, Qualcomm" w:date="2013-11-22T23:07:00Z"/>
              </w:rPr>
            </w:pPr>
            <w:ins w:id="76" w:author="Rajan Joshi, Qualcomm" w:date="2013-11-22T23:08:00Z">
              <w:r>
                <w:t>A.3</w:t>
              </w:r>
            </w:ins>
          </w:p>
        </w:tc>
        <w:tc>
          <w:tcPr>
            <w:tcW w:w="4320" w:type="dxa"/>
            <w:tcPrChange w:id="77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78" w:author="Rajan Joshi, Qualcomm" w:date="2013-11-22T23:07:00Z"/>
              </w:rPr>
            </w:pPr>
          </w:p>
        </w:tc>
      </w:tr>
      <w:tr w:rsidR="00606FCF" w:rsidTr="00606FCF">
        <w:trPr>
          <w:ins w:id="79" w:author="Rajan Joshi, Qualcomm" w:date="2013-11-22T23:07:00Z"/>
        </w:trPr>
        <w:tc>
          <w:tcPr>
            <w:tcW w:w="1440" w:type="dxa"/>
            <w:tcPrChange w:id="80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81" w:author="Rajan Joshi, Qualcomm" w:date="2013-11-22T23:07:00Z"/>
              </w:rPr>
            </w:pPr>
            <w:ins w:id="82" w:author="Rajan Joshi, Qualcomm" w:date="2013-11-22T23:08:00Z">
              <w:r>
                <w:t>A.4</w:t>
              </w:r>
            </w:ins>
          </w:p>
        </w:tc>
        <w:tc>
          <w:tcPr>
            <w:tcW w:w="4320" w:type="dxa"/>
            <w:tcPrChange w:id="83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84" w:author="Rajan Joshi, Qualcomm" w:date="2013-11-22T23:07:00Z"/>
              </w:rPr>
            </w:pPr>
            <w:ins w:id="85" w:author="Rajan Joshi, Qualcomm" w:date="2013-11-22T23:09:00Z">
              <w:r>
                <w:t xml:space="preserve">Canon </w:t>
              </w:r>
            </w:ins>
          </w:p>
        </w:tc>
      </w:tr>
      <w:tr w:rsidR="00606FCF" w:rsidTr="00606FCF">
        <w:trPr>
          <w:ins w:id="86" w:author="Rajan Joshi, Qualcomm" w:date="2013-11-22T23:07:00Z"/>
        </w:trPr>
        <w:tc>
          <w:tcPr>
            <w:tcW w:w="1440" w:type="dxa"/>
            <w:tcPrChange w:id="87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88" w:author="Rajan Joshi, Qualcomm" w:date="2013-11-22T23:07:00Z"/>
              </w:rPr>
            </w:pPr>
            <w:ins w:id="89" w:author="Rajan Joshi, Qualcomm" w:date="2013-11-22T23:08:00Z">
              <w:r>
                <w:t>B.1</w:t>
              </w:r>
            </w:ins>
          </w:p>
        </w:tc>
        <w:tc>
          <w:tcPr>
            <w:tcW w:w="4320" w:type="dxa"/>
            <w:tcPrChange w:id="90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91" w:author="Rajan Joshi, Qualcomm" w:date="2013-11-22T23:07:00Z"/>
              </w:rPr>
            </w:pPr>
            <w:ins w:id="92" w:author="Rajan Joshi, Qualcomm" w:date="2013-11-22T23:10:00Z">
              <w:r>
                <w:t>Qualcomm</w:t>
              </w:r>
            </w:ins>
          </w:p>
        </w:tc>
      </w:tr>
      <w:tr w:rsidR="00606FCF" w:rsidTr="00606FCF">
        <w:trPr>
          <w:ins w:id="93" w:author="Rajan Joshi, Qualcomm" w:date="2013-11-22T23:07:00Z"/>
        </w:trPr>
        <w:tc>
          <w:tcPr>
            <w:tcW w:w="1440" w:type="dxa"/>
            <w:tcPrChange w:id="94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95" w:author="Rajan Joshi, Qualcomm" w:date="2013-11-22T23:07:00Z"/>
              </w:rPr>
            </w:pPr>
            <w:ins w:id="96" w:author="Rajan Joshi, Qualcomm" w:date="2013-11-22T23:08:00Z">
              <w:r>
                <w:t>B.2</w:t>
              </w:r>
            </w:ins>
          </w:p>
        </w:tc>
        <w:tc>
          <w:tcPr>
            <w:tcW w:w="4320" w:type="dxa"/>
            <w:tcPrChange w:id="97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98" w:author="Rajan Joshi, Qualcomm" w:date="2013-11-22T23:07:00Z"/>
              </w:rPr>
            </w:pPr>
          </w:p>
        </w:tc>
      </w:tr>
      <w:tr w:rsidR="00606FCF" w:rsidTr="00606FCF">
        <w:trPr>
          <w:ins w:id="99" w:author="Rajan Joshi, Qualcomm" w:date="2013-11-22T23:07:00Z"/>
        </w:trPr>
        <w:tc>
          <w:tcPr>
            <w:tcW w:w="1440" w:type="dxa"/>
            <w:tcPrChange w:id="100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101" w:author="Rajan Joshi, Qualcomm" w:date="2013-11-22T23:07:00Z"/>
              </w:rPr>
            </w:pPr>
            <w:ins w:id="102" w:author="Rajan Joshi, Qualcomm" w:date="2013-11-22T23:08:00Z">
              <w:r>
                <w:t>B.3</w:t>
              </w:r>
            </w:ins>
          </w:p>
        </w:tc>
        <w:tc>
          <w:tcPr>
            <w:tcW w:w="4320" w:type="dxa"/>
            <w:tcPrChange w:id="103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104" w:author="Rajan Joshi, Qualcomm" w:date="2013-11-22T23:07:00Z"/>
              </w:rPr>
            </w:pPr>
          </w:p>
        </w:tc>
      </w:tr>
      <w:tr w:rsidR="00606FCF" w:rsidTr="00606FCF">
        <w:trPr>
          <w:ins w:id="105" w:author="Rajan Joshi, Qualcomm" w:date="2013-11-22T23:09:00Z"/>
        </w:trPr>
        <w:tc>
          <w:tcPr>
            <w:tcW w:w="1440" w:type="dxa"/>
            <w:tcPrChange w:id="106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107" w:author="Rajan Joshi, Qualcomm" w:date="2013-11-22T23:09:00Z"/>
              </w:rPr>
            </w:pPr>
            <w:ins w:id="108" w:author="Rajan Joshi, Qualcomm" w:date="2013-11-22T23:09:00Z">
              <w:r>
                <w:t>B.4</w:t>
              </w:r>
            </w:ins>
          </w:p>
        </w:tc>
        <w:tc>
          <w:tcPr>
            <w:tcW w:w="4320" w:type="dxa"/>
            <w:tcPrChange w:id="109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110" w:author="Rajan Joshi, Qualcomm" w:date="2013-11-22T23:09:00Z"/>
              </w:rPr>
            </w:pPr>
          </w:p>
        </w:tc>
      </w:tr>
      <w:tr w:rsidR="00606FCF" w:rsidTr="00606FCF">
        <w:trPr>
          <w:ins w:id="111" w:author="Rajan Joshi, Qualcomm" w:date="2013-11-22T23:09:00Z"/>
        </w:trPr>
        <w:tc>
          <w:tcPr>
            <w:tcW w:w="1440" w:type="dxa"/>
            <w:tcPrChange w:id="112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113" w:author="Rajan Joshi, Qualcomm" w:date="2013-11-22T23:09:00Z"/>
              </w:rPr>
            </w:pPr>
            <w:ins w:id="114" w:author="Rajan Joshi, Qualcomm" w:date="2013-11-22T23:09:00Z">
              <w:r>
                <w:t>B.5</w:t>
              </w:r>
            </w:ins>
          </w:p>
        </w:tc>
        <w:tc>
          <w:tcPr>
            <w:tcW w:w="4320" w:type="dxa"/>
            <w:tcPrChange w:id="115" w:author="Rajan Joshi, Qualcomm" w:date="2013-11-22T23:11:00Z">
              <w:tcPr>
                <w:tcW w:w="4788" w:type="dxa"/>
              </w:tcPr>
            </w:tcPrChange>
          </w:tcPr>
          <w:p w:rsidR="00606FCF" w:rsidRDefault="00AB3D5D" w:rsidP="00606FCF">
            <w:pPr>
              <w:rPr>
                <w:ins w:id="116" w:author="Rajan Joshi, Qualcomm" w:date="2013-11-22T23:09:00Z"/>
              </w:rPr>
            </w:pPr>
            <w:ins w:id="117" w:author="Rajan Joshi, Qualcomm" w:date="2013-11-22T23:24:00Z">
              <w:r>
                <w:t>Canon</w:t>
              </w:r>
            </w:ins>
          </w:p>
        </w:tc>
      </w:tr>
      <w:tr w:rsidR="00606FCF" w:rsidTr="00606FCF">
        <w:trPr>
          <w:ins w:id="118" w:author="Rajan Joshi, Qualcomm" w:date="2013-11-22T23:09:00Z"/>
        </w:trPr>
        <w:tc>
          <w:tcPr>
            <w:tcW w:w="1440" w:type="dxa"/>
            <w:tcPrChange w:id="119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120" w:author="Rajan Joshi, Qualcomm" w:date="2013-11-22T23:09:00Z"/>
              </w:rPr>
            </w:pPr>
            <w:ins w:id="121" w:author="Rajan Joshi, Qualcomm" w:date="2013-11-22T23:09:00Z">
              <w:r>
                <w:t>B.6</w:t>
              </w:r>
            </w:ins>
          </w:p>
        </w:tc>
        <w:tc>
          <w:tcPr>
            <w:tcW w:w="4320" w:type="dxa"/>
            <w:tcPrChange w:id="122" w:author="Rajan Joshi, Qualcomm" w:date="2013-11-22T23:11:00Z">
              <w:tcPr>
                <w:tcW w:w="4788" w:type="dxa"/>
              </w:tcPr>
            </w:tcPrChange>
          </w:tcPr>
          <w:p w:rsidR="00606FCF" w:rsidRDefault="00EA3731" w:rsidP="00606FCF">
            <w:pPr>
              <w:rPr>
                <w:ins w:id="123" w:author="Rajan Joshi, Qualcomm" w:date="2013-11-22T23:09:00Z"/>
              </w:rPr>
            </w:pPr>
            <w:ins w:id="124" w:author="Rajan Joshi, Qualcomm" w:date="2013-12-05T18:22:00Z">
              <w:r>
                <w:t>Samsung</w:t>
              </w:r>
            </w:ins>
          </w:p>
        </w:tc>
      </w:tr>
      <w:tr w:rsidR="00606FCF" w:rsidTr="00606FCF">
        <w:trPr>
          <w:ins w:id="125" w:author="Rajan Joshi, Qualcomm" w:date="2013-11-22T23:09:00Z"/>
        </w:trPr>
        <w:tc>
          <w:tcPr>
            <w:tcW w:w="1440" w:type="dxa"/>
            <w:tcPrChange w:id="126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127" w:author="Rajan Joshi, Qualcomm" w:date="2013-11-22T23:09:00Z"/>
              </w:rPr>
            </w:pPr>
            <w:ins w:id="128" w:author="Rajan Joshi, Qualcomm" w:date="2013-11-22T23:09:00Z">
              <w:r>
                <w:t>B.7</w:t>
              </w:r>
            </w:ins>
          </w:p>
        </w:tc>
        <w:tc>
          <w:tcPr>
            <w:tcW w:w="4320" w:type="dxa"/>
            <w:tcPrChange w:id="129" w:author="Rajan Joshi, Qualcomm" w:date="2013-11-22T23:11:00Z">
              <w:tcPr>
                <w:tcW w:w="4788" w:type="dxa"/>
              </w:tcPr>
            </w:tcPrChange>
          </w:tcPr>
          <w:p w:rsidR="00606FCF" w:rsidRDefault="00606FCF" w:rsidP="00606FCF">
            <w:pPr>
              <w:rPr>
                <w:ins w:id="130" w:author="Rajan Joshi, Qualcomm" w:date="2013-11-22T23:09:00Z"/>
              </w:rPr>
            </w:pPr>
            <w:ins w:id="131" w:author="Rajan Joshi, Qualcomm" w:date="2013-11-22T23:09:00Z">
              <w:r>
                <w:t>Sharp</w:t>
              </w:r>
            </w:ins>
          </w:p>
        </w:tc>
      </w:tr>
    </w:tbl>
    <w:p w:rsidR="00606FCF" w:rsidRPr="00606FCF" w:rsidRDefault="00606FCF">
      <w:pPr>
        <w:pPrChange w:id="132" w:author="Rajan Joshi, Qualcomm" w:date="2013-11-22T23:07:00Z">
          <w:pPr>
            <w:pStyle w:val="Heading1"/>
          </w:pPr>
        </w:pPrChange>
      </w:pPr>
    </w:p>
    <w:p w:rsidR="003E0F88" w:rsidRDefault="00FC6467" w:rsidP="00550793">
      <w:pPr>
        <w:pStyle w:val="Heading1"/>
        <w:rPr>
          <w:lang w:val="en-CA"/>
        </w:rPr>
      </w:pPr>
      <w:r>
        <w:rPr>
          <w:lang w:val="en-CA"/>
        </w:rPr>
        <w:t>Test Conditions</w:t>
      </w:r>
    </w:p>
    <w:p w:rsidR="00356A09" w:rsidRDefault="00356A09" w:rsidP="00356A09">
      <w:pPr>
        <w:rPr>
          <w:ins w:id="133" w:author="K.Sharman" w:date="2013-12-05T17:50:00Z"/>
          <w:lang w:val="en-CA"/>
        </w:rPr>
      </w:pPr>
      <w:r w:rsidRPr="00083699">
        <w:rPr>
          <w:lang w:val="en-CA"/>
        </w:rPr>
        <w:t>RExt5.</w:t>
      </w:r>
      <w:ins w:id="134" w:author="K.Sharman" w:date="2013-12-05T17:49:00Z">
        <w:r w:rsidR="0066569E">
          <w:rPr>
            <w:lang w:val="en-CA"/>
          </w:rPr>
          <w:t>1</w:t>
        </w:r>
      </w:ins>
      <w:del w:id="135" w:author="K.Sharman" w:date="2013-12-05T17:49:00Z">
        <w:r w:rsidRPr="00083699" w:rsidDel="0066569E">
          <w:rPr>
            <w:lang w:val="en-CA"/>
          </w:rPr>
          <w:delText>0</w:delText>
        </w:r>
      </w:del>
      <w:r w:rsidRPr="00083699">
        <w:rPr>
          <w:lang w:val="en-CA"/>
        </w:rPr>
        <w:t xml:space="preserve"> will be used for all experiments</w:t>
      </w:r>
      <w:ins w:id="136" w:author="K.Sharman" w:date="2013-12-05T17:49:00Z">
        <w:r w:rsidR="0066569E">
          <w:rPr>
            <w:lang w:val="en-CA"/>
          </w:rPr>
          <w:t>, with</w:t>
        </w:r>
      </w:ins>
      <w:ins w:id="137" w:author="K.Sharman" w:date="2013-12-05T17:50:00Z">
        <w:r w:rsidR="0066569E">
          <w:rPr>
            <w:lang w:val="en-CA"/>
          </w:rPr>
          <w:t xml:space="preserve"> all default settings (unless specified otherwise), including</w:t>
        </w:r>
      </w:ins>
      <w:ins w:id="138" w:author="K.Sharman" w:date="2013-12-05T17:49:00Z">
        <w:r w:rsidR="0066569E">
          <w:rPr>
            <w:lang w:val="en-CA"/>
          </w:rPr>
          <w:t xml:space="preserve"> </w:t>
        </w:r>
        <w:proofErr w:type="spellStart"/>
        <w:r w:rsidR="0066569E">
          <w:rPr>
            <w:lang w:val="en-CA"/>
          </w:rPr>
          <w:t>RExt</w:t>
        </w:r>
        <w:proofErr w:type="spellEnd"/>
        <w:r w:rsidR="0066569E">
          <w:rPr>
            <w:lang w:val="en-CA"/>
          </w:rPr>
          <w:t>__BACKWARDS_COMPATIBILITY</w:t>
        </w:r>
      </w:ins>
      <w:ins w:id="139" w:author="Rajan Joshi, Qualcomm" w:date="2013-12-05T18:24:00Z">
        <w:r w:rsidR="008F3525">
          <w:rPr>
            <w:lang w:val="en-CA"/>
          </w:rPr>
          <w:t>_</w:t>
        </w:r>
      </w:ins>
      <w:ins w:id="140" w:author="K.Sharman" w:date="2013-12-05T17:49:00Z">
        <w:r w:rsidR="0066569E">
          <w:rPr>
            <w:lang w:val="en-CA"/>
          </w:rPr>
          <w:t>HM_ENCODER_INTER_SEARCH set to 0.</w:t>
        </w:r>
      </w:ins>
      <w:del w:id="141" w:author="K.Sharman" w:date="2013-12-05T17:49:00Z">
        <w:r w:rsidRPr="00083699" w:rsidDel="0066569E">
          <w:rPr>
            <w:lang w:val="en-CA"/>
          </w:rPr>
          <w:delText>.</w:delText>
        </w:r>
      </w:del>
    </w:p>
    <w:p w:rsidR="0066569E" w:rsidRPr="00083699" w:rsidDel="0066569E" w:rsidRDefault="0066569E" w:rsidP="00356A09">
      <w:pPr>
        <w:rPr>
          <w:del w:id="142" w:author="K.Sharman" w:date="2013-12-05T17:50:00Z"/>
          <w:lang w:val="en-CA"/>
        </w:rPr>
      </w:pPr>
    </w:p>
    <w:p w:rsidR="00356A09" w:rsidRPr="00083699" w:rsidRDefault="00356A09" w:rsidP="00356A09">
      <w:pPr>
        <w:pStyle w:val="Heading2"/>
        <w:rPr>
          <w:lang w:val="en-CA"/>
        </w:rPr>
      </w:pPr>
      <w:r w:rsidRPr="00083699">
        <w:rPr>
          <w:lang w:val="en-CA"/>
        </w:rPr>
        <w:t>AHG5 CTC</w:t>
      </w:r>
    </w:p>
    <w:p w:rsidR="00356A09" w:rsidRPr="00083699" w:rsidRDefault="00356A09" w:rsidP="00083699">
      <w:pPr>
        <w:jc w:val="both"/>
        <w:rPr>
          <w:lang w:val="en-CA"/>
        </w:rPr>
      </w:pPr>
      <w:r w:rsidRPr="00083699">
        <w:rPr>
          <w:lang w:val="en-CA"/>
        </w:rPr>
        <w:t>The AHG5 CTC will be used. These will be used to evaluate the loss for standard picture-quality operating points, which might be used for 8K at 240P.</w:t>
      </w:r>
    </w:p>
    <w:p w:rsidR="00356A09" w:rsidRPr="00083699" w:rsidRDefault="00D645DD" w:rsidP="00083699">
      <w:pPr>
        <w:jc w:val="both"/>
        <w:rPr>
          <w:lang w:val="en-CA"/>
        </w:rPr>
      </w:pPr>
      <w:del w:id="143" w:author="Rajan Joshi, Qualcomm" w:date="2013-12-17T23:35:00Z">
        <w:r w:rsidRPr="00083699" w:rsidDel="00844C91">
          <w:rPr>
            <w:highlight w:val="yellow"/>
            <w:lang w:val="en-CA"/>
          </w:rPr>
          <w:delText>[</w:delText>
        </w:r>
        <w:r w:rsidR="00356A09" w:rsidRPr="00083699" w:rsidDel="00844C91">
          <w:rPr>
            <w:highlight w:val="yellow"/>
            <w:lang w:val="en-CA"/>
          </w:rPr>
          <w:delText xml:space="preserve">Should we also run some anchor half-width &amp; half-height </w:delText>
        </w:r>
        <w:r w:rsidR="00083699" w:rsidDel="00844C91">
          <w:rPr>
            <w:highlight w:val="yellow"/>
            <w:lang w:val="en-CA"/>
          </w:rPr>
          <w:delText>scaled</w:delText>
        </w:r>
        <w:r w:rsidR="00083699" w:rsidRPr="00083699" w:rsidDel="00844C91">
          <w:rPr>
            <w:highlight w:val="yellow"/>
            <w:lang w:val="en-CA"/>
          </w:rPr>
          <w:delText xml:space="preserve"> </w:delText>
        </w:r>
        <w:r w:rsidR="00356A09" w:rsidRPr="00083699" w:rsidDel="00844C91">
          <w:rPr>
            <w:highlight w:val="yellow"/>
            <w:lang w:val="en-CA"/>
          </w:rPr>
          <w:delText>simulations to estimate equi</w:delText>
        </w:r>
        <w:r w:rsidRPr="00083699" w:rsidDel="00844C91">
          <w:rPr>
            <w:highlight w:val="yellow"/>
            <w:lang w:val="en-CA"/>
          </w:rPr>
          <w:delText xml:space="preserve">valent bit-rates for 8K at </w:delText>
        </w:r>
        <w:commentRangeStart w:id="144"/>
        <w:r w:rsidRPr="00083699" w:rsidDel="00844C91">
          <w:rPr>
            <w:highlight w:val="yellow"/>
            <w:lang w:val="en-CA"/>
          </w:rPr>
          <w:delText>240P</w:delText>
        </w:r>
      </w:del>
      <w:commentRangeEnd w:id="144"/>
      <w:r w:rsidR="00844C91">
        <w:rPr>
          <w:rStyle w:val="CommentReference"/>
        </w:rPr>
        <w:commentReference w:id="144"/>
      </w:r>
      <w:del w:id="145" w:author="Rajan Joshi, Qualcomm" w:date="2013-12-17T23:35:00Z">
        <w:r w:rsidRPr="00083699" w:rsidDel="00844C91">
          <w:rPr>
            <w:highlight w:val="yellow"/>
            <w:lang w:val="en-CA"/>
          </w:rPr>
          <w:delText>?</w:delText>
        </w:r>
        <w:r w:rsidR="00356A09" w:rsidRPr="00083699" w:rsidDel="00844C91">
          <w:rPr>
            <w:highlight w:val="yellow"/>
            <w:lang w:val="en-CA"/>
          </w:rPr>
          <w:delText>]</w:delText>
        </w:r>
      </w:del>
    </w:p>
    <w:p w:rsidR="00356A09" w:rsidRPr="00083699" w:rsidRDefault="00356A09" w:rsidP="00083699">
      <w:pPr>
        <w:jc w:val="both"/>
        <w:rPr>
          <w:lang w:val="en-CA"/>
        </w:rPr>
      </w:pPr>
      <w:r w:rsidRPr="00083699">
        <w:rPr>
          <w:lang w:val="en-CA"/>
        </w:rPr>
        <w:t xml:space="preserve">It is expected that AHG5 CTC will utilise the full set of </w:t>
      </w:r>
      <w:proofErr w:type="spellStart"/>
      <w:r w:rsidRPr="00083699">
        <w:rPr>
          <w:lang w:val="en-CA"/>
        </w:rPr>
        <w:t>RExt</w:t>
      </w:r>
      <w:proofErr w:type="spellEnd"/>
      <w:r w:rsidRPr="00083699">
        <w:rPr>
          <w:lang w:val="en-CA"/>
        </w:rPr>
        <w:t xml:space="preserve"> tools, rather than the restricted set used for the 4:2:2 and 4:2:0 profiles.</w:t>
      </w:r>
    </w:p>
    <w:p w:rsidR="00356A09" w:rsidRPr="00083699" w:rsidRDefault="003359BE" w:rsidP="00083699">
      <w:pPr>
        <w:pStyle w:val="Heading2"/>
        <w:jc w:val="both"/>
        <w:rPr>
          <w:lang w:val="en-CA"/>
        </w:rPr>
      </w:pPr>
      <w:r w:rsidRPr="00083699">
        <w:rPr>
          <w:lang w:val="en-CA"/>
        </w:rPr>
        <w:t>AHG</w:t>
      </w:r>
      <w:r>
        <w:rPr>
          <w:lang w:val="en-CA"/>
        </w:rPr>
        <w:t>8</w:t>
      </w:r>
      <w:r w:rsidRPr="00083699">
        <w:rPr>
          <w:lang w:val="en-CA"/>
        </w:rPr>
        <w:t xml:space="preserve"> </w:t>
      </w:r>
      <w:r w:rsidR="00356A09" w:rsidRPr="00083699">
        <w:rPr>
          <w:lang w:val="en-CA"/>
        </w:rPr>
        <w:t>with lossless</w:t>
      </w:r>
    </w:p>
    <w:p w:rsidR="00356A09" w:rsidRPr="00083699" w:rsidRDefault="00356A09" w:rsidP="00083699">
      <w:pPr>
        <w:jc w:val="both"/>
        <w:rPr>
          <w:lang w:val="en-CA"/>
        </w:rPr>
      </w:pPr>
      <w:r w:rsidRPr="00083699">
        <w:rPr>
          <w:lang w:val="en-CA"/>
        </w:rPr>
        <w:t xml:space="preserve">The AHG8 lossless test conditions will be </w:t>
      </w:r>
      <w:r w:rsidR="003359BE">
        <w:rPr>
          <w:lang w:val="en-CA"/>
        </w:rPr>
        <w:t>used to evaluate any potential issues at lossless operating points</w:t>
      </w:r>
      <w:r w:rsidRPr="00083699">
        <w:rPr>
          <w:lang w:val="en-CA"/>
        </w:rPr>
        <w:t>.</w:t>
      </w:r>
    </w:p>
    <w:p w:rsidR="00356A09" w:rsidRPr="00083699" w:rsidRDefault="00D645DD" w:rsidP="00083699">
      <w:pPr>
        <w:jc w:val="both"/>
        <w:rPr>
          <w:lang w:val="en-CA"/>
        </w:rPr>
      </w:pPr>
      <w:del w:id="146" w:author="Rajan Joshi, Qualcomm" w:date="2013-12-17T23:37:00Z">
        <w:r w:rsidRPr="00083699" w:rsidDel="00844C91">
          <w:rPr>
            <w:highlight w:val="yellow"/>
            <w:lang w:val="en-CA"/>
          </w:rPr>
          <w:delText>[</w:delText>
        </w:r>
        <w:r w:rsidR="00356A09" w:rsidRPr="00083699" w:rsidDel="00844C91">
          <w:rPr>
            <w:highlight w:val="yellow"/>
            <w:lang w:val="en-CA"/>
          </w:rPr>
          <w:delText xml:space="preserve">Should we also run some anchor half-width &amp; half-height </w:delText>
        </w:r>
        <w:r w:rsidR="003359BE" w:rsidDel="00844C91">
          <w:rPr>
            <w:highlight w:val="yellow"/>
            <w:lang w:val="en-CA"/>
          </w:rPr>
          <w:delText>scaled</w:delText>
        </w:r>
        <w:r w:rsidR="003359BE" w:rsidRPr="00083699" w:rsidDel="00844C91">
          <w:rPr>
            <w:highlight w:val="yellow"/>
            <w:lang w:val="en-CA"/>
          </w:rPr>
          <w:delText xml:space="preserve"> </w:delText>
        </w:r>
        <w:r w:rsidR="00356A09" w:rsidRPr="00083699" w:rsidDel="00844C91">
          <w:rPr>
            <w:highlight w:val="yellow"/>
            <w:lang w:val="en-CA"/>
          </w:rPr>
          <w:delText>simulations to estimate equiva</w:delText>
        </w:r>
        <w:r w:rsidDel="00844C91">
          <w:rPr>
            <w:highlight w:val="yellow"/>
            <w:lang w:val="en-CA"/>
          </w:rPr>
          <w:delText xml:space="preserve">lent bit-rates for 8K at </w:delText>
        </w:r>
        <w:commentRangeStart w:id="147"/>
        <w:r w:rsidDel="00844C91">
          <w:rPr>
            <w:highlight w:val="yellow"/>
            <w:lang w:val="en-CA"/>
          </w:rPr>
          <w:delText>240P</w:delText>
        </w:r>
      </w:del>
      <w:commentRangeEnd w:id="147"/>
      <w:r w:rsidR="00844C91">
        <w:rPr>
          <w:rStyle w:val="CommentReference"/>
        </w:rPr>
        <w:commentReference w:id="147"/>
      </w:r>
      <w:del w:id="148" w:author="Rajan Joshi, Qualcomm" w:date="2013-12-17T23:37:00Z">
        <w:r w:rsidDel="00844C91">
          <w:rPr>
            <w:highlight w:val="yellow"/>
            <w:lang w:val="en-CA"/>
          </w:rPr>
          <w:delText>?</w:delText>
        </w:r>
        <w:r w:rsidR="00356A09" w:rsidRPr="00083699" w:rsidDel="00844C91">
          <w:rPr>
            <w:highlight w:val="yellow"/>
            <w:lang w:val="en-CA"/>
          </w:rPr>
          <w:delText>]</w:delText>
        </w:r>
      </w:del>
    </w:p>
    <w:p w:rsidR="00356A09" w:rsidRPr="00083699" w:rsidRDefault="00356A09" w:rsidP="00083699">
      <w:pPr>
        <w:pStyle w:val="Heading2"/>
        <w:jc w:val="both"/>
        <w:rPr>
          <w:lang w:val="en-CA"/>
        </w:rPr>
      </w:pPr>
      <w:r w:rsidRPr="00083699">
        <w:rPr>
          <w:lang w:val="en-CA"/>
        </w:rPr>
        <w:lastRenderedPageBreak/>
        <w:t xml:space="preserve">AHG18 </w:t>
      </w:r>
      <w:r w:rsidR="003359BE">
        <w:rPr>
          <w:lang w:val="en-CA"/>
        </w:rPr>
        <w:t>test conditions on high bit depths</w:t>
      </w:r>
    </w:p>
    <w:p w:rsidR="003359BE" w:rsidRDefault="003359BE" w:rsidP="003359BE">
      <w:pPr>
        <w:jc w:val="both"/>
        <w:rPr>
          <w:lang w:val="en-CA"/>
        </w:rPr>
      </w:pPr>
      <w:r>
        <w:rPr>
          <w:lang w:val="en-CA"/>
        </w:rPr>
        <w:t>High bit-depth</w:t>
      </w:r>
      <w:r w:rsidRPr="003359BE">
        <w:rPr>
          <w:lang w:val="en-CA"/>
        </w:rPr>
        <w:t xml:space="preserve"> test conditions are defined as follows:</w:t>
      </w:r>
    </w:p>
    <w:p w:rsidR="00457B28" w:rsidRDefault="00457B28" w:rsidP="003359BE">
      <w:pPr>
        <w:jc w:val="both"/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3"/>
        <w:gridCol w:w="4519"/>
        <w:gridCol w:w="682"/>
        <w:gridCol w:w="693"/>
        <w:gridCol w:w="1049"/>
        <w:gridCol w:w="1300"/>
      </w:tblGrid>
      <w:tr w:rsidR="00F17106" w:rsidRPr="001412CC" w:rsidTr="00457F54">
        <w:tc>
          <w:tcPr>
            <w:tcW w:w="1333" w:type="dxa"/>
            <w:vMerge w:val="restart"/>
          </w:tcPr>
          <w:p w:rsidR="001412CC" w:rsidRPr="00457F54" w:rsidRDefault="001412CC" w:rsidP="00F42A1D">
            <w:pPr>
              <w:jc w:val="center"/>
              <w:rPr>
                <w:b/>
                <w:sz w:val="18"/>
                <w:lang w:val="en-CA"/>
              </w:rPr>
            </w:pPr>
            <w:r w:rsidRPr="00457F54">
              <w:rPr>
                <w:b/>
                <w:sz w:val="18"/>
                <w:lang w:val="en-CA"/>
              </w:rPr>
              <w:t>Group</w:t>
            </w:r>
          </w:p>
        </w:tc>
        <w:tc>
          <w:tcPr>
            <w:tcW w:w="4519" w:type="dxa"/>
            <w:vMerge w:val="restart"/>
          </w:tcPr>
          <w:p w:rsidR="001412CC" w:rsidRPr="00457F54" w:rsidRDefault="001412CC" w:rsidP="00F42A1D">
            <w:pPr>
              <w:jc w:val="center"/>
              <w:rPr>
                <w:b/>
                <w:sz w:val="18"/>
                <w:lang w:val="en-CA"/>
              </w:rPr>
            </w:pPr>
            <w:r w:rsidRPr="00457F54">
              <w:rPr>
                <w:b/>
                <w:sz w:val="18"/>
                <w:lang w:val="en-CA"/>
              </w:rPr>
              <w:t>Sequence name</w:t>
            </w:r>
          </w:p>
        </w:tc>
        <w:tc>
          <w:tcPr>
            <w:tcW w:w="1375" w:type="dxa"/>
            <w:gridSpan w:val="2"/>
          </w:tcPr>
          <w:p w:rsidR="001412CC" w:rsidRPr="00457F54" w:rsidRDefault="001412CC" w:rsidP="00F42A1D">
            <w:pPr>
              <w:jc w:val="center"/>
              <w:rPr>
                <w:b/>
                <w:sz w:val="18"/>
                <w:lang w:val="en-CA"/>
              </w:rPr>
            </w:pPr>
            <w:r w:rsidRPr="00457F54">
              <w:rPr>
                <w:b/>
                <w:sz w:val="18"/>
                <w:lang w:val="en-CA"/>
              </w:rPr>
              <w:t>Number of frames tested</w:t>
            </w:r>
          </w:p>
        </w:tc>
        <w:tc>
          <w:tcPr>
            <w:tcW w:w="1049" w:type="dxa"/>
            <w:vMerge w:val="restart"/>
          </w:tcPr>
          <w:p w:rsidR="001412CC" w:rsidRPr="00457F54" w:rsidRDefault="001412CC" w:rsidP="00F42A1D">
            <w:pPr>
              <w:jc w:val="center"/>
              <w:rPr>
                <w:b/>
                <w:sz w:val="18"/>
                <w:lang w:val="en-CA"/>
              </w:rPr>
            </w:pPr>
            <w:r w:rsidRPr="00457F54">
              <w:rPr>
                <w:b/>
                <w:sz w:val="18"/>
                <w:lang w:val="en-CA"/>
              </w:rPr>
              <w:t>Input bit depth</w:t>
            </w:r>
          </w:p>
        </w:tc>
        <w:tc>
          <w:tcPr>
            <w:tcW w:w="1300" w:type="dxa"/>
            <w:vMerge w:val="restart"/>
          </w:tcPr>
          <w:p w:rsidR="001412CC" w:rsidRPr="00457F54" w:rsidRDefault="001412CC" w:rsidP="00F42A1D">
            <w:pPr>
              <w:jc w:val="center"/>
              <w:rPr>
                <w:b/>
                <w:sz w:val="18"/>
                <w:lang w:val="en-CA"/>
              </w:rPr>
            </w:pPr>
            <w:r w:rsidRPr="00457F54">
              <w:rPr>
                <w:b/>
                <w:sz w:val="18"/>
                <w:lang w:val="en-CA"/>
              </w:rPr>
              <w:t>MSB</w:t>
            </w:r>
            <w:r w:rsidR="00F17106" w:rsidRPr="00457F54">
              <w:rPr>
                <w:b/>
                <w:sz w:val="18"/>
                <w:lang w:val="en-CA"/>
              </w:rPr>
              <w:t xml:space="preserve"> Extended Bit Depth</w:t>
            </w:r>
          </w:p>
        </w:tc>
      </w:tr>
      <w:tr w:rsidR="00F17106" w:rsidRPr="001412CC" w:rsidTr="00457F54">
        <w:tc>
          <w:tcPr>
            <w:tcW w:w="1333" w:type="dxa"/>
            <w:vMerge/>
          </w:tcPr>
          <w:p w:rsidR="001412CC" w:rsidRPr="001412CC" w:rsidRDefault="001412CC">
            <w:pPr>
              <w:jc w:val="center"/>
              <w:rPr>
                <w:sz w:val="18"/>
                <w:lang w:val="en-CA"/>
                <w:rPrChange w:id="149" w:author="K.Sharman" w:date="2013-12-05T18:00:00Z">
                  <w:rPr>
                    <w:lang w:val="en-CA"/>
                  </w:rPr>
                </w:rPrChange>
              </w:rPr>
              <w:pPrChange w:id="150" w:author="K.Sharman" w:date="2013-12-05T18:03:00Z">
                <w:pPr>
                  <w:jc w:val="both"/>
                </w:pPr>
              </w:pPrChange>
            </w:pPr>
          </w:p>
        </w:tc>
        <w:tc>
          <w:tcPr>
            <w:tcW w:w="4519" w:type="dxa"/>
            <w:vMerge/>
          </w:tcPr>
          <w:p w:rsidR="001412CC" w:rsidRPr="001412CC" w:rsidRDefault="001412CC">
            <w:pPr>
              <w:jc w:val="center"/>
              <w:rPr>
                <w:sz w:val="18"/>
                <w:lang w:val="en-CA"/>
                <w:rPrChange w:id="151" w:author="K.Sharman" w:date="2013-12-05T18:00:00Z">
                  <w:rPr>
                    <w:lang w:val="en-CA"/>
                  </w:rPr>
                </w:rPrChange>
              </w:rPr>
              <w:pPrChange w:id="152" w:author="K.Sharman" w:date="2013-12-05T18:03:00Z">
                <w:pPr>
                  <w:jc w:val="both"/>
                </w:pPr>
              </w:pPrChange>
            </w:pPr>
          </w:p>
        </w:tc>
        <w:tc>
          <w:tcPr>
            <w:tcW w:w="682" w:type="dxa"/>
          </w:tcPr>
          <w:p w:rsidR="001412CC" w:rsidRPr="00457F54" w:rsidRDefault="001412CC">
            <w:pPr>
              <w:jc w:val="center"/>
              <w:rPr>
                <w:b/>
                <w:sz w:val="18"/>
                <w:lang w:val="en-CA"/>
                <w:rPrChange w:id="153" w:author="K.Sharman" w:date="2013-12-05T18:00:00Z">
                  <w:rPr>
                    <w:lang w:val="en-CA"/>
                  </w:rPr>
                </w:rPrChange>
              </w:rPr>
              <w:pPrChange w:id="154" w:author="K.Sharman" w:date="2013-12-05T18:03:00Z">
                <w:pPr>
                  <w:jc w:val="both"/>
                </w:pPr>
              </w:pPrChange>
            </w:pPr>
            <w:r w:rsidRPr="00457F54">
              <w:rPr>
                <w:b/>
                <w:sz w:val="18"/>
                <w:lang w:val="en-CA"/>
                <w:rPrChange w:id="155" w:author="K.Sharman" w:date="2013-12-05T18:00:00Z">
                  <w:rPr>
                    <w:lang w:val="en-CA"/>
                  </w:rPr>
                </w:rPrChange>
              </w:rPr>
              <w:t>AI</w:t>
            </w:r>
          </w:p>
        </w:tc>
        <w:tc>
          <w:tcPr>
            <w:tcW w:w="693" w:type="dxa"/>
          </w:tcPr>
          <w:p w:rsidR="001412CC" w:rsidRPr="00457F54" w:rsidRDefault="001412CC">
            <w:pPr>
              <w:jc w:val="center"/>
              <w:rPr>
                <w:b/>
                <w:sz w:val="18"/>
                <w:lang w:val="en-CA"/>
                <w:rPrChange w:id="156" w:author="K.Sharman" w:date="2013-12-05T18:00:00Z">
                  <w:rPr>
                    <w:lang w:val="en-CA"/>
                  </w:rPr>
                </w:rPrChange>
              </w:rPr>
              <w:pPrChange w:id="157" w:author="K.Sharman" w:date="2013-12-05T18:03:00Z">
                <w:pPr>
                  <w:jc w:val="both"/>
                </w:pPr>
              </w:pPrChange>
            </w:pPr>
            <w:r w:rsidRPr="00457F54">
              <w:rPr>
                <w:b/>
                <w:sz w:val="18"/>
                <w:lang w:val="en-CA"/>
                <w:rPrChange w:id="158" w:author="K.Sharman" w:date="2013-12-05T18:00:00Z">
                  <w:rPr>
                    <w:lang w:val="en-CA"/>
                  </w:rPr>
                </w:rPrChange>
              </w:rPr>
              <w:t>LD</w:t>
            </w:r>
          </w:p>
        </w:tc>
        <w:tc>
          <w:tcPr>
            <w:tcW w:w="1049" w:type="dxa"/>
            <w:vMerge/>
          </w:tcPr>
          <w:p w:rsidR="001412CC" w:rsidRPr="001412CC" w:rsidRDefault="001412CC">
            <w:pPr>
              <w:jc w:val="center"/>
              <w:rPr>
                <w:sz w:val="18"/>
                <w:lang w:val="en-CA"/>
                <w:rPrChange w:id="159" w:author="K.Sharman" w:date="2013-12-05T18:00:00Z">
                  <w:rPr>
                    <w:lang w:val="en-CA"/>
                  </w:rPr>
                </w:rPrChange>
              </w:rPr>
              <w:pPrChange w:id="160" w:author="K.Sharman" w:date="2013-12-05T18:03:00Z">
                <w:pPr>
                  <w:jc w:val="both"/>
                </w:pPr>
              </w:pPrChange>
            </w:pPr>
          </w:p>
        </w:tc>
        <w:tc>
          <w:tcPr>
            <w:tcW w:w="1300" w:type="dxa"/>
            <w:vMerge/>
          </w:tcPr>
          <w:p w:rsidR="001412CC" w:rsidRPr="001412CC" w:rsidRDefault="001412CC">
            <w:pPr>
              <w:jc w:val="center"/>
              <w:rPr>
                <w:sz w:val="18"/>
                <w:lang w:val="en-CA"/>
                <w:rPrChange w:id="161" w:author="K.Sharman" w:date="2013-12-05T18:00:00Z">
                  <w:rPr>
                    <w:lang w:val="en-CA"/>
                  </w:rPr>
                </w:rPrChange>
              </w:rPr>
              <w:pPrChange w:id="162" w:author="K.Sharman" w:date="2013-12-05T18:03:00Z">
                <w:pPr>
                  <w:jc w:val="both"/>
                </w:pPr>
              </w:pPrChange>
            </w:pPr>
          </w:p>
        </w:tc>
      </w:tr>
      <w:tr w:rsidR="00F17106" w:rsidRPr="001412CC" w:rsidTr="00457F54">
        <w:tc>
          <w:tcPr>
            <w:tcW w:w="1333" w:type="dxa"/>
            <w:vMerge w:val="restart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SVT</w:t>
            </w:r>
          </w:p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16 bit from 10 bit source</w:t>
            </w:r>
          </w:p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(intermediate processing)</w:t>
            </w:r>
          </w:p>
        </w:tc>
        <w:tc>
          <w:tcPr>
            <w:tcW w:w="4519" w:type="dxa"/>
          </w:tcPr>
          <w:p w:rsidR="001412CC" w:rsidRPr="00F42A1D" w:rsidRDefault="001412CC" w:rsidP="00F42A1D">
            <w:pPr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CrowdRun_1920x1080_50_16bit_444.rgb</w:t>
            </w:r>
          </w:p>
        </w:tc>
        <w:tc>
          <w:tcPr>
            <w:tcW w:w="682" w:type="dxa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50</w:t>
            </w:r>
          </w:p>
        </w:tc>
        <w:tc>
          <w:tcPr>
            <w:tcW w:w="693" w:type="dxa"/>
          </w:tcPr>
          <w:p w:rsidR="001412CC" w:rsidRPr="00457F54" w:rsidRDefault="001412C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50</w:t>
            </w:r>
          </w:p>
        </w:tc>
        <w:tc>
          <w:tcPr>
            <w:tcW w:w="1049" w:type="dxa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16</w:t>
            </w:r>
          </w:p>
        </w:tc>
        <w:tc>
          <w:tcPr>
            <w:tcW w:w="1300" w:type="dxa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0</w:t>
            </w:r>
          </w:p>
        </w:tc>
      </w:tr>
      <w:tr w:rsidR="00F17106" w:rsidRPr="001412CC" w:rsidTr="00457F54">
        <w:tc>
          <w:tcPr>
            <w:tcW w:w="1333" w:type="dxa"/>
            <w:vMerge/>
          </w:tcPr>
          <w:p w:rsidR="001412CC" w:rsidRPr="00457F54" w:rsidRDefault="001412CC">
            <w:pPr>
              <w:jc w:val="center"/>
              <w:rPr>
                <w:sz w:val="18"/>
                <w:lang w:val="en-CA"/>
              </w:rPr>
              <w:pPrChange w:id="163" w:author="K.Sharman" w:date="2013-12-05T18:03:00Z">
                <w:pPr>
                  <w:jc w:val="both"/>
                </w:pPr>
              </w:pPrChange>
            </w:pPr>
          </w:p>
        </w:tc>
        <w:tc>
          <w:tcPr>
            <w:tcW w:w="4519" w:type="dxa"/>
          </w:tcPr>
          <w:p w:rsidR="001412CC" w:rsidRPr="00457F54" w:rsidRDefault="001412CC" w:rsidP="00F42A1D">
            <w:pPr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ParkJoy_1920x1080_50_16bit_444.rgb</w:t>
            </w:r>
          </w:p>
        </w:tc>
        <w:tc>
          <w:tcPr>
            <w:tcW w:w="682" w:type="dxa"/>
          </w:tcPr>
          <w:p w:rsidR="001412CC" w:rsidRPr="00457F54" w:rsidRDefault="001412CC" w:rsidP="00F42A1D">
            <w:pPr>
              <w:jc w:val="center"/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50</w:t>
            </w:r>
          </w:p>
        </w:tc>
        <w:tc>
          <w:tcPr>
            <w:tcW w:w="693" w:type="dxa"/>
          </w:tcPr>
          <w:p w:rsidR="001412CC" w:rsidRPr="00457F54" w:rsidRDefault="00C462A7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lang w:val="en-CA"/>
              </w:rPr>
              <w:t>-</w:t>
            </w:r>
            <w:r w:rsidRPr="00457F54">
              <w:rPr>
                <w:sz w:val="18"/>
                <w:vertAlign w:val="superscript"/>
                <w:lang w:val="en-CA"/>
              </w:rPr>
              <w:fldChar w:fldCharType="begin"/>
            </w:r>
            <w:r w:rsidRPr="00457F54">
              <w:rPr>
                <w:sz w:val="18"/>
                <w:vertAlign w:val="superscript"/>
                <w:lang w:val="en-CA"/>
              </w:rPr>
              <w:instrText xml:space="preserve"> NOTEREF _Ref374030714 \h  \* MERGEFORMAT </w:instrText>
            </w:r>
            <w:r w:rsidRPr="00457F54">
              <w:rPr>
                <w:sz w:val="18"/>
                <w:vertAlign w:val="superscript"/>
                <w:lang w:val="en-CA"/>
              </w:rPr>
            </w:r>
            <w:r w:rsidRPr="00457F54">
              <w:rPr>
                <w:sz w:val="18"/>
                <w:vertAlign w:val="superscript"/>
                <w:lang w:val="en-CA"/>
              </w:rPr>
              <w:fldChar w:fldCharType="separate"/>
            </w:r>
            <w:r w:rsidRPr="00457F54">
              <w:rPr>
                <w:sz w:val="18"/>
                <w:vertAlign w:val="superscript"/>
                <w:lang w:val="en-CA"/>
              </w:rPr>
              <w:t>1</w:t>
            </w:r>
            <w:r w:rsidRPr="00457F54">
              <w:rPr>
                <w:sz w:val="18"/>
                <w:vertAlign w:val="superscript"/>
                <w:lang w:val="en-CA"/>
              </w:rPr>
              <w:fldChar w:fldCharType="end"/>
            </w:r>
          </w:p>
        </w:tc>
        <w:tc>
          <w:tcPr>
            <w:tcW w:w="1049" w:type="dxa"/>
          </w:tcPr>
          <w:p w:rsidR="001412CC" w:rsidRPr="00457F54" w:rsidRDefault="001412CC" w:rsidP="00F42A1D">
            <w:pPr>
              <w:jc w:val="center"/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16</w:t>
            </w:r>
          </w:p>
        </w:tc>
        <w:tc>
          <w:tcPr>
            <w:tcW w:w="1300" w:type="dxa"/>
          </w:tcPr>
          <w:p w:rsidR="001412CC" w:rsidRPr="00457F54" w:rsidRDefault="001412CC" w:rsidP="00F42A1D">
            <w:pPr>
              <w:jc w:val="center"/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0</w:t>
            </w:r>
          </w:p>
        </w:tc>
      </w:tr>
      <w:tr w:rsidR="00F17106" w:rsidRPr="001412CC" w:rsidTr="00457F54">
        <w:tc>
          <w:tcPr>
            <w:tcW w:w="1333" w:type="dxa"/>
            <w:vMerge/>
          </w:tcPr>
          <w:p w:rsidR="001412CC" w:rsidRPr="00457F54" w:rsidRDefault="001412CC">
            <w:pPr>
              <w:jc w:val="center"/>
              <w:rPr>
                <w:sz w:val="18"/>
                <w:lang w:val="en-CA"/>
              </w:rPr>
              <w:pPrChange w:id="164" w:author="K.Sharman" w:date="2013-12-05T18:03:00Z">
                <w:pPr>
                  <w:jc w:val="both"/>
                </w:pPr>
              </w:pPrChange>
            </w:pPr>
          </w:p>
        </w:tc>
        <w:tc>
          <w:tcPr>
            <w:tcW w:w="4519" w:type="dxa"/>
          </w:tcPr>
          <w:p w:rsidR="001412CC" w:rsidRPr="00457F54" w:rsidRDefault="001412CC" w:rsidP="00F42A1D">
            <w:pPr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DucksTakeOff_1920x1080_50_16bit_444.rgb</w:t>
            </w:r>
          </w:p>
        </w:tc>
        <w:tc>
          <w:tcPr>
            <w:tcW w:w="682" w:type="dxa"/>
          </w:tcPr>
          <w:p w:rsidR="001412CC" w:rsidRPr="00457F54" w:rsidRDefault="001412CC" w:rsidP="00F42A1D">
            <w:pPr>
              <w:jc w:val="center"/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50</w:t>
            </w:r>
          </w:p>
        </w:tc>
        <w:tc>
          <w:tcPr>
            <w:tcW w:w="693" w:type="dxa"/>
          </w:tcPr>
          <w:p w:rsidR="001412CC" w:rsidRPr="00457F54" w:rsidRDefault="00457F54" w:rsidP="00F42A1D">
            <w:pPr>
              <w:jc w:val="center"/>
              <w:rPr>
                <w:sz w:val="18"/>
                <w:lang w:val="en-CA"/>
              </w:rPr>
            </w:pPr>
            <w:bookmarkStart w:id="165" w:name="_Ref374030714"/>
            <w:r w:rsidRPr="00457F54">
              <w:rPr>
                <w:sz w:val="18"/>
                <w:lang w:val="en-CA"/>
              </w:rPr>
              <w:t>-</w:t>
            </w:r>
            <w:r w:rsidR="00060A2A" w:rsidRPr="00457F54">
              <w:rPr>
                <w:rStyle w:val="FootnoteReference"/>
                <w:sz w:val="18"/>
                <w:lang w:val="en-CA"/>
              </w:rPr>
              <w:footnoteReference w:id="1"/>
            </w:r>
            <w:bookmarkEnd w:id="165"/>
          </w:p>
        </w:tc>
        <w:tc>
          <w:tcPr>
            <w:tcW w:w="1049" w:type="dxa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16</w:t>
            </w:r>
          </w:p>
        </w:tc>
        <w:tc>
          <w:tcPr>
            <w:tcW w:w="1300" w:type="dxa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0</w:t>
            </w:r>
          </w:p>
        </w:tc>
      </w:tr>
      <w:tr w:rsidR="00F17106" w:rsidRPr="001412CC" w:rsidTr="00457F54">
        <w:tc>
          <w:tcPr>
            <w:tcW w:w="1333" w:type="dxa"/>
            <w:vMerge/>
          </w:tcPr>
          <w:p w:rsidR="001412CC" w:rsidRPr="00457F54" w:rsidRDefault="001412CC" w:rsidP="00457F54">
            <w:pPr>
              <w:jc w:val="center"/>
              <w:rPr>
                <w:sz w:val="18"/>
                <w:lang w:val="en-CA"/>
              </w:rPr>
            </w:pPr>
          </w:p>
        </w:tc>
        <w:tc>
          <w:tcPr>
            <w:tcW w:w="4519" w:type="dxa"/>
          </w:tcPr>
          <w:p w:rsidR="001412CC" w:rsidRPr="00457F54" w:rsidRDefault="001412CC" w:rsidP="00F42A1D">
            <w:pPr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InToTree_1920x1080_50_16bit_444.rgb</w:t>
            </w:r>
          </w:p>
        </w:tc>
        <w:tc>
          <w:tcPr>
            <w:tcW w:w="682" w:type="dxa"/>
          </w:tcPr>
          <w:p w:rsidR="001412CC" w:rsidRPr="00457F54" w:rsidRDefault="001412CC" w:rsidP="00F42A1D">
            <w:pPr>
              <w:jc w:val="center"/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50</w:t>
            </w:r>
          </w:p>
        </w:tc>
        <w:tc>
          <w:tcPr>
            <w:tcW w:w="693" w:type="dxa"/>
          </w:tcPr>
          <w:p w:rsidR="001412CC" w:rsidRPr="00457F54" w:rsidRDefault="00457F54" w:rsidP="00F42A1D">
            <w:pPr>
              <w:jc w:val="center"/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-</w:t>
            </w:r>
            <w:r w:rsidR="00A42BEE" w:rsidRPr="00457F54">
              <w:rPr>
                <w:sz w:val="18"/>
                <w:vertAlign w:val="superscript"/>
                <w:lang w:val="en-CA"/>
              </w:rPr>
              <w:fldChar w:fldCharType="begin"/>
            </w:r>
            <w:r w:rsidR="00A42BEE" w:rsidRPr="00457F54">
              <w:rPr>
                <w:sz w:val="18"/>
                <w:vertAlign w:val="superscript"/>
                <w:lang w:val="en-CA"/>
              </w:rPr>
              <w:instrText xml:space="preserve"> NOTEREF _Ref374030714 \h  \* MERGEFORMAT </w:instrText>
            </w:r>
            <w:r w:rsidR="00A42BEE" w:rsidRPr="00457F54">
              <w:rPr>
                <w:sz w:val="18"/>
                <w:vertAlign w:val="superscript"/>
                <w:lang w:val="en-CA"/>
              </w:rPr>
            </w:r>
            <w:r w:rsidR="00A42BEE" w:rsidRPr="00457F54">
              <w:rPr>
                <w:sz w:val="18"/>
                <w:vertAlign w:val="superscript"/>
                <w:lang w:val="en-CA"/>
              </w:rPr>
              <w:fldChar w:fldCharType="separate"/>
            </w:r>
            <w:r w:rsidR="00A42BEE" w:rsidRPr="00457F54">
              <w:rPr>
                <w:sz w:val="18"/>
                <w:vertAlign w:val="superscript"/>
                <w:lang w:val="en-CA"/>
              </w:rPr>
              <w:t>1</w:t>
            </w:r>
            <w:r w:rsidR="00A42BEE" w:rsidRPr="00457F54">
              <w:rPr>
                <w:sz w:val="18"/>
                <w:vertAlign w:val="superscript"/>
                <w:lang w:val="en-CA"/>
              </w:rPr>
              <w:fldChar w:fldCharType="end"/>
            </w:r>
          </w:p>
        </w:tc>
        <w:tc>
          <w:tcPr>
            <w:tcW w:w="1049" w:type="dxa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16</w:t>
            </w:r>
          </w:p>
        </w:tc>
        <w:tc>
          <w:tcPr>
            <w:tcW w:w="1300" w:type="dxa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0</w:t>
            </w:r>
          </w:p>
        </w:tc>
      </w:tr>
      <w:tr w:rsidR="00F17106" w:rsidRPr="001412CC" w:rsidTr="00457F54">
        <w:tc>
          <w:tcPr>
            <w:tcW w:w="1333" w:type="dxa"/>
            <w:vMerge/>
          </w:tcPr>
          <w:p w:rsidR="001412CC" w:rsidRPr="00457F54" w:rsidRDefault="001412CC" w:rsidP="00457F54">
            <w:pPr>
              <w:jc w:val="center"/>
              <w:rPr>
                <w:sz w:val="18"/>
                <w:lang w:val="en-CA"/>
              </w:rPr>
            </w:pPr>
          </w:p>
        </w:tc>
        <w:tc>
          <w:tcPr>
            <w:tcW w:w="4519" w:type="dxa"/>
          </w:tcPr>
          <w:p w:rsidR="001412CC" w:rsidRPr="00457F54" w:rsidRDefault="001412CC" w:rsidP="00F42A1D">
            <w:pPr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OldTownCross_1920x1080_50_16bit_444.rgb</w:t>
            </w:r>
          </w:p>
        </w:tc>
        <w:tc>
          <w:tcPr>
            <w:tcW w:w="682" w:type="dxa"/>
          </w:tcPr>
          <w:p w:rsidR="001412CC" w:rsidRPr="00457F54" w:rsidRDefault="001412CC" w:rsidP="00F42A1D">
            <w:pPr>
              <w:jc w:val="center"/>
              <w:rPr>
                <w:sz w:val="18"/>
                <w:lang w:val="en-CA"/>
              </w:rPr>
            </w:pPr>
            <w:r w:rsidRPr="00457F54">
              <w:rPr>
                <w:sz w:val="18"/>
                <w:lang w:val="en-CA"/>
              </w:rPr>
              <w:t>50</w:t>
            </w:r>
          </w:p>
        </w:tc>
        <w:tc>
          <w:tcPr>
            <w:tcW w:w="693" w:type="dxa"/>
          </w:tcPr>
          <w:p w:rsidR="001412CC" w:rsidRPr="00457F54" w:rsidRDefault="00552F47" w:rsidP="00F42A1D">
            <w:pPr>
              <w:jc w:val="center"/>
              <w:rPr>
                <w:sz w:val="18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50</w:t>
            </w:r>
          </w:p>
        </w:tc>
        <w:tc>
          <w:tcPr>
            <w:tcW w:w="1049" w:type="dxa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16</w:t>
            </w:r>
          </w:p>
        </w:tc>
        <w:tc>
          <w:tcPr>
            <w:tcW w:w="1300" w:type="dxa"/>
          </w:tcPr>
          <w:p w:rsidR="001412CC" w:rsidRPr="00F42A1D" w:rsidRDefault="001412CC" w:rsidP="00F42A1D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0</w:t>
            </w:r>
          </w:p>
        </w:tc>
      </w:tr>
      <w:tr w:rsidR="00D92AAC" w:rsidRPr="001412CC" w:rsidTr="00457F54">
        <w:tc>
          <w:tcPr>
            <w:tcW w:w="1333" w:type="dxa"/>
          </w:tcPr>
          <w:p w:rsidR="00D92AAC" w:rsidRPr="00F42A1D" w:rsidRDefault="00D92AAC" w:rsidP="00762D00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IBDI 4:4:4</w:t>
            </w:r>
          </w:p>
        </w:tc>
        <w:tc>
          <w:tcPr>
            <w:tcW w:w="4519" w:type="dxa"/>
          </w:tcPr>
          <w:p w:rsidR="00D92AAC" w:rsidRPr="00F42A1D" w:rsidRDefault="00D92AAC" w:rsidP="00762D00">
            <w:pPr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Traffic_2560x1600_30_12bit_444_crop.rgb</w:t>
            </w:r>
          </w:p>
        </w:tc>
        <w:tc>
          <w:tcPr>
            <w:tcW w:w="682" w:type="dxa"/>
          </w:tcPr>
          <w:p w:rsidR="00D92AAC" w:rsidRPr="00F42A1D" w:rsidRDefault="00D92AAC" w:rsidP="00762D00">
            <w:pPr>
              <w:jc w:val="center"/>
              <w:rPr>
                <w:sz w:val="18"/>
                <w:lang w:val="en-CA"/>
              </w:rPr>
            </w:pPr>
            <w:r w:rsidRPr="00C462A7">
              <w:rPr>
                <w:sz w:val="18"/>
                <w:highlight w:val="yellow"/>
                <w:lang w:val="en-CA"/>
              </w:rPr>
              <w:t>60</w:t>
            </w:r>
          </w:p>
        </w:tc>
        <w:tc>
          <w:tcPr>
            <w:tcW w:w="693" w:type="dxa"/>
          </w:tcPr>
          <w:p w:rsidR="00D92AAC" w:rsidRPr="00F42A1D" w:rsidRDefault="00D92AAC" w:rsidP="00762D00">
            <w:pPr>
              <w:jc w:val="center"/>
              <w:rPr>
                <w:sz w:val="18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6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1049" w:type="dxa"/>
          </w:tcPr>
          <w:p w:rsidR="00D92AAC" w:rsidRPr="00F42A1D" w:rsidRDefault="00D92AAC" w:rsidP="00762D00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12</w:t>
            </w:r>
          </w:p>
        </w:tc>
        <w:tc>
          <w:tcPr>
            <w:tcW w:w="1300" w:type="dxa"/>
          </w:tcPr>
          <w:p w:rsidR="00D92AAC" w:rsidRPr="00F42A1D" w:rsidRDefault="00D92AAC" w:rsidP="00762D00">
            <w:pPr>
              <w:jc w:val="center"/>
              <w:rPr>
                <w:sz w:val="18"/>
                <w:lang w:val="en-CA"/>
              </w:rPr>
            </w:pPr>
            <w:r w:rsidRPr="00F42A1D">
              <w:rPr>
                <w:sz w:val="18"/>
                <w:lang w:val="en-CA"/>
              </w:rPr>
              <w:t>0</w:t>
            </w:r>
          </w:p>
        </w:tc>
      </w:tr>
      <w:tr w:rsidR="00D92AAC" w:rsidRPr="001412CC" w:rsidTr="00457F54">
        <w:tc>
          <w:tcPr>
            <w:tcW w:w="1333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16 bit HDR</w:t>
            </w:r>
          </w:p>
        </w:tc>
        <w:tc>
          <w:tcPr>
            <w:tcW w:w="4519" w:type="dxa"/>
          </w:tcPr>
          <w:p w:rsidR="00D92AAC" w:rsidRPr="00457F54" w:rsidRDefault="00D92AAC" w:rsidP="00F42A1D">
            <w:pPr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FruitStall_1920x1080_24_16bit_444.rgb</w:t>
            </w:r>
          </w:p>
        </w:tc>
        <w:tc>
          <w:tcPr>
            <w:tcW w:w="682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12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693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12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1049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16</w:t>
            </w:r>
          </w:p>
        </w:tc>
        <w:tc>
          <w:tcPr>
            <w:tcW w:w="1300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</w:tr>
      <w:tr w:rsidR="00D92AAC" w:rsidRPr="001412CC" w:rsidTr="00457F54">
        <w:tc>
          <w:tcPr>
            <w:tcW w:w="1333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16 bit from 16 bit HDR source</w:t>
            </w:r>
          </w:p>
        </w:tc>
        <w:tc>
          <w:tcPr>
            <w:tcW w:w="4519" w:type="dxa"/>
          </w:tcPr>
          <w:p w:rsidR="00D92AAC" w:rsidRPr="00457F54" w:rsidRDefault="00D92AAC" w:rsidP="00F42A1D">
            <w:pPr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Bubbles_4096x2160_24_16bit_444.rgb</w:t>
            </w:r>
          </w:p>
        </w:tc>
        <w:tc>
          <w:tcPr>
            <w:tcW w:w="682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6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693" w:type="dxa"/>
          </w:tcPr>
          <w:p w:rsidR="00D92AAC" w:rsidRPr="00457F54" w:rsidRDefault="00D92AAC" w:rsidP="00457F54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lang w:val="en-CA"/>
              </w:rPr>
              <w:t>-</w:t>
            </w:r>
            <w:r w:rsidRPr="00457F54">
              <w:rPr>
                <w:rStyle w:val="FootnoteReference"/>
                <w:sz w:val="18"/>
                <w:lang w:val="en-CA"/>
              </w:rPr>
              <w:footnoteReference w:id="2"/>
            </w:r>
          </w:p>
        </w:tc>
        <w:tc>
          <w:tcPr>
            <w:tcW w:w="1049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16</w:t>
            </w:r>
          </w:p>
        </w:tc>
        <w:tc>
          <w:tcPr>
            <w:tcW w:w="1300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</w:tr>
      <w:tr w:rsidR="00D92AAC" w:rsidRPr="001412CC" w:rsidTr="00457F54">
        <w:tc>
          <w:tcPr>
            <w:tcW w:w="1333" w:type="dxa"/>
          </w:tcPr>
          <w:p w:rsidR="00D92AAC" w:rsidRPr="00457F54" w:rsidRDefault="00D92AAC" w:rsidP="00762D00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16 bit HDR 4:0:0 Medical</w:t>
            </w:r>
          </w:p>
        </w:tc>
        <w:tc>
          <w:tcPr>
            <w:tcW w:w="4519" w:type="dxa"/>
          </w:tcPr>
          <w:p w:rsidR="00D92AAC" w:rsidRPr="00457F54" w:rsidRDefault="00D92AAC" w:rsidP="00762D00">
            <w:pPr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AX_Head_1240x960_16bit_400.yuv</w:t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fldChar w:fldCharType="begin"/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instrText xml:space="preserve"> NOTEREF _Ref374030333 \h  \* MERGEFORMAT </w:instrText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fldChar w:fldCharType="separate"/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t>3</w:t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fldChar w:fldCharType="end"/>
            </w:r>
          </w:p>
        </w:tc>
        <w:tc>
          <w:tcPr>
            <w:tcW w:w="682" w:type="dxa"/>
          </w:tcPr>
          <w:p w:rsidR="00D92AAC" w:rsidRPr="00457F54" w:rsidRDefault="00D92AAC" w:rsidP="00762D00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25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693" w:type="dxa"/>
          </w:tcPr>
          <w:p w:rsidR="00D92AAC" w:rsidRPr="00457F54" w:rsidRDefault="00D92AAC" w:rsidP="00762D00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250</w:t>
            </w:r>
          </w:p>
        </w:tc>
        <w:tc>
          <w:tcPr>
            <w:tcW w:w="1049" w:type="dxa"/>
          </w:tcPr>
          <w:p w:rsidR="00D92AAC" w:rsidRPr="00457F54" w:rsidRDefault="00D92AAC" w:rsidP="00762D00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16</w:t>
            </w:r>
          </w:p>
        </w:tc>
        <w:tc>
          <w:tcPr>
            <w:tcW w:w="1300" w:type="dxa"/>
          </w:tcPr>
          <w:p w:rsidR="00D92AAC" w:rsidRPr="00457F54" w:rsidRDefault="00D92AAC" w:rsidP="00762D00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</w:tr>
      <w:tr w:rsidR="00D92AAC" w:rsidRPr="001412CC" w:rsidTr="00457F54">
        <w:tc>
          <w:tcPr>
            <w:tcW w:w="1333" w:type="dxa"/>
            <w:vMerge w:val="restart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IBDI 4:0:0</w:t>
            </w:r>
          </w:p>
        </w:tc>
        <w:tc>
          <w:tcPr>
            <w:tcW w:w="4519" w:type="dxa"/>
          </w:tcPr>
          <w:p w:rsidR="00D92AAC" w:rsidRPr="00457F54" w:rsidRDefault="00D92AAC" w:rsidP="00D92AAC">
            <w:pPr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CT_ Cardiac_512x512_12bit_400.yuv</w:t>
            </w:r>
            <w:bookmarkStart w:id="173" w:name="_Ref374030333"/>
            <w:r w:rsidRPr="00457F54">
              <w:rPr>
                <w:rStyle w:val="FootnoteReference"/>
                <w:sz w:val="18"/>
                <w:highlight w:val="green"/>
                <w:lang w:val="en-CA"/>
              </w:rPr>
              <w:footnoteReference w:id="3"/>
            </w:r>
            <w:bookmarkEnd w:id="173"/>
          </w:p>
        </w:tc>
        <w:tc>
          <w:tcPr>
            <w:tcW w:w="682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25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693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25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1049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12</w:t>
            </w:r>
          </w:p>
        </w:tc>
        <w:tc>
          <w:tcPr>
            <w:tcW w:w="1300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</w:tr>
      <w:tr w:rsidR="00D92AAC" w:rsidRPr="001412CC" w:rsidTr="00457F54">
        <w:tc>
          <w:tcPr>
            <w:tcW w:w="1333" w:type="dxa"/>
            <w:vMerge/>
          </w:tcPr>
          <w:p w:rsidR="00D92AAC" w:rsidRPr="00457F54" w:rsidRDefault="00D92AAC" w:rsidP="00457F54">
            <w:pPr>
              <w:jc w:val="center"/>
              <w:rPr>
                <w:sz w:val="18"/>
                <w:highlight w:val="green"/>
                <w:lang w:val="en-CA"/>
              </w:rPr>
            </w:pPr>
          </w:p>
        </w:tc>
        <w:tc>
          <w:tcPr>
            <w:tcW w:w="4519" w:type="dxa"/>
          </w:tcPr>
          <w:p w:rsidR="00D92AAC" w:rsidRPr="00457F54" w:rsidRDefault="00D92AAC" w:rsidP="00D92AAC">
            <w:pPr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CT_ LongrunShort_512x512_12bit_400.yuv</w:t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fldChar w:fldCharType="begin"/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instrText xml:space="preserve"> NOTEREF _Ref374030333 \h  \* MERGEFORMAT </w:instrText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fldChar w:fldCharType="separate"/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t>3</w:t>
            </w:r>
            <w:r w:rsidRPr="00457F54">
              <w:rPr>
                <w:sz w:val="18"/>
                <w:highlight w:val="green"/>
                <w:vertAlign w:val="superscript"/>
                <w:lang w:val="en-CA"/>
              </w:rPr>
              <w:fldChar w:fldCharType="end"/>
            </w:r>
          </w:p>
        </w:tc>
        <w:tc>
          <w:tcPr>
            <w:tcW w:w="682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50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693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50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1049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12</w:t>
            </w:r>
          </w:p>
        </w:tc>
        <w:tc>
          <w:tcPr>
            <w:tcW w:w="1300" w:type="dxa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</w:tr>
      <w:tr w:rsidR="00D92AAC" w:rsidRPr="001412CC" w:rsidTr="00457F54">
        <w:tc>
          <w:tcPr>
            <w:tcW w:w="1333" w:type="dxa"/>
            <w:vMerge w:val="restart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Synthesised 422 HDR</w:t>
            </w:r>
          </w:p>
        </w:tc>
        <w:tc>
          <w:tcPr>
            <w:tcW w:w="4519" w:type="dxa"/>
          </w:tcPr>
          <w:p w:rsidR="00D92AAC" w:rsidRPr="00DF387B" w:rsidRDefault="00D92AAC" w:rsidP="00F42A1D">
            <w:pPr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EBUHorse_1920x1080_50_10bit_422.yuv</w:t>
            </w:r>
          </w:p>
        </w:tc>
        <w:tc>
          <w:tcPr>
            <w:tcW w:w="682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100</w:t>
            </w:r>
          </w:p>
        </w:tc>
        <w:tc>
          <w:tcPr>
            <w:tcW w:w="693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50</w:t>
            </w:r>
          </w:p>
        </w:tc>
        <w:tc>
          <w:tcPr>
            <w:tcW w:w="1049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</w:rPr>
            </w:pPr>
            <w:r w:rsidRPr="00DF387B">
              <w:rPr>
                <w:strike/>
                <w:sz w:val="18"/>
                <w:highlight w:val="lightGray"/>
              </w:rPr>
              <w:t>10</w:t>
            </w:r>
          </w:p>
        </w:tc>
        <w:tc>
          <w:tcPr>
            <w:tcW w:w="1300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12,14,16</w:t>
            </w:r>
          </w:p>
        </w:tc>
      </w:tr>
      <w:tr w:rsidR="00D92AAC" w:rsidRPr="001412CC" w:rsidTr="00457F54">
        <w:trPr>
          <w:trHeight w:val="384"/>
        </w:trPr>
        <w:tc>
          <w:tcPr>
            <w:tcW w:w="1333" w:type="dxa"/>
            <w:vMerge/>
          </w:tcPr>
          <w:p w:rsidR="00D92AAC" w:rsidRPr="00DF387B" w:rsidRDefault="00D92AAC" w:rsidP="00457F54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</w:p>
        </w:tc>
        <w:tc>
          <w:tcPr>
            <w:tcW w:w="4519" w:type="dxa"/>
          </w:tcPr>
          <w:p w:rsidR="00D92AAC" w:rsidRPr="00DF387B" w:rsidRDefault="00D92AAC" w:rsidP="00F42A1D">
            <w:pPr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EBUWaterRocksClose_1920x1080_50_10bit_422.yuv</w:t>
            </w:r>
          </w:p>
        </w:tc>
        <w:tc>
          <w:tcPr>
            <w:tcW w:w="682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100</w:t>
            </w:r>
          </w:p>
        </w:tc>
        <w:tc>
          <w:tcPr>
            <w:tcW w:w="693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50</w:t>
            </w:r>
          </w:p>
        </w:tc>
        <w:tc>
          <w:tcPr>
            <w:tcW w:w="1049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10</w:t>
            </w:r>
          </w:p>
        </w:tc>
        <w:tc>
          <w:tcPr>
            <w:tcW w:w="1300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12,14,16</w:t>
            </w:r>
          </w:p>
        </w:tc>
      </w:tr>
      <w:tr w:rsidR="00D92AAC" w:rsidRPr="001412CC" w:rsidTr="00457F54">
        <w:tc>
          <w:tcPr>
            <w:tcW w:w="1333" w:type="dxa"/>
            <w:vMerge w:val="restart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Synthesised 444 HDR</w:t>
            </w:r>
          </w:p>
        </w:tc>
        <w:tc>
          <w:tcPr>
            <w:tcW w:w="4519" w:type="dxa"/>
          </w:tcPr>
          <w:p w:rsidR="00D92AAC" w:rsidRPr="00DF387B" w:rsidRDefault="00D92AAC" w:rsidP="00F42A1D">
            <w:pPr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EBURainFruits_1920x1080_50_10bit_444.yuv</w:t>
            </w:r>
          </w:p>
        </w:tc>
        <w:tc>
          <w:tcPr>
            <w:tcW w:w="682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100</w:t>
            </w:r>
          </w:p>
        </w:tc>
        <w:tc>
          <w:tcPr>
            <w:tcW w:w="693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50</w:t>
            </w:r>
          </w:p>
        </w:tc>
        <w:tc>
          <w:tcPr>
            <w:tcW w:w="1049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10</w:t>
            </w:r>
          </w:p>
        </w:tc>
        <w:tc>
          <w:tcPr>
            <w:tcW w:w="1300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12,14,16</w:t>
            </w:r>
          </w:p>
        </w:tc>
      </w:tr>
      <w:tr w:rsidR="00D92AAC" w:rsidRPr="001412CC" w:rsidTr="00457F54">
        <w:tc>
          <w:tcPr>
            <w:tcW w:w="1333" w:type="dxa"/>
            <w:vMerge/>
          </w:tcPr>
          <w:p w:rsidR="00D92AAC" w:rsidRPr="00DF387B" w:rsidRDefault="00D92AAC" w:rsidP="00457F54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commentRangeStart w:id="176"/>
          </w:p>
        </w:tc>
        <w:tc>
          <w:tcPr>
            <w:tcW w:w="4519" w:type="dxa"/>
          </w:tcPr>
          <w:p w:rsidR="00D92AAC" w:rsidRPr="00DF387B" w:rsidRDefault="00D92AAC" w:rsidP="00F42A1D">
            <w:pPr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Kimono1_1920x1080_24_10bit_444.yuv</w:t>
            </w:r>
          </w:p>
        </w:tc>
        <w:tc>
          <w:tcPr>
            <w:tcW w:w="682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120</w:t>
            </w:r>
          </w:p>
        </w:tc>
        <w:tc>
          <w:tcPr>
            <w:tcW w:w="693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50</w:t>
            </w:r>
          </w:p>
        </w:tc>
        <w:tc>
          <w:tcPr>
            <w:tcW w:w="1049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10</w:t>
            </w:r>
          </w:p>
        </w:tc>
        <w:tc>
          <w:tcPr>
            <w:tcW w:w="1300" w:type="dxa"/>
          </w:tcPr>
          <w:p w:rsidR="00D92AAC" w:rsidRPr="00DF387B" w:rsidRDefault="00D92AAC" w:rsidP="00F42A1D">
            <w:pPr>
              <w:jc w:val="center"/>
              <w:rPr>
                <w:strike/>
                <w:sz w:val="18"/>
                <w:highlight w:val="lightGray"/>
                <w:lang w:val="en-CA"/>
              </w:rPr>
            </w:pPr>
            <w:r w:rsidRPr="00DF387B">
              <w:rPr>
                <w:strike/>
                <w:sz w:val="18"/>
                <w:highlight w:val="lightGray"/>
                <w:lang w:val="en-CA"/>
              </w:rPr>
              <w:t>12,14,16</w:t>
            </w:r>
            <w:commentRangeEnd w:id="176"/>
            <w:r w:rsidRPr="00DF387B">
              <w:rPr>
                <w:rStyle w:val="CommentReference"/>
                <w:strike/>
                <w:highlight w:val="lightGray"/>
              </w:rPr>
              <w:commentReference w:id="176"/>
            </w:r>
          </w:p>
        </w:tc>
      </w:tr>
      <w:tr w:rsidR="00D92AAC" w:rsidRPr="001412CC" w:rsidTr="00457F54">
        <w:tc>
          <w:tcPr>
            <w:tcW w:w="1333" w:type="dxa"/>
            <w:vMerge w:val="restart"/>
          </w:tcPr>
          <w:p w:rsidR="00D92AAC" w:rsidRPr="00457F54" w:rsidRDefault="00D92AAC" w:rsidP="00F42A1D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Synthesised RGB HDR</w:t>
            </w:r>
          </w:p>
        </w:tc>
        <w:tc>
          <w:tcPr>
            <w:tcW w:w="4519" w:type="dxa"/>
          </w:tcPr>
          <w:p w:rsidR="00D92AAC" w:rsidRPr="00457F54" w:rsidRDefault="00D92AAC">
            <w:pPr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EBURainFruits_1920x1080_50_10bit_444.rgb</w:t>
            </w:r>
          </w:p>
        </w:tc>
        <w:tc>
          <w:tcPr>
            <w:tcW w:w="682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5</w:t>
            </w:r>
            <w:r w:rsidRPr="00457F54">
              <w:rPr>
                <w:sz w:val="18"/>
                <w:highlight w:val="green"/>
                <w:lang w:val="en-CA"/>
              </w:rPr>
              <w:t>0</w:t>
            </w:r>
          </w:p>
        </w:tc>
        <w:tc>
          <w:tcPr>
            <w:tcW w:w="693" w:type="dxa"/>
          </w:tcPr>
          <w:p w:rsidR="00D92AAC" w:rsidRPr="00457F54" w:rsidDel="001412CC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50</w:t>
            </w:r>
          </w:p>
        </w:tc>
        <w:tc>
          <w:tcPr>
            <w:tcW w:w="1049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10</w:t>
            </w:r>
          </w:p>
        </w:tc>
        <w:tc>
          <w:tcPr>
            <w:tcW w:w="1300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12,14,16</w:t>
            </w:r>
          </w:p>
        </w:tc>
      </w:tr>
      <w:tr w:rsidR="00D92AAC" w:rsidRPr="001412CC" w:rsidTr="00457F54">
        <w:tc>
          <w:tcPr>
            <w:tcW w:w="1333" w:type="dxa"/>
            <w:vMerge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</w:p>
        </w:tc>
        <w:tc>
          <w:tcPr>
            <w:tcW w:w="4519" w:type="dxa"/>
          </w:tcPr>
          <w:p w:rsidR="00D92AAC" w:rsidRPr="00457F54" w:rsidRDefault="00D92AAC">
            <w:pPr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Kimono1_1920x1080_24_10bit_444.rgb</w:t>
            </w:r>
          </w:p>
        </w:tc>
        <w:tc>
          <w:tcPr>
            <w:tcW w:w="682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  <w:r>
              <w:rPr>
                <w:sz w:val="18"/>
                <w:highlight w:val="green"/>
                <w:lang w:val="en-CA"/>
              </w:rPr>
              <w:t>60</w:t>
            </w:r>
          </w:p>
        </w:tc>
        <w:tc>
          <w:tcPr>
            <w:tcW w:w="693" w:type="dxa"/>
          </w:tcPr>
          <w:p w:rsidR="00D92AAC" w:rsidRPr="00457F54" w:rsidDel="001412CC" w:rsidRDefault="00D92AAC" w:rsidP="00C462A7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lang w:val="en-CA"/>
              </w:rPr>
              <w:t>-</w:t>
            </w:r>
            <w:r w:rsidRPr="00457F54">
              <w:rPr>
                <w:sz w:val="18"/>
                <w:vertAlign w:val="superscript"/>
                <w:lang w:val="en-CA"/>
              </w:rPr>
              <w:fldChar w:fldCharType="begin"/>
            </w:r>
            <w:r w:rsidRPr="00457F54">
              <w:rPr>
                <w:sz w:val="18"/>
                <w:vertAlign w:val="superscript"/>
                <w:lang w:val="en-CA"/>
              </w:rPr>
              <w:instrText xml:space="preserve"> NOTEREF _Ref374030714 \h  \* MERGEFORMAT </w:instrText>
            </w:r>
            <w:r w:rsidRPr="00457F54">
              <w:rPr>
                <w:sz w:val="18"/>
                <w:vertAlign w:val="superscript"/>
                <w:lang w:val="en-CA"/>
              </w:rPr>
            </w:r>
            <w:r w:rsidRPr="00457F54">
              <w:rPr>
                <w:sz w:val="18"/>
                <w:vertAlign w:val="superscript"/>
                <w:lang w:val="en-CA"/>
              </w:rPr>
              <w:fldChar w:fldCharType="separate"/>
            </w:r>
            <w:r w:rsidRPr="00457F54">
              <w:rPr>
                <w:sz w:val="18"/>
                <w:vertAlign w:val="superscript"/>
                <w:lang w:val="en-CA"/>
              </w:rPr>
              <w:t>1</w:t>
            </w:r>
            <w:r w:rsidRPr="00457F54">
              <w:rPr>
                <w:sz w:val="18"/>
                <w:vertAlign w:val="superscript"/>
                <w:lang w:val="en-CA"/>
              </w:rPr>
              <w:fldChar w:fldCharType="end"/>
            </w:r>
          </w:p>
        </w:tc>
        <w:tc>
          <w:tcPr>
            <w:tcW w:w="1049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10</w:t>
            </w:r>
          </w:p>
        </w:tc>
        <w:tc>
          <w:tcPr>
            <w:tcW w:w="1300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  <w:r w:rsidRPr="00457F54">
              <w:rPr>
                <w:sz w:val="18"/>
                <w:highlight w:val="green"/>
                <w:lang w:val="en-CA"/>
              </w:rPr>
              <w:t>12,14,16</w:t>
            </w:r>
          </w:p>
        </w:tc>
      </w:tr>
      <w:tr w:rsidR="00D92AAC" w:rsidRPr="001412CC" w:rsidTr="00457F54">
        <w:tc>
          <w:tcPr>
            <w:tcW w:w="1333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</w:p>
        </w:tc>
        <w:tc>
          <w:tcPr>
            <w:tcW w:w="4519" w:type="dxa"/>
          </w:tcPr>
          <w:p w:rsidR="00D92AAC" w:rsidRPr="00457F54" w:rsidRDefault="00D92AAC">
            <w:pPr>
              <w:rPr>
                <w:sz w:val="18"/>
                <w:highlight w:val="green"/>
                <w:lang w:val="en-CA"/>
              </w:rPr>
            </w:pPr>
            <w:r w:rsidRPr="00457F54">
              <w:rPr>
                <w:strike/>
                <w:sz w:val="18"/>
                <w:highlight w:val="lightGray"/>
                <w:lang w:val="en-CA"/>
              </w:rPr>
              <w:t>Others…</w:t>
            </w:r>
          </w:p>
        </w:tc>
        <w:tc>
          <w:tcPr>
            <w:tcW w:w="682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</w:p>
        </w:tc>
        <w:tc>
          <w:tcPr>
            <w:tcW w:w="693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</w:p>
        </w:tc>
        <w:tc>
          <w:tcPr>
            <w:tcW w:w="1049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</w:p>
        </w:tc>
        <w:tc>
          <w:tcPr>
            <w:tcW w:w="1300" w:type="dxa"/>
          </w:tcPr>
          <w:p w:rsidR="00D92AAC" w:rsidRPr="00457F54" w:rsidRDefault="00D92AAC">
            <w:pPr>
              <w:jc w:val="center"/>
              <w:rPr>
                <w:sz w:val="18"/>
                <w:highlight w:val="green"/>
                <w:lang w:val="en-CA"/>
              </w:rPr>
            </w:pPr>
          </w:p>
        </w:tc>
      </w:tr>
    </w:tbl>
    <w:p w:rsidR="00457B28" w:rsidRDefault="00875940" w:rsidP="003359BE">
      <w:pPr>
        <w:jc w:val="both"/>
        <w:rPr>
          <w:ins w:id="177" w:author="K.Sharman" w:date="2013-12-06T11:35:00Z"/>
          <w:lang w:val="en-CA"/>
        </w:rPr>
      </w:pPr>
      <w:r>
        <w:rPr>
          <w:lang w:val="en-CA"/>
        </w:rPr>
        <w:t xml:space="preserve">Additional MSBs are used to simulate HDR-style material; </w:t>
      </w:r>
      <w:del w:id="178" w:author="K.Sharman" w:date="2013-12-05T18:04:00Z">
        <w:r w:rsidDel="001412CC">
          <w:rPr>
            <w:lang w:val="en-CA"/>
          </w:rPr>
          <w:delText xml:space="preserve">an </w:delText>
        </w:r>
      </w:del>
      <w:ins w:id="179" w:author="K.Sharman" w:date="2013-12-05T18:04:00Z">
        <w:r w:rsidR="001412CC">
          <w:rPr>
            <w:lang w:val="en-CA"/>
          </w:rPr>
          <w:t xml:space="preserve">the </w:t>
        </w:r>
        <w:proofErr w:type="spellStart"/>
        <w:r w:rsidR="001412CC">
          <w:rPr>
            <w:lang w:val="en-CA"/>
          </w:rPr>
          <w:t>MSBExtendedBitDepth</w:t>
        </w:r>
        <w:proofErr w:type="spellEnd"/>
        <w:r w:rsidR="001412CC">
          <w:rPr>
            <w:lang w:val="en-CA"/>
          </w:rPr>
          <w:t xml:space="preserve"> command line </w:t>
        </w:r>
      </w:ins>
      <w:r>
        <w:rPr>
          <w:lang w:val="en-CA"/>
        </w:rPr>
        <w:t xml:space="preserve">option </w:t>
      </w:r>
      <w:del w:id="180" w:author="K.Sharman" w:date="2013-12-05T18:04:00Z">
        <w:r w:rsidDel="001412CC">
          <w:rPr>
            <w:lang w:val="en-CA"/>
          </w:rPr>
          <w:delText xml:space="preserve">will </w:delText>
        </w:r>
      </w:del>
      <w:ins w:id="181" w:author="K.Sharman" w:date="2013-12-05T18:04:00Z">
        <w:r w:rsidR="001412CC">
          <w:rPr>
            <w:lang w:val="en-CA"/>
          </w:rPr>
          <w:t xml:space="preserve">has </w:t>
        </w:r>
      </w:ins>
      <w:r>
        <w:rPr>
          <w:lang w:val="en-CA"/>
        </w:rPr>
        <w:t>be</w:t>
      </w:r>
      <w:ins w:id="182" w:author="K.Sharman" w:date="2013-12-05T18:04:00Z">
        <w:r w:rsidR="001412CC">
          <w:rPr>
            <w:lang w:val="en-CA"/>
          </w:rPr>
          <w:t>en</w:t>
        </w:r>
      </w:ins>
      <w:r>
        <w:rPr>
          <w:lang w:val="en-CA"/>
        </w:rPr>
        <w:t xml:space="preserve"> provided in the </w:t>
      </w:r>
      <w:proofErr w:type="spellStart"/>
      <w:r>
        <w:rPr>
          <w:lang w:val="en-CA"/>
        </w:rPr>
        <w:t>RExt</w:t>
      </w:r>
      <w:proofErr w:type="spellEnd"/>
      <w:r>
        <w:rPr>
          <w:lang w:val="en-CA"/>
        </w:rPr>
        <w:t xml:space="preserve"> software to achieve this</w:t>
      </w:r>
      <w:ins w:id="183" w:author="K.Sharman" w:date="2013-12-05T18:04:00Z">
        <w:r w:rsidR="001412CC">
          <w:rPr>
            <w:lang w:val="en-CA"/>
          </w:rPr>
          <w:t>, with the parameter set to the value(s) shown</w:t>
        </w:r>
      </w:ins>
      <w:ins w:id="184" w:author="K.Sharman" w:date="2013-12-05T18:21:00Z">
        <w:r w:rsidR="00996299">
          <w:rPr>
            <w:lang w:val="en-CA"/>
          </w:rPr>
          <w:t xml:space="preserve"> </w:t>
        </w:r>
      </w:ins>
      <w:ins w:id="185" w:author="K.Sharman" w:date="2013-12-05T18:04:00Z">
        <w:r w:rsidR="001412CC">
          <w:rPr>
            <w:lang w:val="en-CA"/>
          </w:rPr>
          <w:t>(if there are multiple values, then multiple simulations are required)</w:t>
        </w:r>
      </w:ins>
      <w:r>
        <w:rPr>
          <w:lang w:val="en-CA"/>
        </w:rPr>
        <w:t>.</w:t>
      </w:r>
      <w:ins w:id="186" w:author="K.Sharman" w:date="2013-12-05T18:22:00Z">
        <w:r w:rsidR="00996299">
          <w:rPr>
            <w:lang w:val="en-CA"/>
          </w:rPr>
          <w:t xml:space="preserve"> </w:t>
        </w:r>
      </w:ins>
      <w:ins w:id="187" w:author="K.Sharman" w:date="2013-12-06T08:56:00Z">
        <w:r w:rsidR="00F17106">
          <w:rPr>
            <w:lang w:val="en-CA"/>
          </w:rPr>
          <w:t>When</w:t>
        </w:r>
      </w:ins>
      <w:ins w:id="188" w:author="K.Sharman" w:date="2013-12-05T18:22:00Z">
        <w:r w:rsidR="00996299">
          <w:rPr>
            <w:lang w:val="en-CA"/>
          </w:rPr>
          <w:t xml:space="preserve"> </w:t>
        </w:r>
        <w:proofErr w:type="spellStart"/>
        <w:r w:rsidR="00996299">
          <w:rPr>
            <w:lang w:val="en-CA"/>
          </w:rPr>
          <w:t>MSBExtendedBitDepth</w:t>
        </w:r>
        <w:proofErr w:type="spellEnd"/>
        <w:r w:rsidR="00996299">
          <w:rPr>
            <w:lang w:val="en-CA"/>
          </w:rPr>
          <w:t xml:space="preserve"> </w:t>
        </w:r>
      </w:ins>
      <w:ins w:id="189" w:author="K.Sharman" w:date="2013-12-06T08:55:00Z">
        <w:r w:rsidR="00F17106">
          <w:rPr>
            <w:lang w:val="en-CA"/>
          </w:rPr>
          <w:t>is set to 0, it defaults to the input bit depth</w:t>
        </w:r>
      </w:ins>
      <w:ins w:id="190" w:author="K.Sharman" w:date="2013-12-06T08:56:00Z">
        <w:r w:rsidR="00F17106">
          <w:rPr>
            <w:lang w:val="en-CA"/>
          </w:rPr>
          <w:t>.</w:t>
        </w:r>
      </w:ins>
    </w:p>
    <w:p w:rsidR="001E6BB9" w:rsidRDefault="001E6BB9" w:rsidP="003359BE">
      <w:pPr>
        <w:jc w:val="both"/>
        <w:rPr>
          <w:lang w:val="en-CA"/>
        </w:rPr>
      </w:pPr>
      <w:ins w:id="191" w:author="K.Sharman" w:date="2013-12-06T11:35:00Z">
        <w:r>
          <w:rPr>
            <w:lang w:val="en-CA"/>
          </w:rPr>
          <w:t xml:space="preserve">For the medical images where the frame rate is not defined, a frame rate of </w:t>
        </w:r>
      </w:ins>
      <w:ins w:id="192" w:author="K.Sharman" w:date="2013-12-06T11:36:00Z">
        <w:r>
          <w:rPr>
            <w:lang w:val="en-CA"/>
          </w:rPr>
          <w:t>50</w:t>
        </w:r>
      </w:ins>
      <w:ins w:id="193" w:author="K.Sharman" w:date="2013-12-06T11:35:00Z">
        <w:r>
          <w:rPr>
            <w:lang w:val="en-CA"/>
          </w:rPr>
          <w:t xml:space="preserve"> FPS will be assumed for the purpose of reporting a bit rate</w:t>
        </w:r>
      </w:ins>
      <w:ins w:id="194" w:author="K.Sharman" w:date="2013-12-06T11:36:00Z">
        <w:r>
          <w:rPr>
            <w:lang w:val="en-CA"/>
          </w:rPr>
          <w:t xml:space="preserve">. Hence the bit rate reported at 50FPS for </w:t>
        </w:r>
        <w:proofErr w:type="spellStart"/>
        <w:r>
          <w:rPr>
            <w:lang w:val="en-CA"/>
          </w:rPr>
          <w:t>lowdelay</w:t>
        </w:r>
        <w:proofErr w:type="spellEnd"/>
        <w:r>
          <w:rPr>
            <w:lang w:val="en-CA"/>
          </w:rPr>
          <w:t xml:space="preserve"> is the total number of bits, and the bit rate reported at 50FPS for intra is half the total number of bits</w:t>
        </w:r>
      </w:ins>
      <w:ins w:id="195" w:author="K.Sharman" w:date="2013-12-06T11:35:00Z">
        <w:r>
          <w:rPr>
            <w:lang w:val="en-CA"/>
          </w:rPr>
          <w:t>.</w:t>
        </w:r>
      </w:ins>
    </w:p>
    <w:p w:rsidR="003359BE" w:rsidRPr="003359BE" w:rsidRDefault="003359BE" w:rsidP="003359BE">
      <w:pPr>
        <w:jc w:val="both"/>
        <w:rPr>
          <w:lang w:val="en-CA"/>
        </w:rPr>
      </w:pPr>
      <w:r w:rsidRPr="003359BE">
        <w:rPr>
          <w:lang w:val="en-CA"/>
        </w:rPr>
        <w:t xml:space="preserve">For each sequence, </w:t>
      </w:r>
      <w:r w:rsidR="00875940">
        <w:rPr>
          <w:lang w:val="en-CA"/>
        </w:rPr>
        <w:t xml:space="preserve">a number of </w:t>
      </w:r>
      <w:r w:rsidRPr="003359BE">
        <w:rPr>
          <w:lang w:val="en-CA"/>
        </w:rPr>
        <w:t xml:space="preserve">internal bit-depths </w:t>
      </w:r>
      <w:r w:rsidR="00875940">
        <w:rPr>
          <w:lang w:val="en-CA"/>
        </w:rPr>
        <w:t xml:space="preserve">and QPs are </w:t>
      </w:r>
      <w:r w:rsidRPr="003359BE">
        <w:rPr>
          <w:lang w:val="en-CA"/>
        </w:rPr>
        <w:t>to be tested</w:t>
      </w:r>
      <w:r w:rsidR="00875940">
        <w:rPr>
          <w:lang w:val="en-C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75940" w:rsidTr="00875940">
        <w:tc>
          <w:tcPr>
            <w:tcW w:w="3192" w:type="dxa"/>
          </w:tcPr>
          <w:p w:rsidR="00875940" w:rsidRDefault="00875940" w:rsidP="003359BE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Internal bit depth</w:t>
            </w:r>
          </w:p>
        </w:tc>
        <w:tc>
          <w:tcPr>
            <w:tcW w:w="3192" w:type="dxa"/>
          </w:tcPr>
          <w:p w:rsidR="00875940" w:rsidRDefault="00875940" w:rsidP="003359BE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QPs – Medium Tier</w:t>
            </w:r>
          </w:p>
        </w:tc>
        <w:tc>
          <w:tcPr>
            <w:tcW w:w="3192" w:type="dxa"/>
          </w:tcPr>
          <w:p w:rsidR="00875940" w:rsidRDefault="00875940" w:rsidP="009C03C2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QPs –</w:t>
            </w:r>
            <w:r w:rsidR="009C03C2">
              <w:rPr>
                <w:lang w:val="en-CA"/>
              </w:rPr>
              <w:t xml:space="preserve"> High</w:t>
            </w:r>
            <w:r>
              <w:rPr>
                <w:lang w:val="en-CA"/>
              </w:rPr>
              <w:t xml:space="preserve"> Tier</w:t>
            </w:r>
          </w:p>
        </w:tc>
      </w:tr>
      <w:tr w:rsidR="00875940" w:rsidTr="00875940">
        <w:tc>
          <w:tcPr>
            <w:tcW w:w="3192" w:type="dxa"/>
          </w:tcPr>
          <w:p w:rsidR="00875940" w:rsidRDefault="00875940" w:rsidP="003359BE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16</w:t>
            </w:r>
          </w:p>
        </w:tc>
        <w:tc>
          <w:tcPr>
            <w:tcW w:w="3192" w:type="dxa"/>
          </w:tcPr>
          <w:p w:rsidR="00875940" w:rsidRDefault="009C03C2" w:rsidP="003359BE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-16, -19, -22, -25</w:t>
            </w:r>
          </w:p>
        </w:tc>
        <w:tc>
          <w:tcPr>
            <w:tcW w:w="3192" w:type="dxa"/>
          </w:tcPr>
          <w:p w:rsidR="00875940" w:rsidRDefault="009C03C2" w:rsidP="003359BE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-28, -31, -34, -37</w:t>
            </w:r>
          </w:p>
        </w:tc>
      </w:tr>
      <w:tr w:rsidR="00875940" w:rsidTr="00875940">
        <w:tc>
          <w:tcPr>
            <w:tcW w:w="3192" w:type="dxa"/>
          </w:tcPr>
          <w:p w:rsidR="00875940" w:rsidRPr="00DF387B" w:rsidRDefault="00875940" w:rsidP="003359BE">
            <w:pPr>
              <w:jc w:val="both"/>
              <w:rPr>
                <w:strike/>
                <w:highlight w:val="lightGray"/>
                <w:lang w:val="en-CA"/>
              </w:rPr>
            </w:pPr>
            <w:commentRangeStart w:id="196"/>
            <w:r w:rsidRPr="00DF387B">
              <w:rPr>
                <w:strike/>
                <w:highlight w:val="lightGray"/>
                <w:lang w:val="en-CA"/>
              </w:rPr>
              <w:t>14</w:t>
            </w:r>
          </w:p>
        </w:tc>
        <w:tc>
          <w:tcPr>
            <w:tcW w:w="3192" w:type="dxa"/>
          </w:tcPr>
          <w:p w:rsidR="00875940" w:rsidRPr="00DF387B" w:rsidRDefault="009C03C2" w:rsidP="003359BE">
            <w:pPr>
              <w:jc w:val="both"/>
              <w:rPr>
                <w:strike/>
                <w:highlight w:val="lightGray"/>
                <w:lang w:val="en-CA"/>
              </w:rPr>
            </w:pPr>
            <w:r w:rsidRPr="00DF387B">
              <w:rPr>
                <w:strike/>
                <w:highlight w:val="lightGray"/>
                <w:lang w:val="en-CA"/>
              </w:rPr>
              <w:t>-4, -7, -10, -13</w:t>
            </w:r>
          </w:p>
        </w:tc>
        <w:tc>
          <w:tcPr>
            <w:tcW w:w="3192" w:type="dxa"/>
          </w:tcPr>
          <w:p w:rsidR="00875940" w:rsidRPr="00DF387B" w:rsidRDefault="009C03C2" w:rsidP="003359BE">
            <w:pPr>
              <w:jc w:val="both"/>
              <w:rPr>
                <w:strike/>
                <w:highlight w:val="lightGray"/>
                <w:lang w:val="en-CA"/>
              </w:rPr>
            </w:pPr>
            <w:r w:rsidRPr="00DF387B">
              <w:rPr>
                <w:strike/>
                <w:highlight w:val="lightGray"/>
                <w:lang w:val="en-CA"/>
              </w:rPr>
              <w:t>-16, -19, -22, -25</w:t>
            </w:r>
            <w:commentRangeEnd w:id="196"/>
            <w:r w:rsidR="00C462A7" w:rsidRPr="00DF387B">
              <w:rPr>
                <w:rStyle w:val="CommentReference"/>
                <w:strike/>
                <w:highlight w:val="lightGray"/>
              </w:rPr>
              <w:commentReference w:id="196"/>
            </w:r>
          </w:p>
        </w:tc>
      </w:tr>
      <w:tr w:rsidR="00875940" w:rsidTr="00875940">
        <w:tc>
          <w:tcPr>
            <w:tcW w:w="3192" w:type="dxa"/>
          </w:tcPr>
          <w:p w:rsidR="00875940" w:rsidRDefault="00875940" w:rsidP="003359BE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lastRenderedPageBreak/>
              <w:t>12</w:t>
            </w:r>
          </w:p>
        </w:tc>
        <w:tc>
          <w:tcPr>
            <w:tcW w:w="3192" w:type="dxa"/>
          </w:tcPr>
          <w:p w:rsidR="00875940" w:rsidRDefault="009C03C2" w:rsidP="003359BE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8, 5, 2, -1</w:t>
            </w:r>
          </w:p>
        </w:tc>
        <w:tc>
          <w:tcPr>
            <w:tcW w:w="3192" w:type="dxa"/>
          </w:tcPr>
          <w:p w:rsidR="00875940" w:rsidRDefault="009C03C2" w:rsidP="003359BE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-4, -7, -10, -13</w:t>
            </w:r>
          </w:p>
        </w:tc>
      </w:tr>
    </w:tbl>
    <w:p w:rsidR="003359BE" w:rsidRPr="003359BE" w:rsidRDefault="00875940" w:rsidP="003359BE">
      <w:pPr>
        <w:jc w:val="both"/>
        <w:rPr>
          <w:lang w:val="en-CA"/>
        </w:rPr>
      </w:pPr>
      <w:r>
        <w:rPr>
          <w:lang w:val="en-CA"/>
        </w:rPr>
        <w:t>Extended precision processing will be enabled, and the encoder’s high precision forward transform will be used. The s</w:t>
      </w:r>
      <w:r w:rsidR="003359BE" w:rsidRPr="003359BE">
        <w:rPr>
          <w:lang w:val="en-CA"/>
        </w:rPr>
        <w:t>oftware settings</w:t>
      </w:r>
      <w:r>
        <w:rPr>
          <w:lang w:val="en-CA"/>
        </w:rPr>
        <w:t xml:space="preserve"> required will be</w:t>
      </w:r>
      <w:r w:rsidR="003359BE" w:rsidRPr="003359BE">
        <w:rPr>
          <w:lang w:val="en-CA"/>
        </w:rPr>
        <w:t>:</w:t>
      </w:r>
    </w:p>
    <w:p w:rsidR="003359BE" w:rsidRPr="003359BE" w:rsidRDefault="003359BE" w:rsidP="003359BE">
      <w:pPr>
        <w:jc w:val="both"/>
        <w:rPr>
          <w:lang w:val="en-CA"/>
        </w:rPr>
      </w:pPr>
      <w:r w:rsidRPr="003359BE">
        <w:rPr>
          <w:lang w:val="en-CA"/>
        </w:rPr>
        <w:t>•</w:t>
      </w:r>
      <w:r w:rsidRPr="003359BE">
        <w:rPr>
          <w:lang w:val="en-CA"/>
        </w:rPr>
        <w:tab/>
        <w:t xml:space="preserve">#define </w:t>
      </w:r>
      <w:proofErr w:type="spellStart"/>
      <w:r w:rsidRPr="003359BE">
        <w:rPr>
          <w:lang w:val="en-CA"/>
        </w:rPr>
        <w:t>RExt</w:t>
      </w:r>
      <w:proofErr w:type="spellEnd"/>
      <w:r w:rsidRPr="003359BE">
        <w:rPr>
          <w:lang w:val="en-CA"/>
        </w:rPr>
        <w:t>__HIGH_BIT_DEPTH_</w:t>
      </w:r>
      <w:proofErr w:type="gramStart"/>
      <w:r w:rsidRPr="003359BE">
        <w:rPr>
          <w:lang w:val="en-CA"/>
        </w:rPr>
        <w:t>SUPPORT  1</w:t>
      </w:r>
      <w:proofErr w:type="gramEnd"/>
    </w:p>
    <w:p w:rsidR="003359BE" w:rsidRPr="003359BE" w:rsidRDefault="003359BE" w:rsidP="003359BE">
      <w:pPr>
        <w:jc w:val="both"/>
        <w:rPr>
          <w:lang w:val="en-CA"/>
        </w:rPr>
      </w:pPr>
      <w:r w:rsidRPr="003359BE">
        <w:rPr>
          <w:lang w:val="en-CA"/>
        </w:rPr>
        <w:t>•</w:t>
      </w:r>
      <w:r w:rsidRPr="003359BE">
        <w:rPr>
          <w:lang w:val="en-CA"/>
        </w:rPr>
        <w:tab/>
        <w:t>Apply '--</w:t>
      </w:r>
      <w:proofErr w:type="spellStart"/>
      <w:r w:rsidRPr="003359BE">
        <w:rPr>
          <w:lang w:val="en-CA"/>
        </w:rPr>
        <w:t>ExtendedPrecision</w:t>
      </w:r>
      <w:proofErr w:type="spellEnd"/>
      <w:r w:rsidRPr="003359BE">
        <w:rPr>
          <w:lang w:val="en-CA"/>
        </w:rPr>
        <w:t>=1'</w:t>
      </w:r>
    </w:p>
    <w:p w:rsidR="003359BE" w:rsidRPr="003359BE" w:rsidDel="0066569E" w:rsidRDefault="003359BE" w:rsidP="003359BE">
      <w:pPr>
        <w:jc w:val="both"/>
        <w:rPr>
          <w:del w:id="197" w:author="K.Sharman" w:date="2013-12-05T17:52:00Z"/>
          <w:lang w:val="en-CA"/>
        </w:rPr>
      </w:pPr>
      <w:del w:id="198" w:author="K.Sharman" w:date="2013-12-05T17:52:00Z">
        <w:r w:rsidRPr="003359BE" w:rsidDel="0066569E">
          <w:rPr>
            <w:lang w:val="en-CA"/>
          </w:rPr>
          <w:delText>•</w:delText>
        </w:r>
        <w:r w:rsidRPr="003359BE" w:rsidDel="0066569E">
          <w:rPr>
            <w:lang w:val="en-CA"/>
          </w:rPr>
          <w:tab/>
          <w:delText>#define RExt__HIGH_PRECISION_FORWARD_TRANSFORM  1</w:delText>
        </w:r>
      </w:del>
    </w:p>
    <w:p w:rsidR="00875940" w:rsidRDefault="00875940" w:rsidP="003359BE">
      <w:pPr>
        <w:jc w:val="both"/>
        <w:rPr>
          <w:lang w:val="en-CA"/>
        </w:rPr>
      </w:pPr>
      <w:del w:id="199" w:author="Rajan Joshi, Qualcomm" w:date="2013-12-17T23:39:00Z">
        <w:r w:rsidDel="00173CE8">
          <w:rPr>
            <w:lang w:val="en-CA"/>
          </w:rPr>
          <w:delText xml:space="preserve">RDOQ/RDOQTS will be </w:delText>
        </w:r>
        <w:commentRangeStart w:id="200"/>
        <w:r w:rsidDel="00173CE8">
          <w:rPr>
            <w:lang w:val="en-CA"/>
          </w:rPr>
          <w:delText>disabled</w:delText>
        </w:r>
      </w:del>
      <w:commentRangeEnd w:id="200"/>
      <w:r w:rsidR="00173CE8">
        <w:rPr>
          <w:rStyle w:val="CommentReference"/>
        </w:rPr>
        <w:commentReference w:id="200"/>
      </w:r>
      <w:del w:id="201" w:author="Rajan Joshi, Qualcomm" w:date="2013-12-17T23:39:00Z">
        <w:r w:rsidDel="00173CE8">
          <w:rPr>
            <w:lang w:val="en-CA"/>
          </w:rPr>
          <w:delText>.</w:delText>
        </w:r>
      </w:del>
    </w:p>
    <w:p w:rsidR="003359BE" w:rsidRPr="003359BE" w:rsidRDefault="003359BE" w:rsidP="003359BE">
      <w:pPr>
        <w:jc w:val="both"/>
        <w:rPr>
          <w:lang w:val="en-CA"/>
        </w:rPr>
      </w:pPr>
      <w:r w:rsidRPr="003359BE">
        <w:rPr>
          <w:lang w:val="en-CA"/>
        </w:rPr>
        <w:t>Results will show BD-rate changes over the 4 QPs and the compression ratio</w:t>
      </w:r>
      <w:ins w:id="202" w:author="K.Sharman" w:date="2013-12-05T18:06:00Z">
        <w:r w:rsidR="00060A2A">
          <w:rPr>
            <w:lang w:val="en-CA"/>
          </w:rPr>
          <w:t>.</w:t>
        </w:r>
      </w:ins>
    </w:p>
    <w:p w:rsidR="00060A2A" w:rsidRDefault="00060A2A" w:rsidP="003359BE">
      <w:pPr>
        <w:jc w:val="both"/>
        <w:rPr>
          <w:ins w:id="203" w:author="K.Sharman" w:date="2013-12-05T18:07:00Z"/>
          <w:lang w:val="en-CA"/>
        </w:rPr>
      </w:pPr>
      <w:ins w:id="204" w:author="K.Sharman" w:date="2013-12-05T18:07:00Z">
        <w:r>
          <w:rPr>
            <w:lang w:val="en-CA"/>
          </w:rPr>
          <w:t>Simulations will be run using the ‘</w:t>
        </w:r>
        <w:proofErr w:type="spellStart"/>
        <w:r>
          <w:rPr>
            <w:lang w:val="en-CA"/>
          </w:rPr>
          <w:t>encoder_intra_main_rext.cfg</w:t>
        </w:r>
        <w:proofErr w:type="spellEnd"/>
        <w:r>
          <w:rPr>
            <w:lang w:val="en-CA"/>
          </w:rPr>
          <w:t>’ and ‘</w:t>
        </w:r>
        <w:proofErr w:type="spellStart"/>
        <w:r>
          <w:rPr>
            <w:lang w:val="en-CA"/>
          </w:rPr>
          <w:t>encoder_lowdelay_main_rext.cfg</w:t>
        </w:r>
        <w:proofErr w:type="spellEnd"/>
        <w:r>
          <w:rPr>
            <w:lang w:val="en-CA"/>
          </w:rPr>
          <w:t xml:space="preserve">’, using the number of frames shown in the </w:t>
        </w:r>
      </w:ins>
      <w:ins w:id="205" w:author="K.Sharman" w:date="2013-12-05T18:08:00Z">
        <w:r>
          <w:rPr>
            <w:lang w:val="en-CA"/>
          </w:rPr>
          <w:t>‘AI’ and ‘LD’ columns respectively.</w:t>
        </w:r>
      </w:ins>
    </w:p>
    <w:p w:rsidR="003359BE" w:rsidRPr="003359BE" w:rsidDel="00060A2A" w:rsidRDefault="003359BE" w:rsidP="003359BE">
      <w:pPr>
        <w:jc w:val="both"/>
        <w:rPr>
          <w:del w:id="206" w:author="K.Sharman" w:date="2013-12-05T18:14:00Z"/>
          <w:lang w:val="en-CA"/>
        </w:rPr>
      </w:pPr>
      <w:del w:id="207" w:author="K.Sharman" w:date="2013-12-05T18:14:00Z">
        <w:r w:rsidRPr="003359BE" w:rsidDel="00060A2A">
          <w:rPr>
            <w:lang w:val="en-CA"/>
          </w:rPr>
          <w:delText xml:space="preserve">Other settings as per the ‘encoder_intra_main_rextdev.cfg’ configuration file (i.e. ‘all-intra’ </w:delText>
        </w:r>
        <w:commentRangeStart w:id="208"/>
        <w:r w:rsidRPr="003359BE" w:rsidDel="00060A2A">
          <w:rPr>
            <w:lang w:val="en-CA"/>
          </w:rPr>
          <w:delText>only</w:delText>
        </w:r>
        <w:commentRangeEnd w:id="208"/>
        <w:r w:rsidR="009571FF" w:rsidDel="00060A2A">
          <w:rPr>
            <w:rStyle w:val="CommentReference"/>
          </w:rPr>
          <w:commentReference w:id="208"/>
        </w:r>
        <w:r w:rsidRPr="003359BE" w:rsidDel="00060A2A">
          <w:rPr>
            <w:lang w:val="en-CA"/>
          </w:rPr>
          <w:delText>).</w:delText>
        </w:r>
      </w:del>
    </w:p>
    <w:p w:rsidR="00FC6467" w:rsidRDefault="00FC6467" w:rsidP="00FC6467">
      <w:pPr>
        <w:pStyle w:val="Heading1"/>
        <w:rPr>
          <w:lang w:val="en-CA"/>
        </w:rPr>
      </w:pPr>
      <w:r>
        <w:rPr>
          <w:lang w:val="en-CA"/>
        </w:rPr>
        <w:t>Evaluation of CE results</w:t>
      </w:r>
    </w:p>
    <w:p w:rsidR="0025200E" w:rsidRDefault="0025200E" w:rsidP="0025200E">
      <w:pPr>
        <w:jc w:val="both"/>
        <w:rPr>
          <w:lang w:val="en-CA"/>
        </w:rPr>
      </w:pPr>
      <w:r>
        <w:rPr>
          <w:rFonts w:cs="Arial"/>
          <w:szCs w:val="22"/>
          <w:lang w:val="en-CA"/>
        </w:rPr>
        <w:t xml:space="preserve">Results of the CE will be evaluated on the </w:t>
      </w:r>
      <w:r>
        <w:rPr>
          <w:rFonts w:cs="Arial"/>
          <w:szCs w:val="22"/>
          <w:lang w:val="en-CA" w:eastAsia="ja-JP"/>
        </w:rPr>
        <w:t>b</w:t>
      </w:r>
      <w:r>
        <w:rPr>
          <w:rFonts w:cs="Arial"/>
          <w:szCs w:val="22"/>
          <w:lang w:val="en-CA"/>
        </w:rPr>
        <w:t>asis of BD-rate results, throughput</w:t>
      </w:r>
      <w:r>
        <w:rPr>
          <w:lang w:val="en-CA"/>
        </w:rPr>
        <w:t xml:space="preserve"> and </w:t>
      </w:r>
      <w:r>
        <w:rPr>
          <w:lang w:val="en-CA" w:eastAsia="ja-JP"/>
        </w:rPr>
        <w:t>complexity</w:t>
      </w:r>
      <w:r>
        <w:rPr>
          <w:lang w:val="en-CA"/>
        </w:rPr>
        <w:t xml:space="preserve">. The </w:t>
      </w:r>
      <w:r w:rsidR="00CA1500">
        <w:rPr>
          <w:lang w:val="en-CA"/>
        </w:rPr>
        <w:t>complexity assessment will be performed on the basis</w:t>
      </w:r>
      <w:r>
        <w:rPr>
          <w:lang w:val="en-CA"/>
        </w:rPr>
        <w:t xml:space="preserve"> of hardware and encoding/decoding complexity.</w:t>
      </w:r>
    </w:p>
    <w:p w:rsidR="0025200E" w:rsidRDefault="00CA1500" w:rsidP="0025200E">
      <w:pPr>
        <w:pStyle w:val="Heading2"/>
        <w:rPr>
          <w:rFonts w:eastAsia="MS Mincho"/>
          <w:lang w:val="en-CA" w:eastAsia="ja-JP"/>
        </w:rPr>
      </w:pPr>
      <w:r>
        <w:rPr>
          <w:rFonts w:eastAsia="MS Mincho"/>
          <w:lang w:val="en-CA" w:eastAsia="ja-JP"/>
        </w:rPr>
        <w:t>Throughput</w:t>
      </w:r>
    </w:p>
    <w:p w:rsidR="00CA1500" w:rsidRDefault="00CA1500" w:rsidP="00CA1500">
      <w:pPr>
        <w:rPr>
          <w:rFonts w:eastAsia="MS Mincho"/>
          <w:lang w:val="en-CA" w:eastAsia="ja-JP"/>
        </w:rPr>
      </w:pPr>
      <w:r>
        <w:rPr>
          <w:rFonts w:eastAsia="MS Mincho"/>
          <w:lang w:val="en-CA" w:eastAsia="ja-JP"/>
        </w:rPr>
        <w:t>To measure the throughput the following bin counts will be provided:</w:t>
      </w:r>
    </w:p>
    <w:p w:rsidR="00CA1500" w:rsidRDefault="00CA1500" w:rsidP="00CA1500">
      <w:pPr>
        <w:pStyle w:val="ListParagraph"/>
        <w:numPr>
          <w:ilvl w:val="0"/>
          <w:numId w:val="16"/>
        </w:numPr>
        <w:rPr>
          <w:rFonts w:eastAsia="MS Mincho"/>
          <w:lang w:val="en-CA" w:eastAsia="ja-JP"/>
        </w:rPr>
      </w:pPr>
      <w:r>
        <w:rPr>
          <w:rFonts w:eastAsia="MS Mincho"/>
          <w:lang w:val="en-CA" w:eastAsia="ja-JP"/>
        </w:rPr>
        <w:t>Total number of coded bins</w:t>
      </w:r>
    </w:p>
    <w:p w:rsidR="00CA1500" w:rsidRDefault="00CA1500" w:rsidP="00CA1500">
      <w:pPr>
        <w:pStyle w:val="ListParagraph"/>
        <w:numPr>
          <w:ilvl w:val="0"/>
          <w:numId w:val="16"/>
        </w:numPr>
        <w:rPr>
          <w:rFonts w:eastAsia="MS Mincho"/>
          <w:lang w:val="en-CA" w:eastAsia="ja-JP"/>
        </w:rPr>
      </w:pPr>
      <w:r>
        <w:rPr>
          <w:rFonts w:eastAsia="MS Mincho"/>
          <w:lang w:val="en-CA" w:eastAsia="ja-JP"/>
        </w:rPr>
        <w:t>The number of context coded bins</w:t>
      </w:r>
    </w:p>
    <w:p w:rsidR="00CA1500" w:rsidRDefault="00CA1500" w:rsidP="00CA1500">
      <w:pPr>
        <w:pStyle w:val="ListParagraph"/>
        <w:numPr>
          <w:ilvl w:val="0"/>
          <w:numId w:val="16"/>
        </w:numPr>
        <w:rPr>
          <w:rFonts w:eastAsia="MS Mincho"/>
          <w:lang w:val="en-CA" w:eastAsia="ja-JP"/>
        </w:rPr>
      </w:pPr>
      <w:r>
        <w:rPr>
          <w:rFonts w:eastAsia="MS Mincho"/>
          <w:lang w:val="en-CA" w:eastAsia="ja-JP"/>
        </w:rPr>
        <w:t>The number of bypass coded bins with CABAC</w:t>
      </w:r>
    </w:p>
    <w:p w:rsidR="00CF2D0B" w:rsidRDefault="00CA1500" w:rsidP="00CF2D0B">
      <w:pPr>
        <w:pStyle w:val="ListParagraph"/>
        <w:numPr>
          <w:ilvl w:val="0"/>
          <w:numId w:val="16"/>
        </w:numPr>
        <w:rPr>
          <w:rFonts w:eastAsia="MS Mincho"/>
          <w:lang w:val="en-CA" w:eastAsia="ja-JP"/>
        </w:rPr>
      </w:pPr>
      <w:r>
        <w:rPr>
          <w:rFonts w:eastAsia="MS Mincho"/>
          <w:lang w:val="en-CA" w:eastAsia="ja-JP"/>
        </w:rPr>
        <w:t>The number of bypass coded bins without CABAC</w:t>
      </w:r>
      <w:r w:rsidR="00B60BFA">
        <w:rPr>
          <w:rFonts w:eastAsia="MS Mincho"/>
          <w:lang w:val="en-CA" w:eastAsia="ja-JP"/>
        </w:rPr>
        <w:t xml:space="preserve"> (raw bits)</w:t>
      </w:r>
    </w:p>
    <w:p w:rsidR="00CF2D0B" w:rsidRPr="00CF2D0B" w:rsidRDefault="00CF2D0B" w:rsidP="00CF2D0B">
      <w:pPr>
        <w:rPr>
          <w:rFonts w:eastAsia="MS Mincho"/>
          <w:lang w:val="en-CA" w:eastAsia="ja-JP"/>
        </w:rPr>
      </w:pPr>
      <w:r>
        <w:rPr>
          <w:rFonts w:eastAsia="MS Mincho"/>
          <w:lang w:val="en-CA" w:eastAsia="ja-JP"/>
        </w:rPr>
        <w:t>For each TU size, the actual worst case bin counts with respect to items 2, 3, and 4 will also be provided. An analysis of the worst case complexity should be provided for each method for a coefficient and a 4×4 subblock.</w:t>
      </w:r>
    </w:p>
    <w:p w:rsidR="00CA1500" w:rsidRPr="00CA1500" w:rsidRDefault="00CA1500" w:rsidP="00CA1500">
      <w:pPr>
        <w:pStyle w:val="Heading2"/>
        <w:rPr>
          <w:rFonts w:eastAsia="MS Mincho"/>
          <w:lang w:val="en-CA" w:eastAsia="ja-JP"/>
        </w:rPr>
      </w:pPr>
      <w:r>
        <w:rPr>
          <w:rFonts w:eastAsia="MS Mincho"/>
          <w:lang w:val="en-CA" w:eastAsia="ja-JP"/>
        </w:rPr>
        <w:t>Complexity</w:t>
      </w:r>
    </w:p>
    <w:p w:rsidR="0025200E" w:rsidRDefault="0025200E" w:rsidP="0025200E">
      <w:pPr>
        <w:jc w:val="both"/>
        <w:rPr>
          <w:lang w:val="en-CA"/>
        </w:rPr>
      </w:pPr>
      <w:r>
        <w:rPr>
          <w:lang w:val="en-CA" w:eastAsia="ja-JP"/>
        </w:rPr>
        <w:t>To measure software run times</w:t>
      </w:r>
      <w:r>
        <w:rPr>
          <w:lang w:val="en-CA"/>
        </w:rPr>
        <w:t xml:space="preserve">, </w:t>
      </w:r>
      <w:r>
        <w:t>range extension</w:t>
      </w:r>
      <w:r>
        <w:rPr>
          <w:lang w:val="en-CA" w:eastAsia="ja-JP"/>
        </w:rPr>
        <w:t xml:space="preserve"> software with the provided configurations</w:t>
      </w:r>
      <w:r>
        <w:rPr>
          <w:lang w:val="en-CA"/>
        </w:rPr>
        <w:t xml:space="preserve"> and the </w:t>
      </w:r>
      <w:r>
        <w:rPr>
          <w:lang w:val="en-CA" w:eastAsia="ja-JP"/>
        </w:rPr>
        <w:t xml:space="preserve">proposals implemented on </w:t>
      </w:r>
      <w:r>
        <w:t>range extension</w:t>
      </w:r>
      <w:r>
        <w:rPr>
          <w:lang w:val="en-CA" w:eastAsia="ja-JP"/>
        </w:rPr>
        <w:t xml:space="preserve"> software </w:t>
      </w:r>
      <w:r>
        <w:rPr>
          <w:lang w:val="en-CA"/>
        </w:rPr>
        <w:t xml:space="preserve">shall be used. The computational time must be measured for each </w:t>
      </w:r>
      <w:r>
        <w:rPr>
          <w:lang w:val="en-CA" w:eastAsia="ja-JP"/>
        </w:rPr>
        <w:t>test sequence and test case for both anchor and proposals</w:t>
      </w:r>
      <w:r>
        <w:rPr>
          <w:lang w:val="en-CA"/>
        </w:rPr>
        <w:t xml:space="preserve">. </w:t>
      </w:r>
      <w:r>
        <w:rPr>
          <w:lang w:val="en-CA" w:eastAsia="ja-JP"/>
        </w:rPr>
        <w:t>Relative</w:t>
      </w:r>
      <w:r>
        <w:rPr>
          <w:lang w:val="en-CA"/>
        </w:rPr>
        <w:t xml:space="preserve"> </w:t>
      </w:r>
      <w:r>
        <w:rPr>
          <w:lang w:val="en-CA" w:eastAsia="ja-JP"/>
        </w:rPr>
        <w:t xml:space="preserve">computational </w:t>
      </w:r>
      <w:r>
        <w:rPr>
          <w:lang w:val="en-CA"/>
        </w:rPr>
        <w:t>time calculated</w:t>
      </w:r>
      <w:r>
        <w:rPr>
          <w:lang w:val="en-CA" w:eastAsia="ja-JP"/>
        </w:rPr>
        <w:t xml:space="preserve"> against the anchor must be presented</w:t>
      </w:r>
      <w:r>
        <w:rPr>
          <w:lang w:val="en-CA"/>
        </w:rPr>
        <w:t>.</w:t>
      </w:r>
    </w:p>
    <w:p w:rsidR="0025200E" w:rsidRPr="00CA1500" w:rsidRDefault="0025200E" w:rsidP="00CA1500">
      <w:pPr>
        <w:jc w:val="both"/>
        <w:rPr>
          <w:rFonts w:eastAsia="MS Mincho"/>
          <w:lang w:val="en-CA" w:eastAsia="ja-JP"/>
        </w:rPr>
      </w:pPr>
      <w:r>
        <w:rPr>
          <w:lang w:val="en-CA" w:eastAsia="ja-JP"/>
        </w:rPr>
        <w:t>Additional evaluation of the HW and SW complexity of the proposed tools for both encoder and decoder is encouraged.</w:t>
      </w:r>
    </w:p>
    <w:p w:rsidR="00FC6467" w:rsidRPr="00FC6467" w:rsidRDefault="00FC6467" w:rsidP="00FC6467">
      <w:pPr>
        <w:pStyle w:val="Heading1"/>
        <w:rPr>
          <w:lang w:val="en-CA"/>
        </w:rPr>
      </w:pPr>
      <w:r>
        <w:rPr>
          <w:lang w:val="en-CA"/>
        </w:rPr>
        <w:t>Timeline</w:t>
      </w:r>
    </w:p>
    <w:p w:rsidR="002F46C3" w:rsidRDefault="002F46C3" w:rsidP="002F46C3">
      <w:pPr>
        <w:numPr>
          <w:ilvl w:val="0"/>
          <w:numId w:val="14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November </w:t>
      </w:r>
      <w:r w:rsidR="00625EFB">
        <w:rPr>
          <w:szCs w:val="22"/>
          <w:lang w:val="en-CA"/>
        </w:rPr>
        <w:t xml:space="preserve">22, </w:t>
      </w:r>
      <w:r w:rsidRPr="00F16CF2">
        <w:rPr>
          <w:szCs w:val="22"/>
          <w:lang w:val="en-CA"/>
        </w:rPr>
        <w:t>201</w:t>
      </w:r>
      <w:r>
        <w:rPr>
          <w:szCs w:val="22"/>
          <w:lang w:val="en-CA"/>
        </w:rPr>
        <w:t>3: CE description finalized and uploaded.</w:t>
      </w:r>
    </w:p>
    <w:p w:rsidR="002F46C3" w:rsidRPr="00856F77" w:rsidRDefault="002F46C3" w:rsidP="002F46C3">
      <w:pPr>
        <w:numPr>
          <w:ilvl w:val="0"/>
          <w:numId w:val="14"/>
        </w:numPr>
        <w:jc w:val="both"/>
        <w:rPr>
          <w:szCs w:val="22"/>
          <w:lang w:val="en-CA"/>
        </w:rPr>
      </w:pPr>
      <w:del w:id="209" w:author="Rajan Joshi, Qualcomm" w:date="2013-12-17T23:42:00Z">
        <w:r w:rsidDel="00173CE8">
          <w:rPr>
            <w:szCs w:val="22"/>
            <w:lang w:val="en-CA"/>
          </w:rPr>
          <w:delText xml:space="preserve">November </w:delText>
        </w:r>
        <w:r w:rsidRPr="002F46C3" w:rsidDel="00173CE8">
          <w:rPr>
            <w:szCs w:val="22"/>
            <w:highlight w:val="yellow"/>
            <w:lang w:val="en-CA"/>
          </w:rPr>
          <w:delText>x</w:delText>
        </w:r>
      </w:del>
      <w:ins w:id="210" w:author="Rajan Joshi, Qualcomm" w:date="2013-12-17T23:42:00Z">
        <w:r w:rsidR="00173CE8">
          <w:rPr>
            <w:szCs w:val="22"/>
            <w:lang w:val="en-CA"/>
          </w:rPr>
          <w:t>December 18</w:t>
        </w:r>
      </w:ins>
      <w:r w:rsidR="00625EFB">
        <w:rPr>
          <w:szCs w:val="22"/>
          <w:lang w:val="en-CA"/>
        </w:rPr>
        <w:t>,</w:t>
      </w:r>
      <w:r w:rsidRPr="008961E1">
        <w:rPr>
          <w:szCs w:val="22"/>
          <w:lang w:val="en-CA"/>
        </w:rPr>
        <w:t xml:space="preserve"> </w:t>
      </w:r>
      <w:r w:rsidRPr="008961E1">
        <w:rPr>
          <w:szCs w:val="22"/>
        </w:rPr>
        <w:t>2013</w:t>
      </w:r>
      <w:r w:rsidRPr="008961E1">
        <w:rPr>
          <w:szCs w:val="22"/>
          <w:lang w:val="en-CA"/>
        </w:rPr>
        <w:t xml:space="preserve">: </w:t>
      </w:r>
      <w:r w:rsidRPr="00CA23F4">
        <w:rPr>
          <w:szCs w:val="22"/>
          <w:lang w:val="en-CA"/>
        </w:rPr>
        <w:t>Test sequences and test conditions are finalized</w:t>
      </w:r>
      <w:r w:rsidRPr="00856F77">
        <w:rPr>
          <w:szCs w:val="22"/>
          <w:lang w:val="en-CA"/>
        </w:rPr>
        <w:t>.</w:t>
      </w:r>
    </w:p>
    <w:p w:rsidR="002F46C3" w:rsidRDefault="002F46C3" w:rsidP="002F46C3">
      <w:pPr>
        <w:numPr>
          <w:ilvl w:val="0"/>
          <w:numId w:val="14"/>
        </w:numPr>
        <w:jc w:val="both"/>
        <w:rPr>
          <w:szCs w:val="22"/>
          <w:lang w:val="en-CA"/>
        </w:rPr>
      </w:pPr>
      <w:del w:id="211" w:author="Rajan Joshi, Qualcomm" w:date="2013-12-17T23:41:00Z">
        <w:r w:rsidDel="00173CE8">
          <w:rPr>
            <w:szCs w:val="22"/>
            <w:lang w:val="en-CA" w:eastAsia="ko-KR"/>
          </w:rPr>
          <w:delText xml:space="preserve">November </w:delText>
        </w:r>
        <w:r w:rsidR="00625EFB" w:rsidDel="00173CE8">
          <w:rPr>
            <w:szCs w:val="22"/>
            <w:lang w:val="en-CA" w:eastAsia="ko-KR"/>
          </w:rPr>
          <w:delText>15</w:delText>
        </w:r>
      </w:del>
      <w:ins w:id="212" w:author="Rajan Joshi, Qualcomm" w:date="2013-12-17T23:41:00Z">
        <w:r w:rsidR="00173CE8">
          <w:rPr>
            <w:szCs w:val="22"/>
            <w:lang w:val="en-CA" w:eastAsia="ko-KR"/>
          </w:rPr>
          <w:t>December 4</w:t>
        </w:r>
      </w:ins>
      <w:r w:rsidR="00625EFB">
        <w:rPr>
          <w:szCs w:val="22"/>
          <w:lang w:val="en-CA" w:eastAsia="ko-KR"/>
        </w:rPr>
        <w:t xml:space="preserve">, </w:t>
      </w:r>
      <w:r w:rsidRPr="003E5845">
        <w:rPr>
          <w:szCs w:val="22"/>
          <w:lang w:val="en-CA"/>
        </w:rPr>
        <w:t>2013</w:t>
      </w:r>
      <w:del w:id="213" w:author="Rajan Joshi, Qualcomm" w:date="2013-12-17T23:41:00Z">
        <w:r w:rsidDel="00173CE8">
          <w:rPr>
            <w:szCs w:val="22"/>
            <w:lang w:val="en-CA"/>
          </w:rPr>
          <w:delText xml:space="preserve"> (tentative)</w:delText>
        </w:r>
      </w:del>
      <w:r>
        <w:rPr>
          <w:szCs w:val="22"/>
          <w:lang w:val="en-CA"/>
        </w:rPr>
        <w:t xml:space="preserve">: </w:t>
      </w:r>
      <w:r>
        <w:t>Range extension reference software</w:t>
      </w:r>
      <w:r>
        <w:rPr>
          <w:szCs w:val="22"/>
          <w:lang w:val="en-CA"/>
        </w:rPr>
        <w:t xml:space="preserve"> </w:t>
      </w:r>
      <w:ins w:id="214" w:author="Rajan Joshi, Qualcomm" w:date="2013-12-17T23:41:00Z">
        <w:r w:rsidR="00173CE8">
          <w:rPr>
            <w:szCs w:val="22"/>
            <w:lang w:val="en-CA"/>
          </w:rPr>
          <w:t>(</w:t>
        </w:r>
        <w:proofErr w:type="spellStart"/>
        <w:r w:rsidR="00173CE8">
          <w:rPr>
            <w:szCs w:val="22"/>
            <w:lang w:val="en-CA"/>
          </w:rPr>
          <w:t>RExt</w:t>
        </w:r>
        <w:proofErr w:type="spellEnd"/>
        <w:r w:rsidR="00173CE8">
          <w:rPr>
            <w:szCs w:val="22"/>
            <w:lang w:val="en-CA"/>
          </w:rPr>
          <w:t xml:space="preserve"> 5.1) </w:t>
        </w:r>
      </w:ins>
      <w:r>
        <w:rPr>
          <w:szCs w:val="22"/>
          <w:lang w:val="en-CA"/>
        </w:rPr>
        <w:t>available.</w:t>
      </w:r>
    </w:p>
    <w:p w:rsidR="002F46C3" w:rsidRDefault="00625EFB" w:rsidP="002F46C3">
      <w:pPr>
        <w:numPr>
          <w:ilvl w:val="0"/>
          <w:numId w:val="14"/>
        </w:numPr>
        <w:jc w:val="both"/>
        <w:rPr>
          <w:bCs/>
          <w:lang w:val="en-CA" w:eastAsia="ja-JP"/>
        </w:rPr>
      </w:pPr>
      <w:r>
        <w:rPr>
          <w:szCs w:val="22"/>
          <w:lang w:val="en-CA"/>
        </w:rPr>
        <w:t xml:space="preserve">December </w:t>
      </w:r>
      <w:del w:id="215" w:author="Rajan Joshi, Qualcomm" w:date="2013-12-17T23:42:00Z">
        <w:r w:rsidDel="00173CE8">
          <w:rPr>
            <w:szCs w:val="22"/>
            <w:lang w:val="en-CA"/>
          </w:rPr>
          <w:delText>6</w:delText>
        </w:r>
      </w:del>
      <w:ins w:id="216" w:author="Rajan Joshi, Qualcomm" w:date="2013-12-17T23:42:00Z">
        <w:r w:rsidR="00173CE8">
          <w:rPr>
            <w:szCs w:val="22"/>
            <w:lang w:val="en-CA"/>
          </w:rPr>
          <w:t>18</w:t>
        </w:r>
      </w:ins>
      <w:r>
        <w:rPr>
          <w:szCs w:val="22"/>
          <w:lang w:val="en-CA"/>
        </w:rPr>
        <w:t>, 2013</w:t>
      </w:r>
      <w:r w:rsidR="002F46C3" w:rsidRPr="00BB26F9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</w:t>
      </w:r>
      <w:r w:rsidR="002F46C3" w:rsidRPr="00BB26F9">
        <w:rPr>
          <w:bCs/>
          <w:lang w:val="en-CA" w:eastAsia="ja-JP"/>
        </w:rPr>
        <w:t>Cross-check begins</w:t>
      </w:r>
      <w:r>
        <w:rPr>
          <w:bCs/>
          <w:lang w:val="en-CA" w:eastAsia="ja-JP"/>
        </w:rPr>
        <w:t xml:space="preserve">. </w:t>
      </w:r>
      <w:r w:rsidR="002F46C3" w:rsidRPr="00BB26F9">
        <w:rPr>
          <w:bCs/>
          <w:lang w:val="en-CA" w:eastAsia="ja-JP"/>
        </w:rPr>
        <w:t xml:space="preserve">Proponents </w:t>
      </w:r>
      <w:r w:rsidR="002F46C3">
        <w:rPr>
          <w:bCs/>
          <w:lang w:val="en-CA" w:eastAsia="ja-JP"/>
        </w:rPr>
        <w:t xml:space="preserve">for </w:t>
      </w:r>
      <w:r>
        <w:rPr>
          <w:bCs/>
          <w:lang w:val="en-CA" w:eastAsia="ja-JP"/>
        </w:rPr>
        <w:t>sub</w:t>
      </w:r>
      <w:r w:rsidR="002F46C3">
        <w:rPr>
          <w:bCs/>
          <w:lang w:val="en-CA" w:eastAsia="ja-JP"/>
        </w:rPr>
        <w:t xml:space="preserve">test A </w:t>
      </w:r>
      <w:r>
        <w:rPr>
          <w:bCs/>
          <w:lang w:val="en-CA" w:eastAsia="ja-JP"/>
        </w:rPr>
        <w:t>provide</w:t>
      </w:r>
      <w:r w:rsidR="002F46C3">
        <w:rPr>
          <w:bCs/>
          <w:lang w:val="en-CA" w:eastAsia="ja-JP"/>
        </w:rPr>
        <w:t xml:space="preserve"> </w:t>
      </w:r>
      <w:r w:rsidR="002F46C3" w:rsidRPr="00BB26F9">
        <w:rPr>
          <w:bCs/>
          <w:lang w:val="en-CA" w:eastAsia="ja-JP"/>
        </w:rPr>
        <w:t xml:space="preserve">software, </w:t>
      </w:r>
      <w:r w:rsidR="002F46C3" w:rsidRPr="00F16CF2">
        <w:rPr>
          <w:bCs/>
          <w:lang w:val="en-CA" w:eastAsia="ja-JP"/>
        </w:rPr>
        <w:t xml:space="preserve">draft </w:t>
      </w:r>
      <w:r w:rsidR="002F46C3">
        <w:rPr>
          <w:bCs/>
          <w:lang w:val="en-CA" w:eastAsia="ja-JP"/>
        </w:rPr>
        <w:t>specification</w:t>
      </w:r>
      <w:r w:rsidR="002F46C3" w:rsidRPr="00F16CF2">
        <w:rPr>
          <w:bCs/>
          <w:lang w:val="en-CA" w:eastAsia="ja-JP"/>
        </w:rPr>
        <w:t xml:space="preserve"> text</w:t>
      </w:r>
      <w:r w:rsidR="002F46C3" w:rsidRPr="00BB26F9">
        <w:rPr>
          <w:bCs/>
          <w:lang w:val="en-CA" w:eastAsia="ja-JP"/>
        </w:rPr>
        <w:t xml:space="preserve"> and results to CE </w:t>
      </w:r>
      <w:r w:rsidR="002F46C3">
        <w:rPr>
          <w:bCs/>
          <w:lang w:val="en-CA" w:eastAsia="ja-JP"/>
        </w:rPr>
        <w:t>participants.</w:t>
      </w:r>
    </w:p>
    <w:p w:rsidR="002F46C3" w:rsidRPr="003B7877" w:rsidRDefault="00625EFB" w:rsidP="002F46C3">
      <w:pPr>
        <w:numPr>
          <w:ilvl w:val="0"/>
          <w:numId w:val="14"/>
        </w:numPr>
        <w:jc w:val="both"/>
        <w:rPr>
          <w:bCs/>
          <w:lang w:val="en-CA" w:eastAsia="ja-JP"/>
        </w:rPr>
      </w:pPr>
      <w:r>
        <w:rPr>
          <w:szCs w:val="22"/>
          <w:lang w:val="en-CA"/>
        </w:rPr>
        <w:t xml:space="preserve">December </w:t>
      </w:r>
      <w:del w:id="217" w:author="Rajan Joshi, Qualcomm" w:date="2013-12-17T23:42:00Z">
        <w:r w:rsidDel="00173CE8">
          <w:rPr>
            <w:szCs w:val="22"/>
            <w:lang w:val="en-CA"/>
          </w:rPr>
          <w:delText>13</w:delText>
        </w:r>
      </w:del>
      <w:ins w:id="218" w:author="Rajan Joshi, Qualcomm" w:date="2013-12-17T23:42:00Z">
        <w:r w:rsidR="00173CE8">
          <w:rPr>
            <w:szCs w:val="22"/>
            <w:lang w:val="en-CA"/>
          </w:rPr>
          <w:t>25</w:t>
        </w:r>
      </w:ins>
      <w:r>
        <w:rPr>
          <w:szCs w:val="22"/>
          <w:lang w:val="en-CA"/>
        </w:rPr>
        <w:t>, 2013</w:t>
      </w:r>
      <w:r w:rsidR="002F46C3" w:rsidRPr="003B7877">
        <w:rPr>
          <w:szCs w:val="22"/>
          <w:lang w:val="en-CA"/>
        </w:rPr>
        <w:t xml:space="preserve">: Proponents for </w:t>
      </w:r>
      <w:r>
        <w:rPr>
          <w:szCs w:val="22"/>
          <w:lang w:val="en-CA"/>
        </w:rPr>
        <w:t>sub</w:t>
      </w:r>
      <w:r w:rsidR="002F46C3" w:rsidRPr="003B7877">
        <w:rPr>
          <w:szCs w:val="22"/>
          <w:lang w:val="en-CA"/>
        </w:rPr>
        <w:t xml:space="preserve">test </w:t>
      </w:r>
      <w:r w:rsidR="00854E69" w:rsidRPr="00403ADB">
        <w:rPr>
          <w:szCs w:val="22"/>
          <w:lang w:val="en-CA"/>
        </w:rPr>
        <w:t>B</w:t>
      </w:r>
      <w:r w:rsidR="00854E69" w:rsidRPr="003B7877">
        <w:rPr>
          <w:szCs w:val="22"/>
          <w:lang w:val="en-CA"/>
        </w:rPr>
        <w:t xml:space="preserve"> </w:t>
      </w:r>
      <w:r w:rsidR="002F46C3" w:rsidRPr="003B7877">
        <w:rPr>
          <w:szCs w:val="22"/>
          <w:lang w:val="en-CA"/>
        </w:rPr>
        <w:t xml:space="preserve">provide </w:t>
      </w:r>
      <w:r w:rsidR="002F46C3" w:rsidRPr="003B7877">
        <w:rPr>
          <w:bCs/>
          <w:lang w:val="en-CA" w:eastAsia="ja-JP"/>
        </w:rPr>
        <w:t>software, draft specification text and results to CE participants.</w:t>
      </w:r>
    </w:p>
    <w:p w:rsidR="002F46C3" w:rsidRPr="00B37685" w:rsidRDefault="00934F86" w:rsidP="002F46C3">
      <w:pPr>
        <w:numPr>
          <w:ilvl w:val="0"/>
          <w:numId w:val="14"/>
        </w:numPr>
        <w:jc w:val="both"/>
      </w:pPr>
      <w:r>
        <w:rPr>
          <w:szCs w:val="22"/>
          <w:lang w:val="en-CA"/>
        </w:rPr>
        <w:lastRenderedPageBreak/>
        <w:t>January</w:t>
      </w:r>
      <w:r w:rsidR="002F46C3" w:rsidRPr="00FA4FC9">
        <w:rPr>
          <w:szCs w:val="22"/>
          <w:lang w:val="en-CA"/>
        </w:rPr>
        <w:t xml:space="preserve"> </w:t>
      </w:r>
      <w:r w:rsidR="00625EFB">
        <w:rPr>
          <w:szCs w:val="22"/>
          <w:lang w:val="en-CA"/>
        </w:rPr>
        <w:t xml:space="preserve">3, </w:t>
      </w:r>
      <w:r w:rsidR="002F46C3" w:rsidRPr="00FA4FC9">
        <w:rPr>
          <w:szCs w:val="22"/>
          <w:lang w:val="en-CA"/>
        </w:rPr>
        <w:t>201</w:t>
      </w:r>
      <w:r>
        <w:rPr>
          <w:szCs w:val="22"/>
          <w:lang w:val="en-CA"/>
        </w:rPr>
        <w:t>4</w:t>
      </w:r>
      <w:r w:rsidR="002F46C3" w:rsidRPr="00FA4FC9">
        <w:rPr>
          <w:szCs w:val="22"/>
          <w:lang w:val="en-CA"/>
        </w:rPr>
        <w:t>: Input documents and summary report uploaded.</w:t>
      </w:r>
    </w:p>
    <w:p w:rsidR="00550793" w:rsidDel="00173CE8" w:rsidRDefault="00550793" w:rsidP="00550793">
      <w:pPr>
        <w:pStyle w:val="Heading1"/>
        <w:rPr>
          <w:del w:id="219" w:author="Rajan Joshi, Qualcomm" w:date="2013-12-17T23:42:00Z"/>
          <w:lang w:val="en-CA"/>
        </w:rPr>
      </w:pPr>
      <w:del w:id="220" w:author="Rajan Joshi, Qualcomm" w:date="2013-12-17T23:42:00Z">
        <w:r w:rsidDel="00173CE8">
          <w:rPr>
            <w:lang w:val="en-CA"/>
          </w:rPr>
          <w:delText>References</w:delText>
        </w:r>
      </w:del>
    </w:p>
    <w:p w:rsidR="00630871" w:rsidRPr="00550793" w:rsidDel="00173CE8" w:rsidRDefault="00550793" w:rsidP="00934F86">
      <w:pPr>
        <w:jc w:val="both"/>
        <w:textAlignment w:val="auto"/>
        <w:rPr>
          <w:del w:id="221" w:author="Rajan Joshi, Qualcomm" w:date="2013-12-17T23:42:00Z"/>
          <w:szCs w:val="22"/>
          <w:lang w:val="en-CA" w:eastAsia="zh-TW"/>
        </w:rPr>
      </w:pPr>
      <w:del w:id="222" w:author="Rajan Joshi, Qualcomm" w:date="2013-12-17T23:42:00Z">
        <w:r w:rsidDel="00173CE8">
          <w:rPr>
            <w:lang w:val="en-CA"/>
          </w:rPr>
          <w:delText xml:space="preserve">[1] </w:delText>
        </w:r>
        <w:r w:rsidR="00934F86" w:rsidRPr="00934F86" w:rsidDel="00173CE8">
          <w:rPr>
            <w:szCs w:val="22"/>
            <w:highlight w:val="yellow"/>
            <w:lang w:eastAsia="ja-JP"/>
          </w:rPr>
          <w:delText>x</w:delText>
        </w:r>
      </w:del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28"/>
      <w:pgSz w:w="12240" w:h="15840" w:code="1"/>
      <w:pgMar w:top="864" w:right="1440" w:bottom="864" w:left="1440" w:header="432" w:footer="432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3" w:author="Rajan Joshi, Qualcomm" w:date="2013-12-17T23:29:00Z" w:initials="RLJ">
    <w:p w:rsidR="00844C91" w:rsidRDefault="00844C91">
      <w:pPr>
        <w:pStyle w:val="CommentText"/>
      </w:pPr>
      <w:r>
        <w:rPr>
          <w:rStyle w:val="CommentReference"/>
        </w:rPr>
        <w:annotationRef/>
      </w:r>
      <w:r>
        <w:t>The earlier description did not match O0046.</w:t>
      </w:r>
    </w:p>
  </w:comment>
  <w:comment w:id="144" w:author="Rajan Joshi, Qualcomm" w:date="2013-12-17T23:37:00Z" w:initials="RLJ">
    <w:p w:rsidR="00844C91" w:rsidRDefault="00844C91">
      <w:pPr>
        <w:pStyle w:val="CommentText"/>
      </w:pPr>
      <w:r>
        <w:rPr>
          <w:rStyle w:val="CommentReference"/>
        </w:rPr>
        <w:annotationRef/>
      </w:r>
      <w:r>
        <w:t xml:space="preserve">We already have a lot of simulations in each case. Once those are finished, we can think about additional </w:t>
      </w:r>
      <w:proofErr w:type="gramStart"/>
      <w:r>
        <w:t xml:space="preserve">simulations </w:t>
      </w:r>
      <w:proofErr w:type="gramEnd"/>
      <w:r>
        <w:sym w:font="Wingdings" w:char="F04A"/>
      </w:r>
      <w:r>
        <w:t>.</w:t>
      </w:r>
    </w:p>
  </w:comment>
  <w:comment w:id="147" w:author="Rajan Joshi, Qualcomm" w:date="2013-12-17T23:37:00Z" w:initials="RLJ">
    <w:p w:rsidR="00844C91" w:rsidRDefault="00844C91">
      <w:pPr>
        <w:pStyle w:val="CommentText"/>
      </w:pPr>
      <w:r>
        <w:rPr>
          <w:rStyle w:val="CommentReference"/>
        </w:rPr>
        <w:annotationRef/>
      </w:r>
      <w:r>
        <w:t>See comment above.</w:t>
      </w:r>
    </w:p>
  </w:comment>
  <w:comment w:id="176" w:author="K.Sharman" w:date="2013-12-06T11:14:00Z" w:initials="KJS">
    <w:p w:rsidR="00D92AAC" w:rsidRDefault="00D92AAC">
      <w:pPr>
        <w:pStyle w:val="CommentText"/>
      </w:pPr>
      <w:r>
        <w:rPr>
          <w:rStyle w:val="CommentReference"/>
        </w:rPr>
        <w:annotationRef/>
      </w:r>
      <w:r>
        <w:t>Are YUV sequences necessary – HDR is most likely going to be on RGB material.</w:t>
      </w:r>
    </w:p>
  </w:comment>
  <w:comment w:id="196" w:author="K.Sharman" w:date="2013-12-06T11:34:00Z" w:initials="KJS">
    <w:p w:rsidR="00C462A7" w:rsidRDefault="00C462A7">
      <w:pPr>
        <w:pStyle w:val="CommentText"/>
      </w:pPr>
      <w:r>
        <w:rPr>
          <w:rStyle w:val="CommentReference"/>
        </w:rPr>
        <w:annotationRef/>
      </w:r>
      <w:r>
        <w:t>Do we need this bit depth, since it is rare, and the test points are covered by the other bitdepth &amp; tier combinations?</w:t>
      </w:r>
    </w:p>
  </w:comment>
  <w:comment w:id="200" w:author="Rajan Joshi, Qualcomm" w:date="2013-12-17T23:40:00Z" w:initials="RLJ">
    <w:p w:rsidR="00173CE8" w:rsidRDefault="00173CE8">
      <w:pPr>
        <w:pStyle w:val="CommentText"/>
      </w:pPr>
      <w:r>
        <w:rPr>
          <w:rStyle w:val="CommentReference"/>
        </w:rPr>
        <w:annotationRef/>
      </w:r>
      <w:r>
        <w:t>For non-SVT sequences, RDOQ/RDOQTS seems to be gaining more substantially. So it is desirable to keep it on.</w:t>
      </w:r>
    </w:p>
  </w:comment>
  <w:comment w:id="208" w:author="Rajan Joshi, Qualcomm" w:date="2013-10-31T09:19:00Z" w:initials="RLJ">
    <w:p w:rsidR="00CA23F4" w:rsidRDefault="00CA23F4">
      <w:pPr>
        <w:pStyle w:val="CommentText"/>
      </w:pPr>
      <w:r>
        <w:rPr>
          <w:rStyle w:val="CommentReference"/>
        </w:rPr>
        <w:annotationRef/>
      </w:r>
      <w:r>
        <w:t>Should we test RA and LB in at least a few cases?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07" w:rsidRDefault="00822107">
      <w:r>
        <w:separator/>
      </w:r>
    </w:p>
  </w:endnote>
  <w:endnote w:type="continuationSeparator" w:id="0">
    <w:p w:rsidR="00822107" w:rsidRDefault="0082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3F4" w:rsidRDefault="00CA23F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5752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44C91">
      <w:rPr>
        <w:rStyle w:val="PageNumber"/>
        <w:noProof/>
      </w:rPr>
      <w:t>2013-12-06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07" w:rsidRDefault="00822107">
      <w:r>
        <w:separator/>
      </w:r>
    </w:p>
  </w:footnote>
  <w:footnote w:type="continuationSeparator" w:id="0">
    <w:p w:rsidR="00822107" w:rsidRDefault="00822107">
      <w:r>
        <w:continuationSeparator/>
      </w:r>
    </w:p>
  </w:footnote>
  <w:footnote w:id="1">
    <w:p w:rsidR="00060A2A" w:rsidRPr="00060A2A" w:rsidRDefault="00060A2A">
      <w:pPr>
        <w:pStyle w:val="FootnoteText"/>
        <w:rPr>
          <w:lang w:val="en-GB"/>
          <w:rPrChange w:id="166" w:author="K.Sharman" w:date="2013-12-05T18:15:00Z">
            <w:rPr/>
          </w:rPrChange>
        </w:rPr>
      </w:pPr>
      <w:ins w:id="167" w:author="K.Sharman" w:date="2013-12-05T18:15:00Z">
        <w:r>
          <w:rPr>
            <w:rStyle w:val="FootnoteReference"/>
          </w:rPr>
          <w:footnoteRef/>
        </w:r>
        <w:r>
          <w:t xml:space="preserve"> </w:t>
        </w:r>
        <w:r>
          <w:rPr>
            <w:lang w:val="en-GB"/>
          </w:rPr>
          <w:t xml:space="preserve">This </w:t>
        </w:r>
      </w:ins>
      <w:r w:rsidR="00C462A7">
        <w:rPr>
          <w:lang w:val="en-GB"/>
        </w:rPr>
        <w:t>sequence is not run</w:t>
      </w:r>
      <w:ins w:id="168" w:author="K.Sharman" w:date="2013-12-05T18:15:00Z">
        <w:r>
          <w:rPr>
            <w:lang w:val="en-GB"/>
          </w:rPr>
          <w:t xml:space="preserve">, as the results are likely to be similar to others in the </w:t>
        </w:r>
      </w:ins>
      <w:r w:rsidR="00C462A7">
        <w:rPr>
          <w:lang w:val="en-GB"/>
        </w:rPr>
        <w:t>same</w:t>
      </w:r>
      <w:ins w:id="169" w:author="K.Sharman" w:date="2013-12-05T18:15:00Z">
        <w:r>
          <w:rPr>
            <w:lang w:val="en-GB"/>
          </w:rPr>
          <w:t xml:space="preserve"> category.</w:t>
        </w:r>
      </w:ins>
    </w:p>
  </w:footnote>
  <w:footnote w:id="2">
    <w:p w:rsidR="00D92AAC" w:rsidRPr="001412CC" w:rsidRDefault="00D92AAC">
      <w:pPr>
        <w:pStyle w:val="FootnoteText"/>
        <w:rPr>
          <w:lang w:val="en-GB"/>
          <w:rPrChange w:id="170" w:author="K.Sharman" w:date="2013-12-05T18:02:00Z">
            <w:rPr/>
          </w:rPrChange>
        </w:rPr>
      </w:pPr>
      <w:ins w:id="171" w:author="K.Sharman" w:date="2013-12-05T18:02:00Z">
        <w:r>
          <w:rPr>
            <w:rStyle w:val="FootnoteReference"/>
          </w:rPr>
          <w:footnoteRef/>
        </w:r>
        <w:r>
          <w:t xml:space="preserve"> </w:t>
        </w:r>
        <w:r>
          <w:rPr>
            <w:lang w:val="en-GB"/>
          </w:rPr>
          <w:t xml:space="preserve">This </w:t>
        </w:r>
      </w:ins>
      <w:r>
        <w:rPr>
          <w:lang w:val="en-GB"/>
        </w:rPr>
        <w:t>sequence is not run</w:t>
      </w:r>
      <w:ins w:id="172" w:author="K.Sharman" w:date="2013-12-05T18:02:00Z">
        <w:r>
          <w:rPr>
            <w:lang w:val="en-GB"/>
          </w:rPr>
          <w:t>, as the memory requirements of a 4K 16-bit sequence may be prohibitive.</w:t>
        </w:r>
      </w:ins>
    </w:p>
  </w:footnote>
  <w:footnote w:id="3">
    <w:p w:rsidR="00D92AAC" w:rsidRPr="00060A2A" w:rsidRDefault="00D92AAC">
      <w:pPr>
        <w:pStyle w:val="FootnoteText"/>
        <w:rPr>
          <w:lang w:val="en-GB"/>
          <w:rPrChange w:id="174" w:author="K.Sharman" w:date="2013-12-05T18:09:00Z">
            <w:rPr/>
          </w:rPrChange>
        </w:rPr>
      </w:pPr>
      <w:ins w:id="175" w:author="K.Sharman" w:date="2013-12-05T18:09:00Z">
        <w:r>
          <w:rPr>
            <w:rStyle w:val="FootnoteReference"/>
          </w:rPr>
          <w:footnoteRef/>
        </w:r>
        <w:r>
          <w:t xml:space="preserve"> </w:t>
        </w:r>
        <w:r>
          <w:rPr>
            <w:lang w:val="en-GB"/>
          </w:rPr>
          <w:t>A password will need to be obtained from the proponents of O0172 in order to decode this.</w:t>
        </w:r>
      </w:ins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503573"/>
    <w:multiLevelType w:val="hybridMultilevel"/>
    <w:tmpl w:val="5CEE79CE"/>
    <w:lvl w:ilvl="0" w:tplc="44A4B1E4">
      <w:start w:val="1"/>
      <w:numFmt w:val="decimal"/>
      <w:lvlText w:val="[%1]"/>
      <w:lvlJc w:val="left"/>
      <w:pPr>
        <w:ind w:left="340" w:hanging="34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36A5B"/>
    <w:multiLevelType w:val="hybridMultilevel"/>
    <w:tmpl w:val="F73085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461DC"/>
    <w:multiLevelType w:val="hybridMultilevel"/>
    <w:tmpl w:val="B7BAD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5E0999"/>
    <w:multiLevelType w:val="hybridMultilevel"/>
    <w:tmpl w:val="CA8CD6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9312644"/>
    <w:multiLevelType w:val="hybridMultilevel"/>
    <w:tmpl w:val="BB2AC2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834D89"/>
    <w:multiLevelType w:val="hybridMultilevel"/>
    <w:tmpl w:val="B128E1C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7A8D3912"/>
    <w:multiLevelType w:val="hybridMultilevel"/>
    <w:tmpl w:val="3B5822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5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476C7"/>
    <w:rsid w:val="00060A2A"/>
    <w:rsid w:val="000656D4"/>
    <w:rsid w:val="0007614F"/>
    <w:rsid w:val="00083699"/>
    <w:rsid w:val="0008369F"/>
    <w:rsid w:val="000905BD"/>
    <w:rsid w:val="000B1C6B"/>
    <w:rsid w:val="000B4A04"/>
    <w:rsid w:val="000B4FF9"/>
    <w:rsid w:val="000C01CD"/>
    <w:rsid w:val="000C09AC"/>
    <w:rsid w:val="000E00F3"/>
    <w:rsid w:val="000E2B2E"/>
    <w:rsid w:val="000F158C"/>
    <w:rsid w:val="00102F3D"/>
    <w:rsid w:val="0011075F"/>
    <w:rsid w:val="00115407"/>
    <w:rsid w:val="00124E38"/>
    <w:rsid w:val="0012580B"/>
    <w:rsid w:val="00131F90"/>
    <w:rsid w:val="0013526E"/>
    <w:rsid w:val="001412CC"/>
    <w:rsid w:val="001464BB"/>
    <w:rsid w:val="00156727"/>
    <w:rsid w:val="00171371"/>
    <w:rsid w:val="00173CE8"/>
    <w:rsid w:val="00175A24"/>
    <w:rsid w:val="00180532"/>
    <w:rsid w:val="00185708"/>
    <w:rsid w:val="00187E58"/>
    <w:rsid w:val="00195C62"/>
    <w:rsid w:val="0019749A"/>
    <w:rsid w:val="001A297E"/>
    <w:rsid w:val="001A368E"/>
    <w:rsid w:val="001A60C8"/>
    <w:rsid w:val="001A7329"/>
    <w:rsid w:val="001B4E28"/>
    <w:rsid w:val="001C3525"/>
    <w:rsid w:val="001D1BD2"/>
    <w:rsid w:val="001E02BE"/>
    <w:rsid w:val="001E3B37"/>
    <w:rsid w:val="001E6BB9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30C0C"/>
    <w:rsid w:val="002375C1"/>
    <w:rsid w:val="0025200E"/>
    <w:rsid w:val="00263398"/>
    <w:rsid w:val="0026653F"/>
    <w:rsid w:val="00275BCF"/>
    <w:rsid w:val="00292257"/>
    <w:rsid w:val="002A54E0"/>
    <w:rsid w:val="002B1595"/>
    <w:rsid w:val="002B191D"/>
    <w:rsid w:val="002B464E"/>
    <w:rsid w:val="002D0AF6"/>
    <w:rsid w:val="002E2938"/>
    <w:rsid w:val="002F164D"/>
    <w:rsid w:val="002F46C3"/>
    <w:rsid w:val="00306206"/>
    <w:rsid w:val="00312E17"/>
    <w:rsid w:val="00316107"/>
    <w:rsid w:val="00317D85"/>
    <w:rsid w:val="00327C56"/>
    <w:rsid w:val="00327F87"/>
    <w:rsid w:val="003315A1"/>
    <w:rsid w:val="00332661"/>
    <w:rsid w:val="003359BE"/>
    <w:rsid w:val="003373EC"/>
    <w:rsid w:val="003409FA"/>
    <w:rsid w:val="00342FF4"/>
    <w:rsid w:val="00346148"/>
    <w:rsid w:val="00356A09"/>
    <w:rsid w:val="0035752A"/>
    <w:rsid w:val="003669EA"/>
    <w:rsid w:val="003706CC"/>
    <w:rsid w:val="00377710"/>
    <w:rsid w:val="00385A7D"/>
    <w:rsid w:val="003A2D8E"/>
    <w:rsid w:val="003C20E4"/>
    <w:rsid w:val="003C56F8"/>
    <w:rsid w:val="003E0F88"/>
    <w:rsid w:val="003E6F90"/>
    <w:rsid w:val="003F5D0F"/>
    <w:rsid w:val="003F7F38"/>
    <w:rsid w:val="00403ADB"/>
    <w:rsid w:val="00414101"/>
    <w:rsid w:val="00427C6E"/>
    <w:rsid w:val="00433DDB"/>
    <w:rsid w:val="00437619"/>
    <w:rsid w:val="0044269C"/>
    <w:rsid w:val="00457B28"/>
    <w:rsid w:val="00457F54"/>
    <w:rsid w:val="00462393"/>
    <w:rsid w:val="00490660"/>
    <w:rsid w:val="004A2A63"/>
    <w:rsid w:val="004B210C"/>
    <w:rsid w:val="004B6A80"/>
    <w:rsid w:val="004D405F"/>
    <w:rsid w:val="004D4DE7"/>
    <w:rsid w:val="004E4F4F"/>
    <w:rsid w:val="004E6789"/>
    <w:rsid w:val="004F61E3"/>
    <w:rsid w:val="00502E10"/>
    <w:rsid w:val="0051015C"/>
    <w:rsid w:val="00516CF1"/>
    <w:rsid w:val="00522946"/>
    <w:rsid w:val="00531AE9"/>
    <w:rsid w:val="00550793"/>
    <w:rsid w:val="00550A66"/>
    <w:rsid w:val="0055261A"/>
    <w:rsid w:val="00552F47"/>
    <w:rsid w:val="00567EC7"/>
    <w:rsid w:val="00570013"/>
    <w:rsid w:val="005801A2"/>
    <w:rsid w:val="005952A5"/>
    <w:rsid w:val="005A33A1"/>
    <w:rsid w:val="005B217D"/>
    <w:rsid w:val="005C385F"/>
    <w:rsid w:val="005C5F29"/>
    <w:rsid w:val="005C6617"/>
    <w:rsid w:val="005E1AC6"/>
    <w:rsid w:val="005F6F1B"/>
    <w:rsid w:val="00606FCF"/>
    <w:rsid w:val="00610267"/>
    <w:rsid w:val="00612574"/>
    <w:rsid w:val="006201B6"/>
    <w:rsid w:val="00624B33"/>
    <w:rsid w:val="00625EFB"/>
    <w:rsid w:val="00630871"/>
    <w:rsid w:val="00630AA2"/>
    <w:rsid w:val="00646707"/>
    <w:rsid w:val="00652605"/>
    <w:rsid w:val="00662E58"/>
    <w:rsid w:val="00664DCF"/>
    <w:rsid w:val="0066569E"/>
    <w:rsid w:val="006A6E90"/>
    <w:rsid w:val="006C35A1"/>
    <w:rsid w:val="006C5D39"/>
    <w:rsid w:val="006D1AB1"/>
    <w:rsid w:val="006E07B2"/>
    <w:rsid w:val="006E2810"/>
    <w:rsid w:val="006E5417"/>
    <w:rsid w:val="00712F60"/>
    <w:rsid w:val="00720E3B"/>
    <w:rsid w:val="00743F9C"/>
    <w:rsid w:val="00745CE1"/>
    <w:rsid w:val="00745F6B"/>
    <w:rsid w:val="0075585E"/>
    <w:rsid w:val="007660BA"/>
    <w:rsid w:val="00767327"/>
    <w:rsid w:val="00770571"/>
    <w:rsid w:val="007768FF"/>
    <w:rsid w:val="007824D3"/>
    <w:rsid w:val="00796EE3"/>
    <w:rsid w:val="007A7D29"/>
    <w:rsid w:val="007B4A12"/>
    <w:rsid w:val="007B4AB8"/>
    <w:rsid w:val="007E1023"/>
    <w:rsid w:val="007F1F8B"/>
    <w:rsid w:val="007F2919"/>
    <w:rsid w:val="007F41B6"/>
    <w:rsid w:val="007F67A1"/>
    <w:rsid w:val="00811C05"/>
    <w:rsid w:val="008206C8"/>
    <w:rsid w:val="00822107"/>
    <w:rsid w:val="008309B5"/>
    <w:rsid w:val="00844C91"/>
    <w:rsid w:val="00854E69"/>
    <w:rsid w:val="008563A6"/>
    <w:rsid w:val="00856F77"/>
    <w:rsid w:val="0086387C"/>
    <w:rsid w:val="00866A69"/>
    <w:rsid w:val="00870D51"/>
    <w:rsid w:val="00874A6C"/>
    <w:rsid w:val="00875940"/>
    <w:rsid w:val="00876C65"/>
    <w:rsid w:val="0088294B"/>
    <w:rsid w:val="008A282A"/>
    <w:rsid w:val="008A4B4C"/>
    <w:rsid w:val="008A61C8"/>
    <w:rsid w:val="008C15F7"/>
    <w:rsid w:val="008C239F"/>
    <w:rsid w:val="008E480C"/>
    <w:rsid w:val="008F0F1D"/>
    <w:rsid w:val="008F3525"/>
    <w:rsid w:val="00907757"/>
    <w:rsid w:val="009212B0"/>
    <w:rsid w:val="009234A5"/>
    <w:rsid w:val="009336F7"/>
    <w:rsid w:val="00934F86"/>
    <w:rsid w:val="0093636C"/>
    <w:rsid w:val="009374A7"/>
    <w:rsid w:val="00942530"/>
    <w:rsid w:val="009571FF"/>
    <w:rsid w:val="0098551D"/>
    <w:rsid w:val="0099518F"/>
    <w:rsid w:val="00996299"/>
    <w:rsid w:val="009A523D"/>
    <w:rsid w:val="009C03C2"/>
    <w:rsid w:val="009C2D35"/>
    <w:rsid w:val="009F496B"/>
    <w:rsid w:val="00A01439"/>
    <w:rsid w:val="00A02E61"/>
    <w:rsid w:val="00A05CFF"/>
    <w:rsid w:val="00A26DDA"/>
    <w:rsid w:val="00A33C0D"/>
    <w:rsid w:val="00A42BEE"/>
    <w:rsid w:val="00A52C90"/>
    <w:rsid w:val="00A53EAD"/>
    <w:rsid w:val="00A56B97"/>
    <w:rsid w:val="00A6093D"/>
    <w:rsid w:val="00A652B2"/>
    <w:rsid w:val="00A730B2"/>
    <w:rsid w:val="00A7531D"/>
    <w:rsid w:val="00A76A6D"/>
    <w:rsid w:val="00A83253"/>
    <w:rsid w:val="00AA0A6E"/>
    <w:rsid w:val="00AA593F"/>
    <w:rsid w:val="00AA6E84"/>
    <w:rsid w:val="00AB3D5D"/>
    <w:rsid w:val="00AE341B"/>
    <w:rsid w:val="00B07CA7"/>
    <w:rsid w:val="00B11B1B"/>
    <w:rsid w:val="00B1279A"/>
    <w:rsid w:val="00B15C8D"/>
    <w:rsid w:val="00B411F9"/>
    <w:rsid w:val="00B4194A"/>
    <w:rsid w:val="00B5222E"/>
    <w:rsid w:val="00B53179"/>
    <w:rsid w:val="00B60BFA"/>
    <w:rsid w:val="00B617FF"/>
    <w:rsid w:val="00B61C96"/>
    <w:rsid w:val="00B73A2A"/>
    <w:rsid w:val="00B8432D"/>
    <w:rsid w:val="00B94B06"/>
    <w:rsid w:val="00B94C28"/>
    <w:rsid w:val="00BC10BA"/>
    <w:rsid w:val="00BC5AFD"/>
    <w:rsid w:val="00BE17E0"/>
    <w:rsid w:val="00C04F43"/>
    <w:rsid w:val="00C0609D"/>
    <w:rsid w:val="00C1058B"/>
    <w:rsid w:val="00C115AB"/>
    <w:rsid w:val="00C12EBC"/>
    <w:rsid w:val="00C30249"/>
    <w:rsid w:val="00C3723B"/>
    <w:rsid w:val="00C462A7"/>
    <w:rsid w:val="00C47AB2"/>
    <w:rsid w:val="00C606C9"/>
    <w:rsid w:val="00C80288"/>
    <w:rsid w:val="00C83467"/>
    <w:rsid w:val="00C84003"/>
    <w:rsid w:val="00C90650"/>
    <w:rsid w:val="00C97D78"/>
    <w:rsid w:val="00CA1500"/>
    <w:rsid w:val="00CA23F4"/>
    <w:rsid w:val="00CA506B"/>
    <w:rsid w:val="00CC2AAE"/>
    <w:rsid w:val="00CC34ED"/>
    <w:rsid w:val="00CC5A42"/>
    <w:rsid w:val="00CD0EAB"/>
    <w:rsid w:val="00CF2D0B"/>
    <w:rsid w:val="00CF34DB"/>
    <w:rsid w:val="00CF558F"/>
    <w:rsid w:val="00D073E2"/>
    <w:rsid w:val="00D446EC"/>
    <w:rsid w:val="00D47C4A"/>
    <w:rsid w:val="00D51BF0"/>
    <w:rsid w:val="00D55942"/>
    <w:rsid w:val="00D645DD"/>
    <w:rsid w:val="00D807BF"/>
    <w:rsid w:val="00D82FCC"/>
    <w:rsid w:val="00D85FA8"/>
    <w:rsid w:val="00D92AAC"/>
    <w:rsid w:val="00D93DA4"/>
    <w:rsid w:val="00DA17FC"/>
    <w:rsid w:val="00DA7887"/>
    <w:rsid w:val="00DB2C26"/>
    <w:rsid w:val="00DE6B43"/>
    <w:rsid w:val="00DF387B"/>
    <w:rsid w:val="00E11923"/>
    <w:rsid w:val="00E262D4"/>
    <w:rsid w:val="00E36250"/>
    <w:rsid w:val="00E4492E"/>
    <w:rsid w:val="00E452B6"/>
    <w:rsid w:val="00E45C18"/>
    <w:rsid w:val="00E46B03"/>
    <w:rsid w:val="00E52FA6"/>
    <w:rsid w:val="00E54511"/>
    <w:rsid w:val="00E54F24"/>
    <w:rsid w:val="00E558D1"/>
    <w:rsid w:val="00E61DAC"/>
    <w:rsid w:val="00E72B80"/>
    <w:rsid w:val="00E75FE3"/>
    <w:rsid w:val="00E86C4C"/>
    <w:rsid w:val="00E9713E"/>
    <w:rsid w:val="00EA3731"/>
    <w:rsid w:val="00EB7AB1"/>
    <w:rsid w:val="00EF48CC"/>
    <w:rsid w:val="00EF4B36"/>
    <w:rsid w:val="00F1434C"/>
    <w:rsid w:val="00F16F5E"/>
    <w:rsid w:val="00F17106"/>
    <w:rsid w:val="00F421A3"/>
    <w:rsid w:val="00F42A1D"/>
    <w:rsid w:val="00F73032"/>
    <w:rsid w:val="00F848FC"/>
    <w:rsid w:val="00F9282A"/>
    <w:rsid w:val="00F96BAD"/>
    <w:rsid w:val="00FA139D"/>
    <w:rsid w:val="00FA2E35"/>
    <w:rsid w:val="00FB0E84"/>
    <w:rsid w:val="00FC6467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55079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5079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0793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522946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rsid w:val="00047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1500"/>
    <w:pPr>
      <w:ind w:left="720"/>
      <w:contextualSpacing/>
    </w:pPr>
  </w:style>
  <w:style w:type="character" w:styleId="CommentReference">
    <w:name w:val="annotation reference"/>
    <w:basedOn w:val="DefaultParagraphFont"/>
    <w:rsid w:val="009571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71F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571FF"/>
  </w:style>
  <w:style w:type="paragraph" w:styleId="CommentSubject">
    <w:name w:val="annotation subject"/>
    <w:basedOn w:val="CommentText"/>
    <w:next w:val="CommentText"/>
    <w:link w:val="CommentSubjectChar"/>
    <w:rsid w:val="009571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71FF"/>
    <w:rPr>
      <w:b/>
      <w:bCs/>
    </w:rPr>
  </w:style>
  <w:style w:type="paragraph" w:styleId="FootnoteText">
    <w:name w:val="footnote text"/>
    <w:basedOn w:val="Normal"/>
    <w:link w:val="FootnoteTextChar"/>
    <w:rsid w:val="001412CC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412CC"/>
  </w:style>
  <w:style w:type="character" w:styleId="FootnoteReference">
    <w:name w:val="footnote reference"/>
    <w:basedOn w:val="DefaultParagraphFont"/>
    <w:rsid w:val="001412CC"/>
    <w:rPr>
      <w:vertAlign w:val="superscript"/>
    </w:rPr>
  </w:style>
  <w:style w:type="paragraph" w:styleId="Revision">
    <w:name w:val="Revision"/>
    <w:hidden/>
    <w:uiPriority w:val="99"/>
    <w:semiHidden/>
    <w:rsid w:val="00F42A1D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55079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5079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0793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522946"/>
    <w:pPr>
      <w:spacing w:before="0"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rsid w:val="00047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1500"/>
    <w:pPr>
      <w:ind w:left="720"/>
      <w:contextualSpacing/>
    </w:pPr>
  </w:style>
  <w:style w:type="character" w:styleId="CommentReference">
    <w:name w:val="annotation reference"/>
    <w:basedOn w:val="DefaultParagraphFont"/>
    <w:rsid w:val="009571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71F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571FF"/>
  </w:style>
  <w:style w:type="paragraph" w:styleId="CommentSubject">
    <w:name w:val="annotation subject"/>
    <w:basedOn w:val="CommentText"/>
    <w:next w:val="CommentText"/>
    <w:link w:val="CommentSubjectChar"/>
    <w:rsid w:val="009571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71FF"/>
    <w:rPr>
      <w:b/>
      <w:bCs/>
    </w:rPr>
  </w:style>
  <w:style w:type="paragraph" w:styleId="FootnoteText">
    <w:name w:val="footnote text"/>
    <w:basedOn w:val="Normal"/>
    <w:link w:val="FootnoteTextChar"/>
    <w:rsid w:val="001412CC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412CC"/>
  </w:style>
  <w:style w:type="character" w:styleId="FootnoteReference">
    <w:name w:val="footnote reference"/>
    <w:basedOn w:val="DefaultParagraphFont"/>
    <w:rsid w:val="001412CC"/>
    <w:rPr>
      <w:vertAlign w:val="superscript"/>
    </w:rPr>
  </w:style>
  <w:style w:type="paragraph" w:styleId="Revision">
    <w:name w:val="Revision"/>
    <w:hidden/>
    <w:uiPriority w:val="99"/>
    <w:semiHidden/>
    <w:rsid w:val="00F42A1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ajanj@qti.qualcomm.com" TargetMode="External"/><Relationship Id="rId18" Type="http://schemas.openxmlformats.org/officeDocument/2006/relationships/hyperlink" Target="mailto:asaxena@sta.samsung.com" TargetMode="External"/><Relationship Id="rId26" Type="http://schemas.openxmlformats.org/officeDocument/2006/relationships/hyperlink" Target="mailto:Minezawa.Akira@ds.MitsubishiElectric.co.jp" TargetMode="External"/><Relationship Id="rId3" Type="http://schemas.openxmlformats.org/officeDocument/2006/relationships/styles" Target="styles.xml"/><Relationship Id="rId21" Type="http://schemas.openxmlformats.org/officeDocument/2006/relationships/hyperlink" Target="mailto:tung.nguyen@hhi.fraunhofer.de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karl.sharman@eu.sony.com" TargetMode="External"/><Relationship Id="rId17" Type="http://schemas.openxmlformats.org/officeDocument/2006/relationships/hyperlink" Target="mailto:chris.rosewarne@cisra.canon.com.au" TargetMode="External"/><Relationship Id="rId25" Type="http://schemas.openxmlformats.org/officeDocument/2006/relationships/hyperlink" Target="mailto:cy1205.park@samsung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Nick.saunders@eu.sony.com" TargetMode="External"/><Relationship Id="rId20" Type="http://schemas.openxmlformats.org/officeDocument/2006/relationships/hyperlink" Target="mailto:ffernandes@sta.samsung.co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janj@qti.qualcomm.com" TargetMode="External"/><Relationship Id="rId24" Type="http://schemas.openxmlformats.org/officeDocument/2006/relationships/hyperlink" Target="mailto:sunil.lee@samsung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arl.sharman@eu.sony.com" TargetMode="External"/><Relationship Id="rId23" Type="http://schemas.openxmlformats.org/officeDocument/2006/relationships/hyperlink" Target="mailto:Shan.liu@mediatek.com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mailto:guoxin.jin@sta.samsung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joels@qti.qualcomm.com" TargetMode="External"/><Relationship Id="rId22" Type="http://schemas.openxmlformats.org/officeDocument/2006/relationships/hyperlink" Target="mailto:kimse@sharplabs.com" TargetMode="External"/><Relationship Id="rId27" Type="http://schemas.openxmlformats.org/officeDocument/2006/relationships/comments" Target="comments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47D6B-0CDA-4BCE-B894-8ED4C38FE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9645</TotalTime>
  <Pages>6</Pages>
  <Words>1726</Words>
  <Characters>9842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11545</CharactersWithSpaces>
  <SharedDoc>false</SharedDoc>
  <HLinks>
    <vt:vector size="6" baseType="variant"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mailto:rajanj@qti.qualcomm.com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Rajan Joshi, Qualcomm</cp:lastModifiedBy>
  <cp:revision>4</cp:revision>
  <cp:lastPrinted>2013-10-15T06:08:00Z</cp:lastPrinted>
  <dcterms:created xsi:type="dcterms:W3CDTF">2013-12-18T07:43:00Z</dcterms:created>
  <dcterms:modified xsi:type="dcterms:W3CDTF">2014-01-06T15:37:00Z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