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1F3EED" w:rsidRPr="007D73BB">
        <w:tc>
          <w:tcPr>
            <w:tcW w:w="6408" w:type="dxa"/>
          </w:tcPr>
          <w:p w:rsidR="001F3EED" w:rsidRPr="007D73BB" w:rsidRDefault="007320F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noProof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7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3EED" w:rsidRPr="007D73BB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1F3EED" w:rsidRPr="007D73BB" w:rsidRDefault="001F3EE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3BB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1F3EED" w:rsidRPr="007D73BB" w:rsidRDefault="001F3EED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3BB">
              <w:rPr>
                <w:szCs w:val="22"/>
                <w:lang w:val="en-CA"/>
              </w:rPr>
              <w:t xml:space="preserve">15th Meeting: </w:t>
            </w:r>
            <w:smartTag w:uri="urn:schemas-microsoft-com:office:smarttags" w:element="place">
              <w:smartTag w:uri="urn:schemas-microsoft-com:office:smarttags" w:element="City">
                <w:r w:rsidRPr="007D73BB">
                  <w:rPr>
                    <w:szCs w:val="22"/>
                    <w:lang w:val="en-CA"/>
                  </w:rPr>
                  <w:t>Geneva</w:t>
                </w:r>
              </w:smartTag>
            </w:smartTag>
            <w:r w:rsidRPr="007D73BB">
              <w:rPr>
                <w:szCs w:val="22"/>
                <w:lang w:val="en-CA"/>
              </w:rPr>
              <w:t>, CH, 23 Oct. – 1 Nov. 2013</w:t>
            </w:r>
          </w:p>
        </w:tc>
        <w:tc>
          <w:tcPr>
            <w:tcW w:w="3168" w:type="dxa"/>
          </w:tcPr>
          <w:p w:rsidR="001F3EED" w:rsidRPr="007D73BB" w:rsidRDefault="001F3EED" w:rsidP="0028295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7D73BB">
              <w:rPr>
                <w:lang w:val="en-CA"/>
              </w:rPr>
              <w:t>Document: JCTVC-O</w:t>
            </w:r>
            <w:r w:rsidR="00282952">
              <w:rPr>
                <w:u w:val="single"/>
                <w:lang w:val="en-CA"/>
              </w:rPr>
              <w:t>1101</w:t>
            </w:r>
          </w:p>
        </w:tc>
      </w:tr>
    </w:tbl>
    <w:p w:rsidR="001F3EED" w:rsidRPr="005B217D" w:rsidRDefault="001F3EED" w:rsidP="00531AE9">
      <w:pPr>
        <w:spacing w:before="0"/>
        <w:rPr>
          <w:lang w:val="en-CA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1458"/>
        <w:gridCol w:w="3895"/>
        <w:gridCol w:w="900"/>
        <w:gridCol w:w="3353"/>
      </w:tblGrid>
      <w:tr w:rsidR="001F3EED" w:rsidRPr="007D73BB" w:rsidTr="00CF71F8">
        <w:tc>
          <w:tcPr>
            <w:tcW w:w="1458" w:type="dxa"/>
          </w:tcPr>
          <w:p w:rsidR="001F3EED" w:rsidRPr="007D73BB" w:rsidRDefault="001F3EED">
            <w:pPr>
              <w:spacing w:before="60" w:after="60"/>
              <w:rPr>
                <w:i/>
                <w:szCs w:val="22"/>
                <w:lang w:val="en-CA"/>
              </w:rPr>
            </w:pPr>
            <w:r w:rsidRPr="007D73BB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48" w:type="dxa"/>
            <w:gridSpan w:val="3"/>
          </w:tcPr>
          <w:p w:rsidR="001F3EED" w:rsidRPr="007D73BB" w:rsidRDefault="001F3EED" w:rsidP="002A4349">
            <w:pPr>
              <w:spacing w:before="60" w:after="60"/>
              <w:rPr>
                <w:b/>
                <w:szCs w:val="22"/>
                <w:lang w:val="en-CA"/>
              </w:rPr>
            </w:pPr>
            <w:r w:rsidRPr="007D73BB">
              <w:rPr>
                <w:b/>
                <w:noProof/>
                <w:szCs w:val="22"/>
                <w:lang w:eastAsia="ko-KR"/>
              </w:rPr>
              <w:t xml:space="preserve">Description of </w:t>
            </w:r>
            <w:r w:rsidR="003D4159" w:rsidRPr="003D4159">
              <w:rPr>
                <w:b/>
                <w:noProof/>
                <w:szCs w:val="22"/>
                <w:lang w:eastAsia="ko-KR"/>
              </w:rPr>
              <w:t>HEVC Scalable Extensions Core Experiment SCE1</w:t>
            </w:r>
            <w:r w:rsidRPr="007D73BB">
              <w:rPr>
                <w:b/>
                <w:noProof/>
                <w:szCs w:val="22"/>
                <w:lang w:eastAsia="ko-KR"/>
              </w:rPr>
              <w:t>: Color Gamut and Bit-Depth Scalability</w:t>
            </w:r>
          </w:p>
        </w:tc>
      </w:tr>
      <w:tr w:rsidR="001F3EED" w:rsidRPr="007D73BB" w:rsidTr="00CF71F8">
        <w:tc>
          <w:tcPr>
            <w:tcW w:w="1458" w:type="dxa"/>
          </w:tcPr>
          <w:p w:rsidR="001F3EED" w:rsidRPr="007D73BB" w:rsidRDefault="001F3EED">
            <w:pPr>
              <w:spacing w:before="60" w:after="60"/>
              <w:rPr>
                <w:i/>
                <w:szCs w:val="22"/>
                <w:lang w:val="en-CA"/>
              </w:rPr>
            </w:pPr>
            <w:r w:rsidRPr="007D73BB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48" w:type="dxa"/>
            <w:gridSpan w:val="3"/>
          </w:tcPr>
          <w:p w:rsidR="001F3EED" w:rsidRPr="007D73BB" w:rsidRDefault="001F3EED" w:rsidP="00CF71F8">
            <w:pPr>
              <w:spacing w:before="60" w:after="60"/>
              <w:rPr>
                <w:szCs w:val="22"/>
                <w:lang w:val="en-CA"/>
              </w:rPr>
            </w:pPr>
            <w:r w:rsidRPr="007D73BB">
              <w:rPr>
                <w:szCs w:val="22"/>
                <w:lang w:val="en-CA"/>
              </w:rPr>
              <w:t>Output Document to JCT-VC</w:t>
            </w:r>
          </w:p>
        </w:tc>
      </w:tr>
      <w:tr w:rsidR="001F3EED" w:rsidRPr="007D73BB" w:rsidTr="00CF71F8">
        <w:tc>
          <w:tcPr>
            <w:tcW w:w="1458" w:type="dxa"/>
          </w:tcPr>
          <w:p w:rsidR="001F3EED" w:rsidRPr="007D73BB" w:rsidRDefault="001F3EED">
            <w:pPr>
              <w:spacing w:before="60" w:after="60"/>
              <w:rPr>
                <w:i/>
                <w:szCs w:val="22"/>
                <w:lang w:val="en-CA"/>
              </w:rPr>
            </w:pPr>
            <w:r w:rsidRPr="007D73BB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48" w:type="dxa"/>
            <w:gridSpan w:val="3"/>
          </w:tcPr>
          <w:p w:rsidR="001F3EED" w:rsidRPr="007D73BB" w:rsidRDefault="001F3EED" w:rsidP="00CF71F8">
            <w:pPr>
              <w:spacing w:before="60" w:after="60"/>
              <w:rPr>
                <w:szCs w:val="22"/>
                <w:lang w:val="en-CA"/>
              </w:rPr>
            </w:pPr>
            <w:r w:rsidRPr="007D73BB">
              <w:rPr>
                <w:szCs w:val="22"/>
              </w:rPr>
              <w:t>CE</w:t>
            </w:r>
            <w:r w:rsidRPr="007D73BB">
              <w:rPr>
                <w:szCs w:val="22"/>
                <w:lang w:val="en-CA"/>
              </w:rPr>
              <w:t xml:space="preserve"> description</w:t>
            </w:r>
          </w:p>
        </w:tc>
      </w:tr>
      <w:tr w:rsidR="001F3EED" w:rsidRPr="007D73BB" w:rsidTr="00CF71F8">
        <w:tc>
          <w:tcPr>
            <w:tcW w:w="1458" w:type="dxa"/>
          </w:tcPr>
          <w:p w:rsidR="001F3EED" w:rsidRPr="007D73BB" w:rsidRDefault="001F3EED">
            <w:pPr>
              <w:spacing w:before="60" w:after="60"/>
              <w:rPr>
                <w:i/>
                <w:szCs w:val="22"/>
                <w:lang w:val="en-CA"/>
              </w:rPr>
            </w:pPr>
            <w:r w:rsidRPr="007D73BB">
              <w:rPr>
                <w:i/>
                <w:szCs w:val="22"/>
                <w:lang w:val="en-CA"/>
              </w:rPr>
              <w:t>Author(s) or</w:t>
            </w:r>
            <w:r w:rsidRPr="007D73BB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1F3EED" w:rsidRPr="00A114C4" w:rsidRDefault="001F3EED">
            <w:pPr>
              <w:spacing w:before="60" w:after="60"/>
              <w:rPr>
                <w:szCs w:val="22"/>
                <w:lang w:val="es-ES"/>
              </w:rPr>
            </w:pPr>
            <w:r w:rsidRPr="00A114C4">
              <w:rPr>
                <w:szCs w:val="22"/>
                <w:lang w:val="es-ES"/>
              </w:rPr>
              <w:t>Philippe Bordes,</w:t>
            </w:r>
          </w:p>
          <w:p w:rsidR="001F3EED" w:rsidRDefault="001F3EED">
            <w:pPr>
              <w:spacing w:before="60" w:after="60"/>
              <w:rPr>
                <w:szCs w:val="22"/>
                <w:lang w:val="es-ES"/>
              </w:rPr>
            </w:pPr>
            <w:r w:rsidRPr="007D73BB">
              <w:rPr>
                <w:szCs w:val="22"/>
                <w:lang w:val="es-ES"/>
              </w:rPr>
              <w:t>Yan Ye,</w:t>
            </w:r>
          </w:p>
          <w:p w:rsidR="001F3EED" w:rsidRPr="007D73BB" w:rsidRDefault="001F3EED">
            <w:pPr>
              <w:spacing w:before="60" w:after="60"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 xml:space="preserve">Elena </w:t>
            </w:r>
            <w:proofErr w:type="spellStart"/>
            <w:r>
              <w:rPr>
                <w:szCs w:val="22"/>
                <w:lang w:val="es-ES"/>
              </w:rPr>
              <w:t>Alshina</w:t>
            </w:r>
            <w:proofErr w:type="spellEnd"/>
          </w:p>
          <w:p w:rsidR="001F3EED" w:rsidRPr="00282952" w:rsidRDefault="001F3EED" w:rsidP="00CF71F8">
            <w:pPr>
              <w:spacing w:before="60"/>
              <w:rPr>
                <w:szCs w:val="22"/>
                <w:lang w:val="de-DE"/>
              </w:rPr>
            </w:pPr>
            <w:proofErr w:type="spellStart"/>
            <w:r w:rsidRPr="00282952">
              <w:rPr>
                <w:szCs w:val="22"/>
                <w:lang w:val="de-DE"/>
              </w:rPr>
              <w:t>Xiang</w:t>
            </w:r>
            <w:proofErr w:type="spellEnd"/>
            <w:r w:rsidRPr="00282952">
              <w:rPr>
                <w:szCs w:val="22"/>
                <w:lang w:val="de-DE"/>
              </w:rPr>
              <w:t xml:space="preserve"> Li</w:t>
            </w:r>
            <w:r w:rsidR="00521BC1" w:rsidRPr="00282952">
              <w:rPr>
                <w:szCs w:val="22"/>
                <w:lang w:val="de-DE"/>
              </w:rPr>
              <w:t>,</w:t>
            </w:r>
          </w:p>
          <w:p w:rsidR="00521BC1" w:rsidRPr="00282952" w:rsidRDefault="00521BC1" w:rsidP="00CF71F8">
            <w:pPr>
              <w:spacing w:before="60"/>
              <w:rPr>
                <w:szCs w:val="22"/>
                <w:lang w:val="de-DE"/>
              </w:rPr>
            </w:pPr>
            <w:proofErr w:type="spellStart"/>
            <w:r w:rsidRPr="00282952">
              <w:rPr>
                <w:szCs w:val="22"/>
                <w:lang w:val="de-DE"/>
              </w:rPr>
              <w:t>Seung</w:t>
            </w:r>
            <w:proofErr w:type="spellEnd"/>
            <w:r w:rsidRPr="00282952">
              <w:rPr>
                <w:szCs w:val="22"/>
                <w:lang w:val="de-DE"/>
              </w:rPr>
              <w:t>-Hwan Kim</w:t>
            </w:r>
            <w:r w:rsidR="00282952" w:rsidRPr="00282952">
              <w:rPr>
                <w:szCs w:val="22"/>
                <w:lang w:val="de-DE"/>
              </w:rPr>
              <w:t>,</w:t>
            </w:r>
          </w:p>
          <w:p w:rsidR="00282952" w:rsidRPr="00560E6D" w:rsidRDefault="00282952" w:rsidP="00CF71F8">
            <w:pPr>
              <w:spacing w:before="60"/>
              <w:rPr>
                <w:szCs w:val="22"/>
                <w:lang w:val="it-IT"/>
              </w:rPr>
            </w:pPr>
            <w:r w:rsidRPr="00560E6D">
              <w:rPr>
                <w:szCs w:val="22"/>
                <w:lang w:val="it-IT"/>
              </w:rPr>
              <w:t xml:space="preserve">Alberto </w:t>
            </w:r>
            <w:proofErr w:type="spellStart"/>
            <w:r w:rsidRPr="00560E6D">
              <w:rPr>
                <w:szCs w:val="22"/>
                <w:lang w:val="it-IT"/>
              </w:rPr>
              <w:t>Duenas</w:t>
            </w:r>
            <w:proofErr w:type="spellEnd"/>
            <w:r w:rsidR="00F32E62" w:rsidRPr="00560E6D">
              <w:rPr>
                <w:szCs w:val="22"/>
                <w:lang w:val="it-IT"/>
              </w:rPr>
              <w:t>,</w:t>
            </w:r>
          </w:p>
          <w:p w:rsidR="00F32E62" w:rsidRPr="00560E6D" w:rsidRDefault="00F32E62" w:rsidP="00CF71F8">
            <w:pPr>
              <w:spacing w:before="60"/>
              <w:rPr>
                <w:szCs w:val="22"/>
                <w:lang w:val="it-IT"/>
              </w:rPr>
            </w:pPr>
            <w:proofErr w:type="spellStart"/>
            <w:r w:rsidRPr="00560E6D">
              <w:rPr>
                <w:szCs w:val="22"/>
                <w:lang w:val="it-IT"/>
              </w:rPr>
              <w:t>Kemal</w:t>
            </w:r>
            <w:proofErr w:type="spellEnd"/>
            <w:r w:rsidRPr="00560E6D">
              <w:rPr>
                <w:szCs w:val="22"/>
                <w:lang w:val="it-IT"/>
              </w:rPr>
              <w:t xml:space="preserve"> </w:t>
            </w:r>
            <w:proofErr w:type="spellStart"/>
            <w:r w:rsidRPr="00560E6D">
              <w:rPr>
                <w:szCs w:val="22"/>
                <w:lang w:val="it-IT"/>
              </w:rPr>
              <w:t>Ugur</w:t>
            </w:r>
            <w:proofErr w:type="spellEnd"/>
            <w:r w:rsidR="00560E6D" w:rsidRPr="00560E6D">
              <w:rPr>
                <w:szCs w:val="22"/>
                <w:lang w:val="it-IT"/>
              </w:rPr>
              <w:t>,</w:t>
            </w:r>
          </w:p>
          <w:p w:rsidR="00560E6D" w:rsidRPr="00560E6D" w:rsidRDefault="00560E6D" w:rsidP="00CF71F8">
            <w:pPr>
              <w:spacing w:before="60"/>
              <w:rPr>
                <w:szCs w:val="22"/>
                <w:lang w:val="it-IT"/>
              </w:rPr>
            </w:pPr>
            <w:r w:rsidRPr="00560E6D">
              <w:rPr>
                <w:szCs w:val="22"/>
                <w:lang w:val="it-IT"/>
              </w:rPr>
              <w:t>Kazushi Sato</w:t>
            </w:r>
          </w:p>
          <w:p w:rsidR="001F3EED" w:rsidRPr="00560E6D" w:rsidRDefault="001F3EED" w:rsidP="00CF71F8">
            <w:pPr>
              <w:spacing w:before="60" w:after="60"/>
              <w:rPr>
                <w:szCs w:val="22"/>
                <w:lang w:val="it-IT"/>
              </w:rPr>
            </w:pPr>
          </w:p>
        </w:tc>
        <w:tc>
          <w:tcPr>
            <w:tcW w:w="900" w:type="dxa"/>
          </w:tcPr>
          <w:p w:rsidR="001F3EED" w:rsidRPr="007D73BB" w:rsidRDefault="001F3EED" w:rsidP="002A4349">
            <w:pPr>
              <w:spacing w:before="60" w:after="60"/>
              <w:rPr>
                <w:szCs w:val="22"/>
                <w:lang w:val="en-CA"/>
              </w:rPr>
            </w:pPr>
            <w:r w:rsidRPr="00560E6D">
              <w:rPr>
                <w:szCs w:val="22"/>
                <w:lang w:val="it-IT"/>
              </w:rPr>
              <w:br/>
            </w:r>
            <w:r w:rsidRPr="007D73BB">
              <w:rPr>
                <w:szCs w:val="22"/>
                <w:lang w:val="en-CA"/>
              </w:rPr>
              <w:t>Emails:</w:t>
            </w:r>
          </w:p>
        </w:tc>
        <w:tc>
          <w:tcPr>
            <w:tcW w:w="3353" w:type="dxa"/>
          </w:tcPr>
          <w:p w:rsidR="001F3EED" w:rsidRPr="007D73BB" w:rsidRDefault="001F3EED" w:rsidP="00521BC1">
            <w:pPr>
              <w:spacing w:before="60" w:after="60"/>
              <w:ind w:left="-17"/>
              <w:rPr>
                <w:szCs w:val="22"/>
              </w:rPr>
            </w:pPr>
            <w:r w:rsidRPr="007D73BB">
              <w:rPr>
                <w:szCs w:val="22"/>
                <w:lang w:val="en-CA"/>
              </w:rPr>
              <w:br/>
            </w:r>
            <w:hyperlink r:id="rId10" w:history="1">
              <w:r w:rsidRPr="007D73BB">
                <w:rPr>
                  <w:rStyle w:val="Hyperlink"/>
                  <w:szCs w:val="22"/>
                </w:rPr>
                <w:t>philippe.bordes@technicolor.com</w:t>
              </w:r>
            </w:hyperlink>
            <w:r w:rsidRPr="007D73BB">
              <w:rPr>
                <w:szCs w:val="22"/>
              </w:rPr>
              <w:t>,</w:t>
            </w:r>
          </w:p>
          <w:p w:rsidR="001F3EED" w:rsidRPr="00262954" w:rsidRDefault="000D1AFA" w:rsidP="00521BC1">
            <w:pPr>
              <w:spacing w:before="60" w:after="60"/>
              <w:ind w:left="-17"/>
              <w:rPr>
                <w:szCs w:val="22"/>
              </w:rPr>
            </w:pPr>
            <w:hyperlink r:id="rId11" w:history="1">
              <w:r w:rsidR="001F3EED" w:rsidRPr="007D73BB">
                <w:rPr>
                  <w:rStyle w:val="Hyperlink"/>
                  <w:szCs w:val="22"/>
                </w:rPr>
                <w:t>yan.ye@interdigital.com</w:t>
              </w:r>
            </w:hyperlink>
            <w:r w:rsidR="001F3EED" w:rsidRPr="00262954">
              <w:rPr>
                <w:szCs w:val="22"/>
              </w:rPr>
              <w:t>,</w:t>
            </w:r>
          </w:p>
          <w:p w:rsidR="001F3EED" w:rsidRPr="00521BC1" w:rsidRDefault="000D1AFA" w:rsidP="00521BC1">
            <w:pPr>
              <w:spacing w:before="60" w:after="60"/>
              <w:ind w:left="-17"/>
              <w:rPr>
                <w:rStyle w:val="Hyperlink"/>
                <w:lang w:eastAsia="ja-JP"/>
              </w:rPr>
            </w:pPr>
            <w:hyperlink r:id="rId12" w:history="1">
              <w:r w:rsidR="001F3EED" w:rsidRPr="00521BC1">
                <w:rPr>
                  <w:rStyle w:val="Hyperlink"/>
                  <w:lang w:eastAsia="ja-JP"/>
                </w:rPr>
                <w:t>elena_a.alshina@samsung.com</w:t>
              </w:r>
            </w:hyperlink>
            <w:r w:rsidR="00521BC1">
              <w:t>,</w:t>
            </w:r>
          </w:p>
          <w:p w:rsidR="001F3EED" w:rsidRDefault="000D1AFA" w:rsidP="00521BC1">
            <w:pPr>
              <w:spacing w:before="60" w:after="60"/>
              <w:ind w:left="-17"/>
              <w:rPr>
                <w:szCs w:val="22"/>
              </w:rPr>
            </w:pPr>
            <w:hyperlink r:id="rId13" w:history="1">
              <w:r w:rsidR="00521BC1" w:rsidRPr="00CE5278">
                <w:rPr>
                  <w:rStyle w:val="Hyperlink"/>
                  <w:lang w:eastAsia="ja-JP"/>
                </w:rPr>
                <w:t>lxiang@qti.qualcomm.com</w:t>
              </w:r>
            </w:hyperlink>
            <w:r w:rsidR="00521BC1">
              <w:rPr>
                <w:szCs w:val="22"/>
              </w:rPr>
              <w:t>,</w:t>
            </w:r>
          </w:p>
          <w:p w:rsidR="00521BC1" w:rsidRDefault="000D1AFA" w:rsidP="00521BC1">
            <w:pPr>
              <w:spacing w:before="60" w:after="60"/>
              <w:rPr>
                <w:rStyle w:val="Hyperlink"/>
              </w:rPr>
            </w:pPr>
            <w:hyperlink r:id="rId14" w:history="1">
              <w:r w:rsidR="00521BC1" w:rsidRPr="00521BC1">
                <w:rPr>
                  <w:rStyle w:val="Hyperlink"/>
                </w:rPr>
                <w:t>kimse@sharplabs.com</w:t>
              </w:r>
            </w:hyperlink>
            <w:r w:rsidR="00282952">
              <w:rPr>
                <w:rStyle w:val="Hyperlink"/>
              </w:rPr>
              <w:t>,</w:t>
            </w:r>
          </w:p>
          <w:p w:rsidR="00282952" w:rsidRDefault="000D1AFA" w:rsidP="00521BC1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5" w:history="1">
              <w:r w:rsidR="00282952" w:rsidRPr="00F957D7">
                <w:rPr>
                  <w:rStyle w:val="Hyperlink"/>
                  <w:szCs w:val="22"/>
                  <w:lang w:val="en-CA"/>
                </w:rPr>
                <w:t>alberto@ngcodec.com</w:t>
              </w:r>
            </w:hyperlink>
            <w:r w:rsidR="000A6E72">
              <w:rPr>
                <w:rStyle w:val="Hyperlink"/>
                <w:szCs w:val="22"/>
                <w:lang w:val="en-CA"/>
              </w:rPr>
              <w:t>,</w:t>
            </w:r>
          </w:p>
          <w:p w:rsidR="00560E6D" w:rsidRDefault="000D1AFA" w:rsidP="00521BC1">
            <w:pPr>
              <w:spacing w:before="60" w:after="60"/>
              <w:rPr>
                <w:rStyle w:val="Hyperlink"/>
              </w:rPr>
            </w:pPr>
            <w:hyperlink r:id="rId16" w:history="1">
              <w:r w:rsidR="000A6E72" w:rsidRPr="00434945">
                <w:rPr>
                  <w:rStyle w:val="Hyperlink"/>
                </w:rPr>
                <w:t>kemal.ugur@nokia.com</w:t>
              </w:r>
            </w:hyperlink>
            <w:r w:rsidR="00560E6D">
              <w:rPr>
                <w:rStyle w:val="Hyperlink"/>
              </w:rPr>
              <w:t>,</w:t>
            </w:r>
          </w:p>
          <w:p w:rsidR="000A6E72" w:rsidRPr="00521BC1" w:rsidRDefault="00560E6D" w:rsidP="00521BC1">
            <w:pPr>
              <w:spacing w:before="60" w:after="60"/>
            </w:pPr>
            <w:hyperlink r:id="rId17" w:history="1">
              <w:r w:rsidRPr="00560E6D">
                <w:rPr>
                  <w:rStyle w:val="Hyperlink"/>
                  <w:lang w:val="en-CA"/>
                </w:rPr>
                <w:t>kazushi.sato@jp.sony.com</w:t>
              </w:r>
            </w:hyperlink>
            <w:r w:rsidR="000A6E72">
              <w:t xml:space="preserve"> </w:t>
            </w:r>
          </w:p>
          <w:p w:rsidR="00521BC1" w:rsidRPr="007D73BB" w:rsidRDefault="00521BC1" w:rsidP="00E8392B">
            <w:pPr>
              <w:spacing w:before="60" w:after="60"/>
              <w:ind w:left="-17"/>
              <w:rPr>
                <w:szCs w:val="22"/>
              </w:rPr>
            </w:pPr>
          </w:p>
        </w:tc>
      </w:tr>
      <w:tr w:rsidR="001F3EED" w:rsidRPr="007D73BB" w:rsidTr="00CF71F8">
        <w:tc>
          <w:tcPr>
            <w:tcW w:w="1458" w:type="dxa"/>
          </w:tcPr>
          <w:p w:rsidR="001F3EED" w:rsidRPr="007D73BB" w:rsidRDefault="001F3EED">
            <w:pPr>
              <w:spacing w:before="60" w:after="60"/>
              <w:rPr>
                <w:i/>
                <w:szCs w:val="22"/>
                <w:lang w:val="en-CA"/>
              </w:rPr>
            </w:pPr>
            <w:r w:rsidRPr="007D73BB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48" w:type="dxa"/>
            <w:gridSpan w:val="3"/>
          </w:tcPr>
          <w:p w:rsidR="001F3EED" w:rsidRPr="007D73BB" w:rsidRDefault="001F3EED">
            <w:pPr>
              <w:spacing w:before="60" w:after="60"/>
              <w:rPr>
                <w:szCs w:val="22"/>
                <w:lang w:val="en-CA"/>
              </w:rPr>
            </w:pPr>
            <w:r w:rsidRPr="007D73BB">
              <w:rPr>
                <w:szCs w:val="22"/>
                <w:lang w:val="en-CA" w:eastAsia="ja-JP"/>
              </w:rPr>
              <w:t>CE coordinators</w:t>
            </w:r>
          </w:p>
        </w:tc>
      </w:tr>
    </w:tbl>
    <w:p w:rsidR="001F3EED" w:rsidRPr="005B217D" w:rsidRDefault="001F3EED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1F3EED" w:rsidRPr="005B217D" w:rsidRDefault="001F3EED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F3EED" w:rsidRDefault="001F3EED" w:rsidP="00E83EBB">
      <w:pPr>
        <w:jc w:val="both"/>
        <w:rPr>
          <w:szCs w:val="22"/>
          <w:lang w:val="en-CA"/>
        </w:rPr>
      </w:pPr>
      <w:r w:rsidRPr="00AD2E68">
        <w:rPr>
          <w:szCs w:val="22"/>
          <w:lang w:val="en-CA" w:eastAsia="ja-JP"/>
        </w:rPr>
        <w:t xml:space="preserve">This document </w:t>
      </w:r>
      <w:r>
        <w:rPr>
          <w:szCs w:val="22"/>
          <w:lang w:val="en-CA" w:eastAsia="ja-JP"/>
        </w:rPr>
        <w:t xml:space="preserve">provides the description of Core Experiment 4 (SCE4) on </w:t>
      </w:r>
      <w:r w:rsidRPr="003B788D">
        <w:rPr>
          <w:szCs w:val="22"/>
          <w:lang w:val="en-CA" w:eastAsia="ja-JP"/>
        </w:rPr>
        <w:t>Color Gamut and Bit-Depth Scalability</w:t>
      </w:r>
      <w:r>
        <w:rPr>
          <w:szCs w:val="22"/>
          <w:lang w:val="en-CA" w:eastAsia="ja-JP"/>
        </w:rPr>
        <w:t xml:space="preserve"> </w:t>
      </w:r>
      <w:r>
        <w:rPr>
          <w:szCs w:val="22"/>
          <w:lang w:val="en-CA"/>
        </w:rPr>
        <w:t xml:space="preserve">in SHVC. </w:t>
      </w:r>
    </w:p>
    <w:p w:rsidR="001F3EED" w:rsidRPr="005B217D" w:rsidRDefault="001F3EED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1F3EED" w:rsidRDefault="001F3EED" w:rsidP="003A0DFD">
      <w:pPr>
        <w:jc w:val="both"/>
        <w:rPr>
          <w:lang w:val="en-CA" w:eastAsia="ja-JP"/>
        </w:rPr>
      </w:pPr>
      <w:r>
        <w:rPr>
          <w:szCs w:val="22"/>
          <w:lang w:val="en-CA"/>
        </w:rPr>
        <w:t xml:space="preserve">Color Gamut Scalability has been mentioned in the requirements of Scalable Coding Extension of HEVC. It allows addressing the cases the original Enhancement Layer </w:t>
      </w:r>
      <w:r>
        <w:rPr>
          <w:lang w:val="en-CA" w:eastAsia="ja-JP"/>
        </w:rPr>
        <w:t xml:space="preserve">uses a different color gamut than the </w:t>
      </w:r>
      <w:r>
        <w:rPr>
          <w:szCs w:val="22"/>
          <w:lang w:val="en-CA"/>
        </w:rPr>
        <w:t xml:space="preserve">Base Layer. This can be useful for instance in case of deployment of UHD services compatible with legacy HD devices: </w:t>
      </w:r>
      <w:r>
        <w:rPr>
          <w:lang w:val="en-CA" w:eastAsia="ja-JP"/>
        </w:rPr>
        <w:t>HD is using the Rec.709, while UHD is likely to use some of the parameters defined in the Rec.2020.</w:t>
      </w:r>
    </w:p>
    <w:p w:rsidR="001F3EED" w:rsidRPr="005B217D" w:rsidRDefault="001F3EED" w:rsidP="003A0DFD">
      <w:pPr>
        <w:jc w:val="both"/>
        <w:rPr>
          <w:szCs w:val="22"/>
          <w:lang w:val="en-CA"/>
        </w:rPr>
      </w:pPr>
      <w:r>
        <w:rPr>
          <w:lang w:val="en-CA" w:eastAsia="ja-JP"/>
        </w:rPr>
        <w:t xml:space="preserve">The general diagram of a scalable video encoder including a prediction tool for color differences between the base layer (BL) and enhancement layer (EL) is shown in </w:t>
      </w:r>
      <w:r>
        <w:rPr>
          <w:lang w:val="en-CA" w:eastAsia="ja-JP"/>
        </w:rPr>
        <w:fldChar w:fldCharType="begin"/>
      </w:r>
      <w:r>
        <w:rPr>
          <w:lang w:val="en-CA" w:eastAsia="ja-JP"/>
        </w:rPr>
        <w:instrText xml:space="preserve"> REF _Ref352336122 \h </w:instrText>
      </w:r>
      <w:r>
        <w:rPr>
          <w:lang w:val="en-CA" w:eastAsia="ja-JP"/>
        </w:rPr>
      </w:r>
      <w:r>
        <w:rPr>
          <w:lang w:val="en-CA"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val="en-CA" w:eastAsia="ja-JP"/>
        </w:rPr>
        <w:fldChar w:fldCharType="end"/>
      </w:r>
      <w:r>
        <w:rPr>
          <w:lang w:val="en-CA" w:eastAsia="ja-JP"/>
        </w:rPr>
        <w:t>.</w:t>
      </w:r>
    </w:p>
    <w:p w:rsidR="001F3EED" w:rsidRDefault="001F3EED" w:rsidP="003A0DFD">
      <w:pPr>
        <w:jc w:val="center"/>
      </w:pPr>
      <w:r>
        <w:object w:dxaOrig="11818" w:dyaOrig="55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pt;height:180pt" o:ole="">
            <v:imagedata r:id="rId18" o:title=""/>
          </v:shape>
          <o:OLEObject Type="Embed" ProgID="Visio.Drawing.11" ShapeID="_x0000_i1025" DrawAspect="Content" ObjectID="_1445331963" r:id="rId19"/>
        </w:object>
      </w:r>
    </w:p>
    <w:p w:rsidR="001F3EED" w:rsidRDefault="001F3EED" w:rsidP="003A0DFD">
      <w:pPr>
        <w:pStyle w:val="Caption"/>
        <w:jc w:val="center"/>
      </w:pPr>
      <w:bookmarkStart w:id="0" w:name="_Ref352336122"/>
      <w:r>
        <w:lastRenderedPageBreak/>
        <w:t xml:space="preserve">Figure </w:t>
      </w:r>
      <w:fldSimple w:instr=" SEQ Figure \* ARABIC ">
        <w:r>
          <w:rPr>
            <w:noProof/>
          </w:rPr>
          <w:t>1</w:t>
        </w:r>
      </w:fldSimple>
      <w:bookmarkEnd w:id="0"/>
      <w:r>
        <w:t>: Color Space Scalable Encoder.</w:t>
      </w:r>
    </w:p>
    <w:p w:rsidR="001F3EED" w:rsidRDefault="001F3EED" w:rsidP="00B737BD">
      <w:pPr>
        <w:pStyle w:val="Heading1"/>
        <w:tabs>
          <w:tab w:val="clear" w:pos="360"/>
          <w:tab w:val="clear" w:pos="720"/>
          <w:tab w:val="clear" w:pos="1080"/>
          <w:tab w:val="clear" w:pos="1440"/>
          <w:tab w:val="num" w:pos="432"/>
        </w:tabs>
        <w:rPr>
          <w:lang w:val="en-CA"/>
        </w:rPr>
      </w:pPr>
      <w:bookmarkStart w:id="1" w:name="_Toc261348553"/>
      <w:bookmarkStart w:id="2" w:name="_Toc310382092"/>
      <w:bookmarkStart w:id="3" w:name="_Toc310406086"/>
      <w:r w:rsidRPr="00AD2E68">
        <w:rPr>
          <w:lang w:val="en-CA"/>
        </w:rPr>
        <w:t>Participants</w:t>
      </w:r>
      <w:bookmarkEnd w:id="1"/>
      <w:bookmarkEnd w:id="2"/>
      <w:bookmarkEnd w:id="3"/>
    </w:p>
    <w:p w:rsidR="001F3EED" w:rsidRDefault="001F3EED" w:rsidP="00B737BD">
      <w:pPr>
        <w:rPr>
          <w:lang w:val="en-CA"/>
        </w:rPr>
      </w:pPr>
      <w:r>
        <w:rPr>
          <w:lang w:val="en-CA"/>
        </w:rPr>
        <w:t>P = Participants (Contribution),</w:t>
      </w:r>
    </w:p>
    <w:p w:rsidR="001F3EED" w:rsidRDefault="001F3EED" w:rsidP="00B737BD">
      <w:pPr>
        <w:rPr>
          <w:lang w:val="en-CA"/>
        </w:rPr>
      </w:pPr>
      <w:r>
        <w:rPr>
          <w:lang w:val="en-CA"/>
        </w:rPr>
        <w:t>C = Crosscheckers.</w:t>
      </w:r>
    </w:p>
    <w:p w:rsidR="001F3EED" w:rsidRPr="007E437F" w:rsidRDefault="001F3EED" w:rsidP="00B737BD">
      <w:pPr>
        <w:rPr>
          <w:lang w:val="en-C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279"/>
        <w:gridCol w:w="2580"/>
        <w:gridCol w:w="3773"/>
        <w:gridCol w:w="375"/>
        <w:gridCol w:w="375"/>
      </w:tblGrid>
      <w:tr w:rsidR="001F3EED" w:rsidRPr="007D73BB" w:rsidTr="00746C2E"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746C2E">
            <w:pPr>
              <w:rPr>
                <w:b/>
                <w:lang w:val="pt-BR" w:eastAsia="ja-JP"/>
              </w:rPr>
            </w:pPr>
            <w:r w:rsidRPr="007D73BB">
              <w:rPr>
                <w:b/>
                <w:lang w:val="pt-BR" w:eastAsia="ja-JP"/>
              </w:rPr>
              <w:t>Company</w:t>
            </w:r>
          </w:p>
        </w:tc>
        <w:tc>
          <w:tcPr>
            <w:tcW w:w="258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746C2E">
            <w:pPr>
              <w:rPr>
                <w:b/>
                <w:lang w:val="pt-BR" w:eastAsia="ja-JP"/>
              </w:rPr>
            </w:pPr>
            <w:r w:rsidRPr="007D73BB">
              <w:rPr>
                <w:b/>
                <w:lang w:val="pt-BR" w:eastAsia="ja-JP"/>
              </w:rPr>
              <w:t>Person</w:t>
            </w:r>
          </w:p>
        </w:tc>
        <w:tc>
          <w:tcPr>
            <w:tcW w:w="3773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746C2E">
            <w:pPr>
              <w:rPr>
                <w:b/>
                <w:lang w:val="pt-BR" w:eastAsia="ja-JP"/>
              </w:rPr>
            </w:pPr>
            <w:r w:rsidRPr="007D73BB">
              <w:rPr>
                <w:b/>
                <w:lang w:val="pt-BR" w:eastAsia="ja-JP"/>
              </w:rPr>
              <w:t>Email address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746C2E">
            <w:pPr>
              <w:rPr>
                <w:b/>
                <w:lang w:val="de-DE" w:eastAsia="ja-JP"/>
              </w:rPr>
            </w:pPr>
            <w:r w:rsidRPr="007D73BB">
              <w:rPr>
                <w:b/>
                <w:lang w:val="de-DE" w:eastAsia="ja-JP"/>
              </w:rPr>
              <w:t>P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746C2E">
            <w:pPr>
              <w:rPr>
                <w:b/>
                <w:lang w:val="pt-BR" w:eastAsia="ja-JP"/>
              </w:rPr>
            </w:pPr>
            <w:r w:rsidRPr="007D73BB">
              <w:rPr>
                <w:b/>
                <w:lang w:val="pt-BR" w:eastAsia="ja-JP"/>
              </w:rPr>
              <w:t>C</w:t>
            </w:r>
          </w:p>
        </w:tc>
      </w:tr>
      <w:tr w:rsidR="001F3EED" w:rsidRPr="007D73BB" w:rsidTr="00746C2E">
        <w:trPr>
          <w:jc w:val="center"/>
        </w:trPr>
        <w:tc>
          <w:tcPr>
            <w:tcW w:w="0" w:type="auto"/>
          </w:tcPr>
          <w:p w:rsidR="001F3EED" w:rsidRPr="007D73BB" w:rsidRDefault="001F3EED" w:rsidP="0025157A">
            <w:pPr>
              <w:spacing w:before="0" w:after="12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Technicolor</w:t>
            </w:r>
          </w:p>
        </w:tc>
        <w:tc>
          <w:tcPr>
            <w:tcW w:w="2580" w:type="dxa"/>
          </w:tcPr>
          <w:p w:rsidR="001F3EED" w:rsidRPr="007D73BB" w:rsidRDefault="001F3EED" w:rsidP="0025157A">
            <w:pPr>
              <w:spacing w:before="0" w:after="12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P.Bordes</w:t>
            </w:r>
          </w:p>
          <w:p w:rsidR="001F3EED" w:rsidRPr="007D73BB" w:rsidRDefault="001F3EED" w:rsidP="0025157A">
            <w:pPr>
              <w:spacing w:before="0" w:after="12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P.Andrivon</w:t>
            </w:r>
          </w:p>
          <w:p w:rsidR="001F3EED" w:rsidRPr="007D73BB" w:rsidRDefault="001F3EED" w:rsidP="0025157A">
            <w:pPr>
              <w:spacing w:before="0" w:after="12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E.François</w:t>
            </w:r>
          </w:p>
        </w:tc>
        <w:tc>
          <w:tcPr>
            <w:tcW w:w="3773" w:type="dxa"/>
          </w:tcPr>
          <w:p w:rsidR="001F3EED" w:rsidRPr="007D73BB" w:rsidRDefault="000D1AFA" w:rsidP="0025157A">
            <w:pPr>
              <w:spacing w:before="0" w:after="120"/>
              <w:rPr>
                <w:rStyle w:val="Hyperlink"/>
                <w:szCs w:val="22"/>
                <w:lang w:val="pt-BR"/>
              </w:rPr>
            </w:pPr>
            <w:hyperlink r:id="rId20" w:history="1">
              <w:r w:rsidR="001F3EED" w:rsidRPr="007D73BB">
                <w:rPr>
                  <w:rStyle w:val="Hyperlink"/>
                  <w:szCs w:val="22"/>
                  <w:lang w:val="pt-BR"/>
                </w:rPr>
                <w:t>philippe.bordes@technicolor.com</w:t>
              </w:r>
            </w:hyperlink>
          </w:p>
          <w:p w:rsidR="001F3EED" w:rsidRPr="007D73BB" w:rsidRDefault="000D1AFA" w:rsidP="0025157A">
            <w:pPr>
              <w:spacing w:before="0" w:after="120"/>
              <w:rPr>
                <w:szCs w:val="22"/>
                <w:lang w:val="pt-BR"/>
              </w:rPr>
            </w:pPr>
            <w:hyperlink r:id="rId21" w:history="1">
              <w:r w:rsidR="001F3EED" w:rsidRPr="007D73BB">
                <w:rPr>
                  <w:rStyle w:val="Hyperlink"/>
                  <w:szCs w:val="22"/>
                  <w:lang w:val="pt-BR"/>
                </w:rPr>
                <w:t>pierre.andrivon@technicolor.com</w:t>
              </w:r>
            </w:hyperlink>
          </w:p>
          <w:p w:rsidR="001F3EED" w:rsidRPr="007D73BB" w:rsidRDefault="000D1AFA" w:rsidP="0025157A">
            <w:pPr>
              <w:spacing w:before="0" w:after="120"/>
              <w:rPr>
                <w:lang w:val="pt-BR" w:eastAsia="ja-JP"/>
              </w:rPr>
            </w:pPr>
            <w:hyperlink r:id="rId22" w:history="1">
              <w:r w:rsidR="001F3EED" w:rsidRPr="007D73BB">
                <w:rPr>
                  <w:rStyle w:val="Hyperlink"/>
                  <w:szCs w:val="22"/>
                  <w:lang w:val="pt-BR"/>
                </w:rPr>
                <w:t>edouard.francois@technicolor.com</w:t>
              </w:r>
            </w:hyperlink>
            <w:r w:rsidR="001F3EED" w:rsidRPr="007D73BB">
              <w:rPr>
                <w:rStyle w:val="Hyperlink"/>
                <w:color w:val="auto"/>
                <w:u w:val="none"/>
                <w:lang w:val="pt-BR" w:eastAsia="ja-JP"/>
              </w:rPr>
              <w:t xml:space="preserve"> </w:t>
            </w:r>
          </w:p>
        </w:tc>
        <w:tc>
          <w:tcPr>
            <w:tcW w:w="0" w:type="auto"/>
          </w:tcPr>
          <w:p w:rsidR="001F3EED" w:rsidRPr="007D73BB" w:rsidRDefault="001F3EED" w:rsidP="0025157A">
            <w:pPr>
              <w:spacing w:before="0" w:after="120"/>
              <w:rPr>
                <w:lang w:val="de-DE" w:eastAsia="ja-JP"/>
              </w:rPr>
            </w:pPr>
            <w:r w:rsidRPr="007D73BB">
              <w:rPr>
                <w:lang w:val="de-DE" w:eastAsia="ja-JP"/>
              </w:rPr>
              <w:t>X</w:t>
            </w:r>
          </w:p>
        </w:tc>
        <w:tc>
          <w:tcPr>
            <w:tcW w:w="0" w:type="auto"/>
          </w:tcPr>
          <w:p w:rsidR="001F3EED" w:rsidRPr="007D73BB" w:rsidRDefault="001F3EED" w:rsidP="0025157A">
            <w:pPr>
              <w:spacing w:before="0" w:after="12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X</w:t>
            </w:r>
          </w:p>
        </w:tc>
      </w:tr>
      <w:tr w:rsidR="001F3EED" w:rsidRPr="007D73BB" w:rsidTr="00746C2E">
        <w:trPr>
          <w:jc w:val="center"/>
        </w:trPr>
        <w:tc>
          <w:tcPr>
            <w:tcW w:w="0" w:type="auto"/>
          </w:tcPr>
          <w:p w:rsidR="001F3EED" w:rsidRPr="007D73BB" w:rsidRDefault="001F3EED" w:rsidP="0025157A">
            <w:pPr>
              <w:spacing w:before="0" w:after="12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InterDigital</w:t>
            </w:r>
          </w:p>
        </w:tc>
        <w:tc>
          <w:tcPr>
            <w:tcW w:w="2580" w:type="dxa"/>
          </w:tcPr>
          <w:p w:rsidR="001F3EED" w:rsidRPr="007D73BB" w:rsidRDefault="001F3EED" w:rsidP="0025157A">
            <w:pPr>
              <w:spacing w:before="0" w:after="12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Y. He</w:t>
            </w:r>
          </w:p>
          <w:p w:rsidR="001F3EED" w:rsidRPr="007D73BB" w:rsidRDefault="001F3EED" w:rsidP="0025157A">
            <w:pPr>
              <w:spacing w:before="0" w:after="12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J. Dong</w:t>
            </w:r>
          </w:p>
          <w:p w:rsidR="001F3EED" w:rsidRPr="007D73BB" w:rsidRDefault="001F3EED" w:rsidP="002515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120"/>
            </w:pPr>
            <w:r w:rsidRPr="007D73BB">
              <w:rPr>
                <w:lang w:val="pt-BR" w:eastAsia="ja-JP"/>
              </w:rPr>
              <w:t>Y. Ye</w:t>
            </w:r>
          </w:p>
        </w:tc>
        <w:tc>
          <w:tcPr>
            <w:tcW w:w="3773" w:type="dxa"/>
          </w:tcPr>
          <w:p w:rsidR="001F3EED" w:rsidRPr="007D73BB" w:rsidRDefault="000D1AFA" w:rsidP="0025157A">
            <w:pPr>
              <w:spacing w:before="0" w:after="120"/>
            </w:pPr>
            <w:hyperlink r:id="rId23" w:history="1">
              <w:r w:rsidR="001F3EED" w:rsidRPr="007D73BB">
                <w:rPr>
                  <w:rStyle w:val="Hyperlink"/>
                </w:rPr>
                <w:t>Yuwen.he@interdigital.com</w:t>
              </w:r>
            </w:hyperlink>
          </w:p>
          <w:p w:rsidR="001F3EED" w:rsidRPr="007D73BB" w:rsidRDefault="000D1AFA" w:rsidP="0025157A">
            <w:pPr>
              <w:spacing w:before="0" w:after="120"/>
            </w:pPr>
            <w:hyperlink r:id="rId24" w:history="1">
              <w:r w:rsidR="001F3EED" w:rsidRPr="007D73BB">
                <w:rPr>
                  <w:rStyle w:val="Hyperlink"/>
                </w:rPr>
                <w:t>Jie.dong@interdigital.com</w:t>
              </w:r>
            </w:hyperlink>
          </w:p>
          <w:p w:rsidR="001F3EED" w:rsidRPr="007D73BB" w:rsidRDefault="000D1AFA" w:rsidP="0025157A">
            <w:pPr>
              <w:spacing w:before="0" w:after="120"/>
            </w:pPr>
            <w:hyperlink r:id="rId25" w:history="1">
              <w:r w:rsidR="001F3EED" w:rsidRPr="007D73BB">
                <w:rPr>
                  <w:rStyle w:val="Hyperlink"/>
                </w:rPr>
                <w:t>Yan.ye@interdigital.com</w:t>
              </w:r>
            </w:hyperlink>
            <w:r w:rsidR="001F3EED" w:rsidRPr="007D73BB">
              <w:t xml:space="preserve"> </w:t>
            </w:r>
          </w:p>
        </w:tc>
        <w:tc>
          <w:tcPr>
            <w:tcW w:w="0" w:type="auto"/>
          </w:tcPr>
          <w:p w:rsidR="001F3EED" w:rsidRPr="007D73BB" w:rsidRDefault="001F3EED" w:rsidP="0025157A">
            <w:pPr>
              <w:spacing w:before="0" w:after="12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X</w:t>
            </w:r>
          </w:p>
        </w:tc>
        <w:tc>
          <w:tcPr>
            <w:tcW w:w="0" w:type="auto"/>
          </w:tcPr>
          <w:p w:rsidR="001F3EED" w:rsidRPr="007D73BB" w:rsidRDefault="001F3EED" w:rsidP="0025157A">
            <w:pPr>
              <w:spacing w:before="0" w:after="12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X</w:t>
            </w:r>
          </w:p>
        </w:tc>
      </w:tr>
      <w:tr w:rsidR="001F3EED" w:rsidRPr="007D73BB" w:rsidTr="00746C2E">
        <w:trPr>
          <w:jc w:val="center"/>
        </w:trPr>
        <w:tc>
          <w:tcPr>
            <w:tcW w:w="0" w:type="auto"/>
          </w:tcPr>
          <w:p w:rsidR="001F3EED" w:rsidRPr="009E754C" w:rsidRDefault="001F3EED" w:rsidP="0025157A">
            <w:pPr>
              <w:spacing w:before="0" w:after="120"/>
              <w:rPr>
                <w:lang w:val="pt-BR" w:eastAsia="ja-JP"/>
              </w:rPr>
            </w:pPr>
            <w:r w:rsidRPr="009E754C">
              <w:rPr>
                <w:lang w:val="pt-BR" w:eastAsia="ja-JP"/>
              </w:rPr>
              <w:t>Samsung</w:t>
            </w:r>
          </w:p>
        </w:tc>
        <w:tc>
          <w:tcPr>
            <w:tcW w:w="2580" w:type="dxa"/>
          </w:tcPr>
          <w:p w:rsidR="001F3EED" w:rsidRDefault="001F3EED" w:rsidP="0025157A">
            <w:pPr>
              <w:spacing w:before="0" w:after="120"/>
              <w:rPr>
                <w:lang w:val="pt-BR" w:eastAsia="ja-JP"/>
              </w:rPr>
            </w:pPr>
            <w:r w:rsidRPr="009E754C">
              <w:rPr>
                <w:lang w:val="pt-BR" w:eastAsia="ja-JP"/>
              </w:rPr>
              <w:t xml:space="preserve">E. </w:t>
            </w:r>
            <w:proofErr w:type="spellStart"/>
            <w:r w:rsidRPr="009E754C">
              <w:rPr>
                <w:lang w:val="pt-BR" w:eastAsia="ja-JP"/>
              </w:rPr>
              <w:t>Alshina</w:t>
            </w:r>
            <w:proofErr w:type="spellEnd"/>
          </w:p>
          <w:p w:rsidR="00246A81" w:rsidRPr="009E754C" w:rsidRDefault="00246A81" w:rsidP="0025157A">
            <w:pPr>
              <w:spacing w:before="0" w:after="120"/>
              <w:rPr>
                <w:lang w:val="pt-BR" w:eastAsia="ja-JP"/>
              </w:rPr>
            </w:pPr>
            <w:proofErr w:type="spellStart"/>
            <w:r>
              <w:rPr>
                <w:lang w:val="pt-BR" w:eastAsia="ja-JP"/>
              </w:rPr>
              <w:t>A.Saxena</w:t>
            </w:r>
            <w:proofErr w:type="spellEnd"/>
          </w:p>
        </w:tc>
        <w:tc>
          <w:tcPr>
            <w:tcW w:w="3773" w:type="dxa"/>
          </w:tcPr>
          <w:p w:rsidR="001F3EED" w:rsidRDefault="000D1AFA" w:rsidP="0025157A">
            <w:pPr>
              <w:spacing w:before="0" w:after="120"/>
              <w:rPr>
                <w:rStyle w:val="Hyperlink"/>
                <w:lang w:val="pt-BR" w:eastAsia="ja-JP"/>
              </w:rPr>
            </w:pPr>
            <w:hyperlink r:id="rId26" w:history="1">
              <w:r w:rsidR="001F3EED" w:rsidRPr="004C3AD2">
                <w:rPr>
                  <w:rStyle w:val="Hyperlink"/>
                  <w:lang w:val="pt-BR" w:eastAsia="ja-JP"/>
                </w:rPr>
                <w:t>elena_a.alshina@samsung.com</w:t>
              </w:r>
            </w:hyperlink>
          </w:p>
          <w:p w:rsidR="00246A81" w:rsidRPr="009E754C" w:rsidRDefault="000D1AFA" w:rsidP="0025157A">
            <w:pPr>
              <w:spacing w:before="0" w:after="120"/>
              <w:rPr>
                <w:lang w:val="pt-BR" w:eastAsia="ja-JP"/>
              </w:rPr>
            </w:pPr>
            <w:hyperlink r:id="rId27" w:history="1">
              <w:r w:rsidR="00246A81">
                <w:rPr>
                  <w:rStyle w:val="Hyperlink"/>
                </w:rPr>
                <w:t>asaxena@sta.samsung.com</w:t>
              </w:r>
            </w:hyperlink>
          </w:p>
        </w:tc>
        <w:tc>
          <w:tcPr>
            <w:tcW w:w="0" w:type="auto"/>
          </w:tcPr>
          <w:p w:rsidR="001F3EED" w:rsidRPr="009E754C" w:rsidRDefault="001F3EED" w:rsidP="0025157A">
            <w:pPr>
              <w:spacing w:before="0" w:after="120"/>
              <w:rPr>
                <w:lang w:val="pt-BR" w:eastAsia="ja-JP"/>
              </w:rPr>
            </w:pPr>
          </w:p>
        </w:tc>
        <w:tc>
          <w:tcPr>
            <w:tcW w:w="0" w:type="auto"/>
          </w:tcPr>
          <w:p w:rsidR="001F3EED" w:rsidRPr="009E754C" w:rsidRDefault="001F3EED" w:rsidP="0025157A">
            <w:pPr>
              <w:spacing w:before="0" w:after="120"/>
              <w:rPr>
                <w:lang w:val="pt-BR" w:eastAsia="ja-JP"/>
              </w:rPr>
            </w:pPr>
            <w:r w:rsidRPr="009E754C">
              <w:rPr>
                <w:lang w:val="pt-BR" w:eastAsia="ja-JP"/>
              </w:rPr>
              <w:t>X</w:t>
            </w:r>
          </w:p>
        </w:tc>
      </w:tr>
      <w:tr w:rsidR="001F3EED" w:rsidRPr="007D73BB" w:rsidTr="00025089">
        <w:trPr>
          <w:trHeight w:val="195"/>
          <w:jc w:val="center"/>
        </w:trPr>
        <w:tc>
          <w:tcPr>
            <w:tcW w:w="0" w:type="auto"/>
          </w:tcPr>
          <w:p w:rsidR="001F3EED" w:rsidRPr="009E754C" w:rsidRDefault="001F3EED" w:rsidP="0025157A">
            <w:pPr>
              <w:spacing w:before="0" w:after="120"/>
              <w:rPr>
                <w:lang w:val="pt-BR" w:eastAsia="ja-JP"/>
              </w:rPr>
            </w:pPr>
            <w:r>
              <w:rPr>
                <w:lang w:val="pt-BR" w:eastAsia="ja-JP"/>
              </w:rPr>
              <w:t>Qualcomm</w:t>
            </w:r>
          </w:p>
        </w:tc>
        <w:tc>
          <w:tcPr>
            <w:tcW w:w="2580" w:type="dxa"/>
          </w:tcPr>
          <w:p w:rsidR="001F3EED" w:rsidRPr="009E754C" w:rsidRDefault="001F3EED" w:rsidP="0025157A">
            <w:pPr>
              <w:spacing w:before="0" w:after="120"/>
              <w:rPr>
                <w:lang w:val="pt-BR" w:eastAsia="ja-JP"/>
              </w:rPr>
            </w:pPr>
            <w:r>
              <w:rPr>
                <w:lang w:val="pt-BR" w:eastAsia="ja-JP"/>
              </w:rPr>
              <w:t>X. Li</w:t>
            </w:r>
          </w:p>
        </w:tc>
        <w:tc>
          <w:tcPr>
            <w:tcW w:w="3773" w:type="dxa"/>
          </w:tcPr>
          <w:p w:rsidR="001F3EED" w:rsidRDefault="000D1AFA" w:rsidP="0025157A">
            <w:pPr>
              <w:spacing w:before="0" w:after="120"/>
            </w:pPr>
            <w:hyperlink r:id="rId28" w:history="1">
              <w:r w:rsidR="001F3EED" w:rsidRPr="00A114C4">
                <w:rPr>
                  <w:rStyle w:val="Hyperlink"/>
                </w:rPr>
                <w:t>lxiang@qti.qualcomm.com</w:t>
              </w:r>
            </w:hyperlink>
          </w:p>
        </w:tc>
        <w:tc>
          <w:tcPr>
            <w:tcW w:w="0" w:type="auto"/>
          </w:tcPr>
          <w:p w:rsidR="001F3EED" w:rsidRPr="009E754C" w:rsidRDefault="001F3EED" w:rsidP="0025157A">
            <w:pPr>
              <w:spacing w:before="0" w:after="120"/>
              <w:rPr>
                <w:lang w:val="pt-BR" w:eastAsia="ja-JP"/>
              </w:rPr>
            </w:pPr>
          </w:p>
        </w:tc>
        <w:tc>
          <w:tcPr>
            <w:tcW w:w="0" w:type="auto"/>
          </w:tcPr>
          <w:p w:rsidR="001F3EED" w:rsidRPr="009E754C" w:rsidRDefault="001F3EED" w:rsidP="0025157A">
            <w:pPr>
              <w:spacing w:before="0" w:after="120"/>
              <w:rPr>
                <w:lang w:val="pt-BR" w:eastAsia="ja-JP"/>
              </w:rPr>
            </w:pPr>
            <w:r>
              <w:rPr>
                <w:lang w:val="pt-BR" w:eastAsia="ja-JP"/>
              </w:rPr>
              <w:t>X</w:t>
            </w:r>
          </w:p>
        </w:tc>
      </w:tr>
      <w:tr w:rsidR="001F3EED" w:rsidRPr="007D73BB" w:rsidTr="0025157A">
        <w:trPr>
          <w:trHeight w:val="195"/>
          <w:jc w:val="center"/>
        </w:trPr>
        <w:tc>
          <w:tcPr>
            <w:tcW w:w="0" w:type="auto"/>
          </w:tcPr>
          <w:p w:rsidR="001F3EED" w:rsidRDefault="001F3EED" w:rsidP="0025157A">
            <w:pPr>
              <w:spacing w:before="0" w:after="120"/>
              <w:rPr>
                <w:lang w:val="pt-BR" w:eastAsia="ja-JP"/>
              </w:rPr>
            </w:pPr>
            <w:bookmarkStart w:id="4" w:name="_GoBack" w:colFirst="4" w:colLast="4"/>
            <w:r>
              <w:rPr>
                <w:lang w:val="pt-BR" w:eastAsia="ja-JP"/>
              </w:rPr>
              <w:t>Sharp Labs</w:t>
            </w:r>
          </w:p>
        </w:tc>
        <w:tc>
          <w:tcPr>
            <w:tcW w:w="2580" w:type="dxa"/>
          </w:tcPr>
          <w:p w:rsidR="001F3EED" w:rsidRPr="00B4539B" w:rsidRDefault="001F3EED" w:rsidP="0025157A">
            <w:pPr>
              <w:spacing w:before="0" w:after="120"/>
              <w:rPr>
                <w:lang w:val="pl-PL" w:eastAsia="ja-JP"/>
              </w:rPr>
            </w:pPr>
            <w:r w:rsidRPr="00B4539B">
              <w:rPr>
                <w:lang w:val="pl-PL" w:eastAsia="ja-JP"/>
              </w:rPr>
              <w:t>S.-H. Kim</w:t>
            </w:r>
          </w:p>
          <w:p w:rsidR="001F3EED" w:rsidRPr="00B4539B" w:rsidRDefault="001F3EED" w:rsidP="0025157A">
            <w:pPr>
              <w:numPr>
                <w:ins w:id="5" w:author="kimse" w:date="2013-10-30T09:02:00Z"/>
              </w:numPr>
              <w:spacing w:before="0" w:after="120"/>
              <w:rPr>
                <w:lang w:val="pl-PL" w:eastAsia="ja-JP"/>
              </w:rPr>
            </w:pPr>
            <w:r w:rsidRPr="00B4539B">
              <w:rPr>
                <w:lang w:val="pl-PL" w:eastAsia="ja-JP"/>
              </w:rPr>
              <w:t xml:space="preserve">J. </w:t>
            </w:r>
            <w:proofErr w:type="spellStart"/>
            <w:r w:rsidRPr="00B4539B">
              <w:rPr>
                <w:lang w:val="pl-PL" w:eastAsia="ja-JP"/>
              </w:rPr>
              <w:t>Zhao</w:t>
            </w:r>
            <w:proofErr w:type="spellEnd"/>
          </w:p>
        </w:tc>
        <w:tc>
          <w:tcPr>
            <w:tcW w:w="3773" w:type="dxa"/>
          </w:tcPr>
          <w:p w:rsidR="001F3EED" w:rsidRPr="00B4539B" w:rsidRDefault="000D1AFA" w:rsidP="0025157A">
            <w:pPr>
              <w:spacing w:before="0" w:after="120"/>
              <w:rPr>
                <w:lang w:val="pl-PL"/>
              </w:rPr>
            </w:pPr>
            <w:hyperlink r:id="rId29" w:history="1">
              <w:r w:rsidR="001F3EED" w:rsidRPr="00B4539B">
                <w:rPr>
                  <w:rStyle w:val="Hyperlink"/>
                  <w:lang w:val="pl-PL"/>
                </w:rPr>
                <w:t>kimse@sharplabs.com</w:t>
              </w:r>
            </w:hyperlink>
          </w:p>
          <w:p w:rsidR="001F3EED" w:rsidRPr="00B4539B" w:rsidRDefault="000D1AFA" w:rsidP="0025157A">
            <w:pPr>
              <w:numPr>
                <w:ins w:id="6" w:author="kimse" w:date="2013-10-30T09:05:00Z"/>
              </w:numPr>
              <w:spacing w:before="0" w:after="120"/>
              <w:rPr>
                <w:szCs w:val="22"/>
                <w:lang w:val="pl-PL" w:eastAsia="ko-KR"/>
              </w:rPr>
            </w:pPr>
            <w:hyperlink r:id="rId30" w:history="1">
              <w:r w:rsidR="001F3EED" w:rsidRPr="00B4539B">
                <w:rPr>
                  <w:rStyle w:val="Hyperlink"/>
                  <w:szCs w:val="22"/>
                  <w:lang w:val="pl-PL" w:eastAsia="ko-KR"/>
                </w:rPr>
                <w:t>jzhao@sharplabs.com</w:t>
              </w:r>
            </w:hyperlink>
          </w:p>
        </w:tc>
        <w:tc>
          <w:tcPr>
            <w:tcW w:w="0" w:type="auto"/>
          </w:tcPr>
          <w:p w:rsidR="001F3EED" w:rsidRPr="00B4539B" w:rsidRDefault="001F3EED" w:rsidP="0025157A">
            <w:pPr>
              <w:spacing w:before="0" w:after="120"/>
              <w:rPr>
                <w:lang w:val="pl-PL" w:eastAsia="ja-JP"/>
              </w:rPr>
            </w:pPr>
          </w:p>
        </w:tc>
        <w:tc>
          <w:tcPr>
            <w:tcW w:w="0" w:type="auto"/>
          </w:tcPr>
          <w:p w:rsidR="001F3EED" w:rsidRPr="00B4539B" w:rsidRDefault="001F3EED" w:rsidP="0025157A">
            <w:pPr>
              <w:spacing w:before="0" w:after="120"/>
              <w:rPr>
                <w:lang w:eastAsia="ja-JP"/>
              </w:rPr>
            </w:pPr>
            <w:r>
              <w:rPr>
                <w:lang w:eastAsia="ja-JP"/>
              </w:rPr>
              <w:t>X</w:t>
            </w:r>
          </w:p>
        </w:tc>
      </w:tr>
      <w:tr w:rsidR="0025157A" w:rsidRPr="007D73BB" w:rsidTr="000E4DEC">
        <w:trPr>
          <w:trHeight w:val="195"/>
          <w:jc w:val="center"/>
        </w:trPr>
        <w:tc>
          <w:tcPr>
            <w:tcW w:w="0" w:type="auto"/>
          </w:tcPr>
          <w:p w:rsidR="0025157A" w:rsidRDefault="0025157A" w:rsidP="0025157A">
            <w:pPr>
              <w:spacing w:before="0" w:after="120"/>
              <w:rPr>
                <w:lang w:val="pt-BR" w:eastAsia="ja-JP"/>
              </w:rPr>
            </w:pPr>
            <w:r>
              <w:rPr>
                <w:lang w:val="pt-BR" w:eastAsia="ja-JP"/>
              </w:rPr>
              <w:t>Nokia</w:t>
            </w:r>
          </w:p>
        </w:tc>
        <w:tc>
          <w:tcPr>
            <w:tcW w:w="2580" w:type="dxa"/>
          </w:tcPr>
          <w:p w:rsidR="0025157A" w:rsidRDefault="0025157A" w:rsidP="0025157A">
            <w:pPr>
              <w:spacing w:before="0" w:after="120"/>
              <w:rPr>
                <w:lang w:val="pl-PL" w:eastAsia="ja-JP"/>
              </w:rPr>
            </w:pPr>
            <w:proofErr w:type="spellStart"/>
            <w:r>
              <w:rPr>
                <w:lang w:val="pl-PL" w:eastAsia="ja-JP"/>
              </w:rPr>
              <w:t>K.Ugur</w:t>
            </w:r>
            <w:proofErr w:type="spellEnd"/>
          </w:p>
          <w:p w:rsidR="0025157A" w:rsidRPr="00B4539B" w:rsidRDefault="0025157A" w:rsidP="0025157A">
            <w:pPr>
              <w:spacing w:before="0" w:after="120"/>
              <w:rPr>
                <w:lang w:val="pl-PL" w:eastAsia="ja-JP"/>
              </w:rPr>
            </w:pPr>
            <w:proofErr w:type="spellStart"/>
            <w:r>
              <w:rPr>
                <w:lang w:val="pl-PL" w:eastAsia="ja-JP"/>
              </w:rPr>
              <w:t>A.Alireza</w:t>
            </w:r>
            <w:proofErr w:type="spellEnd"/>
          </w:p>
        </w:tc>
        <w:tc>
          <w:tcPr>
            <w:tcW w:w="3773" w:type="dxa"/>
          </w:tcPr>
          <w:p w:rsidR="0025157A" w:rsidRPr="00246A81" w:rsidRDefault="000D1AFA" w:rsidP="0025157A">
            <w:pPr>
              <w:spacing w:before="0" w:after="120"/>
              <w:rPr>
                <w:lang w:val="pl-PL"/>
              </w:rPr>
            </w:pPr>
            <w:hyperlink r:id="rId31" w:history="1">
              <w:r w:rsidR="0025157A" w:rsidRPr="00246A81">
                <w:rPr>
                  <w:rStyle w:val="Hyperlink"/>
                  <w:lang w:val="pl-PL"/>
                </w:rPr>
                <w:t>kemal.ugur@nokia.com</w:t>
              </w:r>
            </w:hyperlink>
            <w:r w:rsidR="0025157A" w:rsidRPr="00246A81">
              <w:rPr>
                <w:lang w:val="pl-PL"/>
              </w:rPr>
              <w:t xml:space="preserve"> </w:t>
            </w:r>
          </w:p>
          <w:p w:rsidR="0025157A" w:rsidRPr="00246A81" w:rsidRDefault="000D1AFA" w:rsidP="0025157A">
            <w:pPr>
              <w:spacing w:before="0" w:after="120"/>
              <w:rPr>
                <w:lang w:val="pl-PL"/>
              </w:rPr>
            </w:pPr>
            <w:hyperlink r:id="rId32" w:history="1">
              <w:r w:rsidR="0025157A" w:rsidRPr="00246A81">
                <w:rPr>
                  <w:rStyle w:val="Hyperlink"/>
                  <w:lang w:val="pl-PL"/>
                </w:rPr>
                <w:t>ext-alireza.aminlou@nokia.com</w:t>
              </w:r>
            </w:hyperlink>
            <w:r w:rsidR="0025157A" w:rsidRPr="00246A81">
              <w:rPr>
                <w:lang w:val="pl-PL"/>
              </w:rPr>
              <w:t xml:space="preserve"> </w:t>
            </w:r>
          </w:p>
        </w:tc>
        <w:tc>
          <w:tcPr>
            <w:tcW w:w="0" w:type="auto"/>
          </w:tcPr>
          <w:p w:rsidR="0025157A" w:rsidRPr="00246A81" w:rsidRDefault="0025157A" w:rsidP="0025157A">
            <w:pPr>
              <w:spacing w:before="0" w:after="120"/>
              <w:rPr>
                <w:lang w:val="pl-PL" w:eastAsia="ja-JP"/>
              </w:rPr>
            </w:pPr>
          </w:p>
        </w:tc>
        <w:tc>
          <w:tcPr>
            <w:tcW w:w="0" w:type="auto"/>
          </w:tcPr>
          <w:p w:rsidR="0025157A" w:rsidRDefault="0025157A" w:rsidP="0025157A">
            <w:pPr>
              <w:spacing w:before="0" w:after="120"/>
              <w:rPr>
                <w:lang w:eastAsia="ja-JP"/>
              </w:rPr>
            </w:pPr>
            <w:r>
              <w:rPr>
                <w:lang w:eastAsia="ja-JP"/>
              </w:rPr>
              <w:t>X</w:t>
            </w:r>
          </w:p>
        </w:tc>
      </w:tr>
      <w:bookmarkEnd w:id="4"/>
      <w:tr w:rsidR="000E4DEC" w:rsidRPr="000E4DEC" w:rsidTr="00025089">
        <w:trPr>
          <w:trHeight w:val="195"/>
          <w:jc w:val="center"/>
        </w:trPr>
        <w:tc>
          <w:tcPr>
            <w:tcW w:w="0" w:type="auto"/>
            <w:tcBorders>
              <w:bottom w:val="single" w:sz="12" w:space="0" w:color="auto"/>
            </w:tcBorders>
          </w:tcPr>
          <w:p w:rsidR="000E4DEC" w:rsidRDefault="000E4DEC" w:rsidP="0025157A">
            <w:pPr>
              <w:spacing w:before="0" w:after="120"/>
              <w:rPr>
                <w:lang w:val="pt-BR" w:eastAsia="ja-JP"/>
              </w:rPr>
            </w:pPr>
            <w:r>
              <w:rPr>
                <w:lang w:val="pt-BR" w:eastAsia="ja-JP"/>
              </w:rPr>
              <w:t>Sony</w:t>
            </w:r>
          </w:p>
        </w:tc>
        <w:tc>
          <w:tcPr>
            <w:tcW w:w="2580" w:type="dxa"/>
            <w:tcBorders>
              <w:bottom w:val="single" w:sz="12" w:space="0" w:color="auto"/>
            </w:tcBorders>
          </w:tcPr>
          <w:p w:rsidR="000E4DEC" w:rsidRDefault="000E4DEC" w:rsidP="0025157A">
            <w:pPr>
              <w:spacing w:before="0" w:after="120"/>
              <w:rPr>
                <w:lang w:val="pl-PL" w:eastAsia="ja-JP"/>
              </w:rPr>
            </w:pPr>
            <w:proofErr w:type="spellStart"/>
            <w:r>
              <w:rPr>
                <w:lang w:val="pl-PL" w:eastAsia="ja-JP"/>
              </w:rPr>
              <w:t>K.Sato</w:t>
            </w:r>
            <w:proofErr w:type="spellEnd"/>
          </w:p>
        </w:tc>
        <w:tc>
          <w:tcPr>
            <w:tcW w:w="3773" w:type="dxa"/>
            <w:tcBorders>
              <w:bottom w:val="single" w:sz="12" w:space="0" w:color="auto"/>
            </w:tcBorders>
          </w:tcPr>
          <w:p w:rsidR="000E4DEC" w:rsidRPr="000E4DEC" w:rsidRDefault="000D1AFA" w:rsidP="000E4DEC">
            <w:pPr>
              <w:spacing w:before="0" w:after="120"/>
              <w:rPr>
                <w:lang w:val="pl-PL"/>
              </w:rPr>
            </w:pPr>
            <w:hyperlink r:id="rId33" w:history="1">
              <w:r w:rsidR="000E4DEC" w:rsidRPr="00434945">
                <w:rPr>
                  <w:rStyle w:val="Hyperlink"/>
                  <w:lang w:val="pl-PL"/>
                </w:rPr>
                <w:t>kazushi.sato@jp.sony.com</w:t>
              </w:r>
            </w:hyperlink>
            <w:r w:rsidR="000E4DEC">
              <w:rPr>
                <w:lang w:val="pl-PL"/>
              </w:rPr>
              <w:t xml:space="preserve"> 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0E4DEC" w:rsidRPr="00246A81" w:rsidRDefault="000E4DEC" w:rsidP="0025157A">
            <w:pPr>
              <w:spacing w:before="0" w:after="120"/>
              <w:rPr>
                <w:lang w:val="pl-PL" w:eastAsia="ja-JP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0E4DEC" w:rsidRPr="000E4DEC" w:rsidRDefault="000E4DEC" w:rsidP="0025157A">
            <w:pPr>
              <w:spacing w:before="0" w:after="120"/>
              <w:rPr>
                <w:lang w:val="pl-PL" w:eastAsia="ja-JP"/>
              </w:rPr>
            </w:pPr>
            <w:r>
              <w:rPr>
                <w:lang w:val="pl-PL" w:eastAsia="ja-JP"/>
              </w:rPr>
              <w:t>X</w:t>
            </w:r>
          </w:p>
        </w:tc>
      </w:tr>
    </w:tbl>
    <w:p w:rsidR="001F3EED" w:rsidRPr="000E4DEC" w:rsidRDefault="001F3EED" w:rsidP="00B737BD">
      <w:pPr>
        <w:rPr>
          <w:lang w:val="pl-PL"/>
        </w:rPr>
      </w:pPr>
    </w:p>
    <w:p w:rsidR="001F3EED" w:rsidRDefault="001F3EED" w:rsidP="00A73C7F">
      <w:pPr>
        <w:pStyle w:val="Heading1"/>
      </w:pPr>
      <w:r>
        <w:t>Test sequences</w:t>
      </w:r>
    </w:p>
    <w:p w:rsidR="001F3EED" w:rsidRDefault="001F3EED" w:rsidP="003A0DFD">
      <w:pPr>
        <w:jc w:val="both"/>
      </w:pPr>
      <w:r>
        <w:t>As decided at the 14</w:t>
      </w:r>
      <w:r w:rsidRPr="004355AE">
        <w:rPr>
          <w:vertAlign w:val="superscript"/>
        </w:rPr>
        <w:t>th</w:t>
      </w:r>
      <w:r>
        <w:t xml:space="preserve"> JCTVC meeting in </w:t>
      </w:r>
      <w:smartTag w:uri="urn:schemas-microsoft-com:office:smarttags" w:element="country-region">
        <w:r>
          <w:t>Vienna</w:t>
        </w:r>
      </w:smartTag>
      <w:r>
        <w:t xml:space="preserve">, the color graded sequences provided in AHG14 </w:t>
      </w:r>
      <w:r>
        <w:fldChar w:fldCharType="begin"/>
      </w:r>
      <w:r>
        <w:instrText xml:space="preserve"> REF _Ref370571037 \r \h </w:instrText>
      </w:r>
      <w:r>
        <w:fldChar w:fldCharType="separate"/>
      </w:r>
      <w:r>
        <w:t>[4]</w:t>
      </w:r>
      <w:r>
        <w:fldChar w:fldCharType="end"/>
      </w:r>
      <w:r>
        <w:t xml:space="preserve"> and described in SCE4 description </w:t>
      </w:r>
      <w:r>
        <w:fldChar w:fldCharType="begin"/>
      </w:r>
      <w:r>
        <w:instrText xml:space="preserve"> REF _Ref369783520 \r \h </w:instrText>
      </w:r>
      <w:r>
        <w:fldChar w:fldCharType="separate"/>
      </w:r>
      <w:r>
        <w:t>[1]</w:t>
      </w:r>
      <w:r>
        <w:fldChar w:fldCharType="end"/>
      </w:r>
      <w:r>
        <w:t xml:space="preserve"> (</w:t>
      </w:r>
      <w:r>
        <w:fldChar w:fldCharType="begin"/>
      </w:r>
      <w:r>
        <w:instrText xml:space="preserve"> REF _Ref370564748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 xml:space="preserve">) are used for this SCE. </w:t>
      </w:r>
    </w:p>
    <w:p w:rsidR="001F3EED" w:rsidRDefault="001F3EED" w:rsidP="00A73C7F">
      <w:pPr>
        <w:jc w:val="both"/>
        <w:rPr>
          <w:szCs w:val="24"/>
          <w:lang w:val="en-CA" w:eastAsia="de-DE"/>
        </w:rPr>
      </w:pPr>
      <w:r>
        <w:rPr>
          <w:szCs w:val="24"/>
          <w:lang w:val="en-CA" w:eastAsia="de-DE"/>
        </w:rPr>
        <w:t xml:space="preserve">For the Enhancement Layer, the sequences have been color graded in DCI-P3 and next expressed in BT.2020 gamut, 3840x2160p. For the Base Layer, the BT.709 sequences are 1920x1080p. </w:t>
      </w:r>
    </w:p>
    <w:p w:rsidR="001F3EED" w:rsidRDefault="001F3EED" w:rsidP="00A73C7F">
      <w:pPr>
        <w:jc w:val="both"/>
        <w:rPr>
          <w:szCs w:val="24"/>
          <w:lang w:val="en-CA" w:eastAsia="de-DE"/>
        </w:rPr>
      </w:pPr>
      <w:r>
        <w:rPr>
          <w:szCs w:val="24"/>
          <w:lang w:val="en-CA" w:eastAsia="de-DE"/>
        </w:rPr>
        <w:t xml:space="preserve">The BT.2020, 3840x2160p sequences are 10-bit, the </w:t>
      </w:r>
      <w:r>
        <w:rPr>
          <w:lang w:eastAsia="de-DE"/>
        </w:rPr>
        <w:t xml:space="preserve">BT.709, </w:t>
      </w:r>
      <w:r>
        <w:rPr>
          <w:szCs w:val="24"/>
          <w:lang w:val="en-CA" w:eastAsia="de-DE"/>
        </w:rPr>
        <w:t>1920x1080p have been provided in 8-bit and 10-bit. The sequences duration are 300 frames for 60Hz sequences and 250 frames for 50Hz sequences (5 seconds duration).</w:t>
      </w:r>
    </w:p>
    <w:p w:rsidR="001F3EED" w:rsidRDefault="001F3EED" w:rsidP="00A73C7F">
      <w:pPr>
        <w:jc w:val="both"/>
        <w:rPr>
          <w:szCs w:val="24"/>
          <w:lang w:val="en-CA" w:eastAsia="de-DE"/>
        </w:rPr>
      </w:pPr>
      <w:r>
        <w:rPr>
          <w:szCs w:val="24"/>
          <w:lang w:val="en-CA" w:eastAsia="de-DE"/>
        </w:rPr>
        <w:t xml:space="preserve">The sequences with the associated license conditions are available at the Hannover FTP site: </w:t>
      </w:r>
      <w:hyperlink r:id="rId34" w:history="1">
        <w:r>
          <w:rPr>
            <w:rStyle w:val="Hyperlink"/>
          </w:rPr>
          <w:t>ftp.tnt.uni-hannover.de/scalable/sequences/CGS</w:t>
        </w:r>
      </w:hyperlink>
      <w:r>
        <w:rPr>
          <w:color w:val="1F497D"/>
        </w:rPr>
        <w:t xml:space="preserve"> </w:t>
      </w:r>
      <w:r w:rsidRPr="003D0BAE">
        <w:rPr>
          <w:szCs w:val="24"/>
          <w:lang w:val="en-CA" w:eastAsia="de-DE"/>
        </w:rPr>
        <w:t xml:space="preserve">with scalability </w:t>
      </w:r>
      <w:r>
        <w:rPr>
          <w:szCs w:val="24"/>
          <w:lang w:val="en-CA" w:eastAsia="de-DE"/>
        </w:rPr>
        <w:t>use</w:t>
      </w:r>
      <w:r w:rsidRPr="003D0BAE">
        <w:rPr>
          <w:szCs w:val="24"/>
          <w:lang w:val="en-CA" w:eastAsia="de-DE"/>
        </w:rPr>
        <w:t xml:space="preserve"> credentials</w:t>
      </w:r>
      <w:r>
        <w:rPr>
          <w:szCs w:val="24"/>
          <w:lang w:val="en-CA" w:eastAsia="de-DE"/>
        </w:rPr>
        <w:t>.</w:t>
      </w:r>
    </w:p>
    <w:p w:rsidR="001F3EED" w:rsidRDefault="001F3EED" w:rsidP="00801338">
      <w:pPr>
        <w:pStyle w:val="Caption"/>
        <w:spacing w:after="120"/>
        <w:jc w:val="center"/>
        <w:rPr>
          <w:szCs w:val="24"/>
          <w:lang w:val="en-CA" w:eastAsia="de-DE"/>
        </w:rPr>
      </w:pPr>
      <w:bookmarkStart w:id="7" w:name="_Ref370564748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7"/>
      <w:r>
        <w:t>: List of test sequences.</w:t>
      </w:r>
    </w:p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319"/>
        <w:gridCol w:w="1333"/>
        <w:gridCol w:w="553"/>
        <w:gridCol w:w="1072"/>
        <w:gridCol w:w="754"/>
      </w:tblGrid>
      <w:tr w:rsidR="001F3EED" w:rsidRPr="007D73BB" w:rsidTr="00746C2E">
        <w:tc>
          <w:tcPr>
            <w:tcW w:w="6319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746C2E">
            <w:pPr>
              <w:spacing w:before="0"/>
              <w:jc w:val="both"/>
              <w:rPr>
                <w:b/>
                <w:szCs w:val="24"/>
                <w:lang w:val="en-CA" w:eastAsia="de-DE"/>
              </w:rPr>
            </w:pPr>
            <w:r w:rsidRPr="007D73BB">
              <w:rPr>
                <w:b/>
                <w:szCs w:val="24"/>
                <w:lang w:val="en-CA" w:eastAsia="de-DE"/>
              </w:rPr>
              <w:t>Test Sequences</w:t>
            </w:r>
          </w:p>
        </w:tc>
        <w:tc>
          <w:tcPr>
            <w:tcW w:w="1333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746C2E">
            <w:pPr>
              <w:spacing w:before="0"/>
              <w:jc w:val="both"/>
              <w:rPr>
                <w:b/>
                <w:szCs w:val="24"/>
                <w:lang w:val="en-CA" w:eastAsia="de-DE"/>
              </w:rPr>
            </w:pPr>
            <w:r w:rsidRPr="007D73BB">
              <w:rPr>
                <w:b/>
                <w:szCs w:val="24"/>
                <w:lang w:val="en-CA" w:eastAsia="de-DE"/>
              </w:rPr>
              <w:t>size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746C2E">
            <w:pPr>
              <w:spacing w:before="0"/>
              <w:jc w:val="both"/>
              <w:rPr>
                <w:b/>
                <w:szCs w:val="24"/>
                <w:lang w:val="en-CA" w:eastAsia="de-DE"/>
              </w:rPr>
            </w:pPr>
            <w:r w:rsidRPr="007D73BB">
              <w:rPr>
                <w:b/>
                <w:szCs w:val="24"/>
                <w:lang w:val="en-CA" w:eastAsia="de-DE"/>
              </w:rPr>
              <w:t>fps</w:t>
            </w:r>
          </w:p>
        </w:tc>
        <w:tc>
          <w:tcPr>
            <w:tcW w:w="1072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746C2E">
            <w:pPr>
              <w:spacing w:before="0"/>
              <w:jc w:val="both"/>
              <w:rPr>
                <w:b/>
                <w:szCs w:val="24"/>
                <w:lang w:val="en-CA" w:eastAsia="de-DE"/>
              </w:rPr>
            </w:pPr>
            <w:r w:rsidRPr="007D73BB">
              <w:rPr>
                <w:b/>
                <w:szCs w:val="24"/>
                <w:lang w:val="en-CA" w:eastAsia="de-DE"/>
              </w:rPr>
              <w:t>Duration</w:t>
            </w:r>
          </w:p>
        </w:tc>
        <w:tc>
          <w:tcPr>
            <w:tcW w:w="75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746C2E">
            <w:pPr>
              <w:spacing w:before="0"/>
              <w:jc w:val="both"/>
              <w:rPr>
                <w:b/>
                <w:szCs w:val="24"/>
                <w:lang w:val="en-CA" w:eastAsia="de-DE"/>
              </w:rPr>
            </w:pPr>
            <w:r w:rsidRPr="007D73BB">
              <w:rPr>
                <w:b/>
                <w:szCs w:val="24"/>
                <w:lang w:val="en-CA" w:eastAsia="de-DE"/>
              </w:rPr>
              <w:t>Bit-depth</w:t>
            </w:r>
          </w:p>
        </w:tc>
      </w:tr>
      <w:tr w:rsidR="001F3EED" w:rsidRPr="007D73BB" w:rsidTr="00746C2E">
        <w:tc>
          <w:tcPr>
            <w:tcW w:w="6319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BT709_Birthday_1920x1080_60_zerophase_0.9pi.yuv</w:t>
            </w:r>
          </w:p>
        </w:tc>
        <w:tc>
          <w:tcPr>
            <w:tcW w:w="1333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1920 x 1080</w:t>
            </w:r>
          </w:p>
        </w:tc>
        <w:tc>
          <w:tcPr>
            <w:tcW w:w="553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8</w:t>
            </w:r>
          </w:p>
        </w:tc>
      </w:tr>
      <w:tr w:rsidR="001F3EED" w:rsidRPr="007D73BB" w:rsidTr="00746C2E">
        <w:tc>
          <w:tcPr>
            <w:tcW w:w="6319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BT709_BirthdayFlashPart1_1920x1080_60_zerophase_0.9pi.yuv</w:t>
            </w:r>
          </w:p>
        </w:tc>
        <w:tc>
          <w:tcPr>
            <w:tcW w:w="133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1920 x 1080</w:t>
            </w:r>
          </w:p>
        </w:tc>
        <w:tc>
          <w:tcPr>
            <w:tcW w:w="55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8</w:t>
            </w:r>
          </w:p>
        </w:tc>
      </w:tr>
      <w:tr w:rsidR="001F3EED" w:rsidRPr="007D73BB" w:rsidTr="00746C2E">
        <w:tc>
          <w:tcPr>
            <w:tcW w:w="6319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BT709_BirthdayFlashPart2_1920x1080_60_zerophase_0.9pi.yuv</w:t>
            </w:r>
          </w:p>
        </w:tc>
        <w:tc>
          <w:tcPr>
            <w:tcW w:w="133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1920 x 1080</w:t>
            </w:r>
          </w:p>
        </w:tc>
        <w:tc>
          <w:tcPr>
            <w:tcW w:w="55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8</w:t>
            </w:r>
          </w:p>
        </w:tc>
      </w:tr>
      <w:tr w:rsidR="001F3EED" w:rsidRPr="007D73BB" w:rsidTr="00746C2E">
        <w:tc>
          <w:tcPr>
            <w:tcW w:w="6319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BT709_Parakeets_1920x1080_50_zerophase_0.9pi.yuv</w:t>
            </w:r>
          </w:p>
        </w:tc>
        <w:tc>
          <w:tcPr>
            <w:tcW w:w="133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1920 x 1080</w:t>
            </w:r>
          </w:p>
        </w:tc>
        <w:tc>
          <w:tcPr>
            <w:tcW w:w="55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50</w:t>
            </w:r>
          </w:p>
        </w:tc>
        <w:tc>
          <w:tcPr>
            <w:tcW w:w="1072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250</w:t>
            </w:r>
          </w:p>
        </w:tc>
        <w:tc>
          <w:tcPr>
            <w:tcW w:w="754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8</w:t>
            </w:r>
          </w:p>
        </w:tc>
      </w:tr>
      <w:tr w:rsidR="001F3EED" w:rsidRPr="007D73BB" w:rsidTr="00746C2E">
        <w:tc>
          <w:tcPr>
            <w:tcW w:w="6319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BT709_TableCar_1920x1080_60_zerophase_0.9pi.yuv</w:t>
            </w:r>
          </w:p>
        </w:tc>
        <w:tc>
          <w:tcPr>
            <w:tcW w:w="1333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1920 x 1080</w:t>
            </w:r>
          </w:p>
        </w:tc>
        <w:tc>
          <w:tcPr>
            <w:tcW w:w="553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8</w:t>
            </w:r>
          </w:p>
        </w:tc>
      </w:tr>
      <w:tr w:rsidR="001F3EED" w:rsidRPr="007D73BB" w:rsidTr="00746C2E">
        <w:tc>
          <w:tcPr>
            <w:tcW w:w="6319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lastRenderedPageBreak/>
              <w:t>BT709_Birthday_1920x1080_60_10bit_zerophase_0.9pi.yuv</w:t>
            </w:r>
          </w:p>
        </w:tc>
        <w:tc>
          <w:tcPr>
            <w:tcW w:w="1333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1920 x 1080</w:t>
            </w:r>
          </w:p>
        </w:tc>
        <w:tc>
          <w:tcPr>
            <w:tcW w:w="553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10</w:t>
            </w:r>
          </w:p>
        </w:tc>
      </w:tr>
      <w:tr w:rsidR="001F3EED" w:rsidRPr="007D73BB" w:rsidTr="00746C2E">
        <w:tc>
          <w:tcPr>
            <w:tcW w:w="6319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BT709_BirthdayFlashPart1_1920x1080_60_10bit_zerophase_0.9pi.yuv</w:t>
            </w:r>
          </w:p>
        </w:tc>
        <w:tc>
          <w:tcPr>
            <w:tcW w:w="133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1920 x 1080</w:t>
            </w:r>
          </w:p>
        </w:tc>
        <w:tc>
          <w:tcPr>
            <w:tcW w:w="55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</w:tcPr>
          <w:p w:rsidR="001F3EED" w:rsidRPr="007D73BB" w:rsidRDefault="001F3EED" w:rsidP="00746C2E">
            <w:pPr>
              <w:spacing w:before="0"/>
              <w:rPr>
                <w:sz w:val="20"/>
              </w:rPr>
            </w:pPr>
            <w:r w:rsidRPr="007D73BB">
              <w:rPr>
                <w:sz w:val="20"/>
                <w:lang w:val="en-CA" w:eastAsia="de-DE"/>
              </w:rPr>
              <w:t>10</w:t>
            </w:r>
          </w:p>
        </w:tc>
      </w:tr>
      <w:tr w:rsidR="001F3EED" w:rsidRPr="007D73BB" w:rsidTr="00746C2E">
        <w:tc>
          <w:tcPr>
            <w:tcW w:w="6319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BT709_BirthdayFlashPart2_1920x1080_60_10bit_zerophase_0.9pi.yuv</w:t>
            </w:r>
          </w:p>
        </w:tc>
        <w:tc>
          <w:tcPr>
            <w:tcW w:w="133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1920 x 1080</w:t>
            </w:r>
          </w:p>
        </w:tc>
        <w:tc>
          <w:tcPr>
            <w:tcW w:w="55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</w:tcPr>
          <w:p w:rsidR="001F3EED" w:rsidRPr="007D73BB" w:rsidRDefault="001F3EED" w:rsidP="00746C2E">
            <w:pPr>
              <w:spacing w:before="0"/>
              <w:rPr>
                <w:sz w:val="20"/>
              </w:rPr>
            </w:pPr>
            <w:r w:rsidRPr="007D73BB">
              <w:rPr>
                <w:sz w:val="20"/>
                <w:lang w:val="en-CA" w:eastAsia="de-DE"/>
              </w:rPr>
              <w:t>10</w:t>
            </w:r>
          </w:p>
        </w:tc>
      </w:tr>
      <w:tr w:rsidR="001F3EED" w:rsidRPr="007D73BB" w:rsidTr="00746C2E">
        <w:tc>
          <w:tcPr>
            <w:tcW w:w="6319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BT709_Parakeets_1920x1080_50_10bit_zerophase_0.9pi.yuv</w:t>
            </w:r>
          </w:p>
        </w:tc>
        <w:tc>
          <w:tcPr>
            <w:tcW w:w="133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1920 x 1080</w:t>
            </w:r>
          </w:p>
        </w:tc>
        <w:tc>
          <w:tcPr>
            <w:tcW w:w="55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50</w:t>
            </w:r>
          </w:p>
        </w:tc>
        <w:tc>
          <w:tcPr>
            <w:tcW w:w="1072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250</w:t>
            </w:r>
          </w:p>
        </w:tc>
        <w:tc>
          <w:tcPr>
            <w:tcW w:w="754" w:type="dxa"/>
          </w:tcPr>
          <w:p w:rsidR="001F3EED" w:rsidRPr="007D73BB" w:rsidRDefault="001F3EED" w:rsidP="00746C2E">
            <w:pPr>
              <w:spacing w:before="0"/>
              <w:rPr>
                <w:sz w:val="20"/>
              </w:rPr>
            </w:pPr>
            <w:r w:rsidRPr="007D73BB">
              <w:rPr>
                <w:sz w:val="20"/>
                <w:lang w:val="en-CA" w:eastAsia="de-DE"/>
              </w:rPr>
              <w:t>10</w:t>
            </w:r>
          </w:p>
        </w:tc>
      </w:tr>
      <w:tr w:rsidR="001F3EED" w:rsidRPr="007D73BB" w:rsidTr="00746C2E">
        <w:tc>
          <w:tcPr>
            <w:tcW w:w="6319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BT709_TableCar_1920x1080_60_10bit_zerophase_0.9pi.yuv</w:t>
            </w:r>
          </w:p>
        </w:tc>
        <w:tc>
          <w:tcPr>
            <w:tcW w:w="1333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1920 x 1080</w:t>
            </w:r>
          </w:p>
        </w:tc>
        <w:tc>
          <w:tcPr>
            <w:tcW w:w="553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rPr>
                <w:sz w:val="20"/>
              </w:rPr>
            </w:pPr>
            <w:r w:rsidRPr="007D73BB">
              <w:rPr>
                <w:sz w:val="20"/>
                <w:lang w:val="en-CA" w:eastAsia="de-DE"/>
              </w:rPr>
              <w:t>10</w:t>
            </w:r>
          </w:p>
        </w:tc>
      </w:tr>
      <w:tr w:rsidR="001F3EED" w:rsidRPr="007D73BB" w:rsidTr="00746C2E">
        <w:tc>
          <w:tcPr>
            <w:tcW w:w="6319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BT2020_Birthday_3840x2160_60_10bit_zerophase_0.9pi.yuv</w:t>
            </w:r>
          </w:p>
        </w:tc>
        <w:tc>
          <w:tcPr>
            <w:tcW w:w="1333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3840 x 2160</w:t>
            </w:r>
          </w:p>
        </w:tc>
        <w:tc>
          <w:tcPr>
            <w:tcW w:w="553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  <w:tcBorders>
              <w:top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10</w:t>
            </w:r>
          </w:p>
        </w:tc>
      </w:tr>
      <w:tr w:rsidR="001F3EED" w:rsidRPr="007D73BB" w:rsidTr="00746C2E">
        <w:tc>
          <w:tcPr>
            <w:tcW w:w="6319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BT2020_BirthdayFlashPart1_3840x2160_60_10bit_zerophase_0.9pi.yuv</w:t>
            </w:r>
          </w:p>
        </w:tc>
        <w:tc>
          <w:tcPr>
            <w:tcW w:w="133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3840 x 2160</w:t>
            </w:r>
          </w:p>
        </w:tc>
        <w:tc>
          <w:tcPr>
            <w:tcW w:w="55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</w:tcPr>
          <w:p w:rsidR="001F3EED" w:rsidRPr="007D73BB" w:rsidRDefault="001F3EED" w:rsidP="00746C2E">
            <w:pPr>
              <w:spacing w:before="0"/>
              <w:rPr>
                <w:sz w:val="20"/>
              </w:rPr>
            </w:pPr>
            <w:r w:rsidRPr="007D73BB">
              <w:rPr>
                <w:sz w:val="20"/>
                <w:lang w:val="en-CA" w:eastAsia="de-DE"/>
              </w:rPr>
              <w:t>10</w:t>
            </w:r>
          </w:p>
        </w:tc>
      </w:tr>
      <w:tr w:rsidR="001F3EED" w:rsidRPr="007D73BB" w:rsidTr="00746C2E">
        <w:tc>
          <w:tcPr>
            <w:tcW w:w="6319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BT2020_BirthdayFlashPart2_3840x2160_60_10bit_zerophase_0.9pi.yuv</w:t>
            </w:r>
          </w:p>
        </w:tc>
        <w:tc>
          <w:tcPr>
            <w:tcW w:w="133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3840 x 2160</w:t>
            </w:r>
          </w:p>
        </w:tc>
        <w:tc>
          <w:tcPr>
            <w:tcW w:w="55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</w:tcPr>
          <w:p w:rsidR="001F3EED" w:rsidRPr="007D73BB" w:rsidRDefault="001F3EED" w:rsidP="00746C2E">
            <w:pPr>
              <w:spacing w:before="0"/>
              <w:rPr>
                <w:sz w:val="20"/>
              </w:rPr>
            </w:pPr>
            <w:r w:rsidRPr="007D73BB">
              <w:rPr>
                <w:sz w:val="20"/>
                <w:lang w:val="en-CA" w:eastAsia="de-DE"/>
              </w:rPr>
              <w:t>10</w:t>
            </w:r>
          </w:p>
        </w:tc>
      </w:tr>
      <w:tr w:rsidR="001F3EED" w:rsidRPr="007D73BB" w:rsidTr="00746C2E">
        <w:tc>
          <w:tcPr>
            <w:tcW w:w="6319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BT2020_Parakeets_3840x2160_50_10bit_zerophase_0.9pi.yuv</w:t>
            </w:r>
          </w:p>
        </w:tc>
        <w:tc>
          <w:tcPr>
            <w:tcW w:w="133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3840 x 2160</w:t>
            </w:r>
          </w:p>
        </w:tc>
        <w:tc>
          <w:tcPr>
            <w:tcW w:w="553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50</w:t>
            </w:r>
          </w:p>
        </w:tc>
        <w:tc>
          <w:tcPr>
            <w:tcW w:w="1072" w:type="dxa"/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250</w:t>
            </w:r>
          </w:p>
        </w:tc>
        <w:tc>
          <w:tcPr>
            <w:tcW w:w="754" w:type="dxa"/>
          </w:tcPr>
          <w:p w:rsidR="001F3EED" w:rsidRPr="007D73BB" w:rsidRDefault="001F3EED" w:rsidP="00746C2E">
            <w:pPr>
              <w:spacing w:before="0"/>
              <w:rPr>
                <w:sz w:val="20"/>
              </w:rPr>
            </w:pPr>
            <w:r w:rsidRPr="007D73BB">
              <w:rPr>
                <w:sz w:val="20"/>
                <w:lang w:val="en-CA" w:eastAsia="de-DE"/>
              </w:rPr>
              <w:t>10</w:t>
            </w:r>
          </w:p>
        </w:tc>
      </w:tr>
      <w:tr w:rsidR="001F3EED" w:rsidRPr="007D73BB" w:rsidTr="00746C2E">
        <w:tc>
          <w:tcPr>
            <w:tcW w:w="6319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BT2020_TableCar_3840x2160_60_10bit_zerophase_0.9pi.yuv</w:t>
            </w:r>
          </w:p>
        </w:tc>
        <w:tc>
          <w:tcPr>
            <w:tcW w:w="1333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3840 x 2160</w:t>
            </w:r>
          </w:p>
        </w:tc>
        <w:tc>
          <w:tcPr>
            <w:tcW w:w="553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60</w:t>
            </w:r>
          </w:p>
        </w:tc>
        <w:tc>
          <w:tcPr>
            <w:tcW w:w="1072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jc w:val="both"/>
              <w:rPr>
                <w:sz w:val="20"/>
                <w:lang w:val="en-CA" w:eastAsia="de-DE"/>
              </w:rPr>
            </w:pPr>
            <w:r w:rsidRPr="007D73BB">
              <w:rPr>
                <w:sz w:val="20"/>
                <w:lang w:val="en-CA" w:eastAsia="de-DE"/>
              </w:rPr>
              <w:t>300</w:t>
            </w:r>
          </w:p>
        </w:tc>
        <w:tc>
          <w:tcPr>
            <w:tcW w:w="754" w:type="dxa"/>
            <w:tcBorders>
              <w:bottom w:val="single" w:sz="12" w:space="0" w:color="auto"/>
            </w:tcBorders>
          </w:tcPr>
          <w:p w:rsidR="001F3EED" w:rsidRPr="007D73BB" w:rsidRDefault="001F3EED" w:rsidP="00746C2E">
            <w:pPr>
              <w:spacing w:before="0"/>
              <w:rPr>
                <w:sz w:val="20"/>
              </w:rPr>
            </w:pPr>
            <w:r w:rsidRPr="007D73BB">
              <w:rPr>
                <w:sz w:val="20"/>
                <w:lang w:val="en-CA" w:eastAsia="de-DE"/>
              </w:rPr>
              <w:t>10</w:t>
            </w:r>
          </w:p>
        </w:tc>
      </w:tr>
    </w:tbl>
    <w:p w:rsidR="001F3EED" w:rsidRDefault="001F3EED" w:rsidP="00A73C7F">
      <w:pPr>
        <w:jc w:val="both"/>
        <w:rPr>
          <w:szCs w:val="24"/>
          <w:lang w:val="en-CA" w:eastAsia="de-DE"/>
        </w:rPr>
      </w:pPr>
    </w:p>
    <w:p w:rsidR="001F3EED" w:rsidRDefault="001F3EED" w:rsidP="00A73C7F">
      <w:pPr>
        <w:pStyle w:val="Heading1"/>
        <w:rPr>
          <w:lang w:val="en-CA"/>
        </w:rPr>
      </w:pPr>
      <w:r>
        <w:rPr>
          <w:lang w:val="en-CA"/>
        </w:rPr>
        <w:t>Reference software (Anchors)</w:t>
      </w:r>
    </w:p>
    <w:p w:rsidR="001F3EED" w:rsidRDefault="001F3EED" w:rsidP="00A73C7F">
      <w:pPr>
        <w:jc w:val="both"/>
      </w:pPr>
      <w:r>
        <w:t xml:space="preserve">The reference software will be </w:t>
      </w:r>
      <w:r w:rsidRPr="009E754C">
        <w:rPr>
          <w:i/>
        </w:rPr>
        <w:t>SHM4.0</w:t>
      </w:r>
      <w:r>
        <w:t xml:space="preserve"> including the bit-depth scalability feature and the option to set the weighted prediction restricted to inter-layer, as adopted in JCTVC-O0194. A modification will be made on top of </w:t>
      </w:r>
      <w:r w:rsidRPr="009E754C">
        <w:rPr>
          <w:i/>
        </w:rPr>
        <w:t>SHM4.0</w:t>
      </w:r>
      <w:r>
        <w:t xml:space="preserve"> to support the insertion of regular Intra Random Access Point (IRAP) to emulate more realistic broadcast/broadband use case as proposed in </w:t>
      </w:r>
      <w:r>
        <w:fldChar w:fldCharType="begin"/>
      </w:r>
      <w:r>
        <w:instrText xml:space="preserve"> REF _Ref370569605 \r \h </w:instrText>
      </w:r>
      <w:r>
        <w:fldChar w:fldCharType="separate"/>
      </w:r>
      <w:r>
        <w:t>[3]</w:t>
      </w:r>
      <w:r>
        <w:fldChar w:fldCharType="end"/>
      </w:r>
      <w:r>
        <w:t>:</w:t>
      </w:r>
    </w:p>
    <w:p w:rsidR="001F3EED" w:rsidRDefault="001F3EED" w:rsidP="006F153E">
      <w:pPr>
        <w:numPr>
          <w:ilvl w:val="0"/>
          <w:numId w:val="22"/>
        </w:numPr>
        <w:ind w:left="360"/>
        <w:jc w:val="both"/>
      </w:pPr>
      <w:r>
        <w:rPr>
          <w:u w:val="single"/>
        </w:rPr>
        <w:t>Regular IRAP insertion</w:t>
      </w:r>
      <w:r>
        <w:t>: modification</w:t>
      </w:r>
      <w:r>
        <w:rPr>
          <w:i/>
        </w:rPr>
        <w:t xml:space="preserve"> </w:t>
      </w:r>
      <w:r>
        <w:t xml:space="preserve">to support insertion of regular SPS, PPS (every </w:t>
      </w:r>
      <w:r w:rsidRPr="004355AE">
        <w:rPr>
          <w:i/>
        </w:rPr>
        <w:t>N</w:t>
      </w:r>
      <w:r>
        <w:t xml:space="preserve"> frames)</w:t>
      </w:r>
      <w:r>
        <w:rPr>
          <w:i/>
        </w:rPr>
        <w:t>.</w:t>
      </w:r>
    </w:p>
    <w:p w:rsidR="001F3EED" w:rsidRDefault="001F3EED" w:rsidP="009E754C">
      <w:pPr>
        <w:jc w:val="both"/>
      </w:pPr>
      <w:r>
        <w:t xml:space="preserve">The modified software </w:t>
      </w:r>
      <w:r w:rsidRPr="00863373">
        <w:rPr>
          <w:i/>
        </w:rPr>
        <w:t>SHM</w:t>
      </w:r>
      <w:r>
        <w:rPr>
          <w:i/>
        </w:rPr>
        <w:t>4</w:t>
      </w:r>
      <w:r w:rsidRPr="00863373">
        <w:rPr>
          <w:i/>
        </w:rPr>
        <w:t>.</w:t>
      </w:r>
      <w:r>
        <w:rPr>
          <w:i/>
        </w:rPr>
        <w:t>0_irap</w:t>
      </w:r>
      <w:r>
        <w:t xml:space="preserve"> will be provided by Technicolor. The common SHVC test conditions (QPs) will be used for AI and RA configurations, 2x scalability.</w:t>
      </w:r>
    </w:p>
    <w:p w:rsidR="001F3EED" w:rsidRDefault="001F3EED" w:rsidP="00044D17">
      <w:pPr>
        <w:jc w:val="both"/>
      </w:pPr>
      <w:r>
        <w:t xml:space="preserve">The random access period parameter </w:t>
      </w:r>
      <w:r w:rsidRPr="00FA56DC">
        <w:rPr>
          <w:i/>
        </w:rPr>
        <w:t>N</w:t>
      </w:r>
      <w:r>
        <w:t xml:space="preserve"> will be set to nx64 for 60Hz sequences, and to nx48 for 50Hz sequences. This corresponds to inserting the SPS and PPS roughly every n seconds, corresponding to realistic values encountered in broadcast or broadband applications. It is suggested to set n = 2.</w:t>
      </w:r>
    </w:p>
    <w:p w:rsidR="001F3EED" w:rsidRDefault="001F3EED" w:rsidP="006F153E">
      <w:pPr>
        <w:jc w:val="both"/>
      </w:pPr>
      <w:r>
        <w:t xml:space="preserve">The anchors will be based on </w:t>
      </w:r>
      <w:r w:rsidRPr="009E754C">
        <w:rPr>
          <w:i/>
        </w:rPr>
        <w:t>SHM4.0</w:t>
      </w:r>
      <w:r>
        <w:t xml:space="preserve"> and </w:t>
      </w:r>
      <w:r w:rsidRPr="00863373">
        <w:rPr>
          <w:i/>
        </w:rPr>
        <w:t>SHM</w:t>
      </w:r>
      <w:r>
        <w:rPr>
          <w:i/>
        </w:rPr>
        <w:t>4</w:t>
      </w:r>
      <w:r w:rsidRPr="00863373">
        <w:rPr>
          <w:i/>
        </w:rPr>
        <w:t>.</w:t>
      </w:r>
      <w:r>
        <w:rPr>
          <w:i/>
        </w:rPr>
        <w:t>0_irap</w:t>
      </w:r>
      <w:r>
        <w:t xml:space="preserve"> for use cases 1 and 2 respectively, with WP restricted to inter layer prediction (ILP) enabled in both cases. </w:t>
      </w:r>
    </w:p>
    <w:p w:rsidR="001F3EED" w:rsidRDefault="001F3EED" w:rsidP="00FF08FE">
      <w:pPr>
        <w:pStyle w:val="Heading1"/>
        <w:rPr>
          <w:lang w:val="en-GB"/>
        </w:rPr>
      </w:pPr>
      <w:r>
        <w:rPr>
          <w:lang w:val="en-GB"/>
        </w:rPr>
        <w:t>Description of Experiments</w:t>
      </w:r>
    </w:p>
    <w:p w:rsidR="001F3EED" w:rsidRDefault="001F3EED" w:rsidP="00F67790">
      <w:pPr>
        <w:jc w:val="both"/>
        <w:rPr>
          <w:lang w:val="en-GB"/>
        </w:rPr>
      </w:pPr>
      <w:r>
        <w:t>Two tests (A and B) will be conducted.</w:t>
      </w:r>
      <w:r>
        <w:rPr>
          <w:lang w:val="en-GB"/>
        </w:rPr>
        <w:t xml:space="preserve"> The test conditions will be 2x scalability with the following contents:</w:t>
      </w:r>
    </w:p>
    <w:p w:rsidR="001F3EED" w:rsidRDefault="001F3EED" w:rsidP="001F4331">
      <w:pPr>
        <w:pStyle w:val="Caption"/>
        <w:spacing w:after="120"/>
        <w:jc w:val="center"/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: Test conditions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668"/>
        <w:gridCol w:w="3685"/>
        <w:gridCol w:w="4223"/>
      </w:tblGrid>
      <w:tr w:rsidR="001F3EED" w:rsidRPr="007D73BB" w:rsidTr="00F67790">
        <w:tc>
          <w:tcPr>
            <w:tcW w:w="16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F3EED" w:rsidRPr="007D73BB" w:rsidRDefault="001F3EED" w:rsidP="00F67790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F67790">
            <w:pPr>
              <w:spacing w:before="0"/>
              <w:jc w:val="center"/>
              <w:rPr>
                <w:b/>
              </w:rPr>
            </w:pPr>
            <w:r w:rsidRPr="007D73BB">
              <w:rPr>
                <w:b/>
              </w:rPr>
              <w:t>Base layer</w:t>
            </w:r>
          </w:p>
        </w:tc>
        <w:tc>
          <w:tcPr>
            <w:tcW w:w="4223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F67790">
            <w:pPr>
              <w:spacing w:before="0"/>
              <w:jc w:val="center"/>
              <w:rPr>
                <w:b/>
              </w:rPr>
            </w:pPr>
            <w:r w:rsidRPr="007D73BB">
              <w:rPr>
                <w:b/>
              </w:rPr>
              <w:t>Enhancement layer</w:t>
            </w:r>
          </w:p>
        </w:tc>
      </w:tr>
      <w:tr w:rsidR="001F3EED" w:rsidRPr="007D73BB" w:rsidTr="00F67790">
        <w:tc>
          <w:tcPr>
            <w:tcW w:w="1668" w:type="dxa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</w:tcPr>
          <w:p w:rsidR="001F3EED" w:rsidRPr="007D73BB" w:rsidRDefault="001F3EED" w:rsidP="00F67790">
            <w:pPr>
              <w:spacing w:before="0"/>
              <w:jc w:val="center"/>
              <w:rPr>
                <w:b/>
              </w:rPr>
            </w:pPr>
            <w:r w:rsidRPr="007D73BB">
              <w:rPr>
                <w:b/>
              </w:rPr>
              <w:t>Test A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</w:tcBorders>
          </w:tcPr>
          <w:p w:rsidR="001F3EED" w:rsidRPr="009E754C" w:rsidRDefault="001F3EED" w:rsidP="00F67790">
            <w:pPr>
              <w:spacing w:before="0"/>
              <w:jc w:val="center"/>
              <w:rPr>
                <w:szCs w:val="22"/>
              </w:rPr>
            </w:pPr>
            <w:r w:rsidRPr="009E754C">
              <w:rPr>
                <w:szCs w:val="22"/>
                <w:lang w:val="en-CA" w:eastAsia="de-DE"/>
              </w:rPr>
              <w:t>1920 x 1080, BT. 709, 8-bit</w:t>
            </w:r>
          </w:p>
        </w:tc>
        <w:tc>
          <w:tcPr>
            <w:tcW w:w="4223" w:type="dxa"/>
            <w:tcBorders>
              <w:top w:val="single" w:sz="12" w:space="0" w:color="auto"/>
            </w:tcBorders>
          </w:tcPr>
          <w:p w:rsidR="001F3EED" w:rsidRPr="009E754C" w:rsidRDefault="001F3EED" w:rsidP="00F67790">
            <w:pPr>
              <w:spacing w:before="0"/>
              <w:jc w:val="center"/>
              <w:rPr>
                <w:szCs w:val="22"/>
              </w:rPr>
            </w:pPr>
            <w:r w:rsidRPr="009E754C">
              <w:rPr>
                <w:szCs w:val="22"/>
                <w:lang w:val="en-CA" w:eastAsia="de-DE"/>
              </w:rPr>
              <w:t>3840 x 2160, BT.2020, 10-bit</w:t>
            </w:r>
          </w:p>
        </w:tc>
      </w:tr>
      <w:tr w:rsidR="001F3EED" w:rsidRPr="007D73BB" w:rsidTr="00F67790">
        <w:tc>
          <w:tcPr>
            <w:tcW w:w="1668" w:type="dxa"/>
            <w:tcBorders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F3EED" w:rsidRPr="007D73BB" w:rsidRDefault="001F3EED" w:rsidP="00F67790">
            <w:pPr>
              <w:spacing w:before="0"/>
              <w:jc w:val="center"/>
              <w:rPr>
                <w:b/>
              </w:rPr>
            </w:pPr>
            <w:r w:rsidRPr="007D73BB">
              <w:rPr>
                <w:b/>
              </w:rPr>
              <w:t>Test B</w:t>
            </w:r>
          </w:p>
        </w:tc>
        <w:tc>
          <w:tcPr>
            <w:tcW w:w="3685" w:type="dxa"/>
            <w:tcBorders>
              <w:left w:val="single" w:sz="12" w:space="0" w:color="auto"/>
              <w:bottom w:val="single" w:sz="12" w:space="0" w:color="auto"/>
            </w:tcBorders>
          </w:tcPr>
          <w:p w:rsidR="001F3EED" w:rsidRPr="009E754C" w:rsidRDefault="001F3EED" w:rsidP="00F67790">
            <w:pPr>
              <w:spacing w:before="0"/>
              <w:jc w:val="center"/>
              <w:rPr>
                <w:szCs w:val="22"/>
              </w:rPr>
            </w:pPr>
            <w:r w:rsidRPr="009E754C">
              <w:rPr>
                <w:szCs w:val="22"/>
                <w:lang w:val="en-CA" w:eastAsia="de-DE"/>
              </w:rPr>
              <w:t>1920 x 1080, BT. 709, 10-bit</w:t>
            </w:r>
          </w:p>
        </w:tc>
        <w:tc>
          <w:tcPr>
            <w:tcW w:w="4223" w:type="dxa"/>
            <w:tcBorders>
              <w:bottom w:val="single" w:sz="12" w:space="0" w:color="auto"/>
            </w:tcBorders>
          </w:tcPr>
          <w:p w:rsidR="001F3EED" w:rsidRPr="009E754C" w:rsidRDefault="001F3EED" w:rsidP="00F67790">
            <w:pPr>
              <w:spacing w:before="0"/>
              <w:jc w:val="center"/>
              <w:rPr>
                <w:szCs w:val="22"/>
              </w:rPr>
            </w:pPr>
            <w:r w:rsidRPr="009E754C">
              <w:rPr>
                <w:szCs w:val="22"/>
                <w:lang w:val="en-CA" w:eastAsia="de-DE"/>
              </w:rPr>
              <w:t>3840 x 2160, BT.2020, 10-bit</w:t>
            </w:r>
          </w:p>
        </w:tc>
      </w:tr>
    </w:tbl>
    <w:p w:rsidR="001F3EED" w:rsidRPr="001F4331" w:rsidRDefault="001F3EED" w:rsidP="00F67790">
      <w:pPr>
        <w:spacing w:before="0"/>
      </w:pPr>
    </w:p>
    <w:p w:rsidR="001F3EED" w:rsidRDefault="001F3EED" w:rsidP="00AA5D99">
      <w:pPr>
        <w:jc w:val="both"/>
      </w:pPr>
      <w:r>
        <w:t>The common SHVC test conditions (QPs) will be used for AI and RA configurations, 2x scalability.</w:t>
      </w:r>
    </w:p>
    <w:p w:rsidR="001F3EED" w:rsidRDefault="001F3EED" w:rsidP="004355AE">
      <w:pPr>
        <w:jc w:val="both"/>
      </w:pPr>
      <w:r>
        <w:t>Given remarks of this 15</w:t>
      </w:r>
      <w:r w:rsidRPr="00DD6E70">
        <w:rPr>
          <w:vertAlign w:val="superscript"/>
        </w:rPr>
        <w:t>th</w:t>
      </w:r>
      <w:r>
        <w:t xml:space="preserve"> </w:t>
      </w:r>
      <w:r w:rsidRPr="00DD6E70">
        <w:t xml:space="preserve">Meeting report of the </w:t>
      </w:r>
      <w:r>
        <w:t xml:space="preserve">JCTVC </w:t>
      </w:r>
      <w:r>
        <w:fldChar w:fldCharType="begin"/>
      </w:r>
      <w:r>
        <w:instrText xml:space="preserve"> REF _Ref370569605 \r \h </w:instrText>
      </w:r>
      <w:r>
        <w:fldChar w:fldCharType="separate"/>
      </w:r>
      <w:r>
        <w:t>[3]</w:t>
      </w:r>
      <w:r>
        <w:fldChar w:fldCharType="end"/>
      </w:r>
      <w:r>
        <w:t xml:space="preserve">, at the encoder side, the computation of the LUT shall not induce any frame delay. For instance, it can be computed on a picture-basis or RAP-period-basis. </w:t>
      </w:r>
      <w:r w:rsidRPr="00201DC6">
        <w:t>Study of the complexity impact of the additional step in inter-layer processing at the decoder will be carried on.</w:t>
      </w:r>
      <w:bookmarkStart w:id="8" w:name="_Toc310382162"/>
      <w:bookmarkStart w:id="9" w:name="_Toc310406156"/>
    </w:p>
    <w:p w:rsidR="001F3EED" w:rsidRPr="009E754C" w:rsidRDefault="001F3EED" w:rsidP="009E754C">
      <w:pPr>
        <w:pStyle w:val="Caption"/>
        <w:spacing w:before="0" w:after="120"/>
        <w:jc w:val="center"/>
      </w:pPr>
      <w:r>
        <w:t xml:space="preserve">Table </w:t>
      </w:r>
      <w:fldSimple w:instr=" SEQ Table \* ARABIC ">
        <w:r>
          <w:rPr>
            <w:noProof/>
          </w:rPr>
          <w:t>3</w:t>
        </w:r>
      </w:fldSimple>
      <w:r>
        <w:t> </w:t>
      </w:r>
      <w:r w:rsidRPr="009E754C">
        <w:t xml:space="preserve">: List of </w:t>
      </w:r>
      <w:r>
        <w:t>the test</w:t>
      </w:r>
      <w:r w:rsidRPr="009E754C">
        <w:t xml:space="preserve">s </w:t>
      </w:r>
      <w:r>
        <w:t>(</w:t>
      </w:r>
      <w:r w:rsidRPr="009E754C">
        <w:t>AI,</w:t>
      </w:r>
      <w:r>
        <w:t xml:space="preserve"> </w:t>
      </w:r>
      <w:r w:rsidRPr="009E754C">
        <w:t>RA configuration</w:t>
      </w:r>
      <w:r>
        <w:t>s) and corresponding software to use</w:t>
      </w:r>
      <w:r w:rsidRPr="009E754C">
        <w:t>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668"/>
        <w:gridCol w:w="3685"/>
        <w:gridCol w:w="4223"/>
      </w:tblGrid>
      <w:tr w:rsidR="001F3EED" w:rsidRPr="007D73BB" w:rsidTr="00622B82">
        <w:tc>
          <w:tcPr>
            <w:tcW w:w="16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F3EED" w:rsidRPr="007D73BB" w:rsidRDefault="001F3EED" w:rsidP="00622B82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622B82">
            <w:pPr>
              <w:spacing w:before="0"/>
              <w:jc w:val="center"/>
              <w:rPr>
                <w:b/>
              </w:rPr>
            </w:pPr>
            <w:r w:rsidRPr="007D73BB">
              <w:rPr>
                <w:b/>
              </w:rPr>
              <w:t>Use case 1</w:t>
            </w:r>
          </w:p>
        </w:tc>
        <w:tc>
          <w:tcPr>
            <w:tcW w:w="4223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622B82">
            <w:pPr>
              <w:spacing w:before="0"/>
              <w:jc w:val="center"/>
              <w:rPr>
                <w:b/>
              </w:rPr>
            </w:pPr>
            <w:r w:rsidRPr="007D73BB">
              <w:rPr>
                <w:b/>
              </w:rPr>
              <w:t>Use case 2</w:t>
            </w:r>
          </w:p>
        </w:tc>
      </w:tr>
      <w:tr w:rsidR="001F3EED" w:rsidRPr="007D73BB" w:rsidTr="00622B82">
        <w:tc>
          <w:tcPr>
            <w:tcW w:w="1668" w:type="dxa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</w:tcPr>
          <w:p w:rsidR="001F3EED" w:rsidRPr="007D73BB" w:rsidRDefault="001F3EED" w:rsidP="00622B82">
            <w:pPr>
              <w:spacing w:before="0"/>
              <w:jc w:val="center"/>
              <w:rPr>
                <w:b/>
              </w:rPr>
            </w:pPr>
            <w:r w:rsidRPr="007D73BB">
              <w:rPr>
                <w:b/>
              </w:rPr>
              <w:t>Test A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</w:tcBorders>
          </w:tcPr>
          <w:p w:rsidR="001F3EED" w:rsidRPr="009E754C" w:rsidRDefault="001F3EED" w:rsidP="00622B82">
            <w:pPr>
              <w:spacing w:before="0"/>
              <w:jc w:val="center"/>
              <w:rPr>
                <w:szCs w:val="22"/>
              </w:rPr>
            </w:pPr>
            <w:r w:rsidRPr="009E754C">
              <w:rPr>
                <w:szCs w:val="22"/>
                <w:lang w:val="en-CA" w:eastAsia="de-DE"/>
              </w:rPr>
              <w:t xml:space="preserve">AI, RA with </w:t>
            </w:r>
            <w:r w:rsidRPr="009E754C">
              <w:rPr>
                <w:i/>
                <w:szCs w:val="22"/>
                <w:lang w:val="en-CA" w:eastAsia="de-DE"/>
              </w:rPr>
              <w:t>SHM4.0</w:t>
            </w:r>
          </w:p>
        </w:tc>
        <w:tc>
          <w:tcPr>
            <w:tcW w:w="4223" w:type="dxa"/>
            <w:tcBorders>
              <w:top w:val="single" w:sz="12" w:space="0" w:color="auto"/>
            </w:tcBorders>
          </w:tcPr>
          <w:p w:rsidR="001F3EED" w:rsidRPr="009E754C" w:rsidRDefault="001F3EED" w:rsidP="009E754C">
            <w:pPr>
              <w:spacing w:before="0"/>
              <w:jc w:val="center"/>
              <w:rPr>
                <w:szCs w:val="22"/>
              </w:rPr>
            </w:pPr>
            <w:r w:rsidRPr="009E754C">
              <w:rPr>
                <w:szCs w:val="22"/>
                <w:lang w:val="en-CA" w:eastAsia="de-DE"/>
              </w:rPr>
              <w:t xml:space="preserve">AI, RA with </w:t>
            </w:r>
            <w:r w:rsidRPr="009E754C">
              <w:rPr>
                <w:i/>
                <w:szCs w:val="22"/>
              </w:rPr>
              <w:t>SHM4.0_irap</w:t>
            </w:r>
          </w:p>
        </w:tc>
      </w:tr>
      <w:tr w:rsidR="001F3EED" w:rsidRPr="007D73BB" w:rsidTr="00622B82">
        <w:tc>
          <w:tcPr>
            <w:tcW w:w="1668" w:type="dxa"/>
            <w:tcBorders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F3EED" w:rsidRPr="007D73BB" w:rsidRDefault="001F3EED" w:rsidP="00622B82">
            <w:pPr>
              <w:spacing w:before="0"/>
              <w:jc w:val="center"/>
              <w:rPr>
                <w:b/>
              </w:rPr>
            </w:pPr>
            <w:r w:rsidRPr="007D73BB">
              <w:rPr>
                <w:b/>
              </w:rPr>
              <w:t>Test B</w:t>
            </w:r>
          </w:p>
        </w:tc>
        <w:tc>
          <w:tcPr>
            <w:tcW w:w="3685" w:type="dxa"/>
            <w:tcBorders>
              <w:left w:val="single" w:sz="12" w:space="0" w:color="auto"/>
              <w:bottom w:val="single" w:sz="12" w:space="0" w:color="auto"/>
            </w:tcBorders>
          </w:tcPr>
          <w:p w:rsidR="001F3EED" w:rsidRPr="009E754C" w:rsidRDefault="001F3EED" w:rsidP="00622B82">
            <w:pPr>
              <w:spacing w:before="0"/>
              <w:jc w:val="center"/>
              <w:rPr>
                <w:szCs w:val="22"/>
              </w:rPr>
            </w:pPr>
            <w:r w:rsidRPr="009E754C">
              <w:rPr>
                <w:szCs w:val="22"/>
                <w:lang w:val="en-CA" w:eastAsia="de-DE"/>
              </w:rPr>
              <w:t xml:space="preserve">AI, RA with </w:t>
            </w:r>
            <w:r w:rsidRPr="009E754C">
              <w:rPr>
                <w:i/>
                <w:szCs w:val="22"/>
                <w:lang w:val="en-CA" w:eastAsia="de-DE"/>
              </w:rPr>
              <w:t>SHM4.0</w:t>
            </w:r>
          </w:p>
        </w:tc>
        <w:tc>
          <w:tcPr>
            <w:tcW w:w="4223" w:type="dxa"/>
            <w:tcBorders>
              <w:bottom w:val="single" w:sz="12" w:space="0" w:color="auto"/>
            </w:tcBorders>
          </w:tcPr>
          <w:p w:rsidR="001F3EED" w:rsidRPr="009E754C" w:rsidRDefault="001F3EED" w:rsidP="009E754C">
            <w:pPr>
              <w:spacing w:before="0"/>
              <w:jc w:val="center"/>
              <w:rPr>
                <w:szCs w:val="22"/>
              </w:rPr>
            </w:pPr>
            <w:r w:rsidRPr="009E754C">
              <w:rPr>
                <w:szCs w:val="22"/>
                <w:lang w:val="en-CA" w:eastAsia="de-DE"/>
              </w:rPr>
              <w:t xml:space="preserve">AI, RA with </w:t>
            </w:r>
            <w:r w:rsidRPr="009E754C">
              <w:rPr>
                <w:i/>
                <w:szCs w:val="22"/>
              </w:rPr>
              <w:t>SHM4.0_irap</w:t>
            </w:r>
          </w:p>
        </w:tc>
      </w:tr>
    </w:tbl>
    <w:p w:rsidR="001F3EED" w:rsidRPr="00ED3E07" w:rsidRDefault="001F3EED" w:rsidP="004355AE">
      <w:pPr>
        <w:jc w:val="both"/>
      </w:pPr>
    </w:p>
    <w:p w:rsidR="001F3EED" w:rsidRPr="00623EEB" w:rsidRDefault="001F3EED" w:rsidP="00623EEB">
      <w:pPr>
        <w:pStyle w:val="Heading2"/>
        <w:rPr>
          <w:lang w:val="en-GB"/>
        </w:rPr>
      </w:pPr>
      <w:r w:rsidRPr="00623EEB">
        <w:rPr>
          <w:lang w:val="en-GB"/>
        </w:rPr>
        <w:lastRenderedPageBreak/>
        <w:t>JCTVC-</w:t>
      </w:r>
      <w:r>
        <w:rPr>
          <w:lang w:val="en-GB"/>
        </w:rPr>
        <w:t>O0159</w:t>
      </w:r>
      <w:r w:rsidRPr="00623EEB">
        <w:rPr>
          <w:lang w:val="en-GB"/>
        </w:rPr>
        <w:t xml:space="preserve"> (</w:t>
      </w:r>
      <w:r>
        <w:rPr>
          <w:lang w:val="en-GB"/>
        </w:rPr>
        <w:t>Technicolor</w:t>
      </w:r>
      <w:r w:rsidRPr="00623EEB">
        <w:rPr>
          <w:lang w:val="en-GB"/>
        </w:rPr>
        <w:t>)</w:t>
      </w:r>
    </w:p>
    <w:p w:rsidR="001F3EED" w:rsidRDefault="001F3EED" w:rsidP="00EB3B5E">
      <w:pPr>
        <w:jc w:val="both"/>
        <w:rPr>
          <w:lang w:val="en-CA"/>
        </w:rPr>
      </w:pPr>
      <w:r>
        <w:rPr>
          <w:lang w:val="en-GB"/>
        </w:rPr>
        <w:t xml:space="preserve">The model is derived from </w:t>
      </w:r>
      <w:hyperlink r:id="rId35" w:history="1">
        <w:r w:rsidRPr="00EB3B5E">
          <w:rPr>
            <w:rStyle w:val="Hyperlink"/>
            <w:szCs w:val="22"/>
          </w:rPr>
          <w:t>JCTVC-O0159</w:t>
        </w:r>
      </w:hyperlink>
      <w:r>
        <w:rPr>
          <w:rFonts w:ascii="Arial" w:hAnsi="Arial" w:cs="Arial"/>
          <w:sz w:val="20"/>
        </w:rPr>
        <w:t xml:space="preserve"> </w:t>
      </w:r>
      <w:r>
        <w:rPr>
          <w:lang w:val="en-GB"/>
        </w:rPr>
        <w:t xml:space="preserve">and is based on the use of a </w:t>
      </w:r>
      <w:r>
        <w:t>3D Look-Up Table (LUT) to predict the tri-chromatic color space 2 (EL) samples from the reconstructed BL (color space 1)</w:t>
      </w:r>
      <w:r>
        <w:rPr>
          <w:lang w:val="en-CA"/>
        </w:rPr>
        <w:t xml:space="preserve">. </w:t>
      </w:r>
    </w:p>
    <w:p w:rsidR="001F3EED" w:rsidRDefault="001F3EED" w:rsidP="00EB3B5E">
      <w:pPr>
        <w:jc w:val="both"/>
      </w:pPr>
      <w:r>
        <w:rPr>
          <w:lang w:val="en-CA"/>
        </w:rPr>
        <w:t>Simplified versions of the initial implementation will be explored. In particular, a</w:t>
      </w:r>
      <w:r>
        <w:t xml:space="preserve">t the encoder side, </w:t>
      </w:r>
      <w:r w:rsidRPr="00201DC6">
        <w:t xml:space="preserve">optimization will be done per </w:t>
      </w:r>
      <w:r>
        <w:t>RAP period</w:t>
      </w:r>
      <w:r w:rsidRPr="00201DC6">
        <w:t>, for instance</w:t>
      </w:r>
      <w:r>
        <w:t>:</w:t>
      </w:r>
    </w:p>
    <w:p w:rsidR="001F3EED" w:rsidRDefault="001F3EED" w:rsidP="00F67790">
      <w:pPr>
        <w:numPr>
          <w:ilvl w:val="0"/>
          <w:numId w:val="23"/>
        </w:numPr>
        <w:jc w:val="both"/>
      </w:pPr>
      <w:r w:rsidRPr="009E754C">
        <w:rPr>
          <w:u w:val="single"/>
        </w:rPr>
        <w:t>Use case 1</w:t>
      </w:r>
      <w:r>
        <w:t>: LUT derived from the first</w:t>
      </w:r>
      <w:r w:rsidRPr="00AA5D99">
        <w:t xml:space="preserve"> picture</w:t>
      </w:r>
      <w:r>
        <w:t xml:space="preserve"> of the sequence. In this case, we will use the</w:t>
      </w:r>
      <w:r w:rsidRPr="00F67790">
        <w:t xml:space="preserve"> regular </w:t>
      </w:r>
      <w:r w:rsidRPr="00863373">
        <w:rPr>
          <w:i/>
        </w:rPr>
        <w:t>SHM</w:t>
      </w:r>
      <w:r>
        <w:rPr>
          <w:i/>
        </w:rPr>
        <w:t>4</w:t>
      </w:r>
      <w:r w:rsidRPr="00863373">
        <w:rPr>
          <w:i/>
        </w:rPr>
        <w:t>.</w:t>
      </w:r>
      <w:r>
        <w:rPr>
          <w:i/>
        </w:rPr>
        <w:t>0</w:t>
      </w:r>
      <w:r w:rsidRPr="00F67790">
        <w:t xml:space="preserve"> </w:t>
      </w:r>
      <w:r>
        <w:t xml:space="preserve">software </w:t>
      </w:r>
      <w:r w:rsidRPr="00F67790">
        <w:t xml:space="preserve">with one single </w:t>
      </w:r>
      <w:r>
        <w:t xml:space="preserve">SPS, </w:t>
      </w:r>
      <w:r w:rsidRPr="00F67790">
        <w:t>PPS at the beginning</w:t>
      </w:r>
      <w:r>
        <w:t>.</w:t>
      </w:r>
    </w:p>
    <w:p w:rsidR="001F3EED" w:rsidRDefault="001F3EED" w:rsidP="00F67790">
      <w:pPr>
        <w:numPr>
          <w:ilvl w:val="0"/>
          <w:numId w:val="23"/>
        </w:numPr>
        <w:jc w:val="both"/>
      </w:pPr>
      <w:r w:rsidRPr="009E754C">
        <w:rPr>
          <w:u w:val="single"/>
        </w:rPr>
        <w:t>Use case 2</w:t>
      </w:r>
      <w:r>
        <w:t xml:space="preserve">: LUT derived </w:t>
      </w:r>
      <w:r w:rsidRPr="00201DC6">
        <w:t xml:space="preserve">using </w:t>
      </w:r>
      <w:r>
        <w:t xml:space="preserve">one or </w:t>
      </w:r>
      <w:r w:rsidRPr="00201DC6">
        <w:t xml:space="preserve">several pictures of the previous </w:t>
      </w:r>
      <w:r>
        <w:t xml:space="preserve">RAP period. In this case, </w:t>
      </w:r>
      <w:r w:rsidRPr="00F67790">
        <w:t xml:space="preserve">the </w:t>
      </w:r>
      <w:r>
        <w:t xml:space="preserve">modified software </w:t>
      </w:r>
      <w:r w:rsidRPr="00863373">
        <w:rPr>
          <w:i/>
        </w:rPr>
        <w:t>SHM</w:t>
      </w:r>
      <w:r>
        <w:rPr>
          <w:i/>
        </w:rPr>
        <w:t>4</w:t>
      </w:r>
      <w:r w:rsidRPr="00863373">
        <w:rPr>
          <w:i/>
        </w:rPr>
        <w:t>.</w:t>
      </w:r>
      <w:r>
        <w:rPr>
          <w:i/>
        </w:rPr>
        <w:t>0_irap</w:t>
      </w:r>
      <w:r>
        <w:t xml:space="preserve"> will be used, with regular SPS, PPS insertion.</w:t>
      </w:r>
    </w:p>
    <w:p w:rsidR="001F3EED" w:rsidRDefault="001F3EED" w:rsidP="00747B6A">
      <w:pPr>
        <w:pStyle w:val="Heading2"/>
        <w:rPr>
          <w:lang w:val="en-GB"/>
        </w:rPr>
      </w:pPr>
      <w:r>
        <w:rPr>
          <w:lang w:val="en-GB"/>
        </w:rPr>
        <w:t>JCTVC-O0161 (InterDigital)</w:t>
      </w:r>
    </w:p>
    <w:p w:rsidR="001F3EED" w:rsidRDefault="001F3EED" w:rsidP="001F4331">
      <w:pPr>
        <w:jc w:val="both"/>
      </w:pPr>
      <w:r>
        <w:rPr>
          <w:lang w:val="en-GB"/>
        </w:rPr>
        <w:t xml:space="preserve">This test is based on the combined scalability proposed in </w:t>
      </w:r>
      <w:hyperlink r:id="rId36" w:history="1">
        <w:r w:rsidRPr="00EB3B5E">
          <w:rPr>
            <w:rStyle w:val="Hyperlink"/>
            <w:szCs w:val="22"/>
          </w:rPr>
          <w:t>JCTVC-O01</w:t>
        </w:r>
        <w:r>
          <w:rPr>
            <w:rStyle w:val="Hyperlink"/>
            <w:szCs w:val="22"/>
          </w:rPr>
          <w:t>61</w:t>
        </w:r>
      </w:hyperlink>
      <w:r>
        <w:rPr>
          <w:szCs w:val="22"/>
        </w:rPr>
        <w:t xml:space="preserve">. In the first step, the proposed scheme uses </w:t>
      </w:r>
      <w:r>
        <w:t xml:space="preserve">3D Look-Up Table (LUT) to achieve bit depth scalability and color gamut scalability at the same time. In the second step, up-sampling is performed without bit depth change. </w:t>
      </w:r>
    </w:p>
    <w:p w:rsidR="001F3EED" w:rsidRDefault="001F3EED" w:rsidP="001F4331">
      <w:pPr>
        <w:jc w:val="both"/>
      </w:pPr>
      <w:r>
        <w:rPr>
          <w:lang w:val="en-CA"/>
        </w:rPr>
        <w:t>Simplified versions of the initial implementation will be explored. In particular, a</w:t>
      </w:r>
      <w:r>
        <w:t xml:space="preserve">t the encoder side, </w:t>
      </w:r>
      <w:r w:rsidRPr="00201DC6">
        <w:t xml:space="preserve">optimization will be done per </w:t>
      </w:r>
      <w:r>
        <w:t>RAP period</w:t>
      </w:r>
      <w:r w:rsidRPr="00201DC6">
        <w:t>, for instance</w:t>
      </w:r>
      <w:r>
        <w:t>:</w:t>
      </w:r>
    </w:p>
    <w:p w:rsidR="001F3EED" w:rsidRDefault="001F3EED" w:rsidP="00F67790">
      <w:pPr>
        <w:numPr>
          <w:ilvl w:val="0"/>
          <w:numId w:val="23"/>
        </w:numPr>
        <w:jc w:val="both"/>
      </w:pPr>
      <w:r w:rsidRPr="009E754C">
        <w:rPr>
          <w:u w:val="single"/>
        </w:rPr>
        <w:t>Use case 1</w:t>
      </w:r>
      <w:r>
        <w:t xml:space="preserve">: LUT derived from the first </w:t>
      </w:r>
      <w:r w:rsidRPr="00AA5D99">
        <w:t>picture</w:t>
      </w:r>
      <w:r>
        <w:t xml:space="preserve"> of the sequence.</w:t>
      </w:r>
      <w:r w:rsidRPr="00F67790">
        <w:t xml:space="preserve"> In this case, we will use the regular SHM4.0 software with one single </w:t>
      </w:r>
      <w:r>
        <w:t xml:space="preserve">SPS, </w:t>
      </w:r>
      <w:r w:rsidRPr="00F67790">
        <w:t>PPS at the beginning.</w:t>
      </w:r>
    </w:p>
    <w:p w:rsidR="001F3EED" w:rsidRDefault="001F3EED" w:rsidP="00F67790">
      <w:pPr>
        <w:numPr>
          <w:ilvl w:val="0"/>
          <w:numId w:val="23"/>
        </w:numPr>
        <w:jc w:val="both"/>
      </w:pPr>
      <w:r w:rsidRPr="009E754C">
        <w:rPr>
          <w:u w:val="single"/>
        </w:rPr>
        <w:t>Use case 2</w:t>
      </w:r>
      <w:r>
        <w:t xml:space="preserve">: LUT derived </w:t>
      </w:r>
      <w:r w:rsidRPr="00201DC6">
        <w:t xml:space="preserve">using </w:t>
      </w:r>
      <w:r>
        <w:t xml:space="preserve">one or </w:t>
      </w:r>
      <w:r w:rsidRPr="00201DC6">
        <w:t xml:space="preserve">several pictures of the previous </w:t>
      </w:r>
      <w:r>
        <w:t xml:space="preserve">RAP period. In this case, the modified software </w:t>
      </w:r>
      <w:r w:rsidRPr="00F67790">
        <w:rPr>
          <w:i/>
        </w:rPr>
        <w:t>SHM4.0_irap</w:t>
      </w:r>
      <w:r>
        <w:t xml:space="preserve"> will be used, with regular SPS, PPS insertion.</w:t>
      </w:r>
    </w:p>
    <w:p w:rsidR="001F3EED" w:rsidRPr="00EB3B5E" w:rsidRDefault="001F3EED" w:rsidP="00EB3B5E">
      <w:pPr>
        <w:jc w:val="both"/>
        <w:rPr>
          <w:lang w:val="en-GB"/>
        </w:rPr>
      </w:pPr>
    </w:p>
    <w:p w:rsidR="001F3EED" w:rsidRDefault="001F3EED" w:rsidP="008B76CD">
      <w:pPr>
        <w:pStyle w:val="Heading1"/>
        <w:rPr>
          <w:lang w:val="en-CA"/>
        </w:rPr>
      </w:pPr>
      <w:r>
        <w:rPr>
          <w:lang w:val="en-CA"/>
        </w:rPr>
        <w:t>Cross-checks</w:t>
      </w:r>
    </w:p>
    <w:p w:rsidR="001F3EED" w:rsidRDefault="001F3EED" w:rsidP="008B76CD">
      <w:pPr>
        <w:rPr>
          <w:lang w:val="en-CA"/>
        </w:rPr>
      </w:pPr>
    </w:p>
    <w:tbl>
      <w:tblPr>
        <w:tblW w:w="0" w:type="auto"/>
        <w:jc w:val="center"/>
        <w:tblInd w:w="-10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248"/>
        <w:gridCol w:w="2154"/>
        <w:gridCol w:w="2835"/>
        <w:gridCol w:w="2119"/>
      </w:tblGrid>
      <w:tr w:rsidR="001F3EED" w:rsidRPr="007D73BB" w:rsidTr="009E754C">
        <w:trPr>
          <w:jc w:val="center"/>
        </w:trPr>
        <w:tc>
          <w:tcPr>
            <w:tcW w:w="1248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622B82">
            <w:pPr>
              <w:spacing w:before="0"/>
              <w:rPr>
                <w:b/>
                <w:lang w:val="pt-BR" w:eastAsia="ja-JP"/>
              </w:rPr>
            </w:pPr>
            <w:r w:rsidRPr="007D73BB">
              <w:rPr>
                <w:b/>
                <w:lang w:val="pt-BR" w:eastAsia="ja-JP"/>
              </w:rPr>
              <w:t>Test num.</w:t>
            </w:r>
          </w:p>
        </w:tc>
        <w:tc>
          <w:tcPr>
            <w:tcW w:w="215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622B82">
            <w:pPr>
              <w:spacing w:before="0"/>
              <w:rPr>
                <w:b/>
                <w:lang w:val="pt-BR" w:eastAsia="ja-JP"/>
              </w:rPr>
            </w:pPr>
            <w:r w:rsidRPr="007D73BB">
              <w:rPr>
                <w:b/>
                <w:lang w:val="pt-BR" w:eastAsia="ja-JP"/>
              </w:rPr>
              <w:t>Description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622B82">
            <w:pPr>
              <w:spacing w:before="0"/>
              <w:rPr>
                <w:b/>
                <w:lang w:val="pt-BR" w:eastAsia="ja-JP"/>
              </w:rPr>
            </w:pPr>
            <w:r w:rsidRPr="007D73BB">
              <w:rPr>
                <w:b/>
                <w:lang w:val="pt-BR" w:eastAsia="ja-JP"/>
              </w:rPr>
              <w:t>Code provided by...</w:t>
            </w:r>
          </w:p>
        </w:tc>
        <w:tc>
          <w:tcPr>
            <w:tcW w:w="2119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1F3EED" w:rsidRPr="007D73BB" w:rsidRDefault="001F3EED" w:rsidP="00622B82">
            <w:pPr>
              <w:spacing w:before="0"/>
              <w:rPr>
                <w:b/>
                <w:lang w:val="de-DE" w:eastAsia="ja-JP"/>
              </w:rPr>
            </w:pPr>
            <w:r w:rsidRPr="007D73BB">
              <w:rPr>
                <w:b/>
                <w:lang w:val="de-DE" w:eastAsia="ja-JP"/>
              </w:rPr>
              <w:t>Cross-Checker</w:t>
            </w:r>
          </w:p>
        </w:tc>
      </w:tr>
      <w:tr w:rsidR="001F3EED" w:rsidRPr="007D73BB" w:rsidTr="009E754C">
        <w:trPr>
          <w:jc w:val="center"/>
        </w:trPr>
        <w:tc>
          <w:tcPr>
            <w:tcW w:w="1248" w:type="dxa"/>
            <w:vMerge w:val="restart"/>
            <w:tcBorders>
              <w:top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</w:p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Use case 1</w:t>
            </w:r>
          </w:p>
        </w:tc>
        <w:tc>
          <w:tcPr>
            <w:tcW w:w="2154" w:type="dxa"/>
            <w:tcBorders>
              <w:top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1.A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1F3EED" w:rsidRPr="007D73BB" w:rsidRDefault="001F3EED" w:rsidP="00622B82">
            <w:pPr>
              <w:spacing w:before="0"/>
            </w:pPr>
            <w:r w:rsidRPr="007D73BB">
              <w:rPr>
                <w:lang w:val="pt-BR"/>
              </w:rPr>
              <w:t>Technicolor</w:t>
            </w:r>
          </w:p>
        </w:tc>
        <w:tc>
          <w:tcPr>
            <w:tcW w:w="2119" w:type="dxa"/>
            <w:tcBorders>
              <w:top w:val="single" w:sz="12" w:space="0" w:color="auto"/>
            </w:tcBorders>
          </w:tcPr>
          <w:p w:rsidR="001F3EED" w:rsidRPr="000E4DEC" w:rsidRDefault="000E4DEC" w:rsidP="00622B82">
            <w:pPr>
              <w:spacing w:before="0"/>
              <w:rPr>
                <w:lang w:val="de-DE"/>
              </w:rPr>
            </w:pPr>
            <w:r w:rsidRPr="000E4DEC">
              <w:rPr>
                <w:lang w:val="de-DE"/>
              </w:rPr>
              <w:t>Sony</w:t>
            </w:r>
          </w:p>
        </w:tc>
      </w:tr>
      <w:tr w:rsidR="001F3EED" w:rsidRPr="007D73BB" w:rsidTr="009E754C">
        <w:trPr>
          <w:jc w:val="center"/>
        </w:trPr>
        <w:tc>
          <w:tcPr>
            <w:tcW w:w="1248" w:type="dxa"/>
            <w:vMerge/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</w:p>
        </w:tc>
        <w:tc>
          <w:tcPr>
            <w:tcW w:w="2154" w:type="dxa"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1.B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/>
              </w:rPr>
            </w:pPr>
            <w:r w:rsidRPr="007D73BB">
              <w:rPr>
                <w:lang w:val="pt-BR"/>
              </w:rPr>
              <w:t>Technicolor</w:t>
            </w:r>
          </w:p>
        </w:tc>
        <w:tc>
          <w:tcPr>
            <w:tcW w:w="2119" w:type="dxa"/>
            <w:tcBorders>
              <w:bottom w:val="single" w:sz="12" w:space="0" w:color="auto"/>
            </w:tcBorders>
          </w:tcPr>
          <w:p w:rsidR="001F3EED" w:rsidRPr="007D73BB" w:rsidRDefault="000E4DEC" w:rsidP="00622B82">
            <w:pPr>
              <w:spacing w:before="0"/>
              <w:rPr>
                <w:lang w:val="de-DE"/>
              </w:rPr>
            </w:pPr>
            <w:r>
              <w:rPr>
                <w:lang w:val="de-DE"/>
              </w:rPr>
              <w:t>Sony</w:t>
            </w:r>
          </w:p>
        </w:tc>
      </w:tr>
      <w:tr w:rsidR="001F3EED" w:rsidRPr="007D73BB" w:rsidTr="009E754C">
        <w:trPr>
          <w:jc w:val="center"/>
        </w:trPr>
        <w:tc>
          <w:tcPr>
            <w:tcW w:w="1248" w:type="dxa"/>
            <w:vMerge/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</w:p>
        </w:tc>
        <w:tc>
          <w:tcPr>
            <w:tcW w:w="2154" w:type="dxa"/>
            <w:tcBorders>
              <w:top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2.A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/>
              </w:rPr>
            </w:pPr>
            <w:r w:rsidRPr="007D73BB">
              <w:rPr>
                <w:lang w:val="pt-BR"/>
              </w:rPr>
              <w:t>InterDigital</w:t>
            </w:r>
          </w:p>
        </w:tc>
        <w:tc>
          <w:tcPr>
            <w:tcW w:w="2119" w:type="dxa"/>
            <w:tcBorders>
              <w:top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de-DE"/>
              </w:rPr>
            </w:pPr>
            <w:r>
              <w:rPr>
                <w:lang w:val="de-DE"/>
              </w:rPr>
              <w:t>Qualcomm</w:t>
            </w:r>
          </w:p>
        </w:tc>
      </w:tr>
      <w:tr w:rsidR="001F3EED" w:rsidRPr="007D73BB" w:rsidTr="00622B82">
        <w:trPr>
          <w:jc w:val="center"/>
        </w:trPr>
        <w:tc>
          <w:tcPr>
            <w:tcW w:w="1248" w:type="dxa"/>
            <w:vMerge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</w:p>
        </w:tc>
        <w:tc>
          <w:tcPr>
            <w:tcW w:w="2154" w:type="dxa"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2.B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/>
              </w:rPr>
            </w:pPr>
            <w:r w:rsidRPr="007D73BB">
              <w:rPr>
                <w:lang w:val="pt-BR"/>
              </w:rPr>
              <w:t>InterDigital</w:t>
            </w:r>
          </w:p>
        </w:tc>
        <w:tc>
          <w:tcPr>
            <w:tcW w:w="2119" w:type="dxa"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de-DE"/>
              </w:rPr>
            </w:pPr>
            <w:r>
              <w:rPr>
                <w:lang w:val="de-DE"/>
              </w:rPr>
              <w:t>Qualcomm</w:t>
            </w:r>
          </w:p>
        </w:tc>
      </w:tr>
      <w:tr w:rsidR="001F3EED" w:rsidRPr="007D73BB" w:rsidTr="009E754C">
        <w:trPr>
          <w:jc w:val="center"/>
        </w:trPr>
        <w:tc>
          <w:tcPr>
            <w:tcW w:w="1248" w:type="dxa"/>
            <w:vMerge w:val="restart"/>
            <w:tcBorders>
              <w:top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</w:p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Use case 2</w:t>
            </w:r>
          </w:p>
        </w:tc>
        <w:tc>
          <w:tcPr>
            <w:tcW w:w="2154" w:type="dxa"/>
            <w:tcBorders>
              <w:top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1.A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1F3EED" w:rsidRPr="007D73BB" w:rsidRDefault="001F3EED" w:rsidP="00622B82">
            <w:pPr>
              <w:spacing w:before="0"/>
            </w:pPr>
            <w:r w:rsidRPr="007D73BB">
              <w:rPr>
                <w:lang w:val="pt-BR"/>
              </w:rPr>
              <w:t>Technicolor</w:t>
            </w:r>
          </w:p>
        </w:tc>
        <w:tc>
          <w:tcPr>
            <w:tcW w:w="2119" w:type="dxa"/>
            <w:tcBorders>
              <w:top w:val="single" w:sz="12" w:space="0" w:color="auto"/>
            </w:tcBorders>
          </w:tcPr>
          <w:p w:rsidR="001F3EED" w:rsidRPr="00A64B37" w:rsidRDefault="001F3EED" w:rsidP="00622B82">
            <w:pPr>
              <w:spacing w:before="0"/>
              <w:rPr>
                <w:rFonts w:ascii="Calibri" w:eastAsia="MS Mincho" w:hAnsi="Calibri" w:cs="Calibri"/>
                <w:szCs w:val="22"/>
                <w:lang w:val="de-DE"/>
              </w:rPr>
            </w:pPr>
            <w:r>
              <w:rPr>
                <w:rFonts w:ascii="Calibri" w:eastAsia="MS Mincho" w:hAnsi="Calibri" w:cs="Calibri"/>
                <w:szCs w:val="22"/>
                <w:lang w:val="de-DE"/>
              </w:rPr>
              <w:t>Qualcomm</w:t>
            </w:r>
          </w:p>
        </w:tc>
      </w:tr>
      <w:tr w:rsidR="001F3EED" w:rsidRPr="007D73BB" w:rsidTr="009E754C">
        <w:trPr>
          <w:jc w:val="center"/>
        </w:trPr>
        <w:tc>
          <w:tcPr>
            <w:tcW w:w="1248" w:type="dxa"/>
            <w:vMerge/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</w:p>
        </w:tc>
        <w:tc>
          <w:tcPr>
            <w:tcW w:w="2154" w:type="dxa"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1.B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/>
              </w:rPr>
            </w:pPr>
            <w:r w:rsidRPr="007D73BB">
              <w:rPr>
                <w:lang w:val="pt-BR"/>
              </w:rPr>
              <w:t>Technicolor</w:t>
            </w:r>
          </w:p>
        </w:tc>
        <w:tc>
          <w:tcPr>
            <w:tcW w:w="2119" w:type="dxa"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de-DE"/>
              </w:rPr>
            </w:pPr>
            <w:r>
              <w:rPr>
                <w:lang w:val="de-DE"/>
              </w:rPr>
              <w:t>Qualcomm</w:t>
            </w:r>
          </w:p>
        </w:tc>
      </w:tr>
      <w:tr w:rsidR="001F3EED" w:rsidRPr="007D73BB" w:rsidTr="009E754C">
        <w:trPr>
          <w:jc w:val="center"/>
        </w:trPr>
        <w:tc>
          <w:tcPr>
            <w:tcW w:w="1248" w:type="dxa"/>
            <w:vMerge/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</w:p>
        </w:tc>
        <w:tc>
          <w:tcPr>
            <w:tcW w:w="2154" w:type="dxa"/>
            <w:tcBorders>
              <w:top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2.A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/>
              </w:rPr>
            </w:pPr>
            <w:r w:rsidRPr="007D73BB">
              <w:rPr>
                <w:lang w:val="pt-BR"/>
              </w:rPr>
              <w:t>InterDigital</w:t>
            </w:r>
          </w:p>
        </w:tc>
        <w:tc>
          <w:tcPr>
            <w:tcW w:w="2119" w:type="dxa"/>
            <w:tcBorders>
              <w:top w:val="single" w:sz="12" w:space="0" w:color="auto"/>
            </w:tcBorders>
          </w:tcPr>
          <w:p w:rsidR="001F3EED" w:rsidRPr="00F77C21" w:rsidRDefault="001F3EED" w:rsidP="00622B82">
            <w:pPr>
              <w:spacing w:before="0"/>
              <w:rPr>
                <w:lang w:val="pt-BR"/>
              </w:rPr>
            </w:pPr>
            <w:r w:rsidRPr="00F77C21">
              <w:rPr>
                <w:lang w:val="pt-BR"/>
              </w:rPr>
              <w:t>Samsung</w:t>
            </w:r>
          </w:p>
        </w:tc>
      </w:tr>
      <w:tr w:rsidR="001F3EED" w:rsidRPr="007D73BB" w:rsidTr="00622B82">
        <w:trPr>
          <w:jc w:val="center"/>
        </w:trPr>
        <w:tc>
          <w:tcPr>
            <w:tcW w:w="1248" w:type="dxa"/>
            <w:vMerge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</w:p>
        </w:tc>
        <w:tc>
          <w:tcPr>
            <w:tcW w:w="2154" w:type="dxa"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 w:eastAsia="ja-JP"/>
              </w:rPr>
            </w:pPr>
            <w:r w:rsidRPr="007D73BB">
              <w:rPr>
                <w:lang w:val="pt-BR" w:eastAsia="ja-JP"/>
              </w:rPr>
              <w:t>2.B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1F3EED" w:rsidRPr="007D73BB" w:rsidRDefault="001F3EED" w:rsidP="00622B82">
            <w:pPr>
              <w:spacing w:before="0"/>
              <w:rPr>
                <w:lang w:val="pt-BR"/>
              </w:rPr>
            </w:pPr>
            <w:r w:rsidRPr="007D73BB">
              <w:rPr>
                <w:lang w:val="pt-BR"/>
              </w:rPr>
              <w:t>InterDigital</w:t>
            </w:r>
          </w:p>
        </w:tc>
        <w:tc>
          <w:tcPr>
            <w:tcW w:w="2119" w:type="dxa"/>
            <w:tcBorders>
              <w:bottom w:val="single" w:sz="12" w:space="0" w:color="auto"/>
            </w:tcBorders>
          </w:tcPr>
          <w:p w:rsidR="001F3EED" w:rsidRPr="00F77C21" w:rsidRDefault="001F3EED" w:rsidP="00622B82">
            <w:pPr>
              <w:spacing w:before="0"/>
              <w:rPr>
                <w:lang w:val="pt-BR"/>
              </w:rPr>
            </w:pPr>
            <w:r w:rsidRPr="00F77C21">
              <w:rPr>
                <w:lang w:val="pt-BR"/>
              </w:rPr>
              <w:t>Samsung</w:t>
            </w:r>
          </w:p>
        </w:tc>
      </w:tr>
    </w:tbl>
    <w:p w:rsidR="001F3EED" w:rsidRPr="008B76CD" w:rsidRDefault="001F3EED" w:rsidP="008B76CD">
      <w:pPr>
        <w:rPr>
          <w:lang w:val="en-CA"/>
        </w:rPr>
      </w:pPr>
    </w:p>
    <w:p w:rsidR="001F3EED" w:rsidRPr="00AD2E68" w:rsidRDefault="001F3EED" w:rsidP="00AE3E27">
      <w:pPr>
        <w:pStyle w:val="Heading1"/>
        <w:rPr>
          <w:lang w:val="en-CA"/>
        </w:rPr>
      </w:pPr>
      <w:r w:rsidRPr="00AD2E68">
        <w:rPr>
          <w:lang w:val="en-CA"/>
        </w:rPr>
        <w:t>Time-line and Responsibilities</w:t>
      </w:r>
      <w:bookmarkEnd w:id="8"/>
      <w:bookmarkEnd w:id="9"/>
    </w:p>
    <w:p w:rsidR="001F3EED" w:rsidRPr="009E754C" w:rsidRDefault="001F3EED" w:rsidP="00F77C21">
      <w:pPr>
        <w:ind w:left="2127" w:hanging="2127"/>
        <w:rPr>
          <w:b/>
          <w:bCs/>
          <w:lang w:val="en-CA" w:eastAsia="ja-JP"/>
        </w:rPr>
      </w:pPr>
      <w:r>
        <w:rPr>
          <w:b/>
          <w:bCs/>
          <w:lang w:val="en-CA" w:eastAsia="ja-JP"/>
        </w:rPr>
        <w:t>T0</w:t>
      </w:r>
      <w:r w:rsidRPr="00B136C7">
        <w:rPr>
          <w:b/>
          <w:bCs/>
          <w:lang w:val="en-CA" w:eastAsia="ja-JP"/>
        </w:rPr>
        <w:t>:</w:t>
      </w:r>
      <w:r>
        <w:rPr>
          <w:b/>
          <w:bCs/>
          <w:lang w:val="en-CA" w:eastAsia="ja-JP"/>
        </w:rPr>
        <w:tab/>
      </w:r>
      <w:r>
        <w:rPr>
          <w:b/>
          <w:bCs/>
          <w:lang w:val="en-CA" w:eastAsia="ja-JP"/>
        </w:rPr>
        <w:tab/>
      </w:r>
      <w:r>
        <w:rPr>
          <w:b/>
          <w:bCs/>
          <w:lang w:val="en-CA" w:eastAsia="ja-JP"/>
        </w:rPr>
        <w:tab/>
      </w:r>
      <w:r>
        <w:rPr>
          <w:b/>
          <w:bCs/>
          <w:lang w:val="en-CA" w:eastAsia="ja-JP"/>
        </w:rPr>
        <w:tab/>
      </w:r>
      <w:r>
        <w:rPr>
          <w:b/>
          <w:bCs/>
          <w:lang w:val="en-CA" w:eastAsia="ja-JP"/>
        </w:rPr>
        <w:tab/>
      </w:r>
      <w:r>
        <w:rPr>
          <w:lang w:val="en-CA" w:eastAsia="ja-JP"/>
        </w:rPr>
        <w:t xml:space="preserve">Reference software </w:t>
      </w:r>
      <w:r w:rsidRPr="00863373">
        <w:rPr>
          <w:i/>
        </w:rPr>
        <w:t>SHM</w:t>
      </w:r>
      <w:r>
        <w:rPr>
          <w:i/>
        </w:rPr>
        <w:t>4</w:t>
      </w:r>
      <w:r w:rsidRPr="00863373">
        <w:rPr>
          <w:i/>
        </w:rPr>
        <w:t>.</w:t>
      </w:r>
      <w:r>
        <w:rPr>
          <w:i/>
        </w:rPr>
        <w:t>0</w:t>
      </w:r>
      <w:r>
        <w:t xml:space="preserve"> release date with WP (restricted to ILP) available and complexity assessment (Samsung)</w:t>
      </w:r>
      <w:r>
        <w:rPr>
          <w:lang w:val="en-CA" w:eastAsia="ja-JP"/>
        </w:rPr>
        <w:t>.</w:t>
      </w:r>
    </w:p>
    <w:p w:rsidR="001F3EED" w:rsidRPr="009E754C" w:rsidRDefault="001F3EED" w:rsidP="009E754C">
      <w:pPr>
        <w:ind w:left="2127" w:hanging="2127"/>
        <w:rPr>
          <w:b/>
          <w:bCs/>
          <w:lang w:val="en-CA" w:eastAsia="ja-JP"/>
        </w:rPr>
      </w:pPr>
      <w:r>
        <w:rPr>
          <w:b/>
          <w:bCs/>
          <w:lang w:val="en-CA" w:eastAsia="ja-JP"/>
        </w:rPr>
        <w:t>T0 + 1 week</w:t>
      </w:r>
      <w:r w:rsidRPr="00B136C7">
        <w:rPr>
          <w:b/>
          <w:bCs/>
          <w:lang w:val="en-CA" w:eastAsia="ja-JP"/>
        </w:rPr>
        <w:t>:</w:t>
      </w:r>
      <w:r>
        <w:rPr>
          <w:b/>
          <w:bCs/>
          <w:lang w:val="en-CA" w:eastAsia="ja-JP"/>
        </w:rPr>
        <w:tab/>
      </w:r>
      <w:r>
        <w:rPr>
          <w:b/>
          <w:bCs/>
          <w:lang w:val="en-CA" w:eastAsia="ja-JP"/>
        </w:rPr>
        <w:tab/>
      </w:r>
      <w:r>
        <w:rPr>
          <w:lang w:val="en-CA" w:eastAsia="ja-JP"/>
        </w:rPr>
        <w:t xml:space="preserve">Reference software </w:t>
      </w:r>
      <w:r w:rsidRPr="00863373">
        <w:rPr>
          <w:i/>
        </w:rPr>
        <w:t>SHM</w:t>
      </w:r>
      <w:r>
        <w:rPr>
          <w:i/>
        </w:rPr>
        <w:t>4</w:t>
      </w:r>
      <w:r w:rsidRPr="00863373">
        <w:rPr>
          <w:i/>
        </w:rPr>
        <w:t>.</w:t>
      </w:r>
      <w:r>
        <w:rPr>
          <w:i/>
        </w:rPr>
        <w:t>0_ irap</w:t>
      </w:r>
      <w:r>
        <w:rPr>
          <w:lang w:val="en-CA" w:eastAsia="ja-JP"/>
        </w:rPr>
        <w:t xml:space="preserve"> distributed to participants by Technicolor.</w:t>
      </w:r>
    </w:p>
    <w:p w:rsidR="001F3EED" w:rsidRDefault="001F3EED" w:rsidP="00A51DC2">
      <w:pPr>
        <w:ind w:left="2127" w:hanging="2127"/>
        <w:rPr>
          <w:lang w:val="en-CA" w:eastAsia="ja-JP"/>
        </w:rPr>
      </w:pPr>
      <w:r w:rsidRPr="00B136C7">
        <w:rPr>
          <w:b/>
          <w:bCs/>
          <w:lang w:val="en-CA" w:eastAsia="ja-JP"/>
        </w:rPr>
        <w:t>201</w:t>
      </w:r>
      <w:r>
        <w:rPr>
          <w:b/>
          <w:bCs/>
          <w:lang w:val="en-CA" w:eastAsia="ja-JP"/>
        </w:rPr>
        <w:t>3</w:t>
      </w:r>
      <w:r w:rsidRPr="00B136C7">
        <w:rPr>
          <w:b/>
          <w:bCs/>
          <w:lang w:val="en-CA" w:eastAsia="ja-JP"/>
        </w:rPr>
        <w:t>-</w:t>
      </w:r>
      <w:r>
        <w:rPr>
          <w:b/>
          <w:bCs/>
          <w:lang w:val="en-CA" w:eastAsia="ja-JP"/>
        </w:rPr>
        <w:t>Dec</w:t>
      </w:r>
      <w:r w:rsidRPr="00B136C7">
        <w:rPr>
          <w:b/>
          <w:bCs/>
          <w:lang w:val="en-CA" w:eastAsia="ja-JP"/>
        </w:rPr>
        <w:t>-</w:t>
      </w:r>
      <w:r>
        <w:rPr>
          <w:b/>
          <w:bCs/>
          <w:lang w:val="en-CA" w:eastAsia="ja-JP"/>
        </w:rPr>
        <w:t>20</w:t>
      </w:r>
      <w:r w:rsidRPr="00B136C7">
        <w:rPr>
          <w:b/>
          <w:bCs/>
          <w:lang w:val="en-CA" w:eastAsia="ja-JP"/>
        </w:rPr>
        <w:t>:</w:t>
      </w:r>
      <w:r>
        <w:rPr>
          <w:b/>
          <w:bCs/>
          <w:lang w:val="en-CA" w:eastAsia="ja-JP"/>
        </w:rPr>
        <w:tab/>
      </w:r>
      <w:r>
        <w:rPr>
          <w:b/>
          <w:bCs/>
          <w:lang w:val="en-CA" w:eastAsia="ja-JP"/>
        </w:rPr>
        <w:tab/>
      </w:r>
      <w:r>
        <w:rPr>
          <w:lang w:val="en-CA" w:eastAsia="ja-JP"/>
        </w:rPr>
        <w:t>Cross-verification begins: proponents provide software, draft of contribution text and results to cross-verifiers(s) and CE coordinators.</w:t>
      </w:r>
    </w:p>
    <w:p w:rsidR="001F3EED" w:rsidRDefault="001F3EED" w:rsidP="00A51DC2">
      <w:pPr>
        <w:ind w:left="2127" w:hanging="2127"/>
        <w:rPr>
          <w:lang w:val="en-CA" w:eastAsia="ja-JP"/>
        </w:rPr>
      </w:pPr>
      <w:r w:rsidRPr="00B136C7">
        <w:rPr>
          <w:b/>
          <w:bCs/>
          <w:lang w:val="en-CA" w:eastAsia="ja-JP"/>
        </w:rPr>
        <w:t>201</w:t>
      </w:r>
      <w:r>
        <w:rPr>
          <w:b/>
          <w:bCs/>
          <w:lang w:val="en-CA" w:eastAsia="ja-JP"/>
        </w:rPr>
        <w:t>4</w:t>
      </w:r>
      <w:r w:rsidRPr="00B136C7">
        <w:rPr>
          <w:b/>
          <w:bCs/>
          <w:lang w:val="en-CA" w:eastAsia="ja-JP"/>
        </w:rPr>
        <w:t>-</w:t>
      </w:r>
      <w:r>
        <w:rPr>
          <w:b/>
          <w:bCs/>
          <w:lang w:val="en-CA" w:eastAsia="ja-JP"/>
        </w:rPr>
        <w:t>Jan</w:t>
      </w:r>
      <w:r w:rsidRPr="00B136C7">
        <w:rPr>
          <w:b/>
          <w:bCs/>
          <w:lang w:val="en-CA" w:eastAsia="ja-JP"/>
        </w:rPr>
        <w:t>-</w:t>
      </w:r>
      <w:r>
        <w:rPr>
          <w:b/>
          <w:bCs/>
          <w:lang w:val="en-CA" w:eastAsia="ja-JP"/>
        </w:rPr>
        <w:t>5</w:t>
      </w:r>
      <w:r w:rsidRPr="00B136C7">
        <w:rPr>
          <w:b/>
          <w:bCs/>
          <w:lang w:val="en-CA" w:eastAsia="ja-JP"/>
        </w:rPr>
        <w:t>:</w:t>
      </w:r>
      <w:r w:rsidDel="00E86EA1">
        <w:rPr>
          <w:b/>
          <w:bCs/>
          <w:lang w:val="en-CA" w:eastAsia="ja-JP"/>
        </w:rPr>
        <w:t xml:space="preserve"> </w:t>
      </w:r>
      <w:r>
        <w:rPr>
          <w:b/>
          <w:bCs/>
          <w:lang w:val="en-CA" w:eastAsia="ja-JP"/>
        </w:rPr>
        <w:tab/>
      </w:r>
      <w:r>
        <w:rPr>
          <w:b/>
          <w:bCs/>
          <w:lang w:val="en-CA" w:eastAsia="ja-JP"/>
        </w:rPr>
        <w:tab/>
      </w:r>
      <w:r>
        <w:rPr>
          <w:lang w:val="en-CA" w:eastAsia="ja-JP"/>
        </w:rPr>
        <w:t>Cross-verifiers report results to CE participants.</w:t>
      </w:r>
    </w:p>
    <w:p w:rsidR="001F3EED" w:rsidRPr="00AD2E68" w:rsidRDefault="001F3EED" w:rsidP="005D173D">
      <w:pPr>
        <w:pStyle w:val="Heading1"/>
        <w:tabs>
          <w:tab w:val="clear" w:pos="360"/>
          <w:tab w:val="clear" w:pos="720"/>
          <w:tab w:val="clear" w:pos="1080"/>
          <w:tab w:val="clear" w:pos="1440"/>
          <w:tab w:val="num" w:pos="432"/>
        </w:tabs>
        <w:overflowPunct/>
        <w:autoSpaceDE/>
        <w:autoSpaceDN/>
        <w:adjustRightInd/>
        <w:textAlignment w:val="auto"/>
        <w:rPr>
          <w:lang w:val="en-CA"/>
        </w:rPr>
      </w:pPr>
      <w:r>
        <w:rPr>
          <w:lang w:val="en-CA"/>
        </w:rPr>
        <w:lastRenderedPageBreak/>
        <w:t>References</w:t>
      </w:r>
    </w:p>
    <w:p w:rsidR="001F3EED" w:rsidRPr="00F57A6F" w:rsidRDefault="001F3EED" w:rsidP="00A73C7F">
      <w:pPr>
        <w:numPr>
          <w:ilvl w:val="0"/>
          <w:numId w:val="14"/>
        </w:numPr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/>
        <w:jc w:val="both"/>
        <w:textAlignment w:val="auto"/>
        <w:rPr>
          <w:rFonts w:cs="Arial"/>
          <w:szCs w:val="22"/>
        </w:rPr>
      </w:pPr>
      <w:bookmarkStart w:id="10" w:name="_Ref369783520"/>
      <w:r>
        <w:rPr>
          <w:rFonts w:cs="Arial"/>
          <w:szCs w:val="22"/>
        </w:rPr>
        <w:t>A.Segall, P.Bordes, C.Auyeung, X.Li, E.Alshina, A.Duenas, “</w:t>
      </w:r>
      <w:r w:rsidRPr="00244445">
        <w:rPr>
          <w:rFonts w:cs="Arial"/>
          <w:szCs w:val="22"/>
        </w:rPr>
        <w:t>Description of Core Experiment SCE4: Color Gamut and Bit-Depth Scalability</w:t>
      </w:r>
      <w:r>
        <w:rPr>
          <w:rFonts w:cs="Arial"/>
          <w:szCs w:val="22"/>
        </w:rPr>
        <w:t xml:space="preserve">,” JCTVC-N1104, </w:t>
      </w:r>
      <w:r w:rsidRPr="005D173D">
        <w:rPr>
          <w:lang w:val="en-CA" w:eastAsia="ja-JP"/>
        </w:rPr>
        <w:t>July 2013, Vienna, AT</w:t>
      </w:r>
      <w:r>
        <w:rPr>
          <w:lang w:val="en-CA" w:eastAsia="ja-JP"/>
        </w:rPr>
        <w:t>.</w:t>
      </w:r>
      <w:bookmarkEnd w:id="10"/>
    </w:p>
    <w:p w:rsidR="001F3EED" w:rsidRPr="00DD6E70" w:rsidRDefault="001F3EED" w:rsidP="0078523F">
      <w:pPr>
        <w:numPr>
          <w:ilvl w:val="0"/>
          <w:numId w:val="14"/>
        </w:numPr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/>
        <w:jc w:val="both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A.Segall, P.Bordes, C.Auyeung, X.Li, E.Alshina, A.Duenas, “</w:t>
      </w:r>
      <w:r w:rsidRPr="0078523F">
        <w:rPr>
          <w:rFonts w:cs="Arial"/>
          <w:szCs w:val="22"/>
        </w:rPr>
        <w:t>SCE4: Summary Report of Colour Gamut and Bit Depth Scalability</w:t>
      </w:r>
      <w:r>
        <w:rPr>
          <w:rFonts w:cs="Arial"/>
          <w:szCs w:val="22"/>
        </w:rPr>
        <w:t xml:space="preserve">,” JCTVC-O0034, </w:t>
      </w:r>
      <w:r>
        <w:rPr>
          <w:lang w:val="en-CA" w:eastAsia="ja-JP"/>
        </w:rPr>
        <w:t>October</w:t>
      </w:r>
      <w:r w:rsidRPr="005D173D">
        <w:rPr>
          <w:lang w:val="en-CA" w:eastAsia="ja-JP"/>
        </w:rPr>
        <w:t xml:space="preserve"> 2013, </w:t>
      </w:r>
      <w:r>
        <w:rPr>
          <w:lang w:val="en-CA" w:eastAsia="ja-JP"/>
        </w:rPr>
        <w:t>Geneva</w:t>
      </w:r>
      <w:r w:rsidRPr="005D173D">
        <w:rPr>
          <w:lang w:val="en-CA" w:eastAsia="ja-JP"/>
        </w:rPr>
        <w:t xml:space="preserve">, </w:t>
      </w:r>
      <w:r>
        <w:rPr>
          <w:lang w:val="en-CA" w:eastAsia="ja-JP"/>
        </w:rPr>
        <w:t>CH.</w:t>
      </w:r>
    </w:p>
    <w:p w:rsidR="001F3EED" w:rsidRDefault="001F3EED" w:rsidP="00DD6E70">
      <w:pPr>
        <w:numPr>
          <w:ilvl w:val="0"/>
          <w:numId w:val="14"/>
        </w:numPr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/>
        <w:jc w:val="both"/>
        <w:textAlignment w:val="auto"/>
        <w:rPr>
          <w:rFonts w:cs="Arial"/>
          <w:szCs w:val="22"/>
        </w:rPr>
      </w:pPr>
      <w:bookmarkStart w:id="11" w:name="_Ref370569605"/>
      <w:r>
        <w:rPr>
          <w:rFonts w:cs="Arial"/>
          <w:szCs w:val="22"/>
        </w:rPr>
        <w:t>G.Sullivan, J.R.Ohm, “</w:t>
      </w:r>
      <w:r w:rsidRPr="00DD6E70">
        <w:rPr>
          <w:rFonts w:cs="Arial"/>
          <w:szCs w:val="22"/>
        </w:rPr>
        <w:t>Meeting report of the 15th meeting of the Joint Collaborative Team on Video Coding (JCT-VC), Geneva, CH, 23 Oct. – 1 Nov. 2013</w:t>
      </w:r>
      <w:r>
        <w:rPr>
          <w:rFonts w:cs="Arial"/>
          <w:szCs w:val="22"/>
        </w:rPr>
        <w:t>,”.</w:t>
      </w:r>
      <w:bookmarkEnd w:id="11"/>
    </w:p>
    <w:p w:rsidR="001F3EED" w:rsidRDefault="001F3EED" w:rsidP="005752FC">
      <w:pPr>
        <w:numPr>
          <w:ilvl w:val="0"/>
          <w:numId w:val="14"/>
        </w:numPr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/>
        <w:jc w:val="both"/>
        <w:textAlignment w:val="auto"/>
        <w:rPr>
          <w:rFonts w:cs="Arial"/>
          <w:szCs w:val="22"/>
        </w:rPr>
      </w:pPr>
      <w:bookmarkStart w:id="12" w:name="_Ref370571037"/>
      <w:r>
        <w:rPr>
          <w:rFonts w:cs="Arial"/>
          <w:szCs w:val="22"/>
        </w:rPr>
        <w:t xml:space="preserve">A.Segall, A.Duenas, P.Bordes, </w:t>
      </w:r>
      <w:r w:rsidRPr="003E1E2C">
        <w:t>J. Dong, D.</w:t>
      </w:r>
      <w:r w:rsidRPr="003E1E2C">
        <w:noBreakHyphen/>
        <w:t>K. Kwon</w:t>
      </w:r>
      <w:r>
        <w:t>, X. Li</w:t>
      </w:r>
      <w:r>
        <w:rPr>
          <w:rFonts w:cs="Arial"/>
          <w:szCs w:val="22"/>
        </w:rPr>
        <w:t>, “</w:t>
      </w:r>
      <w:r w:rsidRPr="005752FC">
        <w:rPr>
          <w:rFonts w:cs="Arial"/>
          <w:szCs w:val="22"/>
        </w:rPr>
        <w:t>AHG report: Colour gamut scalability (AHG14)</w:t>
      </w:r>
      <w:r>
        <w:rPr>
          <w:rFonts w:cs="Arial"/>
          <w:szCs w:val="22"/>
        </w:rPr>
        <w:t>,”</w:t>
      </w:r>
      <w:r w:rsidRPr="005752F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JCTVC-O0014, </w:t>
      </w:r>
      <w:r>
        <w:rPr>
          <w:lang w:val="en-CA" w:eastAsia="ja-JP"/>
        </w:rPr>
        <w:t>October</w:t>
      </w:r>
      <w:r w:rsidRPr="005D173D">
        <w:rPr>
          <w:lang w:val="en-CA" w:eastAsia="ja-JP"/>
        </w:rPr>
        <w:t xml:space="preserve"> 2013, </w:t>
      </w:r>
      <w:r>
        <w:rPr>
          <w:lang w:val="en-CA" w:eastAsia="ja-JP"/>
        </w:rPr>
        <w:t>Geneva</w:t>
      </w:r>
      <w:r w:rsidRPr="005D173D">
        <w:rPr>
          <w:lang w:val="en-CA" w:eastAsia="ja-JP"/>
        </w:rPr>
        <w:t xml:space="preserve">, </w:t>
      </w:r>
      <w:r>
        <w:rPr>
          <w:lang w:val="en-CA" w:eastAsia="ja-JP"/>
        </w:rPr>
        <w:t>CH.</w:t>
      </w:r>
      <w:bookmarkEnd w:id="12"/>
    </w:p>
    <w:sectPr w:rsidR="001F3EED" w:rsidSect="00577647">
      <w:footerReference w:type="default" r:id="rId3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AFA" w:rsidRDefault="000D1AFA">
      <w:r>
        <w:separator/>
      </w:r>
    </w:p>
  </w:endnote>
  <w:endnote w:type="continuationSeparator" w:id="0">
    <w:p w:rsidR="000D1AFA" w:rsidRDefault="000D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ED" w:rsidRDefault="001F3EE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448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165F4">
      <w:rPr>
        <w:rStyle w:val="PageNumber"/>
        <w:noProof/>
      </w:rPr>
      <w:t>2013-11-07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AFA" w:rsidRDefault="000D1AFA">
      <w:r>
        <w:separator/>
      </w:r>
    </w:p>
  </w:footnote>
  <w:footnote w:type="continuationSeparator" w:id="0">
    <w:p w:rsidR="000D1AFA" w:rsidRDefault="000D1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64772"/>
    <w:multiLevelType w:val="hybridMultilevel"/>
    <w:tmpl w:val="8BF49580"/>
    <w:lvl w:ilvl="0" w:tplc="04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">
    <w:nsid w:val="26664063"/>
    <w:multiLevelType w:val="hybridMultilevel"/>
    <w:tmpl w:val="8CEA55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2062D5"/>
    <w:multiLevelType w:val="hybridMultilevel"/>
    <w:tmpl w:val="0776A44A"/>
    <w:lvl w:ilvl="0" w:tplc="D220A3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E1531"/>
    <w:multiLevelType w:val="hybridMultilevel"/>
    <w:tmpl w:val="3F2280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0AF5C77"/>
    <w:multiLevelType w:val="hybridMultilevel"/>
    <w:tmpl w:val="F648B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BE7870"/>
    <w:multiLevelType w:val="hybridMultilevel"/>
    <w:tmpl w:val="08087090"/>
    <w:lvl w:ilvl="0" w:tplc="8A348B1A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2B60CB3"/>
    <w:multiLevelType w:val="hybridMultilevel"/>
    <w:tmpl w:val="F490E206"/>
    <w:lvl w:ilvl="0" w:tplc="04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DF5D2C"/>
    <w:multiLevelType w:val="hybridMultilevel"/>
    <w:tmpl w:val="56AED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36A50D8"/>
    <w:multiLevelType w:val="hybridMultilevel"/>
    <w:tmpl w:val="EA3C9BA0"/>
    <w:lvl w:ilvl="0" w:tplc="EA3486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6C0978"/>
    <w:multiLevelType w:val="hybridMultilevel"/>
    <w:tmpl w:val="DE54CD1A"/>
    <w:lvl w:ilvl="0" w:tplc="43989A8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43989A8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03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0">
    <w:nsid w:val="5C1C63E9"/>
    <w:multiLevelType w:val="hybridMultilevel"/>
    <w:tmpl w:val="3ABCBE82"/>
    <w:lvl w:ilvl="0" w:tplc="F4EA5AB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D66521"/>
    <w:multiLevelType w:val="hybridMultilevel"/>
    <w:tmpl w:val="EB92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abstractNum w:abstractNumId="23">
    <w:nsid w:val="7E0E3821"/>
    <w:multiLevelType w:val="multilevel"/>
    <w:tmpl w:val="FD8A5622"/>
    <w:lvl w:ilvl="0">
      <w:start w:val="1"/>
      <w:numFmt w:val="decimal"/>
      <w:lvlText w:val="[%1]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6"/>
  </w:num>
  <w:num w:numId="4">
    <w:abstractNumId w:val="14"/>
  </w:num>
  <w:num w:numId="5">
    <w:abstractNumId w:val="15"/>
  </w:num>
  <w:num w:numId="6">
    <w:abstractNumId w:val="5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21"/>
  </w:num>
  <w:num w:numId="13">
    <w:abstractNumId w:val="8"/>
  </w:num>
  <w:num w:numId="14">
    <w:abstractNumId w:val="11"/>
  </w:num>
  <w:num w:numId="15">
    <w:abstractNumId w:val="20"/>
  </w:num>
  <w:num w:numId="16">
    <w:abstractNumId w:val="9"/>
  </w:num>
  <w:num w:numId="17">
    <w:abstractNumId w:val="23"/>
  </w:num>
  <w:num w:numId="18">
    <w:abstractNumId w:val="19"/>
  </w:num>
  <w:num w:numId="19">
    <w:abstractNumId w:val="12"/>
  </w:num>
  <w:num w:numId="20">
    <w:abstractNumId w:val="2"/>
  </w:num>
  <w:num w:numId="21">
    <w:abstractNumId w:val="6"/>
  </w:num>
  <w:num w:numId="22">
    <w:abstractNumId w:val="13"/>
  </w:num>
  <w:num w:numId="23">
    <w:abstractNumId w:val="7"/>
  </w:num>
  <w:num w:numId="24">
    <w:abstractNumId w:val="1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652"/>
    <w:rsid w:val="00004EB2"/>
    <w:rsid w:val="000071E8"/>
    <w:rsid w:val="00025089"/>
    <w:rsid w:val="00035D9F"/>
    <w:rsid w:val="00036D6D"/>
    <w:rsid w:val="00044D17"/>
    <w:rsid w:val="000458BC"/>
    <w:rsid w:val="00045C41"/>
    <w:rsid w:val="00046C03"/>
    <w:rsid w:val="000536A5"/>
    <w:rsid w:val="00056686"/>
    <w:rsid w:val="00062C37"/>
    <w:rsid w:val="00066E6F"/>
    <w:rsid w:val="0007614F"/>
    <w:rsid w:val="000A6DEC"/>
    <w:rsid w:val="000A6E72"/>
    <w:rsid w:val="000B1C6B"/>
    <w:rsid w:val="000B4FF9"/>
    <w:rsid w:val="000B5FF5"/>
    <w:rsid w:val="000C09AC"/>
    <w:rsid w:val="000C2EF7"/>
    <w:rsid w:val="000C354A"/>
    <w:rsid w:val="000D1AFA"/>
    <w:rsid w:val="000D2597"/>
    <w:rsid w:val="000E00F3"/>
    <w:rsid w:val="000E4DEC"/>
    <w:rsid w:val="000E5DD3"/>
    <w:rsid w:val="000F158C"/>
    <w:rsid w:val="000F4FB4"/>
    <w:rsid w:val="00102F3D"/>
    <w:rsid w:val="0010695E"/>
    <w:rsid w:val="001134F1"/>
    <w:rsid w:val="00124E38"/>
    <w:rsid w:val="0012580B"/>
    <w:rsid w:val="00131F90"/>
    <w:rsid w:val="0013526E"/>
    <w:rsid w:val="00140966"/>
    <w:rsid w:val="001413BA"/>
    <w:rsid w:val="00150D8A"/>
    <w:rsid w:val="00154D0B"/>
    <w:rsid w:val="001630E9"/>
    <w:rsid w:val="001656CB"/>
    <w:rsid w:val="00171371"/>
    <w:rsid w:val="00173B4D"/>
    <w:rsid w:val="00175A24"/>
    <w:rsid w:val="00184E87"/>
    <w:rsid w:val="00187E58"/>
    <w:rsid w:val="001955F3"/>
    <w:rsid w:val="001A297E"/>
    <w:rsid w:val="001A368E"/>
    <w:rsid w:val="001A449F"/>
    <w:rsid w:val="001A7329"/>
    <w:rsid w:val="001B4E28"/>
    <w:rsid w:val="001B5ABF"/>
    <w:rsid w:val="001C0585"/>
    <w:rsid w:val="001C3525"/>
    <w:rsid w:val="001C6077"/>
    <w:rsid w:val="001D1BD2"/>
    <w:rsid w:val="001E02BE"/>
    <w:rsid w:val="001E1B38"/>
    <w:rsid w:val="001E3B37"/>
    <w:rsid w:val="001F2594"/>
    <w:rsid w:val="001F3EED"/>
    <w:rsid w:val="001F4331"/>
    <w:rsid w:val="00201DC6"/>
    <w:rsid w:val="002055A6"/>
    <w:rsid w:val="00206460"/>
    <w:rsid w:val="002069B4"/>
    <w:rsid w:val="00212247"/>
    <w:rsid w:val="00215DFC"/>
    <w:rsid w:val="00217727"/>
    <w:rsid w:val="002212DF"/>
    <w:rsid w:val="00222CD4"/>
    <w:rsid w:val="0022350F"/>
    <w:rsid w:val="002264A6"/>
    <w:rsid w:val="00227BA7"/>
    <w:rsid w:val="0023011C"/>
    <w:rsid w:val="002314BF"/>
    <w:rsid w:val="00232184"/>
    <w:rsid w:val="00235C9C"/>
    <w:rsid w:val="00244445"/>
    <w:rsid w:val="00246A81"/>
    <w:rsid w:val="00246F5A"/>
    <w:rsid w:val="0025157A"/>
    <w:rsid w:val="0025190E"/>
    <w:rsid w:val="00254DF4"/>
    <w:rsid w:val="00261A88"/>
    <w:rsid w:val="00262954"/>
    <w:rsid w:val="00263398"/>
    <w:rsid w:val="00275BCF"/>
    <w:rsid w:val="002809F7"/>
    <w:rsid w:val="00282952"/>
    <w:rsid w:val="00290804"/>
    <w:rsid w:val="00292257"/>
    <w:rsid w:val="0029756F"/>
    <w:rsid w:val="00297B1F"/>
    <w:rsid w:val="002A4349"/>
    <w:rsid w:val="002A54E0"/>
    <w:rsid w:val="002A6650"/>
    <w:rsid w:val="002B1595"/>
    <w:rsid w:val="002B191D"/>
    <w:rsid w:val="002B3718"/>
    <w:rsid w:val="002B3F91"/>
    <w:rsid w:val="002C43F2"/>
    <w:rsid w:val="002D0AF6"/>
    <w:rsid w:val="002D7CB6"/>
    <w:rsid w:val="002E694C"/>
    <w:rsid w:val="002F0F80"/>
    <w:rsid w:val="002F164D"/>
    <w:rsid w:val="002F3293"/>
    <w:rsid w:val="002F64AF"/>
    <w:rsid w:val="003047D4"/>
    <w:rsid w:val="00306206"/>
    <w:rsid w:val="00317108"/>
    <w:rsid w:val="00317D85"/>
    <w:rsid w:val="00325287"/>
    <w:rsid w:val="00327C56"/>
    <w:rsid w:val="003315A1"/>
    <w:rsid w:val="003373EC"/>
    <w:rsid w:val="003377CD"/>
    <w:rsid w:val="00342FF4"/>
    <w:rsid w:val="00345B2D"/>
    <w:rsid w:val="00346189"/>
    <w:rsid w:val="00347287"/>
    <w:rsid w:val="0036619B"/>
    <w:rsid w:val="003669EA"/>
    <w:rsid w:val="003706CC"/>
    <w:rsid w:val="0037266C"/>
    <w:rsid w:val="00375C45"/>
    <w:rsid w:val="00377710"/>
    <w:rsid w:val="00394F14"/>
    <w:rsid w:val="003A0DFD"/>
    <w:rsid w:val="003A2D8E"/>
    <w:rsid w:val="003B617F"/>
    <w:rsid w:val="003B6796"/>
    <w:rsid w:val="003B788D"/>
    <w:rsid w:val="003C20E4"/>
    <w:rsid w:val="003D0BAE"/>
    <w:rsid w:val="003D2341"/>
    <w:rsid w:val="003D23DB"/>
    <w:rsid w:val="003D4159"/>
    <w:rsid w:val="003D4E03"/>
    <w:rsid w:val="003E1E2C"/>
    <w:rsid w:val="003E5CBB"/>
    <w:rsid w:val="003E6F90"/>
    <w:rsid w:val="003E7EE9"/>
    <w:rsid w:val="003F5C39"/>
    <w:rsid w:val="003F5D0F"/>
    <w:rsid w:val="003F6423"/>
    <w:rsid w:val="00400C0A"/>
    <w:rsid w:val="00414101"/>
    <w:rsid w:val="004165F4"/>
    <w:rsid w:val="00422579"/>
    <w:rsid w:val="00422A92"/>
    <w:rsid w:val="00433DDB"/>
    <w:rsid w:val="004355AE"/>
    <w:rsid w:val="00437619"/>
    <w:rsid w:val="00461808"/>
    <w:rsid w:val="00461831"/>
    <w:rsid w:val="00470648"/>
    <w:rsid w:val="00481FAF"/>
    <w:rsid w:val="00492CAB"/>
    <w:rsid w:val="004A1514"/>
    <w:rsid w:val="004A2161"/>
    <w:rsid w:val="004A2A63"/>
    <w:rsid w:val="004A48DA"/>
    <w:rsid w:val="004B210C"/>
    <w:rsid w:val="004C11D8"/>
    <w:rsid w:val="004C3AD2"/>
    <w:rsid w:val="004D405F"/>
    <w:rsid w:val="004D4E39"/>
    <w:rsid w:val="004D51A0"/>
    <w:rsid w:val="004D7A76"/>
    <w:rsid w:val="004E303F"/>
    <w:rsid w:val="004E4F4F"/>
    <w:rsid w:val="004E63F7"/>
    <w:rsid w:val="004E6789"/>
    <w:rsid w:val="004F3B4D"/>
    <w:rsid w:val="004F4D89"/>
    <w:rsid w:val="004F61E3"/>
    <w:rsid w:val="0050263C"/>
    <w:rsid w:val="00502E10"/>
    <w:rsid w:val="0051015C"/>
    <w:rsid w:val="00516CF1"/>
    <w:rsid w:val="00521BC1"/>
    <w:rsid w:val="00521E54"/>
    <w:rsid w:val="00524599"/>
    <w:rsid w:val="00526534"/>
    <w:rsid w:val="00531AE9"/>
    <w:rsid w:val="005374FF"/>
    <w:rsid w:val="005456C2"/>
    <w:rsid w:val="00550A66"/>
    <w:rsid w:val="00553326"/>
    <w:rsid w:val="00560E6D"/>
    <w:rsid w:val="00567B90"/>
    <w:rsid w:val="00567EC7"/>
    <w:rsid w:val="00570013"/>
    <w:rsid w:val="00571F4B"/>
    <w:rsid w:val="005752FC"/>
    <w:rsid w:val="00577647"/>
    <w:rsid w:val="005801A2"/>
    <w:rsid w:val="00581303"/>
    <w:rsid w:val="005825E6"/>
    <w:rsid w:val="005952A5"/>
    <w:rsid w:val="00596A32"/>
    <w:rsid w:val="005A33A1"/>
    <w:rsid w:val="005B217D"/>
    <w:rsid w:val="005C22CA"/>
    <w:rsid w:val="005C385F"/>
    <w:rsid w:val="005D173D"/>
    <w:rsid w:val="005D464A"/>
    <w:rsid w:val="005E1A04"/>
    <w:rsid w:val="005E1AC6"/>
    <w:rsid w:val="005E6145"/>
    <w:rsid w:val="005F6F1B"/>
    <w:rsid w:val="0060232D"/>
    <w:rsid w:val="00604340"/>
    <w:rsid w:val="00606EEF"/>
    <w:rsid w:val="00607CD2"/>
    <w:rsid w:val="00610F4B"/>
    <w:rsid w:val="00622B82"/>
    <w:rsid w:val="00623EEB"/>
    <w:rsid w:val="00624B33"/>
    <w:rsid w:val="006266A5"/>
    <w:rsid w:val="00630AA2"/>
    <w:rsid w:val="00646707"/>
    <w:rsid w:val="00662E58"/>
    <w:rsid w:val="00664DCF"/>
    <w:rsid w:val="00666F9B"/>
    <w:rsid w:val="006713D9"/>
    <w:rsid w:val="00672DB2"/>
    <w:rsid w:val="00674EB5"/>
    <w:rsid w:val="00676A4E"/>
    <w:rsid w:val="00677259"/>
    <w:rsid w:val="00685BFB"/>
    <w:rsid w:val="006A231C"/>
    <w:rsid w:val="006A4EF8"/>
    <w:rsid w:val="006C0AD8"/>
    <w:rsid w:val="006C5D39"/>
    <w:rsid w:val="006C76A1"/>
    <w:rsid w:val="006E2810"/>
    <w:rsid w:val="006E5417"/>
    <w:rsid w:val="006F153E"/>
    <w:rsid w:val="006F623B"/>
    <w:rsid w:val="00712F60"/>
    <w:rsid w:val="00720E3B"/>
    <w:rsid w:val="00721ED3"/>
    <w:rsid w:val="007320FD"/>
    <w:rsid w:val="0073725A"/>
    <w:rsid w:val="00745F6B"/>
    <w:rsid w:val="00746C2E"/>
    <w:rsid w:val="00747B6A"/>
    <w:rsid w:val="00747EF9"/>
    <w:rsid w:val="00751910"/>
    <w:rsid w:val="00752FF7"/>
    <w:rsid w:val="0075585E"/>
    <w:rsid w:val="00760C25"/>
    <w:rsid w:val="00770571"/>
    <w:rsid w:val="00774390"/>
    <w:rsid w:val="007759F5"/>
    <w:rsid w:val="007768FF"/>
    <w:rsid w:val="007824D3"/>
    <w:rsid w:val="007849B8"/>
    <w:rsid w:val="0078523F"/>
    <w:rsid w:val="00796EE3"/>
    <w:rsid w:val="007A3123"/>
    <w:rsid w:val="007A6EFB"/>
    <w:rsid w:val="007A7853"/>
    <w:rsid w:val="007A7D29"/>
    <w:rsid w:val="007B4AB8"/>
    <w:rsid w:val="007C1B96"/>
    <w:rsid w:val="007D0749"/>
    <w:rsid w:val="007D73BB"/>
    <w:rsid w:val="007E437F"/>
    <w:rsid w:val="007E4697"/>
    <w:rsid w:val="007F1F8B"/>
    <w:rsid w:val="007F67A1"/>
    <w:rsid w:val="00800AB2"/>
    <w:rsid w:val="00801338"/>
    <w:rsid w:val="00811C05"/>
    <w:rsid w:val="008206C8"/>
    <w:rsid w:val="00821E5B"/>
    <w:rsid w:val="00842D7A"/>
    <w:rsid w:val="00853951"/>
    <w:rsid w:val="00863373"/>
    <w:rsid w:val="0086387C"/>
    <w:rsid w:val="00874A6C"/>
    <w:rsid w:val="00876C65"/>
    <w:rsid w:val="008813A5"/>
    <w:rsid w:val="008A4B4C"/>
    <w:rsid w:val="008B19D4"/>
    <w:rsid w:val="008B76CD"/>
    <w:rsid w:val="008C00C3"/>
    <w:rsid w:val="008C239F"/>
    <w:rsid w:val="008C3AEF"/>
    <w:rsid w:val="008C4C65"/>
    <w:rsid w:val="008D0A8A"/>
    <w:rsid w:val="008E480C"/>
    <w:rsid w:val="00907757"/>
    <w:rsid w:val="00907868"/>
    <w:rsid w:val="00920606"/>
    <w:rsid w:val="009212B0"/>
    <w:rsid w:val="009234A5"/>
    <w:rsid w:val="009319D8"/>
    <w:rsid w:val="009336F7"/>
    <w:rsid w:val="009374A7"/>
    <w:rsid w:val="00940004"/>
    <w:rsid w:val="00951D16"/>
    <w:rsid w:val="00956830"/>
    <w:rsid w:val="00960959"/>
    <w:rsid w:val="009624E2"/>
    <w:rsid w:val="00966DB7"/>
    <w:rsid w:val="00966F92"/>
    <w:rsid w:val="0098048E"/>
    <w:rsid w:val="009821FC"/>
    <w:rsid w:val="00984D81"/>
    <w:rsid w:val="0098551D"/>
    <w:rsid w:val="0099518F"/>
    <w:rsid w:val="009A1C83"/>
    <w:rsid w:val="009A38CB"/>
    <w:rsid w:val="009A523D"/>
    <w:rsid w:val="009B3ABD"/>
    <w:rsid w:val="009C20A9"/>
    <w:rsid w:val="009C6151"/>
    <w:rsid w:val="009D1575"/>
    <w:rsid w:val="009D2E4B"/>
    <w:rsid w:val="009E754C"/>
    <w:rsid w:val="009F496B"/>
    <w:rsid w:val="009F7CC1"/>
    <w:rsid w:val="00A0035B"/>
    <w:rsid w:val="00A01439"/>
    <w:rsid w:val="00A02E61"/>
    <w:rsid w:val="00A031D7"/>
    <w:rsid w:val="00A05CFF"/>
    <w:rsid w:val="00A114C4"/>
    <w:rsid w:val="00A14B8C"/>
    <w:rsid w:val="00A170E8"/>
    <w:rsid w:val="00A27E06"/>
    <w:rsid w:val="00A3204E"/>
    <w:rsid w:val="00A32860"/>
    <w:rsid w:val="00A47C51"/>
    <w:rsid w:val="00A51DC2"/>
    <w:rsid w:val="00A56B97"/>
    <w:rsid w:val="00A6093D"/>
    <w:rsid w:val="00A64B37"/>
    <w:rsid w:val="00A73C7F"/>
    <w:rsid w:val="00A73EF9"/>
    <w:rsid w:val="00A76A6D"/>
    <w:rsid w:val="00A77652"/>
    <w:rsid w:val="00A83253"/>
    <w:rsid w:val="00AA5D99"/>
    <w:rsid w:val="00AA6E84"/>
    <w:rsid w:val="00AB671C"/>
    <w:rsid w:val="00AC0041"/>
    <w:rsid w:val="00AD2D0B"/>
    <w:rsid w:val="00AD2E68"/>
    <w:rsid w:val="00AE341B"/>
    <w:rsid w:val="00AE3E27"/>
    <w:rsid w:val="00B0281F"/>
    <w:rsid w:val="00B07CA7"/>
    <w:rsid w:val="00B1279A"/>
    <w:rsid w:val="00B136C7"/>
    <w:rsid w:val="00B1476E"/>
    <w:rsid w:val="00B267E7"/>
    <w:rsid w:val="00B33E6A"/>
    <w:rsid w:val="00B36CA1"/>
    <w:rsid w:val="00B4194A"/>
    <w:rsid w:val="00B44CC2"/>
    <w:rsid w:val="00B451E5"/>
    <w:rsid w:val="00B4539B"/>
    <w:rsid w:val="00B46E49"/>
    <w:rsid w:val="00B5222E"/>
    <w:rsid w:val="00B53179"/>
    <w:rsid w:val="00B61C96"/>
    <w:rsid w:val="00B67114"/>
    <w:rsid w:val="00B737BD"/>
    <w:rsid w:val="00B73A2A"/>
    <w:rsid w:val="00B92D40"/>
    <w:rsid w:val="00B92F4E"/>
    <w:rsid w:val="00B94B06"/>
    <w:rsid w:val="00B94C28"/>
    <w:rsid w:val="00B94E93"/>
    <w:rsid w:val="00BA6CD8"/>
    <w:rsid w:val="00BB6629"/>
    <w:rsid w:val="00BC10BA"/>
    <w:rsid w:val="00BC5AFD"/>
    <w:rsid w:val="00BC613B"/>
    <w:rsid w:val="00BE18E8"/>
    <w:rsid w:val="00BE7962"/>
    <w:rsid w:val="00BF45C8"/>
    <w:rsid w:val="00BF509D"/>
    <w:rsid w:val="00C04F43"/>
    <w:rsid w:val="00C05588"/>
    <w:rsid w:val="00C0609D"/>
    <w:rsid w:val="00C115AB"/>
    <w:rsid w:val="00C1406C"/>
    <w:rsid w:val="00C15C7D"/>
    <w:rsid w:val="00C2541D"/>
    <w:rsid w:val="00C30249"/>
    <w:rsid w:val="00C351B7"/>
    <w:rsid w:val="00C3723B"/>
    <w:rsid w:val="00C606C9"/>
    <w:rsid w:val="00C611E0"/>
    <w:rsid w:val="00C66B80"/>
    <w:rsid w:val="00C77D94"/>
    <w:rsid w:val="00C80288"/>
    <w:rsid w:val="00C84003"/>
    <w:rsid w:val="00C90650"/>
    <w:rsid w:val="00C91A5B"/>
    <w:rsid w:val="00C97D78"/>
    <w:rsid w:val="00CA2CA5"/>
    <w:rsid w:val="00CA5360"/>
    <w:rsid w:val="00CB75F8"/>
    <w:rsid w:val="00CC2AAE"/>
    <w:rsid w:val="00CC3B83"/>
    <w:rsid w:val="00CC5A42"/>
    <w:rsid w:val="00CD0EAB"/>
    <w:rsid w:val="00CE08B4"/>
    <w:rsid w:val="00CE102A"/>
    <w:rsid w:val="00CE5A4D"/>
    <w:rsid w:val="00CF01A5"/>
    <w:rsid w:val="00CF34DB"/>
    <w:rsid w:val="00CF558F"/>
    <w:rsid w:val="00CF71F8"/>
    <w:rsid w:val="00D04A0F"/>
    <w:rsid w:val="00D073E2"/>
    <w:rsid w:val="00D1184F"/>
    <w:rsid w:val="00D2042B"/>
    <w:rsid w:val="00D260F8"/>
    <w:rsid w:val="00D27B3F"/>
    <w:rsid w:val="00D40991"/>
    <w:rsid w:val="00D446EC"/>
    <w:rsid w:val="00D46CAA"/>
    <w:rsid w:val="00D51BF0"/>
    <w:rsid w:val="00D53F32"/>
    <w:rsid w:val="00D55942"/>
    <w:rsid w:val="00D65041"/>
    <w:rsid w:val="00D65F86"/>
    <w:rsid w:val="00D80343"/>
    <w:rsid w:val="00D807BF"/>
    <w:rsid w:val="00D82FCC"/>
    <w:rsid w:val="00D843FD"/>
    <w:rsid w:val="00D959C4"/>
    <w:rsid w:val="00DA17FC"/>
    <w:rsid w:val="00DA25D5"/>
    <w:rsid w:val="00DA7887"/>
    <w:rsid w:val="00DB2C26"/>
    <w:rsid w:val="00DB4CB5"/>
    <w:rsid w:val="00DB6169"/>
    <w:rsid w:val="00DB6EFC"/>
    <w:rsid w:val="00DD6E70"/>
    <w:rsid w:val="00DE6B43"/>
    <w:rsid w:val="00DF4045"/>
    <w:rsid w:val="00DF4107"/>
    <w:rsid w:val="00E03130"/>
    <w:rsid w:val="00E05488"/>
    <w:rsid w:val="00E11923"/>
    <w:rsid w:val="00E262D4"/>
    <w:rsid w:val="00E26D6A"/>
    <w:rsid w:val="00E36250"/>
    <w:rsid w:val="00E379DA"/>
    <w:rsid w:val="00E37C25"/>
    <w:rsid w:val="00E43AC8"/>
    <w:rsid w:val="00E43DE6"/>
    <w:rsid w:val="00E46A98"/>
    <w:rsid w:val="00E47185"/>
    <w:rsid w:val="00E54489"/>
    <w:rsid w:val="00E54511"/>
    <w:rsid w:val="00E61DAC"/>
    <w:rsid w:val="00E72B80"/>
    <w:rsid w:val="00E74EB0"/>
    <w:rsid w:val="00E75FE3"/>
    <w:rsid w:val="00E8392B"/>
    <w:rsid w:val="00E83EBB"/>
    <w:rsid w:val="00E865C4"/>
    <w:rsid w:val="00E86C4C"/>
    <w:rsid w:val="00E86EA1"/>
    <w:rsid w:val="00E90AB6"/>
    <w:rsid w:val="00E93B8D"/>
    <w:rsid w:val="00E944C0"/>
    <w:rsid w:val="00E95604"/>
    <w:rsid w:val="00EA530F"/>
    <w:rsid w:val="00EB3B5E"/>
    <w:rsid w:val="00EB7AB1"/>
    <w:rsid w:val="00EB7EA1"/>
    <w:rsid w:val="00EC7AE7"/>
    <w:rsid w:val="00ED1C2D"/>
    <w:rsid w:val="00ED3E07"/>
    <w:rsid w:val="00ED64C6"/>
    <w:rsid w:val="00EF48CC"/>
    <w:rsid w:val="00F03B26"/>
    <w:rsid w:val="00F3122B"/>
    <w:rsid w:val="00F32E62"/>
    <w:rsid w:val="00F520CD"/>
    <w:rsid w:val="00F52D65"/>
    <w:rsid w:val="00F54757"/>
    <w:rsid w:val="00F57845"/>
    <w:rsid w:val="00F57A6F"/>
    <w:rsid w:val="00F67790"/>
    <w:rsid w:val="00F73032"/>
    <w:rsid w:val="00F77C21"/>
    <w:rsid w:val="00F848FC"/>
    <w:rsid w:val="00F9282A"/>
    <w:rsid w:val="00F96BAD"/>
    <w:rsid w:val="00FA139D"/>
    <w:rsid w:val="00FA334A"/>
    <w:rsid w:val="00FA56DC"/>
    <w:rsid w:val="00FA7B86"/>
    <w:rsid w:val="00FB0E84"/>
    <w:rsid w:val="00FD01C2"/>
    <w:rsid w:val="00FF08FE"/>
    <w:rsid w:val="00FF0CE3"/>
    <w:rsid w:val="00FF5AAB"/>
    <w:rsid w:val="00FF73E4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B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11923"/>
    <w:rPr>
      <w:b/>
      <w:i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B191D"/>
    <w:rPr>
      <w:b/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E00F3"/>
    <w:rPr>
      <w:b/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E00F3"/>
    <w:rPr>
      <w:b/>
      <w:i/>
      <w:sz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E00F3"/>
    <w:rPr>
      <w:b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E00F3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E00F3"/>
    <w:rPr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E00F3"/>
    <w:rPr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E054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2B1D"/>
    <w:rPr>
      <w:szCs w:val="20"/>
    </w:rPr>
  </w:style>
  <w:style w:type="paragraph" w:styleId="Footer">
    <w:name w:val="footer"/>
    <w:basedOn w:val="Normal"/>
    <w:link w:val="FooterChar"/>
    <w:uiPriority w:val="99"/>
    <w:rsid w:val="00E054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2B1D"/>
    <w:rPr>
      <w:szCs w:val="20"/>
    </w:rPr>
  </w:style>
  <w:style w:type="character" w:styleId="PageNumber">
    <w:name w:val="page number"/>
    <w:basedOn w:val="DefaultParagraphFont"/>
    <w:uiPriority w:val="99"/>
    <w:rsid w:val="00E05488"/>
    <w:rPr>
      <w:rFonts w:cs="Times New Roman"/>
    </w:rPr>
  </w:style>
  <w:style w:type="character" w:styleId="Hyperlink">
    <w:name w:val="Hyperlink"/>
    <w:basedOn w:val="DefaultParagraphFont"/>
    <w:uiPriority w:val="99"/>
    <w:rsid w:val="0012580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B1D"/>
    <w:rPr>
      <w:sz w:val="0"/>
      <w:szCs w:val="0"/>
    </w:rPr>
  </w:style>
  <w:style w:type="character" w:styleId="FollowedHyperlink">
    <w:name w:val="FollowedHyperlink"/>
    <w:basedOn w:val="DefaultParagraphFont"/>
    <w:uiPriority w:val="99"/>
    <w:rsid w:val="003373EC"/>
    <w:rPr>
      <w:rFonts w:cs="Times New Roman"/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11923"/>
    <w:rPr>
      <w:rFonts w:ascii="Tahoma" w:hAnsi="Tahoma"/>
      <w:sz w:val="16"/>
      <w:lang w:eastAsia="en-US"/>
    </w:rPr>
  </w:style>
  <w:style w:type="paragraph" w:styleId="Caption">
    <w:name w:val="caption"/>
    <w:basedOn w:val="Normal"/>
    <w:next w:val="Normal"/>
    <w:link w:val="CaptionChar"/>
    <w:uiPriority w:val="99"/>
    <w:qFormat/>
    <w:rsid w:val="005374FF"/>
    <w:rPr>
      <w:b/>
      <w:bCs/>
      <w:sz w:val="20"/>
    </w:rPr>
  </w:style>
  <w:style w:type="character" w:customStyle="1" w:styleId="CaptionChar">
    <w:name w:val="Caption Char"/>
    <w:link w:val="Caption"/>
    <w:uiPriority w:val="99"/>
    <w:locked/>
    <w:rsid w:val="005374FF"/>
    <w:rPr>
      <w:b/>
      <w:lang w:eastAsia="en-US"/>
    </w:rPr>
  </w:style>
  <w:style w:type="table" w:styleId="TableGrid">
    <w:name w:val="Table Grid"/>
    <w:basedOn w:val="TableNormal"/>
    <w:uiPriority w:val="99"/>
    <w:rsid w:val="009D15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syntax">
    <w:name w:val="table syntax"/>
    <w:basedOn w:val="Normal"/>
    <w:link w:val="tablesyntaxChar"/>
    <w:uiPriority w:val="99"/>
    <w:rsid w:val="007C1B9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uiPriority w:val="99"/>
    <w:locked/>
    <w:rsid w:val="007C1B96"/>
    <w:rPr>
      <w:rFonts w:ascii="Times" w:eastAsia="Malgun Gothic" w:hAnsi="Times"/>
      <w:lang w:val="en-GB" w:eastAsia="en-US"/>
    </w:rPr>
  </w:style>
  <w:style w:type="character" w:customStyle="1" w:styleId="Heading4CharChar1">
    <w:name w:val="Heading 4 Char Char1"/>
    <w:aliases w:val="Heading 4 Char1 Char Char,Heading 4 Char Char Char Char"/>
    <w:uiPriority w:val="99"/>
    <w:rsid w:val="007C1B96"/>
    <w:rPr>
      <w:b/>
      <w:lang w:val="en-GB" w:eastAsia="en-US"/>
    </w:rPr>
  </w:style>
  <w:style w:type="paragraph" w:customStyle="1" w:styleId="TableText">
    <w:name w:val="Table_Text"/>
    <w:basedOn w:val="Normal"/>
    <w:uiPriority w:val="99"/>
    <w:rsid w:val="007C1B9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customStyle="1" w:styleId="AVCEquationlevel1CharCharCharChar">
    <w:name w:val="AVC Equation level 1 Char Char Char Char"/>
    <w:basedOn w:val="Normal"/>
    <w:link w:val="AVCEquationlevel1CharCharCharCharChar"/>
    <w:uiPriority w:val="99"/>
    <w:rsid w:val="00A47C5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right" w:pos="9696"/>
      </w:tabs>
      <w:spacing w:before="200" w:after="240"/>
      <w:ind w:left="794"/>
    </w:pPr>
    <w:rPr>
      <w:rFonts w:ascii="Times" w:hAnsi="Times"/>
      <w:szCs w:val="22"/>
      <w:lang w:val="en-GB"/>
    </w:rPr>
  </w:style>
  <w:style w:type="character" w:customStyle="1" w:styleId="AVCEquationlevel1CharCharCharCharChar">
    <w:name w:val="AVC Equation level 1 Char Char Char Char Char"/>
    <w:link w:val="AVCEquationlevel1CharCharCharChar"/>
    <w:uiPriority w:val="99"/>
    <w:locked/>
    <w:rsid w:val="00A47C51"/>
    <w:rPr>
      <w:rFonts w:ascii="Times" w:eastAsia="Malgun Gothic" w:hAnsi="Times"/>
      <w:sz w:val="22"/>
      <w:lang w:val="en-GB" w:eastAsia="en-US"/>
    </w:rPr>
  </w:style>
  <w:style w:type="paragraph" w:styleId="ListParagraph">
    <w:name w:val="List Paragraph"/>
    <w:basedOn w:val="Normal"/>
    <w:uiPriority w:val="99"/>
    <w:qFormat/>
    <w:rsid w:val="00A47C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394F1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94F1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94F1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94F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94F14"/>
    <w:rPr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B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11923"/>
    <w:rPr>
      <w:b/>
      <w:i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B191D"/>
    <w:rPr>
      <w:b/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E00F3"/>
    <w:rPr>
      <w:b/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E00F3"/>
    <w:rPr>
      <w:b/>
      <w:i/>
      <w:sz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E00F3"/>
    <w:rPr>
      <w:b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E00F3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E00F3"/>
    <w:rPr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E00F3"/>
    <w:rPr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E054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2B1D"/>
    <w:rPr>
      <w:szCs w:val="20"/>
    </w:rPr>
  </w:style>
  <w:style w:type="paragraph" w:styleId="Footer">
    <w:name w:val="footer"/>
    <w:basedOn w:val="Normal"/>
    <w:link w:val="FooterChar"/>
    <w:uiPriority w:val="99"/>
    <w:rsid w:val="00E054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2B1D"/>
    <w:rPr>
      <w:szCs w:val="20"/>
    </w:rPr>
  </w:style>
  <w:style w:type="character" w:styleId="PageNumber">
    <w:name w:val="page number"/>
    <w:basedOn w:val="DefaultParagraphFont"/>
    <w:uiPriority w:val="99"/>
    <w:rsid w:val="00E05488"/>
    <w:rPr>
      <w:rFonts w:cs="Times New Roman"/>
    </w:rPr>
  </w:style>
  <w:style w:type="character" w:styleId="Hyperlink">
    <w:name w:val="Hyperlink"/>
    <w:basedOn w:val="DefaultParagraphFont"/>
    <w:uiPriority w:val="99"/>
    <w:rsid w:val="0012580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B1D"/>
    <w:rPr>
      <w:sz w:val="0"/>
      <w:szCs w:val="0"/>
    </w:rPr>
  </w:style>
  <w:style w:type="character" w:styleId="FollowedHyperlink">
    <w:name w:val="FollowedHyperlink"/>
    <w:basedOn w:val="DefaultParagraphFont"/>
    <w:uiPriority w:val="99"/>
    <w:rsid w:val="003373EC"/>
    <w:rPr>
      <w:rFonts w:cs="Times New Roman"/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11923"/>
    <w:rPr>
      <w:rFonts w:ascii="Tahoma" w:hAnsi="Tahoma"/>
      <w:sz w:val="16"/>
      <w:lang w:eastAsia="en-US"/>
    </w:rPr>
  </w:style>
  <w:style w:type="paragraph" w:styleId="Caption">
    <w:name w:val="caption"/>
    <w:basedOn w:val="Normal"/>
    <w:next w:val="Normal"/>
    <w:link w:val="CaptionChar"/>
    <w:uiPriority w:val="99"/>
    <w:qFormat/>
    <w:rsid w:val="005374FF"/>
    <w:rPr>
      <w:b/>
      <w:bCs/>
      <w:sz w:val="20"/>
    </w:rPr>
  </w:style>
  <w:style w:type="character" w:customStyle="1" w:styleId="CaptionChar">
    <w:name w:val="Caption Char"/>
    <w:link w:val="Caption"/>
    <w:uiPriority w:val="99"/>
    <w:locked/>
    <w:rsid w:val="005374FF"/>
    <w:rPr>
      <w:b/>
      <w:lang w:eastAsia="en-US"/>
    </w:rPr>
  </w:style>
  <w:style w:type="table" w:styleId="TableGrid">
    <w:name w:val="Table Grid"/>
    <w:basedOn w:val="TableNormal"/>
    <w:uiPriority w:val="99"/>
    <w:rsid w:val="009D15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syntax">
    <w:name w:val="table syntax"/>
    <w:basedOn w:val="Normal"/>
    <w:link w:val="tablesyntaxChar"/>
    <w:uiPriority w:val="99"/>
    <w:rsid w:val="007C1B9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uiPriority w:val="99"/>
    <w:locked/>
    <w:rsid w:val="007C1B96"/>
    <w:rPr>
      <w:rFonts w:ascii="Times" w:eastAsia="Malgun Gothic" w:hAnsi="Times"/>
      <w:lang w:val="en-GB" w:eastAsia="en-US"/>
    </w:rPr>
  </w:style>
  <w:style w:type="character" w:customStyle="1" w:styleId="Heading4CharChar1">
    <w:name w:val="Heading 4 Char Char1"/>
    <w:aliases w:val="Heading 4 Char1 Char Char,Heading 4 Char Char Char Char"/>
    <w:uiPriority w:val="99"/>
    <w:rsid w:val="007C1B96"/>
    <w:rPr>
      <w:b/>
      <w:lang w:val="en-GB" w:eastAsia="en-US"/>
    </w:rPr>
  </w:style>
  <w:style w:type="paragraph" w:customStyle="1" w:styleId="TableText">
    <w:name w:val="Table_Text"/>
    <w:basedOn w:val="Normal"/>
    <w:uiPriority w:val="99"/>
    <w:rsid w:val="007C1B9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customStyle="1" w:styleId="AVCEquationlevel1CharCharCharChar">
    <w:name w:val="AVC Equation level 1 Char Char Char Char"/>
    <w:basedOn w:val="Normal"/>
    <w:link w:val="AVCEquationlevel1CharCharCharCharChar"/>
    <w:uiPriority w:val="99"/>
    <w:rsid w:val="00A47C5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right" w:pos="9696"/>
      </w:tabs>
      <w:spacing w:before="200" w:after="240"/>
      <w:ind w:left="794"/>
    </w:pPr>
    <w:rPr>
      <w:rFonts w:ascii="Times" w:hAnsi="Times"/>
      <w:szCs w:val="22"/>
      <w:lang w:val="en-GB"/>
    </w:rPr>
  </w:style>
  <w:style w:type="character" w:customStyle="1" w:styleId="AVCEquationlevel1CharCharCharCharChar">
    <w:name w:val="AVC Equation level 1 Char Char Char Char Char"/>
    <w:link w:val="AVCEquationlevel1CharCharCharChar"/>
    <w:uiPriority w:val="99"/>
    <w:locked/>
    <w:rsid w:val="00A47C51"/>
    <w:rPr>
      <w:rFonts w:ascii="Times" w:eastAsia="Malgun Gothic" w:hAnsi="Times"/>
      <w:sz w:val="22"/>
      <w:lang w:val="en-GB" w:eastAsia="en-US"/>
    </w:rPr>
  </w:style>
  <w:style w:type="paragraph" w:styleId="ListParagraph">
    <w:name w:val="List Paragraph"/>
    <w:basedOn w:val="Normal"/>
    <w:uiPriority w:val="99"/>
    <w:qFormat/>
    <w:rsid w:val="00A47C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394F1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94F1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94F1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94F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94F14"/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49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lxiang@qti.qualcomm.com" TargetMode="External"/><Relationship Id="rId18" Type="http://schemas.openxmlformats.org/officeDocument/2006/relationships/image" Target="media/image3.emf"/><Relationship Id="rId26" Type="http://schemas.openxmlformats.org/officeDocument/2006/relationships/hyperlink" Target="file:///C:\Users\bordesp\WORK\STANDARDS\MPEG\13_10_Geneva\SCE4_new_description\elena_a.alshina@samsung.com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mailto:pierre.andrivon@technicolor.com" TargetMode="External"/><Relationship Id="rId34" Type="http://schemas.openxmlformats.org/officeDocument/2006/relationships/hyperlink" Target="ftp://ftp.tnt.uni-hannover.de/scalable/sequences/CGS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bordesp\WORK\STANDARDS\MPEG\13_10_Geneva\SCE4_new_description\elena_a.alshina@samsung.com" TargetMode="External"/><Relationship Id="rId17" Type="http://schemas.openxmlformats.org/officeDocument/2006/relationships/hyperlink" Target="mailto:kazushi.sato@jp.sony.com" TargetMode="External"/><Relationship Id="rId25" Type="http://schemas.openxmlformats.org/officeDocument/2006/relationships/hyperlink" Target="mailto:Yan.ye@interdigital.com" TargetMode="External"/><Relationship Id="rId33" Type="http://schemas.openxmlformats.org/officeDocument/2006/relationships/hyperlink" Target="mailto:kazushi.sato@jp.sony.com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kemal.ugur@nokia.com" TargetMode="External"/><Relationship Id="rId20" Type="http://schemas.openxmlformats.org/officeDocument/2006/relationships/hyperlink" Target="mailto:philippe.bordes@technicolor.com" TargetMode="External"/><Relationship Id="rId29" Type="http://schemas.openxmlformats.org/officeDocument/2006/relationships/hyperlink" Target="mailto:kimse@sharplabs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24" Type="http://schemas.openxmlformats.org/officeDocument/2006/relationships/hyperlink" Target="mailto:Jie.dong@interdigital.com" TargetMode="External"/><Relationship Id="rId32" Type="http://schemas.openxmlformats.org/officeDocument/2006/relationships/hyperlink" Target="mailto:ext-alireza.aminlou@nokia.com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alberto@ngcodec.com" TargetMode="External"/><Relationship Id="rId23" Type="http://schemas.openxmlformats.org/officeDocument/2006/relationships/hyperlink" Target="mailto:Yuwen.he@interdigital.com" TargetMode="External"/><Relationship Id="rId28" Type="http://schemas.openxmlformats.org/officeDocument/2006/relationships/hyperlink" Target="file:///C:\Users\bordesp\AppData\Local\Microsoft\Windows\Temporary%20Internet%20Files\Content.Outlook\2TGL8W0I\lxiang@qti.qualcomm.com" TargetMode="External"/><Relationship Id="rId36" Type="http://schemas.openxmlformats.org/officeDocument/2006/relationships/hyperlink" Target="http://phenix.int-evry.fr/jct/doc_end_user/current_document.php?id=8273" TargetMode="External"/><Relationship Id="rId10" Type="http://schemas.openxmlformats.org/officeDocument/2006/relationships/hyperlink" Target="mailto:philippe.bordes@technicolor.com" TargetMode="External"/><Relationship Id="rId19" Type="http://schemas.openxmlformats.org/officeDocument/2006/relationships/oleObject" Target="embeddings/oleObject1.bin"/><Relationship Id="rId31" Type="http://schemas.openxmlformats.org/officeDocument/2006/relationships/hyperlink" Target="mailto:kemal.ugur@noki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kimse@sharplabs.com" TargetMode="External"/><Relationship Id="rId22" Type="http://schemas.openxmlformats.org/officeDocument/2006/relationships/hyperlink" Target="mailto:edouard.francois@technicolor.com" TargetMode="External"/><Relationship Id="rId27" Type="http://schemas.openxmlformats.org/officeDocument/2006/relationships/hyperlink" Target="mailto:asaxena@sta.samsung.com" TargetMode="External"/><Relationship Id="rId30" Type="http://schemas.openxmlformats.org/officeDocument/2006/relationships/hyperlink" Target="mailto:jzhao@sharplabs.com" TargetMode="External"/><Relationship Id="rId35" Type="http://schemas.openxmlformats.org/officeDocument/2006/relationships/hyperlink" Target="http://phenix.int-evry.fr/jct/doc_end_user/current_document.php?id=82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B2CD4887.dotm</Template>
  <TotalTime>0</TotalTime>
  <Pages>5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Bordes Philippe</cp:lastModifiedBy>
  <cp:revision>9</cp:revision>
  <dcterms:created xsi:type="dcterms:W3CDTF">2013-11-05T14:33:00Z</dcterms:created>
  <dcterms:modified xsi:type="dcterms:W3CDTF">2013-11-07T11:13:00Z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-675010780</vt:i4>
  </property>
  <property fmtid="{D5CDD505-2E9C-101B-9397-08002B2CF9AE}" pid="3" name="_NewReviewCycle">
    <vt:lpwstr/>
  </property>
  <property fmtid="{D5CDD505-2E9C-101B-9397-08002B2CF9AE}" pid="4" name="_EmailSubject">
    <vt:lpwstr>Draft proposal for CE Color Gamut and Bit-Depth Scalability description</vt:lpwstr>
  </property>
  <property fmtid="{D5CDD505-2E9C-101B-9397-08002B2CF9AE}" pid="5" name="_AuthorEmail">
    <vt:lpwstr>lxiang@qti.qualcomm.com</vt:lpwstr>
  </property>
  <property fmtid="{D5CDD505-2E9C-101B-9397-08002B2CF9AE}" pid="6" name="_AuthorEmailDisplayName">
    <vt:lpwstr>Li, Xiang</vt:lpwstr>
  </property>
  <property fmtid="{D5CDD505-2E9C-101B-9397-08002B2CF9AE}" pid="7" name="_ReviewingToolsShownOnce">
    <vt:lpwstr/>
  </property>
</Properties>
</file>