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0410F2" w:rsidRPr="005B217D" w14:paraId="047AD255" w14:textId="77777777" w:rsidTr="0070539C">
        <w:tc>
          <w:tcPr>
            <w:tcW w:w="6408" w:type="dxa"/>
          </w:tcPr>
          <w:bookmarkStart w:id="0" w:name="_Ref280362398"/>
          <w:bookmarkStart w:id="1" w:name="_Toc287363716"/>
          <w:bookmarkStart w:id="2" w:name="_Toc311216699"/>
          <w:bookmarkStart w:id="3" w:name="_Toc317198660"/>
          <w:p w14:paraId="6A43F415" w14:textId="77777777" w:rsidR="000410F2" w:rsidRPr="005B217D" w:rsidRDefault="000410F2" w:rsidP="0070539C">
            <w:pPr>
              <w:tabs>
                <w:tab w:val="left" w:pos="7200"/>
              </w:tabs>
              <w:spacing w:before="0"/>
              <w:rPr>
                <w:b/>
                <w:szCs w:val="22"/>
                <w:lang w:val="en-CA"/>
              </w:rPr>
            </w:pPr>
            <w:r>
              <w:rPr>
                <w:b/>
                <w:noProof/>
                <w:szCs w:val="22"/>
                <w:lang w:val="en-US"/>
              </w:rPr>
              <mc:AlternateContent>
                <mc:Choice Requires="wpg">
                  <w:drawing>
                    <wp:anchor distT="0" distB="0" distL="114300" distR="114300" simplePos="0" relativeHeight="251660800" behindDoc="0" locked="0" layoutInCell="1" allowOverlap="1" wp14:anchorId="44EB1393" wp14:editId="095AD894">
                      <wp:simplePos x="0" y="0"/>
                      <wp:positionH relativeFrom="column">
                        <wp:posOffset>-52705</wp:posOffset>
                      </wp:positionH>
                      <wp:positionV relativeFrom="paragraph">
                        <wp:posOffset>-349250</wp:posOffset>
                      </wp:positionV>
                      <wp:extent cx="295910" cy="312420"/>
                      <wp:effectExtent l="0" t="0" r="0" b="0"/>
                      <wp:wrapNone/>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8" name="Line 4"/>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9" name="Line 5"/>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0" name="Line 6"/>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1" name="Line 7"/>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4" name="Line 8"/>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5" name="Freeform 9"/>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10"/>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11"/>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12"/>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13"/>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14"/>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15"/>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16"/>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17"/>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18"/>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19"/>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20"/>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21"/>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22"/>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23"/>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24"/>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25"/>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26"/>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 o:spid="_x0000_s1026" style="position:absolute;margin-left:-4.15pt;margin-top:-27.5pt;width:23.3pt;height:24.6pt;z-index:251660800"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">
                      <v:line id="Line 4"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qgL8AAADbAAAADwAAAGRycy9kb3ducmV2LnhtbERPTWvCQBC9F/wPywi91Y0eakldRZRC&#10;EREbpedpdpoEs7MhOybx37sHwePjfS9Wg6tVR22oPBuYThJQxLm3FRcGzqevtw9QQZAt1p7JwI0C&#10;rJajlwWm1vf8Q10mhYohHFI0UIo0qdYhL8lhmPiGOHL/vnUoEbaFti32MdzVepYk79phxbGhxIY2&#10;JeWX7OoMYMd/curx8CtN73d2Hi7H7d6Y1/Gw/gQlNMhT/HB/WwOzODZ+iT9A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lqgL8AAADbAAAADwAAAAAAAAAAAAAAAACh&#10;AgAAZHJzL2Rvd25yZXYueG1sUEsFBgAAAAAEAAQA+QAAAI0DAAAAAA==&#10;" strokecolor="white" strokeweight="36e-5mm"/>
                      <v:line id="Line 5"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XPG8IAAADbAAAADwAAAGRycy9kb3ducmV2LnhtbESPQWvCQBSE74L/YXlCb7rRQ6upq4hS&#10;KKUUjdLza/Y1CWbfhuxrkv77bkHwOMzMN8x6O7haddSGyrOB+SwBRZx7W3Fh4HJ+mS5BBUG2WHsm&#10;A78UYLsZj9aYWt/zibpMChUhHFI0UIo0qdYhL8lhmPmGOHrfvnUoUbaFti32Ee5qvUiSR+2w4rhQ&#10;YkP7kvJr9uMMYMdfcu7x41Oa3r/Zp3A9Ht6NeZgMu2dQQoPcw7f2qzWwWMH/l/gD9O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KXPG8IAAADbAAAADwAAAAAAAAAAAAAA&#10;AAChAgAAZHJzL2Rvd25yZXYueG1sUEsFBgAAAAAEAAQA+QAAAJADAAAAAA==&#10;" strokecolor="white" strokeweight="36e-5mm"/>
                      <v:line id="Line 6"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2HosIAAADbAAAADwAAAGRycy9kb3ducmV2LnhtbERPXWvCMBR9F/wP4Qq+2VQdTjqjjMFg&#10;ghPsFHy8NndNsbmpTdTu3y8Pgo+H871YdbYWN2p95VjBOElBEBdOV1wq2P98juYgfEDWWDsmBX/k&#10;YbXs9xaYaXfnHd3yUIoYwj5DBSaEJpPSF4Ys+sQ1xJH7da3FEGFbSt3iPYbbWk7SdCYtVhwbDDb0&#10;Yag451er4NKcu/H363y6qU8mX2/s9uV4uCo1HHTvbyACdeEpfri/tIJpXB+/xB8g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62HosIAAADbAAAADwAAAAAAAAAAAAAA&#10;AAChAgAAZHJzL2Rvd25yZXYueG1sUEsFBgAAAAAEAAQA+QAAAJADAAAAAA==&#10;" strokecolor="white" strokeweight="36e-5mm"/>
                      <v:line id="Line 7"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EiOcUAAADbAAAADwAAAGRycy9kb3ducmV2LnhtbESPQWvCQBSE74X+h+UVvNVNVFRSVymF&#10;QgVbMCp4fGZfs8Hs25hdNf77bkHwOMzMN8xs0dlaXKj1lWMFaT8BQVw4XXGpYLv5fJ2C8AFZY+2Y&#10;FNzIw2L+/DTDTLsrr+mSh1JECPsMFZgQmkxKXxiy6PuuIY7er2sthijbUuoWrxFuazlIkrG0WHFc&#10;MNjQh6HimJ+tglNz7NLvyXS4qg8mX67sz2i/OyvVe+ne30AE6sIjfG9/aQXDFP6/xB8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OEiOcUAAADbAAAADwAAAAAAAAAA&#10;AAAAAAChAgAAZHJzL2Rvd25yZXYueG1sUEsFBgAAAAAEAAQA+QAAAJMDAAAAAA==&#10;" strokecolor="white" strokeweight="36e-5mm"/>
                      <v:line id="Line 8"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ZRcIAAADbAAAADwAAAGRycy9kb3ducmV2LnhtbESPUWvCQBCE34X+h2MLfdNLS9ESPaW0&#10;FEoR0Vh8XnNrEszthdw2Sf+9Jwg+DjPzDbNYDa5WHbWh8mzgeZKAIs69rbgw8Lv/Gr+BCoJssfZM&#10;Bv4pwGr5MFpgan3PO+oyKVSEcEjRQCnSpFqHvCSHYeIb4uidfOtQomwLbVvsI9zV+iVJptphxXGh&#10;xIY+SsrP2Z8zgB0fZd/j5iBN73/sLJy3n2tjnh6H9zkooUHu4Vv72xqYvsL1S/wBen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7ZRcIAAADbAAAADwAAAAAAAAAAAAAA&#10;AAChAgAAZHJzL2Rvd25yZXYueG1sUEsFBgAAAAAEAAQA+QAAAJADAAAAAA==&#10;" strokecolor="white" strokeweight="36e-5mm"/>
                      <v:shape id="Freeform 9"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s8w8EA&#10;AADbAAAADwAAAGRycy9kb3ducmV2LnhtbESPzWrDMBCE74G8g9hCb7HsQt3iRjElkFJ6s53cF2tj&#10;mVgrx1ITJ09fFQo9DvPzMetytoO40OR7xwqyJAVB3Drdc6dg3+xWryB8QNY4OCYFN/JQbpaLNRba&#10;XbmiSx06EUfYF6jAhDAWUvrWkEWfuJE4ekc3WQxRTp3UE17juB3kU5rm0mLPkWBwpK2h9lR/28it&#10;s4Ot6Pxy75qPL+31bBpnlHp8mN/fQASaw3/4r/2pFeTP8Psl/gC5+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bPMPBAAAA2wAAAA8AAAAAAAAAAAAAAAAAmAIAAGRycy9kb3du&#10;cmV2LnhtbFBLBQYAAAAABAAEAPUAAACGAw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10"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h2fsMA&#10;AADbAAAADwAAAGRycy9kb3ducmV2LnhtbESPT4vCMBTE7wt+h/AEb5r6r7tUo4igKLKHrXvZ26N5&#10;ttXmpTRR67c3grDHYWZ+w8yXranEjRpXWlYwHEQgiDOrS84V/B43/S8QziNrrCyTggc5WC46H3NM&#10;tL3zD91Sn4sAYZeggsL7OpHSZQUZdANbEwfvZBuDPsgml7rBe4CbSo6iKJYGSw4LBda0Lii7pFej&#10;YLz102qfcvR9lHpizp/TQ+v+lOp129UMhKfW/4ff7Z1WEMfw+hJ+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uh2fsMAAADbAAAADwAAAAAAAAAAAAAAAACYAgAAZHJzL2Rv&#10;d25yZXYueG1sUEsFBgAAAAAEAAQA9QAAAIg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1"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A7TcIA&#10;AADbAAAADwAAAGRycy9kb3ducmV2LnhtbESPT4vCMBTE7wt+h/AEb2vqH7RUo4gievCyVTw/mmdb&#10;bF5KE23dT78RhD0OM/MbZrnuTCWe1LjSsoLRMAJBnFldcq7gct5/xyCcR9ZYWSYFL3KwXvW+lpho&#10;2/IPPVOfiwBhl6CCwvs6kdJlBRl0Q1sTB+9mG4M+yCaXusE2wE0lx1E0kwZLDgsF1rQtKLunD6Pg&#10;Grfz8a277x6/8RQxPXJ+mhyUGvS7zQKEp87/hz/to1Ywm8P7S/gB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sDtN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2"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hdRcMA&#10;AADbAAAADwAAAGRycy9kb3ducmV2LnhtbERPTWvCQBC9C/0PyxR6KXVTD6FNXcUqIbkoNC2txyE7&#10;JsHsbMiuSfrv3YPg8fG+l+vJtGKg3jWWFbzOIxDEpdUNVwp+vtOXNxDOI2tsLZOCf3KwXj3Mlpho&#10;O/IXDYWvRAhhl6CC2vsukdKVNRl0c9sRB+5ke4M+wL6SuscxhJtWLqIolgYbDg01drStqTwXF6Og&#10;+MuO79nh87KvYpPj7jd93qapUk+P0+YDhKfJ38U3d64VxGFs+BJ+gFx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hdR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3"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e1A8QA&#10;AADbAAAADwAAAGRycy9kb3ducmV2LnhtbESPS4vCQBCE74L/YWjBm5ms4Cs6igiCBy8+YNdbm+lN&#10;spvpiZlRo79+Z0HwWFTVV9Rs0ZhS3Kh2hWUFH1EMgji1uuBMwfGw7o1BOI+ssbRMCh7kYDFvt2aY&#10;aHvnHd32PhMBwi5BBbn3VSKlS3My6CJbEQfv29YGfZB1JnWN9wA3pezH8VAaLDgs5FjRKqf0d381&#10;Cgaj5/HzJ93i+bL+OsXVakwkt0p1O81yCsJT49/hV3ujFQwn8P8l/A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4XtQPEAAAA2wAAAA8AAAAAAAAAAAAAAAAAmAIAAGRycy9k&#10;b3ducmV2LnhtbFBLBQYAAAAABAAEAPUAAACJ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4"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VNhb8A&#10;AADbAAAADwAAAGRycy9kb3ducmV2LnhtbERPTYvCMBC9C/6HMII3TV3B1WoUEUTBk1UQb0MzNsVm&#10;UppsrfvrNwdhj4/3vdp0thItNb50rGAyTkAQ506XXCi4XvajOQgfkDVWjknBmzxs1v3eClPtXnym&#10;NguFiCHsU1RgQqhTKX1uyKIfu5o4cg/XWAwRNoXUDb5iuK3kV5LMpMWSY4PBmnaG8mf2YxXc20Mm&#10;ebFNrJa36Zxu3eP0a5QaDrrtEkSgLvyLP+6jVvAd18cv8QfI9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xU2F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5"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rZuMQA&#10;AADbAAAADwAAAGRycy9kb3ducmV2LnhtbESPS2sCMRSF9wX/Q7hCN0Uz00Uro3EQQeiqDx+ou8vk&#10;zgMnNyFJdfz3TaHQ5eGc8x3OohxML67kQ2dZQT7NQBBXVnfcKNjvNpMZiBCRNfaWScGdApTL0cMC&#10;C21v/EXXbWxEgnAoUEEboyukDFVLBsPUOuLk1dYbjEn6RmqPtwQ3vXzOshdpsOO00KKjdUvVZftt&#10;FOjOH1y9//Cnp/t72NTH8/DpnVKP42E1BxFpiP/hv/abVvCaw++X9AP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a2bj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6"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MkWMYA&#10;AADbAAAADwAAAGRycy9kb3ducmV2LnhtbESPW2sCMRSE3wv9D+EU+lazruJlNYpIKz5YrBfw9bA5&#10;bhY3J+sm1e2/N4VCH4eZ+YaZzltbiRs1vnSsoNtJQBDnTpdcKDgePt5GIHxA1lg5JgU/5GE+e36a&#10;YqbdnXd024dCRAj7DBWYEOpMSp8bsug7riaO3tk1FkOUTSF1g/cIt5VMk2QgLZYcFwzWtDSUX/bf&#10;VsFmsP3sbd+vaX817teGDr2vZHhS6vWlXUxABGrDf/ivvdYKhin8fok/QM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nMkWM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7"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WJgsEA&#10;AADbAAAADwAAAGRycy9kb3ducmV2LnhtbESPT4vCMBTE78J+h/AWvGm6CrpUU3EVYY9ay+Lx0bz+&#10;wealNFG7fnojCB6HmfkNs1z1phFX6lxtWcHXOAJBnFtdc6kgO+5G3yCcR9bYWCYF/+RglXwMlhhr&#10;e+MDXVNfigBhF6OCyvs2ltLlFRl0Y9sSB6+wnUEfZFdK3eEtwE0jJ1E0kwZrDgsVtrSpKD+nF6Pg&#10;vi3wh6Tj+1+T7bPtKS1Nnio1/OzXCxCeev8Ov9q/WsF8Cs8v4QfI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6liYLBAAAA2wAAAA8AAAAAAAAAAAAAAAAAmAIAAGRycy9kb3du&#10;cmV2LnhtbFBLBQYAAAAABAAEAPUAAACG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8"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73wcYA&#10;AADbAAAADwAAAGRycy9kb3ducmV2LnhtbESPT2vCQBTE7wW/w/IEL6VuDEUldRWxCCXtxT8Xb4/d&#10;ZxLNvg3ZbZL203cLhR6HmfkNs9oMthYdtb5yrGA2TUAQa2cqLhScT/unJQgfkA3WjknBF3nYrEcP&#10;K8yM6/lA3TEUIkLYZ6igDKHJpPS6JIt+6hri6F1dazFE2RbStNhHuK1lmiRzabHiuFBiQ7uS9P34&#10;aRXk8w/Uj3zJi8v3Sd/e09fzjG9KTcbD9gVEoCH8h//ab0bB4hl+v8Qf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y73wcYAAADbAAAADwAAAAAAAAAAAAAAAACYAgAAZHJz&#10;L2Rvd25yZXYueG1sUEsFBgAAAAAEAAQA9QAAAIs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9"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Kfu8AA&#10;AADbAAAADwAAAGRycy9kb3ducmV2LnhtbESP0YrCMBRE3xf8h3AF39bUiqtUo6gg7Jtsdz/g2lzb&#10;YnNTkqjx782C4OMwM2eY1SaaTtzI+daygsk4A0FcWd1yreDv9/C5AOEDssbOMil4kIfNevCxwkLb&#10;O//QrQy1SBD2BSpoQugLKX3VkEE/tj1x8s7WGQxJulpqh/cEN53Ms+xLGmw5LTTY076h6lJejYLT&#10;VEd5zD2fS1fFepcfzW4mlRoN43YJIlAM7/Cr/a0VzGfw/y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zKfu8AAAADbAAAADwAAAAAAAAAAAAAAAACYAgAAZHJzL2Rvd25y&#10;ZXYueG1sUEsFBgAAAAAEAAQA9QAAAIUD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20"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ANCMMA&#10;AADbAAAADwAAAGRycy9kb3ducmV2LnhtbESPT4vCMBTE78J+h/AWvNlUBV2qaREXQcGLf/bg7dk8&#10;22Lz0m2i1m9vFhY8DjPzG2aedaYWd2pdZVnBMIpBEOdWV1woOB5Wgy8QziNrrC2Tgic5yNKP3hwT&#10;bR+8o/veFyJA2CWooPS+SaR0eUkGXWQb4uBdbGvQB9kWUrf4CHBTy1EcT6TBisNCiQ0tS8qv+5sJ&#10;FJTj3+2qOX//LE+285tqd7FPpfqf3WIGwlPn3+H/9lormE7g70v4ATJ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kANCMMAAADbAAAADwAAAAAAAAAAAAAAAACYAgAAZHJzL2Rv&#10;d25yZXYueG1sUEsFBgAAAAAEAAQA9QAAAIgD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1"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AvXsUA&#10;AADbAAAADwAAAGRycy9kb3ducmV2LnhtbESPQWvCQBSE70L/w/IK3sxGi1qiGymFQlEvTdN6fWZf&#10;k9Ds2zS7xvjvu4LgcZiZb5j1ZjCN6KlztWUF0ygGQVxYXXOpIP98mzyDcB5ZY2OZFFzIwSZ9GK0x&#10;0fbMH9RnvhQBwi5BBZX3bSKlKyoy6CLbEgfvx3YGfZBdKXWH5wA3jZzF8UIarDksVNjSa0XFb3Yy&#10;CmZf+TyX5dN2/3fIvnfH6TY+7hZKjR+HlxUIT4O/h2/td61guYTrl/ADZ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IC9e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2"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BIbcAA&#10;AADbAAAADwAAAGRycy9kb3ducmV2LnhtbERPTYvCMBC9C/sfwix409Q9iHaNIsJCQSpslbrHoRmb&#10;YjMpTdT67zcHwePjfa82g23FnXrfOFYwmyYgiCunG64VnI4/kwUIH5A1to5JwZM8bNYfoxWm2j34&#10;l+5FqEUMYZ+iAhNCl0rpK0MW/dR1xJG7uN5iiLCvpe7xEcNtK7+SZC4tNhwbDHa0M1Rdi5tVUO7/&#10;iszkJjvr+VBeD1n+zIulUuPPYfsNItAQ3uKXO9MKFnF9/BJ/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OBIbcAAAADbAAAADwAAAAAAAAAAAAAAAACYAgAAZHJzL2Rvd25y&#10;ZXYueG1sUEsFBgAAAAAEAAQA9QAAAIU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3"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xBhMIA&#10;AADbAAAADwAAAGRycy9kb3ducmV2LnhtbESPQWvCQBSE70L/w/IKvenGHiREVxEl0B6NotdH9jWb&#10;mH0bstsk/fddQfA4zMw3zGY32VYM1PvasYLlIgFBXDpdc6Xgcs7nKQgfkDW2jknBH3nYbd9mG8y0&#10;G/lEQxEqESHsM1RgQugyKX1pyKJfuI44ej+utxii7Cupexwj3LbyM0lW0mLNccFgRwdD5b34tQqO&#10;33lTyOawv7Xj/djkqTTXdFDq433ar0EEmsIr/Gx/aQXpEh5f4g+Q2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7EGE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4"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nGj8MA&#10;AADbAAAADwAAAGRycy9kb3ducmV2LnhtbESP0YrCMBRE34X9h3AXfFvTVXfRrlFEVHxxodUPuDTX&#10;ttjc1CbW+vdGEHwcZuYMM1t0phItNa60rOB7EIEgzqwuOVdwPGy+JiCcR9ZYWSYFd3KwmH/0Zhhr&#10;e+OE2tTnIkDYxaig8L6OpXRZQQbdwNbEwTvZxqAPssmlbvAW4KaSwyj6lQZLDgsF1rQqKDunVxMo&#10;0/Poku308v+6jpLtz36cynasVP+zW/6B8NT5d/jV3mkFkyE8v4Qf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pnGj8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5"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FPIMUA&#10;AADbAAAADwAAAGRycy9kb3ducmV2LnhtbESPQWsCMRSE74X+h/AKvdVsbS2yGqWIgtCDWy32+tg8&#10;N8tuXpYkumt/fSMUehxm5htmvhxsKy7kQ+1YwfMoA0FcOl1zpeDrsHmagggRWWPrmBRcKcBycX83&#10;x1y7nj/pso+VSBAOOSowMXa5lKE0ZDGMXEecvJPzFmOSvpLaY5/gtpXjLHuTFmtOCwY7Whkqm/3Z&#10;KrC716MZ776ban2cfBz8T9H0RaHU48PwPgMRaYj/4b/2ViuYvsDtS/oB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MU8g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6"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4x5sQA&#10;AADbAAAADwAAAGRycy9kb3ducmV2LnhtbESP3WoCMRSE74W+QzgFb6RmK1p0NUpbKCiI0K0PcEjO&#10;/ujmZNlE3fr0RhC8HGbmG2ax6mwtztT6yrGC92ECglg7U3GhYP/38zYF4QOywdoxKfgnD6vlS2+B&#10;qXEX/qVzFgoRIexTVFCG0KRSel2SRT90DXH0ctdaDFG2hTQtXiLc1nKUJB/SYsVxocSGvkvSx+xk&#10;FejBLD9ci9z5zWard9cvM8lOM6X6r93nHESgLjzDj/baKJiO4f4l/gC5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Meb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en-US"/>
              </w:rPr>
              <w:drawing>
                <wp:anchor distT="0" distB="0" distL="114300" distR="114300" simplePos="0" relativeHeight="251662848" behindDoc="0" locked="0" layoutInCell="1" allowOverlap="1" wp14:anchorId="3829B7B8" wp14:editId="3379E117">
                  <wp:simplePos x="0" y="0"/>
                  <wp:positionH relativeFrom="column">
                    <wp:posOffset>610235</wp:posOffset>
                  </wp:positionH>
                  <wp:positionV relativeFrom="paragraph">
                    <wp:posOffset>-318770</wp:posOffset>
                  </wp:positionV>
                  <wp:extent cx="293370" cy="26733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en-US"/>
              </w:rPr>
              <w:drawing>
                <wp:anchor distT="0" distB="0" distL="114300" distR="114300" simplePos="0" relativeHeight="251661824" behindDoc="0" locked="0" layoutInCell="1" allowOverlap="1" wp14:anchorId="1EF441E6" wp14:editId="1B90E82D">
                  <wp:simplePos x="0" y="0"/>
                  <wp:positionH relativeFrom="column">
                    <wp:posOffset>268605</wp:posOffset>
                  </wp:positionH>
                  <wp:positionV relativeFrom="paragraph">
                    <wp:posOffset>-318770</wp:posOffset>
                  </wp:positionV>
                  <wp:extent cx="294640" cy="26733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szCs w:val="22"/>
                <w:lang w:val="en-CA"/>
              </w:rPr>
              <w:t>Joint Collaborative Team on Video Coding (JCT-VC)</w:t>
            </w:r>
          </w:p>
          <w:p w14:paraId="4BF7B141" w14:textId="77777777" w:rsidR="000410F2" w:rsidRPr="005B217D" w:rsidRDefault="000410F2" w:rsidP="0070539C">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14:paraId="7857EC77" w14:textId="77777777" w:rsidR="000410F2" w:rsidRPr="005B217D" w:rsidRDefault="000410F2" w:rsidP="0070539C">
            <w:pPr>
              <w:tabs>
                <w:tab w:val="left" w:pos="7200"/>
              </w:tabs>
              <w:spacing w:before="0"/>
              <w:rPr>
                <w:b/>
                <w:szCs w:val="22"/>
                <w:lang w:val="en-CA"/>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14:paraId="601799F9" w14:textId="77777777" w:rsidR="000410F2" w:rsidRPr="005B217D" w:rsidRDefault="000410F2" w:rsidP="000410F2">
            <w:pPr>
              <w:tabs>
                <w:tab w:val="left" w:pos="7200"/>
              </w:tabs>
              <w:rPr>
                <w:u w:val="single"/>
                <w:lang w:val="en-CA"/>
              </w:rPr>
            </w:pPr>
            <w:r w:rsidRPr="005B217D">
              <w:rPr>
                <w:lang w:val="en-CA"/>
              </w:rPr>
              <w:t>Document: JCTVC-</w:t>
            </w:r>
            <w:r>
              <w:rPr>
                <w:lang w:val="en-CA"/>
              </w:rPr>
              <w:t>O</w:t>
            </w:r>
            <w:r w:rsidRPr="00192E66">
              <w:rPr>
                <w:lang w:val="en-CA"/>
              </w:rPr>
              <w:t>1012</w:t>
            </w:r>
          </w:p>
        </w:tc>
      </w:tr>
    </w:tbl>
    <w:p w14:paraId="76E3B76E" w14:textId="77777777" w:rsidR="000410F2" w:rsidRPr="005B217D" w:rsidRDefault="000410F2" w:rsidP="000410F2">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0410F2" w:rsidRPr="005B217D" w14:paraId="6E9A9F56" w14:textId="77777777" w:rsidTr="0070539C">
        <w:tc>
          <w:tcPr>
            <w:tcW w:w="1458" w:type="dxa"/>
          </w:tcPr>
          <w:p w14:paraId="1900EBC7" w14:textId="77777777" w:rsidR="000410F2" w:rsidRPr="005B217D" w:rsidRDefault="000410F2" w:rsidP="0070539C">
            <w:pPr>
              <w:spacing w:before="60" w:after="60"/>
              <w:rPr>
                <w:i/>
                <w:szCs w:val="22"/>
                <w:lang w:val="en-CA"/>
              </w:rPr>
            </w:pPr>
            <w:r w:rsidRPr="005B217D">
              <w:rPr>
                <w:i/>
                <w:szCs w:val="22"/>
                <w:lang w:val="en-CA"/>
              </w:rPr>
              <w:t>Title:</w:t>
            </w:r>
          </w:p>
        </w:tc>
        <w:tc>
          <w:tcPr>
            <w:tcW w:w="8118" w:type="dxa"/>
            <w:gridSpan w:val="3"/>
          </w:tcPr>
          <w:p w14:paraId="5361EBA9" w14:textId="77777777" w:rsidR="000410F2" w:rsidRPr="000410F2" w:rsidRDefault="000410F2" w:rsidP="0070539C">
            <w:pPr>
              <w:spacing w:before="60" w:after="60"/>
              <w:rPr>
                <w:b/>
                <w:szCs w:val="22"/>
                <w:lang w:val="en-CA"/>
              </w:rPr>
            </w:pPr>
            <w:r w:rsidRPr="000410F2">
              <w:rPr>
                <w:b/>
                <w:szCs w:val="24"/>
                <w:lang w:val="en-CA" w:eastAsia="de-DE"/>
              </w:rPr>
              <w:t>Designs under study for SHVC hybrid scalability</w:t>
            </w:r>
          </w:p>
        </w:tc>
      </w:tr>
      <w:tr w:rsidR="000410F2" w:rsidRPr="005B217D" w14:paraId="6B3B9C59" w14:textId="77777777" w:rsidTr="0070539C">
        <w:tc>
          <w:tcPr>
            <w:tcW w:w="1458" w:type="dxa"/>
          </w:tcPr>
          <w:p w14:paraId="3CDFAA7E" w14:textId="77777777" w:rsidR="000410F2" w:rsidRPr="005B217D" w:rsidRDefault="000410F2" w:rsidP="0070539C">
            <w:pPr>
              <w:spacing w:before="60" w:after="60"/>
              <w:rPr>
                <w:i/>
                <w:szCs w:val="22"/>
                <w:lang w:val="en-CA"/>
              </w:rPr>
            </w:pPr>
            <w:r w:rsidRPr="005B217D">
              <w:rPr>
                <w:i/>
                <w:szCs w:val="22"/>
                <w:lang w:val="en-CA"/>
              </w:rPr>
              <w:t>Status:</w:t>
            </w:r>
          </w:p>
        </w:tc>
        <w:tc>
          <w:tcPr>
            <w:tcW w:w="8118" w:type="dxa"/>
            <w:gridSpan w:val="3"/>
          </w:tcPr>
          <w:p w14:paraId="6B9C6E2D" w14:textId="2B93DB57" w:rsidR="000410F2" w:rsidRPr="005B217D" w:rsidRDefault="000410F2" w:rsidP="00836CDD">
            <w:pPr>
              <w:spacing w:before="60" w:after="60"/>
              <w:rPr>
                <w:szCs w:val="22"/>
                <w:lang w:val="en-CA"/>
              </w:rPr>
            </w:pPr>
            <w:r>
              <w:rPr>
                <w:szCs w:val="22"/>
                <w:lang w:val="en-CA"/>
              </w:rPr>
              <w:t xml:space="preserve">Output </w:t>
            </w:r>
            <w:r w:rsidRPr="005B217D">
              <w:rPr>
                <w:szCs w:val="22"/>
                <w:lang w:val="en-CA"/>
              </w:rPr>
              <w:t xml:space="preserve">Document </w:t>
            </w:r>
            <w:r w:rsidR="00836CDD">
              <w:rPr>
                <w:szCs w:val="22"/>
                <w:lang w:val="en-CA"/>
              </w:rPr>
              <w:t>of</w:t>
            </w:r>
            <w:r w:rsidR="00836CDD" w:rsidRPr="005B217D">
              <w:rPr>
                <w:szCs w:val="22"/>
                <w:lang w:val="en-CA"/>
              </w:rPr>
              <w:t xml:space="preserve"> </w:t>
            </w:r>
            <w:r w:rsidRPr="005B217D">
              <w:rPr>
                <w:szCs w:val="22"/>
                <w:lang w:val="en-CA"/>
              </w:rPr>
              <w:t xml:space="preserve">JCT-VC </w:t>
            </w:r>
          </w:p>
        </w:tc>
      </w:tr>
      <w:tr w:rsidR="000410F2" w:rsidRPr="005B217D" w14:paraId="565698BB" w14:textId="77777777" w:rsidTr="0070539C">
        <w:tc>
          <w:tcPr>
            <w:tcW w:w="1458" w:type="dxa"/>
          </w:tcPr>
          <w:p w14:paraId="68E9E0AA" w14:textId="77777777" w:rsidR="000410F2" w:rsidRPr="005B217D" w:rsidRDefault="000410F2" w:rsidP="0070539C">
            <w:pPr>
              <w:spacing w:before="60" w:after="60"/>
              <w:rPr>
                <w:i/>
                <w:szCs w:val="22"/>
                <w:lang w:val="en-CA"/>
              </w:rPr>
            </w:pPr>
            <w:r w:rsidRPr="005B217D">
              <w:rPr>
                <w:i/>
                <w:szCs w:val="22"/>
                <w:lang w:val="en-CA"/>
              </w:rPr>
              <w:t>Purpose:</w:t>
            </w:r>
          </w:p>
        </w:tc>
        <w:tc>
          <w:tcPr>
            <w:tcW w:w="8118" w:type="dxa"/>
            <w:gridSpan w:val="3"/>
          </w:tcPr>
          <w:p w14:paraId="6F5CCDF8" w14:textId="77777777" w:rsidR="000410F2" w:rsidRPr="005B217D" w:rsidRDefault="000410F2" w:rsidP="0070539C">
            <w:pPr>
              <w:spacing w:before="60" w:after="60"/>
              <w:rPr>
                <w:szCs w:val="22"/>
                <w:lang w:val="en-CA"/>
              </w:rPr>
            </w:pPr>
            <w:r w:rsidRPr="005B217D">
              <w:rPr>
                <w:szCs w:val="22"/>
                <w:lang w:val="en-CA"/>
              </w:rPr>
              <w:t>Proposal</w:t>
            </w:r>
          </w:p>
        </w:tc>
      </w:tr>
      <w:tr w:rsidR="000410F2" w:rsidRPr="005B217D" w14:paraId="66037E06" w14:textId="77777777" w:rsidTr="0070539C">
        <w:tc>
          <w:tcPr>
            <w:tcW w:w="1458" w:type="dxa"/>
          </w:tcPr>
          <w:p w14:paraId="532E1E84" w14:textId="77777777" w:rsidR="000410F2" w:rsidRPr="005B217D" w:rsidRDefault="000410F2" w:rsidP="0070539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2B558CF7" w14:textId="77777777" w:rsidR="000410F2" w:rsidRDefault="000410F2" w:rsidP="000410F2">
            <w:pPr>
              <w:spacing w:before="60" w:after="60"/>
              <w:rPr>
                <w:szCs w:val="22"/>
                <w:lang w:val="en-CA"/>
              </w:rPr>
            </w:pPr>
            <w:r>
              <w:rPr>
                <w:szCs w:val="22"/>
                <w:lang w:val="en-CA"/>
              </w:rPr>
              <w:t>Jill Boyce</w:t>
            </w:r>
          </w:p>
          <w:p w14:paraId="0C0D9F7F" w14:textId="77777777" w:rsidR="000410F2" w:rsidRDefault="000410F2" w:rsidP="000410F2">
            <w:pPr>
              <w:spacing w:before="60" w:after="60"/>
              <w:rPr>
                <w:szCs w:val="22"/>
                <w:lang w:val="en-CA"/>
              </w:rPr>
            </w:pPr>
            <w:r>
              <w:rPr>
                <w:szCs w:val="22"/>
                <w:lang w:val="en-CA"/>
              </w:rPr>
              <w:t>Jonatan Samuelsson</w:t>
            </w:r>
          </w:p>
          <w:p w14:paraId="01AC94B8" w14:textId="77777777" w:rsidR="000410F2" w:rsidRPr="005B217D" w:rsidRDefault="000410F2" w:rsidP="000410F2">
            <w:pPr>
              <w:spacing w:before="60" w:after="60"/>
              <w:rPr>
                <w:szCs w:val="22"/>
                <w:lang w:val="en-CA"/>
              </w:rPr>
            </w:pPr>
          </w:p>
        </w:tc>
        <w:tc>
          <w:tcPr>
            <w:tcW w:w="900" w:type="dxa"/>
          </w:tcPr>
          <w:p w14:paraId="54D2188E" w14:textId="77777777" w:rsidR="000410F2" w:rsidRPr="005B217D" w:rsidRDefault="000410F2" w:rsidP="0070539C">
            <w:pPr>
              <w:spacing w:before="60" w:after="60"/>
              <w:rPr>
                <w:szCs w:val="22"/>
                <w:lang w:val="en-CA"/>
              </w:rPr>
            </w:pPr>
            <w:r w:rsidRPr="005B217D">
              <w:rPr>
                <w:szCs w:val="22"/>
                <w:lang w:val="en-CA"/>
              </w:rPr>
              <w:t>Email:</w:t>
            </w:r>
          </w:p>
        </w:tc>
        <w:tc>
          <w:tcPr>
            <w:tcW w:w="3168" w:type="dxa"/>
          </w:tcPr>
          <w:p w14:paraId="1B04E4E5" w14:textId="77777777" w:rsidR="000410F2" w:rsidRDefault="00836CDD" w:rsidP="0070539C">
            <w:pPr>
              <w:spacing w:before="60" w:after="60"/>
              <w:rPr>
                <w:szCs w:val="22"/>
                <w:lang w:val="en-CA"/>
              </w:rPr>
            </w:pPr>
            <w:hyperlink r:id="rId18" w:history="1">
              <w:r w:rsidR="000410F2" w:rsidRPr="00E17D1D">
                <w:rPr>
                  <w:rStyle w:val="Hyperlink"/>
                  <w:szCs w:val="22"/>
                  <w:lang w:val="en-CA"/>
                </w:rPr>
                <w:t>jill@vidyo.com</w:t>
              </w:r>
            </w:hyperlink>
          </w:p>
          <w:p w14:paraId="25CDDF7D" w14:textId="77777777" w:rsidR="000410F2" w:rsidRPr="005B217D" w:rsidRDefault="00836CDD" w:rsidP="0070539C">
            <w:pPr>
              <w:spacing w:before="60" w:after="60"/>
              <w:rPr>
                <w:szCs w:val="22"/>
                <w:lang w:val="en-CA"/>
              </w:rPr>
            </w:pPr>
            <w:hyperlink r:id="rId19" w:history="1">
              <w:r w:rsidR="0041220D" w:rsidRPr="00E17D1D">
                <w:rPr>
                  <w:rStyle w:val="Hyperlink"/>
                  <w:szCs w:val="22"/>
                  <w:lang w:val="en-CA"/>
                </w:rPr>
                <w:t>jonatan.samuelsson@ericsson.com</w:t>
              </w:r>
            </w:hyperlink>
            <w:r w:rsidR="0041220D">
              <w:rPr>
                <w:szCs w:val="22"/>
                <w:lang w:val="en-CA"/>
              </w:rPr>
              <w:t xml:space="preserve"> </w:t>
            </w:r>
          </w:p>
        </w:tc>
      </w:tr>
      <w:tr w:rsidR="000410F2" w:rsidRPr="005B217D" w14:paraId="1D9B8DE2" w14:textId="77777777" w:rsidTr="0070539C">
        <w:tc>
          <w:tcPr>
            <w:tcW w:w="1458" w:type="dxa"/>
          </w:tcPr>
          <w:p w14:paraId="2F068E30" w14:textId="77777777" w:rsidR="000410F2" w:rsidRPr="005B217D" w:rsidRDefault="000410F2" w:rsidP="0070539C">
            <w:pPr>
              <w:spacing w:before="60" w:after="60"/>
              <w:rPr>
                <w:i/>
                <w:szCs w:val="22"/>
                <w:lang w:val="en-CA"/>
              </w:rPr>
            </w:pPr>
            <w:r w:rsidRPr="005B217D">
              <w:rPr>
                <w:i/>
                <w:szCs w:val="22"/>
                <w:lang w:val="en-CA"/>
              </w:rPr>
              <w:t>Source:</w:t>
            </w:r>
          </w:p>
        </w:tc>
        <w:tc>
          <w:tcPr>
            <w:tcW w:w="8118" w:type="dxa"/>
            <w:gridSpan w:val="3"/>
          </w:tcPr>
          <w:p w14:paraId="29899165" w14:textId="77777777" w:rsidR="000410F2" w:rsidRPr="005B217D" w:rsidRDefault="000410F2" w:rsidP="0070539C">
            <w:pPr>
              <w:spacing w:before="60" w:after="60"/>
              <w:rPr>
                <w:szCs w:val="22"/>
                <w:lang w:val="en-CA"/>
              </w:rPr>
            </w:pPr>
            <w:r>
              <w:rPr>
                <w:szCs w:val="22"/>
                <w:lang w:val="en-CA"/>
              </w:rPr>
              <w:t>JCT-VC</w:t>
            </w:r>
          </w:p>
        </w:tc>
      </w:tr>
    </w:tbl>
    <w:p w14:paraId="739EE7CC" w14:textId="77777777" w:rsidR="000410F2" w:rsidRPr="005B217D" w:rsidRDefault="000410F2" w:rsidP="000410F2">
      <w:pPr>
        <w:tabs>
          <w:tab w:val="left" w:pos="1800"/>
          <w:tab w:val="right" w:pos="9360"/>
        </w:tabs>
        <w:spacing w:before="120" w:after="240"/>
        <w:jc w:val="center"/>
        <w:rPr>
          <w:szCs w:val="22"/>
          <w:lang w:val="en-CA"/>
        </w:rPr>
      </w:pPr>
      <w:r w:rsidRPr="005B217D">
        <w:rPr>
          <w:szCs w:val="22"/>
          <w:u w:val="single"/>
          <w:lang w:val="en-CA"/>
        </w:rPr>
        <w:t>_____________________________</w:t>
      </w:r>
    </w:p>
    <w:p w14:paraId="322F6F00" w14:textId="77777777" w:rsidR="000410F2" w:rsidRDefault="000410F2">
      <w:r>
        <w:br w:type="page"/>
      </w:r>
      <w:bookmarkStart w:id="4" w:name="_GoBack"/>
      <w:bookmarkEnd w:id="4"/>
    </w:p>
    <w:tbl>
      <w:tblPr>
        <w:tblW w:w="0" w:type="auto"/>
        <w:tblLayout w:type="fixed"/>
        <w:tblLook w:val="0000" w:firstRow="0" w:lastRow="0" w:firstColumn="0" w:lastColumn="0" w:noHBand="0" w:noVBand="0"/>
      </w:tblPr>
      <w:tblGrid>
        <w:gridCol w:w="6408"/>
        <w:gridCol w:w="3168"/>
      </w:tblGrid>
      <w:tr w:rsidR="007C335F" w:rsidRPr="007D25B0" w14:paraId="2B6DCCF0" w14:textId="77777777" w:rsidTr="001533A7">
        <w:tc>
          <w:tcPr>
            <w:tcW w:w="6408" w:type="dxa"/>
          </w:tcPr>
          <w:p w14:paraId="60C2306F" w14:textId="77777777" w:rsidR="007C335F" w:rsidRPr="007D25B0" w:rsidRDefault="00910C04" w:rsidP="001533A7">
            <w:pPr>
              <w:tabs>
                <w:tab w:val="left" w:pos="7200"/>
              </w:tabs>
              <w:spacing w:before="0"/>
              <w:rPr>
                <w:b/>
              </w:rPr>
            </w:pPr>
            <w:r w:rsidRPr="007D25B0">
              <w:rPr>
                <w:b/>
                <w:noProof/>
                <w:lang w:val="en-US"/>
              </w:rPr>
              <w:lastRenderedPageBreak/>
              <mc:AlternateContent>
                <mc:Choice Requires="wpg">
                  <w:drawing>
                    <wp:anchor distT="0" distB="0" distL="114300" distR="114300" simplePos="0" relativeHeight="251656704" behindDoc="0" locked="0" layoutInCell="1" allowOverlap="1" wp14:anchorId="4248FAE2" wp14:editId="04CD903D">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7D25B0">
              <w:rPr>
                <w:b/>
                <w:noProof/>
                <w:lang w:val="en-US"/>
              </w:rPr>
              <w:drawing>
                <wp:anchor distT="0" distB="0" distL="114300" distR="114300" simplePos="0" relativeHeight="251657728" behindDoc="0" locked="0" layoutInCell="1" allowOverlap="1" wp14:anchorId="5D23295C" wp14:editId="28F686EA">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7D25B0">
              <w:rPr>
                <w:b/>
                <w:noProof/>
                <w:lang w:val="en-US"/>
              </w:rPr>
              <w:drawing>
                <wp:anchor distT="0" distB="0" distL="114300" distR="114300" simplePos="0" relativeHeight="251658752" behindDoc="0" locked="0" layoutInCell="1" allowOverlap="1" wp14:anchorId="14A28658" wp14:editId="3A088E73">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7D25B0">
              <w:rPr>
                <w:b/>
              </w:rPr>
              <w:t xml:space="preserve">Joint Collaborative Team on Video Coding </w:t>
            </w:r>
            <w:r w:rsidR="008D66D2" w:rsidRPr="007D25B0">
              <w:rPr>
                <w:b/>
                <w:noProof/>
                <w:szCs w:val="22"/>
              </w:rPr>
              <w:t>(JCT-VC)</w:t>
            </w:r>
          </w:p>
          <w:p w14:paraId="14C8FF93" w14:textId="77777777" w:rsidR="00341BB2" w:rsidRPr="007D25B0" w:rsidRDefault="00341BB2" w:rsidP="00341BB2">
            <w:pPr>
              <w:tabs>
                <w:tab w:val="left" w:pos="7200"/>
              </w:tabs>
              <w:spacing w:before="0"/>
              <w:rPr>
                <w:b/>
                <w:szCs w:val="22"/>
                <w:lang w:val="en-CA"/>
              </w:rPr>
            </w:pPr>
            <w:r w:rsidRPr="007D25B0">
              <w:rPr>
                <w:b/>
                <w:szCs w:val="22"/>
                <w:lang w:val="en-CA"/>
              </w:rPr>
              <w:t>of ITU-T SG 16 WP 3 and ISO/IEC JTC 1/SC 29/WG 11</w:t>
            </w:r>
          </w:p>
          <w:p w14:paraId="7E01576E" w14:textId="77777777" w:rsidR="007C335F" w:rsidRPr="007D25B0" w:rsidRDefault="00341BB2" w:rsidP="001533A7">
            <w:pPr>
              <w:tabs>
                <w:tab w:val="left" w:pos="7200"/>
              </w:tabs>
              <w:spacing w:before="0"/>
              <w:rPr>
                <w:b/>
              </w:rPr>
            </w:pPr>
            <w:r w:rsidRPr="007D25B0">
              <w:rPr>
                <w:szCs w:val="22"/>
                <w:lang w:val="en-CA"/>
              </w:rPr>
              <w:t>14th Meeting: Vienna, AT, 25 July – 2 Aug. 2013</w:t>
            </w:r>
          </w:p>
        </w:tc>
        <w:tc>
          <w:tcPr>
            <w:tcW w:w="3168" w:type="dxa"/>
          </w:tcPr>
          <w:p w14:paraId="14841D89" w14:textId="77777777" w:rsidR="007C335F" w:rsidRPr="007D25B0" w:rsidRDefault="007C335F" w:rsidP="00F01583">
            <w:pPr>
              <w:tabs>
                <w:tab w:val="left" w:pos="7200"/>
              </w:tabs>
            </w:pPr>
            <w:r w:rsidRPr="007D25B0">
              <w:t>Document:</w:t>
            </w:r>
            <w:r w:rsidR="008D66D2" w:rsidRPr="007D25B0">
              <w:rPr>
                <w:noProof/>
              </w:rPr>
              <w:t xml:space="preserve"> </w:t>
            </w:r>
            <w:r w:rsidR="002A3ACF" w:rsidRPr="007D25B0">
              <w:rPr>
                <w:noProof/>
              </w:rPr>
              <w:t>JCTVC-</w:t>
            </w:r>
            <w:r w:rsidR="007C5AC5" w:rsidRPr="007D25B0">
              <w:rPr>
                <w:noProof/>
              </w:rPr>
              <w:t>N1008</w:t>
            </w:r>
            <w:r w:rsidR="008B354C" w:rsidRPr="007D25B0">
              <w:rPr>
                <w:noProof/>
              </w:rPr>
              <w:t>_</w:t>
            </w:r>
            <w:r w:rsidR="00F01583" w:rsidRPr="007D25B0">
              <w:rPr>
                <w:noProof/>
              </w:rPr>
              <w:t>v3</w:t>
            </w:r>
            <w:r w:rsidR="00E870DC" w:rsidRPr="007D25B0">
              <w:rPr>
                <w:noProof/>
              </w:rPr>
              <w:br/>
            </w:r>
          </w:p>
        </w:tc>
      </w:tr>
    </w:tbl>
    <w:p w14:paraId="2E5BE78F" w14:textId="77777777" w:rsidR="007C335F" w:rsidRPr="007D25B0"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7D25B0" w14:paraId="4F2875EF" w14:textId="77777777" w:rsidTr="001E1CC2">
        <w:tc>
          <w:tcPr>
            <w:tcW w:w="1458" w:type="dxa"/>
          </w:tcPr>
          <w:p w14:paraId="16CF20A9" w14:textId="77777777" w:rsidR="007C335F" w:rsidRPr="007D25B0" w:rsidRDefault="007C335F" w:rsidP="001533A7">
            <w:pPr>
              <w:spacing w:before="60" w:after="60"/>
              <w:jc w:val="left"/>
              <w:rPr>
                <w:i/>
              </w:rPr>
            </w:pPr>
            <w:r w:rsidRPr="007D25B0">
              <w:rPr>
                <w:i/>
              </w:rPr>
              <w:t>Title:</w:t>
            </w:r>
          </w:p>
        </w:tc>
        <w:tc>
          <w:tcPr>
            <w:tcW w:w="8118" w:type="dxa"/>
            <w:gridSpan w:val="3"/>
          </w:tcPr>
          <w:p w14:paraId="2324A05B" w14:textId="77777777" w:rsidR="007C335F" w:rsidRPr="007D25B0" w:rsidRDefault="003D4E3A" w:rsidP="00B44456">
            <w:pPr>
              <w:spacing w:before="60" w:after="60"/>
              <w:jc w:val="left"/>
              <w:rPr>
                <w:b/>
              </w:rPr>
            </w:pPr>
            <w:r w:rsidRPr="007D25B0">
              <w:rPr>
                <w:rFonts w:eastAsia="Times New Roman"/>
                <w:b/>
                <w:sz w:val="22"/>
                <w:szCs w:val="22"/>
              </w:rPr>
              <w:t>High efficiency video coding (HEVC) scalable extension</w:t>
            </w:r>
            <w:r w:rsidRPr="007D25B0" w:rsidDel="003D4E3A">
              <w:rPr>
                <w:rFonts w:eastAsia="Times New Roman"/>
                <w:b/>
                <w:sz w:val="22"/>
                <w:szCs w:val="22"/>
              </w:rPr>
              <w:t xml:space="preserve"> </w:t>
            </w:r>
            <w:r w:rsidRPr="007D25B0">
              <w:rPr>
                <w:rFonts w:eastAsia="Times New Roman"/>
                <w:b/>
                <w:sz w:val="22"/>
                <w:szCs w:val="22"/>
              </w:rPr>
              <w:t>d</w:t>
            </w:r>
            <w:r w:rsidR="00341BB2" w:rsidRPr="007D25B0">
              <w:rPr>
                <w:rFonts w:eastAsia="Times New Roman"/>
                <w:b/>
                <w:sz w:val="22"/>
                <w:szCs w:val="22"/>
              </w:rPr>
              <w:t xml:space="preserve">raft </w:t>
            </w:r>
            <w:r w:rsidR="007C5AC5" w:rsidRPr="007D25B0">
              <w:rPr>
                <w:rFonts w:eastAsia="Times New Roman"/>
                <w:b/>
                <w:sz w:val="22"/>
                <w:szCs w:val="22"/>
              </w:rPr>
              <w:t>3</w:t>
            </w:r>
          </w:p>
        </w:tc>
      </w:tr>
      <w:tr w:rsidR="007C335F" w:rsidRPr="007D25B0" w14:paraId="031B12A8" w14:textId="77777777" w:rsidTr="001E1CC2">
        <w:tc>
          <w:tcPr>
            <w:tcW w:w="1458" w:type="dxa"/>
          </w:tcPr>
          <w:p w14:paraId="5E413879" w14:textId="77777777" w:rsidR="007C335F" w:rsidRPr="007D25B0" w:rsidRDefault="007C335F" w:rsidP="001533A7">
            <w:pPr>
              <w:spacing w:before="60" w:after="60"/>
              <w:jc w:val="left"/>
              <w:rPr>
                <w:i/>
              </w:rPr>
            </w:pPr>
            <w:r w:rsidRPr="007D25B0">
              <w:rPr>
                <w:i/>
              </w:rPr>
              <w:t>Status:</w:t>
            </w:r>
          </w:p>
        </w:tc>
        <w:tc>
          <w:tcPr>
            <w:tcW w:w="8118" w:type="dxa"/>
            <w:gridSpan w:val="3"/>
          </w:tcPr>
          <w:p w14:paraId="07207452" w14:textId="77777777" w:rsidR="007C335F" w:rsidRPr="007D25B0" w:rsidRDefault="007C5AC5" w:rsidP="001533A7">
            <w:pPr>
              <w:spacing w:before="60" w:after="60"/>
              <w:jc w:val="left"/>
            </w:pPr>
            <w:r w:rsidRPr="007D25B0">
              <w:t xml:space="preserve">Output </w:t>
            </w:r>
            <w:r w:rsidR="004C6B05" w:rsidRPr="007D25B0">
              <w:t>Document of JCT-</w:t>
            </w:r>
            <w:r w:rsidR="00EF627B" w:rsidRPr="007D25B0">
              <w:rPr>
                <w:noProof/>
                <w:szCs w:val="22"/>
              </w:rPr>
              <w:t>VC</w:t>
            </w:r>
          </w:p>
        </w:tc>
      </w:tr>
      <w:tr w:rsidR="007C335F" w:rsidRPr="007D25B0" w14:paraId="2F9D0165" w14:textId="77777777" w:rsidTr="001E1CC2">
        <w:tc>
          <w:tcPr>
            <w:tcW w:w="1458" w:type="dxa"/>
          </w:tcPr>
          <w:p w14:paraId="40A77898" w14:textId="77777777" w:rsidR="007C335F" w:rsidRPr="007D25B0" w:rsidRDefault="007C335F" w:rsidP="001533A7">
            <w:pPr>
              <w:spacing w:before="60" w:after="60"/>
              <w:jc w:val="left"/>
              <w:rPr>
                <w:i/>
              </w:rPr>
            </w:pPr>
            <w:r w:rsidRPr="007D25B0">
              <w:rPr>
                <w:i/>
              </w:rPr>
              <w:t>Purpose:</w:t>
            </w:r>
          </w:p>
        </w:tc>
        <w:tc>
          <w:tcPr>
            <w:tcW w:w="8118" w:type="dxa"/>
            <w:gridSpan w:val="3"/>
          </w:tcPr>
          <w:p w14:paraId="73CA3696" w14:textId="77777777" w:rsidR="007C335F" w:rsidRPr="007D25B0" w:rsidRDefault="00032915" w:rsidP="001533A7">
            <w:pPr>
              <w:spacing w:before="60" w:after="60"/>
              <w:jc w:val="left"/>
            </w:pPr>
            <w:r w:rsidRPr="007D25B0">
              <w:t>Draft of SHVC</w:t>
            </w:r>
          </w:p>
        </w:tc>
      </w:tr>
      <w:tr w:rsidR="007C335F" w:rsidRPr="007D25B0" w14:paraId="0408D8CB" w14:textId="77777777" w:rsidTr="001E1CC2">
        <w:tc>
          <w:tcPr>
            <w:tcW w:w="1458" w:type="dxa"/>
          </w:tcPr>
          <w:p w14:paraId="354B3E8F" w14:textId="77777777" w:rsidR="007C335F" w:rsidRPr="007D25B0" w:rsidRDefault="007C335F" w:rsidP="001533A7">
            <w:pPr>
              <w:spacing w:before="60" w:after="60"/>
              <w:jc w:val="left"/>
              <w:rPr>
                <w:i/>
              </w:rPr>
            </w:pPr>
            <w:r w:rsidRPr="007D25B0">
              <w:rPr>
                <w:i/>
              </w:rPr>
              <w:t>Author(s) or</w:t>
            </w:r>
            <w:r w:rsidRPr="007D25B0">
              <w:rPr>
                <w:i/>
              </w:rPr>
              <w:br/>
              <w:t>Contact(s):</w:t>
            </w:r>
          </w:p>
        </w:tc>
        <w:tc>
          <w:tcPr>
            <w:tcW w:w="4050" w:type="dxa"/>
          </w:tcPr>
          <w:p w14:paraId="22ABB6A3" w14:textId="77777777" w:rsidR="007C335F" w:rsidRPr="007D25B0" w:rsidRDefault="00027EF5" w:rsidP="001533A7">
            <w:pPr>
              <w:spacing w:before="60" w:after="60"/>
              <w:jc w:val="left"/>
            </w:pPr>
            <w:r w:rsidRPr="007D25B0">
              <w:rPr>
                <w:noProof/>
                <w:szCs w:val="22"/>
                <w:lang w:eastAsia="ko-KR"/>
              </w:rPr>
              <w:t>Jianle</w:t>
            </w:r>
            <w:r w:rsidR="007C335F" w:rsidRPr="007D25B0">
              <w:t xml:space="preserve"> Chen</w:t>
            </w:r>
            <w:r w:rsidR="00673D46" w:rsidRPr="007D25B0">
              <w:rPr>
                <w:noProof/>
                <w:szCs w:val="22"/>
                <w:lang w:eastAsia="ko-KR"/>
              </w:rPr>
              <w:t xml:space="preserve">, </w:t>
            </w:r>
            <w:r w:rsidR="007C335F" w:rsidRPr="007D25B0">
              <w:t>Qualcomm</w:t>
            </w:r>
          </w:p>
          <w:p w14:paraId="308A5805" w14:textId="77777777" w:rsidR="002A3ACF" w:rsidRPr="007D25B0" w:rsidRDefault="002A3ACF" w:rsidP="004C2750">
            <w:pPr>
              <w:spacing w:before="60" w:after="60"/>
              <w:jc w:val="left"/>
              <w:rPr>
                <w:noProof/>
                <w:szCs w:val="22"/>
                <w:lang w:eastAsia="ko-KR"/>
              </w:rPr>
            </w:pPr>
            <w:r w:rsidRPr="007D25B0">
              <w:rPr>
                <w:noProof/>
                <w:szCs w:val="22"/>
                <w:lang w:eastAsia="ko-KR"/>
              </w:rPr>
              <w:t>Jill Boyce, Vidyo</w:t>
            </w:r>
          </w:p>
          <w:p w14:paraId="465F7243" w14:textId="77777777" w:rsidR="00EC0339" w:rsidRPr="007D25B0" w:rsidRDefault="00EC0339" w:rsidP="00EC0339">
            <w:pPr>
              <w:spacing w:before="60" w:after="60"/>
              <w:jc w:val="left"/>
              <w:rPr>
                <w:noProof/>
                <w:szCs w:val="22"/>
                <w:lang w:val="fi-FI" w:eastAsia="ko-KR"/>
              </w:rPr>
            </w:pPr>
            <w:r w:rsidRPr="007D25B0">
              <w:rPr>
                <w:noProof/>
                <w:szCs w:val="22"/>
                <w:lang w:val="fi-FI" w:eastAsia="ko-KR"/>
              </w:rPr>
              <w:t>Yan Ye, InterDigital</w:t>
            </w:r>
          </w:p>
          <w:p w14:paraId="56AF41E4" w14:textId="77777777" w:rsidR="007C335F" w:rsidRPr="007D25B0" w:rsidRDefault="007C335F" w:rsidP="001533A7">
            <w:pPr>
              <w:spacing w:before="60" w:after="60"/>
              <w:jc w:val="left"/>
              <w:rPr>
                <w:lang w:val="fi-FI"/>
              </w:rPr>
            </w:pPr>
            <w:r w:rsidRPr="007D25B0">
              <w:rPr>
                <w:lang w:val="fi-FI"/>
              </w:rPr>
              <w:t xml:space="preserve">Miska </w:t>
            </w:r>
            <w:r w:rsidR="00673D46" w:rsidRPr="007D25B0">
              <w:rPr>
                <w:noProof/>
                <w:szCs w:val="22"/>
                <w:lang w:val="fi-FI" w:eastAsia="ko-KR"/>
              </w:rPr>
              <w:t xml:space="preserve">M. </w:t>
            </w:r>
            <w:r w:rsidRPr="007D25B0">
              <w:rPr>
                <w:lang w:val="fi-FI"/>
              </w:rPr>
              <w:t>Hannuksela</w:t>
            </w:r>
            <w:r w:rsidR="00673D46" w:rsidRPr="007D25B0">
              <w:rPr>
                <w:noProof/>
                <w:szCs w:val="22"/>
                <w:lang w:val="fi-FI" w:eastAsia="ko-KR"/>
              </w:rPr>
              <w:t xml:space="preserve">, </w:t>
            </w:r>
            <w:r w:rsidRPr="007D25B0">
              <w:rPr>
                <w:lang w:val="fi-FI"/>
              </w:rPr>
              <w:t>Nokia</w:t>
            </w:r>
          </w:p>
          <w:p w14:paraId="1C7FA198" w14:textId="77777777" w:rsidR="007C335F" w:rsidRPr="007D25B0" w:rsidRDefault="007C335F" w:rsidP="001533A7">
            <w:pPr>
              <w:spacing w:before="60" w:after="60"/>
              <w:jc w:val="left"/>
              <w:rPr>
                <w:lang w:val="fi-FI"/>
              </w:rPr>
            </w:pPr>
          </w:p>
        </w:tc>
        <w:tc>
          <w:tcPr>
            <w:tcW w:w="900" w:type="dxa"/>
          </w:tcPr>
          <w:p w14:paraId="67670EEC" w14:textId="77777777" w:rsidR="007C335F" w:rsidRPr="007D25B0" w:rsidRDefault="007C335F" w:rsidP="001533A7">
            <w:pPr>
              <w:spacing w:before="60" w:after="60"/>
              <w:jc w:val="left"/>
            </w:pPr>
            <w:r w:rsidRPr="007D25B0">
              <w:t>Email:</w:t>
            </w:r>
          </w:p>
        </w:tc>
        <w:tc>
          <w:tcPr>
            <w:tcW w:w="3168" w:type="dxa"/>
          </w:tcPr>
          <w:p w14:paraId="77B4513E" w14:textId="77777777" w:rsidR="00823950" w:rsidRPr="007D25B0" w:rsidRDefault="00836CDD" w:rsidP="00673D46">
            <w:pPr>
              <w:spacing w:before="60" w:after="60"/>
              <w:jc w:val="left"/>
              <w:rPr>
                <w:rStyle w:val="Hyperlink"/>
                <w:noProof/>
                <w:szCs w:val="22"/>
                <w:lang w:eastAsia="ko-KR"/>
              </w:rPr>
            </w:pPr>
            <w:hyperlink r:id="rId22" w:history="1">
              <w:r w:rsidR="00673D46" w:rsidRPr="007D25B0">
                <w:rPr>
                  <w:rStyle w:val="Hyperlink"/>
                  <w:noProof/>
                  <w:szCs w:val="22"/>
                  <w:lang w:eastAsia="ko-KR"/>
                </w:rPr>
                <w:t>cjianle@qti.qualcomm.com</w:t>
              </w:r>
            </w:hyperlink>
          </w:p>
          <w:p w14:paraId="5B9DABBC" w14:textId="77777777" w:rsidR="00673D46" w:rsidRPr="007D25B0" w:rsidRDefault="00836CDD" w:rsidP="00673D46">
            <w:pPr>
              <w:spacing w:before="60" w:after="60"/>
              <w:jc w:val="left"/>
              <w:rPr>
                <w:noProof/>
                <w:szCs w:val="22"/>
                <w:lang w:eastAsia="ko-KR"/>
              </w:rPr>
            </w:pPr>
            <w:hyperlink r:id="rId23" w:history="1">
              <w:r w:rsidR="00673D46" w:rsidRPr="007D25B0">
                <w:rPr>
                  <w:rStyle w:val="Hyperlink"/>
                  <w:noProof/>
                  <w:szCs w:val="22"/>
                  <w:lang w:eastAsia="ko-KR"/>
                </w:rPr>
                <w:t>jill@vidyo.com</w:t>
              </w:r>
            </w:hyperlink>
          </w:p>
          <w:p w14:paraId="4AD24102" w14:textId="77777777" w:rsidR="00EC0339" w:rsidRPr="007D25B0" w:rsidRDefault="00836CDD" w:rsidP="00EC0339">
            <w:pPr>
              <w:spacing w:before="60" w:after="60"/>
              <w:jc w:val="left"/>
              <w:rPr>
                <w:noProof/>
                <w:szCs w:val="22"/>
                <w:lang w:eastAsia="ko-KR"/>
              </w:rPr>
            </w:pPr>
            <w:hyperlink r:id="rId24" w:history="1">
              <w:r w:rsidR="00EC0339" w:rsidRPr="007D25B0">
                <w:rPr>
                  <w:rStyle w:val="Hyperlink"/>
                  <w:noProof/>
                  <w:szCs w:val="22"/>
                  <w:lang w:eastAsia="ko-KR"/>
                </w:rPr>
                <w:t>Yan.Ye@interdigital.com</w:t>
              </w:r>
            </w:hyperlink>
            <w:r w:rsidR="00EC0339" w:rsidRPr="007D25B0">
              <w:rPr>
                <w:noProof/>
                <w:szCs w:val="22"/>
                <w:lang w:eastAsia="ko-KR"/>
              </w:rPr>
              <w:t xml:space="preserve"> </w:t>
            </w:r>
          </w:p>
          <w:p w14:paraId="7F14D146" w14:textId="77777777" w:rsidR="00673D46" w:rsidRPr="007D25B0" w:rsidRDefault="00836CDD" w:rsidP="00C95541">
            <w:pPr>
              <w:spacing w:before="60" w:after="60"/>
              <w:jc w:val="left"/>
              <w:rPr>
                <w:noProof/>
              </w:rPr>
            </w:pPr>
            <w:hyperlink r:id="rId25" w:history="1">
              <w:r w:rsidR="00673D46" w:rsidRPr="007D25B0">
                <w:rPr>
                  <w:rStyle w:val="Hyperlink"/>
                  <w:noProof/>
                </w:rPr>
                <w:t>miska.hannuksela@nokia.com</w:t>
              </w:r>
            </w:hyperlink>
            <w:r w:rsidR="00673D46" w:rsidRPr="007D25B0">
              <w:rPr>
                <w:noProof/>
              </w:rPr>
              <w:t xml:space="preserve"> </w:t>
            </w:r>
          </w:p>
          <w:p w14:paraId="5CAD6BAE" w14:textId="77777777" w:rsidR="007C335F" w:rsidRPr="007D25B0" w:rsidRDefault="007C335F" w:rsidP="001533A7">
            <w:pPr>
              <w:spacing w:before="60" w:after="60"/>
              <w:jc w:val="left"/>
            </w:pPr>
          </w:p>
        </w:tc>
      </w:tr>
      <w:tr w:rsidR="007C335F" w:rsidRPr="007D25B0" w14:paraId="4527A253" w14:textId="77777777" w:rsidTr="001E1CC2">
        <w:tc>
          <w:tcPr>
            <w:tcW w:w="1458" w:type="dxa"/>
          </w:tcPr>
          <w:p w14:paraId="62718A68" w14:textId="77777777" w:rsidR="007C335F" w:rsidRPr="007D25B0" w:rsidRDefault="007C335F" w:rsidP="001533A7">
            <w:pPr>
              <w:spacing w:before="60" w:after="60"/>
              <w:jc w:val="left"/>
              <w:rPr>
                <w:i/>
              </w:rPr>
            </w:pPr>
            <w:r w:rsidRPr="007D25B0">
              <w:rPr>
                <w:i/>
              </w:rPr>
              <w:t>Source:</w:t>
            </w:r>
          </w:p>
        </w:tc>
        <w:tc>
          <w:tcPr>
            <w:tcW w:w="8118" w:type="dxa"/>
            <w:gridSpan w:val="3"/>
          </w:tcPr>
          <w:p w14:paraId="38D7AD7F" w14:textId="77777777" w:rsidR="007C335F" w:rsidRPr="007D25B0" w:rsidRDefault="007C335F" w:rsidP="001533A7">
            <w:pPr>
              <w:spacing w:before="60" w:after="60"/>
              <w:jc w:val="left"/>
            </w:pPr>
            <w:r w:rsidRPr="007D25B0">
              <w:t>Editor</w:t>
            </w:r>
            <w:r w:rsidR="00E01303" w:rsidRPr="007D25B0">
              <w:t>s</w:t>
            </w:r>
          </w:p>
        </w:tc>
      </w:tr>
    </w:tbl>
    <w:p w14:paraId="1C8B250B" w14:textId="77777777" w:rsidR="007C335F" w:rsidRPr="007D25B0" w:rsidRDefault="007C335F" w:rsidP="001533A7">
      <w:pPr>
        <w:jc w:val="center"/>
      </w:pPr>
      <w:r w:rsidRPr="007D25B0">
        <w:rPr>
          <w:u w:val="single"/>
        </w:rPr>
        <w:t>_____________________________</w:t>
      </w:r>
    </w:p>
    <w:p w14:paraId="2118D723" w14:textId="77777777" w:rsidR="007C335F" w:rsidRPr="007D25B0" w:rsidRDefault="007C335F" w:rsidP="001533A7">
      <w:pPr>
        <w:pStyle w:val="Heading1"/>
        <w:numPr>
          <w:ilvl w:val="0"/>
          <w:numId w:val="0"/>
        </w:numPr>
        <w:ind w:left="432" w:hanging="432"/>
      </w:pPr>
      <w:bookmarkStart w:id="5" w:name="_Toc356148046"/>
      <w:bookmarkStart w:id="6" w:name="_Toc345753769"/>
      <w:bookmarkStart w:id="7" w:name="_Toc348629455"/>
      <w:bookmarkStart w:id="8" w:name="_Toc348630608"/>
      <w:bookmarkStart w:id="9" w:name="_Toc348631566"/>
      <w:bookmarkStart w:id="10" w:name="_Toc348631845"/>
      <w:bookmarkStart w:id="11" w:name="_Toc348632113"/>
      <w:bookmarkStart w:id="12" w:name="_Toc348632853"/>
      <w:bookmarkStart w:id="13" w:name="_Toc348633110"/>
      <w:bookmarkStart w:id="14" w:name="_Toc366771928"/>
      <w:r w:rsidRPr="007D25B0">
        <w:t>Abstract</w:t>
      </w:r>
      <w:bookmarkEnd w:id="5"/>
      <w:bookmarkEnd w:id="6"/>
      <w:bookmarkEnd w:id="7"/>
      <w:bookmarkEnd w:id="8"/>
      <w:bookmarkEnd w:id="9"/>
      <w:bookmarkEnd w:id="10"/>
      <w:bookmarkEnd w:id="11"/>
      <w:bookmarkEnd w:id="12"/>
      <w:bookmarkEnd w:id="13"/>
      <w:bookmarkEnd w:id="14"/>
    </w:p>
    <w:p w14:paraId="51021FC6" w14:textId="77777777" w:rsidR="00751F72" w:rsidRPr="007D25B0" w:rsidRDefault="00480060" w:rsidP="00480060">
      <w:pPr>
        <w:pStyle w:val="3N"/>
        <w:rPr>
          <w:lang w:val="en-CA" w:eastAsia="de-DE"/>
        </w:rPr>
      </w:pPr>
      <w:r w:rsidRPr="007D25B0">
        <w:rPr>
          <w:lang w:val="en-CA"/>
        </w:rPr>
        <w:t>This</w:t>
      </w:r>
      <w:r w:rsidR="002E0880" w:rsidRPr="007D25B0">
        <w:rPr>
          <w:lang w:val="en-CA"/>
        </w:rPr>
        <w:t xml:space="preserve"> document contains </w:t>
      </w:r>
      <w:r w:rsidR="003D4E3A" w:rsidRPr="007D25B0">
        <w:rPr>
          <w:lang w:val="en-CA"/>
        </w:rPr>
        <w:t>d</w:t>
      </w:r>
      <w:r w:rsidR="00751F72" w:rsidRPr="007D25B0">
        <w:rPr>
          <w:lang w:val="en-CA"/>
        </w:rPr>
        <w:t xml:space="preserve">raft 3 </w:t>
      </w:r>
      <w:r w:rsidR="00313D5A" w:rsidRPr="007D25B0">
        <w:rPr>
          <w:lang w:val="en-CA"/>
        </w:rPr>
        <w:t xml:space="preserve">text </w:t>
      </w:r>
      <w:r w:rsidR="00751F72" w:rsidRPr="007D25B0">
        <w:rPr>
          <w:lang w:val="en-CA"/>
        </w:rPr>
        <w:t xml:space="preserve">of </w:t>
      </w:r>
      <w:r w:rsidR="003D4E3A" w:rsidRPr="007D25B0">
        <w:rPr>
          <w:noProof/>
          <w:lang w:eastAsia="ko-KR"/>
        </w:rPr>
        <w:t>high efficiency video coding (HEVC)</w:t>
      </w:r>
      <w:r w:rsidR="003D4E3A" w:rsidRPr="007D25B0">
        <w:rPr>
          <w:lang w:val="en-CA"/>
        </w:rPr>
        <w:t xml:space="preserve"> scalable extension</w:t>
      </w:r>
      <w:r w:rsidR="00313D5A" w:rsidRPr="007D25B0">
        <w:rPr>
          <w:lang w:val="en-CA"/>
        </w:rPr>
        <w:t>.</w:t>
      </w:r>
    </w:p>
    <w:p w14:paraId="5989C266" w14:textId="77777777" w:rsidR="00476007" w:rsidRPr="007D25B0" w:rsidRDefault="00F07FF9" w:rsidP="007C335F">
      <w:pPr>
        <w:pStyle w:val="3N"/>
        <w:rPr>
          <w:lang w:val="en-CA"/>
        </w:rPr>
      </w:pPr>
      <w:r w:rsidRPr="007D25B0">
        <w:rPr>
          <w:lang w:val="en-CA" w:eastAsia="de-DE"/>
        </w:rPr>
        <w:t xml:space="preserve">In this document, Annex F contains common syntax, semantics and decoding processes for multi-layer video coding extensions and Annex H contains </w:t>
      </w:r>
      <w:r w:rsidR="000D1AA5">
        <w:rPr>
          <w:lang w:val="en-CA" w:eastAsia="de-DE"/>
        </w:rPr>
        <w:t>s</w:t>
      </w:r>
      <w:r w:rsidRPr="007D25B0">
        <w:rPr>
          <w:lang w:val="en-CA" w:eastAsia="de-DE"/>
        </w:rPr>
        <w:t xml:space="preserve">yntax, semantics and decoding processes for </w:t>
      </w:r>
      <w:r w:rsidR="00ED1D3B" w:rsidRPr="007D25B0">
        <w:rPr>
          <w:lang w:val="en-CA" w:eastAsia="de-DE"/>
        </w:rPr>
        <w:t xml:space="preserve">the </w:t>
      </w:r>
      <w:r w:rsidRPr="007D25B0">
        <w:rPr>
          <w:lang w:val="en-CA" w:eastAsia="de-DE"/>
        </w:rPr>
        <w:t>scalable extension</w:t>
      </w:r>
      <w:r w:rsidR="00ED1D3B" w:rsidRPr="007D25B0">
        <w:rPr>
          <w:lang w:val="en-CA" w:eastAsia="de-DE"/>
        </w:rPr>
        <w:t xml:space="preserve">s. </w:t>
      </w:r>
      <w:bookmarkEnd w:id="0"/>
      <w:bookmarkEnd w:id="1"/>
      <w:bookmarkEnd w:id="2"/>
      <w:bookmarkEnd w:id="3"/>
    </w:p>
    <w:p w14:paraId="14F3AA3C" w14:textId="77777777" w:rsidR="003475AB" w:rsidRPr="007D25B0" w:rsidRDefault="003475AB" w:rsidP="003475AB">
      <w:pPr>
        <w:jc w:val="center"/>
        <w:rPr>
          <w:b/>
        </w:rPr>
      </w:pPr>
      <w:r w:rsidRPr="007D25B0">
        <w:rPr>
          <w:lang w:val="en-CA"/>
        </w:rPr>
        <w:br w:type="page"/>
      </w:r>
      <w:bookmarkStart w:id="15" w:name="_Toc348633111"/>
      <w:r w:rsidRPr="007D25B0">
        <w:rPr>
          <w:b/>
        </w:rPr>
        <w:lastRenderedPageBreak/>
        <w:t>CONTENTS</w:t>
      </w:r>
      <w:bookmarkEnd w:id="15"/>
    </w:p>
    <w:p w14:paraId="62D677D7" w14:textId="77777777" w:rsidR="004D7C9F" w:rsidRPr="007D25B0" w:rsidRDefault="004D7C9F" w:rsidP="004D7C9F">
      <w:pPr>
        <w:pStyle w:val="toc0"/>
        <w:tabs>
          <w:tab w:val="clear" w:pos="9639"/>
          <w:tab w:val="right" w:pos="9718"/>
        </w:tabs>
        <w:rPr>
          <w:b w:val="0"/>
          <w:i/>
          <w:sz w:val="20"/>
        </w:rPr>
      </w:pPr>
      <w:bookmarkStart w:id="16" w:name="_Ref20133025"/>
      <w:bookmarkStart w:id="17" w:name="_Toc20134208"/>
      <w:bookmarkStart w:id="18" w:name="_Toc77680319"/>
      <w:r w:rsidRPr="007D25B0">
        <w:rPr>
          <w:b w:val="0"/>
        </w:rPr>
        <w:tab/>
      </w:r>
      <w:r w:rsidRPr="007D25B0">
        <w:rPr>
          <w:b w:val="0"/>
          <w:i/>
          <w:sz w:val="20"/>
        </w:rPr>
        <w:t>Page</w:t>
      </w:r>
    </w:p>
    <w:p w14:paraId="58C06E36" w14:textId="77777777" w:rsidR="00751F72" w:rsidRPr="007D25B0" w:rsidRDefault="0074750D">
      <w:pPr>
        <w:pStyle w:val="TOC1"/>
        <w:rPr>
          <w:rFonts w:asciiTheme="minorHAnsi" w:eastAsiaTheme="minorEastAsia" w:hAnsiTheme="minorHAnsi" w:cstheme="minorBidi"/>
          <w:bCs w:val="0"/>
          <w:sz w:val="22"/>
          <w:szCs w:val="22"/>
          <w:lang w:val="en-US" w:eastAsia="zh-CN"/>
        </w:rPr>
      </w:pPr>
      <w:r w:rsidRPr="007D25B0">
        <w:fldChar w:fldCharType="begin"/>
      </w:r>
      <w:r w:rsidR="003475AB" w:rsidRPr="007D25B0">
        <w:instrText xml:space="preserve"> TOC \o "1-4" \h \z \u </w:instrText>
      </w:r>
      <w:r w:rsidRPr="007D25B0">
        <w:fldChar w:fldCharType="separate"/>
      </w:r>
      <w:hyperlink w:anchor="_Toc366771928" w:history="1">
        <w:r w:rsidR="00751F72" w:rsidRPr="007D25B0">
          <w:rPr>
            <w:rStyle w:val="Hyperlink"/>
          </w:rPr>
          <w:t>Abstract</w:t>
        </w:r>
        <w:r w:rsidR="00751F72" w:rsidRPr="007D25B0">
          <w:rPr>
            <w:webHidden/>
          </w:rPr>
          <w:tab/>
        </w:r>
        <w:r w:rsidR="00751F72" w:rsidRPr="007D25B0">
          <w:rPr>
            <w:webHidden/>
          </w:rPr>
          <w:fldChar w:fldCharType="begin"/>
        </w:r>
        <w:r w:rsidR="00751F72" w:rsidRPr="007D25B0">
          <w:rPr>
            <w:webHidden/>
          </w:rPr>
          <w:instrText xml:space="preserve"> PAGEREF _Toc366771928 \h </w:instrText>
        </w:r>
        <w:r w:rsidR="00751F72" w:rsidRPr="007D25B0">
          <w:rPr>
            <w:webHidden/>
          </w:rPr>
        </w:r>
        <w:r w:rsidR="00751F72" w:rsidRPr="007D25B0">
          <w:rPr>
            <w:webHidden/>
          </w:rPr>
          <w:fldChar w:fldCharType="separate"/>
        </w:r>
        <w:r w:rsidR="00751F72" w:rsidRPr="007D25B0">
          <w:rPr>
            <w:webHidden/>
          </w:rPr>
          <w:t>i</w:t>
        </w:r>
        <w:r w:rsidR="00751F72" w:rsidRPr="007D25B0">
          <w:rPr>
            <w:webHidden/>
          </w:rPr>
          <w:fldChar w:fldCharType="end"/>
        </w:r>
      </w:hyperlink>
    </w:p>
    <w:p w14:paraId="6950F82A" w14:textId="77777777" w:rsidR="00751F72" w:rsidRPr="007D25B0" w:rsidRDefault="00836CDD">
      <w:pPr>
        <w:pStyle w:val="TOC1"/>
        <w:rPr>
          <w:rFonts w:asciiTheme="minorHAnsi" w:eastAsiaTheme="minorEastAsia" w:hAnsiTheme="minorHAnsi" w:cstheme="minorBidi"/>
          <w:bCs w:val="0"/>
          <w:sz w:val="22"/>
          <w:szCs w:val="22"/>
          <w:lang w:val="en-US" w:eastAsia="zh-CN"/>
        </w:rPr>
      </w:pPr>
      <w:hyperlink w:anchor="_Toc366771929" w:history="1">
        <w:r w:rsidR="00751F72" w:rsidRPr="007D25B0">
          <w:rPr>
            <w:rStyle w:val="Hyperlink"/>
            <w:lang w:val="en-US"/>
          </w:rPr>
          <w:t>8</w:t>
        </w:r>
        <w:r w:rsidR="00751F72" w:rsidRPr="007D25B0">
          <w:rPr>
            <w:rFonts w:asciiTheme="minorHAnsi" w:eastAsiaTheme="minorEastAsia" w:hAnsiTheme="minorHAnsi" w:cstheme="minorBidi"/>
            <w:bCs w:val="0"/>
            <w:sz w:val="22"/>
            <w:szCs w:val="22"/>
            <w:lang w:val="en-US" w:eastAsia="zh-CN"/>
          </w:rPr>
          <w:tab/>
        </w:r>
        <w:r w:rsidR="00751F72" w:rsidRPr="007D25B0">
          <w:rPr>
            <w:rStyle w:val="Hyperlink"/>
            <w:lang w:val="en-US"/>
          </w:rPr>
          <w:t>Decoding process</w:t>
        </w:r>
        <w:r w:rsidR="00751F72" w:rsidRPr="007D25B0">
          <w:rPr>
            <w:webHidden/>
          </w:rPr>
          <w:tab/>
        </w:r>
        <w:r w:rsidR="00751F72" w:rsidRPr="007D25B0">
          <w:rPr>
            <w:webHidden/>
          </w:rPr>
          <w:fldChar w:fldCharType="begin"/>
        </w:r>
        <w:r w:rsidR="00751F72" w:rsidRPr="007D25B0">
          <w:rPr>
            <w:webHidden/>
          </w:rPr>
          <w:instrText xml:space="preserve"> PAGEREF _Toc366771929 \h </w:instrText>
        </w:r>
        <w:r w:rsidR="00751F72" w:rsidRPr="007D25B0">
          <w:rPr>
            <w:webHidden/>
          </w:rPr>
        </w:r>
        <w:r w:rsidR="00751F72" w:rsidRPr="007D25B0">
          <w:rPr>
            <w:webHidden/>
          </w:rPr>
          <w:fldChar w:fldCharType="separate"/>
        </w:r>
        <w:r w:rsidR="00751F72" w:rsidRPr="007D25B0">
          <w:rPr>
            <w:webHidden/>
          </w:rPr>
          <w:t>1</w:t>
        </w:r>
        <w:r w:rsidR="00751F72" w:rsidRPr="007D25B0">
          <w:rPr>
            <w:webHidden/>
          </w:rPr>
          <w:fldChar w:fldCharType="end"/>
        </w:r>
      </w:hyperlink>
    </w:p>
    <w:p w14:paraId="624D4856"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1930" w:history="1">
        <w:r w:rsidR="00751F72" w:rsidRPr="007D25B0">
          <w:rPr>
            <w:rStyle w:val="Hyperlink"/>
            <w:lang w:val="en-US"/>
          </w:rPr>
          <w:t>8.1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General decoding process</w:t>
        </w:r>
        <w:r w:rsidR="00751F72" w:rsidRPr="007D25B0">
          <w:rPr>
            <w:webHidden/>
          </w:rPr>
          <w:tab/>
        </w:r>
        <w:r w:rsidR="00751F72" w:rsidRPr="007D25B0">
          <w:rPr>
            <w:webHidden/>
          </w:rPr>
          <w:fldChar w:fldCharType="begin"/>
        </w:r>
        <w:r w:rsidR="00751F72" w:rsidRPr="007D25B0">
          <w:rPr>
            <w:webHidden/>
          </w:rPr>
          <w:instrText xml:space="preserve"> PAGEREF _Toc366771930 \h </w:instrText>
        </w:r>
        <w:r w:rsidR="00751F72" w:rsidRPr="007D25B0">
          <w:rPr>
            <w:webHidden/>
          </w:rPr>
        </w:r>
        <w:r w:rsidR="00751F72" w:rsidRPr="007D25B0">
          <w:rPr>
            <w:webHidden/>
          </w:rPr>
          <w:fldChar w:fldCharType="separate"/>
        </w:r>
        <w:r w:rsidR="00751F72" w:rsidRPr="007D25B0">
          <w:rPr>
            <w:webHidden/>
          </w:rPr>
          <w:t>1</w:t>
        </w:r>
        <w:r w:rsidR="00751F72" w:rsidRPr="007D25B0">
          <w:rPr>
            <w:webHidden/>
          </w:rPr>
          <w:fldChar w:fldCharType="end"/>
        </w:r>
      </w:hyperlink>
    </w:p>
    <w:p w14:paraId="49DCE65B"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1931" w:history="1">
        <w:r w:rsidR="00751F72" w:rsidRPr="007D25B0">
          <w:rPr>
            <w:rStyle w:val="Hyperlink"/>
            <w:noProof/>
            <w:lang w:val="en-US"/>
          </w:rPr>
          <w:t>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a coded picture with nuh_layer_id equal to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_Toc366771931 \h </w:instrText>
        </w:r>
        <w:r w:rsidR="00751F72" w:rsidRPr="007D25B0">
          <w:rPr>
            <w:noProof/>
            <w:webHidden/>
          </w:rPr>
        </w:r>
        <w:r w:rsidR="00751F72" w:rsidRPr="007D25B0">
          <w:rPr>
            <w:noProof/>
            <w:webHidden/>
          </w:rPr>
          <w:fldChar w:fldCharType="separate"/>
        </w:r>
        <w:r w:rsidR="00751F72" w:rsidRPr="007D25B0">
          <w:rPr>
            <w:noProof/>
            <w:webHidden/>
          </w:rPr>
          <w:t>2</w:t>
        </w:r>
        <w:r w:rsidR="00751F72" w:rsidRPr="007D25B0">
          <w:rPr>
            <w:noProof/>
            <w:webHidden/>
          </w:rPr>
          <w:fldChar w:fldCharType="end"/>
        </w:r>
      </w:hyperlink>
    </w:p>
    <w:p w14:paraId="3A7E061A"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1932" w:history="1">
        <w:r w:rsidR="00751F72" w:rsidRPr="007D25B0">
          <w:rPr>
            <w:rStyle w:val="Hyperlink"/>
            <w:lang w:val="en-US"/>
          </w:rPr>
          <w:t>8.2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NAL unit decoding process</w:t>
        </w:r>
        <w:r w:rsidR="00751F72" w:rsidRPr="007D25B0">
          <w:rPr>
            <w:webHidden/>
          </w:rPr>
          <w:tab/>
        </w:r>
        <w:r w:rsidR="00751F72" w:rsidRPr="007D25B0">
          <w:rPr>
            <w:webHidden/>
          </w:rPr>
          <w:fldChar w:fldCharType="begin"/>
        </w:r>
        <w:r w:rsidR="00751F72" w:rsidRPr="007D25B0">
          <w:rPr>
            <w:webHidden/>
          </w:rPr>
          <w:instrText xml:space="preserve"> PAGEREF _Toc366771932 \h </w:instrText>
        </w:r>
        <w:r w:rsidR="00751F72" w:rsidRPr="007D25B0">
          <w:rPr>
            <w:webHidden/>
          </w:rPr>
        </w:r>
        <w:r w:rsidR="00751F72" w:rsidRPr="007D25B0">
          <w:rPr>
            <w:webHidden/>
          </w:rPr>
          <w:fldChar w:fldCharType="separate"/>
        </w:r>
        <w:r w:rsidR="00751F72" w:rsidRPr="007D25B0">
          <w:rPr>
            <w:webHidden/>
          </w:rPr>
          <w:t>3</w:t>
        </w:r>
        <w:r w:rsidR="00751F72" w:rsidRPr="007D25B0">
          <w:rPr>
            <w:webHidden/>
          </w:rPr>
          <w:fldChar w:fldCharType="end"/>
        </w:r>
      </w:hyperlink>
    </w:p>
    <w:p w14:paraId="0FBCF382"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1933" w:history="1">
        <w:r w:rsidR="00751F72" w:rsidRPr="007D25B0">
          <w:rPr>
            <w:rStyle w:val="Hyperlink"/>
            <w:lang w:val="en-US"/>
          </w:rPr>
          <w:t>8.3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Slice decoding process</w:t>
        </w:r>
        <w:r w:rsidR="00751F72" w:rsidRPr="007D25B0">
          <w:rPr>
            <w:webHidden/>
          </w:rPr>
          <w:tab/>
        </w:r>
        <w:r w:rsidR="00751F72" w:rsidRPr="007D25B0">
          <w:rPr>
            <w:webHidden/>
          </w:rPr>
          <w:fldChar w:fldCharType="begin"/>
        </w:r>
        <w:r w:rsidR="00751F72" w:rsidRPr="007D25B0">
          <w:rPr>
            <w:webHidden/>
          </w:rPr>
          <w:instrText xml:space="preserve"> PAGEREF _Toc366771933 \h </w:instrText>
        </w:r>
        <w:r w:rsidR="00751F72" w:rsidRPr="007D25B0">
          <w:rPr>
            <w:webHidden/>
          </w:rPr>
        </w:r>
        <w:r w:rsidR="00751F72" w:rsidRPr="007D25B0">
          <w:rPr>
            <w:webHidden/>
          </w:rPr>
          <w:fldChar w:fldCharType="separate"/>
        </w:r>
        <w:r w:rsidR="00751F72" w:rsidRPr="007D25B0">
          <w:rPr>
            <w:webHidden/>
          </w:rPr>
          <w:t>3</w:t>
        </w:r>
        <w:r w:rsidR="00751F72" w:rsidRPr="007D25B0">
          <w:rPr>
            <w:webHidden/>
          </w:rPr>
          <w:fldChar w:fldCharType="end"/>
        </w:r>
      </w:hyperlink>
    </w:p>
    <w:p w14:paraId="5ED67075"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1935" w:history="1">
        <w:r w:rsidR="00751F72" w:rsidRPr="007D25B0">
          <w:rPr>
            <w:rStyle w:val="Hyperlink"/>
            <w:noProof/>
            <w:lang w:val="en-US"/>
          </w:rPr>
          <w:t>8.3.3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_Toc366771935 \h </w:instrText>
        </w:r>
        <w:r w:rsidR="00751F72" w:rsidRPr="007D25B0">
          <w:rPr>
            <w:noProof/>
            <w:webHidden/>
          </w:rPr>
        </w:r>
        <w:r w:rsidR="00751F72" w:rsidRPr="007D25B0">
          <w:rPr>
            <w:noProof/>
            <w:webHidden/>
          </w:rPr>
          <w:fldChar w:fldCharType="separate"/>
        </w:r>
        <w:r w:rsidR="00751F72" w:rsidRPr="007D25B0">
          <w:rPr>
            <w:noProof/>
            <w:webHidden/>
          </w:rPr>
          <w:t>3</w:t>
        </w:r>
        <w:r w:rsidR="00751F72" w:rsidRPr="007D25B0">
          <w:rPr>
            <w:noProof/>
            <w:webHidden/>
          </w:rPr>
          <w:fldChar w:fldCharType="end"/>
        </w:r>
      </w:hyperlink>
    </w:p>
    <w:p w14:paraId="63A5151D"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36" w:history="1">
        <w:r w:rsidR="00751F72" w:rsidRPr="007D25B0">
          <w:rPr>
            <w:rStyle w:val="Hyperlink"/>
            <w:noProof/>
            <w:lang w:val="en-US"/>
          </w:rPr>
          <w:t>8.3.3.1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 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_Toc366771936 \h </w:instrText>
        </w:r>
        <w:r w:rsidR="00751F72" w:rsidRPr="007D25B0">
          <w:rPr>
            <w:noProof/>
            <w:webHidden/>
          </w:rPr>
        </w:r>
        <w:r w:rsidR="00751F72" w:rsidRPr="007D25B0">
          <w:rPr>
            <w:noProof/>
            <w:webHidden/>
          </w:rPr>
          <w:fldChar w:fldCharType="separate"/>
        </w:r>
        <w:r w:rsidR="00751F72" w:rsidRPr="007D25B0">
          <w:rPr>
            <w:noProof/>
            <w:webHidden/>
          </w:rPr>
          <w:t>3</w:t>
        </w:r>
        <w:r w:rsidR="00751F72" w:rsidRPr="007D25B0">
          <w:rPr>
            <w:noProof/>
            <w:webHidden/>
          </w:rPr>
          <w:fldChar w:fldCharType="end"/>
        </w:r>
      </w:hyperlink>
    </w:p>
    <w:p w14:paraId="4F27E6DB" w14:textId="77777777" w:rsidR="00751F72" w:rsidRPr="007D25B0" w:rsidRDefault="00836CDD">
      <w:pPr>
        <w:pStyle w:val="TOC1"/>
        <w:rPr>
          <w:rFonts w:asciiTheme="minorHAnsi" w:eastAsiaTheme="minorEastAsia" w:hAnsiTheme="minorHAnsi" w:cstheme="minorBidi"/>
          <w:bCs w:val="0"/>
          <w:sz w:val="22"/>
          <w:szCs w:val="22"/>
          <w:lang w:val="en-US" w:eastAsia="zh-CN"/>
        </w:rPr>
      </w:pPr>
      <w:hyperlink w:anchor="_Toc366771937" w:history="1">
        <w:r w:rsidR="00751F72" w:rsidRPr="007D25B0">
          <w:rPr>
            <w:rStyle w:val="Hyperlink"/>
            <w:lang w:val="en-US"/>
          </w:rPr>
          <w:t xml:space="preserve"> Annex C  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_Toc366771937 \h </w:instrText>
        </w:r>
        <w:r w:rsidR="00751F72" w:rsidRPr="007D25B0">
          <w:rPr>
            <w:webHidden/>
          </w:rPr>
        </w:r>
        <w:r w:rsidR="00751F72" w:rsidRPr="007D25B0">
          <w:rPr>
            <w:webHidden/>
          </w:rPr>
          <w:fldChar w:fldCharType="separate"/>
        </w:r>
        <w:r w:rsidR="00751F72" w:rsidRPr="007D25B0">
          <w:rPr>
            <w:webHidden/>
          </w:rPr>
          <w:t>4</w:t>
        </w:r>
        <w:r w:rsidR="00751F72" w:rsidRPr="007D25B0">
          <w:rPr>
            <w:webHidden/>
          </w:rPr>
          <w:fldChar w:fldCharType="end"/>
        </w:r>
      </w:hyperlink>
    </w:p>
    <w:p w14:paraId="48D039EC"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1938" w:history="1">
        <w:r w:rsidR="00751F72" w:rsidRPr="007D25B0">
          <w:rPr>
            <w:rStyle w:val="Hyperlink"/>
            <w:lang w:val="en-US"/>
          </w:rPr>
          <w:t>C.4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Bitstream conformance</w:t>
        </w:r>
        <w:r w:rsidR="00751F72" w:rsidRPr="007D25B0">
          <w:rPr>
            <w:webHidden/>
          </w:rPr>
          <w:tab/>
        </w:r>
        <w:r w:rsidR="00751F72" w:rsidRPr="007D25B0">
          <w:rPr>
            <w:webHidden/>
          </w:rPr>
          <w:fldChar w:fldCharType="begin"/>
        </w:r>
        <w:r w:rsidR="00751F72" w:rsidRPr="007D25B0">
          <w:rPr>
            <w:webHidden/>
          </w:rPr>
          <w:instrText xml:space="preserve"> PAGEREF _Toc366771938 \h </w:instrText>
        </w:r>
        <w:r w:rsidR="00751F72" w:rsidRPr="007D25B0">
          <w:rPr>
            <w:webHidden/>
          </w:rPr>
        </w:r>
        <w:r w:rsidR="00751F72" w:rsidRPr="007D25B0">
          <w:rPr>
            <w:webHidden/>
          </w:rPr>
          <w:fldChar w:fldCharType="separate"/>
        </w:r>
        <w:r w:rsidR="00751F72" w:rsidRPr="007D25B0">
          <w:rPr>
            <w:webHidden/>
          </w:rPr>
          <w:t>4</w:t>
        </w:r>
        <w:r w:rsidR="00751F72" w:rsidRPr="007D25B0">
          <w:rPr>
            <w:webHidden/>
          </w:rPr>
          <w:fldChar w:fldCharType="end"/>
        </w:r>
      </w:hyperlink>
    </w:p>
    <w:p w14:paraId="774AEED1" w14:textId="77777777" w:rsidR="00751F72" w:rsidRPr="007D25B0" w:rsidRDefault="00836CDD">
      <w:pPr>
        <w:pStyle w:val="TOC1"/>
        <w:rPr>
          <w:rFonts w:asciiTheme="minorHAnsi" w:eastAsiaTheme="minorEastAsia" w:hAnsiTheme="minorHAnsi" w:cstheme="minorBidi"/>
          <w:bCs w:val="0"/>
          <w:sz w:val="22"/>
          <w:szCs w:val="22"/>
          <w:lang w:val="en-US" w:eastAsia="zh-CN"/>
        </w:rPr>
      </w:pPr>
      <w:hyperlink w:anchor="_Toc366771939" w:history="1">
        <w:r w:rsidR="00751F72" w:rsidRPr="007D25B0">
          <w:rPr>
            <w:rStyle w:val="Hyperlink"/>
          </w:rPr>
          <w:t xml:space="preserve"> Annex F  </w:t>
        </w:r>
        <w:r w:rsidR="00751F72" w:rsidRPr="007D25B0">
          <w:rPr>
            <w:rStyle w:val="Hyperlink"/>
            <w:lang w:val="en-US" w:eastAsia="ko-KR"/>
          </w:rPr>
          <w:t xml:space="preserve">Common syntax, semantics and decoding processes </w:t>
        </w:r>
        <w:r w:rsidR="00751F72" w:rsidRPr="007D25B0">
          <w:rPr>
            <w:rStyle w:val="Hyperlink"/>
            <w:lang w:val="en-US"/>
          </w:rPr>
          <w:t xml:space="preserve">for </w:t>
        </w:r>
        <w:r w:rsidR="00751F72" w:rsidRPr="007D25B0">
          <w:rPr>
            <w:rStyle w:val="Hyperlink"/>
            <w:lang w:val="en-US" w:eastAsia="ko-KR"/>
          </w:rPr>
          <w:t>multi-layer video coding extensions</w:t>
        </w:r>
        <w:r w:rsidR="00751F72" w:rsidRPr="007D25B0">
          <w:rPr>
            <w:webHidden/>
          </w:rPr>
          <w:tab/>
        </w:r>
        <w:r w:rsidR="00751F72" w:rsidRPr="007D25B0">
          <w:rPr>
            <w:webHidden/>
          </w:rPr>
          <w:fldChar w:fldCharType="begin"/>
        </w:r>
        <w:r w:rsidR="00751F72" w:rsidRPr="007D25B0">
          <w:rPr>
            <w:webHidden/>
          </w:rPr>
          <w:instrText xml:space="preserve"> PAGEREF _Toc366771939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14:paraId="10B8D133"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1940" w:history="1">
        <w:r w:rsidR="00751F72" w:rsidRPr="007D25B0">
          <w:rPr>
            <w:rStyle w:val="Hyperlink"/>
            <w:lang w:val="en-US"/>
          </w:rPr>
          <w:t>F.1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Scope</w:t>
        </w:r>
        <w:r w:rsidR="00751F72" w:rsidRPr="007D25B0">
          <w:rPr>
            <w:webHidden/>
          </w:rPr>
          <w:tab/>
        </w:r>
        <w:r w:rsidR="00751F72" w:rsidRPr="007D25B0">
          <w:rPr>
            <w:webHidden/>
          </w:rPr>
          <w:fldChar w:fldCharType="begin"/>
        </w:r>
        <w:r w:rsidR="00751F72" w:rsidRPr="007D25B0">
          <w:rPr>
            <w:webHidden/>
          </w:rPr>
          <w:instrText xml:space="preserve"> PAGEREF _Toc366771940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14:paraId="1D3E3C04"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1941" w:history="1">
        <w:r w:rsidR="00751F72" w:rsidRPr="007D25B0">
          <w:rPr>
            <w:rStyle w:val="Hyperlink"/>
            <w:lang w:val="en-US"/>
          </w:rPr>
          <w:t>F.2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Normative references</w:t>
        </w:r>
        <w:r w:rsidR="00751F72" w:rsidRPr="007D25B0">
          <w:rPr>
            <w:webHidden/>
          </w:rPr>
          <w:tab/>
        </w:r>
        <w:r w:rsidR="00751F72" w:rsidRPr="007D25B0">
          <w:rPr>
            <w:webHidden/>
          </w:rPr>
          <w:fldChar w:fldCharType="begin"/>
        </w:r>
        <w:r w:rsidR="00751F72" w:rsidRPr="007D25B0">
          <w:rPr>
            <w:webHidden/>
          </w:rPr>
          <w:instrText xml:space="preserve"> PAGEREF _Toc366771941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14:paraId="7791188D"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1942" w:history="1">
        <w:r w:rsidR="00751F72" w:rsidRPr="007D25B0">
          <w:rPr>
            <w:rStyle w:val="Hyperlink"/>
            <w:lang w:val="en-US"/>
          </w:rPr>
          <w:t>F.3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Definitions</w:t>
        </w:r>
        <w:r w:rsidR="00751F72" w:rsidRPr="007D25B0">
          <w:rPr>
            <w:webHidden/>
          </w:rPr>
          <w:tab/>
        </w:r>
        <w:r w:rsidR="00751F72" w:rsidRPr="007D25B0">
          <w:rPr>
            <w:webHidden/>
          </w:rPr>
          <w:fldChar w:fldCharType="begin"/>
        </w:r>
        <w:r w:rsidR="00751F72" w:rsidRPr="007D25B0">
          <w:rPr>
            <w:webHidden/>
          </w:rPr>
          <w:instrText xml:space="preserve"> PAGEREF _Toc366771942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14:paraId="1467D4C8"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1943" w:history="1">
        <w:r w:rsidR="00751F72" w:rsidRPr="007D25B0">
          <w:rPr>
            <w:rStyle w:val="Hyperlink"/>
            <w:lang w:val="en-US"/>
          </w:rPr>
          <w:t>F.4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Abbreviations</w:t>
        </w:r>
        <w:r w:rsidR="00751F72" w:rsidRPr="007D25B0">
          <w:rPr>
            <w:webHidden/>
          </w:rPr>
          <w:tab/>
        </w:r>
        <w:r w:rsidR="00751F72" w:rsidRPr="007D25B0">
          <w:rPr>
            <w:webHidden/>
          </w:rPr>
          <w:fldChar w:fldCharType="begin"/>
        </w:r>
        <w:r w:rsidR="00751F72" w:rsidRPr="007D25B0">
          <w:rPr>
            <w:webHidden/>
          </w:rPr>
          <w:instrText xml:space="preserve"> PAGEREF _Toc366771943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14:paraId="6E5AC45C"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1944" w:history="1">
        <w:r w:rsidR="00751F72" w:rsidRPr="007D25B0">
          <w:rPr>
            <w:rStyle w:val="Hyperlink"/>
            <w:lang w:val="en-US"/>
          </w:rPr>
          <w:t>F.5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Conventions</w:t>
        </w:r>
        <w:r w:rsidR="00751F72" w:rsidRPr="007D25B0">
          <w:rPr>
            <w:webHidden/>
          </w:rPr>
          <w:tab/>
        </w:r>
        <w:r w:rsidR="00751F72" w:rsidRPr="007D25B0">
          <w:rPr>
            <w:webHidden/>
          </w:rPr>
          <w:fldChar w:fldCharType="begin"/>
        </w:r>
        <w:r w:rsidR="00751F72" w:rsidRPr="007D25B0">
          <w:rPr>
            <w:webHidden/>
          </w:rPr>
          <w:instrText xml:space="preserve"> PAGEREF _Toc366771944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14:paraId="2B2BF71B"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1945" w:history="1">
        <w:r w:rsidR="00751F72" w:rsidRPr="007D25B0">
          <w:rPr>
            <w:rStyle w:val="Hyperlink"/>
            <w:lang w:val="en-US"/>
          </w:rPr>
          <w:t>F.6</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Source, coded, decoded and output data formats, scanning processes, and neighbouring relationships</w:t>
        </w:r>
        <w:r w:rsidR="00751F72" w:rsidRPr="007D25B0">
          <w:rPr>
            <w:webHidden/>
          </w:rPr>
          <w:tab/>
        </w:r>
        <w:r w:rsidR="00751F72" w:rsidRPr="007D25B0">
          <w:rPr>
            <w:webHidden/>
          </w:rPr>
          <w:fldChar w:fldCharType="begin"/>
        </w:r>
        <w:r w:rsidR="00751F72" w:rsidRPr="007D25B0">
          <w:rPr>
            <w:webHidden/>
          </w:rPr>
          <w:instrText xml:space="preserve"> PAGEREF _Toc366771945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14:paraId="50B3A00C"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1946" w:history="1">
        <w:r w:rsidR="00751F72" w:rsidRPr="007D25B0">
          <w:rPr>
            <w:rStyle w:val="Hyperlink"/>
            <w:lang w:val="en-US"/>
          </w:rPr>
          <w:t>F.7</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Syntax and semantics</w:t>
        </w:r>
        <w:r w:rsidR="00751F72" w:rsidRPr="007D25B0">
          <w:rPr>
            <w:webHidden/>
          </w:rPr>
          <w:tab/>
        </w:r>
        <w:r w:rsidR="00751F72" w:rsidRPr="007D25B0">
          <w:rPr>
            <w:webHidden/>
          </w:rPr>
          <w:fldChar w:fldCharType="begin"/>
        </w:r>
        <w:r w:rsidR="00751F72" w:rsidRPr="007D25B0">
          <w:rPr>
            <w:webHidden/>
          </w:rPr>
          <w:instrText xml:space="preserve"> PAGEREF _Toc366771946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14:paraId="160FD304"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1947" w:history="1">
        <w:r w:rsidR="00751F72" w:rsidRPr="007D25B0">
          <w:rPr>
            <w:rStyle w:val="Hyperlink"/>
            <w:noProof/>
          </w:rPr>
          <w:t>F.7.1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Method of specifying syntax in tabular form</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_Toc366771947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14:paraId="781EEE15"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1948" w:history="1">
        <w:r w:rsidR="00751F72" w:rsidRPr="007D25B0">
          <w:rPr>
            <w:rStyle w:val="Hyperlink"/>
            <w:noProof/>
          </w:rPr>
          <w:t>F.7.2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Specification of syntax functions, categories, and descriptors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_Toc366771948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14:paraId="55A08D38"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1949" w:history="1">
        <w:r w:rsidR="00751F72" w:rsidRPr="007D25B0">
          <w:rPr>
            <w:rStyle w:val="Hyperlink"/>
            <w:noProof/>
          </w:rPr>
          <w:t>F.7.3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Syntax in tabular form</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_Toc366771949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14:paraId="0B568546"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50" w:history="1">
        <w:r w:rsidR="00751F72" w:rsidRPr="007D25B0">
          <w:rPr>
            <w:rStyle w:val="Hyperlink"/>
            <w:noProof/>
            <w:lang w:val="en-US"/>
          </w:rPr>
          <w:t>F.7.3.1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_Toc366771950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14:paraId="11437F70"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51" w:history="1">
        <w:r w:rsidR="00751F72" w:rsidRPr="007D25B0">
          <w:rPr>
            <w:rStyle w:val="Hyperlink"/>
            <w:noProof/>
            <w:lang w:val="en-US"/>
          </w:rPr>
          <w:t>F.7.3.2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Raw byte sequence payloads and RBSP trailing bits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_Toc366771951 \h </w:instrText>
        </w:r>
        <w:r w:rsidR="00751F72" w:rsidRPr="007D25B0">
          <w:rPr>
            <w:noProof/>
            <w:webHidden/>
          </w:rPr>
        </w:r>
        <w:r w:rsidR="00751F72" w:rsidRPr="007D25B0">
          <w:rPr>
            <w:noProof/>
            <w:webHidden/>
          </w:rPr>
          <w:fldChar w:fldCharType="separate"/>
        </w:r>
        <w:r w:rsidR="00751F72" w:rsidRPr="007D25B0">
          <w:rPr>
            <w:noProof/>
            <w:webHidden/>
          </w:rPr>
          <w:t>7</w:t>
        </w:r>
        <w:r w:rsidR="00751F72" w:rsidRPr="007D25B0">
          <w:rPr>
            <w:noProof/>
            <w:webHidden/>
          </w:rPr>
          <w:fldChar w:fldCharType="end"/>
        </w:r>
      </w:hyperlink>
    </w:p>
    <w:p w14:paraId="657C9738"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52" w:history="1">
        <w:r w:rsidR="00751F72" w:rsidRPr="007D25B0">
          <w:rPr>
            <w:rStyle w:val="Hyperlink"/>
            <w:noProof/>
            <w:lang w:val="en-US"/>
          </w:rPr>
          <w:t>F.7.3.3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Profile, tier and level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_Toc366771952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14:paraId="77C22DA3"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53" w:history="1">
        <w:r w:rsidR="00751F72" w:rsidRPr="007D25B0">
          <w:rPr>
            <w:rStyle w:val="Hyperlink"/>
            <w:noProof/>
            <w:lang w:val="en-US"/>
          </w:rPr>
          <w:t>F.7.3.4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list data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_Toc366771953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14:paraId="6F5DAE70"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54" w:history="1">
        <w:r w:rsidR="00751F72" w:rsidRPr="007D25B0">
          <w:rPr>
            <w:rStyle w:val="Hyperlink"/>
            <w:noProof/>
            <w:lang w:val="en-US"/>
          </w:rPr>
          <w:t>F.7.3.5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Supplemental enhancement information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_Toc366771954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14:paraId="77F9F200"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55" w:history="1">
        <w:r w:rsidR="00751F72" w:rsidRPr="007D25B0">
          <w:rPr>
            <w:rStyle w:val="Hyperlink"/>
            <w:noProof/>
            <w:lang w:val="en-US"/>
          </w:rPr>
          <w:t>F.7.3.6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header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_Toc366771955 \h </w:instrText>
        </w:r>
        <w:r w:rsidR="00751F72" w:rsidRPr="007D25B0">
          <w:rPr>
            <w:noProof/>
            <w:webHidden/>
          </w:rPr>
        </w:r>
        <w:r w:rsidR="00751F72" w:rsidRPr="007D25B0">
          <w:rPr>
            <w:noProof/>
            <w:webHidden/>
          </w:rPr>
          <w:fldChar w:fldCharType="separate"/>
        </w:r>
        <w:r w:rsidR="00751F72" w:rsidRPr="007D25B0">
          <w:rPr>
            <w:noProof/>
            <w:webHidden/>
          </w:rPr>
          <w:t>19</w:t>
        </w:r>
        <w:r w:rsidR="00751F72" w:rsidRPr="007D25B0">
          <w:rPr>
            <w:noProof/>
            <w:webHidden/>
          </w:rPr>
          <w:fldChar w:fldCharType="end"/>
        </w:r>
      </w:hyperlink>
    </w:p>
    <w:p w14:paraId="4AC5D8D2"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56" w:history="1">
        <w:r w:rsidR="00751F72" w:rsidRPr="007D25B0">
          <w:rPr>
            <w:rStyle w:val="Hyperlink"/>
            <w:noProof/>
            <w:lang w:val="en-US"/>
          </w:rPr>
          <w:t>F.7.3.7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Short-term reference picture set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_Toc366771956 \h </w:instrText>
        </w:r>
        <w:r w:rsidR="00751F72" w:rsidRPr="007D25B0">
          <w:rPr>
            <w:noProof/>
            <w:webHidden/>
          </w:rPr>
        </w:r>
        <w:r w:rsidR="00751F72" w:rsidRPr="007D25B0">
          <w:rPr>
            <w:noProof/>
            <w:webHidden/>
          </w:rPr>
          <w:fldChar w:fldCharType="separate"/>
        </w:r>
        <w:r w:rsidR="00751F72" w:rsidRPr="007D25B0">
          <w:rPr>
            <w:noProof/>
            <w:webHidden/>
          </w:rPr>
          <w:t>21</w:t>
        </w:r>
        <w:r w:rsidR="00751F72" w:rsidRPr="007D25B0">
          <w:rPr>
            <w:noProof/>
            <w:webHidden/>
          </w:rPr>
          <w:fldChar w:fldCharType="end"/>
        </w:r>
      </w:hyperlink>
    </w:p>
    <w:p w14:paraId="231BBCA5"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57" w:history="1">
        <w:r w:rsidR="00751F72" w:rsidRPr="007D25B0">
          <w:rPr>
            <w:rStyle w:val="Hyperlink"/>
            <w:noProof/>
            <w:lang w:val="en-US"/>
          </w:rPr>
          <w:t>F.7.3.8</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data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_Toc366771957 \h </w:instrText>
        </w:r>
        <w:r w:rsidR="00751F72" w:rsidRPr="007D25B0">
          <w:rPr>
            <w:noProof/>
            <w:webHidden/>
          </w:rPr>
        </w:r>
        <w:r w:rsidR="00751F72" w:rsidRPr="007D25B0">
          <w:rPr>
            <w:noProof/>
            <w:webHidden/>
          </w:rPr>
          <w:fldChar w:fldCharType="separate"/>
        </w:r>
        <w:r w:rsidR="00751F72" w:rsidRPr="007D25B0">
          <w:rPr>
            <w:noProof/>
            <w:webHidden/>
          </w:rPr>
          <w:t>21</w:t>
        </w:r>
        <w:r w:rsidR="00751F72" w:rsidRPr="007D25B0">
          <w:rPr>
            <w:noProof/>
            <w:webHidden/>
          </w:rPr>
          <w:fldChar w:fldCharType="end"/>
        </w:r>
      </w:hyperlink>
    </w:p>
    <w:p w14:paraId="7A20BCF0"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1958" w:history="1">
        <w:r w:rsidR="00751F72" w:rsidRPr="007D25B0">
          <w:rPr>
            <w:rStyle w:val="Hyperlink"/>
            <w:noProof/>
          </w:rPr>
          <w:t>F.7.4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_Toc366771958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14:paraId="54FD2977"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59" w:history="1">
        <w:r w:rsidR="00751F72" w:rsidRPr="007D25B0">
          <w:rPr>
            <w:rStyle w:val="Hyperlink"/>
            <w:noProof/>
            <w:lang w:val="en-US"/>
          </w:rPr>
          <w:t>F.7.4.1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_Toc366771959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14:paraId="0F2C91D3"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60" w:history="1">
        <w:r w:rsidR="00751F72" w:rsidRPr="007D25B0">
          <w:rPr>
            <w:rStyle w:val="Hyperlink"/>
            <w:noProof/>
            <w:lang w:val="en-US"/>
          </w:rPr>
          <w:t>F.7.4.2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_Toc366771960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14:paraId="3BE30C17"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61" w:history="1">
        <w:r w:rsidR="00751F72" w:rsidRPr="007D25B0">
          <w:rPr>
            <w:rStyle w:val="Hyperlink"/>
            <w:noProof/>
            <w:lang w:val="en-US"/>
          </w:rPr>
          <w:t>F.7.4.3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Raw byte sequence payloads, trailing bits, and byte alignment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_Toc366771961 \h </w:instrText>
        </w:r>
        <w:r w:rsidR="00751F72" w:rsidRPr="007D25B0">
          <w:rPr>
            <w:noProof/>
            <w:webHidden/>
          </w:rPr>
        </w:r>
        <w:r w:rsidR="00751F72" w:rsidRPr="007D25B0">
          <w:rPr>
            <w:noProof/>
            <w:webHidden/>
          </w:rPr>
          <w:fldChar w:fldCharType="separate"/>
        </w:r>
        <w:r w:rsidR="00751F72" w:rsidRPr="007D25B0">
          <w:rPr>
            <w:noProof/>
            <w:webHidden/>
          </w:rPr>
          <w:t>24</w:t>
        </w:r>
        <w:r w:rsidR="00751F72" w:rsidRPr="007D25B0">
          <w:rPr>
            <w:noProof/>
            <w:webHidden/>
          </w:rPr>
          <w:fldChar w:fldCharType="end"/>
        </w:r>
      </w:hyperlink>
    </w:p>
    <w:p w14:paraId="1053B04A"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62" w:history="1">
        <w:r w:rsidR="00751F72" w:rsidRPr="007D25B0">
          <w:rPr>
            <w:rStyle w:val="Hyperlink"/>
            <w:noProof/>
            <w:lang w:val="en-US"/>
          </w:rPr>
          <w:t>F.7.4.4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Profile, tier and level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_Toc366771962 \h </w:instrText>
        </w:r>
        <w:r w:rsidR="00751F72" w:rsidRPr="007D25B0">
          <w:rPr>
            <w:noProof/>
            <w:webHidden/>
          </w:rPr>
        </w:r>
        <w:r w:rsidR="00751F72" w:rsidRPr="007D25B0">
          <w:rPr>
            <w:noProof/>
            <w:webHidden/>
          </w:rPr>
          <w:fldChar w:fldCharType="separate"/>
        </w:r>
        <w:r w:rsidR="00751F72" w:rsidRPr="007D25B0">
          <w:rPr>
            <w:noProof/>
            <w:webHidden/>
          </w:rPr>
          <w:t>35</w:t>
        </w:r>
        <w:r w:rsidR="00751F72" w:rsidRPr="007D25B0">
          <w:rPr>
            <w:noProof/>
            <w:webHidden/>
          </w:rPr>
          <w:fldChar w:fldCharType="end"/>
        </w:r>
      </w:hyperlink>
    </w:p>
    <w:p w14:paraId="759EC9DE"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63" w:history="1">
        <w:r w:rsidR="00751F72" w:rsidRPr="007D25B0">
          <w:rPr>
            <w:rStyle w:val="Hyperlink"/>
            <w:noProof/>
            <w:lang w:val="en-US"/>
          </w:rPr>
          <w:t>F.7.4.5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list data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_Toc366771963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14:paraId="67B33252"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64" w:history="1">
        <w:r w:rsidR="00751F72" w:rsidRPr="007D25B0">
          <w:rPr>
            <w:rStyle w:val="Hyperlink"/>
            <w:noProof/>
            <w:lang w:val="en-US"/>
          </w:rPr>
          <w:t>F.7.4.6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Supplemental enhancement information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_Toc366771964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14:paraId="609E6A8C"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65" w:history="1">
        <w:r w:rsidR="00751F72" w:rsidRPr="007D25B0">
          <w:rPr>
            <w:rStyle w:val="Hyperlink"/>
            <w:noProof/>
            <w:lang w:val="en-US"/>
          </w:rPr>
          <w:t>F.7.4.7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header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_Toc366771965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14:paraId="386A793E"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66" w:history="1">
        <w:r w:rsidR="00751F72" w:rsidRPr="007D25B0">
          <w:rPr>
            <w:rStyle w:val="Hyperlink"/>
            <w:noProof/>
            <w:lang w:val="en-US"/>
          </w:rPr>
          <w:t>F.7.4.8</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Short-term reference picture set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_Toc366771966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14:paraId="67BA0714"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67" w:history="1">
        <w:r w:rsidR="00751F72" w:rsidRPr="007D25B0">
          <w:rPr>
            <w:rStyle w:val="Hyperlink"/>
            <w:noProof/>
            <w:lang w:val="en-US"/>
          </w:rPr>
          <w:t>F.7.4.9</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data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_Toc366771967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14:paraId="66AE7603"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1968" w:history="1">
        <w:r w:rsidR="00751F72" w:rsidRPr="007D25B0">
          <w:rPr>
            <w:rStyle w:val="Hyperlink"/>
            <w:lang w:val="en-US"/>
          </w:rPr>
          <w:t>F.8</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Decoding process</w:t>
        </w:r>
        <w:r w:rsidR="00751F72" w:rsidRPr="007D25B0">
          <w:rPr>
            <w:webHidden/>
          </w:rPr>
          <w:tab/>
        </w:r>
        <w:r w:rsidR="00751F72" w:rsidRPr="007D25B0">
          <w:rPr>
            <w:webHidden/>
          </w:rPr>
          <w:fldChar w:fldCharType="begin"/>
        </w:r>
        <w:r w:rsidR="00751F72" w:rsidRPr="007D25B0">
          <w:rPr>
            <w:webHidden/>
          </w:rPr>
          <w:instrText xml:space="preserve"> PAGEREF _Toc366771968 \h </w:instrText>
        </w:r>
        <w:r w:rsidR="00751F72" w:rsidRPr="007D25B0">
          <w:rPr>
            <w:webHidden/>
          </w:rPr>
        </w:r>
        <w:r w:rsidR="00751F72" w:rsidRPr="007D25B0">
          <w:rPr>
            <w:webHidden/>
          </w:rPr>
          <w:fldChar w:fldCharType="separate"/>
        </w:r>
        <w:r w:rsidR="00751F72" w:rsidRPr="007D25B0">
          <w:rPr>
            <w:webHidden/>
          </w:rPr>
          <w:t>38</w:t>
        </w:r>
        <w:r w:rsidR="00751F72" w:rsidRPr="007D25B0">
          <w:rPr>
            <w:webHidden/>
          </w:rPr>
          <w:fldChar w:fldCharType="end"/>
        </w:r>
      </w:hyperlink>
    </w:p>
    <w:p w14:paraId="4DF23292"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1969" w:history="1">
        <w:r w:rsidR="00751F72" w:rsidRPr="007D25B0">
          <w:rPr>
            <w:rStyle w:val="Hyperlink"/>
            <w:noProof/>
          </w:rPr>
          <w:t>F.8.1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_Toc366771969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14:paraId="5F8AF0F1"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70" w:history="1">
        <w:r w:rsidR="00751F72" w:rsidRPr="007D25B0">
          <w:rPr>
            <w:rStyle w:val="Hyperlink"/>
            <w:noProof/>
            <w:lang w:val="en-US"/>
          </w:rPr>
          <w:t>F.8.1.1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starting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_Toc366771970 \h </w:instrText>
        </w:r>
        <w:r w:rsidR="00751F72" w:rsidRPr="007D25B0">
          <w:rPr>
            <w:noProof/>
            <w:webHidden/>
          </w:rPr>
        </w:r>
        <w:r w:rsidR="00751F72" w:rsidRPr="007D25B0">
          <w:rPr>
            <w:noProof/>
            <w:webHidden/>
          </w:rPr>
          <w:fldChar w:fldCharType="separate"/>
        </w:r>
        <w:r w:rsidR="00751F72" w:rsidRPr="007D25B0">
          <w:rPr>
            <w:noProof/>
            <w:webHidden/>
          </w:rPr>
          <w:t>39</w:t>
        </w:r>
        <w:r w:rsidR="00751F72" w:rsidRPr="007D25B0">
          <w:rPr>
            <w:noProof/>
            <w:webHidden/>
          </w:rPr>
          <w:fldChar w:fldCharType="end"/>
        </w:r>
      </w:hyperlink>
    </w:p>
    <w:p w14:paraId="704A2896"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71" w:history="1">
        <w:r w:rsidR="00751F72" w:rsidRPr="007D25B0">
          <w:rPr>
            <w:rStyle w:val="Hyperlink"/>
            <w:noProof/>
            <w:lang w:val="en-US"/>
          </w:rPr>
          <w:t>F.8.1.2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ending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_Toc366771971 \h </w:instrText>
        </w:r>
        <w:r w:rsidR="00751F72" w:rsidRPr="007D25B0">
          <w:rPr>
            <w:noProof/>
            <w:webHidden/>
          </w:rPr>
        </w:r>
        <w:r w:rsidR="00751F72" w:rsidRPr="007D25B0">
          <w:rPr>
            <w:noProof/>
            <w:webHidden/>
          </w:rPr>
          <w:fldChar w:fldCharType="separate"/>
        </w:r>
        <w:r w:rsidR="00751F72" w:rsidRPr="007D25B0">
          <w:rPr>
            <w:noProof/>
            <w:webHidden/>
          </w:rPr>
          <w:t>39</w:t>
        </w:r>
        <w:r w:rsidR="00751F72" w:rsidRPr="007D25B0">
          <w:rPr>
            <w:noProof/>
            <w:webHidden/>
          </w:rPr>
          <w:fldChar w:fldCharType="end"/>
        </w:r>
      </w:hyperlink>
    </w:p>
    <w:p w14:paraId="6803F6EE"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72" w:history="1">
        <w:r w:rsidR="00751F72" w:rsidRPr="007D25B0">
          <w:rPr>
            <w:rStyle w:val="Hyperlink"/>
            <w:noProof/>
            <w:lang w:val="en-US"/>
          </w:rPr>
          <w:t>F.8.1.3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Generation of unavailable reference pictures for pictures first in decoding order within a layer</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_Toc366771972 \h </w:instrText>
        </w:r>
        <w:r w:rsidR="00751F72" w:rsidRPr="007D25B0">
          <w:rPr>
            <w:noProof/>
            <w:webHidden/>
          </w:rPr>
        </w:r>
        <w:r w:rsidR="00751F72" w:rsidRPr="007D25B0">
          <w:rPr>
            <w:noProof/>
            <w:webHidden/>
          </w:rPr>
          <w:fldChar w:fldCharType="separate"/>
        </w:r>
        <w:r w:rsidR="00751F72" w:rsidRPr="007D25B0">
          <w:rPr>
            <w:noProof/>
            <w:webHidden/>
          </w:rPr>
          <w:t>40</w:t>
        </w:r>
        <w:r w:rsidR="00751F72" w:rsidRPr="007D25B0">
          <w:rPr>
            <w:noProof/>
            <w:webHidden/>
          </w:rPr>
          <w:fldChar w:fldCharType="end"/>
        </w:r>
      </w:hyperlink>
    </w:p>
    <w:p w14:paraId="7B24ECA3"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1973" w:history="1">
        <w:r w:rsidR="00751F72" w:rsidRPr="007D25B0">
          <w:rPr>
            <w:rStyle w:val="Hyperlink"/>
            <w:noProof/>
          </w:rPr>
          <w:t>F.8.2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_Toc366771973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14:paraId="529723CC"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1974" w:history="1">
        <w:r w:rsidR="00751F72" w:rsidRPr="007D25B0">
          <w:rPr>
            <w:rStyle w:val="Hyperlink"/>
            <w:noProof/>
          </w:rPr>
          <w:t>F.8.3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decoding processes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_Toc366771974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14:paraId="0B45293F"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75" w:history="1">
        <w:r w:rsidR="00751F72" w:rsidRPr="007D25B0">
          <w:rPr>
            <w:rStyle w:val="Hyperlink"/>
            <w:noProof/>
            <w:lang w:val="en-US"/>
          </w:rPr>
          <w:t>F.8.3.1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picture order count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_Toc366771975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14:paraId="774C0B15"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76" w:history="1">
        <w:r w:rsidR="00751F72" w:rsidRPr="007D25B0">
          <w:rPr>
            <w:rStyle w:val="Hyperlink"/>
            <w:noProof/>
            <w:lang w:val="en-US"/>
          </w:rPr>
          <w:t>F.8.3.2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_Toc366771976 \h </w:instrText>
        </w:r>
        <w:r w:rsidR="00751F72" w:rsidRPr="007D25B0">
          <w:rPr>
            <w:noProof/>
            <w:webHidden/>
          </w:rPr>
        </w:r>
        <w:r w:rsidR="00751F72" w:rsidRPr="007D25B0">
          <w:rPr>
            <w:noProof/>
            <w:webHidden/>
          </w:rPr>
          <w:fldChar w:fldCharType="separate"/>
        </w:r>
        <w:r w:rsidR="00751F72" w:rsidRPr="007D25B0">
          <w:rPr>
            <w:noProof/>
            <w:webHidden/>
          </w:rPr>
          <w:t>42</w:t>
        </w:r>
        <w:r w:rsidR="00751F72" w:rsidRPr="007D25B0">
          <w:rPr>
            <w:noProof/>
            <w:webHidden/>
          </w:rPr>
          <w:fldChar w:fldCharType="end"/>
        </w:r>
      </w:hyperlink>
    </w:p>
    <w:p w14:paraId="3B52237C"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1977" w:history="1">
        <w:r w:rsidR="00751F72" w:rsidRPr="007D25B0">
          <w:rPr>
            <w:rStyle w:val="Hyperlink"/>
            <w:noProof/>
          </w:rPr>
          <w:t>F.8.4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coding units coded in intra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_Toc366771977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14:paraId="59281374"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1978" w:history="1">
        <w:r w:rsidR="00751F72" w:rsidRPr="007D25B0">
          <w:rPr>
            <w:rStyle w:val="Hyperlink"/>
            <w:noProof/>
          </w:rPr>
          <w:t>F.8.5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coding units coded in inter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_Toc366771978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14:paraId="717F26F3"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1979" w:history="1">
        <w:r w:rsidR="00751F72" w:rsidRPr="007D25B0">
          <w:rPr>
            <w:rStyle w:val="Hyperlink"/>
            <w:noProof/>
          </w:rPr>
          <w:t>F.8.6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transformation and array construction process prior to deblocking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_Toc366771979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14:paraId="36062201"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1980" w:history="1">
        <w:r w:rsidR="00751F72" w:rsidRPr="007D25B0">
          <w:rPr>
            <w:rStyle w:val="Hyperlink"/>
            <w:noProof/>
          </w:rPr>
          <w:t>F.8.7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In-loop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_Toc366771980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14:paraId="24533F3B"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1981" w:history="1">
        <w:r w:rsidR="00751F72" w:rsidRPr="007D25B0">
          <w:rPr>
            <w:rStyle w:val="Hyperlink"/>
            <w:lang w:val="en-US"/>
          </w:rPr>
          <w:t>F.9</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Parsing process</w:t>
        </w:r>
        <w:r w:rsidR="00751F72" w:rsidRPr="007D25B0">
          <w:rPr>
            <w:webHidden/>
          </w:rPr>
          <w:tab/>
        </w:r>
        <w:r w:rsidR="00751F72" w:rsidRPr="007D25B0">
          <w:rPr>
            <w:webHidden/>
          </w:rPr>
          <w:fldChar w:fldCharType="begin"/>
        </w:r>
        <w:r w:rsidR="00751F72" w:rsidRPr="007D25B0">
          <w:rPr>
            <w:webHidden/>
          </w:rPr>
          <w:instrText xml:space="preserve"> PAGEREF _Toc366771981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14:paraId="28AD7D1F"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1982" w:history="1">
        <w:r w:rsidR="00751F72" w:rsidRPr="007D25B0">
          <w:rPr>
            <w:rStyle w:val="Hyperlink"/>
            <w:lang w:val="en-US"/>
          </w:rPr>
          <w:t>F.10</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Specification of bitstream subsets</w:t>
        </w:r>
        <w:r w:rsidR="00751F72" w:rsidRPr="007D25B0">
          <w:rPr>
            <w:webHidden/>
          </w:rPr>
          <w:tab/>
        </w:r>
        <w:r w:rsidR="00751F72" w:rsidRPr="007D25B0">
          <w:rPr>
            <w:webHidden/>
          </w:rPr>
          <w:fldChar w:fldCharType="begin"/>
        </w:r>
        <w:r w:rsidR="00751F72" w:rsidRPr="007D25B0">
          <w:rPr>
            <w:webHidden/>
          </w:rPr>
          <w:instrText xml:space="preserve"> PAGEREF _Toc366771982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14:paraId="22A5DB11"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1983" w:history="1">
        <w:r w:rsidR="00751F72" w:rsidRPr="007D25B0">
          <w:rPr>
            <w:rStyle w:val="Hyperlink"/>
            <w:lang w:val="en-US"/>
          </w:rPr>
          <w:t>F.11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(Void)</w:t>
        </w:r>
        <w:r w:rsidR="00751F72" w:rsidRPr="007D25B0">
          <w:rPr>
            <w:webHidden/>
          </w:rPr>
          <w:tab/>
        </w:r>
        <w:r w:rsidR="00751F72" w:rsidRPr="007D25B0">
          <w:rPr>
            <w:webHidden/>
          </w:rPr>
          <w:fldChar w:fldCharType="begin"/>
        </w:r>
        <w:r w:rsidR="00751F72" w:rsidRPr="007D25B0">
          <w:rPr>
            <w:webHidden/>
          </w:rPr>
          <w:instrText xml:space="preserve"> PAGEREF _Toc366771983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14:paraId="4FD1D59F"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1984" w:history="1">
        <w:r w:rsidR="00751F72" w:rsidRPr="007D25B0">
          <w:rPr>
            <w:rStyle w:val="Hyperlink"/>
            <w:lang w:val="en-US"/>
          </w:rPr>
          <w:t>F.12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Byte stream format</w:t>
        </w:r>
        <w:r w:rsidR="00751F72" w:rsidRPr="007D25B0">
          <w:rPr>
            <w:webHidden/>
          </w:rPr>
          <w:tab/>
        </w:r>
        <w:r w:rsidR="00751F72" w:rsidRPr="007D25B0">
          <w:rPr>
            <w:webHidden/>
          </w:rPr>
          <w:fldChar w:fldCharType="begin"/>
        </w:r>
        <w:r w:rsidR="00751F72" w:rsidRPr="007D25B0">
          <w:rPr>
            <w:webHidden/>
          </w:rPr>
          <w:instrText xml:space="preserve"> PAGEREF _Toc366771984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14:paraId="3FFD0250"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1985" w:history="1">
        <w:r w:rsidR="00751F72" w:rsidRPr="007D25B0">
          <w:rPr>
            <w:rStyle w:val="Hyperlink"/>
            <w:lang w:val="en-US"/>
          </w:rPr>
          <w:t>F.13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_Toc366771985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14:paraId="684E90D3"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1986" w:history="1">
        <w:r w:rsidR="00751F72" w:rsidRPr="007D25B0">
          <w:rPr>
            <w:rStyle w:val="Hyperlink"/>
            <w:noProof/>
          </w:rPr>
          <w:t>F.13.1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_Toc366771986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14:paraId="2916DFB9"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1987" w:history="1">
        <w:r w:rsidR="00751F72" w:rsidRPr="007D25B0">
          <w:rPr>
            <w:rStyle w:val="Hyperlink"/>
            <w:noProof/>
          </w:rPr>
          <w:t>F.13.2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coded picture buffer (CPB)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_Toc366771987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14:paraId="6D91735A"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1988" w:history="1">
        <w:r w:rsidR="00751F72" w:rsidRPr="007D25B0">
          <w:rPr>
            <w:rStyle w:val="Hyperlink"/>
            <w:noProof/>
          </w:rPr>
          <w:t>F.13.3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the decoded picture buffer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_Toc366771988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14:paraId="000337EA"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89" w:history="1">
        <w:r w:rsidR="00751F72" w:rsidRPr="007D25B0">
          <w:rPr>
            <w:rStyle w:val="Hyperlink"/>
            <w:noProof/>
            <w:lang w:val="en-US"/>
          </w:rPr>
          <w:t>F.13.3.1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_Toc366771989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14:paraId="1684B4FF"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90" w:history="1">
        <w:r w:rsidR="00751F72" w:rsidRPr="007D25B0">
          <w:rPr>
            <w:rStyle w:val="Hyperlink"/>
            <w:noProof/>
            <w:lang w:val="en-US"/>
          </w:rPr>
          <w:t>F.13.3.2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Removal of pictures from the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_Toc366771990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14:paraId="7C205BD3"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91" w:history="1">
        <w:r w:rsidR="00751F72" w:rsidRPr="007D25B0">
          <w:rPr>
            <w:rStyle w:val="Hyperlink"/>
            <w:noProof/>
            <w:lang w:val="en-US"/>
          </w:rPr>
          <w:t>F.13.3.3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Picture output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_Toc366771991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14:paraId="006F9663"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92" w:history="1">
        <w:r w:rsidR="00751F72" w:rsidRPr="007D25B0">
          <w:rPr>
            <w:rStyle w:val="Hyperlink"/>
            <w:noProof/>
            <w:lang w:val="en-US"/>
          </w:rPr>
          <w:t>F.13.3.4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Current decoded picture marking and storage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_Toc366771992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14:paraId="53E90CAF"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1993" w:history="1">
        <w:r w:rsidR="00751F72" w:rsidRPr="007D25B0">
          <w:rPr>
            <w:rStyle w:val="Hyperlink"/>
            <w:noProof/>
          </w:rPr>
          <w:t>F.13.4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Bitstream conformance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_Toc366771993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14:paraId="2E9882AC"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1994" w:history="1">
        <w:r w:rsidR="00751F72" w:rsidRPr="007D25B0">
          <w:rPr>
            <w:rStyle w:val="Hyperlink"/>
            <w:noProof/>
          </w:rPr>
          <w:t>F.13.5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Decoder conformance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_Toc366771994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14:paraId="2BD9D169"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95" w:history="1">
        <w:r w:rsidR="00751F72" w:rsidRPr="007D25B0">
          <w:rPr>
            <w:rStyle w:val="Hyperlink"/>
            <w:noProof/>
            <w:lang w:val="en-US"/>
          </w:rPr>
          <w:t>F.13.5.1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_Toc366771995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14:paraId="5E436336"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1996" w:history="1">
        <w:r w:rsidR="00751F72" w:rsidRPr="007D25B0">
          <w:rPr>
            <w:rStyle w:val="Hyperlink"/>
            <w:noProof/>
            <w:lang w:val="en-US"/>
          </w:rPr>
          <w:t>F.13.5.2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the output order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_Toc366771996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14:paraId="5A42060D"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1997" w:history="1">
        <w:r w:rsidR="00751F72" w:rsidRPr="007D25B0">
          <w:rPr>
            <w:rStyle w:val="Hyperlink"/>
            <w:lang w:val="en-US"/>
          </w:rPr>
          <w:t>F.14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SEI messages</w:t>
        </w:r>
        <w:r w:rsidR="00751F72" w:rsidRPr="007D25B0">
          <w:rPr>
            <w:webHidden/>
          </w:rPr>
          <w:tab/>
        </w:r>
        <w:r w:rsidR="00751F72" w:rsidRPr="007D25B0">
          <w:rPr>
            <w:webHidden/>
          </w:rPr>
          <w:fldChar w:fldCharType="begin"/>
        </w:r>
        <w:r w:rsidR="00751F72" w:rsidRPr="007D25B0">
          <w:rPr>
            <w:webHidden/>
          </w:rPr>
          <w:instrText xml:space="preserve"> PAGEREF _Toc366771997 \h </w:instrText>
        </w:r>
        <w:r w:rsidR="00751F72" w:rsidRPr="007D25B0">
          <w:rPr>
            <w:webHidden/>
          </w:rPr>
        </w:r>
        <w:r w:rsidR="00751F72" w:rsidRPr="007D25B0">
          <w:rPr>
            <w:webHidden/>
          </w:rPr>
          <w:fldChar w:fldCharType="separate"/>
        </w:r>
        <w:r w:rsidR="00751F72" w:rsidRPr="007D25B0">
          <w:rPr>
            <w:webHidden/>
          </w:rPr>
          <w:t>51</w:t>
        </w:r>
        <w:r w:rsidR="00751F72" w:rsidRPr="007D25B0">
          <w:rPr>
            <w:webHidden/>
          </w:rPr>
          <w:fldChar w:fldCharType="end"/>
        </w:r>
      </w:hyperlink>
    </w:p>
    <w:p w14:paraId="31EF0F18"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1999" w:history="1">
        <w:r w:rsidR="00751F72" w:rsidRPr="007D25B0">
          <w:rPr>
            <w:rStyle w:val="Hyperlink"/>
            <w:noProof/>
          </w:rPr>
          <w:t>F.14.1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_Toc366771999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14:paraId="3B22D48D"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2000" w:history="1">
        <w:r w:rsidR="00751F72" w:rsidRPr="007D25B0">
          <w:rPr>
            <w:rStyle w:val="Hyperlink"/>
            <w:noProof/>
            <w:lang w:val="en-US"/>
          </w:rPr>
          <w:t>F.14.1.1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Layers not present 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_Toc366772000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14:paraId="4240EDFA"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2001" w:history="1">
        <w:r w:rsidR="00751F72" w:rsidRPr="007D25B0">
          <w:rPr>
            <w:rStyle w:val="Hyperlink"/>
            <w:noProof/>
            <w:lang w:val="en-US"/>
          </w:rPr>
          <w:t>F.14.1.2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Inter-layer constrained tile sets 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_Toc366772001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14:paraId="4FF677F8"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2002" w:history="1">
        <w:r w:rsidR="00751F72" w:rsidRPr="007D25B0">
          <w:rPr>
            <w:rStyle w:val="Hyperlink"/>
            <w:noProof/>
          </w:rPr>
          <w:t>F.14.2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_Toc366772002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14:paraId="3D65515E"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2003" w:history="1">
        <w:r w:rsidR="00751F72" w:rsidRPr="007D25B0">
          <w:rPr>
            <w:rStyle w:val="Hyperlink"/>
            <w:noProof/>
            <w:lang w:val="en-US"/>
          </w:rPr>
          <w:t>F.14.2.1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Layers not present 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_Toc366772003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14:paraId="72EF48AE"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2004" w:history="1">
        <w:r w:rsidR="00751F72" w:rsidRPr="007D25B0">
          <w:rPr>
            <w:rStyle w:val="Hyperlink"/>
            <w:noProof/>
            <w:lang w:val="en-US"/>
          </w:rPr>
          <w:t>F.14.2.2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Inter-layer constrained tile sets 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_Toc366772004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14:paraId="60C42AA1"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2005" w:history="1">
        <w:r w:rsidR="00751F72" w:rsidRPr="007D25B0">
          <w:rPr>
            <w:rStyle w:val="Hyperlink"/>
            <w:lang w:val="en-US"/>
          </w:rPr>
          <w:t>F.15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Video usability information</w:t>
        </w:r>
        <w:r w:rsidR="00751F72" w:rsidRPr="007D25B0">
          <w:rPr>
            <w:webHidden/>
          </w:rPr>
          <w:tab/>
        </w:r>
        <w:r w:rsidR="00751F72" w:rsidRPr="007D25B0">
          <w:rPr>
            <w:webHidden/>
          </w:rPr>
          <w:fldChar w:fldCharType="begin"/>
        </w:r>
        <w:r w:rsidR="00751F72" w:rsidRPr="007D25B0">
          <w:rPr>
            <w:webHidden/>
          </w:rPr>
          <w:instrText xml:space="preserve"> PAGEREF _Toc366772005 \h </w:instrText>
        </w:r>
        <w:r w:rsidR="00751F72" w:rsidRPr="007D25B0">
          <w:rPr>
            <w:webHidden/>
          </w:rPr>
        </w:r>
        <w:r w:rsidR="00751F72" w:rsidRPr="007D25B0">
          <w:rPr>
            <w:webHidden/>
          </w:rPr>
          <w:fldChar w:fldCharType="separate"/>
        </w:r>
        <w:r w:rsidR="00751F72" w:rsidRPr="007D25B0">
          <w:rPr>
            <w:webHidden/>
          </w:rPr>
          <w:t>54</w:t>
        </w:r>
        <w:r w:rsidR="00751F72" w:rsidRPr="007D25B0">
          <w:rPr>
            <w:webHidden/>
          </w:rPr>
          <w:fldChar w:fldCharType="end"/>
        </w:r>
      </w:hyperlink>
    </w:p>
    <w:p w14:paraId="60A44039"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2006" w:history="1">
        <w:r w:rsidR="00751F72" w:rsidRPr="007D25B0">
          <w:rPr>
            <w:rStyle w:val="Hyperlink"/>
            <w:noProof/>
          </w:rPr>
          <w:t>F.15.1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_Toc366772006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14:paraId="1840AD77"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2007" w:history="1">
        <w:r w:rsidR="00751F72" w:rsidRPr="007D25B0">
          <w:rPr>
            <w:rStyle w:val="Hyperlink"/>
            <w:noProof/>
          </w:rPr>
          <w:t>F.15.2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VUI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_Toc366772007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14:paraId="044B7125"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2008" w:history="1">
        <w:r w:rsidR="00751F72" w:rsidRPr="007D25B0">
          <w:rPr>
            <w:rStyle w:val="Hyperlink"/>
            <w:noProof/>
          </w:rPr>
          <w:t>F.15.3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VUI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_Toc366772008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14:paraId="5D4053C8"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2009" w:history="1">
        <w:r w:rsidR="00751F72" w:rsidRPr="007D25B0">
          <w:rPr>
            <w:rStyle w:val="Hyperlink"/>
            <w:noProof/>
          </w:rPr>
          <w:t>F.15.3.1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VUI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_Toc366772009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14:paraId="07DB1A78"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2010" w:history="1">
        <w:r w:rsidR="00751F72" w:rsidRPr="007D25B0">
          <w:rPr>
            <w:rStyle w:val="Hyperlink"/>
            <w:noProof/>
          </w:rPr>
          <w:t>F.15.3.2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HRD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_Toc366772010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14:paraId="7B9315E7"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2011" w:history="1">
        <w:r w:rsidR="00751F72" w:rsidRPr="007D25B0">
          <w:rPr>
            <w:rStyle w:val="Hyperlink"/>
            <w:noProof/>
          </w:rPr>
          <w:t>F.15.3.3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Sub-layer HRD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_Toc366772011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14:paraId="54BC347B" w14:textId="77777777" w:rsidR="00751F72" w:rsidRPr="007D25B0" w:rsidRDefault="00836CDD">
      <w:pPr>
        <w:pStyle w:val="TOC1"/>
        <w:rPr>
          <w:rFonts w:asciiTheme="minorHAnsi" w:eastAsiaTheme="minorEastAsia" w:hAnsiTheme="minorHAnsi" w:cstheme="minorBidi"/>
          <w:bCs w:val="0"/>
          <w:sz w:val="22"/>
          <w:szCs w:val="22"/>
          <w:lang w:val="en-US" w:eastAsia="zh-CN"/>
        </w:rPr>
      </w:pPr>
      <w:hyperlink w:anchor="_Toc366772012" w:history="1">
        <w:r w:rsidR="00751F72" w:rsidRPr="007D25B0">
          <w:rPr>
            <w:rStyle w:val="Hyperlink"/>
          </w:rPr>
          <w:t xml:space="preserve"> Annex H   </w:t>
        </w:r>
        <w:r w:rsidR="00751F72" w:rsidRPr="007D25B0">
          <w:rPr>
            <w:rStyle w:val="Hyperlink"/>
            <w:lang w:val="en-CA"/>
          </w:rPr>
          <w:t>Syntax, semantics and decoding processes for scalable extension</w:t>
        </w:r>
        <w:r w:rsidR="00751F72" w:rsidRPr="007D25B0">
          <w:rPr>
            <w:webHidden/>
          </w:rPr>
          <w:tab/>
        </w:r>
        <w:r w:rsidR="00751F72" w:rsidRPr="007D25B0">
          <w:rPr>
            <w:webHidden/>
          </w:rPr>
          <w:fldChar w:fldCharType="begin"/>
        </w:r>
        <w:r w:rsidR="00751F72" w:rsidRPr="007D25B0">
          <w:rPr>
            <w:webHidden/>
          </w:rPr>
          <w:instrText xml:space="preserve"> PAGEREF _Toc366772012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14:paraId="53362C5F"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2013" w:history="1">
        <w:r w:rsidR="00751F72" w:rsidRPr="007D25B0">
          <w:rPr>
            <w:rStyle w:val="Hyperlink"/>
            <w:lang w:val="en-CA"/>
          </w:rPr>
          <w:t>H.1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Scope</w:t>
        </w:r>
        <w:r w:rsidR="00751F72" w:rsidRPr="007D25B0">
          <w:rPr>
            <w:webHidden/>
          </w:rPr>
          <w:tab/>
        </w:r>
        <w:r w:rsidR="00751F72" w:rsidRPr="007D25B0">
          <w:rPr>
            <w:webHidden/>
          </w:rPr>
          <w:fldChar w:fldCharType="begin"/>
        </w:r>
        <w:r w:rsidR="00751F72" w:rsidRPr="007D25B0">
          <w:rPr>
            <w:webHidden/>
          </w:rPr>
          <w:instrText xml:space="preserve"> PAGEREF _Toc366772013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14:paraId="6051229C"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2014" w:history="1">
        <w:r w:rsidR="00751F72" w:rsidRPr="007D25B0">
          <w:rPr>
            <w:rStyle w:val="Hyperlink"/>
            <w:lang w:val="en-CA"/>
          </w:rPr>
          <w:t>H.2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Normative references</w:t>
        </w:r>
        <w:r w:rsidR="00751F72" w:rsidRPr="007D25B0">
          <w:rPr>
            <w:webHidden/>
          </w:rPr>
          <w:tab/>
        </w:r>
        <w:r w:rsidR="00751F72" w:rsidRPr="007D25B0">
          <w:rPr>
            <w:webHidden/>
          </w:rPr>
          <w:fldChar w:fldCharType="begin"/>
        </w:r>
        <w:r w:rsidR="00751F72" w:rsidRPr="007D25B0">
          <w:rPr>
            <w:webHidden/>
          </w:rPr>
          <w:instrText xml:space="preserve"> PAGEREF _Toc366772014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14:paraId="23A99C4E"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2015" w:history="1">
        <w:r w:rsidR="00751F72" w:rsidRPr="007D25B0">
          <w:rPr>
            <w:rStyle w:val="Hyperlink"/>
            <w:lang w:val="en-CA"/>
          </w:rPr>
          <w:t>H.3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Definitions</w:t>
        </w:r>
        <w:r w:rsidR="00751F72" w:rsidRPr="007D25B0">
          <w:rPr>
            <w:webHidden/>
          </w:rPr>
          <w:tab/>
        </w:r>
        <w:r w:rsidR="00751F72" w:rsidRPr="007D25B0">
          <w:rPr>
            <w:webHidden/>
          </w:rPr>
          <w:fldChar w:fldCharType="begin"/>
        </w:r>
        <w:r w:rsidR="00751F72" w:rsidRPr="007D25B0">
          <w:rPr>
            <w:webHidden/>
          </w:rPr>
          <w:instrText xml:space="preserve"> PAGEREF _Toc366772015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14:paraId="3CDE29D0"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2016" w:history="1">
        <w:r w:rsidR="00751F72" w:rsidRPr="007D25B0">
          <w:rPr>
            <w:rStyle w:val="Hyperlink"/>
            <w:lang w:val="en-CA"/>
          </w:rPr>
          <w:t>H.4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Abbreviations</w:t>
        </w:r>
        <w:r w:rsidR="00751F72" w:rsidRPr="007D25B0">
          <w:rPr>
            <w:webHidden/>
          </w:rPr>
          <w:tab/>
        </w:r>
        <w:r w:rsidR="00751F72" w:rsidRPr="007D25B0">
          <w:rPr>
            <w:webHidden/>
          </w:rPr>
          <w:fldChar w:fldCharType="begin"/>
        </w:r>
        <w:r w:rsidR="00751F72" w:rsidRPr="007D25B0">
          <w:rPr>
            <w:webHidden/>
          </w:rPr>
          <w:instrText xml:space="preserve"> PAGEREF _Toc366772016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14:paraId="31F6E35C"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2017" w:history="1">
        <w:r w:rsidR="00751F72" w:rsidRPr="007D25B0">
          <w:rPr>
            <w:rStyle w:val="Hyperlink"/>
            <w:lang w:val="en-CA"/>
          </w:rPr>
          <w:t>H.5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Conventions</w:t>
        </w:r>
        <w:r w:rsidR="00751F72" w:rsidRPr="007D25B0">
          <w:rPr>
            <w:webHidden/>
          </w:rPr>
          <w:tab/>
        </w:r>
        <w:r w:rsidR="00751F72" w:rsidRPr="007D25B0">
          <w:rPr>
            <w:webHidden/>
          </w:rPr>
          <w:fldChar w:fldCharType="begin"/>
        </w:r>
        <w:r w:rsidR="00751F72" w:rsidRPr="007D25B0">
          <w:rPr>
            <w:webHidden/>
          </w:rPr>
          <w:instrText xml:space="preserve"> PAGEREF _Toc366772017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14:paraId="677D0F3F"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2018" w:history="1">
        <w:r w:rsidR="00751F72" w:rsidRPr="007D25B0">
          <w:rPr>
            <w:rStyle w:val="Hyperlink"/>
            <w:lang w:val="en-CA"/>
          </w:rPr>
          <w:t>H.6</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Source, coded, decoded and output data formats, scanning processes, and neighbouring relationships</w:t>
        </w:r>
        <w:r w:rsidR="00751F72" w:rsidRPr="007D25B0">
          <w:rPr>
            <w:webHidden/>
          </w:rPr>
          <w:tab/>
        </w:r>
        <w:r w:rsidR="00751F72" w:rsidRPr="007D25B0">
          <w:rPr>
            <w:webHidden/>
          </w:rPr>
          <w:fldChar w:fldCharType="begin"/>
        </w:r>
        <w:r w:rsidR="00751F72" w:rsidRPr="007D25B0">
          <w:rPr>
            <w:webHidden/>
          </w:rPr>
          <w:instrText xml:space="preserve"> PAGEREF _Toc366772018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14:paraId="43BEC106"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2019" w:history="1">
        <w:r w:rsidR="00751F72" w:rsidRPr="007D25B0">
          <w:rPr>
            <w:rStyle w:val="Hyperlink"/>
            <w:noProof/>
          </w:rPr>
          <w:t>H.6.1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Derivation process for reference layer sample location</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_Toc366772019 \h </w:instrText>
        </w:r>
        <w:r w:rsidR="00751F72" w:rsidRPr="007D25B0">
          <w:rPr>
            <w:noProof/>
            <w:webHidden/>
          </w:rPr>
        </w:r>
        <w:r w:rsidR="00751F72" w:rsidRPr="007D25B0">
          <w:rPr>
            <w:noProof/>
            <w:webHidden/>
          </w:rPr>
          <w:fldChar w:fldCharType="separate"/>
        </w:r>
        <w:r w:rsidR="00751F72" w:rsidRPr="007D25B0">
          <w:rPr>
            <w:noProof/>
            <w:webHidden/>
          </w:rPr>
          <w:t>55</w:t>
        </w:r>
        <w:r w:rsidR="00751F72" w:rsidRPr="007D25B0">
          <w:rPr>
            <w:noProof/>
            <w:webHidden/>
          </w:rPr>
          <w:fldChar w:fldCharType="end"/>
        </w:r>
      </w:hyperlink>
    </w:p>
    <w:p w14:paraId="07FFD48E"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2020" w:history="1">
        <w:r w:rsidR="00751F72" w:rsidRPr="007D25B0">
          <w:rPr>
            <w:rStyle w:val="Hyperlink"/>
            <w:noProof/>
          </w:rPr>
          <w:t>H.6.2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Derivation process for reference layer sample location used in resampling</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_Toc366772020 \h </w:instrText>
        </w:r>
        <w:r w:rsidR="00751F72" w:rsidRPr="007D25B0">
          <w:rPr>
            <w:noProof/>
            <w:webHidden/>
          </w:rPr>
        </w:r>
        <w:r w:rsidR="00751F72" w:rsidRPr="007D25B0">
          <w:rPr>
            <w:noProof/>
            <w:webHidden/>
          </w:rPr>
          <w:fldChar w:fldCharType="separate"/>
        </w:r>
        <w:r w:rsidR="00751F72" w:rsidRPr="007D25B0">
          <w:rPr>
            <w:noProof/>
            <w:webHidden/>
          </w:rPr>
          <w:t>55</w:t>
        </w:r>
        <w:r w:rsidR="00751F72" w:rsidRPr="007D25B0">
          <w:rPr>
            <w:noProof/>
            <w:webHidden/>
          </w:rPr>
          <w:fldChar w:fldCharType="end"/>
        </w:r>
      </w:hyperlink>
    </w:p>
    <w:p w14:paraId="7C8A0919"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2021" w:history="1">
        <w:r w:rsidR="00751F72" w:rsidRPr="007D25B0">
          <w:rPr>
            <w:rStyle w:val="Hyperlink"/>
            <w:lang w:val="en-CA"/>
          </w:rPr>
          <w:t>H.7</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Syntax and semantics</w:t>
        </w:r>
        <w:r w:rsidR="00751F72" w:rsidRPr="007D25B0">
          <w:rPr>
            <w:webHidden/>
          </w:rPr>
          <w:tab/>
        </w:r>
        <w:r w:rsidR="00751F72" w:rsidRPr="007D25B0">
          <w:rPr>
            <w:webHidden/>
          </w:rPr>
          <w:fldChar w:fldCharType="begin"/>
        </w:r>
        <w:r w:rsidR="00751F72" w:rsidRPr="007D25B0">
          <w:rPr>
            <w:webHidden/>
          </w:rPr>
          <w:instrText xml:space="preserve"> PAGEREF _Toc366772021 \h </w:instrText>
        </w:r>
        <w:r w:rsidR="00751F72" w:rsidRPr="007D25B0">
          <w:rPr>
            <w:webHidden/>
          </w:rPr>
        </w:r>
        <w:r w:rsidR="00751F72" w:rsidRPr="007D25B0">
          <w:rPr>
            <w:webHidden/>
          </w:rPr>
          <w:fldChar w:fldCharType="separate"/>
        </w:r>
        <w:r w:rsidR="00751F72" w:rsidRPr="007D25B0">
          <w:rPr>
            <w:webHidden/>
          </w:rPr>
          <w:t>56</w:t>
        </w:r>
        <w:r w:rsidR="00751F72" w:rsidRPr="007D25B0">
          <w:rPr>
            <w:webHidden/>
          </w:rPr>
          <w:fldChar w:fldCharType="end"/>
        </w:r>
      </w:hyperlink>
    </w:p>
    <w:p w14:paraId="568C0927"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2022" w:history="1">
        <w:r w:rsidR="00751F72" w:rsidRPr="007D25B0">
          <w:rPr>
            <w:rStyle w:val="Hyperlink"/>
            <w:lang w:val="en-CA"/>
          </w:rPr>
          <w:t>H.8</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Decoding processes</w:t>
        </w:r>
        <w:r w:rsidR="00751F72" w:rsidRPr="007D25B0">
          <w:rPr>
            <w:webHidden/>
          </w:rPr>
          <w:tab/>
        </w:r>
        <w:r w:rsidR="00751F72" w:rsidRPr="007D25B0">
          <w:rPr>
            <w:webHidden/>
          </w:rPr>
          <w:fldChar w:fldCharType="begin"/>
        </w:r>
        <w:r w:rsidR="00751F72" w:rsidRPr="007D25B0">
          <w:rPr>
            <w:webHidden/>
          </w:rPr>
          <w:instrText xml:space="preserve"> PAGEREF _Toc366772022 \h </w:instrText>
        </w:r>
        <w:r w:rsidR="00751F72" w:rsidRPr="007D25B0">
          <w:rPr>
            <w:webHidden/>
          </w:rPr>
        </w:r>
        <w:r w:rsidR="00751F72" w:rsidRPr="007D25B0">
          <w:rPr>
            <w:webHidden/>
          </w:rPr>
          <w:fldChar w:fldCharType="separate"/>
        </w:r>
        <w:r w:rsidR="00751F72" w:rsidRPr="007D25B0">
          <w:rPr>
            <w:webHidden/>
          </w:rPr>
          <w:t>56</w:t>
        </w:r>
        <w:r w:rsidR="00751F72" w:rsidRPr="007D25B0">
          <w:rPr>
            <w:webHidden/>
          </w:rPr>
          <w:fldChar w:fldCharType="end"/>
        </w:r>
      </w:hyperlink>
    </w:p>
    <w:p w14:paraId="55480DC9"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2023" w:history="1">
        <w:r w:rsidR="00751F72" w:rsidRPr="007D25B0">
          <w:rPr>
            <w:rStyle w:val="Hyperlink"/>
            <w:noProof/>
          </w:rPr>
          <w:t>H.8.1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General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_Toc366772023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14:paraId="4845B215"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2024" w:history="1">
        <w:r w:rsidR="00751F72" w:rsidRPr="007D25B0">
          <w:rPr>
            <w:rStyle w:val="Hyperlink"/>
            <w:noProof/>
          </w:rPr>
          <w:t>H.8.1.1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Decoding process for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_Toc366772024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14:paraId="34CDB635"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2025" w:history="1">
        <w:r w:rsidR="00751F72" w:rsidRPr="007D25B0">
          <w:rPr>
            <w:rStyle w:val="Hyperlink"/>
            <w:noProof/>
          </w:rPr>
          <w:t>H.8.1.2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Decoding process for inter-layer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_Toc366772025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14:paraId="52D3DC48"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2026" w:history="1">
        <w:r w:rsidR="00751F72" w:rsidRPr="007D25B0">
          <w:rPr>
            <w:rStyle w:val="Hyperlink"/>
            <w:noProof/>
          </w:rPr>
          <w:t>H.8.1.3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Marking process for ending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_Toc366772026 \h </w:instrText>
        </w:r>
        <w:r w:rsidR="00751F72" w:rsidRPr="007D25B0">
          <w:rPr>
            <w:noProof/>
            <w:webHidden/>
          </w:rPr>
        </w:r>
        <w:r w:rsidR="00751F72" w:rsidRPr="007D25B0">
          <w:rPr>
            <w:noProof/>
            <w:webHidden/>
          </w:rPr>
          <w:fldChar w:fldCharType="separate"/>
        </w:r>
        <w:r w:rsidR="00751F72" w:rsidRPr="007D25B0">
          <w:rPr>
            <w:noProof/>
            <w:webHidden/>
          </w:rPr>
          <w:t>57</w:t>
        </w:r>
        <w:r w:rsidR="00751F72" w:rsidRPr="007D25B0">
          <w:rPr>
            <w:noProof/>
            <w:webHidden/>
          </w:rPr>
          <w:fldChar w:fldCharType="end"/>
        </w:r>
      </w:hyperlink>
    </w:p>
    <w:p w14:paraId="24B68582"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2027" w:history="1">
        <w:r w:rsidR="00751F72" w:rsidRPr="007D25B0">
          <w:rPr>
            <w:rStyle w:val="Hyperlink"/>
            <w:noProof/>
          </w:rPr>
          <w:t>H.8.1.4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Resampling process for inter layer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_Toc366772027 \h </w:instrText>
        </w:r>
        <w:r w:rsidR="00751F72" w:rsidRPr="007D25B0">
          <w:rPr>
            <w:noProof/>
            <w:webHidden/>
          </w:rPr>
        </w:r>
        <w:r w:rsidR="00751F72" w:rsidRPr="007D25B0">
          <w:rPr>
            <w:noProof/>
            <w:webHidden/>
          </w:rPr>
          <w:fldChar w:fldCharType="separate"/>
        </w:r>
        <w:r w:rsidR="00751F72" w:rsidRPr="007D25B0">
          <w:rPr>
            <w:noProof/>
            <w:webHidden/>
          </w:rPr>
          <w:t>57</w:t>
        </w:r>
        <w:r w:rsidR="00751F72" w:rsidRPr="007D25B0">
          <w:rPr>
            <w:noProof/>
            <w:webHidden/>
          </w:rPr>
          <w:fldChar w:fldCharType="end"/>
        </w:r>
      </w:hyperlink>
    </w:p>
    <w:p w14:paraId="092C8D6B"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2028" w:history="1">
        <w:r w:rsidR="00751F72" w:rsidRPr="007D25B0">
          <w:rPr>
            <w:rStyle w:val="Hyperlink"/>
            <w:noProof/>
          </w:rPr>
          <w:t>H.8.2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NAL unit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_Toc366772028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14:paraId="0D39F666"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2029" w:history="1">
        <w:r w:rsidR="00751F72" w:rsidRPr="007D25B0">
          <w:rPr>
            <w:rStyle w:val="Hyperlink"/>
            <w:noProof/>
          </w:rPr>
          <w:t>H.8.3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Slice decoding processes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_Toc366772029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14:paraId="03AE6733"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2030" w:history="1">
        <w:r w:rsidR="00751F72" w:rsidRPr="007D25B0">
          <w:rPr>
            <w:rStyle w:val="Hyperlink"/>
            <w:noProof/>
            <w:lang w:val="en-US"/>
          </w:rPr>
          <w:t>H.8.3.1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picture order count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_Toc366772030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14:paraId="54B9AF39"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2031" w:history="1">
        <w:r w:rsidR="00751F72" w:rsidRPr="007D25B0">
          <w:rPr>
            <w:rStyle w:val="Hyperlink"/>
            <w:noProof/>
            <w:lang w:val="en-US"/>
          </w:rPr>
          <w:t>H.8.3.2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_Toc366772031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14:paraId="7283F12D"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2032" w:history="1">
        <w:r w:rsidR="00751F72" w:rsidRPr="007D25B0">
          <w:rPr>
            <w:rStyle w:val="Hyperlink"/>
            <w:noProof/>
            <w:lang w:val="en-US"/>
          </w:rPr>
          <w:t>H.8.3.3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_Toc366772032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14:paraId="4AC83286"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2033" w:history="1">
        <w:r w:rsidR="00751F72" w:rsidRPr="007D25B0">
          <w:rPr>
            <w:rStyle w:val="Hyperlink"/>
            <w:noProof/>
            <w:lang w:val="en-US"/>
          </w:rPr>
          <w:t>H.8.3.4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lists construction</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_Toc366772033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14:paraId="7D471D29"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2034" w:history="1">
        <w:r w:rsidR="00751F72" w:rsidRPr="007D25B0">
          <w:rPr>
            <w:rStyle w:val="Hyperlink"/>
            <w:noProof/>
          </w:rPr>
          <w:t>H.8.4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Decoding process for coding units coded in intra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_Toc366772034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14:paraId="2C36AFF9"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2035" w:history="1">
        <w:r w:rsidR="00751F72" w:rsidRPr="007D25B0">
          <w:rPr>
            <w:rStyle w:val="Hyperlink"/>
            <w:noProof/>
          </w:rPr>
          <w:t>H.8.5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Decoding process for coding units coded in inter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_Toc366772035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14:paraId="4909A385"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2036" w:history="1">
        <w:r w:rsidR="00751F72" w:rsidRPr="007D25B0">
          <w:rPr>
            <w:rStyle w:val="Hyperlink"/>
            <w:noProof/>
          </w:rPr>
          <w:t>H.8.6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Scaling, transformation and array construction process prior to deblocking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_Toc366772036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14:paraId="11D30AC6"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2037" w:history="1">
        <w:r w:rsidR="00751F72" w:rsidRPr="007D25B0">
          <w:rPr>
            <w:rStyle w:val="Hyperlink"/>
            <w:noProof/>
          </w:rPr>
          <w:t>H.8.7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In-loop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_Toc366772037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14:paraId="6850FF28"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2038" w:history="1">
        <w:r w:rsidR="00751F72" w:rsidRPr="007D25B0">
          <w:rPr>
            <w:rStyle w:val="Hyperlink"/>
            <w:lang w:val="en-CA"/>
          </w:rPr>
          <w:t>H.9</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Parsing process</w:t>
        </w:r>
        <w:r w:rsidR="00751F72" w:rsidRPr="007D25B0">
          <w:rPr>
            <w:webHidden/>
          </w:rPr>
          <w:tab/>
        </w:r>
        <w:r w:rsidR="00751F72" w:rsidRPr="007D25B0">
          <w:rPr>
            <w:webHidden/>
          </w:rPr>
          <w:fldChar w:fldCharType="begin"/>
        </w:r>
        <w:r w:rsidR="00751F72" w:rsidRPr="007D25B0">
          <w:rPr>
            <w:webHidden/>
          </w:rPr>
          <w:instrText xml:space="preserve"> PAGEREF _Toc366772038 \h </w:instrText>
        </w:r>
        <w:r w:rsidR="00751F72" w:rsidRPr="007D25B0">
          <w:rPr>
            <w:webHidden/>
          </w:rPr>
        </w:r>
        <w:r w:rsidR="00751F72" w:rsidRPr="007D25B0">
          <w:rPr>
            <w:webHidden/>
          </w:rPr>
          <w:fldChar w:fldCharType="separate"/>
        </w:r>
        <w:r w:rsidR="00751F72" w:rsidRPr="007D25B0">
          <w:rPr>
            <w:webHidden/>
          </w:rPr>
          <w:t>65</w:t>
        </w:r>
        <w:r w:rsidR="00751F72" w:rsidRPr="007D25B0">
          <w:rPr>
            <w:webHidden/>
          </w:rPr>
          <w:fldChar w:fldCharType="end"/>
        </w:r>
      </w:hyperlink>
    </w:p>
    <w:p w14:paraId="06598856"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2039" w:history="1">
        <w:r w:rsidR="00751F72" w:rsidRPr="007D25B0">
          <w:rPr>
            <w:rStyle w:val="Hyperlink"/>
            <w:lang w:val="en-CA"/>
          </w:rPr>
          <w:t>H.10</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Specification of bitstream subsets</w:t>
        </w:r>
        <w:r w:rsidR="00751F72" w:rsidRPr="007D25B0">
          <w:rPr>
            <w:webHidden/>
          </w:rPr>
          <w:tab/>
        </w:r>
        <w:r w:rsidR="00751F72" w:rsidRPr="007D25B0">
          <w:rPr>
            <w:webHidden/>
          </w:rPr>
          <w:fldChar w:fldCharType="begin"/>
        </w:r>
        <w:r w:rsidR="00751F72" w:rsidRPr="007D25B0">
          <w:rPr>
            <w:webHidden/>
          </w:rPr>
          <w:instrText xml:space="preserve"> PAGEREF _Toc366772039 \h </w:instrText>
        </w:r>
        <w:r w:rsidR="00751F72" w:rsidRPr="007D25B0">
          <w:rPr>
            <w:webHidden/>
          </w:rPr>
        </w:r>
        <w:r w:rsidR="00751F72" w:rsidRPr="007D25B0">
          <w:rPr>
            <w:webHidden/>
          </w:rPr>
          <w:fldChar w:fldCharType="separate"/>
        </w:r>
        <w:r w:rsidR="00751F72" w:rsidRPr="007D25B0">
          <w:rPr>
            <w:webHidden/>
          </w:rPr>
          <w:t>65</w:t>
        </w:r>
        <w:r w:rsidR="00751F72" w:rsidRPr="007D25B0">
          <w:rPr>
            <w:webHidden/>
          </w:rPr>
          <w:fldChar w:fldCharType="end"/>
        </w:r>
      </w:hyperlink>
    </w:p>
    <w:p w14:paraId="33D006D0"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2040" w:history="1">
        <w:r w:rsidR="00751F72" w:rsidRPr="007D25B0">
          <w:rPr>
            <w:rStyle w:val="Hyperlink"/>
            <w:lang w:val="en-CA"/>
          </w:rPr>
          <w:t>H.11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Profiles, tiers, and levels</w:t>
        </w:r>
        <w:r w:rsidR="00751F72" w:rsidRPr="007D25B0">
          <w:rPr>
            <w:webHidden/>
          </w:rPr>
          <w:tab/>
        </w:r>
        <w:r w:rsidR="00751F72" w:rsidRPr="007D25B0">
          <w:rPr>
            <w:webHidden/>
          </w:rPr>
          <w:fldChar w:fldCharType="begin"/>
        </w:r>
        <w:r w:rsidR="00751F72" w:rsidRPr="007D25B0">
          <w:rPr>
            <w:webHidden/>
          </w:rPr>
          <w:instrText xml:space="preserve"> PAGEREF _Toc366772040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14:paraId="4EA21C8C"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2041" w:history="1">
        <w:r w:rsidR="00751F72" w:rsidRPr="007D25B0">
          <w:rPr>
            <w:rStyle w:val="Hyperlink"/>
            <w:noProof/>
          </w:rPr>
          <w:t>H.11.1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Profiles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_Toc366772041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14:paraId="3C2E0F89"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2042" w:history="1">
        <w:r w:rsidR="00751F72" w:rsidRPr="007D25B0">
          <w:rPr>
            <w:rStyle w:val="Hyperlink"/>
            <w:noProof/>
          </w:rPr>
          <w:t>H.11.1.1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_Toc366772042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14:paraId="4E16CB18" w14:textId="77777777" w:rsidR="00751F72" w:rsidRPr="007D25B0" w:rsidRDefault="00836CDD">
      <w:pPr>
        <w:pStyle w:val="TOC4"/>
        <w:rPr>
          <w:rFonts w:asciiTheme="minorHAnsi" w:eastAsiaTheme="minorEastAsia" w:hAnsiTheme="minorHAnsi" w:cstheme="minorBidi"/>
          <w:noProof/>
          <w:sz w:val="22"/>
          <w:szCs w:val="22"/>
          <w:lang w:val="en-US" w:eastAsia="zh-CN"/>
        </w:rPr>
      </w:pPr>
      <w:hyperlink w:anchor="_Toc366772043" w:history="1">
        <w:r w:rsidR="00751F72" w:rsidRPr="007D25B0">
          <w:rPr>
            <w:rStyle w:val="Hyperlink"/>
            <w:noProof/>
          </w:rPr>
          <w:t>H.11.1.2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Scalable Main profile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_Toc366772043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14:paraId="5B7A26C4" w14:textId="77777777" w:rsidR="00751F72" w:rsidRPr="007D25B0" w:rsidRDefault="00836CDD">
      <w:pPr>
        <w:pStyle w:val="TOC3"/>
        <w:rPr>
          <w:rFonts w:asciiTheme="minorHAnsi" w:eastAsiaTheme="minorEastAsia" w:hAnsiTheme="minorHAnsi" w:cstheme="minorBidi"/>
          <w:noProof/>
          <w:sz w:val="22"/>
          <w:szCs w:val="22"/>
          <w:lang w:val="en-US" w:eastAsia="zh-CN"/>
        </w:rPr>
      </w:pPr>
      <w:hyperlink w:anchor="_Toc366772044" w:history="1">
        <w:r w:rsidR="00751F72" w:rsidRPr="007D25B0">
          <w:rPr>
            <w:rStyle w:val="Hyperlink"/>
            <w:noProof/>
          </w:rPr>
          <w:t>H.11.2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Tiers and levels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_Toc366772044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14:paraId="782E1F3E"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2045" w:history="1">
        <w:r w:rsidR="00751F72" w:rsidRPr="007D25B0">
          <w:rPr>
            <w:rStyle w:val="Hyperlink"/>
            <w:lang w:val="en-CA"/>
          </w:rPr>
          <w:t>H.12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Byte stream format</w:t>
        </w:r>
        <w:r w:rsidR="00751F72" w:rsidRPr="007D25B0">
          <w:rPr>
            <w:webHidden/>
          </w:rPr>
          <w:tab/>
        </w:r>
        <w:r w:rsidR="00751F72" w:rsidRPr="007D25B0">
          <w:rPr>
            <w:webHidden/>
          </w:rPr>
          <w:fldChar w:fldCharType="begin"/>
        </w:r>
        <w:r w:rsidR="00751F72" w:rsidRPr="007D25B0">
          <w:rPr>
            <w:webHidden/>
          </w:rPr>
          <w:instrText xml:space="preserve"> PAGEREF _Toc366772045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14:paraId="1C7178E6"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2046" w:history="1">
        <w:r w:rsidR="00751F72" w:rsidRPr="007D25B0">
          <w:rPr>
            <w:rStyle w:val="Hyperlink"/>
            <w:lang w:val="en-CA"/>
          </w:rPr>
          <w:t>H.13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_Toc366772046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14:paraId="4837CE45"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2047" w:history="1">
        <w:r w:rsidR="00751F72" w:rsidRPr="007D25B0">
          <w:rPr>
            <w:rStyle w:val="Hyperlink"/>
            <w:lang w:val="en-CA"/>
          </w:rPr>
          <w:t>H.14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SEI messages</w:t>
        </w:r>
        <w:r w:rsidR="00751F72" w:rsidRPr="007D25B0">
          <w:rPr>
            <w:webHidden/>
          </w:rPr>
          <w:tab/>
        </w:r>
        <w:r w:rsidR="00751F72" w:rsidRPr="007D25B0">
          <w:rPr>
            <w:webHidden/>
          </w:rPr>
          <w:fldChar w:fldCharType="begin"/>
        </w:r>
        <w:r w:rsidR="00751F72" w:rsidRPr="007D25B0">
          <w:rPr>
            <w:webHidden/>
          </w:rPr>
          <w:instrText xml:space="preserve"> PAGEREF _Toc366772047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14:paraId="1FF1082E" w14:textId="77777777" w:rsidR="00751F72" w:rsidRPr="007D25B0" w:rsidRDefault="00836CDD">
      <w:pPr>
        <w:pStyle w:val="TOC2"/>
        <w:rPr>
          <w:rFonts w:asciiTheme="minorHAnsi" w:eastAsiaTheme="minorEastAsia" w:hAnsiTheme="minorHAnsi" w:cstheme="minorBidi"/>
          <w:sz w:val="22"/>
          <w:szCs w:val="22"/>
          <w:lang w:val="en-US" w:eastAsia="zh-CN"/>
        </w:rPr>
      </w:pPr>
      <w:hyperlink w:anchor="_Toc366772048" w:history="1">
        <w:r w:rsidR="00751F72" w:rsidRPr="007D25B0">
          <w:rPr>
            <w:rStyle w:val="Hyperlink"/>
            <w:lang w:val="en-CA"/>
          </w:rPr>
          <w:t>H.15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Video usability information</w:t>
        </w:r>
        <w:r w:rsidR="00751F72" w:rsidRPr="007D25B0">
          <w:rPr>
            <w:webHidden/>
          </w:rPr>
          <w:tab/>
        </w:r>
        <w:r w:rsidR="00751F72" w:rsidRPr="007D25B0">
          <w:rPr>
            <w:webHidden/>
          </w:rPr>
          <w:fldChar w:fldCharType="begin"/>
        </w:r>
        <w:r w:rsidR="00751F72" w:rsidRPr="007D25B0">
          <w:rPr>
            <w:webHidden/>
          </w:rPr>
          <w:instrText xml:space="preserve"> PAGEREF _Toc366772048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14:paraId="7CD3A1C0" w14:textId="77777777" w:rsidR="00C6730C" w:rsidRPr="007D25B0" w:rsidRDefault="0074750D" w:rsidP="003475AB">
      <w:pPr>
        <w:pStyle w:val="3EdNotes"/>
        <w:numPr>
          <w:ilvl w:val="0"/>
          <w:numId w:val="0"/>
        </w:numPr>
        <w:ind w:left="284" w:hanging="284"/>
        <w:rPr>
          <w:lang w:val="en-CA"/>
        </w:rPr>
      </w:pPr>
      <w:r w:rsidRPr="007D25B0">
        <w:fldChar w:fldCharType="end"/>
      </w:r>
    </w:p>
    <w:p w14:paraId="5DF1492B" w14:textId="77777777" w:rsidR="00C6730C" w:rsidRPr="007D25B0" w:rsidRDefault="00C6730C" w:rsidP="00C6730C">
      <w:pPr>
        <w:pStyle w:val="3EdNotes"/>
        <w:numPr>
          <w:ilvl w:val="0"/>
          <w:numId w:val="0"/>
        </w:numPr>
        <w:ind w:left="284" w:hanging="284"/>
        <w:rPr>
          <w:lang w:val="en-CA"/>
        </w:rPr>
      </w:pPr>
    </w:p>
    <w:p w14:paraId="0C90F195" w14:textId="77777777" w:rsidR="008D66D2" w:rsidRPr="007D25B0" w:rsidRDefault="008D66D2" w:rsidP="001533A7">
      <w:pPr>
        <w:pStyle w:val="3EdNotes"/>
        <w:rPr>
          <w:lang w:val="en-CA"/>
        </w:rPr>
        <w:sectPr w:rsidR="008D66D2" w:rsidRPr="007D25B0" w:rsidSect="00E408D1">
          <w:headerReference w:type="even" r:id="rId26"/>
          <w:headerReference w:type="default" r:id="rId27"/>
          <w:footerReference w:type="even" r:id="rId28"/>
          <w:footerReference w:type="default" r:id="rId29"/>
          <w:pgSz w:w="11907" w:h="16834" w:code="9"/>
          <w:pgMar w:top="1089" w:right="1089" w:bottom="1089" w:left="1089" w:header="482" w:footer="482" w:gutter="0"/>
          <w:paperSrc w:first="15" w:other="15"/>
          <w:pgNumType w:fmt="lowerRoman"/>
          <w:cols w:space="720"/>
          <w:titlePg/>
          <w:docGrid w:linePitch="326"/>
        </w:sectPr>
      </w:pPr>
    </w:p>
    <w:p w14:paraId="2F909761" w14:textId="77777777" w:rsidR="00E539AC" w:rsidRPr="007D25B0" w:rsidRDefault="00E539AC" w:rsidP="00E539AC">
      <w:pPr>
        <w:rPr>
          <w:ins w:id="19" w:author="JCTVC-O1012" w:date="2013-11-08T09:42:00Z"/>
          <w:i/>
        </w:rPr>
      </w:pPr>
      <w:bookmarkStart w:id="20" w:name="_Toc311217212"/>
      <w:bookmarkStart w:id="21" w:name="_Toc311217213"/>
      <w:bookmarkStart w:id="22" w:name="_Toc311217223"/>
      <w:bookmarkStart w:id="23" w:name="_Toc311217224"/>
      <w:bookmarkStart w:id="24" w:name="_Toc311217225"/>
      <w:bookmarkStart w:id="25" w:name="_Toc311217226"/>
      <w:bookmarkStart w:id="26" w:name="_Ref20133850"/>
      <w:bookmarkStart w:id="27" w:name="_Ref20133916"/>
      <w:bookmarkStart w:id="28" w:name="_Toc20134220"/>
      <w:bookmarkStart w:id="29" w:name="_Toc77680331"/>
      <w:bookmarkStart w:id="30" w:name="_Toc118288997"/>
      <w:bookmarkStart w:id="31" w:name="_Toc226456467"/>
      <w:bookmarkStart w:id="32" w:name="_Toc248045170"/>
      <w:bookmarkStart w:id="33" w:name="_Toc287363726"/>
      <w:bookmarkStart w:id="34" w:name="_Toc311216709"/>
      <w:bookmarkStart w:id="35" w:name="_Toc317198670"/>
      <w:bookmarkStart w:id="36" w:name="_Toc358291983"/>
      <w:bookmarkStart w:id="37" w:name="_Toc16578974"/>
      <w:bookmarkStart w:id="38" w:name="_Ref19428341"/>
      <w:bookmarkStart w:id="39" w:name="_Ref20133543"/>
      <w:bookmarkStart w:id="40" w:name="_Ref20133547"/>
      <w:bookmarkStart w:id="41" w:name="_Toc20134294"/>
      <w:bookmarkStart w:id="42" w:name="_Ref34466446"/>
      <w:bookmarkStart w:id="43" w:name="_Ref36115734"/>
      <w:bookmarkStart w:id="44" w:name="_Ref36826652"/>
      <w:bookmarkStart w:id="45" w:name="_Ref41631640"/>
      <w:bookmarkStart w:id="46" w:name="_Ref70757751"/>
      <w:bookmarkStart w:id="47" w:name="_Ref70758137"/>
      <w:bookmarkStart w:id="48" w:name="_Toc77680435"/>
      <w:bookmarkStart w:id="49" w:name="_Toc118289073"/>
      <w:bookmarkStart w:id="50" w:name="_Ref170312053"/>
      <w:bookmarkStart w:id="51" w:name="_Ref220342355"/>
      <w:bookmarkStart w:id="52" w:name="_Toc226456596"/>
      <w:bookmarkStart w:id="53" w:name="_Toc248045272"/>
      <w:bookmarkStart w:id="54" w:name="_Ref276143000"/>
      <w:bookmarkStart w:id="55" w:name="_Toc287363796"/>
      <w:bookmarkStart w:id="56" w:name="_Toc311217227"/>
      <w:bookmarkStart w:id="57" w:name="_Ref317098305"/>
      <w:bookmarkStart w:id="58" w:name="_Ref317175078"/>
      <w:bookmarkStart w:id="59" w:name="_Toc317198779"/>
      <w:bookmarkStart w:id="60" w:name="_Ref330057451"/>
      <w:bookmarkStart w:id="61" w:name="_Ref330057476"/>
      <w:bookmarkStart w:id="62" w:name="_Toc341908432"/>
      <w:bookmarkEnd w:id="16"/>
      <w:bookmarkEnd w:id="17"/>
      <w:bookmarkEnd w:id="18"/>
      <w:bookmarkEnd w:id="20"/>
      <w:bookmarkEnd w:id="21"/>
      <w:bookmarkEnd w:id="22"/>
      <w:bookmarkEnd w:id="23"/>
      <w:bookmarkEnd w:id="24"/>
      <w:bookmarkEnd w:id="25"/>
      <w:ins w:id="63" w:author="JCTVC-O1012" w:date="2013-11-08T09:42:00Z">
        <w:r w:rsidRPr="007D25B0">
          <w:rPr>
            <w:i/>
            <w:lang w:val="en-CA"/>
          </w:rPr>
          <w:lastRenderedPageBreak/>
          <w:t xml:space="preserve">Replace subclause </w:t>
        </w:r>
        <w:r w:rsidR="00B460BA">
          <w:rPr>
            <w:i/>
            <w:lang w:val="en-CA"/>
          </w:rPr>
          <w:t>2.4 with the following</w:t>
        </w:r>
        <w:r w:rsidRPr="007D25B0">
          <w:rPr>
            <w:i/>
            <w:lang w:val="en-CA"/>
          </w:rPr>
          <w:t xml:space="preserve"> (with </w:t>
        </w:r>
        <w:r w:rsidRPr="007D25B0">
          <w:rPr>
            <w:i/>
            <w:lang w:val="en-US"/>
          </w:rPr>
          <w:t>difference</w:t>
        </w:r>
        <w:r w:rsidR="00090D77">
          <w:rPr>
            <w:i/>
            <w:lang w:val="en-US"/>
          </w:rPr>
          <w:t xml:space="preserve"> </w:t>
        </w:r>
        <w:r w:rsidRPr="007D25B0">
          <w:rPr>
            <w:i/>
            <w:lang w:val="en-CA"/>
          </w:rPr>
          <w:t>ind</w:t>
        </w:r>
        <w:r w:rsidR="00090D77">
          <w:rPr>
            <w:i/>
          </w:rPr>
          <w:t>icated in turquoise</w:t>
        </w:r>
        <w:r w:rsidRPr="007D25B0">
          <w:rPr>
            <w:i/>
          </w:rPr>
          <w:t xml:space="preserve">). </w:t>
        </w:r>
      </w:ins>
    </w:p>
    <w:p w14:paraId="71E1D221" w14:textId="77777777" w:rsidR="00E539AC" w:rsidRPr="00943A5F" w:rsidRDefault="00E539AC" w:rsidP="00E539AC">
      <w:pPr>
        <w:pStyle w:val="Heading2"/>
        <w:numPr>
          <w:ilvl w:val="0"/>
          <w:numId w:val="0"/>
        </w:numPr>
        <w:rPr>
          <w:ins w:id="64" w:author="JCTVC-O1012" w:date="2013-11-08T09:42:00Z"/>
          <w:noProof/>
        </w:rPr>
      </w:pPr>
      <w:bookmarkStart w:id="65" w:name="_Toc317198674"/>
      <w:bookmarkStart w:id="66" w:name="_Toc358291987"/>
      <w:bookmarkEnd w:id="26"/>
      <w:bookmarkEnd w:id="27"/>
      <w:bookmarkEnd w:id="28"/>
      <w:bookmarkEnd w:id="29"/>
      <w:bookmarkEnd w:id="30"/>
      <w:bookmarkEnd w:id="31"/>
      <w:bookmarkEnd w:id="32"/>
      <w:bookmarkEnd w:id="33"/>
      <w:bookmarkEnd w:id="34"/>
      <w:bookmarkEnd w:id="35"/>
      <w:bookmarkEnd w:id="36"/>
      <w:ins w:id="67" w:author="JCTVC-O1012" w:date="2013-11-08T09:42:00Z">
        <w:r>
          <w:rPr>
            <w:noProof/>
          </w:rPr>
          <w:t xml:space="preserve">2.4 </w:t>
        </w:r>
        <w:r w:rsidRPr="00943A5F">
          <w:rPr>
            <w:noProof/>
          </w:rPr>
          <w:t>Additional references</w:t>
        </w:r>
        <w:bookmarkEnd w:id="65"/>
        <w:bookmarkEnd w:id="66"/>
      </w:ins>
    </w:p>
    <w:p w14:paraId="7F471EE4" w14:textId="77777777" w:rsidR="00E539AC" w:rsidRPr="00B85249" w:rsidRDefault="00E539AC" w:rsidP="00E539AC">
      <w:pPr>
        <w:pStyle w:val="enumlev1"/>
        <w:rPr>
          <w:ins w:id="68" w:author="JCTVC-O1012" w:date="2013-11-08T09:42:00Z"/>
          <w:i/>
          <w:iCs/>
        </w:rPr>
      </w:pPr>
      <w:ins w:id="69" w:author="JCTVC-O1012" w:date="2013-11-08T09:42:00Z">
        <w:r w:rsidRPr="00B85249">
          <w:t>–</w:t>
        </w:r>
        <w:r w:rsidRPr="00B85249">
          <w:tab/>
        </w:r>
        <w:r>
          <w:t xml:space="preserve">Recommendation </w:t>
        </w:r>
        <w:r w:rsidRPr="00B85249">
          <w:t>ITU-T T.35 (</w:t>
        </w:r>
        <w:r>
          <w:t>in force</w:t>
        </w:r>
        <w:r w:rsidRPr="00B85249">
          <w:t xml:space="preserve">), </w:t>
        </w:r>
        <w:r w:rsidRPr="00B85249">
          <w:rPr>
            <w:i/>
            <w:iCs/>
          </w:rPr>
          <w:t>Procedure for the allocation of ITU-T defined codes for non</w:t>
        </w:r>
        <w:r w:rsidRPr="00B85249">
          <w:rPr>
            <w:i/>
            <w:iCs/>
          </w:rPr>
          <w:noBreakHyphen/>
          <w:t>standard facilities</w:t>
        </w:r>
        <w:r w:rsidRPr="00B85249">
          <w:t>.</w:t>
        </w:r>
      </w:ins>
    </w:p>
    <w:p w14:paraId="66790809" w14:textId="77777777" w:rsidR="00E539AC" w:rsidRPr="00B85249" w:rsidRDefault="00E539AC" w:rsidP="00E539AC">
      <w:pPr>
        <w:pStyle w:val="enumlev1"/>
        <w:rPr>
          <w:ins w:id="70" w:author="JCTVC-O1012" w:date="2013-11-08T09:42:00Z"/>
          <w:i/>
        </w:rPr>
      </w:pPr>
      <w:ins w:id="71" w:author="JCTVC-O1012" w:date="2013-11-08T09:42:00Z">
        <w:r w:rsidRPr="00B85249">
          <w:t>–</w:t>
        </w:r>
        <w:r w:rsidRPr="00B85249">
          <w:tab/>
          <w:t>ISO/IEC 11578:</w:t>
        </w:r>
        <w:r>
          <w:t xml:space="preserve"> in force</w:t>
        </w:r>
        <w:r w:rsidRPr="00B85249">
          <w:t xml:space="preserve">, </w:t>
        </w:r>
        <w:r w:rsidRPr="00B85249">
          <w:rPr>
            <w:i/>
          </w:rPr>
          <w:t>Information technology — Open Systems Interconnection — Remote Procedure Call (RPC)</w:t>
        </w:r>
        <w:r w:rsidRPr="00B85249">
          <w:t>.</w:t>
        </w:r>
      </w:ins>
    </w:p>
    <w:p w14:paraId="4C36412C" w14:textId="77777777" w:rsidR="00E539AC" w:rsidRDefault="00E539AC" w:rsidP="00E539AC">
      <w:pPr>
        <w:pStyle w:val="enumlev1"/>
        <w:rPr>
          <w:ins w:id="72" w:author="JCTVC-O1012" w:date="2013-11-08T09:42:00Z"/>
          <w:noProof/>
        </w:rPr>
      </w:pPr>
      <w:ins w:id="73" w:author="JCTVC-O1012" w:date="2013-11-08T09:42:00Z">
        <w:r w:rsidRPr="00943A5F">
          <w:rPr>
            <w:noProof/>
          </w:rPr>
          <w:t>–</w:t>
        </w:r>
        <w:r w:rsidRPr="00943A5F">
          <w:rPr>
            <w:noProof/>
          </w:rPr>
          <w:tab/>
          <w:t xml:space="preserve">ISO </w:t>
        </w:r>
        <w:r w:rsidRPr="008746BF">
          <w:rPr>
            <w:noProof/>
          </w:rPr>
          <w:t>11664-1</w:t>
        </w:r>
        <w:r>
          <w:rPr>
            <w:noProof/>
          </w:rPr>
          <w:t>: in force</w:t>
        </w:r>
        <w:r w:rsidRPr="008746BF">
          <w:rPr>
            <w:noProof/>
          </w:rPr>
          <w:t xml:space="preserve">, </w:t>
        </w:r>
        <w:r w:rsidRPr="001B761A">
          <w:rPr>
            <w:i/>
            <w:noProof/>
          </w:rPr>
          <w:t>Colorimetry  — Part 1: CIE standard colorimetric observers</w:t>
        </w:r>
        <w:r w:rsidRPr="00943A5F">
          <w:rPr>
            <w:noProof/>
          </w:rPr>
          <w:t>.</w:t>
        </w:r>
        <w:r w:rsidRPr="00866317">
          <w:rPr>
            <w:noProof/>
          </w:rPr>
          <w:t xml:space="preserve"> </w:t>
        </w:r>
      </w:ins>
    </w:p>
    <w:p w14:paraId="586F1125" w14:textId="77777777" w:rsidR="00E539AC" w:rsidRDefault="00E539AC" w:rsidP="00E539AC">
      <w:pPr>
        <w:pStyle w:val="enumlev1"/>
        <w:rPr>
          <w:ins w:id="74" w:author="JCTVC-O1012" w:date="2013-11-08T09:42:00Z"/>
          <w:noProof/>
        </w:rPr>
      </w:pPr>
      <w:ins w:id="75" w:author="JCTVC-O1012" w:date="2013-11-08T09:42:00Z">
        <w:r w:rsidRPr="00943A5F">
          <w:rPr>
            <w:noProof/>
          </w:rPr>
          <w:t>–</w:t>
        </w:r>
        <w:r w:rsidRPr="00943A5F">
          <w:rPr>
            <w:noProof/>
          </w:rPr>
          <w:tab/>
          <w:t xml:space="preserve">ISO </w:t>
        </w:r>
        <w:r w:rsidRPr="008746BF">
          <w:rPr>
            <w:noProof/>
          </w:rPr>
          <w:t>1</w:t>
        </w:r>
        <w:r>
          <w:rPr>
            <w:noProof/>
          </w:rPr>
          <w:t>2232: in force</w:t>
        </w:r>
        <w:r w:rsidRPr="008746BF">
          <w:rPr>
            <w:noProof/>
          </w:rPr>
          <w:t xml:space="preserve">, </w:t>
        </w:r>
        <w:r w:rsidRPr="00866317">
          <w:rPr>
            <w:i/>
            <w:noProof/>
          </w:rPr>
          <w:t>Photography – Digital still cameras – Determination of exposure index, ISO speed ratings, standard output sensitivity, and recommended exposure index</w:t>
        </w:r>
        <w:r w:rsidRPr="00943A5F">
          <w:rPr>
            <w:noProof/>
          </w:rPr>
          <w:t>.</w:t>
        </w:r>
      </w:ins>
    </w:p>
    <w:p w14:paraId="37F1A251" w14:textId="77777777" w:rsidR="00E539AC" w:rsidRPr="00B85249" w:rsidRDefault="00E539AC" w:rsidP="00E539AC">
      <w:pPr>
        <w:pStyle w:val="enumlev1"/>
        <w:rPr>
          <w:ins w:id="76" w:author="JCTVC-O1012" w:date="2013-11-08T09:42:00Z"/>
          <w:i/>
          <w:iCs/>
        </w:rPr>
      </w:pPr>
      <w:ins w:id="77" w:author="JCTVC-O1012" w:date="2013-11-08T09:42:00Z">
        <w:r w:rsidRPr="00943A5F">
          <w:rPr>
            <w:noProof/>
          </w:rPr>
          <w:t>–</w:t>
        </w:r>
        <w:r w:rsidRPr="00943A5F">
          <w:rPr>
            <w:noProof/>
          </w:rPr>
          <w:tab/>
        </w:r>
        <w:r>
          <w:rPr>
            <w:noProof/>
          </w:rPr>
          <w:t>IETF RFC 1321 (in force),</w:t>
        </w:r>
        <w:r w:rsidRPr="00D65C49">
          <w:rPr>
            <w:i/>
            <w:noProof/>
          </w:rPr>
          <w:t xml:space="preserve"> </w:t>
        </w:r>
        <w:r w:rsidRPr="00D27F8A">
          <w:rPr>
            <w:i/>
            <w:noProof/>
          </w:rPr>
          <w:t>The MD5 Message-Digest Algorithm</w:t>
        </w:r>
        <w:r w:rsidRPr="00943A5F">
          <w:rPr>
            <w:noProof/>
          </w:rPr>
          <w:t>.</w:t>
        </w:r>
        <w:r w:rsidRPr="00814D9B">
          <w:rPr>
            <w:i/>
            <w:iCs/>
          </w:rPr>
          <w:t xml:space="preserve"> </w:t>
        </w:r>
      </w:ins>
    </w:p>
    <w:p w14:paraId="4BECCA27" w14:textId="77777777" w:rsidR="00E539AC" w:rsidRPr="00814D9B" w:rsidRDefault="00E539AC" w:rsidP="00E539AC">
      <w:pPr>
        <w:pStyle w:val="enumlev1"/>
        <w:rPr>
          <w:ins w:id="78" w:author="JCTVC-O1012" w:date="2013-11-08T09:42:00Z"/>
          <w:i/>
        </w:rPr>
      </w:pPr>
      <w:ins w:id="79" w:author="JCTVC-O1012" w:date="2013-11-08T09:42:00Z">
        <w:r w:rsidRPr="00B85249">
          <w:t>–</w:t>
        </w:r>
        <w:r w:rsidRPr="00B85249">
          <w:tab/>
        </w:r>
        <w:r w:rsidRPr="00E539AC">
          <w:rPr>
            <w:rFonts w:ascii="Times" w:hAnsi="Times" w:cs="Times"/>
            <w:noProof/>
            <w:highlight w:val="cyan"/>
          </w:rPr>
          <w:t>Recommendation ITU-T H.264 | ISO/IEC 14496-10</w:t>
        </w:r>
        <w:r w:rsidRPr="00E539AC">
          <w:rPr>
            <w:highlight w:val="cyan"/>
          </w:rPr>
          <w:t xml:space="preserve">: in force, </w:t>
        </w:r>
        <w:proofErr w:type="gramStart"/>
        <w:r w:rsidRPr="00E539AC">
          <w:rPr>
            <w:i/>
            <w:highlight w:val="cyan"/>
          </w:rPr>
          <w:t>Advanced</w:t>
        </w:r>
        <w:proofErr w:type="gramEnd"/>
        <w:r w:rsidRPr="00E539AC">
          <w:rPr>
            <w:i/>
            <w:highlight w:val="cyan"/>
          </w:rPr>
          <w:t xml:space="preserve"> video coding for generic audiovisual services</w:t>
        </w:r>
        <w:r w:rsidRPr="00E539AC">
          <w:rPr>
            <w:highlight w:val="cyan"/>
          </w:rPr>
          <w:t>.</w:t>
        </w:r>
      </w:ins>
    </w:p>
    <w:p w14:paraId="56141402" w14:textId="77777777" w:rsidR="00E539AC" w:rsidRDefault="00E539AC" w:rsidP="00896F84">
      <w:pPr>
        <w:rPr>
          <w:ins w:id="80" w:author="JCTVC-O1012" w:date="2013-11-08T09:42:00Z"/>
          <w:i/>
          <w:lang w:val="en-CA"/>
        </w:rPr>
      </w:pPr>
    </w:p>
    <w:p w14:paraId="5B506266" w14:textId="77777777" w:rsidR="00896F84" w:rsidRPr="007D25B0" w:rsidRDefault="00896F84" w:rsidP="00896F84">
      <w:pPr>
        <w:rPr>
          <w:i/>
        </w:rPr>
      </w:pPr>
      <w:r w:rsidRPr="007D25B0">
        <w:rPr>
          <w:i/>
          <w:lang w:val="en-CA"/>
        </w:rPr>
        <w:t>Replace subclause 8.1, 8.2 and 8.3</w:t>
      </w:r>
      <w:r w:rsidR="00993ADE" w:rsidRPr="007D25B0">
        <w:rPr>
          <w:i/>
          <w:lang w:val="en-CA"/>
        </w:rPr>
        <w:t>.1</w:t>
      </w:r>
      <w:r w:rsidRPr="007D25B0">
        <w:rPr>
          <w:i/>
          <w:lang w:val="en-CA"/>
        </w:rPr>
        <w:t xml:space="preserve"> with the following </w:t>
      </w:r>
      <w:r w:rsidR="00993ADE" w:rsidRPr="007D25B0">
        <w:rPr>
          <w:i/>
          <w:lang w:val="en-CA"/>
        </w:rPr>
        <w:t xml:space="preserve">and add subclause 8.1.1 </w:t>
      </w:r>
      <w:r w:rsidRPr="007D25B0">
        <w:rPr>
          <w:i/>
          <w:lang w:val="en-CA"/>
        </w:rPr>
        <w:t xml:space="preserve">(with </w:t>
      </w:r>
      <w:r w:rsidR="00993ADE" w:rsidRPr="007D25B0">
        <w:rPr>
          <w:i/>
          <w:lang w:val="en-US"/>
        </w:rPr>
        <w:t>difference</w:t>
      </w:r>
      <w:r w:rsidRPr="007D25B0">
        <w:rPr>
          <w:i/>
          <w:lang w:val="en-CA"/>
        </w:rPr>
        <w:t>ind</w:t>
      </w:r>
      <w:r w:rsidRPr="007D25B0">
        <w:rPr>
          <w:i/>
        </w:rPr>
        <w:t xml:space="preserve">icated in </w:t>
      </w:r>
      <w:proofErr w:type="gramStart"/>
      <w:r w:rsidR="00521AA2" w:rsidRPr="007D25B0">
        <w:rPr>
          <w:i/>
        </w:rPr>
        <w:t xml:space="preserve">turquoise </w:t>
      </w:r>
      <w:r w:rsidRPr="007D25B0">
        <w:rPr>
          <w:i/>
        </w:rPr>
        <w:t>)</w:t>
      </w:r>
      <w:proofErr w:type="gramEnd"/>
      <w:r w:rsidRPr="007D25B0">
        <w:rPr>
          <w:i/>
        </w:rPr>
        <w:t xml:space="preserve">. </w:t>
      </w:r>
    </w:p>
    <w:p w14:paraId="35DBBC72" w14:textId="77777777" w:rsidR="008B3821" w:rsidRPr="007D25B0" w:rsidRDefault="008B3821" w:rsidP="002026D5">
      <w:pPr>
        <w:pStyle w:val="Heading1"/>
        <w:numPr>
          <w:ilvl w:val="0"/>
          <w:numId w:val="45"/>
        </w:numPr>
        <w:tabs>
          <w:tab w:val="clear" w:pos="794"/>
        </w:tabs>
        <w:rPr>
          <w:lang w:val="en-US"/>
        </w:rPr>
      </w:pPr>
      <w:bookmarkStart w:id="81" w:name="_Toc366771929"/>
      <w:r w:rsidRPr="007D25B0">
        <w:rPr>
          <w:lang w:val="en-US"/>
        </w:rPr>
        <w:t>Decoding process</w:t>
      </w:r>
      <w:bookmarkEnd w:id="81"/>
    </w:p>
    <w:p w14:paraId="49D92FA4" w14:textId="77777777" w:rsidR="008B3821" w:rsidRPr="007D25B0" w:rsidRDefault="008B3821" w:rsidP="002026D5">
      <w:pPr>
        <w:pStyle w:val="Heading2"/>
        <w:numPr>
          <w:ilvl w:val="1"/>
          <w:numId w:val="45"/>
        </w:numPr>
        <w:tabs>
          <w:tab w:val="clear" w:pos="794"/>
        </w:tabs>
        <w:rPr>
          <w:lang w:val="en-US"/>
        </w:rPr>
      </w:pPr>
      <w:bookmarkStart w:id="82" w:name="_Toc366771930"/>
      <w:r w:rsidRPr="007D25B0">
        <w:rPr>
          <w:lang w:val="en-US"/>
        </w:rPr>
        <w:t>General decoding process</w:t>
      </w:r>
      <w:bookmarkEnd w:id="82"/>
    </w:p>
    <w:p w14:paraId="2C057255" w14:textId="77777777" w:rsidR="008B3821" w:rsidRPr="007D25B0" w:rsidRDefault="008B3821" w:rsidP="008B3821">
      <w:pPr>
        <w:rPr>
          <w:lang w:val="en-US"/>
        </w:rPr>
      </w:pPr>
      <w:r w:rsidRPr="007D25B0">
        <w:rPr>
          <w:lang w:val="en-US"/>
        </w:rPr>
        <w:t>Input to this process is a bitstream. Output of this process is a list of decoded pictures.</w:t>
      </w:r>
    </w:p>
    <w:p w14:paraId="67FFF2DB" w14:textId="77777777" w:rsidR="008B3821" w:rsidRPr="007D25B0" w:rsidRDefault="008B3821" w:rsidP="008B3821">
      <w:pPr>
        <w:rPr>
          <w:lang w:val="en-US"/>
        </w:rPr>
      </w:pPr>
      <w:r w:rsidRPr="007D25B0">
        <w:rPr>
          <w:lang w:val="en-US"/>
        </w:rPr>
        <w:t>The layer identifier list TargetDecLayerIdList, which specifies the list of nuh_layer_id values, in increasing order of nuh_layer_id values, of the NAL units to be decoded, is specified as follows:</w:t>
      </w:r>
    </w:p>
    <w:p w14:paraId="61149C70"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TargetDecLayerIdList, TargetDecLayerIdList is set by the external means.</w:t>
      </w:r>
    </w:p>
    <w:p w14:paraId="6EC26F91"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the decoding process is invoked in a bitstream conformance test as specified in subclause C.1, TargetDecLayerIdList is set as specified in subclause C.1.</w:t>
      </w:r>
    </w:p>
    <w:p w14:paraId="343F09AF"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TargetDecLayerIdList contains only one nuh_layer_id value that is equal to 0.</w:t>
      </w:r>
    </w:p>
    <w:p w14:paraId="716349B9" w14:textId="77777777" w:rsidR="003C6F74" w:rsidRPr="00AE1C62" w:rsidRDefault="003C6F74" w:rsidP="003C6F74">
      <w:pPr>
        <w:tabs>
          <w:tab w:val="left" w:pos="360"/>
          <w:tab w:val="left" w:pos="720"/>
          <w:tab w:val="left" w:pos="1080"/>
          <w:tab w:val="left" w:pos="1440"/>
        </w:tabs>
        <w:rPr>
          <w:ins w:id="83" w:author="JCTVC-O1012" w:date="2013-11-08T09:42:00Z"/>
          <w:rFonts w:eastAsia="Times New Roman"/>
          <w:highlight w:val="cyan"/>
        </w:rPr>
      </w:pPr>
      <w:ins w:id="84" w:author="JCTVC-O1012" w:date="2013-11-08T09:42:00Z">
        <w:r w:rsidRPr="00AE1C62">
          <w:rPr>
            <w:rFonts w:eastAsia="Times New Roman"/>
            <w:highlight w:val="cyan"/>
          </w:rPr>
          <w:t xml:space="preserve">The variable </w:t>
        </w:r>
        <w:proofErr w:type="gramStart"/>
        <w:r w:rsidRPr="00AE1C62">
          <w:rPr>
            <w:rFonts w:eastAsia="Times New Roman"/>
            <w:highlight w:val="cyan"/>
          </w:rPr>
          <w:t>HevcPrefixBytePresent,</w:t>
        </w:r>
        <w:proofErr w:type="gramEnd"/>
        <w:r w:rsidRPr="00AE1C62">
          <w:rPr>
            <w:rFonts w:eastAsia="Times New Roman"/>
            <w:highlight w:val="cyan"/>
          </w:rPr>
          <w:t xml:space="preserve"> is specified as follows:</w:t>
        </w:r>
      </w:ins>
    </w:p>
    <w:p w14:paraId="09104588" w14:textId="77777777" w:rsidR="003C6F74" w:rsidRPr="00AE1C62" w:rsidRDefault="003C6F74" w:rsidP="003C6F74">
      <w:pPr>
        <w:numPr>
          <w:ilvl w:val="0"/>
          <w:numId w:val="52"/>
        </w:numPr>
        <w:tabs>
          <w:tab w:val="clear" w:pos="794"/>
          <w:tab w:val="clear" w:pos="1191"/>
          <w:tab w:val="clear" w:pos="1588"/>
          <w:tab w:val="clear" w:pos="1985"/>
          <w:tab w:val="left" w:pos="360"/>
          <w:tab w:val="left" w:pos="720"/>
          <w:tab w:val="left" w:pos="1080"/>
          <w:tab w:val="left" w:pos="1440"/>
        </w:tabs>
        <w:rPr>
          <w:ins w:id="85" w:author="JCTVC-O1012" w:date="2013-11-08T09:42:00Z"/>
          <w:rFonts w:eastAsia="Times New Roman"/>
          <w:highlight w:val="cyan"/>
        </w:rPr>
      </w:pPr>
      <w:ins w:id="86" w:author="JCTVC-O1012" w:date="2013-11-08T09:42:00Z">
        <w:r w:rsidRPr="00AE1C62">
          <w:rPr>
            <w:rFonts w:eastAsia="Times New Roman"/>
            <w:highlight w:val="cyan"/>
          </w:rPr>
          <w:t>If some external means, not specified in this Specification, is available to set HevcPrefixBytePresent, HevcPrefixBytePresent is set by the external means.</w:t>
        </w:r>
      </w:ins>
    </w:p>
    <w:p w14:paraId="50482788" w14:textId="77777777" w:rsidR="003C6F74" w:rsidRPr="00AE1C62" w:rsidRDefault="003C6F74" w:rsidP="003C6F74">
      <w:pPr>
        <w:numPr>
          <w:ilvl w:val="0"/>
          <w:numId w:val="52"/>
        </w:numPr>
        <w:tabs>
          <w:tab w:val="clear" w:pos="794"/>
          <w:tab w:val="clear" w:pos="1191"/>
          <w:tab w:val="clear" w:pos="1588"/>
          <w:tab w:val="clear" w:pos="1985"/>
          <w:tab w:val="left" w:pos="360"/>
          <w:tab w:val="left" w:pos="720"/>
          <w:tab w:val="left" w:pos="1080"/>
          <w:tab w:val="left" w:pos="1440"/>
        </w:tabs>
        <w:rPr>
          <w:ins w:id="87" w:author="JCTVC-O1012" w:date="2013-11-08T09:42:00Z"/>
          <w:rFonts w:eastAsia="Times New Roman"/>
          <w:highlight w:val="cyan"/>
        </w:rPr>
      </w:pPr>
      <w:ins w:id="88" w:author="JCTVC-O1012" w:date="2013-11-08T09:42:00Z">
        <w:r w:rsidRPr="00AE1C62">
          <w:rPr>
            <w:rFonts w:eastAsia="Times New Roman"/>
            <w:highlight w:val="cyan"/>
          </w:rPr>
          <w:t>Otherwise, HevcPrefixBytePresent is set equal to 0.</w:t>
        </w:r>
      </w:ins>
    </w:p>
    <w:p w14:paraId="7B215DED" w14:textId="77777777" w:rsidR="008B3821" w:rsidRPr="007D25B0" w:rsidRDefault="008B3821" w:rsidP="008B3821">
      <w:pPr>
        <w:rPr>
          <w:lang w:val="en-US"/>
        </w:rPr>
      </w:pPr>
      <w:r w:rsidRPr="007D25B0">
        <w:rPr>
          <w:lang w:val="en-US"/>
        </w:rPr>
        <w:t>The variable HighestTid, which identifies the highest temporal sub-layer to be decoded, is specified as follows:</w:t>
      </w:r>
    </w:p>
    <w:p w14:paraId="4A1D3EEA"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HighestTid, HighestTid is set by the external means.</w:t>
      </w:r>
    </w:p>
    <w:p w14:paraId="5F036D8C"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the decoding process is invoked in a bitstream conformance test as specified in subclause C.1, HighestTid is set as specified in subclause C.1.</w:t>
      </w:r>
    </w:p>
    <w:p w14:paraId="218E8C32"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HighestTid is set equal to sps_max_sub_layers_minus1.</w:t>
      </w:r>
    </w:p>
    <w:p w14:paraId="74A52910" w14:textId="77777777" w:rsidR="008B3821" w:rsidRPr="007D25B0" w:rsidRDefault="008B3821" w:rsidP="008B3821">
      <w:pPr>
        <w:rPr>
          <w:lang w:val="en-US"/>
        </w:rPr>
      </w:pPr>
      <w:r w:rsidRPr="007D25B0">
        <w:rPr>
          <w:lang w:val="en-US"/>
        </w:rPr>
        <w:t xml:space="preserve">The sub-bitstream extraction process as specified in clause 10 is applied with the bitstream, HighestTid, and TargetDecLayerIdList as </w:t>
      </w:r>
      <w:proofErr w:type="gramStart"/>
      <w:r w:rsidRPr="007D25B0">
        <w:rPr>
          <w:lang w:val="en-US"/>
        </w:rPr>
        <w:t>inputs,</w:t>
      </w:r>
      <w:proofErr w:type="gramEnd"/>
      <w:r w:rsidRPr="007D25B0">
        <w:rPr>
          <w:lang w:val="en-US"/>
        </w:rPr>
        <w:t xml:space="preserve"> and the output is assigned to a bitstream referred to as BitstreamToDecode.</w:t>
      </w:r>
    </w:p>
    <w:p w14:paraId="7F252EEA" w14:textId="77777777" w:rsidR="008B3821" w:rsidRPr="007D25B0" w:rsidRDefault="008B3821" w:rsidP="008B3821">
      <w:pPr>
        <w:rPr>
          <w:lang w:val="en-US"/>
        </w:rPr>
      </w:pPr>
      <w:r w:rsidRPr="007D25B0">
        <w:rPr>
          <w:lang w:val="en-US"/>
        </w:rPr>
        <w:t>The decoding processes specified in the remainder of this subclause apply to each coded picture, referred to as the current picture and denoted by the variable CurrPic, in BitstreamToDecode.</w:t>
      </w:r>
    </w:p>
    <w:p w14:paraId="5085BA9F" w14:textId="77777777" w:rsidR="008B3821" w:rsidRPr="007D25B0" w:rsidRDefault="008B3821" w:rsidP="008B3821">
      <w:pPr>
        <w:rPr>
          <w:lang w:val="en-US"/>
        </w:rPr>
      </w:pPr>
      <w:r w:rsidRPr="007D25B0">
        <w:rPr>
          <w:lang w:val="en-US"/>
        </w:rPr>
        <w:t>Depending on the value of chroma_format_idc, the number of sample arrays of the current picture is as follows:</w:t>
      </w:r>
    </w:p>
    <w:p w14:paraId="35554A17"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chroma_format_idc is equal to 0, the current picture consists of 1 sample array S</w:t>
      </w:r>
      <w:r w:rsidRPr="007D25B0">
        <w:rPr>
          <w:vertAlign w:val="subscript"/>
          <w:lang w:val="en-US"/>
        </w:rPr>
        <w:t>L</w:t>
      </w:r>
      <w:r w:rsidRPr="007D25B0">
        <w:rPr>
          <w:lang w:val="en-US"/>
        </w:rPr>
        <w:t>.</w:t>
      </w:r>
    </w:p>
    <w:p w14:paraId="24083683"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(chroma_format_idc is not equal to 0), the current picture consists of 3 sample arrays S</w:t>
      </w:r>
      <w:r w:rsidRPr="007D25B0">
        <w:rPr>
          <w:vertAlign w:val="subscript"/>
          <w:lang w:val="en-US"/>
        </w:rPr>
        <w:t>L</w:t>
      </w:r>
      <w:r w:rsidRPr="007D25B0">
        <w:rPr>
          <w:lang w:val="en-US"/>
        </w:rPr>
        <w:t>, S</w:t>
      </w:r>
      <w:r w:rsidRPr="007D25B0">
        <w:rPr>
          <w:vertAlign w:val="subscript"/>
          <w:lang w:val="en-US"/>
        </w:rPr>
        <w:t>Cb</w:t>
      </w:r>
      <w:r w:rsidRPr="007D25B0">
        <w:rPr>
          <w:lang w:val="en-US"/>
        </w:rPr>
        <w:t>, S</w:t>
      </w:r>
      <w:r w:rsidRPr="007D25B0">
        <w:rPr>
          <w:vertAlign w:val="subscript"/>
          <w:lang w:val="en-US"/>
        </w:rPr>
        <w:t>Cr</w:t>
      </w:r>
      <w:r w:rsidRPr="007D25B0">
        <w:rPr>
          <w:lang w:val="en-US"/>
        </w:rPr>
        <w:t>.</w:t>
      </w:r>
    </w:p>
    <w:p w14:paraId="6A20177A" w14:textId="77777777" w:rsidR="008B3821" w:rsidRPr="007D25B0" w:rsidRDefault="008B3821" w:rsidP="008B3821">
      <w:pPr>
        <w:rPr>
          <w:lang w:val="en-US"/>
        </w:rPr>
      </w:pPr>
      <w:r w:rsidRPr="007D25B0">
        <w:rPr>
          <w:lang w:val="en-US"/>
        </w:rPr>
        <w:lastRenderedPageBreak/>
        <w:t xml:space="preserve">The decoding process for the current picture takes as inputs the syntax elements and upper-case variables from clause 7. </w:t>
      </w:r>
      <w:proofErr w:type="gramStart"/>
      <w:r w:rsidRPr="007D25B0">
        <w:rPr>
          <w:lang w:val="en-US"/>
        </w:rPr>
        <w:t>When interpreting the semantics of each syntax element in each NAL unit, the term "the bitstream" (or part thereof, e.g. a CVS of the bitstream) refers to BitstreamToDecode (or part thereof).</w:t>
      </w:r>
      <w:proofErr w:type="gramEnd"/>
    </w:p>
    <w:p w14:paraId="6C31A5FE" w14:textId="77777777" w:rsidR="008B3821" w:rsidRPr="007D25B0" w:rsidRDefault="008B3821" w:rsidP="008B3821">
      <w:pPr>
        <w:rPr>
          <w:color w:val="000000"/>
          <w:lang w:val="en-US"/>
        </w:rPr>
      </w:pPr>
      <w:r w:rsidRPr="007D25B0">
        <w:rPr>
          <w:color w:val="000000"/>
          <w:lang w:val="en-US"/>
        </w:rPr>
        <w:t>When the current picture is an IRAP picture and has nuh_layer_id equal to 0, the following applies:</w:t>
      </w:r>
    </w:p>
    <w:p w14:paraId="47B9F915" w14:textId="77777777" w:rsidR="008B3821" w:rsidRPr="007D25B0" w:rsidRDefault="008B3821" w:rsidP="008B3821">
      <w:pPr>
        <w:tabs>
          <w:tab w:val="left" w:pos="400"/>
        </w:tabs>
        <w:ind w:left="400" w:hanging="400"/>
        <w:rPr>
          <w:color w:val="000000"/>
          <w:lang w:val="en-US"/>
        </w:rPr>
      </w:pPr>
      <w:r w:rsidRPr="007D25B0">
        <w:rPr>
          <w:color w:val="000000"/>
          <w:lang w:val="en-US"/>
        </w:rPr>
        <w:t>–</w:t>
      </w:r>
      <w:r w:rsidRPr="007D25B0">
        <w:rPr>
          <w:color w:val="000000"/>
          <w:lang w:val="en-US"/>
        </w:rPr>
        <w:tab/>
        <w:t>The variable NoClrasOutputFlag is specified as follows:</w:t>
      </w:r>
    </w:p>
    <w:p w14:paraId="4495858D" w14:textId="77777777"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If the current picture is the first picture in the bitstream, NoClrasOutputFlag is set equal to 1.</w:t>
      </w:r>
    </w:p>
    <w:p w14:paraId="373153C8" w14:textId="77777777"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if the current picture is a BLA picture, NoClrasOutputFlag is set equal to 1.</w:t>
      </w:r>
    </w:p>
    <w:p w14:paraId="7A67E629" w14:textId="77777777"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if some external means not specified in this Specification is available to set NoClrasOutputFlag, NoClrasOutputFlag is set by the external means.</w:t>
      </w:r>
    </w:p>
    <w:p w14:paraId="7EF5B02C" w14:textId="77777777"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NoClrasOutputFlag is set equal to 0.</w:t>
      </w:r>
    </w:p>
    <w:p w14:paraId="32747CCC" w14:textId="77777777" w:rsidR="008B3821" w:rsidRPr="007D25B0" w:rsidRDefault="008B3821" w:rsidP="008B3821">
      <w:pPr>
        <w:tabs>
          <w:tab w:val="left" w:pos="400"/>
        </w:tabs>
        <w:ind w:left="400" w:hanging="400"/>
        <w:rPr>
          <w:color w:val="000000"/>
          <w:lang w:val="en-US"/>
        </w:rPr>
      </w:pPr>
      <w:r w:rsidRPr="007D25B0">
        <w:rPr>
          <w:color w:val="000000"/>
          <w:lang w:val="en-US"/>
        </w:rPr>
        <w:t>–</w:t>
      </w:r>
      <w:r w:rsidRPr="007D25B0">
        <w:rPr>
          <w:color w:val="000000"/>
          <w:lang w:val="en-US"/>
        </w:rPr>
        <w:tab/>
        <w:t>When NoClrasOutputFlag is equal to 1, the variable LayerInitialisedFlag[ i ] is set equal to 0 for all values of i from 0 to 63, inclusive, and the variable FirstPicInLayerDecodedFlag[ i ] is set equal to 0 for all values of i from 1 to 63, inclusive.</w:t>
      </w:r>
    </w:p>
    <w:p w14:paraId="39E47ED8" w14:textId="77777777" w:rsidR="008B3821" w:rsidRPr="007D25B0" w:rsidRDefault="008B3821" w:rsidP="008B3821">
      <w:pPr>
        <w:rPr>
          <w:lang w:val="en-US"/>
        </w:rPr>
      </w:pPr>
      <w:r w:rsidRPr="007D25B0">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14:paraId="0DE2EB0E" w14:textId="77777777" w:rsidR="008B3821" w:rsidRPr="007D25B0" w:rsidRDefault="008B3821" w:rsidP="008B3821">
      <w:pPr>
        <w:rPr>
          <w:lang w:val="en-US"/>
        </w:rPr>
      </w:pPr>
      <w:r w:rsidRPr="007D25B0">
        <w:rPr>
          <w:lang w:val="en-US"/>
        </w:rPr>
        <w:t>When the current picture is an IRAP picture, the following applies:</w:t>
      </w:r>
    </w:p>
    <w:p w14:paraId="55602F9B"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14:paraId="660F3E00"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some external means not specified in this Specification is available to set the variable HandleCraAsBlaFlag to a value for the current picture, the variable HandleCraAsBlaFlag is set equal to the value provided by the external means and the variable NoRaslOutputFlag is set equal to HandleCraAsBlaFlag.</w:t>
      </w:r>
    </w:p>
    <w:p w14:paraId="71CA6708"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 xml:space="preserve">Otherwise, the variable HandleCraAsBlaFlag is set equal to 0 and the variable NoRaslOutputFlag </w:t>
      </w:r>
      <w:proofErr w:type="gramStart"/>
      <w:r w:rsidRPr="007D25B0">
        <w:rPr>
          <w:lang w:val="en-US"/>
        </w:rPr>
        <w:t>is</w:t>
      </w:r>
      <w:proofErr w:type="gramEnd"/>
      <w:r w:rsidRPr="007D25B0">
        <w:rPr>
          <w:lang w:val="en-US"/>
        </w:rPr>
        <w:t xml:space="preserve"> set equal to 0.</w:t>
      </w:r>
    </w:p>
    <w:p w14:paraId="7CDF805C" w14:textId="77777777" w:rsidR="008B3821" w:rsidRPr="007D25B0" w:rsidRDefault="008B3821" w:rsidP="008B3821">
      <w:pPr>
        <w:rPr>
          <w:lang w:val="en-US"/>
        </w:rPr>
      </w:pPr>
      <w:r w:rsidRPr="007D25B0">
        <w:rPr>
          <w:lang w:val="en-US"/>
        </w:rPr>
        <w:t xml:space="preserve">When the current picture is an IRAP picture and one of the following conditions is true, </w:t>
      </w:r>
      <w:proofErr w:type="gramStart"/>
      <w:r w:rsidRPr="007D25B0">
        <w:rPr>
          <w:lang w:val="en-US"/>
        </w:rPr>
        <w:t>LayerInitialisedFlag[</w:t>
      </w:r>
      <w:proofErr w:type="gramEnd"/>
      <w:r w:rsidRPr="007D25B0">
        <w:rPr>
          <w:lang w:val="en-US"/>
        </w:rPr>
        <w:t> nuh_layer_id ] is set equal to 1:</w:t>
      </w:r>
    </w:p>
    <w:p w14:paraId="254C3D30" w14:textId="77777777" w:rsidR="008B3821" w:rsidRPr="007D25B0" w:rsidRDefault="008B3821" w:rsidP="008B3821">
      <w:pPr>
        <w:ind w:left="434" w:hanging="434"/>
        <w:rPr>
          <w:lang w:val="en-US"/>
        </w:rPr>
      </w:pPr>
      <w:r w:rsidRPr="007D25B0">
        <w:rPr>
          <w:lang w:val="en-US"/>
        </w:rPr>
        <w:t>–</w:t>
      </w:r>
      <w:r w:rsidRPr="007D25B0">
        <w:rPr>
          <w:lang w:val="en-US"/>
        </w:rPr>
        <w:tab/>
      </w:r>
      <w:proofErr w:type="gramStart"/>
      <w:r w:rsidRPr="007D25B0">
        <w:rPr>
          <w:lang w:val="en-US"/>
        </w:rPr>
        <w:t>nuh_layer_id</w:t>
      </w:r>
      <w:proofErr w:type="gramEnd"/>
      <w:r w:rsidRPr="007D25B0">
        <w:rPr>
          <w:lang w:val="en-US"/>
        </w:rPr>
        <w:t xml:space="preserve"> is equal to 0.</w:t>
      </w:r>
    </w:p>
    <w:p w14:paraId="78D42656" w14:textId="77777777" w:rsidR="008B3821" w:rsidRPr="007D25B0" w:rsidRDefault="008B3821" w:rsidP="008B3821">
      <w:pPr>
        <w:ind w:left="434" w:hanging="434"/>
        <w:rPr>
          <w:lang w:val="en-US"/>
        </w:rPr>
      </w:pPr>
      <w:r w:rsidRPr="007D25B0">
        <w:rPr>
          <w:lang w:val="en-US"/>
        </w:rPr>
        <w:t>–</w:t>
      </w:r>
      <w:r w:rsidRPr="007D25B0">
        <w:rPr>
          <w:lang w:val="en-US"/>
        </w:rPr>
        <w:tab/>
        <w:t xml:space="preserve">LayerInitialisedFlag[ nuh_layer_id ] is equal to 0 and LayerInitialisedFlag[ refLayerId ] is equal to 1 for all values of refLayerId equal to </w:t>
      </w:r>
      <w:r w:rsidRPr="007D25B0">
        <w:rPr>
          <w:bCs/>
          <w:lang w:val="en-US"/>
        </w:rPr>
        <w:t>RefLayerId[ </w:t>
      </w:r>
      <w:r w:rsidRPr="007D25B0">
        <w:rPr>
          <w:lang w:val="en-US"/>
        </w:rPr>
        <w:t>nuh_layer_id</w:t>
      </w:r>
      <w:r w:rsidRPr="007D25B0">
        <w:rPr>
          <w:bCs/>
          <w:lang w:val="en-US"/>
        </w:rPr>
        <w:t> ][ j ]</w:t>
      </w:r>
      <w:r w:rsidRPr="007D25B0">
        <w:rPr>
          <w:lang w:val="en-US"/>
        </w:rPr>
        <w:t>, where j is in the range of 0 to NumDirectRefLayers[ nuh_layer_id ] – 1, inclusive.</w:t>
      </w:r>
    </w:p>
    <w:p w14:paraId="7DCFB184" w14:textId="77777777" w:rsidR="008B3821" w:rsidRPr="007D25B0" w:rsidRDefault="008B3821" w:rsidP="008B3821">
      <w:pPr>
        <w:rPr>
          <w:lang w:val="en-US"/>
        </w:rPr>
      </w:pPr>
      <w:r w:rsidRPr="007D25B0">
        <w:rPr>
          <w:lang w:val="en-US"/>
        </w:rPr>
        <w:t xml:space="preserve">When the current picture has nuh_layer_id equal to 0, the decoding process for a coded picture with nuh_layer_id equal to 0 as specified in subclause </w:t>
      </w:r>
      <w:r w:rsidR="002D2385" w:rsidRPr="007D25B0">
        <w:fldChar w:fldCharType="begin"/>
      </w:r>
      <w:r w:rsidR="002D2385" w:rsidRPr="007D25B0">
        <w:instrText xml:space="preserve"> REF _Ref342483621 \r \h  \* MERGEFORMAT </w:instrText>
      </w:r>
      <w:r w:rsidR="002D2385" w:rsidRPr="007D25B0">
        <w:fldChar w:fldCharType="separate"/>
      </w:r>
      <w:r w:rsidRPr="007D25B0">
        <w:rPr>
          <w:lang w:val="en-US"/>
        </w:rPr>
        <w:t>8.1.1</w:t>
      </w:r>
      <w:r w:rsidR="002D2385" w:rsidRPr="007D25B0">
        <w:fldChar w:fldCharType="end"/>
      </w:r>
      <w:r w:rsidRPr="007D25B0">
        <w:rPr>
          <w:lang w:val="en-US"/>
        </w:rPr>
        <w:t xml:space="preserve"> is invoked.</w:t>
      </w:r>
    </w:p>
    <w:p w14:paraId="23DA13F5" w14:textId="77777777" w:rsidR="008B3821" w:rsidRPr="007D25B0" w:rsidRDefault="008B3821" w:rsidP="002026D5">
      <w:pPr>
        <w:pStyle w:val="Heading3"/>
        <w:numPr>
          <w:ilvl w:val="2"/>
          <w:numId w:val="46"/>
        </w:numPr>
        <w:tabs>
          <w:tab w:val="clear" w:pos="794"/>
          <w:tab w:val="clear" w:pos="1191"/>
          <w:tab w:val="left" w:pos="709"/>
        </w:tabs>
        <w:ind w:left="567" w:hanging="567"/>
        <w:rPr>
          <w:lang w:val="en-US"/>
        </w:rPr>
      </w:pPr>
      <w:bookmarkStart w:id="89" w:name="_Toc366771931"/>
      <w:r w:rsidRPr="007D25B0">
        <w:rPr>
          <w:lang w:val="en-US"/>
        </w:rPr>
        <w:t>Decoding process for a coded picture with nuh_layer_id equal to 0</w:t>
      </w:r>
      <w:bookmarkEnd w:id="89"/>
    </w:p>
    <w:p w14:paraId="003C735A" w14:textId="77777777" w:rsidR="008B3821" w:rsidRPr="007D25B0" w:rsidRDefault="008B3821" w:rsidP="008B3821">
      <w:pPr>
        <w:rPr>
          <w:lang w:val="en-US"/>
        </w:rPr>
      </w:pPr>
      <w:r w:rsidRPr="007D25B0">
        <w:rPr>
          <w:lang w:val="en-US"/>
        </w:rPr>
        <w:t>When the current picture is a BLA picture that has nal_unit_type equal to BLA_W_LP or is a CRA picture, the following applies:</w:t>
      </w:r>
    </w:p>
    <w:p w14:paraId="2A21F2E7"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the variable UseAltCpbParamsFlag to a value, UseAltCpbParamsFlag is set equal to the value provided by the external means.</w:t>
      </w:r>
    </w:p>
    <w:p w14:paraId="73704C07"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the value of UseAltCpbParamsFlag is set equal to 0.</w:t>
      </w:r>
    </w:p>
    <w:p w14:paraId="3621950A" w14:textId="77777777" w:rsidR="008B3821" w:rsidRPr="007D25B0" w:rsidRDefault="008B3821" w:rsidP="008B3821">
      <w:pPr>
        <w:pStyle w:val="3N"/>
        <w:rPr>
          <w:lang w:val="en-US"/>
        </w:rPr>
      </w:pPr>
      <w:r w:rsidRPr="007D25B0">
        <w:rPr>
          <w:lang w:val="en-US"/>
        </w:rPr>
        <w:t>Depending on the value of separate_colour_plane_flag, the decoding process is structured as follows:</w:t>
      </w:r>
    </w:p>
    <w:p w14:paraId="415F7B12"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If separate_colour_plane_flag is equal to 0, the decoding process is invoked a single time with the current picture being the output.</w:t>
      </w:r>
    </w:p>
    <w:p w14:paraId="07014499"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Otherwise (separate_colour_plane_flag is equal to 1), the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7D25B0">
        <w:rPr>
          <w:vertAlign w:val="subscript"/>
          <w:lang w:val="en-US"/>
        </w:rPr>
        <w:t xml:space="preserve">L, </w:t>
      </w:r>
      <w:r w:rsidRPr="007D25B0">
        <w:rPr>
          <w:lang w:val="en-US"/>
        </w:rPr>
        <w:t>S</w:t>
      </w:r>
      <w:r w:rsidRPr="007D25B0">
        <w:rPr>
          <w:vertAlign w:val="subscript"/>
          <w:lang w:val="en-US"/>
        </w:rPr>
        <w:t>Cb</w:t>
      </w:r>
      <w:r w:rsidRPr="007D25B0">
        <w:rPr>
          <w:lang w:val="en-US"/>
        </w:rPr>
        <w:t>, and S</w:t>
      </w:r>
      <w:r w:rsidRPr="007D25B0">
        <w:rPr>
          <w:vertAlign w:val="subscript"/>
          <w:lang w:val="en-US"/>
        </w:rPr>
        <w:t>Cr</w:t>
      </w:r>
      <w:r w:rsidRPr="007D25B0">
        <w:rPr>
          <w:lang w:val="en-US"/>
        </w:rPr>
        <w:t>, respectively.</w:t>
      </w:r>
    </w:p>
    <w:p w14:paraId="56B15A01" w14:textId="77777777" w:rsidR="008B3821" w:rsidRPr="007D25B0" w:rsidRDefault="008B3821" w:rsidP="008B3821">
      <w:pPr>
        <w:pStyle w:val="Note1"/>
        <w:rPr>
          <w:lang w:val="en-US"/>
        </w:rPr>
      </w:pPr>
      <w:r w:rsidRPr="007D25B0">
        <w:rPr>
          <w:lang w:val="en-US"/>
        </w:rPr>
        <w:lastRenderedPageBreak/>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14:paraId="6CD6A995" w14:textId="3B0B669E" w:rsidR="003B2D19" w:rsidRPr="00AE1C62" w:rsidRDefault="003B2D19" w:rsidP="003B2D19">
      <w:pPr>
        <w:tabs>
          <w:tab w:val="left" w:pos="360"/>
          <w:tab w:val="left" w:pos="720"/>
          <w:tab w:val="left" w:pos="1080"/>
          <w:tab w:val="left" w:pos="1440"/>
        </w:tabs>
        <w:rPr>
          <w:ins w:id="90" w:author="JCTVC-O1012" w:date="2013-11-08T09:42:00Z"/>
          <w:rFonts w:eastAsia="Times New Roman"/>
          <w:highlight w:val="cyan"/>
        </w:rPr>
      </w:pPr>
      <w:ins w:id="91" w:author="JCTVC-O1012" w:date="2013-11-08T09:42:00Z">
        <w:r w:rsidRPr="00AE1C62">
          <w:rPr>
            <w:rFonts w:eastAsia="Times New Roman"/>
            <w:highlight w:val="cyan"/>
          </w:rPr>
          <w:t xml:space="preserve">The variable </w:t>
        </w:r>
        <w:proofErr w:type="gramStart"/>
        <w:r w:rsidRPr="00AE1C62">
          <w:rPr>
            <w:rFonts w:eastAsia="Times New Roman"/>
            <w:highlight w:val="cyan"/>
          </w:rPr>
          <w:t>AvcNalUnit,</w:t>
        </w:r>
        <w:proofErr w:type="gramEnd"/>
        <w:r w:rsidRPr="00AE1C62">
          <w:rPr>
            <w:rFonts w:eastAsia="Times New Roman"/>
            <w:highlight w:val="cyan"/>
          </w:rPr>
          <w:t xml:space="preserve"> is </w:t>
        </w:r>
        <w:r>
          <w:rPr>
            <w:rFonts w:eastAsia="Times New Roman"/>
            <w:highlight w:val="cyan"/>
          </w:rPr>
          <w:t>derived</w:t>
        </w:r>
        <w:r w:rsidRPr="00AE1C62">
          <w:rPr>
            <w:rFonts w:eastAsia="Times New Roman"/>
            <w:highlight w:val="cyan"/>
          </w:rPr>
          <w:t xml:space="preserve"> </w:t>
        </w:r>
      </w:ins>
      <w:ins w:id="92" w:author="JCTVC-O1012" w:date="2013-11-08T11:00:00Z">
        <w:r w:rsidR="0048056F">
          <w:rPr>
            <w:rFonts w:eastAsia="Times New Roman"/>
            <w:highlight w:val="cyan"/>
          </w:rPr>
          <w:t xml:space="preserve">for each NAL unit </w:t>
        </w:r>
      </w:ins>
      <w:ins w:id="93" w:author="JCTVC-O1012" w:date="2013-11-08T09:42:00Z">
        <w:r w:rsidRPr="00AE1C62">
          <w:rPr>
            <w:rFonts w:eastAsia="Times New Roman"/>
            <w:highlight w:val="cyan"/>
          </w:rPr>
          <w:t>as follows:</w:t>
        </w:r>
      </w:ins>
    </w:p>
    <w:p w14:paraId="072E2F2D" w14:textId="1E0AD7BC" w:rsidR="003B2D19" w:rsidRDefault="003B2D19" w:rsidP="0048056F">
      <w:pPr>
        <w:numPr>
          <w:ilvl w:val="0"/>
          <w:numId w:val="52"/>
        </w:numPr>
        <w:tabs>
          <w:tab w:val="clear" w:pos="794"/>
          <w:tab w:val="clear" w:pos="1191"/>
          <w:tab w:val="clear" w:pos="1588"/>
          <w:tab w:val="clear" w:pos="1985"/>
          <w:tab w:val="left" w:pos="360"/>
          <w:tab w:val="left" w:pos="720"/>
          <w:tab w:val="left" w:pos="1080"/>
          <w:tab w:val="left" w:pos="1440"/>
        </w:tabs>
        <w:jc w:val="left"/>
        <w:rPr>
          <w:ins w:id="94" w:author="JCTVC-O1012" w:date="2013-11-08T09:42:00Z"/>
          <w:rFonts w:eastAsia="Times New Roman"/>
          <w:highlight w:val="cyan"/>
        </w:rPr>
      </w:pPr>
      <w:ins w:id="95" w:author="JCTVC-O1012" w:date="2013-11-08T09:42:00Z">
        <w:r w:rsidRPr="00AE1C62">
          <w:rPr>
            <w:rFonts w:eastAsia="Times New Roman"/>
            <w:highlight w:val="cyan"/>
          </w:rPr>
          <w:t>If some external means, not specified in this Specification, is available to set AvcNalUnit, AvcNalUnit is set by the external means.</w:t>
        </w:r>
      </w:ins>
    </w:p>
    <w:p w14:paraId="1085064F" w14:textId="11072512" w:rsidR="0048056F" w:rsidRPr="0048056F" w:rsidRDefault="003B2D19" w:rsidP="0048056F">
      <w:pPr>
        <w:numPr>
          <w:ilvl w:val="0"/>
          <w:numId w:val="52"/>
        </w:numPr>
        <w:tabs>
          <w:tab w:val="clear" w:pos="794"/>
          <w:tab w:val="clear" w:pos="1191"/>
          <w:tab w:val="clear" w:pos="1588"/>
          <w:tab w:val="clear" w:pos="1985"/>
          <w:tab w:val="left" w:pos="360"/>
          <w:tab w:val="left" w:pos="720"/>
          <w:tab w:val="left" w:pos="1080"/>
          <w:tab w:val="left" w:pos="1440"/>
        </w:tabs>
        <w:jc w:val="left"/>
        <w:rPr>
          <w:ins w:id="96" w:author="JCTVC-O1012" w:date="2013-11-08T10:54:00Z"/>
          <w:rFonts w:eastAsia="Times New Roman"/>
          <w:highlight w:val="cyan"/>
        </w:rPr>
      </w:pPr>
      <w:ins w:id="97" w:author="JCTVC-O1012" w:date="2013-11-08T09:42:00Z">
        <w:r w:rsidRPr="003B2D19">
          <w:rPr>
            <w:rFonts w:eastAsia="Times New Roman"/>
            <w:highlight w:val="cyan"/>
          </w:rPr>
          <w:t>Otherwise, AvcNalUnit is</w:t>
        </w:r>
      </w:ins>
      <w:ins w:id="98" w:author="JCTVC-O1012" w:date="2013-11-08T10:56:00Z">
        <w:r w:rsidR="0048056F">
          <w:rPr>
            <w:rFonts w:eastAsia="Times New Roman"/>
            <w:highlight w:val="cyan"/>
          </w:rPr>
          <w:t xml:space="preserve"> initially</w:t>
        </w:r>
      </w:ins>
      <w:ins w:id="99" w:author="JCTVC-O1012" w:date="2013-11-08T09:42:00Z">
        <w:r w:rsidRPr="003B2D19">
          <w:rPr>
            <w:rFonts w:eastAsia="Times New Roman"/>
            <w:highlight w:val="cyan"/>
          </w:rPr>
          <w:t xml:space="preserve"> set equal to 0</w:t>
        </w:r>
      </w:ins>
      <w:ins w:id="100" w:author="JCTVC-O1012" w:date="2013-11-08T10:56:00Z">
        <w:r w:rsidR="0048056F">
          <w:rPr>
            <w:rFonts w:eastAsia="Times New Roman"/>
            <w:highlight w:val="cyan"/>
          </w:rPr>
          <w:t xml:space="preserve"> and </w:t>
        </w:r>
      </w:ins>
      <w:ins w:id="101" w:author="JCTVC-O1012" w:date="2013-11-08T11:17:00Z">
        <w:r w:rsidR="000A6580">
          <w:rPr>
            <w:rFonts w:eastAsia="Times New Roman"/>
            <w:highlight w:val="cyan"/>
          </w:rPr>
          <w:t>is updated according to the</w:t>
        </w:r>
      </w:ins>
      <w:ins w:id="102" w:author="JCTVC-O1012" w:date="2013-11-08T10:56:00Z">
        <w:r w:rsidR="0048056F">
          <w:rPr>
            <w:rFonts w:eastAsia="Times New Roman"/>
            <w:highlight w:val="cyan"/>
          </w:rPr>
          <w:t xml:space="preserve"> syntax table in subclause </w:t>
        </w:r>
      </w:ins>
      <w:ins w:id="103" w:author="JCTVC-O1012" w:date="2013-11-08T10:57:00Z">
        <w:r w:rsidR="0048056F">
          <w:rPr>
            <w:rFonts w:eastAsia="Times New Roman"/>
            <w:highlight w:val="cyan"/>
          </w:rPr>
          <w:t>F.7.3.1.1</w:t>
        </w:r>
      </w:ins>
      <w:ins w:id="104" w:author="JCTVC-O1012" w:date="2013-11-08T09:42:00Z">
        <w:r w:rsidRPr="003B2D19">
          <w:rPr>
            <w:rFonts w:eastAsia="Times New Roman"/>
            <w:highlight w:val="cyan"/>
          </w:rPr>
          <w:t>.</w:t>
        </w:r>
      </w:ins>
    </w:p>
    <w:p w14:paraId="1F23D968" w14:textId="6FE2DB21" w:rsidR="008B3821" w:rsidRDefault="003B2D19" w:rsidP="008B3821">
      <w:pPr>
        <w:rPr>
          <w:ins w:id="105" w:author="JCTVC-O1012" w:date="2013-11-08T09:42:00Z"/>
          <w:lang w:val="en-US"/>
        </w:rPr>
      </w:pPr>
      <w:ins w:id="106" w:author="JCTVC-O1012" w:date="2013-11-08T09:42:00Z">
        <w:r w:rsidRPr="00AE1C62">
          <w:rPr>
            <w:rFonts w:eastAsia="Times New Roman"/>
            <w:highlight w:val="cyan"/>
            <w:lang w:val="en-CA"/>
          </w:rPr>
          <w:t>If AvcNalUnit is equal to 1</w:t>
        </w:r>
        <w:r w:rsidR="00D0708D">
          <w:rPr>
            <w:rFonts w:eastAsia="Times New Roman"/>
            <w:highlight w:val="cyan"/>
            <w:lang w:val="en-CA"/>
          </w:rPr>
          <w:t>,</w:t>
        </w:r>
        <w:r w:rsidR="008C5F5A" w:rsidRPr="00D0708D" w:rsidDel="008C5F5A">
          <w:rPr>
            <w:highlight w:val="cyan"/>
            <w:lang w:val="en-CA"/>
          </w:rPr>
          <w:t xml:space="preserve"> </w:t>
        </w:r>
        <w:r w:rsidR="00580B51" w:rsidRPr="00D0708D">
          <w:rPr>
            <w:highlight w:val="cyan"/>
            <w:lang w:val="en-CA"/>
          </w:rPr>
          <w:t xml:space="preserve">the </w:t>
        </w:r>
        <w:r w:rsidR="008B3821" w:rsidRPr="003B2D19">
          <w:rPr>
            <w:highlight w:val="cyan"/>
            <w:lang w:val="en-US"/>
          </w:rPr>
          <w:t>decoding process operates as follows for the current picture CurrPic:</w:t>
        </w:r>
      </w:ins>
    </w:p>
    <w:p w14:paraId="3D58315D" w14:textId="77777777" w:rsidR="00D0708D" w:rsidRPr="00AE1C62" w:rsidRDefault="00D0708D" w:rsidP="00D0708D">
      <w:pPr>
        <w:numPr>
          <w:ilvl w:val="0"/>
          <w:numId w:val="53"/>
        </w:numPr>
        <w:tabs>
          <w:tab w:val="clear" w:pos="794"/>
          <w:tab w:val="clear" w:pos="1588"/>
          <w:tab w:val="clear" w:pos="1985"/>
          <w:tab w:val="left" w:pos="360"/>
          <w:tab w:val="left" w:pos="720"/>
          <w:tab w:val="left" w:pos="1080"/>
          <w:tab w:val="left" w:pos="1440"/>
        </w:tabs>
        <w:jc w:val="left"/>
        <w:rPr>
          <w:ins w:id="107" w:author="JCTVC-O1012" w:date="2013-11-08T09:42:00Z"/>
          <w:rFonts w:eastAsia="Times New Roman"/>
          <w:highlight w:val="cyan"/>
          <w:lang w:val="en-CA"/>
        </w:rPr>
      </w:pPr>
      <w:ins w:id="108" w:author="JCTVC-O1012" w:date="2013-11-08T09:42:00Z">
        <w:r w:rsidRPr="00AE1C62">
          <w:rPr>
            <w:rFonts w:eastAsia="Times New Roman"/>
            <w:highlight w:val="cyan"/>
            <w:lang w:val="en-CA"/>
          </w:rPr>
          <w:t>The decoding process</w:t>
        </w:r>
        <w:r w:rsidR="00B02EF9">
          <w:rPr>
            <w:rFonts w:eastAsia="Times New Roman"/>
            <w:highlight w:val="cyan"/>
            <w:lang w:val="en-CA"/>
          </w:rPr>
          <w:t xml:space="preserve"> specified in clause 8</w:t>
        </w:r>
        <w:r w:rsidRPr="00AE1C62">
          <w:rPr>
            <w:rFonts w:eastAsia="Times New Roman"/>
            <w:highlight w:val="cyan"/>
            <w:lang w:val="en-CA"/>
          </w:rPr>
          <w:t xml:space="preserve"> of Rec. ITU-T H.264 | ISO/IEC 14496-10 is invoked </w:t>
        </w:r>
        <w:r w:rsidR="00B02EF9">
          <w:rPr>
            <w:rFonts w:eastAsia="Times New Roman"/>
            <w:highlight w:val="cyan"/>
            <w:lang w:val="en-CA"/>
          </w:rPr>
          <w:t>for each</w:t>
        </w:r>
        <w:r w:rsidRPr="00AE1C62">
          <w:rPr>
            <w:rFonts w:eastAsia="Times New Roman"/>
            <w:highlight w:val="cyan"/>
            <w:lang w:val="en-CA"/>
          </w:rPr>
          <w:t xml:space="preserve"> NAL unit</w:t>
        </w:r>
        <w:r w:rsidR="00B02EF9">
          <w:rPr>
            <w:rFonts w:eastAsia="Times New Roman"/>
            <w:highlight w:val="cyan"/>
            <w:lang w:val="en-CA"/>
          </w:rPr>
          <w:t xml:space="preserve"> of CurrPic</w:t>
        </w:r>
        <w:r w:rsidRPr="00AE1C62">
          <w:rPr>
            <w:rFonts w:eastAsia="Times New Roman"/>
            <w:highlight w:val="cyan"/>
            <w:lang w:val="en-CA"/>
          </w:rPr>
          <w:t xml:space="preserve"> </w:t>
        </w:r>
        <w:r w:rsidR="00B02EF9">
          <w:rPr>
            <w:rFonts w:eastAsia="Times New Roman"/>
            <w:highlight w:val="cyan"/>
            <w:lang w:val="en-CA"/>
          </w:rPr>
          <w:t xml:space="preserve">with the NAL unit given as input to subclause 8.1 of </w:t>
        </w:r>
        <w:r w:rsidR="00B02EF9" w:rsidRPr="00AE1C62">
          <w:rPr>
            <w:rFonts w:eastAsia="Times New Roman"/>
            <w:highlight w:val="cyan"/>
            <w:lang w:val="en-CA"/>
          </w:rPr>
          <w:t>Rec. ITU-T H.264 | ISO/IEC 14496-10</w:t>
        </w:r>
        <w:r w:rsidRPr="00AE1C62">
          <w:rPr>
            <w:rFonts w:eastAsia="Times New Roman"/>
            <w:highlight w:val="cyan"/>
            <w:lang w:val="en-CA"/>
          </w:rPr>
          <w:t xml:space="preserve">.  </w:t>
        </w:r>
      </w:ins>
    </w:p>
    <w:p w14:paraId="7B6A9AAB" w14:textId="77777777" w:rsidR="00D0708D" w:rsidRPr="00AE1C62" w:rsidRDefault="00D0708D" w:rsidP="00D0708D">
      <w:pPr>
        <w:numPr>
          <w:ilvl w:val="0"/>
          <w:numId w:val="53"/>
        </w:numPr>
        <w:tabs>
          <w:tab w:val="clear" w:pos="794"/>
          <w:tab w:val="clear" w:pos="1588"/>
          <w:tab w:val="clear" w:pos="1985"/>
          <w:tab w:val="left" w:pos="360"/>
          <w:tab w:val="left" w:pos="720"/>
          <w:tab w:val="left" w:pos="1080"/>
          <w:tab w:val="left" w:pos="1440"/>
        </w:tabs>
        <w:jc w:val="left"/>
        <w:rPr>
          <w:ins w:id="109" w:author="JCTVC-O1012" w:date="2013-11-08T09:42:00Z"/>
          <w:rFonts w:eastAsia="Times New Roman"/>
          <w:highlight w:val="cyan"/>
          <w:lang w:val="en-CA"/>
        </w:rPr>
      </w:pPr>
      <w:ins w:id="110" w:author="JCTVC-O1012" w:date="2013-11-08T09:42:00Z">
        <w:r w:rsidRPr="00AE1C62">
          <w:rPr>
            <w:rFonts w:eastAsia="Times New Roman"/>
            <w:highlight w:val="cyan"/>
            <w:lang w:val="en-CA"/>
          </w:rPr>
          <w:t xml:space="preserve">PicOrderCntVal is set equal to Rec. ITU-T H.264 | ISO/IEC 14496-10 </w:t>
        </w:r>
        <w:proofErr w:type="gramStart"/>
        <w:r w:rsidRPr="00AE1C62">
          <w:rPr>
            <w:rFonts w:eastAsia="Times New Roman"/>
            <w:highlight w:val="cyan"/>
            <w:lang w:val="en-CA"/>
          </w:rPr>
          <w:t>PicOrderCnt(</w:t>
        </w:r>
        <w:proofErr w:type="gramEnd"/>
        <w:r w:rsidRPr="00AE1C62">
          <w:rPr>
            <w:rFonts w:eastAsia="Times New Roman"/>
            <w:highlight w:val="cyan"/>
            <w:lang w:val="en-CA"/>
          </w:rPr>
          <w:t> CurrPic ).</w:t>
        </w:r>
      </w:ins>
    </w:p>
    <w:p w14:paraId="43BC82D0" w14:textId="77777777" w:rsidR="00D0708D" w:rsidRPr="00AE1C62" w:rsidRDefault="00D0708D" w:rsidP="00D0708D">
      <w:pPr>
        <w:numPr>
          <w:ilvl w:val="0"/>
          <w:numId w:val="53"/>
        </w:numPr>
        <w:tabs>
          <w:tab w:val="clear" w:pos="794"/>
          <w:tab w:val="clear" w:pos="1588"/>
          <w:tab w:val="clear" w:pos="1985"/>
          <w:tab w:val="left" w:pos="360"/>
          <w:tab w:val="left" w:pos="720"/>
          <w:tab w:val="left" w:pos="1080"/>
          <w:tab w:val="left" w:pos="1440"/>
        </w:tabs>
        <w:jc w:val="left"/>
        <w:rPr>
          <w:ins w:id="111" w:author="JCTVC-O1012" w:date="2013-11-08T09:42:00Z"/>
          <w:rFonts w:eastAsia="Times New Roman"/>
          <w:highlight w:val="cyan"/>
          <w:lang w:val="en-CA"/>
        </w:rPr>
      </w:pPr>
      <w:ins w:id="112" w:author="JCTVC-O1012" w:date="2013-11-08T09:42:00Z">
        <w:r w:rsidRPr="00AE1C62">
          <w:rPr>
            <w:rFonts w:eastAsia="Times New Roman"/>
            <w:highlight w:val="cyan"/>
            <w:lang w:val="en-CA"/>
          </w:rPr>
          <w:t xml:space="preserve">PicOutputFlag is set equal to Rec. ITU-T H.264 | ISO/IEC 14496-10 output_flag. </w:t>
        </w:r>
      </w:ins>
    </w:p>
    <w:p w14:paraId="31F34699" w14:textId="77777777" w:rsidR="00D0708D" w:rsidRPr="00AE1C62" w:rsidRDefault="00D0708D" w:rsidP="00D0708D">
      <w:pPr>
        <w:numPr>
          <w:ilvl w:val="0"/>
          <w:numId w:val="53"/>
        </w:numPr>
        <w:tabs>
          <w:tab w:val="clear" w:pos="794"/>
          <w:tab w:val="clear" w:pos="1191"/>
          <w:tab w:val="clear" w:pos="1588"/>
          <w:tab w:val="clear" w:pos="1985"/>
          <w:tab w:val="left" w:pos="360"/>
          <w:tab w:val="left" w:pos="720"/>
          <w:tab w:val="left" w:pos="1080"/>
          <w:tab w:val="left" w:pos="1200"/>
          <w:tab w:val="left" w:pos="1440"/>
        </w:tabs>
        <w:jc w:val="left"/>
        <w:rPr>
          <w:ins w:id="113" w:author="JCTVC-O1012" w:date="2013-11-08T09:42:00Z"/>
          <w:rFonts w:eastAsia="Times New Roman"/>
          <w:highlight w:val="cyan"/>
          <w:lang w:val="en-CA"/>
        </w:rPr>
      </w:pPr>
      <w:ins w:id="114" w:author="JCTVC-O1012" w:date="2013-11-08T09:42:00Z">
        <w:r w:rsidRPr="00AE1C62">
          <w:rPr>
            <w:rFonts w:eastAsia="Times New Roman"/>
            <w:highlight w:val="cyan"/>
            <w:lang w:val="en-CA"/>
          </w:rPr>
          <w:t xml:space="preserve">After all slices of CurrPic have been decoded, an additional picture marking used in this Specification is applied to the </w:t>
        </w:r>
        <w:r w:rsidR="005A7F1C">
          <w:rPr>
            <w:rFonts w:eastAsia="Times New Roman"/>
            <w:highlight w:val="cyan"/>
            <w:lang w:val="en-CA"/>
          </w:rPr>
          <w:t xml:space="preserve">decoded </w:t>
        </w:r>
        <w:r w:rsidRPr="00AE1C62">
          <w:rPr>
            <w:rFonts w:eastAsia="Times New Roman"/>
            <w:highlight w:val="cyan"/>
            <w:lang w:val="en-CA"/>
          </w:rPr>
          <w:t>picture:</w:t>
        </w:r>
      </w:ins>
    </w:p>
    <w:p w14:paraId="5CE817AC" w14:textId="77777777" w:rsidR="00D0708D" w:rsidRPr="00AE1C62" w:rsidRDefault="00D0708D" w:rsidP="00D0708D">
      <w:pPr>
        <w:tabs>
          <w:tab w:val="clear" w:pos="1191"/>
          <w:tab w:val="left" w:pos="360"/>
          <w:tab w:val="left" w:pos="720"/>
          <w:tab w:val="left" w:pos="1080"/>
          <w:tab w:val="left" w:pos="1200"/>
          <w:tab w:val="left" w:pos="1440"/>
        </w:tabs>
        <w:ind w:left="1228" w:hanging="434"/>
        <w:rPr>
          <w:ins w:id="115" w:author="JCTVC-O1012" w:date="2013-11-08T09:42:00Z"/>
          <w:rFonts w:eastAsia="Times New Roman"/>
          <w:highlight w:val="cyan"/>
          <w:lang w:val="en-CA"/>
        </w:rPr>
      </w:pPr>
      <w:ins w:id="116" w:author="JCTVC-O1012" w:date="2013-11-08T09:42:00Z">
        <w:r w:rsidRPr="00AE1C62">
          <w:rPr>
            <w:rFonts w:eastAsia="Times New Roman"/>
            <w:highlight w:val="cyan"/>
            <w:lang w:val="en-CA"/>
          </w:rPr>
          <w:t>–</w:t>
        </w:r>
        <w:r w:rsidRPr="00AE1C62">
          <w:rPr>
            <w:rFonts w:eastAsia="Times New Roman"/>
            <w:highlight w:val="cyan"/>
            <w:lang w:val="en-CA"/>
          </w:rPr>
          <w:tab/>
          <w:t>If Rec. ITU-T H.264 | ISO/IEC 14496-10 discardable_flag is equal to 1, the decoded picture is marked as "unused for reference".</w:t>
        </w:r>
      </w:ins>
    </w:p>
    <w:p w14:paraId="4EE1153F" w14:textId="77777777" w:rsidR="00D0708D" w:rsidRPr="00AE1C62" w:rsidRDefault="00D0708D" w:rsidP="00D0708D">
      <w:pPr>
        <w:tabs>
          <w:tab w:val="clear" w:pos="1191"/>
          <w:tab w:val="left" w:pos="360"/>
          <w:tab w:val="left" w:pos="720"/>
          <w:tab w:val="left" w:pos="1080"/>
          <w:tab w:val="left" w:pos="1200"/>
          <w:tab w:val="left" w:pos="1440"/>
        </w:tabs>
        <w:ind w:left="1228" w:hanging="434"/>
        <w:rPr>
          <w:ins w:id="117" w:author="JCTVC-O1012" w:date="2013-11-08T09:42:00Z"/>
          <w:rFonts w:eastAsia="Times New Roman"/>
          <w:highlight w:val="cyan"/>
          <w:lang w:val="en-CA"/>
        </w:rPr>
      </w:pPr>
      <w:ins w:id="118" w:author="JCTVC-O1012" w:date="2013-11-08T09:42:00Z">
        <w:r w:rsidRPr="00AE1C62">
          <w:rPr>
            <w:rFonts w:eastAsia="Times New Roman"/>
            <w:highlight w:val="cyan"/>
            <w:lang w:val="en-CA"/>
          </w:rPr>
          <w:t>–</w:t>
        </w:r>
        <w:r w:rsidRPr="00AE1C62">
          <w:rPr>
            <w:rFonts w:eastAsia="Times New Roman"/>
            <w:highlight w:val="cyan"/>
            <w:lang w:val="en-CA"/>
          </w:rPr>
          <w:tab/>
          <w:t>Otherwise, the decoded picture is marked as "used for short-term reference".</w:t>
        </w:r>
      </w:ins>
    </w:p>
    <w:p w14:paraId="2BF90414" w14:textId="77777777" w:rsidR="00D0708D" w:rsidRPr="00AE1C62" w:rsidRDefault="00D0708D" w:rsidP="00D0708D">
      <w:pPr>
        <w:spacing w:before="60"/>
        <w:ind w:left="1228"/>
        <w:rPr>
          <w:ins w:id="119" w:author="JCTVC-O1012" w:date="2013-11-08T09:42:00Z"/>
          <w:sz w:val="16"/>
          <w:szCs w:val="18"/>
          <w:highlight w:val="cyan"/>
          <w:lang w:val="en-CA"/>
        </w:rPr>
      </w:pPr>
      <w:ins w:id="120" w:author="JCTVC-O1012" w:date="2013-11-08T09:42:00Z">
        <w:r w:rsidRPr="00AE1C62">
          <w:rPr>
            <w:sz w:val="16"/>
            <w:szCs w:val="18"/>
            <w:highlight w:val="cyan"/>
            <w:lang w:val="en-CA"/>
          </w:rPr>
          <w:t>NOTE – The additional marking used in this specification does not affect the picture marking applied to the picture in Rec. ITU-T H.264 | ISO/IEC 14496-10.</w:t>
        </w:r>
      </w:ins>
    </w:p>
    <w:p w14:paraId="0B1E4637" w14:textId="77777777" w:rsidR="00D0708D" w:rsidRPr="003B2D19" w:rsidRDefault="00D0708D" w:rsidP="003B2D19">
      <w:pPr>
        <w:rPr>
          <w:lang w:val="en-US"/>
        </w:rPr>
      </w:pPr>
      <w:ins w:id="121" w:author="JCTVC-O1012" w:date="2013-11-08T09:42:00Z">
        <w:r w:rsidRPr="00AE1C62">
          <w:rPr>
            <w:rFonts w:eastAsia="Times New Roman"/>
            <w:highlight w:val="cyan"/>
            <w:lang w:val="en-CA"/>
          </w:rPr>
          <w:t>Otherwise, (AvcNalUnit is equal to 0)</w:t>
        </w:r>
        <w:r w:rsidR="003B2D19">
          <w:rPr>
            <w:rFonts w:eastAsia="Times New Roman"/>
            <w:highlight w:val="cyan"/>
            <w:lang w:val="en-CA"/>
          </w:rPr>
          <w:t>,</w:t>
        </w:r>
        <w:r w:rsidR="003B2D19" w:rsidRPr="00D0708D" w:rsidDel="008C5F5A">
          <w:rPr>
            <w:highlight w:val="cyan"/>
            <w:lang w:val="en-CA"/>
          </w:rPr>
          <w:t xml:space="preserve"> </w:t>
        </w:r>
        <w:r w:rsidR="003B2D19" w:rsidRPr="00D0708D">
          <w:rPr>
            <w:highlight w:val="cyan"/>
            <w:lang w:val="en-CA"/>
          </w:rPr>
          <w:t xml:space="preserve">the </w:t>
        </w:r>
      </w:ins>
      <w:proofErr w:type="gramStart"/>
      <w:r w:rsidR="003B2D19" w:rsidRPr="0070539C">
        <w:rPr>
          <w:strike/>
          <w:highlight w:val="cyan"/>
          <w:lang w:val="en-US"/>
        </w:rPr>
        <w:t>The</w:t>
      </w:r>
      <w:proofErr w:type="gramEnd"/>
      <w:r w:rsidR="003B2D19" w:rsidRPr="007D25B0">
        <w:rPr>
          <w:lang w:val="en-US"/>
        </w:rPr>
        <w:t xml:space="preserve"> decoding process operates as follows for the current picture CurrPic:</w:t>
      </w:r>
    </w:p>
    <w:p w14:paraId="23786261" w14:textId="77777777"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The decoding of NAL unit</w:t>
      </w:r>
      <w:r w:rsidRPr="003B2D19">
        <w:rPr>
          <w:lang w:val="en-US"/>
        </w:rPr>
        <w:t>s</w:t>
      </w:r>
      <w:r w:rsidRPr="007D25B0">
        <w:rPr>
          <w:lang w:val="en-US"/>
        </w:rPr>
        <w:t xml:space="preserve"> is specified in subclause 8.2.</w:t>
      </w:r>
    </w:p>
    <w:p w14:paraId="5C62F821" w14:textId="77777777"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The processes in subclause 8.3 specify the following decoding processes using syntax elements in the slice segment layer and above:</w:t>
      </w:r>
    </w:p>
    <w:p w14:paraId="5BD60279" w14:textId="77777777" w:rsidR="008B3821" w:rsidRPr="007D25B0" w:rsidRDefault="008B3821" w:rsidP="008B3821">
      <w:pPr>
        <w:tabs>
          <w:tab w:val="clear" w:pos="1191"/>
          <w:tab w:val="left" w:pos="1200"/>
        </w:tabs>
        <w:ind w:left="1228" w:hanging="434"/>
        <w:rPr>
          <w:lang w:val="en-US"/>
        </w:rPr>
      </w:pPr>
      <w:r w:rsidRPr="007D25B0">
        <w:rPr>
          <w:lang w:val="en-US"/>
        </w:rPr>
        <w:t>–</w:t>
      </w:r>
      <w:r w:rsidRPr="007D25B0">
        <w:rPr>
          <w:lang w:val="en-US"/>
        </w:rPr>
        <w:tab/>
        <w:t>Variables and functions relating to picture order count are derived in subclause 8.3.1. This needs to be invoked only for the first slice segment of a picture.</w:t>
      </w:r>
    </w:p>
    <w:p w14:paraId="3C29B8CB" w14:textId="77777777" w:rsidR="008B3821" w:rsidRPr="007D25B0" w:rsidRDefault="008B3821" w:rsidP="008B3821">
      <w:pPr>
        <w:ind w:left="1228" w:hanging="434"/>
        <w:rPr>
          <w:lang w:val="en-US"/>
        </w:rPr>
      </w:pPr>
      <w:r w:rsidRPr="007D25B0">
        <w:rPr>
          <w:lang w:val="en-US"/>
        </w:rPr>
        <w:t>–</w:t>
      </w:r>
      <w:r w:rsidRPr="007D25B0">
        <w:rPr>
          <w:lang w:val="en-US"/>
        </w:rPr>
        <w:tab/>
        <w:t>The decoding process for RPS in subclause 8.3.2 is invoked, wherein reference pictures may be marked as "unused for reference" or "used for long-term reference". This needs to be invoked only for the first slice segment of a picture.</w:t>
      </w:r>
    </w:p>
    <w:p w14:paraId="27A31F9C" w14:textId="77777777" w:rsidR="008B3821" w:rsidRPr="007D25B0" w:rsidRDefault="008B3821" w:rsidP="008B3821">
      <w:pPr>
        <w:ind w:left="1228" w:hanging="434"/>
        <w:rPr>
          <w:lang w:val="en-US"/>
        </w:rPr>
      </w:pPr>
      <w:r w:rsidRPr="007D25B0">
        <w:rPr>
          <w:lang w:val="en-US"/>
        </w:rPr>
        <w:t>–</w:t>
      </w:r>
      <w:r w:rsidRPr="007D25B0">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14:paraId="380071AC" w14:textId="77777777" w:rsidR="008B3821" w:rsidRPr="007D25B0" w:rsidRDefault="008B3821" w:rsidP="008B3821">
      <w:pPr>
        <w:ind w:left="1228" w:hanging="434"/>
        <w:rPr>
          <w:lang w:val="en-US"/>
        </w:rPr>
      </w:pPr>
      <w:r w:rsidRPr="007D25B0">
        <w:rPr>
          <w:lang w:val="en-US"/>
        </w:rPr>
        <w:t>–</w:t>
      </w:r>
      <w:r w:rsidRPr="007D25B0">
        <w:rPr>
          <w:lang w:val="en-US"/>
        </w:rPr>
        <w:tab/>
        <w:t>PicOutputFlag is set as follows:</w:t>
      </w:r>
    </w:p>
    <w:p w14:paraId="0415B0B3" w14:textId="77777777" w:rsidR="008B3821" w:rsidRPr="007D25B0" w:rsidRDefault="008B3821" w:rsidP="008B3821">
      <w:pPr>
        <w:ind w:left="1625" w:hanging="434"/>
        <w:rPr>
          <w:lang w:val="en-US"/>
        </w:rPr>
      </w:pPr>
      <w:r w:rsidRPr="007D25B0">
        <w:rPr>
          <w:lang w:val="en-US"/>
        </w:rPr>
        <w:t>–</w:t>
      </w:r>
      <w:r w:rsidRPr="007D25B0">
        <w:rPr>
          <w:lang w:val="en-US"/>
        </w:rPr>
        <w:tab/>
        <w:t>If the current picture is a RASL picture and NoRaslOutputFlag of the associated IRAP picture is equal to 1, PicOutputFlag is set equal to 0.</w:t>
      </w:r>
    </w:p>
    <w:p w14:paraId="4F287501" w14:textId="77777777" w:rsidR="008B3821" w:rsidRPr="007D25B0" w:rsidRDefault="008B3821" w:rsidP="008B3821">
      <w:pPr>
        <w:ind w:left="1625" w:hanging="434"/>
        <w:rPr>
          <w:lang w:val="en-US"/>
        </w:rPr>
      </w:pPr>
      <w:r w:rsidRPr="007D25B0">
        <w:rPr>
          <w:lang w:val="en-US"/>
        </w:rPr>
        <w:t>–</w:t>
      </w:r>
      <w:r w:rsidRPr="007D25B0">
        <w:rPr>
          <w:lang w:val="en-US"/>
        </w:rPr>
        <w:tab/>
        <w:t>Otherwise, PicOutputFlag is set equal to pic_output_flag.</w:t>
      </w:r>
    </w:p>
    <w:p w14:paraId="5E1D871F" w14:textId="77777777" w:rsidR="008B3821" w:rsidRPr="007D25B0" w:rsidRDefault="008B3821" w:rsidP="008B3821">
      <w:pPr>
        <w:tabs>
          <w:tab w:val="clear" w:pos="1191"/>
          <w:tab w:val="left" w:pos="1200"/>
        </w:tabs>
        <w:ind w:left="1228" w:hanging="434"/>
        <w:rPr>
          <w:lang w:val="en-US"/>
        </w:rPr>
      </w:pPr>
      <w:r w:rsidRPr="007D25B0">
        <w:rPr>
          <w:lang w:val="en-US"/>
        </w:rPr>
        <w:t>–</w:t>
      </w:r>
      <w:r w:rsidRPr="007D25B0">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14:paraId="2DD58F59" w14:textId="77777777" w:rsidR="008B3821" w:rsidRPr="007D25B0" w:rsidRDefault="008B3821" w:rsidP="008B3821">
      <w:pPr>
        <w:numPr>
          <w:ilvl w:val="0"/>
          <w:numId w:val="4"/>
        </w:numPr>
        <w:tabs>
          <w:tab w:val="clear" w:pos="794"/>
          <w:tab w:val="left" w:pos="700"/>
        </w:tabs>
        <w:rPr>
          <w:lang w:val="en-US"/>
        </w:rPr>
      </w:pPr>
      <w:r w:rsidRPr="007D25B0">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14:paraId="74E91010" w14:textId="77777777" w:rsidR="008B3821" w:rsidRDefault="008B3821" w:rsidP="008B3821">
      <w:pPr>
        <w:numPr>
          <w:ilvl w:val="0"/>
          <w:numId w:val="4"/>
        </w:numPr>
        <w:tabs>
          <w:tab w:val="clear" w:pos="757"/>
          <w:tab w:val="clear" w:pos="794"/>
          <w:tab w:val="left" w:pos="700"/>
          <w:tab w:val="num" w:pos="2500"/>
        </w:tabs>
        <w:ind w:left="700"/>
        <w:rPr>
          <w:lang w:val="en-US"/>
        </w:rPr>
      </w:pPr>
      <w:r w:rsidRPr="007D25B0">
        <w:rPr>
          <w:lang w:val="en-US"/>
        </w:rPr>
        <w:t>After all slices of the current picture have been decoded, the decoded picture is marked as "used for short-term reference".</w:t>
      </w:r>
    </w:p>
    <w:p w14:paraId="609428DF" w14:textId="77777777" w:rsidR="008B3821" w:rsidRPr="007D25B0" w:rsidRDefault="008B3821" w:rsidP="002026D5">
      <w:pPr>
        <w:pStyle w:val="Heading2"/>
        <w:numPr>
          <w:ilvl w:val="1"/>
          <w:numId w:val="45"/>
        </w:numPr>
        <w:tabs>
          <w:tab w:val="clear" w:pos="794"/>
        </w:tabs>
        <w:rPr>
          <w:lang w:val="en-US"/>
        </w:rPr>
      </w:pPr>
      <w:bookmarkStart w:id="122" w:name="_Toc366771932"/>
      <w:r w:rsidRPr="007D25B0">
        <w:rPr>
          <w:lang w:val="en-US"/>
        </w:rPr>
        <w:t>NAL unit decoding process</w:t>
      </w:r>
      <w:bookmarkEnd w:id="122"/>
    </w:p>
    <w:p w14:paraId="2EF0EC19" w14:textId="77777777" w:rsidR="008B3821" w:rsidRPr="007D25B0" w:rsidRDefault="008B3821" w:rsidP="008B3821">
      <w:pPr>
        <w:rPr>
          <w:lang w:val="en-US"/>
        </w:rPr>
      </w:pPr>
      <w:r w:rsidRPr="007D25B0">
        <w:rPr>
          <w:lang w:val="en-US"/>
        </w:rPr>
        <w:t>Inputs to this process are VCL NAL units of the current picture and their associated non-VCL NAL units.</w:t>
      </w:r>
    </w:p>
    <w:p w14:paraId="6B9E42F0" w14:textId="77777777" w:rsidR="008B3821" w:rsidRPr="007D25B0" w:rsidRDefault="008B3821" w:rsidP="008B3821">
      <w:pPr>
        <w:rPr>
          <w:lang w:val="en-US"/>
        </w:rPr>
      </w:pPr>
      <w:r w:rsidRPr="007D25B0">
        <w:rPr>
          <w:lang w:val="en-US"/>
        </w:rPr>
        <w:lastRenderedPageBreak/>
        <w:t>Outputs of this process are the parsed RBSP syntax structures encapsulated within the NAL units of the access unit containing the current picture.</w:t>
      </w:r>
    </w:p>
    <w:p w14:paraId="317AD272" w14:textId="77777777" w:rsidR="008B3821" w:rsidRPr="007D25B0" w:rsidRDefault="008B3821" w:rsidP="008B3821">
      <w:pPr>
        <w:rPr>
          <w:lang w:val="en-US"/>
        </w:rPr>
      </w:pPr>
      <w:r w:rsidRPr="007D25B0">
        <w:rPr>
          <w:lang w:val="en-US"/>
        </w:rPr>
        <w:t>The decoding process for each NAL unit extracts the RBSP syntax structure from the NAL unit and then parses the RBSP syntax structure.</w:t>
      </w:r>
    </w:p>
    <w:p w14:paraId="4FE83069" w14:textId="77777777" w:rsidR="008B3821" w:rsidRPr="007D25B0" w:rsidRDefault="008B3821" w:rsidP="002026D5">
      <w:pPr>
        <w:pStyle w:val="Heading2"/>
        <w:numPr>
          <w:ilvl w:val="1"/>
          <w:numId w:val="45"/>
        </w:numPr>
        <w:tabs>
          <w:tab w:val="clear" w:pos="794"/>
        </w:tabs>
        <w:rPr>
          <w:lang w:val="en-US"/>
        </w:rPr>
      </w:pPr>
      <w:bookmarkStart w:id="123" w:name="_Toc366771933"/>
      <w:r w:rsidRPr="007D25B0">
        <w:rPr>
          <w:lang w:val="en-US"/>
        </w:rPr>
        <w:t>Slice decoding process</w:t>
      </w:r>
      <w:bookmarkEnd w:id="123"/>
    </w:p>
    <w:p w14:paraId="1996138C" w14:textId="77777777" w:rsidR="008B3821" w:rsidRPr="007D25B0" w:rsidRDefault="008B3821" w:rsidP="002026D5">
      <w:pPr>
        <w:pStyle w:val="Heading3"/>
        <w:numPr>
          <w:ilvl w:val="2"/>
          <w:numId w:val="44"/>
        </w:numPr>
        <w:tabs>
          <w:tab w:val="clear" w:pos="794"/>
          <w:tab w:val="clear" w:pos="1588"/>
          <w:tab w:val="left" w:pos="1276"/>
        </w:tabs>
        <w:ind w:left="0" w:firstLine="0"/>
        <w:rPr>
          <w:lang w:val="en-US"/>
        </w:rPr>
      </w:pPr>
      <w:bookmarkStart w:id="124" w:name="_Toc366771935"/>
      <w:r w:rsidRPr="007D25B0">
        <w:rPr>
          <w:lang w:val="en-US"/>
        </w:rPr>
        <w:t>Decoding process for generating unavailable reference pictures</w:t>
      </w:r>
      <w:bookmarkEnd w:id="124"/>
    </w:p>
    <w:p w14:paraId="2D78AED0" w14:textId="77777777" w:rsidR="008B3821" w:rsidRPr="007D25B0" w:rsidRDefault="008B3821" w:rsidP="002026D5">
      <w:pPr>
        <w:pStyle w:val="Heading4"/>
        <w:numPr>
          <w:ilvl w:val="3"/>
          <w:numId w:val="45"/>
        </w:numPr>
        <w:tabs>
          <w:tab w:val="clear" w:pos="794"/>
          <w:tab w:val="left" w:pos="2127"/>
        </w:tabs>
        <w:rPr>
          <w:lang w:val="en-US"/>
        </w:rPr>
      </w:pPr>
      <w:bookmarkStart w:id="125" w:name="_Toc366771936"/>
      <w:r w:rsidRPr="007D25B0">
        <w:rPr>
          <w:lang w:val="en-US"/>
        </w:rPr>
        <w:t>General decoding process for generating unavailable reference pictures</w:t>
      </w:r>
      <w:bookmarkEnd w:id="125"/>
    </w:p>
    <w:p w14:paraId="09D729F2" w14:textId="77777777" w:rsidR="008B3821" w:rsidRPr="007D25B0" w:rsidRDefault="008B3821" w:rsidP="008B3821">
      <w:pPr>
        <w:rPr>
          <w:lang w:val="en-US"/>
        </w:rPr>
      </w:pPr>
      <w:r w:rsidRPr="007D25B0">
        <w:rPr>
          <w:lang w:val="en-US"/>
        </w:rPr>
        <w:t>This process is invoked once per coded picture when the current picture is a BLA picture or is a CRA picture with NoRaslOutputFlag equal to 1.</w:t>
      </w:r>
    </w:p>
    <w:p w14:paraId="1E70EE3A" w14:textId="77777777" w:rsidR="008B3821" w:rsidRPr="007D25B0" w:rsidRDefault="008B3821" w:rsidP="008B3821">
      <w:pPr>
        <w:spacing w:before="60"/>
        <w:ind w:left="288"/>
        <w:rPr>
          <w:sz w:val="18"/>
          <w:szCs w:val="18"/>
          <w:lang w:val="en-US"/>
        </w:rPr>
      </w:pPr>
      <w:r w:rsidRPr="007D25B0">
        <w:rPr>
          <w:sz w:val="18"/>
          <w:szCs w:val="18"/>
          <w:lang w:val="en-US"/>
        </w:rPr>
        <w:t>NOTE</w:t>
      </w:r>
      <w:r w:rsidRPr="007D25B0">
        <w:rPr>
          <w:lang w:val="en-US"/>
        </w:rPr>
        <w:t> </w:t>
      </w:r>
      <w:r w:rsidRPr="007D25B0">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14:paraId="6D6FDB38" w14:textId="77777777" w:rsidR="008B3821" w:rsidRPr="007D25B0" w:rsidRDefault="008B3821" w:rsidP="008B3821">
      <w:pPr>
        <w:keepNext/>
        <w:rPr>
          <w:lang w:val="en-US"/>
        </w:rPr>
      </w:pPr>
      <w:r w:rsidRPr="007D25B0">
        <w:rPr>
          <w:lang w:val="en-US"/>
        </w:rPr>
        <w:t>When this process is invoked, the following applies:</w:t>
      </w:r>
    </w:p>
    <w:p w14:paraId="7739DD5D" w14:textId="77777777"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14:paraId="01EE39E4" w14:textId="77777777"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PicOrderCntVal for the generated picture is set equal to PocStFoll</w:t>
      </w:r>
      <w:proofErr w:type="gramStart"/>
      <w:r w:rsidRPr="007D25B0">
        <w:rPr>
          <w:lang w:val="en-US"/>
        </w:rPr>
        <w:t>[ i</w:t>
      </w:r>
      <w:proofErr w:type="gramEnd"/>
      <w:r w:rsidRPr="007D25B0">
        <w:rPr>
          <w:lang w:val="en-US"/>
        </w:rPr>
        <w:t> ].</w:t>
      </w:r>
    </w:p>
    <w:p w14:paraId="2B2F921B" w14:textId="77777777"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PicOutputFlag for the generated picture is set equal to 0.</w:t>
      </w:r>
    </w:p>
    <w:p w14:paraId="5B04EB14" w14:textId="77777777" w:rsidR="008B3821" w:rsidRPr="007D25B0" w:rsidRDefault="008B3821" w:rsidP="008B3821">
      <w:pPr>
        <w:numPr>
          <w:ilvl w:val="0"/>
          <w:numId w:val="8"/>
        </w:numPr>
        <w:tabs>
          <w:tab w:val="clear" w:pos="794"/>
          <w:tab w:val="num" w:pos="1080"/>
        </w:tabs>
        <w:ind w:left="1080"/>
        <w:rPr>
          <w:lang w:val="en-US"/>
        </w:rPr>
      </w:pPr>
      <w:r w:rsidRPr="007D25B0">
        <w:rPr>
          <w:lang w:val="en-US"/>
        </w:rPr>
        <w:t>The generated picture is marked as "used for short-term reference".</w:t>
      </w:r>
    </w:p>
    <w:p w14:paraId="66BB43DE" w14:textId="77777777" w:rsidR="008B3821" w:rsidRPr="007D25B0" w:rsidRDefault="008B3821" w:rsidP="008B3821">
      <w:pPr>
        <w:numPr>
          <w:ilvl w:val="0"/>
          <w:numId w:val="8"/>
        </w:numPr>
        <w:tabs>
          <w:tab w:val="clear" w:pos="794"/>
          <w:tab w:val="num" w:pos="1080"/>
        </w:tabs>
        <w:ind w:left="1080"/>
        <w:rPr>
          <w:lang w:val="en-US"/>
        </w:rPr>
      </w:pPr>
      <w:r w:rsidRPr="007D25B0">
        <w:rPr>
          <w:lang w:val="en-US"/>
        </w:rPr>
        <w:t>RefPicSetStFoll</w:t>
      </w:r>
      <w:proofErr w:type="gramStart"/>
      <w:r w:rsidRPr="007D25B0">
        <w:rPr>
          <w:lang w:val="en-US"/>
        </w:rPr>
        <w:t>[ i</w:t>
      </w:r>
      <w:proofErr w:type="gramEnd"/>
      <w:r w:rsidRPr="007D25B0">
        <w:rPr>
          <w:lang w:val="en-US"/>
        </w:rPr>
        <w:t> ] is set to be the generated reference picture.</w:t>
      </w:r>
    </w:p>
    <w:p w14:paraId="3927812D" w14:textId="77777777" w:rsidR="008B3821" w:rsidRPr="007D25B0" w:rsidRDefault="008B3821" w:rsidP="008B3821">
      <w:pPr>
        <w:numPr>
          <w:ilvl w:val="0"/>
          <w:numId w:val="8"/>
        </w:numPr>
        <w:tabs>
          <w:tab w:val="clear" w:pos="794"/>
          <w:tab w:val="num" w:pos="1080"/>
        </w:tabs>
        <w:ind w:left="1080"/>
        <w:rPr>
          <w:lang w:val="en-US"/>
        </w:rPr>
      </w:pPr>
      <w:r w:rsidRPr="007D25B0">
        <w:rPr>
          <w:lang w:val="en-US"/>
        </w:rPr>
        <w:t>The value of nuh_layer_id for the generated picture is inferred to be equal to nuh_layer_id.</w:t>
      </w:r>
    </w:p>
    <w:p w14:paraId="3B9379E8" w14:textId="77777777"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14:paraId="23B89BF7" w14:textId="77777777"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PicOrderCntVal for the generated picture is set equal to PocLtFoll</w:t>
      </w:r>
      <w:proofErr w:type="gramStart"/>
      <w:r w:rsidRPr="007D25B0">
        <w:rPr>
          <w:lang w:val="en-US"/>
        </w:rPr>
        <w:t>[ i</w:t>
      </w:r>
      <w:proofErr w:type="gramEnd"/>
      <w:r w:rsidRPr="007D25B0">
        <w:rPr>
          <w:lang w:val="en-US"/>
        </w:rPr>
        <w:t> ].</w:t>
      </w:r>
    </w:p>
    <w:p w14:paraId="7C440EAB" w14:textId="77777777" w:rsidR="008B3821" w:rsidRPr="007D25B0" w:rsidRDefault="008B3821" w:rsidP="008B3821">
      <w:pPr>
        <w:numPr>
          <w:ilvl w:val="0"/>
          <w:numId w:val="8"/>
        </w:numPr>
        <w:tabs>
          <w:tab w:val="clear" w:pos="794"/>
          <w:tab w:val="num" w:pos="1080"/>
        </w:tabs>
        <w:ind w:left="1080"/>
        <w:rPr>
          <w:lang w:val="en-US"/>
        </w:rPr>
      </w:pPr>
      <w:r w:rsidRPr="007D25B0">
        <w:rPr>
          <w:lang w:val="en-US"/>
        </w:rPr>
        <w:t xml:space="preserve">The value of slice_pic_order_cnt_lsb for the generated picture is inferred to be equal to </w:t>
      </w:r>
      <w:proofErr w:type="gramStart"/>
      <w:r w:rsidRPr="007D25B0">
        <w:rPr>
          <w:lang w:val="en-US"/>
        </w:rPr>
        <w:t>( PocLtFoll</w:t>
      </w:r>
      <w:proofErr w:type="gramEnd"/>
      <w:r w:rsidRPr="007D25B0">
        <w:rPr>
          <w:lang w:val="en-US"/>
        </w:rPr>
        <w:t>[ i ] &amp; ( MaxPicOrderCntLsb – 1 ) ).</w:t>
      </w:r>
    </w:p>
    <w:p w14:paraId="59F3C250" w14:textId="77777777"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PicOutputFlag for the generated picture is set equal to 0.</w:t>
      </w:r>
    </w:p>
    <w:p w14:paraId="77724B34" w14:textId="77777777" w:rsidR="008B3821" w:rsidRPr="007D25B0" w:rsidRDefault="008B3821" w:rsidP="008B3821">
      <w:pPr>
        <w:numPr>
          <w:ilvl w:val="0"/>
          <w:numId w:val="8"/>
        </w:numPr>
        <w:tabs>
          <w:tab w:val="clear" w:pos="794"/>
          <w:tab w:val="num" w:pos="1080"/>
        </w:tabs>
        <w:ind w:left="1080"/>
        <w:rPr>
          <w:lang w:val="en-US"/>
        </w:rPr>
      </w:pPr>
      <w:r w:rsidRPr="007D25B0">
        <w:rPr>
          <w:lang w:val="en-US"/>
        </w:rPr>
        <w:t>The generated picture is marked as "used for long-term reference".</w:t>
      </w:r>
    </w:p>
    <w:p w14:paraId="76BC096A" w14:textId="77777777" w:rsidR="008B3821" w:rsidRPr="007D25B0" w:rsidRDefault="008B3821" w:rsidP="008B3821">
      <w:pPr>
        <w:numPr>
          <w:ilvl w:val="0"/>
          <w:numId w:val="8"/>
        </w:numPr>
        <w:tabs>
          <w:tab w:val="clear" w:pos="794"/>
          <w:tab w:val="num" w:pos="1080"/>
        </w:tabs>
        <w:ind w:left="1080"/>
        <w:rPr>
          <w:lang w:val="en-US"/>
        </w:rPr>
      </w:pPr>
      <w:r w:rsidRPr="007D25B0">
        <w:rPr>
          <w:lang w:val="en-US"/>
        </w:rPr>
        <w:t>RefPicSetLtFoll</w:t>
      </w:r>
      <w:proofErr w:type="gramStart"/>
      <w:r w:rsidRPr="007D25B0">
        <w:rPr>
          <w:lang w:val="en-US"/>
        </w:rPr>
        <w:t>[ i</w:t>
      </w:r>
      <w:proofErr w:type="gramEnd"/>
      <w:r w:rsidRPr="007D25B0">
        <w:rPr>
          <w:lang w:val="en-US"/>
        </w:rPr>
        <w:t> ] is set to be the generated reference picture.</w:t>
      </w:r>
    </w:p>
    <w:p w14:paraId="26C22D8E" w14:textId="77777777" w:rsidR="008B3821" w:rsidRPr="007D25B0" w:rsidRDefault="008B3821" w:rsidP="008B3821">
      <w:pPr>
        <w:numPr>
          <w:ilvl w:val="0"/>
          <w:numId w:val="8"/>
        </w:numPr>
        <w:tabs>
          <w:tab w:val="clear" w:pos="794"/>
          <w:tab w:val="num" w:pos="1080"/>
        </w:tabs>
        <w:ind w:left="1080"/>
        <w:rPr>
          <w:lang w:val="en-US"/>
        </w:rPr>
      </w:pPr>
      <w:r w:rsidRPr="007D25B0">
        <w:rPr>
          <w:lang w:val="en-US"/>
        </w:rPr>
        <w:t>The value of nuh_layer_id for the generated picture is inferred to be equal to nuh_layer_id.</w:t>
      </w:r>
    </w:p>
    <w:p w14:paraId="025A78C8" w14:textId="77777777" w:rsidR="008B3821" w:rsidRPr="007D25B0" w:rsidRDefault="008B3821" w:rsidP="008B3821">
      <w:pPr>
        <w:rPr>
          <w:i/>
          <w:lang w:val="en-US"/>
        </w:rPr>
      </w:pPr>
      <w:r w:rsidRPr="007D25B0">
        <w:rPr>
          <w:lang w:val="en-US"/>
        </w:rPr>
        <w:br w:type="page"/>
      </w:r>
      <w:r w:rsidRPr="007D25B0">
        <w:rPr>
          <w:i/>
          <w:lang w:val="en-US"/>
        </w:rPr>
        <w:lastRenderedPageBreak/>
        <w:t xml:space="preserve">Modify clause C.4 as follows: </w:t>
      </w:r>
    </w:p>
    <w:p w14:paraId="63D83C1D" w14:textId="77777777" w:rsidR="008B3821" w:rsidRPr="007D25B0" w:rsidRDefault="008B3821" w:rsidP="009576CF">
      <w:pPr>
        <w:pStyle w:val="3HAnnex"/>
        <w:keepNext/>
        <w:keepLines/>
        <w:numPr>
          <w:ilvl w:val="0"/>
          <w:numId w:val="39"/>
        </w:numPr>
        <w:tabs>
          <w:tab w:val="clear" w:pos="794"/>
        </w:tabs>
        <w:outlineLvl w:val="0"/>
        <w:rPr>
          <w:lang w:val="en-US"/>
        </w:rPr>
      </w:pPr>
      <w:bookmarkStart w:id="126" w:name="_Toc366771937"/>
      <w:r w:rsidRPr="007D25B0">
        <w:rPr>
          <w:lang w:val="en-US"/>
        </w:rPr>
        <w:t>Annex C</w:t>
      </w:r>
      <w:r w:rsidRPr="007D25B0">
        <w:rPr>
          <w:lang w:val="en-US"/>
        </w:rPr>
        <w:br/>
      </w:r>
      <w:r w:rsidRPr="007D25B0">
        <w:rPr>
          <w:lang w:val="en-US"/>
        </w:rPr>
        <w:br/>
        <w:t>Hypothetical reference decoder</w:t>
      </w:r>
      <w:bookmarkEnd w:id="126"/>
      <w:r w:rsidRPr="007D25B0">
        <w:rPr>
          <w:lang w:val="en-US"/>
        </w:rPr>
        <w:br/>
      </w:r>
    </w:p>
    <w:p w14:paraId="79870BDC" w14:textId="77777777" w:rsidR="008B3821" w:rsidRPr="007D25B0" w:rsidRDefault="008B3821" w:rsidP="008B3821">
      <w:pPr>
        <w:pStyle w:val="AnnexRef"/>
        <w:rPr>
          <w:lang w:val="en-US"/>
        </w:rPr>
      </w:pPr>
      <w:r w:rsidRPr="007D25B0">
        <w:rPr>
          <w:lang w:val="en-US"/>
        </w:rPr>
        <w:t>(This annex forms an integral part of this Recommendation | International Standard)</w:t>
      </w:r>
    </w:p>
    <w:p w14:paraId="4CDEFA45" w14:textId="77777777" w:rsidR="008B3821" w:rsidRPr="007D25B0" w:rsidRDefault="008B3821" w:rsidP="002026D5">
      <w:pPr>
        <w:pStyle w:val="3H0"/>
        <w:numPr>
          <w:ilvl w:val="1"/>
          <w:numId w:val="43"/>
        </w:numPr>
        <w:tabs>
          <w:tab w:val="clear" w:pos="1020"/>
          <w:tab w:val="num" w:pos="1134"/>
        </w:tabs>
        <w:overflowPunct w:val="0"/>
        <w:autoSpaceDE w:val="0"/>
        <w:autoSpaceDN w:val="0"/>
        <w:adjustRightInd w:val="0"/>
        <w:ind w:left="1134" w:hanging="1134"/>
        <w:textAlignment w:val="baseline"/>
        <w:rPr>
          <w:lang w:val="en-US"/>
        </w:rPr>
      </w:pPr>
      <w:bookmarkStart w:id="127" w:name="_Toc366771938"/>
      <w:r w:rsidRPr="007D25B0">
        <w:rPr>
          <w:lang w:val="en-US"/>
        </w:rPr>
        <w:t>Bitstream conformance</w:t>
      </w:r>
      <w:bookmarkEnd w:id="127"/>
    </w:p>
    <w:p w14:paraId="213412F1" w14:textId="77777777" w:rsidR="008B3821" w:rsidRPr="007D25B0" w:rsidRDefault="008B3821" w:rsidP="008B3821">
      <w:pPr>
        <w:pStyle w:val="3N"/>
        <w:rPr>
          <w:i/>
          <w:lang w:val="en-US"/>
        </w:rPr>
      </w:pPr>
      <w:r w:rsidRPr="007D25B0">
        <w:rPr>
          <w:i/>
          <w:lang w:val="en-US"/>
        </w:rPr>
        <w:t xml:space="preserve">Replace the paragraph </w:t>
      </w:r>
    </w:p>
    <w:p w14:paraId="65C77446" w14:textId="77777777" w:rsidR="008B3821" w:rsidRPr="007D25B0" w:rsidRDefault="008B3821" w:rsidP="008B3821">
      <w:pPr>
        <w:pStyle w:val="3N"/>
        <w:rPr>
          <w:lang w:val="en-US"/>
        </w:rPr>
      </w:pPr>
      <w:r w:rsidRPr="007D25B0">
        <w:rPr>
          <w:lang w:val="en-US"/>
        </w:rPr>
        <w:t>"The first coded picture in a bitstream shall be an IRAP picture, i.e. an IDR picture, a CRA picture or a BLA picture".</w:t>
      </w:r>
    </w:p>
    <w:p w14:paraId="2FC4A1A2" w14:textId="77777777" w:rsidR="008B3821" w:rsidRPr="007D25B0" w:rsidRDefault="008B3821" w:rsidP="008B3821">
      <w:pPr>
        <w:rPr>
          <w:i/>
          <w:lang w:val="en-US"/>
        </w:rPr>
      </w:pPr>
      <w:proofErr w:type="gramStart"/>
      <w:r w:rsidRPr="007D25B0">
        <w:rPr>
          <w:i/>
          <w:lang w:val="en-US"/>
        </w:rPr>
        <w:t>with</w:t>
      </w:r>
      <w:proofErr w:type="gramEnd"/>
    </w:p>
    <w:p w14:paraId="25799586" w14:textId="77777777" w:rsidR="008B3821" w:rsidRPr="007D25B0" w:rsidRDefault="008B3821" w:rsidP="008B3821">
      <w:pPr>
        <w:rPr>
          <w:lang w:val="en-US"/>
        </w:rPr>
      </w:pPr>
      <w:r w:rsidRPr="007D25B0">
        <w:rPr>
          <w:lang w:val="en-US"/>
        </w:rPr>
        <w:t>"The first access unit in a bitstream shall be an IRAP access unit."</w:t>
      </w:r>
    </w:p>
    <w:p w14:paraId="446A0F12" w14:textId="77777777" w:rsidR="008B3821" w:rsidRPr="007D25B0" w:rsidRDefault="008B3821" w:rsidP="00DA2C50">
      <w:pPr>
        <w:pStyle w:val="3HAnnex"/>
        <w:keepNext/>
        <w:keepLines/>
        <w:numPr>
          <w:ilvl w:val="0"/>
          <w:numId w:val="50"/>
        </w:numPr>
        <w:tabs>
          <w:tab w:val="clear" w:pos="794"/>
        </w:tabs>
        <w:outlineLvl w:val="0"/>
        <w:rPr>
          <w:lang w:val="en-US"/>
        </w:rPr>
      </w:pPr>
      <w:bookmarkStart w:id="128" w:name="_Toc33101255"/>
      <w:bookmarkStart w:id="129" w:name="_Toc351057897"/>
      <w:bookmarkStart w:id="130" w:name="_Toc351335493"/>
      <w:bookmarkStart w:id="131" w:name="_Hlt22614396"/>
      <w:bookmarkStart w:id="132" w:name="_Toc35694271"/>
      <w:bookmarkStart w:id="133" w:name="_Hlt22461470"/>
      <w:bookmarkStart w:id="134" w:name="_Hlt22617966"/>
      <w:bookmarkStart w:id="135" w:name="_Toc327284427"/>
      <w:bookmarkStart w:id="136" w:name="_Toc327290315"/>
      <w:bookmarkStart w:id="137" w:name="_Toc327299358"/>
      <w:bookmarkStart w:id="138" w:name="_Toc327299671"/>
      <w:bookmarkStart w:id="139" w:name="_Toc327284430"/>
      <w:bookmarkStart w:id="140" w:name="_Toc327290318"/>
      <w:bookmarkStart w:id="141" w:name="_Toc327299361"/>
      <w:bookmarkStart w:id="142" w:name="_Toc327299674"/>
      <w:bookmarkStart w:id="143" w:name="_Toc327284431"/>
      <w:bookmarkStart w:id="144" w:name="_Toc327290319"/>
      <w:bookmarkStart w:id="145" w:name="_Toc327299362"/>
      <w:bookmarkStart w:id="146" w:name="_Toc327299675"/>
      <w:bookmarkStart w:id="147" w:name="_Toc327284433"/>
      <w:bookmarkStart w:id="148" w:name="_Toc327290321"/>
      <w:bookmarkStart w:id="149" w:name="_Toc327299364"/>
      <w:bookmarkStart w:id="150" w:name="_Toc327299677"/>
      <w:bookmarkStart w:id="151" w:name="_Toc327284435"/>
      <w:bookmarkStart w:id="152" w:name="_Toc327290323"/>
      <w:bookmarkStart w:id="153" w:name="_Toc327299366"/>
      <w:bookmarkStart w:id="154" w:name="_Toc327299679"/>
      <w:bookmarkStart w:id="155" w:name="_Toc327284439"/>
      <w:bookmarkStart w:id="156" w:name="_Toc327290327"/>
      <w:bookmarkStart w:id="157" w:name="_Toc327299370"/>
      <w:bookmarkStart w:id="158" w:name="_Toc327299683"/>
      <w:bookmarkStart w:id="159" w:name="_Toc327284444"/>
      <w:bookmarkStart w:id="160" w:name="_Toc327290332"/>
      <w:bookmarkStart w:id="161" w:name="_Toc327299375"/>
      <w:bookmarkStart w:id="162" w:name="_Toc327299688"/>
      <w:bookmarkStart w:id="163" w:name="_Toc327284447"/>
      <w:bookmarkStart w:id="164" w:name="_Toc327290335"/>
      <w:bookmarkStart w:id="165" w:name="_Toc327299378"/>
      <w:bookmarkStart w:id="166" w:name="_Toc327299691"/>
      <w:bookmarkStart w:id="167" w:name="_Toc327284448"/>
      <w:bookmarkStart w:id="168" w:name="_Toc327290336"/>
      <w:bookmarkStart w:id="169" w:name="_Toc327299379"/>
      <w:bookmarkStart w:id="170" w:name="_Toc327299692"/>
      <w:bookmarkStart w:id="171" w:name="_Toc327284450"/>
      <w:bookmarkStart w:id="172" w:name="_Toc327290338"/>
      <w:bookmarkStart w:id="173" w:name="_Toc327299381"/>
      <w:bookmarkStart w:id="174" w:name="_Toc327299694"/>
      <w:bookmarkStart w:id="175" w:name="_Toc327299384"/>
      <w:bookmarkStart w:id="176" w:name="_Toc327299697"/>
      <w:bookmarkStart w:id="177" w:name="_Toc330810870"/>
      <w:bookmarkStart w:id="178" w:name="_Toc330812665"/>
      <w:bookmarkStart w:id="179" w:name="_Toc23159757"/>
      <w:bookmarkStart w:id="180" w:name="_Toc328753017"/>
      <w:bookmarkStart w:id="181" w:name="_Toc328753018"/>
      <w:bookmarkStart w:id="182" w:name="_Toc282087387"/>
      <w:bookmarkStart w:id="183" w:name="_Toc324427951"/>
      <w:bookmarkStart w:id="184" w:name="_Toc324427952"/>
      <w:bookmarkStart w:id="185" w:name="_Toc331084363"/>
      <w:bookmarkStart w:id="186" w:name="_Toc331084365"/>
      <w:bookmarkStart w:id="187" w:name="_Toc331084367"/>
      <w:bookmarkStart w:id="188" w:name="_Toc331084368"/>
      <w:bookmarkStart w:id="189" w:name="_Toc331084369"/>
      <w:bookmarkStart w:id="190" w:name="_Toc317198810"/>
      <w:bookmarkStart w:id="191" w:name="_Toc328753037"/>
      <w:bookmarkStart w:id="192" w:name="_Toc328753041"/>
      <w:bookmarkStart w:id="193" w:name="_Toc328753043"/>
      <w:bookmarkStart w:id="194" w:name="_Toc328753044"/>
      <w:bookmarkStart w:id="195" w:name="_Toc328753045"/>
      <w:bookmarkStart w:id="196" w:name="_Toc328753049"/>
      <w:bookmarkStart w:id="197" w:name="_Toc328753051"/>
      <w:bookmarkStart w:id="198" w:name="_Toc328753054"/>
      <w:bookmarkStart w:id="199" w:name="_Toc328753057"/>
      <w:bookmarkStart w:id="200" w:name="_Toc328753059"/>
      <w:bookmarkStart w:id="201" w:name="_Toc335234596"/>
      <w:bookmarkStart w:id="202" w:name="_Toc335234597"/>
      <w:bookmarkStart w:id="203" w:name="_Toc335234600"/>
      <w:bookmarkStart w:id="204" w:name="_Toc335234602"/>
      <w:bookmarkStart w:id="205" w:name="_Toc282087407"/>
      <w:bookmarkStart w:id="206" w:name="_Toc335234780"/>
      <w:bookmarkStart w:id="207" w:name="_Toc327178233"/>
      <w:bookmarkStart w:id="208" w:name="_Toc317097546"/>
      <w:bookmarkStart w:id="209" w:name="_Toc317097989"/>
      <w:bookmarkStart w:id="210" w:name="_Toc317163823"/>
      <w:bookmarkStart w:id="211" w:name="_Toc317163905"/>
      <w:bookmarkStart w:id="212" w:name="_Toc317183550"/>
      <w:bookmarkStart w:id="213" w:name="_Toc317183994"/>
      <w:bookmarkStart w:id="214" w:name="_Toc317097655"/>
      <w:bookmarkStart w:id="215" w:name="_Toc317183659"/>
      <w:bookmarkStart w:id="216" w:name="_Toc330921582"/>
      <w:bookmarkStart w:id="217" w:name="_Toc330921583"/>
      <w:bookmarkStart w:id="218" w:name="_Toc330921584"/>
      <w:bookmarkStart w:id="219" w:name="_Toc330921586"/>
      <w:bookmarkStart w:id="220" w:name="_Toc330921588"/>
      <w:bookmarkStart w:id="221" w:name="_Toc330921619"/>
      <w:bookmarkStart w:id="222" w:name="_Toc330921620"/>
      <w:bookmarkStart w:id="223" w:name="_Toc330921625"/>
      <w:bookmarkStart w:id="224" w:name="_Toc330921628"/>
      <w:bookmarkStart w:id="225" w:name="_Toc330921641"/>
      <w:bookmarkStart w:id="226" w:name="_Toc330921684"/>
      <w:bookmarkStart w:id="227" w:name="_Toc330921685"/>
      <w:bookmarkStart w:id="228" w:name="_Toc330921791"/>
      <w:bookmarkStart w:id="229" w:name="_Toc330921799"/>
      <w:bookmarkStart w:id="230" w:name="_Toc330921800"/>
      <w:bookmarkStart w:id="231" w:name="_Toc330921803"/>
      <w:bookmarkStart w:id="232" w:name="_Toc330921805"/>
      <w:bookmarkStart w:id="233" w:name="_Toc330921811"/>
      <w:bookmarkStart w:id="234" w:name="_Toc330921813"/>
      <w:bookmarkStart w:id="235" w:name="_Toc330921818"/>
      <w:bookmarkStart w:id="236" w:name="_Toc330921821"/>
      <w:bookmarkStart w:id="237" w:name="_Toc328577761"/>
      <w:bookmarkStart w:id="238" w:name="_Toc328598564"/>
      <w:bookmarkStart w:id="239" w:name="_Toc328663209"/>
      <w:bookmarkStart w:id="240" w:name="_Toc328753078"/>
      <w:bookmarkStart w:id="241" w:name="_Toc328577763"/>
      <w:bookmarkStart w:id="242" w:name="_Toc328598566"/>
      <w:bookmarkStart w:id="243" w:name="_Toc328663211"/>
      <w:bookmarkStart w:id="244" w:name="_Toc328753080"/>
      <w:bookmarkStart w:id="245" w:name="_Toc328577768"/>
      <w:bookmarkStart w:id="246" w:name="_Toc328598571"/>
      <w:bookmarkStart w:id="247" w:name="_Toc328663216"/>
      <w:bookmarkStart w:id="248" w:name="_Toc328753085"/>
      <w:bookmarkStart w:id="249" w:name="_Toc328577779"/>
      <w:bookmarkStart w:id="250" w:name="_Toc328598582"/>
      <w:bookmarkStart w:id="251" w:name="_Toc328663227"/>
      <w:bookmarkStart w:id="252" w:name="_Toc328753096"/>
      <w:bookmarkStart w:id="253" w:name="_Toc328577780"/>
      <w:bookmarkStart w:id="254" w:name="_Toc328598583"/>
      <w:bookmarkStart w:id="255" w:name="_Toc328663228"/>
      <w:bookmarkStart w:id="256" w:name="_Toc328753097"/>
      <w:bookmarkStart w:id="257" w:name="_Toc328577781"/>
      <w:bookmarkStart w:id="258" w:name="_Toc328598584"/>
      <w:bookmarkStart w:id="259" w:name="_Toc328663229"/>
      <w:bookmarkStart w:id="260" w:name="_Toc328753098"/>
      <w:bookmarkStart w:id="261" w:name="_Toc328577784"/>
      <w:bookmarkStart w:id="262" w:name="_Toc328598587"/>
      <w:bookmarkStart w:id="263" w:name="_Toc328663232"/>
      <w:bookmarkStart w:id="264" w:name="_Toc328753101"/>
      <w:bookmarkStart w:id="265" w:name="_Toc328577787"/>
      <w:bookmarkStart w:id="266" w:name="_Toc328598590"/>
      <w:bookmarkStart w:id="267" w:name="_Toc328663235"/>
      <w:bookmarkStart w:id="268" w:name="_Toc328753104"/>
      <w:bookmarkStart w:id="269" w:name="_Toc328577788"/>
      <w:bookmarkStart w:id="270" w:name="_Toc328598591"/>
      <w:bookmarkStart w:id="271" w:name="_Toc328663236"/>
      <w:bookmarkStart w:id="272" w:name="_Toc328753105"/>
      <w:bookmarkStart w:id="273" w:name="_Toc328577790"/>
      <w:bookmarkStart w:id="274" w:name="_Toc328598593"/>
      <w:bookmarkStart w:id="275" w:name="_Toc328663238"/>
      <w:bookmarkStart w:id="276" w:name="_Toc328753107"/>
      <w:bookmarkStart w:id="277" w:name="_Toc328577792"/>
      <w:bookmarkStart w:id="278" w:name="_Toc328598595"/>
      <w:bookmarkStart w:id="279" w:name="_Toc328663240"/>
      <w:bookmarkStart w:id="280" w:name="_Toc328753109"/>
      <w:bookmarkStart w:id="281" w:name="_Toc328577793"/>
      <w:bookmarkStart w:id="282" w:name="_Toc328598596"/>
      <w:bookmarkStart w:id="283" w:name="_Toc328663241"/>
      <w:bookmarkStart w:id="284" w:name="_Toc328753110"/>
      <w:bookmarkStart w:id="285" w:name="_Toc328577799"/>
      <w:bookmarkStart w:id="286" w:name="_Toc328598602"/>
      <w:bookmarkStart w:id="287" w:name="_Toc328663247"/>
      <w:bookmarkStart w:id="288" w:name="_Toc328753116"/>
      <w:bookmarkStart w:id="289" w:name="_Toc328577802"/>
      <w:bookmarkStart w:id="290" w:name="_Toc328598605"/>
      <w:bookmarkStart w:id="291" w:name="_Toc328663250"/>
      <w:bookmarkStart w:id="292" w:name="_Toc328753119"/>
      <w:bookmarkStart w:id="293" w:name="_Toc328577803"/>
      <w:bookmarkStart w:id="294" w:name="_Toc328598606"/>
      <w:bookmarkStart w:id="295" w:name="_Toc328663251"/>
      <w:bookmarkStart w:id="296" w:name="_Toc328753120"/>
      <w:bookmarkStart w:id="297" w:name="_Toc328577805"/>
      <w:bookmarkStart w:id="298" w:name="_Toc328598608"/>
      <w:bookmarkStart w:id="299" w:name="_Toc328663253"/>
      <w:bookmarkStart w:id="300" w:name="_Toc328753122"/>
      <w:bookmarkStart w:id="301" w:name="_Toc328577806"/>
      <w:bookmarkStart w:id="302" w:name="_Toc328598609"/>
      <w:bookmarkStart w:id="303" w:name="_Toc328663254"/>
      <w:bookmarkStart w:id="304" w:name="_Toc328753123"/>
      <w:bookmarkStart w:id="305" w:name="_Toc328577808"/>
      <w:bookmarkStart w:id="306" w:name="_Toc328598611"/>
      <w:bookmarkStart w:id="307" w:name="_Toc328663256"/>
      <w:bookmarkStart w:id="308" w:name="_Toc328753125"/>
      <w:bookmarkStart w:id="309" w:name="_Toc328577809"/>
      <w:bookmarkStart w:id="310" w:name="_Toc328598612"/>
      <w:bookmarkStart w:id="311" w:name="_Toc328663257"/>
      <w:bookmarkStart w:id="312" w:name="_Toc328753126"/>
      <w:bookmarkStart w:id="313" w:name="_Toc328577810"/>
      <w:bookmarkStart w:id="314" w:name="_Toc328598613"/>
      <w:bookmarkStart w:id="315" w:name="_Toc328663258"/>
      <w:bookmarkStart w:id="316" w:name="_Toc328753127"/>
      <w:bookmarkStart w:id="317" w:name="_Toc328577811"/>
      <w:bookmarkStart w:id="318" w:name="_Toc328598614"/>
      <w:bookmarkStart w:id="319" w:name="_Toc328663259"/>
      <w:bookmarkStart w:id="320" w:name="_Toc328753128"/>
      <w:bookmarkStart w:id="321" w:name="_Toc328577812"/>
      <w:bookmarkStart w:id="322" w:name="_Toc328598615"/>
      <w:bookmarkStart w:id="323" w:name="_Toc328663260"/>
      <w:bookmarkStart w:id="324" w:name="_Toc328753129"/>
      <w:bookmarkStart w:id="325" w:name="_Toc328577813"/>
      <w:bookmarkStart w:id="326" w:name="_Toc328598616"/>
      <w:bookmarkStart w:id="327" w:name="_Toc328663261"/>
      <w:bookmarkStart w:id="328" w:name="_Toc328753130"/>
      <w:bookmarkStart w:id="329" w:name="_Toc328577817"/>
      <w:bookmarkStart w:id="330" w:name="_Toc328598620"/>
      <w:bookmarkStart w:id="331" w:name="_Toc328663265"/>
      <w:bookmarkStart w:id="332" w:name="_Toc328753134"/>
      <w:bookmarkStart w:id="333" w:name="_Toc328577820"/>
      <w:bookmarkStart w:id="334" w:name="_Toc328598623"/>
      <w:bookmarkStart w:id="335" w:name="_Toc328663268"/>
      <w:bookmarkStart w:id="336" w:name="_Toc328753137"/>
      <w:bookmarkStart w:id="337" w:name="_Toc328577821"/>
      <w:bookmarkStart w:id="338" w:name="_Toc328598624"/>
      <w:bookmarkStart w:id="339" w:name="_Toc328663269"/>
      <w:bookmarkStart w:id="340" w:name="_Toc328753138"/>
      <w:bookmarkStart w:id="341" w:name="_Toc328577822"/>
      <w:bookmarkStart w:id="342" w:name="_Toc328598625"/>
      <w:bookmarkStart w:id="343" w:name="_Toc328663270"/>
      <w:bookmarkStart w:id="344" w:name="_Toc328753139"/>
      <w:bookmarkStart w:id="345" w:name="_Toc328577825"/>
      <w:bookmarkStart w:id="346" w:name="_Toc328598628"/>
      <w:bookmarkStart w:id="347" w:name="_Toc328663273"/>
      <w:bookmarkStart w:id="348" w:name="_Toc328753142"/>
      <w:bookmarkStart w:id="349" w:name="_Toc328577828"/>
      <w:bookmarkStart w:id="350" w:name="_Toc328598631"/>
      <w:bookmarkStart w:id="351" w:name="_Toc328663276"/>
      <w:bookmarkStart w:id="352" w:name="_Toc328753145"/>
      <w:bookmarkStart w:id="353" w:name="_Toc328577829"/>
      <w:bookmarkStart w:id="354" w:name="_Toc328598632"/>
      <w:bookmarkStart w:id="355" w:name="_Toc328663277"/>
      <w:bookmarkStart w:id="356" w:name="_Toc328753146"/>
      <w:bookmarkStart w:id="357" w:name="_Toc328577830"/>
      <w:bookmarkStart w:id="358" w:name="_Toc328598633"/>
      <w:bookmarkStart w:id="359" w:name="_Toc328663278"/>
      <w:bookmarkStart w:id="360" w:name="_Toc328753147"/>
      <w:bookmarkStart w:id="361" w:name="_Toc328577833"/>
      <w:bookmarkStart w:id="362" w:name="_Toc328598636"/>
      <w:bookmarkStart w:id="363" w:name="_Toc328663281"/>
      <w:bookmarkStart w:id="364" w:name="_Toc328753150"/>
      <w:bookmarkStart w:id="365" w:name="_Toc328577836"/>
      <w:bookmarkStart w:id="366" w:name="_Toc328598639"/>
      <w:bookmarkStart w:id="367" w:name="_Toc328663284"/>
      <w:bookmarkStart w:id="368" w:name="_Toc328753153"/>
      <w:bookmarkStart w:id="369" w:name="_Toc328577837"/>
      <w:bookmarkStart w:id="370" w:name="_Toc328598640"/>
      <w:bookmarkStart w:id="371" w:name="_Toc328663285"/>
      <w:bookmarkStart w:id="372" w:name="_Toc328753154"/>
      <w:bookmarkStart w:id="373" w:name="_Toc328577841"/>
      <w:bookmarkStart w:id="374" w:name="_Toc328598644"/>
      <w:bookmarkStart w:id="375" w:name="_Toc328663289"/>
      <w:bookmarkStart w:id="376" w:name="_Toc328753158"/>
      <w:bookmarkStart w:id="377" w:name="_Toc328577844"/>
      <w:bookmarkStart w:id="378" w:name="_Toc328598647"/>
      <w:bookmarkStart w:id="379" w:name="_Toc328663292"/>
      <w:bookmarkStart w:id="380" w:name="_Toc328753161"/>
      <w:bookmarkStart w:id="381" w:name="_Toc328577845"/>
      <w:bookmarkStart w:id="382" w:name="_Toc328598648"/>
      <w:bookmarkStart w:id="383" w:name="_Toc328663293"/>
      <w:bookmarkStart w:id="384" w:name="_Toc328753162"/>
      <w:bookmarkStart w:id="385" w:name="_Toc328577846"/>
      <w:bookmarkStart w:id="386" w:name="_Toc328598649"/>
      <w:bookmarkStart w:id="387" w:name="_Toc328663294"/>
      <w:bookmarkStart w:id="388" w:name="_Toc328753163"/>
      <w:bookmarkStart w:id="389" w:name="_Toc328577848"/>
      <w:bookmarkStart w:id="390" w:name="_Toc328598651"/>
      <w:bookmarkStart w:id="391" w:name="_Toc328663296"/>
      <w:bookmarkStart w:id="392" w:name="_Toc328753165"/>
      <w:bookmarkStart w:id="393" w:name="_Toc328577851"/>
      <w:bookmarkStart w:id="394" w:name="_Toc328598654"/>
      <w:bookmarkStart w:id="395" w:name="_Toc328663299"/>
      <w:bookmarkStart w:id="396" w:name="_Toc328753168"/>
      <w:bookmarkStart w:id="397" w:name="_Toc328577855"/>
      <w:bookmarkStart w:id="398" w:name="_Toc328598658"/>
      <w:bookmarkStart w:id="399" w:name="_Toc328663303"/>
      <w:bookmarkStart w:id="400" w:name="_Toc328753172"/>
      <w:bookmarkStart w:id="401" w:name="_Toc328577856"/>
      <w:bookmarkStart w:id="402" w:name="_Toc328598659"/>
      <w:bookmarkStart w:id="403" w:name="_Toc328663304"/>
      <w:bookmarkStart w:id="404" w:name="_Toc328753173"/>
      <w:bookmarkStart w:id="405" w:name="_Toc328577858"/>
      <w:bookmarkStart w:id="406" w:name="_Toc328598661"/>
      <w:bookmarkStart w:id="407" w:name="_Toc328663306"/>
      <w:bookmarkStart w:id="408" w:name="_Toc328753175"/>
      <w:bookmarkStart w:id="409" w:name="_Toc328577861"/>
      <w:bookmarkStart w:id="410" w:name="_Toc328598664"/>
      <w:bookmarkStart w:id="411" w:name="_Toc328663309"/>
      <w:bookmarkStart w:id="412" w:name="_Toc328753178"/>
      <w:bookmarkStart w:id="413" w:name="_Toc328577862"/>
      <w:bookmarkStart w:id="414" w:name="_Toc328598665"/>
      <w:bookmarkStart w:id="415" w:name="_Toc328663310"/>
      <w:bookmarkStart w:id="416" w:name="_Toc328753179"/>
      <w:bookmarkStart w:id="417" w:name="_Toc328577865"/>
      <w:bookmarkStart w:id="418" w:name="_Toc328598668"/>
      <w:bookmarkStart w:id="419" w:name="_Toc328663313"/>
      <w:bookmarkStart w:id="420" w:name="_Toc328753182"/>
      <w:bookmarkStart w:id="421" w:name="_Toc317097659"/>
      <w:bookmarkStart w:id="422" w:name="_Toc317183663"/>
      <w:bookmarkStart w:id="423" w:name="_Toc317097660"/>
      <w:bookmarkStart w:id="424" w:name="_Toc317183664"/>
      <w:bookmarkStart w:id="425" w:name="_Toc317097661"/>
      <w:bookmarkStart w:id="426" w:name="_Toc317183665"/>
      <w:bookmarkStart w:id="427" w:name="_Toc317097662"/>
      <w:bookmarkStart w:id="428" w:name="_Toc317183666"/>
      <w:bookmarkStart w:id="429" w:name="_Toc317097663"/>
      <w:bookmarkStart w:id="430" w:name="_Toc317183667"/>
      <w:bookmarkStart w:id="431" w:name="_Toc317097664"/>
      <w:bookmarkStart w:id="432" w:name="_Toc317183668"/>
      <w:bookmarkStart w:id="433" w:name="_Toc317097665"/>
      <w:bookmarkStart w:id="434" w:name="_Toc317183669"/>
      <w:bookmarkStart w:id="435" w:name="_Toc317097678"/>
      <w:bookmarkStart w:id="436" w:name="_Toc317183682"/>
      <w:bookmarkStart w:id="437" w:name="_Toc317097686"/>
      <w:bookmarkStart w:id="438" w:name="_Toc317183690"/>
      <w:bookmarkStart w:id="439" w:name="_Toc317097691"/>
      <w:bookmarkStart w:id="440" w:name="_Toc317183695"/>
      <w:bookmarkStart w:id="441" w:name="_Toc317097700"/>
      <w:bookmarkStart w:id="442" w:name="_Toc317183704"/>
      <w:bookmarkStart w:id="443" w:name="_Toc317097708"/>
      <w:bookmarkStart w:id="444" w:name="_Toc317183712"/>
      <w:bookmarkStart w:id="445" w:name="_Toc317097716"/>
      <w:bookmarkStart w:id="446" w:name="_Toc317183720"/>
      <w:bookmarkStart w:id="447" w:name="_Toc317097721"/>
      <w:bookmarkStart w:id="448" w:name="_Toc317183725"/>
      <w:bookmarkStart w:id="449" w:name="_Toc317097730"/>
      <w:bookmarkStart w:id="450" w:name="_Toc317183734"/>
      <w:bookmarkStart w:id="451" w:name="_Toc317097738"/>
      <w:bookmarkStart w:id="452" w:name="_Toc317183742"/>
      <w:bookmarkStart w:id="453" w:name="_Toc317097743"/>
      <w:bookmarkStart w:id="454" w:name="_Toc317183747"/>
      <w:bookmarkStart w:id="455" w:name="_Toc317097749"/>
      <w:bookmarkStart w:id="456" w:name="_Toc317183753"/>
      <w:bookmarkStart w:id="457" w:name="_Toc317097759"/>
      <w:bookmarkStart w:id="458" w:name="_Toc317183763"/>
      <w:bookmarkStart w:id="459" w:name="_Toc317097764"/>
      <w:bookmarkStart w:id="460" w:name="_Toc317183768"/>
      <w:bookmarkStart w:id="461" w:name="_Toc317097770"/>
      <w:bookmarkStart w:id="462" w:name="_Toc317183774"/>
      <w:bookmarkStart w:id="463" w:name="_Toc317097780"/>
      <w:bookmarkStart w:id="464" w:name="_Toc317183784"/>
      <w:bookmarkStart w:id="465" w:name="_Toc317097785"/>
      <w:bookmarkStart w:id="466" w:name="_Toc317183789"/>
      <w:bookmarkStart w:id="467" w:name="_Toc317097791"/>
      <w:bookmarkStart w:id="468" w:name="_Toc317183795"/>
      <w:bookmarkStart w:id="469" w:name="_Toc317097801"/>
      <w:bookmarkStart w:id="470" w:name="_Toc317183805"/>
      <w:bookmarkStart w:id="471" w:name="_Toc317097806"/>
      <w:bookmarkStart w:id="472" w:name="_Toc317183810"/>
      <w:bookmarkStart w:id="473" w:name="_Toc317097812"/>
      <w:bookmarkStart w:id="474" w:name="_Toc317183816"/>
      <w:bookmarkStart w:id="475" w:name="_Toc317097818"/>
      <w:bookmarkStart w:id="476" w:name="_Toc317183822"/>
      <w:bookmarkStart w:id="477" w:name="_Toc328577870"/>
      <w:bookmarkStart w:id="478" w:name="_Toc328598673"/>
      <w:bookmarkStart w:id="479" w:name="_Toc328663318"/>
      <w:bookmarkStart w:id="480" w:name="_Toc328753187"/>
      <w:bookmarkStart w:id="481" w:name="_Toc328577873"/>
      <w:bookmarkStart w:id="482" w:name="_Toc328578354"/>
      <w:bookmarkStart w:id="483" w:name="_Toc328598676"/>
      <w:bookmarkStart w:id="484" w:name="_Toc328599178"/>
      <w:bookmarkStart w:id="485" w:name="_Toc328663321"/>
      <w:bookmarkStart w:id="486" w:name="_Toc328663825"/>
      <w:bookmarkStart w:id="487" w:name="_Toc328663911"/>
      <w:bookmarkStart w:id="488" w:name="_Toc328663997"/>
      <w:bookmarkStart w:id="489" w:name="_Toc328664083"/>
      <w:bookmarkStart w:id="490" w:name="_Toc328664169"/>
      <w:bookmarkStart w:id="491" w:name="_Toc328664256"/>
      <w:bookmarkStart w:id="492" w:name="_Toc328664344"/>
      <w:bookmarkStart w:id="493" w:name="_Toc328664430"/>
      <w:bookmarkStart w:id="494" w:name="_Toc328664791"/>
      <w:bookmarkStart w:id="495" w:name="_Toc328753190"/>
      <w:bookmarkStart w:id="496" w:name="_Toc328753694"/>
      <w:bookmarkStart w:id="497" w:name="_Toc328577886"/>
      <w:bookmarkStart w:id="498" w:name="_Toc328598689"/>
      <w:bookmarkStart w:id="499" w:name="_Toc328663334"/>
      <w:bookmarkStart w:id="500" w:name="_Toc328753203"/>
      <w:bookmarkStart w:id="501" w:name="_Toc328577890"/>
      <w:bookmarkStart w:id="502" w:name="_Toc328598693"/>
      <w:bookmarkStart w:id="503" w:name="_Toc328663338"/>
      <w:bookmarkStart w:id="504" w:name="_Toc328753207"/>
      <w:bookmarkStart w:id="505" w:name="_Toc328577896"/>
      <w:bookmarkStart w:id="506" w:name="_Toc328598699"/>
      <w:bookmarkStart w:id="507" w:name="_Toc328663344"/>
      <w:bookmarkStart w:id="508" w:name="_Toc328753213"/>
      <w:bookmarkStart w:id="509" w:name="_Toc328577897"/>
      <w:bookmarkStart w:id="510" w:name="_Toc328598700"/>
      <w:bookmarkStart w:id="511" w:name="_Toc328663345"/>
      <w:bookmarkStart w:id="512" w:name="_Toc328753214"/>
      <w:bookmarkStart w:id="513" w:name="_Toc328577907"/>
      <w:bookmarkStart w:id="514" w:name="_Toc328598710"/>
      <w:bookmarkStart w:id="515" w:name="_Toc328663355"/>
      <w:bookmarkStart w:id="516" w:name="_Toc328753224"/>
      <w:bookmarkStart w:id="517" w:name="_Toc328577909"/>
      <w:bookmarkStart w:id="518" w:name="_Toc328598712"/>
      <w:bookmarkStart w:id="519" w:name="_Toc328663357"/>
      <w:bookmarkStart w:id="520" w:name="_Toc328753226"/>
      <w:bookmarkStart w:id="521" w:name="_Toc328577912"/>
      <w:bookmarkStart w:id="522" w:name="_Toc328598715"/>
      <w:bookmarkStart w:id="523" w:name="_Toc328663360"/>
      <w:bookmarkStart w:id="524" w:name="_Toc328753229"/>
      <w:bookmarkStart w:id="525" w:name="_Toc328577915"/>
      <w:bookmarkStart w:id="526" w:name="_Toc328598718"/>
      <w:bookmarkStart w:id="527" w:name="_Toc328663363"/>
      <w:bookmarkStart w:id="528" w:name="_Toc328753232"/>
      <w:bookmarkStart w:id="529" w:name="_Toc328577921"/>
      <w:bookmarkStart w:id="530" w:name="_Toc328598724"/>
      <w:bookmarkStart w:id="531" w:name="_Toc328663369"/>
      <w:bookmarkStart w:id="532" w:name="_Toc328753238"/>
      <w:bookmarkStart w:id="533" w:name="_Toc328577932"/>
      <w:bookmarkStart w:id="534" w:name="_Toc328598735"/>
      <w:bookmarkStart w:id="535" w:name="_Toc328663380"/>
      <w:bookmarkStart w:id="536" w:name="_Toc328753249"/>
      <w:bookmarkStart w:id="537" w:name="_Toc328577934"/>
      <w:bookmarkStart w:id="538" w:name="_Toc328598737"/>
      <w:bookmarkStart w:id="539" w:name="_Toc328663382"/>
      <w:bookmarkStart w:id="540" w:name="_Toc328753251"/>
      <w:bookmarkStart w:id="541" w:name="_Toc328577938"/>
      <w:bookmarkStart w:id="542" w:name="_Toc328598741"/>
      <w:bookmarkStart w:id="543" w:name="_Toc328663386"/>
      <w:bookmarkStart w:id="544" w:name="_Toc328753255"/>
      <w:bookmarkStart w:id="545" w:name="_Toc328577940"/>
      <w:bookmarkStart w:id="546" w:name="_Toc328598743"/>
      <w:bookmarkStart w:id="547" w:name="_Toc328663388"/>
      <w:bookmarkStart w:id="548" w:name="_Toc328753257"/>
      <w:bookmarkStart w:id="549" w:name="_Toc328577941"/>
      <w:bookmarkStart w:id="550" w:name="_Toc328598744"/>
      <w:bookmarkStart w:id="551" w:name="_Toc328663389"/>
      <w:bookmarkStart w:id="552" w:name="_Toc328753258"/>
      <w:bookmarkStart w:id="553" w:name="_Toc328577946"/>
      <w:bookmarkStart w:id="554" w:name="_Toc328598749"/>
      <w:bookmarkStart w:id="555" w:name="_Toc328663394"/>
      <w:bookmarkStart w:id="556" w:name="_Toc328753263"/>
      <w:bookmarkStart w:id="557" w:name="_Toc328577957"/>
      <w:bookmarkStart w:id="558" w:name="_Toc328598760"/>
      <w:bookmarkStart w:id="559" w:name="_Toc328663405"/>
      <w:bookmarkStart w:id="560" w:name="_Toc328753274"/>
      <w:bookmarkStart w:id="561" w:name="_Toc328577958"/>
      <w:bookmarkStart w:id="562" w:name="_Toc328598761"/>
      <w:bookmarkStart w:id="563" w:name="_Toc328663406"/>
      <w:bookmarkStart w:id="564" w:name="_Toc328753275"/>
      <w:bookmarkStart w:id="565" w:name="_Toc288383137"/>
      <w:bookmarkStart w:id="566" w:name="_Toc328577995"/>
      <w:bookmarkStart w:id="567" w:name="_Toc328598798"/>
      <w:bookmarkStart w:id="568" w:name="_Toc328663443"/>
      <w:bookmarkStart w:id="569" w:name="_Toc328753312"/>
      <w:bookmarkStart w:id="570" w:name="_Toc328577999"/>
      <w:bookmarkStart w:id="571" w:name="_Toc328598802"/>
      <w:bookmarkStart w:id="572" w:name="_Toc328663447"/>
      <w:bookmarkStart w:id="573" w:name="_Toc328753316"/>
      <w:bookmarkStart w:id="574" w:name="_Toc328578001"/>
      <w:bookmarkStart w:id="575" w:name="_Toc328598804"/>
      <w:bookmarkStart w:id="576" w:name="_Toc328663449"/>
      <w:bookmarkStart w:id="577" w:name="_Toc328753318"/>
      <w:bookmarkStart w:id="578" w:name="_Toc328578003"/>
      <w:bookmarkStart w:id="579" w:name="_Toc328598806"/>
      <w:bookmarkStart w:id="580" w:name="_Toc328663451"/>
      <w:bookmarkStart w:id="581" w:name="_Toc328753320"/>
      <w:bookmarkStart w:id="582" w:name="_Toc328578011"/>
      <w:bookmarkStart w:id="583" w:name="_Toc328598814"/>
      <w:bookmarkStart w:id="584" w:name="_Toc328663459"/>
      <w:bookmarkStart w:id="585" w:name="_Toc328753328"/>
      <w:bookmarkStart w:id="586" w:name="_Toc328578012"/>
      <w:bookmarkStart w:id="587" w:name="_Toc328598815"/>
      <w:bookmarkStart w:id="588" w:name="_Toc328663460"/>
      <w:bookmarkStart w:id="589" w:name="_Toc328753329"/>
      <w:bookmarkStart w:id="590" w:name="_Toc328578055"/>
      <w:bookmarkStart w:id="591" w:name="_Toc328598858"/>
      <w:bookmarkStart w:id="592" w:name="_Toc328663503"/>
      <w:bookmarkStart w:id="593" w:name="_Toc328753372"/>
      <w:bookmarkStart w:id="594" w:name="_Toc328578056"/>
      <w:bookmarkStart w:id="595" w:name="_Toc328598859"/>
      <w:bookmarkStart w:id="596" w:name="_Toc328663504"/>
      <w:bookmarkStart w:id="597" w:name="_Toc328753373"/>
      <w:bookmarkStart w:id="598" w:name="_Toc328578162"/>
      <w:bookmarkStart w:id="599" w:name="_Toc328598965"/>
      <w:bookmarkStart w:id="600" w:name="_Toc328663610"/>
      <w:bookmarkStart w:id="601" w:name="_Toc328753479"/>
      <w:bookmarkStart w:id="602" w:name="_Toc328578170"/>
      <w:bookmarkStart w:id="603" w:name="_Toc328598973"/>
      <w:bookmarkStart w:id="604" w:name="_Toc328663618"/>
      <w:bookmarkStart w:id="605" w:name="_Toc328753487"/>
      <w:bookmarkStart w:id="606" w:name="_Toc328578171"/>
      <w:bookmarkStart w:id="607" w:name="_Toc328598974"/>
      <w:bookmarkStart w:id="608" w:name="_Toc328663619"/>
      <w:bookmarkStart w:id="609" w:name="_Toc328753488"/>
      <w:bookmarkStart w:id="610" w:name="_Toc328578172"/>
      <w:bookmarkStart w:id="611" w:name="_Toc328598975"/>
      <w:bookmarkStart w:id="612" w:name="_Toc328663620"/>
      <w:bookmarkStart w:id="613" w:name="_Toc328753489"/>
      <w:bookmarkStart w:id="614" w:name="_Toc328578174"/>
      <w:bookmarkStart w:id="615" w:name="_Toc328598977"/>
      <w:bookmarkStart w:id="616" w:name="_Toc328663622"/>
      <w:bookmarkStart w:id="617" w:name="_Toc328753491"/>
      <w:bookmarkStart w:id="618" w:name="_Toc328578182"/>
      <w:bookmarkStart w:id="619" w:name="_Toc328598985"/>
      <w:bookmarkStart w:id="620" w:name="_Toc328663630"/>
      <w:bookmarkStart w:id="621" w:name="_Toc328753499"/>
      <w:bookmarkStart w:id="622" w:name="_Toc278305710"/>
      <w:bookmarkStart w:id="623" w:name="_Toc278893662"/>
      <w:bookmarkStart w:id="624" w:name="_Toc278977647"/>
      <w:bookmarkStart w:id="625" w:name="_Toc20221200"/>
      <w:bookmarkStart w:id="626" w:name="_Toc330921832"/>
      <w:bookmarkStart w:id="627" w:name="_Toc330921842"/>
      <w:bookmarkStart w:id="628" w:name="_Toc330921843"/>
      <w:bookmarkStart w:id="629" w:name="_Toc330921844"/>
      <w:bookmarkStart w:id="630" w:name="_Toc330921845"/>
      <w:bookmarkStart w:id="631" w:name="_Toc330921850"/>
      <w:bookmarkStart w:id="632" w:name="_Toc330921851"/>
      <w:bookmarkStart w:id="633" w:name="_Toc330921852"/>
      <w:bookmarkStart w:id="634" w:name="_Toc330921853"/>
      <w:bookmarkStart w:id="635" w:name="_Toc330921854"/>
      <w:bookmarkStart w:id="636" w:name="_Toc330921855"/>
      <w:bookmarkStart w:id="637" w:name="_Toc330921856"/>
      <w:bookmarkStart w:id="638" w:name="_Toc330921858"/>
      <w:bookmarkStart w:id="639" w:name="_Toc330921859"/>
      <w:bookmarkStart w:id="640" w:name="_Toc330921860"/>
      <w:bookmarkStart w:id="641" w:name="_Toc330921861"/>
      <w:bookmarkStart w:id="642" w:name="_Toc330921862"/>
      <w:bookmarkStart w:id="643" w:name="_Toc330921867"/>
      <w:bookmarkStart w:id="644" w:name="_Toc330921868"/>
      <w:bookmarkStart w:id="645" w:name="_Toc330921870"/>
      <w:bookmarkStart w:id="646" w:name="_Toc330921871"/>
      <w:bookmarkStart w:id="647" w:name="_Toc330921872"/>
      <w:bookmarkStart w:id="648" w:name="_Toc330921873"/>
      <w:bookmarkStart w:id="649" w:name="_Toc330921874"/>
      <w:bookmarkStart w:id="650" w:name="_Toc330921879"/>
      <w:bookmarkStart w:id="651" w:name="_Toc330921880"/>
      <w:bookmarkStart w:id="652" w:name="_Toc330921882"/>
      <w:bookmarkStart w:id="653" w:name="_Toc330921883"/>
      <w:bookmarkStart w:id="654" w:name="_Toc330921884"/>
      <w:bookmarkStart w:id="655" w:name="_Toc330921885"/>
      <w:bookmarkStart w:id="656" w:name="_Toc330921890"/>
      <w:bookmarkStart w:id="657" w:name="_Toc330921891"/>
      <w:bookmarkStart w:id="658" w:name="_Toc330921893"/>
      <w:bookmarkStart w:id="659" w:name="_Toc330921894"/>
      <w:bookmarkStart w:id="660" w:name="_Toc330921895"/>
      <w:bookmarkStart w:id="661" w:name="_Toc330921901"/>
      <w:bookmarkStart w:id="662" w:name="_Toc330921902"/>
      <w:bookmarkStart w:id="663" w:name="_Toc330921904"/>
      <w:bookmarkStart w:id="664" w:name="_Toc330921905"/>
      <w:bookmarkStart w:id="665" w:name="_Toc330921907"/>
      <w:bookmarkStart w:id="666" w:name="_Toc330921908"/>
      <w:bookmarkStart w:id="667" w:name="_Toc330921909"/>
      <w:bookmarkStart w:id="668" w:name="_Toc330921913"/>
      <w:bookmarkStart w:id="669" w:name="_Toc330921914"/>
      <w:bookmarkStart w:id="670" w:name="_Toc330921916"/>
      <w:bookmarkStart w:id="671" w:name="_Toc330921917"/>
      <w:bookmarkStart w:id="672" w:name="_Toc330921919"/>
      <w:bookmarkStart w:id="673" w:name="_Toc330921923"/>
      <w:bookmarkStart w:id="674" w:name="_Toc330921924"/>
      <w:bookmarkStart w:id="675" w:name="_Toc330921926"/>
      <w:bookmarkStart w:id="676" w:name="_Toc330921927"/>
      <w:bookmarkStart w:id="677" w:name="_Toc330921929"/>
      <w:bookmarkStart w:id="678" w:name="_Toc330921931"/>
      <w:bookmarkStart w:id="679" w:name="_Toc330921933"/>
      <w:bookmarkStart w:id="680" w:name="_Toc330921936"/>
      <w:bookmarkStart w:id="681" w:name="_Toc330921937"/>
      <w:bookmarkStart w:id="682" w:name="_Toc330921939"/>
      <w:bookmarkStart w:id="683" w:name="_Toc330921940"/>
      <w:bookmarkStart w:id="684" w:name="_Toc330921943"/>
      <w:bookmarkStart w:id="685" w:name="_Toc338608772"/>
      <w:bookmarkStart w:id="686" w:name="_Toc338608774"/>
      <w:bookmarkStart w:id="687" w:name="_Toc24167875"/>
      <w:bookmarkStart w:id="688" w:name="_Toc24168931"/>
      <w:bookmarkStart w:id="689" w:name="_Toc328598990"/>
      <w:bookmarkStart w:id="690" w:name="_Toc328663636"/>
      <w:bookmarkStart w:id="691" w:name="_Toc328753505"/>
      <w:bookmarkStart w:id="692" w:name="_Toc328598993"/>
      <w:bookmarkStart w:id="693" w:name="_Toc328663639"/>
      <w:bookmarkStart w:id="694" w:name="_Toc328753508"/>
      <w:bookmarkStart w:id="695" w:name="_Toc328598996"/>
      <w:bookmarkStart w:id="696" w:name="_Toc328663642"/>
      <w:bookmarkStart w:id="697" w:name="_Toc328753511"/>
      <w:bookmarkStart w:id="698" w:name="_Toc328599001"/>
      <w:bookmarkStart w:id="699" w:name="_Toc328663647"/>
      <w:bookmarkStart w:id="700" w:name="_Toc328753516"/>
      <w:bookmarkStart w:id="701" w:name="_Toc328599003"/>
      <w:bookmarkStart w:id="702" w:name="_Toc328663649"/>
      <w:bookmarkStart w:id="703" w:name="_Toc328753518"/>
      <w:bookmarkStart w:id="704" w:name="_Toc328599006"/>
      <w:bookmarkStart w:id="705" w:name="_Toc328663652"/>
      <w:bookmarkStart w:id="706" w:name="_Toc328753521"/>
      <w:bookmarkStart w:id="707" w:name="_Toc328599008"/>
      <w:bookmarkStart w:id="708" w:name="_Toc328663654"/>
      <w:bookmarkStart w:id="709" w:name="_Toc328753523"/>
      <w:bookmarkStart w:id="710" w:name="_Toc22727479"/>
      <w:bookmarkStart w:id="711" w:name="_Toc22728252"/>
      <w:bookmarkStart w:id="712" w:name="_Toc22728986"/>
      <w:bookmarkStart w:id="713" w:name="_Toc22790490"/>
      <w:bookmarkStart w:id="714" w:name="_Toc22727483"/>
      <w:bookmarkStart w:id="715" w:name="_Toc22728256"/>
      <w:bookmarkStart w:id="716" w:name="_Toc22728990"/>
      <w:bookmarkStart w:id="717" w:name="_Toc22790494"/>
      <w:bookmarkStart w:id="718" w:name="_Toc22006965"/>
      <w:bookmarkStart w:id="719" w:name="_Toc22033244"/>
      <w:bookmarkStart w:id="720" w:name="_Toc330921949"/>
      <w:bookmarkStart w:id="721" w:name="_Toc330921956"/>
      <w:bookmarkStart w:id="722" w:name="_Toc330921957"/>
      <w:bookmarkStart w:id="723" w:name="_Toc330921958"/>
      <w:bookmarkStart w:id="724" w:name="_Toc330921959"/>
      <w:bookmarkStart w:id="725" w:name="_Toc330921960"/>
      <w:bookmarkStart w:id="726" w:name="_Toc311217284"/>
      <w:bookmarkStart w:id="727" w:name="_Toc311217287"/>
      <w:bookmarkStart w:id="728" w:name="_Toc311217291"/>
      <w:bookmarkStart w:id="729" w:name="_Toc311217298"/>
      <w:bookmarkStart w:id="730" w:name="_Toc311217303"/>
      <w:bookmarkStart w:id="731" w:name="_Toc311217312"/>
      <w:bookmarkStart w:id="732" w:name="_Toc311217316"/>
      <w:bookmarkStart w:id="733" w:name="_Toc311217318"/>
      <w:bookmarkStart w:id="734" w:name="_Toc311217320"/>
      <w:bookmarkStart w:id="735" w:name="_Toc311217331"/>
      <w:bookmarkStart w:id="736" w:name="_Toc311217332"/>
      <w:bookmarkStart w:id="737" w:name="_Toc311217333"/>
      <w:bookmarkStart w:id="738" w:name="_Toc311217334"/>
      <w:bookmarkStart w:id="739" w:name="_Toc311217363"/>
      <w:bookmarkStart w:id="740" w:name="_Toc311217416"/>
      <w:bookmarkStart w:id="741" w:name="_Toc311217520"/>
      <w:bookmarkStart w:id="742" w:name="_Toc311217530"/>
      <w:bookmarkStart w:id="743" w:name="_Toc311217535"/>
      <w:bookmarkStart w:id="744" w:name="_Toc311217610"/>
      <w:bookmarkStart w:id="745" w:name="_Toc311217611"/>
      <w:bookmarkStart w:id="746" w:name="_Toc311217686"/>
      <w:bookmarkStart w:id="747" w:name="_Toc311217689"/>
      <w:bookmarkStart w:id="748" w:name="_Toc311217690"/>
      <w:bookmarkStart w:id="749" w:name="_Toc311217691"/>
      <w:bookmarkStart w:id="750" w:name="_Toc311217759"/>
      <w:bookmarkStart w:id="751" w:name="_Toc311217765"/>
      <w:bookmarkStart w:id="752" w:name="_Toc311217825"/>
      <w:bookmarkStart w:id="753" w:name="_Toc311217826"/>
      <w:bookmarkStart w:id="754" w:name="_Toc311217867"/>
      <w:bookmarkStart w:id="755" w:name="_Toc311217872"/>
      <w:bookmarkStart w:id="756" w:name="_Toc311218100"/>
      <w:bookmarkStart w:id="757" w:name="_Toc311218101"/>
      <w:bookmarkStart w:id="758" w:name="_Toc311218106"/>
      <w:bookmarkStart w:id="759" w:name="_Toc311218112"/>
      <w:bookmarkStart w:id="760" w:name="_Toc311218117"/>
      <w:bookmarkStart w:id="761" w:name="_Toc311218125"/>
      <w:bookmarkStart w:id="762" w:name="_Toc311218127"/>
      <w:bookmarkStart w:id="763" w:name="_Toc311218133"/>
      <w:bookmarkStart w:id="764" w:name="_Toc311218135"/>
      <w:bookmarkStart w:id="765" w:name="_Toc311218141"/>
      <w:bookmarkStart w:id="766" w:name="_Toc311218143"/>
      <w:bookmarkStart w:id="767" w:name="_Toc311218146"/>
      <w:bookmarkStart w:id="768" w:name="_Toc311218147"/>
      <w:bookmarkStart w:id="769" w:name="_Toc311218149"/>
      <w:bookmarkStart w:id="770" w:name="_Toc311218323"/>
      <w:bookmarkStart w:id="771" w:name="_Toc311218329"/>
      <w:bookmarkStart w:id="772" w:name="_Toc311218332"/>
      <w:bookmarkStart w:id="773" w:name="_Toc311218341"/>
      <w:bookmarkStart w:id="774" w:name="_Toc311218342"/>
      <w:bookmarkStart w:id="775" w:name="_Toc311218345"/>
      <w:bookmarkStart w:id="776" w:name="_Toc311218349"/>
      <w:bookmarkStart w:id="777" w:name="_Toc311218352"/>
      <w:bookmarkStart w:id="778" w:name="_Toc311218353"/>
      <w:bookmarkStart w:id="779" w:name="_Toc311218354"/>
      <w:bookmarkStart w:id="780" w:name="_Toc311218356"/>
      <w:bookmarkStart w:id="781" w:name="_Toc311218358"/>
      <w:bookmarkStart w:id="782" w:name="_Toc311218446"/>
      <w:bookmarkStart w:id="783" w:name="_Toc311218447"/>
      <w:bookmarkStart w:id="784" w:name="_Toc311218535"/>
      <w:bookmarkStart w:id="785" w:name="_Toc311218537"/>
      <w:bookmarkStart w:id="786" w:name="_Toc311218642"/>
      <w:bookmarkStart w:id="787" w:name="_Toc311218644"/>
      <w:bookmarkStart w:id="788" w:name="_Toc311218749"/>
      <w:bookmarkStart w:id="789" w:name="_Toc311218750"/>
      <w:bookmarkStart w:id="790" w:name="_Toc311218849"/>
      <w:bookmarkStart w:id="791" w:name="_Toc311218851"/>
      <w:bookmarkStart w:id="792" w:name="_Toc311219347"/>
      <w:bookmarkStart w:id="793" w:name="_Toc311219348"/>
      <w:bookmarkStart w:id="794" w:name="_Toc311219815"/>
      <w:bookmarkStart w:id="795" w:name="_Toc311219817"/>
      <w:bookmarkStart w:id="796" w:name="_Toc311219824"/>
      <w:bookmarkStart w:id="797" w:name="_Toc311219841"/>
      <w:bookmarkStart w:id="798" w:name="_Toc311219842"/>
      <w:bookmarkStart w:id="799" w:name="_Toc311219843"/>
      <w:bookmarkStart w:id="800" w:name="_Toc311219844"/>
      <w:bookmarkStart w:id="801" w:name="_Toc311219850"/>
      <w:bookmarkStart w:id="802" w:name="_Toc311219852"/>
      <w:bookmarkStart w:id="803" w:name="_Toc311219853"/>
      <w:bookmarkStart w:id="804" w:name="_Toc311219854"/>
      <w:bookmarkStart w:id="805" w:name="_Toc311219855"/>
      <w:bookmarkStart w:id="806" w:name="_Toc311219856"/>
      <w:bookmarkStart w:id="807" w:name="_Toc311219857"/>
      <w:bookmarkStart w:id="808" w:name="_Toc311219861"/>
      <w:bookmarkStart w:id="809" w:name="_Toc311219867"/>
      <w:bookmarkStart w:id="810" w:name="_Toc311219870"/>
      <w:bookmarkStart w:id="811" w:name="_Toc311219871"/>
      <w:bookmarkStart w:id="812" w:name="_Toc311219872"/>
      <w:bookmarkStart w:id="813" w:name="_Toc311219873"/>
      <w:bookmarkStart w:id="814" w:name="_Toc311219874"/>
      <w:bookmarkStart w:id="815" w:name="_Toc311219875"/>
      <w:bookmarkStart w:id="816" w:name="_Toc311219877"/>
      <w:bookmarkStart w:id="817" w:name="_Toc311219883"/>
      <w:bookmarkStart w:id="818" w:name="_Toc311219886"/>
      <w:bookmarkStart w:id="819" w:name="_Toc311219889"/>
      <w:bookmarkStart w:id="820" w:name="_Toc311219890"/>
      <w:bookmarkStart w:id="821" w:name="_Toc311219891"/>
      <w:bookmarkStart w:id="822" w:name="_Toc311219892"/>
      <w:bookmarkStart w:id="823" w:name="_Toc311219893"/>
      <w:bookmarkStart w:id="824" w:name="_Toc311219895"/>
      <w:bookmarkStart w:id="825" w:name="_Toc311219896"/>
      <w:bookmarkStart w:id="826" w:name="_Toc311219897"/>
      <w:bookmarkStart w:id="827" w:name="_Toc311219898"/>
      <w:bookmarkStart w:id="828" w:name="_Toc311219899"/>
      <w:bookmarkStart w:id="829" w:name="_Toc311219900"/>
      <w:bookmarkStart w:id="830" w:name="_Toc311219901"/>
      <w:bookmarkStart w:id="831" w:name="_Toc311219902"/>
      <w:bookmarkStart w:id="832" w:name="_Toc311219938"/>
      <w:bookmarkStart w:id="833" w:name="_Toc311219940"/>
      <w:bookmarkStart w:id="834" w:name="_Toc311219961"/>
      <w:bookmarkStart w:id="835" w:name="_Toc311219989"/>
      <w:bookmarkStart w:id="836" w:name="_Toc29970785"/>
      <w:bookmarkStart w:id="837" w:name="_Toc29970797"/>
      <w:bookmarkStart w:id="838" w:name="_Toc29970909"/>
      <w:bookmarkStart w:id="839" w:name="_Toc29971021"/>
      <w:bookmarkStart w:id="840" w:name="_Toc29971133"/>
      <w:bookmarkStart w:id="841" w:name="_Toc29971188"/>
      <w:bookmarkStart w:id="842" w:name="_Toc29971192"/>
      <w:bookmarkStart w:id="843" w:name="_Toc29971235"/>
      <w:bookmarkStart w:id="844" w:name="_Toc29971238"/>
      <w:bookmarkStart w:id="845" w:name="_Toc29971240"/>
      <w:bookmarkStart w:id="846" w:name="_Toc29971249"/>
      <w:bookmarkStart w:id="847" w:name="_Toc29971260"/>
      <w:bookmarkStart w:id="848" w:name="_Toc29971279"/>
      <w:bookmarkStart w:id="849" w:name="_Toc29971281"/>
      <w:bookmarkStart w:id="850" w:name="_Toc29971300"/>
      <w:bookmarkStart w:id="851" w:name="_Toc29971302"/>
      <w:bookmarkStart w:id="852" w:name="_Toc29971321"/>
      <w:bookmarkStart w:id="853" w:name="_Toc29971323"/>
      <w:bookmarkStart w:id="854" w:name="_Toc29971342"/>
      <w:bookmarkStart w:id="855" w:name="_Toc29971344"/>
      <w:bookmarkStart w:id="856" w:name="_Toc29971363"/>
      <w:bookmarkStart w:id="857" w:name="_Toc29971365"/>
      <w:bookmarkStart w:id="858" w:name="_Toc29971384"/>
      <w:bookmarkStart w:id="859" w:name="_Toc29971771"/>
      <w:bookmarkStart w:id="860" w:name="_Toc330921963"/>
      <w:bookmarkStart w:id="861" w:name="_Toc330857423"/>
      <w:bookmarkStart w:id="862" w:name="_Toc33078898"/>
      <w:bookmarkStart w:id="863" w:name="_Toc33078899"/>
      <w:bookmarkStart w:id="864" w:name="_Toc24878143"/>
      <w:bookmarkStart w:id="865" w:name="_Toc24878171"/>
      <w:bookmarkStart w:id="866" w:name="_Toc24878199"/>
      <w:bookmarkStart w:id="867" w:name="_Toc24878227"/>
      <w:bookmarkStart w:id="868" w:name="_Toc24878251"/>
      <w:bookmarkStart w:id="869" w:name="_Toc24878277"/>
      <w:bookmarkStart w:id="870" w:name="_Toc24878303"/>
      <w:bookmarkStart w:id="871" w:name="_Toc24878329"/>
      <w:bookmarkStart w:id="872" w:name="_Toc24878352"/>
      <w:bookmarkStart w:id="873" w:name="_Toc24878384"/>
      <w:bookmarkStart w:id="874" w:name="_Toc24878416"/>
      <w:bookmarkStart w:id="875" w:name="_Toc24878448"/>
      <w:bookmarkStart w:id="876" w:name="_Toc24878473"/>
      <w:bookmarkStart w:id="877" w:name="_Toc24878507"/>
      <w:bookmarkStart w:id="878" w:name="_Toc24878541"/>
      <w:bookmarkStart w:id="879" w:name="_Toc24878575"/>
      <w:bookmarkStart w:id="880" w:name="_Toc24878592"/>
      <w:bookmarkStart w:id="881" w:name="_Toc24881337"/>
      <w:bookmarkStart w:id="882" w:name="_Toc24878601"/>
      <w:bookmarkStart w:id="883" w:name="_Toc24878625"/>
      <w:bookmarkStart w:id="884" w:name="_Toc24878649"/>
      <w:bookmarkStart w:id="885" w:name="_Toc24878673"/>
      <w:bookmarkStart w:id="886" w:name="_Toc24878693"/>
      <w:bookmarkStart w:id="887" w:name="_Toc24878742"/>
      <w:bookmarkStart w:id="888" w:name="_Toc24878749"/>
      <w:bookmarkStart w:id="889" w:name="_Toc24878756"/>
      <w:bookmarkStart w:id="890" w:name="_Toc24878778"/>
      <w:bookmarkStart w:id="891" w:name="_Toc24878789"/>
      <w:bookmarkStart w:id="892" w:name="_Toc24878800"/>
      <w:bookmarkStart w:id="893" w:name="_Toc24878822"/>
      <w:bookmarkStart w:id="894" w:name="_Toc24878833"/>
      <w:bookmarkStart w:id="895" w:name="_Toc24878844"/>
      <w:bookmarkStart w:id="896" w:name="_Toc24878855"/>
      <w:bookmarkStart w:id="897" w:name="_Toc24878866"/>
      <w:bookmarkStart w:id="898" w:name="_Toc24878877"/>
      <w:bookmarkStart w:id="899" w:name="_Toc24878888"/>
      <w:bookmarkStart w:id="900" w:name="_Toc24878899"/>
      <w:bookmarkStart w:id="901" w:name="_Toc24878906"/>
      <w:bookmarkStart w:id="902" w:name="_Toc24878913"/>
      <w:bookmarkStart w:id="903" w:name="_Toc24878935"/>
      <w:bookmarkStart w:id="904" w:name="_Toc24878946"/>
      <w:bookmarkStart w:id="905" w:name="_Toc24878957"/>
      <w:bookmarkStart w:id="906" w:name="_Toc24878979"/>
      <w:bookmarkStart w:id="907" w:name="_Toc24878990"/>
      <w:bookmarkStart w:id="908" w:name="_Toc24879001"/>
      <w:bookmarkStart w:id="909" w:name="_Toc24879023"/>
      <w:bookmarkStart w:id="910" w:name="_Toc24879034"/>
      <w:bookmarkStart w:id="911" w:name="_Toc24879045"/>
      <w:bookmarkStart w:id="912" w:name="_Toc24879067"/>
      <w:bookmarkStart w:id="913" w:name="_Toc24879078"/>
      <w:bookmarkStart w:id="914" w:name="_Toc24879089"/>
      <w:bookmarkStart w:id="915" w:name="_Toc24879111"/>
      <w:bookmarkStart w:id="916" w:name="_Toc24879122"/>
      <w:bookmarkStart w:id="917" w:name="_Toc24879133"/>
      <w:bookmarkStart w:id="918" w:name="_Toc24879144"/>
      <w:bookmarkStart w:id="919" w:name="_Toc24881341"/>
      <w:bookmarkStart w:id="920" w:name="_Toc24879150"/>
      <w:bookmarkStart w:id="921" w:name="_Toc24879157"/>
      <w:bookmarkStart w:id="922" w:name="_Toc24879179"/>
      <w:bookmarkStart w:id="923" w:name="_Toc24879190"/>
      <w:bookmarkStart w:id="924" w:name="_Toc24879201"/>
      <w:bookmarkStart w:id="925" w:name="_Toc24879212"/>
      <w:bookmarkStart w:id="926" w:name="_Toc24879223"/>
      <w:bookmarkStart w:id="927" w:name="_Toc24879234"/>
      <w:bookmarkStart w:id="928" w:name="_Toc24879245"/>
      <w:bookmarkStart w:id="929" w:name="_Toc24879256"/>
      <w:bookmarkStart w:id="930" w:name="_Toc24879267"/>
      <w:bookmarkStart w:id="931" w:name="_Toc24879278"/>
      <w:bookmarkStart w:id="932" w:name="_Toc24879289"/>
      <w:bookmarkStart w:id="933" w:name="_Toc24879300"/>
      <w:bookmarkStart w:id="934" w:name="_Toc24879311"/>
      <w:bookmarkStart w:id="935" w:name="_Toc24879322"/>
      <w:bookmarkStart w:id="936" w:name="_Toc24879344"/>
      <w:bookmarkStart w:id="937" w:name="_Toc24879355"/>
      <w:bookmarkStart w:id="938" w:name="_Toc24879366"/>
      <w:bookmarkStart w:id="939" w:name="_Toc24879377"/>
      <w:bookmarkStart w:id="940" w:name="_Toc24879388"/>
      <w:bookmarkStart w:id="941" w:name="_Toc24879399"/>
      <w:bookmarkStart w:id="942" w:name="_Toc24879410"/>
      <w:bookmarkStart w:id="943" w:name="_Toc24879421"/>
      <w:bookmarkStart w:id="944" w:name="_Toc24879432"/>
      <w:bookmarkStart w:id="945" w:name="_Toc24879443"/>
      <w:bookmarkStart w:id="946" w:name="_Toc24879454"/>
      <w:bookmarkStart w:id="947" w:name="_Toc24879465"/>
      <w:bookmarkStart w:id="948" w:name="_Toc24879476"/>
      <w:bookmarkStart w:id="949" w:name="_Toc24879498"/>
      <w:bookmarkStart w:id="950" w:name="_Toc24879509"/>
      <w:bookmarkStart w:id="951" w:name="_Toc24879520"/>
      <w:bookmarkStart w:id="952" w:name="_Toc24879531"/>
      <w:bookmarkStart w:id="953" w:name="_Toc24879542"/>
      <w:bookmarkStart w:id="954" w:name="_Toc24879553"/>
      <w:bookmarkStart w:id="955" w:name="_Toc24879564"/>
      <w:bookmarkStart w:id="956" w:name="_Toc24879575"/>
      <w:bookmarkStart w:id="957" w:name="_Toc24879586"/>
      <w:bookmarkStart w:id="958" w:name="_Toc24879597"/>
      <w:bookmarkStart w:id="959" w:name="_Toc24879608"/>
      <w:bookmarkStart w:id="960" w:name="_Toc24879619"/>
      <w:bookmarkStart w:id="961" w:name="_Toc24879630"/>
      <w:bookmarkStart w:id="962" w:name="_Toc24879641"/>
      <w:bookmarkStart w:id="963" w:name="_Toc24879663"/>
      <w:bookmarkStart w:id="964" w:name="_Toc24879674"/>
      <w:bookmarkStart w:id="965" w:name="_Toc24879696"/>
      <w:bookmarkStart w:id="966" w:name="_Toc24879707"/>
      <w:bookmarkStart w:id="967" w:name="_Toc24879718"/>
      <w:bookmarkStart w:id="968" w:name="_Toc24879729"/>
      <w:bookmarkStart w:id="969" w:name="_Toc24879740"/>
      <w:bookmarkStart w:id="970" w:name="_Toc24879751"/>
      <w:bookmarkStart w:id="971" w:name="_Toc24879762"/>
      <w:bookmarkStart w:id="972" w:name="_Toc24879773"/>
      <w:bookmarkStart w:id="973" w:name="_Toc24879784"/>
      <w:bookmarkStart w:id="974" w:name="_Toc24879795"/>
      <w:bookmarkStart w:id="975" w:name="_Toc24879806"/>
      <w:bookmarkStart w:id="976" w:name="_Toc24879817"/>
      <w:bookmarkStart w:id="977" w:name="_Toc24879828"/>
      <w:bookmarkStart w:id="978" w:name="_Toc24879839"/>
      <w:bookmarkStart w:id="979" w:name="_Toc24881342"/>
      <w:bookmarkStart w:id="980" w:name="_Toc24879845"/>
      <w:bookmarkStart w:id="981" w:name="_Toc24879852"/>
      <w:bookmarkStart w:id="982" w:name="_Toc24879874"/>
      <w:bookmarkStart w:id="983" w:name="_Toc24879885"/>
      <w:bookmarkStart w:id="984" w:name="_Toc24879896"/>
      <w:bookmarkStart w:id="985" w:name="_Toc24879907"/>
      <w:bookmarkStart w:id="986" w:name="_Toc24879918"/>
      <w:bookmarkStart w:id="987" w:name="_Toc24879929"/>
      <w:bookmarkStart w:id="988" w:name="_Toc24879940"/>
      <w:bookmarkStart w:id="989" w:name="_Toc24879951"/>
      <w:bookmarkStart w:id="990" w:name="_Toc24879962"/>
      <w:bookmarkStart w:id="991" w:name="_Toc24879973"/>
      <w:bookmarkStart w:id="992" w:name="_Toc24879984"/>
      <w:bookmarkStart w:id="993" w:name="_Toc24879995"/>
      <w:bookmarkStart w:id="994" w:name="_Toc24880006"/>
      <w:bookmarkStart w:id="995" w:name="_Toc24880017"/>
      <w:bookmarkStart w:id="996" w:name="_Toc24880039"/>
      <w:bookmarkStart w:id="997" w:name="_Toc24880050"/>
      <w:bookmarkStart w:id="998" w:name="_Toc24880061"/>
      <w:bookmarkStart w:id="999" w:name="_Toc24880072"/>
      <w:bookmarkStart w:id="1000" w:name="_Toc24880083"/>
      <w:bookmarkStart w:id="1001" w:name="_Toc24880094"/>
      <w:bookmarkStart w:id="1002" w:name="_Toc24880105"/>
      <w:bookmarkStart w:id="1003" w:name="_Toc24880116"/>
      <w:bookmarkStart w:id="1004" w:name="_Toc24880127"/>
      <w:bookmarkStart w:id="1005" w:name="_Toc24880138"/>
      <w:bookmarkStart w:id="1006" w:name="_Toc24880149"/>
      <w:bookmarkStart w:id="1007" w:name="_Toc24880160"/>
      <w:bookmarkStart w:id="1008" w:name="_Toc24880171"/>
      <w:bookmarkStart w:id="1009" w:name="_Toc24880193"/>
      <w:bookmarkStart w:id="1010" w:name="_Toc24880204"/>
      <w:bookmarkStart w:id="1011" w:name="_Toc24880215"/>
      <w:bookmarkStart w:id="1012" w:name="_Toc24880226"/>
      <w:bookmarkStart w:id="1013" w:name="_Toc24880237"/>
      <w:bookmarkStart w:id="1014" w:name="_Toc24880248"/>
      <w:bookmarkStart w:id="1015" w:name="_Toc24880259"/>
      <w:bookmarkStart w:id="1016" w:name="_Toc24880270"/>
      <w:bookmarkStart w:id="1017" w:name="_Toc24880281"/>
      <w:bookmarkStart w:id="1018" w:name="_Toc24880292"/>
      <w:bookmarkStart w:id="1019" w:name="_Toc24880303"/>
      <w:bookmarkStart w:id="1020" w:name="_Toc24880314"/>
      <w:bookmarkStart w:id="1021" w:name="_Toc24880325"/>
      <w:bookmarkStart w:id="1022" w:name="_Toc24880336"/>
      <w:bookmarkStart w:id="1023" w:name="_Toc24880358"/>
      <w:bookmarkStart w:id="1024" w:name="_Toc24880369"/>
      <w:bookmarkStart w:id="1025" w:name="_Toc24880391"/>
      <w:bookmarkStart w:id="1026" w:name="_Toc24880402"/>
      <w:bookmarkStart w:id="1027" w:name="_Toc24880413"/>
      <w:bookmarkStart w:id="1028" w:name="_Toc24880424"/>
      <w:bookmarkStart w:id="1029" w:name="_Toc24880435"/>
      <w:bookmarkStart w:id="1030" w:name="_Toc24880446"/>
      <w:bookmarkStart w:id="1031" w:name="_Toc24880457"/>
      <w:bookmarkStart w:id="1032" w:name="_Toc24880468"/>
      <w:bookmarkStart w:id="1033" w:name="_Toc24880479"/>
      <w:bookmarkStart w:id="1034" w:name="_Toc24880490"/>
      <w:bookmarkStart w:id="1035" w:name="_Toc24880501"/>
      <w:bookmarkStart w:id="1036" w:name="_Toc24880512"/>
      <w:bookmarkStart w:id="1037" w:name="_Toc24880523"/>
      <w:bookmarkStart w:id="1038" w:name="_Toc24880534"/>
      <w:bookmarkStart w:id="1039" w:name="_Toc24881343"/>
      <w:bookmarkStart w:id="1040" w:name="_Toc24880540"/>
      <w:bookmarkStart w:id="1041" w:name="_Toc24880547"/>
      <w:bookmarkStart w:id="1042" w:name="_Toc24880569"/>
      <w:bookmarkStart w:id="1043" w:name="_Toc24880580"/>
      <w:bookmarkStart w:id="1044" w:name="_Toc24880591"/>
      <w:bookmarkStart w:id="1045" w:name="_Toc24880602"/>
      <w:bookmarkStart w:id="1046" w:name="_Toc24880613"/>
      <w:bookmarkStart w:id="1047" w:name="_Toc24880624"/>
      <w:bookmarkStart w:id="1048" w:name="_Toc24880635"/>
      <w:bookmarkStart w:id="1049" w:name="_Toc24880646"/>
      <w:bookmarkStart w:id="1050" w:name="_Toc24880657"/>
      <w:bookmarkStart w:id="1051" w:name="_Toc24880679"/>
      <w:bookmarkStart w:id="1052" w:name="_Toc24880690"/>
      <w:bookmarkStart w:id="1053" w:name="_Toc24880701"/>
      <w:bookmarkStart w:id="1054" w:name="_Toc24880712"/>
      <w:bookmarkStart w:id="1055" w:name="_Toc24880723"/>
      <w:bookmarkStart w:id="1056" w:name="_Toc24880734"/>
      <w:bookmarkStart w:id="1057" w:name="_Toc24880745"/>
      <w:bookmarkStart w:id="1058" w:name="_Toc24880756"/>
      <w:bookmarkStart w:id="1059" w:name="_Toc24880767"/>
      <w:bookmarkStart w:id="1060" w:name="_Toc24880789"/>
      <w:bookmarkStart w:id="1061" w:name="_Toc24880800"/>
      <w:bookmarkStart w:id="1062" w:name="_Toc24880811"/>
      <w:bookmarkStart w:id="1063" w:name="_Toc24880822"/>
      <w:bookmarkStart w:id="1064" w:name="_Toc24880833"/>
      <w:bookmarkStart w:id="1065" w:name="_Toc24880844"/>
      <w:bookmarkStart w:id="1066" w:name="_Toc24880855"/>
      <w:bookmarkStart w:id="1067" w:name="_Toc24880866"/>
      <w:bookmarkStart w:id="1068" w:name="_Toc24880877"/>
      <w:bookmarkStart w:id="1069" w:name="_Toc24880899"/>
      <w:bookmarkStart w:id="1070" w:name="_Toc24880910"/>
      <w:bookmarkStart w:id="1071" w:name="_Toc24880921"/>
      <w:bookmarkStart w:id="1072" w:name="_Toc24880932"/>
      <w:bookmarkStart w:id="1073" w:name="_Toc24880943"/>
      <w:bookmarkStart w:id="1074" w:name="_Toc24880954"/>
      <w:bookmarkStart w:id="1075" w:name="_Toc24880965"/>
      <w:bookmarkStart w:id="1076" w:name="_Toc24880976"/>
      <w:bookmarkStart w:id="1077" w:name="_Toc24880998"/>
      <w:bookmarkStart w:id="1078" w:name="_Toc24881009"/>
      <w:bookmarkStart w:id="1079" w:name="_Toc24881020"/>
      <w:bookmarkStart w:id="1080" w:name="_Toc24881031"/>
      <w:bookmarkStart w:id="1081" w:name="_Toc24881042"/>
      <w:bookmarkStart w:id="1082" w:name="_Toc24881053"/>
      <w:bookmarkStart w:id="1083" w:name="_Toc24881064"/>
      <w:bookmarkStart w:id="1084" w:name="_Toc24881075"/>
      <w:bookmarkStart w:id="1085" w:name="_Toc24881086"/>
      <w:bookmarkStart w:id="1086" w:name="_Toc33078907"/>
      <w:bookmarkStart w:id="1087" w:name="_Toc24881104"/>
      <w:bookmarkStart w:id="1088" w:name="_Toc33078912"/>
      <w:bookmarkStart w:id="1089" w:name="_Toc33078919"/>
      <w:bookmarkStart w:id="1090" w:name="_Toc24881112"/>
      <w:bookmarkStart w:id="1091" w:name="_Toc24881114"/>
      <w:bookmarkStart w:id="1092" w:name="_Toc24881115"/>
      <w:bookmarkStart w:id="1093" w:name="_Toc24881117"/>
      <w:bookmarkStart w:id="1094" w:name="_Toc33078928"/>
      <w:bookmarkStart w:id="1095" w:name="_Toc23248822"/>
      <w:bookmarkStart w:id="1096" w:name="_Toc23248830"/>
      <w:bookmarkStart w:id="1097" w:name="_Hlt168807772"/>
      <w:bookmarkStart w:id="1098" w:name="_Toc73966554"/>
      <w:bookmarkStart w:id="1099" w:name="_Toc330810998"/>
      <w:bookmarkStart w:id="1100" w:name="_Toc330812793"/>
      <w:bookmarkStart w:id="1101" w:name="_Toc327284572"/>
      <w:bookmarkStart w:id="1102" w:name="_Toc327290460"/>
      <w:bookmarkStart w:id="1103" w:name="_Toc327299505"/>
      <w:bookmarkStart w:id="1104" w:name="_Toc327299818"/>
      <w:bookmarkStart w:id="1105" w:name="_Toc29960185"/>
      <w:bookmarkStart w:id="1106" w:name="_Toc29972050"/>
      <w:bookmarkStart w:id="1107" w:name="_Toc29960222"/>
      <w:bookmarkStart w:id="1108" w:name="_Toc29972087"/>
      <w:bookmarkStart w:id="1109" w:name="_Toc331028443"/>
      <w:bookmarkStart w:id="1110" w:name="_Hlt22605870"/>
      <w:bookmarkStart w:id="1111" w:name="_Toc356148056"/>
      <w:bookmarkStart w:id="1112" w:name="_Toc339889442"/>
      <w:bookmarkStart w:id="1113" w:name="_Toc340052321"/>
      <w:bookmarkStart w:id="1114" w:name="_Toc332305078"/>
      <w:bookmarkStart w:id="1115" w:name="_Toc332305325"/>
      <w:bookmarkStart w:id="1116" w:name="_Toc332971307"/>
      <w:bookmarkStart w:id="1117" w:name="_Toc332979244"/>
      <w:bookmarkStart w:id="1118" w:name="_Toc332982075"/>
      <w:bookmarkStart w:id="1119" w:name="_Toc332982218"/>
      <w:bookmarkStart w:id="1120" w:name="_Toc333174121"/>
      <w:bookmarkStart w:id="1121" w:name="_Toc333174646"/>
      <w:bookmarkStart w:id="1122" w:name="_Toc332305079"/>
      <w:bookmarkStart w:id="1123" w:name="_Toc332305326"/>
      <w:bookmarkStart w:id="1124" w:name="_Toc332971308"/>
      <w:bookmarkStart w:id="1125" w:name="_Toc332979245"/>
      <w:bookmarkStart w:id="1126" w:name="_Toc332982076"/>
      <w:bookmarkStart w:id="1127" w:name="_Toc332982219"/>
      <w:bookmarkStart w:id="1128" w:name="_Toc333174122"/>
      <w:bookmarkStart w:id="1129" w:name="_Toc333174647"/>
      <w:bookmarkStart w:id="1130" w:name="_Toc332305107"/>
      <w:bookmarkStart w:id="1131" w:name="_Toc332305354"/>
      <w:bookmarkStart w:id="1132" w:name="_Toc332971336"/>
      <w:bookmarkStart w:id="1133" w:name="_Toc332979273"/>
      <w:bookmarkStart w:id="1134" w:name="_Toc332982104"/>
      <w:bookmarkStart w:id="1135" w:name="_Toc332982247"/>
      <w:bookmarkStart w:id="1136" w:name="_Toc333174150"/>
      <w:bookmarkStart w:id="1137" w:name="_Toc333174675"/>
      <w:bookmarkStart w:id="1138" w:name="_Toc348545556"/>
      <w:bookmarkStart w:id="1139" w:name="_Toc348629387"/>
      <w:bookmarkStart w:id="1140" w:name="_Toc356148080"/>
      <w:bookmarkStart w:id="1141" w:name="_Toc348545568"/>
      <w:bookmarkStart w:id="1142" w:name="_Toc348629399"/>
      <w:bookmarkStart w:id="1143" w:name="_Toc332305127"/>
      <w:bookmarkStart w:id="1144" w:name="_Toc332305374"/>
      <w:bookmarkStart w:id="1145" w:name="_Toc332971357"/>
      <w:bookmarkStart w:id="1146" w:name="_Toc332979294"/>
      <w:bookmarkStart w:id="1147" w:name="_Toc332982125"/>
      <w:bookmarkStart w:id="1148" w:name="_Toc332982268"/>
      <w:bookmarkStart w:id="1149" w:name="_Toc333174171"/>
      <w:bookmarkStart w:id="1150" w:name="_Toc333174696"/>
      <w:bookmarkStart w:id="1151" w:name="_Toc332305130"/>
      <w:bookmarkStart w:id="1152" w:name="_Toc332305377"/>
      <w:bookmarkStart w:id="1153" w:name="_Toc332971360"/>
      <w:bookmarkStart w:id="1154" w:name="_Toc332979297"/>
      <w:bookmarkStart w:id="1155" w:name="_Toc332982128"/>
      <w:bookmarkStart w:id="1156" w:name="_Toc332982271"/>
      <w:bookmarkStart w:id="1157" w:name="_Toc333174174"/>
      <w:bookmarkStart w:id="1158" w:name="_Toc333174699"/>
      <w:bookmarkStart w:id="1159" w:name="GoHere"/>
      <w:bookmarkStart w:id="1160" w:name="_Toc356148090"/>
      <w:bookmarkStart w:id="1161" w:name="_Toc348545581"/>
      <w:bookmarkStart w:id="1162" w:name="_Toc348629412"/>
      <w:bookmarkStart w:id="1163" w:name="_Toc339889494"/>
      <w:bookmarkStart w:id="1164" w:name="_Toc340052373"/>
      <w:bookmarkStart w:id="1165" w:name="_Toc356148110"/>
      <w:bookmarkStart w:id="1166" w:name="_Toc356148112"/>
      <w:bookmarkStart w:id="1167" w:name="_Toc358989205"/>
      <w:bookmarkStart w:id="1168" w:name="_Toc358990294"/>
      <w:bookmarkStart w:id="1169" w:name="_Toc358990517"/>
      <w:bookmarkStart w:id="1170" w:name="_Toc359074856"/>
      <w:bookmarkStart w:id="1171" w:name="_Toc359075007"/>
      <w:bookmarkStart w:id="1172" w:name="_Toc359083265"/>
      <w:bookmarkStart w:id="1173" w:name="_Toc363478540"/>
      <w:bookmarkStart w:id="1174" w:name="_Toc363478974"/>
      <w:bookmarkStart w:id="1175" w:name="_Toc363479110"/>
      <w:bookmarkStart w:id="1176" w:name="_Toc363586251"/>
      <w:bookmarkStart w:id="1177" w:name="_Toc363586394"/>
      <w:bookmarkStart w:id="1178" w:name="_Toc363586537"/>
      <w:bookmarkStart w:id="1179" w:name="_Toc363586680"/>
      <w:bookmarkStart w:id="1180" w:name="_Toc363646371"/>
      <w:bookmarkStart w:id="1181" w:name="_Toc363478542"/>
      <w:bookmarkStart w:id="1182" w:name="_Toc363478976"/>
      <w:bookmarkStart w:id="1183" w:name="_Toc363479112"/>
      <w:bookmarkStart w:id="1184" w:name="_Toc363586253"/>
      <w:bookmarkStart w:id="1185" w:name="_Toc363586396"/>
      <w:bookmarkStart w:id="1186" w:name="_Toc363586539"/>
      <w:bookmarkStart w:id="1187" w:name="_Toc363586682"/>
      <w:bookmarkStart w:id="1188" w:name="_Toc363646373"/>
      <w:bookmarkStart w:id="1189" w:name="_Toc363478543"/>
      <w:bookmarkStart w:id="1190" w:name="_Toc363478977"/>
      <w:bookmarkStart w:id="1191" w:name="_Toc363479113"/>
      <w:bookmarkStart w:id="1192" w:name="_Toc363586254"/>
      <w:bookmarkStart w:id="1193" w:name="_Toc363586397"/>
      <w:bookmarkStart w:id="1194" w:name="_Toc363586540"/>
      <w:bookmarkStart w:id="1195" w:name="_Toc363586683"/>
      <w:bookmarkStart w:id="1196" w:name="_Toc363646374"/>
      <w:bookmarkStart w:id="1197" w:name="_Toc363478545"/>
      <w:bookmarkStart w:id="1198" w:name="_Toc363478979"/>
      <w:bookmarkStart w:id="1199" w:name="_Toc363479115"/>
      <w:bookmarkStart w:id="1200" w:name="_Toc363586256"/>
      <w:bookmarkStart w:id="1201" w:name="_Toc363586399"/>
      <w:bookmarkStart w:id="1202" w:name="_Toc363586542"/>
      <w:bookmarkStart w:id="1203" w:name="_Toc363586685"/>
      <w:bookmarkStart w:id="1204" w:name="_Toc363646376"/>
      <w:bookmarkStart w:id="1205" w:name="_Toc363478547"/>
      <w:bookmarkStart w:id="1206" w:name="_Toc363478981"/>
      <w:bookmarkStart w:id="1207" w:name="_Toc363479117"/>
      <w:bookmarkStart w:id="1208" w:name="_Toc363586258"/>
      <w:bookmarkStart w:id="1209" w:name="_Toc363586401"/>
      <w:bookmarkStart w:id="1210" w:name="_Toc363586544"/>
      <w:bookmarkStart w:id="1211" w:name="_Toc363586687"/>
      <w:bookmarkStart w:id="1212" w:name="_Toc363646378"/>
      <w:bookmarkStart w:id="1213" w:name="_Toc363478990"/>
      <w:bookmarkStart w:id="1214" w:name="_Toc363479126"/>
      <w:bookmarkStart w:id="1215" w:name="_Toc363586267"/>
      <w:bookmarkStart w:id="1216" w:name="_Toc363586410"/>
      <w:bookmarkStart w:id="1217" w:name="_Toc363586553"/>
      <w:bookmarkStart w:id="1218" w:name="_Toc363586696"/>
      <w:bookmarkStart w:id="1219" w:name="_Toc363646387"/>
      <w:bookmarkStart w:id="1220" w:name="_Toc358989213"/>
      <w:bookmarkStart w:id="1221" w:name="_Toc358990302"/>
      <w:bookmarkStart w:id="1222" w:name="_Toc358990525"/>
      <w:bookmarkStart w:id="1223" w:name="_Toc359074864"/>
      <w:bookmarkStart w:id="1224" w:name="_Toc359075015"/>
      <w:bookmarkStart w:id="1225" w:name="_Toc359083273"/>
      <w:bookmarkStart w:id="1226" w:name="_Toc358989215"/>
      <w:bookmarkStart w:id="1227" w:name="_Toc358990304"/>
      <w:bookmarkStart w:id="1228" w:name="_Toc358990527"/>
      <w:bookmarkStart w:id="1229" w:name="_Toc359074866"/>
      <w:bookmarkStart w:id="1230" w:name="_Toc359075017"/>
      <w:bookmarkStart w:id="1231" w:name="_Toc359083275"/>
      <w:bookmarkStart w:id="1232" w:name="_Toc358989223"/>
      <w:bookmarkStart w:id="1233" w:name="_Toc358990312"/>
      <w:bookmarkStart w:id="1234" w:name="_Toc358990535"/>
      <w:bookmarkStart w:id="1235" w:name="_Toc359074874"/>
      <w:bookmarkStart w:id="1236" w:name="_Toc359075025"/>
      <w:bookmarkStart w:id="1237" w:name="_Toc359083283"/>
      <w:bookmarkStart w:id="1238" w:name="_Toc366771939"/>
      <w:bookmarkStart w:id="1239" w:name="_Toc351367660"/>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r w:rsidRPr="007D25B0">
        <w:rPr>
          <w:bCs/>
          <w:noProof/>
          <w:szCs w:val="24"/>
        </w:rPr>
        <w:t>Annex</w:t>
      </w:r>
      <w:r w:rsidRPr="007D25B0">
        <w:rPr>
          <w:noProof/>
          <w:szCs w:val="24"/>
        </w:rPr>
        <w:t xml:space="preserve"> F</w:t>
      </w:r>
      <w:r w:rsidRPr="007D25B0">
        <w:rPr>
          <w:b w:val="0"/>
          <w:noProof/>
          <w:szCs w:val="24"/>
        </w:rPr>
        <w:br/>
      </w:r>
      <w:r w:rsidRPr="007D25B0">
        <w:rPr>
          <w:b w:val="0"/>
          <w:noProof/>
          <w:szCs w:val="24"/>
        </w:rPr>
        <w:br/>
      </w:r>
      <w:r w:rsidRPr="007D25B0">
        <w:rPr>
          <w:lang w:val="en-US" w:eastAsia="ko-KR"/>
        </w:rPr>
        <w:t xml:space="preserve">Common syntax, semantics and decoding processes </w:t>
      </w:r>
      <w:r w:rsidRPr="007D25B0">
        <w:rPr>
          <w:lang w:val="en-US"/>
        </w:rPr>
        <w:t xml:space="preserve">for </w:t>
      </w:r>
      <w:r w:rsidRPr="007D25B0">
        <w:rPr>
          <w:lang w:val="en-US" w:eastAsia="ko-KR"/>
        </w:rPr>
        <w:t>multi-layer video coding extensions</w:t>
      </w:r>
      <w:bookmarkEnd w:id="1238"/>
    </w:p>
    <w:p w14:paraId="33D0F3C4" w14:textId="77777777" w:rsidR="008B3821" w:rsidRPr="007D25B0" w:rsidRDefault="008B3821" w:rsidP="008B3821">
      <w:pPr>
        <w:pStyle w:val="AnnexRef"/>
        <w:rPr>
          <w:lang w:val="en-US"/>
        </w:rPr>
      </w:pPr>
      <w:r w:rsidRPr="007D25B0">
        <w:rPr>
          <w:lang w:val="en-US"/>
        </w:rPr>
        <w:t>(This annex forms an integral part of this Recommendation | International Standard)</w:t>
      </w:r>
    </w:p>
    <w:p w14:paraId="722471F4" w14:textId="77777777" w:rsidR="008B3821" w:rsidRPr="007D25B0" w:rsidRDefault="008B3821" w:rsidP="008B3821">
      <w:pPr>
        <w:pStyle w:val="3N"/>
        <w:rPr>
          <w:lang w:val="en-US"/>
        </w:rPr>
      </w:pPr>
      <w:r w:rsidRPr="007D25B0">
        <w:rPr>
          <w:lang w:val="en-US"/>
        </w:rPr>
        <w:t xml:space="preserve">This annex specifies the common syntax, semantics and decoding processes for </w:t>
      </w:r>
      <w:r w:rsidRPr="007D25B0">
        <w:rPr>
          <w:lang w:val="en-US" w:eastAsia="ko-KR"/>
        </w:rPr>
        <w:t>multi-layer video coding extensions</w:t>
      </w:r>
      <w:r w:rsidRPr="007D25B0">
        <w:rPr>
          <w:lang w:val="en-US"/>
        </w:rPr>
        <w:t>.</w:t>
      </w:r>
    </w:p>
    <w:p w14:paraId="7B348FFA" w14:textId="77777777" w:rsidR="008B3821" w:rsidRPr="007D25B0" w:rsidRDefault="008B3821" w:rsidP="002026D5">
      <w:pPr>
        <w:pStyle w:val="3H0"/>
        <w:numPr>
          <w:ilvl w:val="1"/>
          <w:numId w:val="47"/>
        </w:numPr>
        <w:tabs>
          <w:tab w:val="clear" w:pos="1020"/>
          <w:tab w:val="num" w:pos="1134"/>
        </w:tabs>
        <w:overflowPunct w:val="0"/>
        <w:autoSpaceDE w:val="0"/>
        <w:autoSpaceDN w:val="0"/>
        <w:adjustRightInd w:val="0"/>
        <w:ind w:left="1134" w:hanging="1134"/>
        <w:textAlignment w:val="baseline"/>
        <w:rPr>
          <w:b w:val="0"/>
          <w:lang w:val="en-US"/>
        </w:rPr>
      </w:pPr>
      <w:bookmarkStart w:id="1240" w:name="_Toc366771940"/>
      <w:r w:rsidRPr="007D25B0">
        <w:rPr>
          <w:lang w:val="en-US"/>
        </w:rPr>
        <w:t>Scope</w:t>
      </w:r>
      <w:bookmarkEnd w:id="1240"/>
    </w:p>
    <w:p w14:paraId="2A847111" w14:textId="77777777" w:rsidR="008B3821" w:rsidRPr="007D25B0" w:rsidRDefault="008B3821" w:rsidP="008B3821">
      <w:pPr>
        <w:pStyle w:val="3N"/>
        <w:rPr>
          <w:lang w:val="en-US"/>
        </w:rPr>
      </w:pPr>
      <w:r w:rsidRPr="007D25B0">
        <w:rPr>
          <w:lang w:val="en-US" w:eastAsia="ko-KR"/>
        </w:rPr>
        <w:t xml:space="preserve">Common syntax, semantics and decoding processes </w:t>
      </w:r>
      <w:r w:rsidRPr="007D25B0">
        <w:rPr>
          <w:lang w:val="en-US"/>
        </w:rPr>
        <w:t xml:space="preserve">for </w:t>
      </w:r>
      <w:r w:rsidRPr="007D25B0">
        <w:rPr>
          <w:lang w:val="en-US" w:eastAsia="ko-KR"/>
        </w:rPr>
        <w:t>multi-layer video coding extensions</w:t>
      </w:r>
      <w:r w:rsidRPr="007D25B0">
        <w:rPr>
          <w:lang w:val="en-US"/>
        </w:rPr>
        <w:t xml:space="preserve"> are specified in this annex with reference made to clauses 2-9 and Annexes A-E and </w:t>
      </w:r>
      <w:r w:rsidR="0074750D" w:rsidRPr="007D25B0">
        <w:rPr>
          <w:lang w:val="en-US"/>
        </w:rPr>
        <w:fldChar w:fldCharType="begin"/>
      </w:r>
      <w:r w:rsidRPr="007D25B0">
        <w:rPr>
          <w:lang w:val="en-US"/>
        </w:rPr>
        <w:instrText xml:space="preserve"> REF _Ref348033633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G</w:t>
      </w:r>
      <w:r w:rsidR="0074750D" w:rsidRPr="007D25B0">
        <w:rPr>
          <w:lang w:val="en-US"/>
        </w:rPr>
        <w:fldChar w:fldCharType="end"/>
      </w:r>
      <w:r w:rsidRPr="007D25B0">
        <w:rPr>
          <w:lang w:val="en-US"/>
        </w:rPr>
        <w:t>.</w:t>
      </w:r>
    </w:p>
    <w:p w14:paraId="35F26DC5"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241" w:name="_Toc366771941"/>
      <w:r w:rsidRPr="007D25B0">
        <w:rPr>
          <w:lang w:val="en-US"/>
        </w:rPr>
        <w:t>Normative references</w:t>
      </w:r>
      <w:bookmarkEnd w:id="1241"/>
    </w:p>
    <w:p w14:paraId="3069FB2E" w14:textId="77777777" w:rsidR="008B3821" w:rsidRPr="007D25B0" w:rsidRDefault="008B3821" w:rsidP="008B3821">
      <w:pPr>
        <w:pStyle w:val="3N"/>
        <w:rPr>
          <w:lang w:val="en-US"/>
        </w:rPr>
      </w:pPr>
      <w:r w:rsidRPr="007D25B0">
        <w:rPr>
          <w:lang w:val="en-US"/>
        </w:rPr>
        <w:t>The specifications in clause 2 apply.</w:t>
      </w:r>
    </w:p>
    <w:p w14:paraId="6CD5DAAA"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242" w:name="_Ref364436814"/>
      <w:bookmarkStart w:id="1243" w:name="_Toc366771942"/>
      <w:r w:rsidRPr="007D25B0">
        <w:rPr>
          <w:lang w:val="en-US"/>
        </w:rPr>
        <w:t>Definitions</w:t>
      </w:r>
      <w:bookmarkEnd w:id="1242"/>
      <w:bookmarkEnd w:id="1243"/>
    </w:p>
    <w:p w14:paraId="6332AC7C" w14:textId="77777777" w:rsidR="008B3821" w:rsidRPr="007D25B0" w:rsidRDefault="008B3821" w:rsidP="008B3821">
      <w:pPr>
        <w:pStyle w:val="3N"/>
        <w:rPr>
          <w:lang w:val="en-US"/>
        </w:rPr>
      </w:pPr>
      <w:r w:rsidRPr="007D25B0">
        <w:rPr>
          <w:lang w:val="en-US"/>
        </w:rPr>
        <w:t>For the purpose of this annex, the following definitions apply in addition to the definitions in clause 3. These definitions are either not present in clause 3 or replace definitions in clause 3.</w:t>
      </w:r>
    </w:p>
    <w:p w14:paraId="2A0FED23"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access</w:t>
      </w:r>
      <w:proofErr w:type="gramEnd"/>
      <w:r w:rsidRPr="007D25B0">
        <w:rPr>
          <w:lang w:val="en-US"/>
        </w:rPr>
        <w:t xml:space="preserve"> unit:</w:t>
      </w:r>
      <w:r w:rsidRPr="007D25B0">
        <w:rPr>
          <w:b w:val="0"/>
          <w:lang w:val="en-US"/>
        </w:rPr>
        <w:t xml:space="preserve"> A set of </w:t>
      </w:r>
      <w:r w:rsidRPr="007D25B0">
        <w:rPr>
          <w:b w:val="0"/>
          <w:i/>
          <w:lang w:val="en-US"/>
        </w:rPr>
        <w:t>NAL units</w:t>
      </w:r>
      <w:r w:rsidRPr="007D25B0">
        <w:rPr>
          <w:b w:val="0"/>
          <w:lang w:val="en-US"/>
        </w:rPr>
        <w:t xml:space="preserve"> that are associated with each other according to a specified classification rule, are consecutive in </w:t>
      </w:r>
      <w:r w:rsidRPr="007D25B0">
        <w:rPr>
          <w:b w:val="0"/>
          <w:i/>
          <w:lang w:val="en-US"/>
        </w:rPr>
        <w:t>decoding order,</w:t>
      </w:r>
      <w:r w:rsidRPr="007D25B0">
        <w:rPr>
          <w:b w:val="0"/>
          <w:lang w:val="en-US"/>
        </w:rPr>
        <w:t xml:space="preserve"> and contain the </w:t>
      </w:r>
      <w:r w:rsidRPr="007D25B0">
        <w:rPr>
          <w:b w:val="0"/>
          <w:i/>
          <w:lang w:val="en-US"/>
        </w:rPr>
        <w:t>VCL NAL units</w:t>
      </w:r>
      <w:r w:rsidRPr="007D25B0">
        <w:rPr>
          <w:b w:val="0"/>
          <w:lang w:val="en-US"/>
        </w:rPr>
        <w:t xml:space="preserve"> of all </w:t>
      </w:r>
      <w:r w:rsidRPr="007D25B0">
        <w:rPr>
          <w:b w:val="0"/>
          <w:i/>
          <w:lang w:val="en-US"/>
        </w:rPr>
        <w:t>coded pictures</w:t>
      </w:r>
      <w:r w:rsidRPr="007D25B0">
        <w:rPr>
          <w:b w:val="0"/>
          <w:lang w:val="en-US"/>
        </w:rPr>
        <w:t xml:space="preserve"> associated with the same output time and their associated non-VCL NAL units.</w:t>
      </w:r>
    </w:p>
    <w:p w14:paraId="40091442" w14:textId="77777777" w:rsidR="008B3821" w:rsidRPr="007D25B0" w:rsidRDefault="008B3821" w:rsidP="008B3821">
      <w:pPr>
        <w:pStyle w:val="Note1"/>
        <w:ind w:left="1209"/>
        <w:rPr>
          <w:lang w:val="en-US"/>
        </w:rPr>
      </w:pPr>
      <w:r w:rsidRPr="007D25B0">
        <w:rPr>
          <w:lang w:val="en-US"/>
        </w:rPr>
        <w:t>NOTE </w:t>
      </w:r>
      <w:r w:rsidR="00836CDD">
        <w:fldChar w:fldCharType="begin"/>
      </w:r>
      <w:r w:rsidR="00836CDD">
        <w:instrText xml:space="preserve"> SEQ NoteCounter \r </w:instrText>
      </w:r>
      <w:r w:rsidR="00836CDD">
        <w:instrText xml:space="preserve">1 \* MERGEFORMAT </w:instrText>
      </w:r>
      <w:r w:rsidR="00836CDD">
        <w:fldChar w:fldCharType="separate"/>
      </w:r>
      <w:r w:rsidRPr="007D25B0">
        <w:rPr>
          <w:noProof/>
          <w:lang w:val="en-US"/>
        </w:rPr>
        <w:t>1</w:t>
      </w:r>
      <w:r w:rsidR="00836CDD">
        <w:rPr>
          <w:noProof/>
          <w:lang w:val="en-US"/>
        </w:rPr>
        <w:fldChar w:fldCharType="end"/>
      </w:r>
      <w:r w:rsidRPr="007D25B0">
        <w:rPr>
          <w:lang w:val="en-US"/>
        </w:rPr>
        <w:t> – Pictures in the same access unit are associated with the same picture order count.</w:t>
      </w:r>
    </w:p>
    <w:p w14:paraId="375AF8D3"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associated</w:t>
      </w:r>
      <w:proofErr w:type="gramEnd"/>
      <w:r w:rsidRPr="007D25B0">
        <w:rPr>
          <w:lang w:val="en-US"/>
        </w:rPr>
        <w:t xml:space="preserve"> IRAP picture:</w:t>
      </w:r>
      <w:r w:rsidRPr="007D25B0">
        <w:rPr>
          <w:b w:val="0"/>
          <w:lang w:val="en-US"/>
        </w:rPr>
        <w:t xml:space="preserve"> The previous </w:t>
      </w:r>
      <w:r w:rsidRPr="007D25B0">
        <w:rPr>
          <w:b w:val="0"/>
          <w:i/>
          <w:lang w:val="en-US"/>
        </w:rPr>
        <w:t>IRAP picture</w:t>
      </w:r>
      <w:r w:rsidRPr="007D25B0">
        <w:rPr>
          <w:b w:val="0"/>
          <w:lang w:val="en-US"/>
        </w:rPr>
        <w:t xml:space="preserve"> in </w:t>
      </w:r>
      <w:r w:rsidRPr="007D25B0">
        <w:rPr>
          <w:b w:val="0"/>
          <w:i/>
          <w:lang w:val="en-US"/>
        </w:rPr>
        <w:t>decoding order</w:t>
      </w:r>
      <w:r w:rsidRPr="007D25B0">
        <w:rPr>
          <w:b w:val="0"/>
          <w:lang w:val="en-US"/>
        </w:rPr>
        <w:t xml:space="preserve"> within the same </w:t>
      </w:r>
      <w:r w:rsidRPr="007D25B0">
        <w:rPr>
          <w:b w:val="0"/>
          <w:i/>
          <w:lang w:val="en-US"/>
        </w:rPr>
        <w:t>layer</w:t>
      </w:r>
      <w:r w:rsidRPr="007D25B0">
        <w:rPr>
          <w:b w:val="0"/>
          <w:lang w:val="en-US"/>
        </w:rPr>
        <w:t xml:space="preserve"> (if present).</w:t>
      </w:r>
    </w:p>
    <w:p w14:paraId="3808901E"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base</w:t>
      </w:r>
      <w:proofErr w:type="gramEnd"/>
      <w:r w:rsidRPr="007D25B0">
        <w:rPr>
          <w:lang w:val="en-US"/>
        </w:rPr>
        <w:t xml:space="preserve"> layer:</w:t>
      </w:r>
      <w:r w:rsidRPr="007D25B0">
        <w:rPr>
          <w:b w:val="0"/>
          <w:lang w:val="en-US"/>
        </w:rPr>
        <w:t xml:space="preserve"> A </w:t>
      </w:r>
      <w:r w:rsidRPr="007D25B0">
        <w:rPr>
          <w:b w:val="0"/>
          <w:i/>
          <w:iCs/>
          <w:lang w:val="en-US"/>
        </w:rPr>
        <w:t xml:space="preserve">layer </w:t>
      </w:r>
      <w:r w:rsidRPr="007D25B0">
        <w:rPr>
          <w:b w:val="0"/>
          <w:lang w:val="en-US"/>
        </w:rPr>
        <w:t xml:space="preserve">in which all </w:t>
      </w:r>
      <w:r w:rsidRPr="007D25B0">
        <w:rPr>
          <w:b w:val="0"/>
          <w:i/>
          <w:lang w:val="en-US"/>
        </w:rPr>
        <w:t>VCL NAL units</w:t>
      </w:r>
      <w:r w:rsidRPr="007D25B0">
        <w:rPr>
          <w:b w:val="0"/>
          <w:lang w:val="en-US"/>
        </w:rPr>
        <w:t xml:space="preserve"> have nuh_</w:t>
      </w:r>
      <w:r w:rsidRPr="007D25B0">
        <w:rPr>
          <w:b w:val="0"/>
          <w:iCs/>
          <w:lang w:val="en-US"/>
        </w:rPr>
        <w:t>layer_id equal to 0</w:t>
      </w:r>
      <w:r w:rsidRPr="007D25B0">
        <w:rPr>
          <w:b w:val="0"/>
          <w:lang w:val="en-US"/>
        </w:rPr>
        <w:t>.</w:t>
      </w:r>
    </w:p>
    <w:p w14:paraId="3B8DA418"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coded</w:t>
      </w:r>
      <w:proofErr w:type="gramEnd"/>
      <w:r w:rsidRPr="007D25B0">
        <w:rPr>
          <w:lang w:val="en-US"/>
        </w:rPr>
        <w:t xml:space="preserve"> picture:</w:t>
      </w:r>
      <w:r w:rsidRPr="007D25B0">
        <w:rPr>
          <w:b w:val="0"/>
          <w:lang w:val="en-US"/>
        </w:rPr>
        <w:t xml:space="preserve"> A </w:t>
      </w:r>
      <w:r w:rsidRPr="007D25B0">
        <w:rPr>
          <w:b w:val="0"/>
          <w:i/>
          <w:lang w:val="en-US"/>
        </w:rPr>
        <w:t>coded representation</w:t>
      </w:r>
      <w:r w:rsidRPr="007D25B0">
        <w:rPr>
          <w:b w:val="0"/>
          <w:lang w:val="en-US"/>
        </w:rPr>
        <w:t xml:space="preserve"> of a </w:t>
      </w:r>
      <w:r w:rsidRPr="007D25B0">
        <w:rPr>
          <w:b w:val="0"/>
          <w:i/>
          <w:lang w:val="en-US"/>
        </w:rPr>
        <w:t>picture</w:t>
      </w:r>
      <w:r w:rsidRPr="007D25B0">
        <w:rPr>
          <w:b w:val="0"/>
          <w:lang w:val="en-US"/>
        </w:rPr>
        <w:t xml:space="preserve"> comprising </w:t>
      </w:r>
      <w:r w:rsidRPr="007D25B0">
        <w:rPr>
          <w:b w:val="0"/>
          <w:i/>
          <w:lang w:val="en-US"/>
        </w:rPr>
        <w:t>VCL NAL units</w:t>
      </w:r>
      <w:r w:rsidRPr="007D25B0">
        <w:rPr>
          <w:b w:val="0"/>
          <w:lang w:val="en-US"/>
        </w:rPr>
        <w:t xml:space="preserve"> with a particular value of nuh_layer_id within an </w:t>
      </w:r>
      <w:r w:rsidRPr="007D25B0">
        <w:rPr>
          <w:b w:val="0"/>
          <w:i/>
          <w:lang w:val="en-US"/>
        </w:rPr>
        <w:t>access unit</w:t>
      </w:r>
      <w:r w:rsidRPr="007D25B0">
        <w:rPr>
          <w:b w:val="0"/>
          <w:lang w:val="en-US"/>
        </w:rPr>
        <w:t xml:space="preserve"> and containing all </w:t>
      </w:r>
      <w:r w:rsidRPr="007D25B0">
        <w:rPr>
          <w:b w:val="0"/>
          <w:i/>
          <w:lang w:val="en-US"/>
        </w:rPr>
        <w:t>coding tree units</w:t>
      </w:r>
      <w:r w:rsidRPr="007D25B0">
        <w:rPr>
          <w:b w:val="0"/>
          <w:lang w:val="en-US"/>
        </w:rPr>
        <w:t xml:space="preserve"> of the </w:t>
      </w:r>
      <w:r w:rsidRPr="007D25B0">
        <w:rPr>
          <w:b w:val="0"/>
          <w:i/>
          <w:lang w:val="en-US"/>
        </w:rPr>
        <w:t>picture</w:t>
      </w:r>
      <w:r w:rsidRPr="007D25B0">
        <w:rPr>
          <w:b w:val="0"/>
          <w:lang w:val="en-US"/>
        </w:rPr>
        <w:t>.</w:t>
      </w:r>
      <w:r w:rsidRPr="007D25B0">
        <w:rPr>
          <w:b w:val="0"/>
          <w:lang w:val="en-US"/>
        </w:rPr>
        <w:br/>
      </w:r>
    </w:p>
    <w:p w14:paraId="43DCF45A" w14:textId="77777777" w:rsidR="008B3821" w:rsidRPr="007D25B0" w:rsidRDefault="008B3821" w:rsidP="002026D5">
      <w:pPr>
        <w:pStyle w:val="3L1"/>
        <w:keepNext w:val="0"/>
        <w:widowControl/>
        <w:numPr>
          <w:ilvl w:val="0"/>
          <w:numId w:val="48"/>
        </w:numPr>
        <w:spacing w:before="136"/>
        <w:ind w:left="794" w:hanging="794"/>
        <w:rPr>
          <w:b w:val="0"/>
          <w:color w:val="000000"/>
          <w:lang w:val="en-US"/>
        </w:rPr>
      </w:pPr>
      <w:proofErr w:type="gramStart"/>
      <w:r w:rsidRPr="007D25B0">
        <w:rPr>
          <w:bCs w:val="0"/>
          <w:lang w:val="en-US"/>
        </w:rPr>
        <w:t>coded</w:t>
      </w:r>
      <w:proofErr w:type="gramEnd"/>
      <w:r w:rsidRPr="007D25B0">
        <w:rPr>
          <w:bCs w:val="0"/>
          <w:lang w:val="en-US"/>
        </w:rPr>
        <w:t xml:space="preserve"> video sequence (CVS)</w:t>
      </w:r>
      <w:r w:rsidRPr="007D25B0">
        <w:rPr>
          <w:lang w:val="en-US"/>
        </w:rPr>
        <w:t>:</w:t>
      </w:r>
      <w:r w:rsidRPr="007D25B0">
        <w:rPr>
          <w:b w:val="0"/>
          <w:lang w:val="en-US"/>
        </w:rPr>
        <w:t xml:space="preserve"> A sequence of </w:t>
      </w:r>
      <w:r w:rsidRPr="007D25B0">
        <w:rPr>
          <w:b w:val="0"/>
          <w:i/>
          <w:iCs/>
          <w:lang w:val="en-US"/>
        </w:rPr>
        <w:t xml:space="preserve">access units </w:t>
      </w:r>
      <w:r w:rsidRPr="007D25B0">
        <w:rPr>
          <w:b w:val="0"/>
          <w:lang w:val="en-US"/>
        </w:rPr>
        <w:t xml:space="preserve">that consists, in decoding order, of an </w:t>
      </w:r>
      <w:r w:rsidRPr="007D25B0">
        <w:rPr>
          <w:b w:val="0"/>
          <w:i/>
          <w:lang w:val="en-US"/>
        </w:rPr>
        <w:t xml:space="preserve">initial </w:t>
      </w:r>
      <w:r w:rsidRPr="007D25B0">
        <w:rPr>
          <w:b w:val="0"/>
          <w:i/>
          <w:iCs/>
          <w:lang w:val="en-US"/>
        </w:rPr>
        <w:t>IRAP access unit</w:t>
      </w:r>
      <w:r w:rsidRPr="007D25B0">
        <w:rPr>
          <w:b w:val="0"/>
          <w:color w:val="000000"/>
          <w:lang w:val="en-US"/>
        </w:rPr>
        <w:t xml:space="preserve">, followed by zero or more </w:t>
      </w:r>
      <w:r w:rsidRPr="007D25B0">
        <w:rPr>
          <w:b w:val="0"/>
          <w:i/>
          <w:iCs/>
          <w:color w:val="000000"/>
          <w:lang w:val="en-US"/>
        </w:rPr>
        <w:t xml:space="preserve">access units </w:t>
      </w:r>
      <w:r w:rsidRPr="007D25B0">
        <w:rPr>
          <w:b w:val="0"/>
          <w:color w:val="000000"/>
          <w:lang w:val="en-US"/>
        </w:rPr>
        <w:t xml:space="preserve">that are not </w:t>
      </w:r>
      <w:r w:rsidRPr="007D25B0">
        <w:rPr>
          <w:b w:val="0"/>
          <w:i/>
          <w:lang w:val="en-US"/>
        </w:rPr>
        <w:t xml:space="preserve">initial </w:t>
      </w:r>
      <w:r w:rsidRPr="007D25B0">
        <w:rPr>
          <w:b w:val="0"/>
          <w:i/>
          <w:iCs/>
          <w:lang w:val="en-US"/>
        </w:rPr>
        <w:t>IRAP access units</w:t>
      </w:r>
      <w:r w:rsidRPr="007D25B0">
        <w:rPr>
          <w:b w:val="0"/>
          <w:lang w:val="en-US"/>
        </w:rPr>
        <w:t xml:space="preserve">, including all subsequent </w:t>
      </w:r>
      <w:r w:rsidRPr="007D25B0">
        <w:rPr>
          <w:b w:val="0"/>
          <w:i/>
          <w:iCs/>
          <w:lang w:val="en-US"/>
        </w:rPr>
        <w:t xml:space="preserve">access units </w:t>
      </w:r>
      <w:r w:rsidRPr="007D25B0">
        <w:rPr>
          <w:b w:val="0"/>
          <w:lang w:val="en-US"/>
        </w:rPr>
        <w:t xml:space="preserve">up to but not including any subsequent </w:t>
      </w:r>
      <w:r w:rsidRPr="007D25B0">
        <w:rPr>
          <w:b w:val="0"/>
          <w:i/>
          <w:iCs/>
          <w:lang w:val="en-US"/>
        </w:rPr>
        <w:t xml:space="preserve">access unit </w:t>
      </w:r>
      <w:r w:rsidRPr="007D25B0">
        <w:rPr>
          <w:b w:val="0"/>
          <w:lang w:val="en-US"/>
        </w:rPr>
        <w:t xml:space="preserve">that is an </w:t>
      </w:r>
      <w:r w:rsidRPr="007D25B0">
        <w:rPr>
          <w:b w:val="0"/>
          <w:i/>
          <w:lang w:val="en-US"/>
        </w:rPr>
        <w:t xml:space="preserve">initial </w:t>
      </w:r>
      <w:r w:rsidRPr="007D25B0">
        <w:rPr>
          <w:b w:val="0"/>
          <w:i/>
          <w:iCs/>
          <w:lang w:val="en-US"/>
        </w:rPr>
        <w:t>IRAP access unit</w:t>
      </w:r>
      <w:r w:rsidRPr="007D25B0">
        <w:rPr>
          <w:b w:val="0"/>
          <w:color w:val="000000"/>
          <w:lang w:val="en-US"/>
        </w:rPr>
        <w:t>.</w:t>
      </w:r>
    </w:p>
    <w:p w14:paraId="0E96ED0D" w14:textId="77777777" w:rsidR="008B3821" w:rsidRPr="007D25B0" w:rsidRDefault="008B3821" w:rsidP="002026D5">
      <w:pPr>
        <w:pStyle w:val="3L1"/>
        <w:keepNext w:val="0"/>
        <w:widowControl/>
        <w:numPr>
          <w:ilvl w:val="0"/>
          <w:numId w:val="48"/>
        </w:numPr>
        <w:spacing w:before="136"/>
        <w:ind w:left="794" w:hanging="794"/>
        <w:rPr>
          <w:i/>
          <w:lang w:val="en-US"/>
        </w:rPr>
      </w:pPr>
      <w:proofErr w:type="gramStart"/>
      <w:r w:rsidRPr="007D25B0">
        <w:rPr>
          <w:lang w:val="en-US"/>
        </w:rPr>
        <w:t>collocated</w:t>
      </w:r>
      <w:proofErr w:type="gramEnd"/>
      <w:r w:rsidRPr="007D25B0">
        <w:rPr>
          <w:lang w:val="en-US"/>
        </w:rPr>
        <w:t xml:space="preserve"> sample:</w:t>
      </w:r>
      <w:r w:rsidRPr="007D25B0">
        <w:rPr>
          <w:b w:val="0"/>
          <w:lang w:val="en-US"/>
        </w:rPr>
        <w:t xml:space="preserve"> A sample TBD.</w:t>
      </w:r>
    </w:p>
    <w:p w14:paraId="4F10C2B8"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direct</w:t>
      </w:r>
      <w:proofErr w:type="gramEnd"/>
      <w:r w:rsidRPr="007D25B0">
        <w:rPr>
          <w:lang w:val="en-US"/>
        </w:rPr>
        <w:t xml:space="preserve"> reference layer:</w:t>
      </w:r>
      <w:r w:rsidRPr="007D25B0">
        <w:rPr>
          <w:b w:val="0"/>
          <w:lang w:val="en-US"/>
        </w:rPr>
        <w:t xml:space="preserve"> A </w:t>
      </w:r>
      <w:r w:rsidRPr="007D25B0">
        <w:rPr>
          <w:b w:val="0"/>
          <w:i/>
          <w:lang w:val="en-US"/>
        </w:rPr>
        <w:t>layer</w:t>
      </w:r>
      <w:r w:rsidRPr="007D25B0">
        <w:rPr>
          <w:b w:val="0"/>
          <w:lang w:val="en-US"/>
        </w:rPr>
        <w:t xml:space="preserve"> that may be used for inter-layer prediction of another </w:t>
      </w:r>
      <w:r w:rsidRPr="007D25B0">
        <w:rPr>
          <w:b w:val="0"/>
          <w:i/>
          <w:lang w:val="en-US"/>
        </w:rPr>
        <w:t>layer</w:t>
      </w:r>
      <w:r w:rsidRPr="007D25B0">
        <w:rPr>
          <w:b w:val="0"/>
          <w:lang w:val="en-US"/>
        </w:rPr>
        <w:t>.</w:t>
      </w:r>
    </w:p>
    <w:p w14:paraId="510AF31F"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indirect</w:t>
      </w:r>
      <w:proofErr w:type="gramEnd"/>
      <w:r w:rsidRPr="007D25B0">
        <w:rPr>
          <w:lang w:val="en-US"/>
        </w:rPr>
        <w:t xml:space="preserve"> reference layer:</w:t>
      </w:r>
      <w:r w:rsidRPr="007D25B0">
        <w:rPr>
          <w:b w:val="0"/>
          <w:lang w:val="en-US"/>
        </w:rPr>
        <w:t xml:space="preserve"> A </w:t>
      </w:r>
      <w:r w:rsidRPr="007D25B0">
        <w:rPr>
          <w:b w:val="0"/>
          <w:i/>
          <w:lang w:val="en-US"/>
        </w:rPr>
        <w:t>layer</w:t>
      </w:r>
      <w:r w:rsidRPr="007D25B0">
        <w:rPr>
          <w:b w:val="0"/>
          <w:lang w:val="en-US"/>
        </w:rPr>
        <w:t xml:space="preserve"> that is not a </w:t>
      </w:r>
      <w:r w:rsidRPr="007D25B0">
        <w:rPr>
          <w:b w:val="0"/>
          <w:i/>
          <w:lang w:val="en-US"/>
        </w:rPr>
        <w:t>direct reference layer</w:t>
      </w:r>
      <w:r w:rsidRPr="007D25B0">
        <w:rPr>
          <w:b w:val="0"/>
          <w:lang w:val="en-US"/>
        </w:rPr>
        <w:t xml:space="preserve"> of another </w:t>
      </w:r>
      <w:r w:rsidRPr="007D25B0">
        <w:rPr>
          <w:b w:val="0"/>
          <w:i/>
          <w:lang w:val="en-US"/>
        </w:rPr>
        <w:t>layer</w:t>
      </w:r>
      <w:r w:rsidRPr="007D25B0">
        <w:rPr>
          <w:b w:val="0"/>
          <w:lang w:val="en-US"/>
        </w:rPr>
        <w:t xml:space="preserve"> but is a </w:t>
      </w:r>
      <w:r w:rsidRPr="007D25B0">
        <w:rPr>
          <w:b w:val="0"/>
          <w:i/>
          <w:lang w:val="en-US"/>
        </w:rPr>
        <w:t>direct reference layer</w:t>
      </w:r>
      <w:r w:rsidRPr="007D25B0">
        <w:rPr>
          <w:b w:val="0"/>
          <w:lang w:val="en-US"/>
        </w:rPr>
        <w:t xml:space="preserve"> of a </w:t>
      </w:r>
      <w:r w:rsidRPr="007D25B0">
        <w:rPr>
          <w:b w:val="0"/>
          <w:i/>
          <w:lang w:val="en-US"/>
        </w:rPr>
        <w:t>layer</w:t>
      </w:r>
      <w:r w:rsidRPr="007D25B0">
        <w:rPr>
          <w:b w:val="0"/>
          <w:lang w:val="en-US"/>
        </w:rPr>
        <w:t xml:space="preserve"> that is a </w:t>
      </w:r>
      <w:r w:rsidRPr="007D25B0">
        <w:rPr>
          <w:b w:val="0"/>
          <w:i/>
          <w:lang w:val="en-US"/>
        </w:rPr>
        <w:t>direct reference layer</w:t>
      </w:r>
      <w:r w:rsidRPr="007D25B0">
        <w:rPr>
          <w:b w:val="0"/>
          <w:lang w:val="en-US"/>
        </w:rPr>
        <w:t xml:space="preserve"> or indirect reference </w:t>
      </w:r>
      <w:r w:rsidRPr="007D25B0">
        <w:rPr>
          <w:b w:val="0"/>
          <w:i/>
          <w:lang w:val="en-US"/>
        </w:rPr>
        <w:t>layer</w:t>
      </w:r>
      <w:r w:rsidRPr="007D25B0">
        <w:rPr>
          <w:b w:val="0"/>
          <w:lang w:val="en-US"/>
        </w:rPr>
        <w:t xml:space="preserve"> of a </w:t>
      </w:r>
      <w:r w:rsidRPr="007D25B0">
        <w:rPr>
          <w:b w:val="0"/>
          <w:i/>
          <w:lang w:val="en-US"/>
        </w:rPr>
        <w:t>direct reference layer</w:t>
      </w:r>
      <w:r w:rsidRPr="007D25B0">
        <w:rPr>
          <w:b w:val="0"/>
          <w:lang w:val="en-US"/>
        </w:rPr>
        <w:t xml:space="preserve"> of the </w:t>
      </w:r>
      <w:r w:rsidRPr="007D25B0">
        <w:rPr>
          <w:b w:val="0"/>
          <w:i/>
          <w:lang w:val="en-US"/>
        </w:rPr>
        <w:t>layer</w:t>
      </w:r>
      <w:r w:rsidRPr="007D25B0">
        <w:rPr>
          <w:b w:val="0"/>
          <w:lang w:val="en-US"/>
        </w:rPr>
        <w:t>.</w:t>
      </w:r>
    </w:p>
    <w:p w14:paraId="2C1DC3C8" w14:textId="77777777" w:rsidR="008B3821" w:rsidRPr="007D25B0" w:rsidRDefault="008B3821" w:rsidP="002026D5">
      <w:pPr>
        <w:pStyle w:val="3L1"/>
        <w:keepNext w:val="0"/>
        <w:widowControl/>
        <w:numPr>
          <w:ilvl w:val="0"/>
          <w:numId w:val="48"/>
        </w:numPr>
        <w:spacing w:before="136"/>
        <w:ind w:left="794" w:hanging="794"/>
        <w:rPr>
          <w:b w:val="0"/>
          <w:lang w:val="en-US"/>
        </w:rPr>
      </w:pPr>
      <w:proofErr w:type="gramStart"/>
      <w:r w:rsidRPr="007D25B0">
        <w:rPr>
          <w:bCs w:val="0"/>
          <w:lang w:val="en-US"/>
        </w:rPr>
        <w:lastRenderedPageBreak/>
        <w:t>initial</w:t>
      </w:r>
      <w:proofErr w:type="gramEnd"/>
      <w:r w:rsidRPr="007D25B0">
        <w:rPr>
          <w:bCs w:val="0"/>
          <w:lang w:val="en-US"/>
        </w:rPr>
        <w:t xml:space="preserve"> intra random access point (IRAP) access unit</w:t>
      </w:r>
      <w:r w:rsidRPr="007D25B0">
        <w:rPr>
          <w:b w:val="0"/>
          <w:lang w:val="en-US"/>
        </w:rPr>
        <w:t xml:space="preserve">: An </w:t>
      </w:r>
      <w:r w:rsidRPr="007D25B0">
        <w:rPr>
          <w:b w:val="0"/>
          <w:i/>
          <w:lang w:val="en-US"/>
        </w:rPr>
        <w:t xml:space="preserve">IRAP </w:t>
      </w:r>
      <w:r w:rsidRPr="007D25B0">
        <w:rPr>
          <w:b w:val="0"/>
          <w:i/>
          <w:iCs/>
          <w:lang w:val="en-US"/>
        </w:rPr>
        <w:t xml:space="preserve">access unit </w:t>
      </w:r>
      <w:r w:rsidRPr="007D25B0">
        <w:rPr>
          <w:b w:val="0"/>
          <w:lang w:val="en-US"/>
        </w:rPr>
        <w:t xml:space="preserve">in which the </w:t>
      </w:r>
      <w:r w:rsidRPr="007D25B0">
        <w:rPr>
          <w:b w:val="0"/>
          <w:i/>
          <w:iCs/>
          <w:lang w:val="en-US"/>
        </w:rPr>
        <w:t xml:space="preserve">coded picture </w:t>
      </w:r>
      <w:r w:rsidRPr="007D25B0">
        <w:rPr>
          <w:b w:val="0"/>
          <w:iCs/>
          <w:lang w:val="en-US"/>
        </w:rPr>
        <w:t xml:space="preserve">with nuh_layer_id equal to 0 has </w:t>
      </w:r>
      <w:r w:rsidRPr="007D25B0">
        <w:rPr>
          <w:b w:val="0"/>
          <w:color w:val="000000"/>
          <w:lang w:val="en-US"/>
        </w:rPr>
        <w:t>NoRaslOutputFlag equal to 1</w:t>
      </w:r>
      <w:r w:rsidRPr="007D25B0">
        <w:rPr>
          <w:b w:val="0"/>
          <w:lang w:val="en-US"/>
        </w:rPr>
        <w:t>.</w:t>
      </w:r>
    </w:p>
    <w:p w14:paraId="0CEC8921" w14:textId="77777777" w:rsidR="008B3821" w:rsidRPr="007D25B0" w:rsidRDefault="008B3821" w:rsidP="002026D5">
      <w:pPr>
        <w:pStyle w:val="3L1"/>
        <w:keepNext w:val="0"/>
        <w:widowControl/>
        <w:numPr>
          <w:ilvl w:val="0"/>
          <w:numId w:val="48"/>
        </w:numPr>
        <w:spacing w:before="136"/>
        <w:ind w:left="794" w:hanging="794"/>
        <w:rPr>
          <w:i/>
          <w:iCs/>
          <w:lang w:val="en-US"/>
        </w:rPr>
      </w:pPr>
      <w:proofErr w:type="gramStart"/>
      <w:r w:rsidRPr="007D25B0">
        <w:rPr>
          <w:lang w:val="en-US"/>
        </w:rPr>
        <w:t>inter-layer</w:t>
      </w:r>
      <w:proofErr w:type="gramEnd"/>
      <w:r w:rsidRPr="007D25B0">
        <w:rPr>
          <w:lang w:val="en-US"/>
        </w:rPr>
        <w:t xml:space="preserve"> prediction:</w:t>
      </w:r>
      <w:r w:rsidRPr="007D25B0">
        <w:rPr>
          <w:b w:val="0"/>
          <w:lang w:val="en-US"/>
        </w:rPr>
        <w:t xml:space="preserve"> A </w:t>
      </w:r>
      <w:r w:rsidRPr="007D25B0">
        <w:rPr>
          <w:b w:val="0"/>
          <w:i/>
          <w:iCs/>
          <w:lang w:val="en-US"/>
        </w:rPr>
        <w:t xml:space="preserve">prediction </w:t>
      </w:r>
      <w:r w:rsidRPr="007D25B0">
        <w:rPr>
          <w:b w:val="0"/>
          <w:iCs/>
          <w:lang w:val="en-US"/>
        </w:rPr>
        <w:t xml:space="preserve">in a manner that is dependent on </w:t>
      </w:r>
      <w:r w:rsidRPr="007D25B0">
        <w:rPr>
          <w:b w:val="0"/>
          <w:lang w:val="en-US"/>
        </w:rPr>
        <w:t xml:space="preserve">data elements (e.g. sample values or motion vectors) of </w:t>
      </w:r>
      <w:r w:rsidRPr="007D25B0">
        <w:rPr>
          <w:b w:val="0"/>
          <w:i/>
          <w:lang w:val="en-US"/>
        </w:rPr>
        <w:t>reference pictures</w:t>
      </w:r>
      <w:r w:rsidRPr="007D25B0">
        <w:rPr>
          <w:b w:val="0"/>
          <w:lang w:val="en-US"/>
        </w:rPr>
        <w:t xml:space="preserve"> with a different value of nuh_layer_id than that of the current </w:t>
      </w:r>
      <w:r w:rsidRPr="007D25B0">
        <w:rPr>
          <w:b w:val="0"/>
          <w:i/>
          <w:lang w:val="en-US"/>
        </w:rPr>
        <w:t>picture</w:t>
      </w:r>
      <w:r w:rsidRPr="007D25B0">
        <w:rPr>
          <w:b w:val="0"/>
          <w:i/>
          <w:iCs/>
          <w:lang w:val="en-US"/>
        </w:rPr>
        <w:t>.</w:t>
      </w:r>
    </w:p>
    <w:p w14:paraId="695576AD" w14:textId="77777777" w:rsidR="008B3821" w:rsidRPr="007D25B0" w:rsidRDefault="008B3821" w:rsidP="002026D5">
      <w:pPr>
        <w:pStyle w:val="3L1"/>
        <w:keepNext w:val="0"/>
        <w:widowControl/>
        <w:numPr>
          <w:ilvl w:val="0"/>
          <w:numId w:val="48"/>
        </w:numPr>
        <w:spacing w:before="136"/>
        <w:ind w:left="794" w:hanging="794"/>
        <w:rPr>
          <w:b w:val="0"/>
          <w:lang w:val="en-US"/>
        </w:rPr>
      </w:pPr>
      <w:proofErr w:type="gramStart"/>
      <w:r w:rsidRPr="007D25B0">
        <w:rPr>
          <w:bCs w:val="0"/>
          <w:lang w:val="en-US"/>
        </w:rPr>
        <w:t>intra</w:t>
      </w:r>
      <w:proofErr w:type="gramEnd"/>
      <w:r w:rsidRPr="007D25B0">
        <w:rPr>
          <w:bCs w:val="0"/>
          <w:lang w:val="en-US"/>
        </w:rPr>
        <w:t xml:space="preserve"> random access point (IRAP) access unit</w:t>
      </w:r>
      <w:r w:rsidRPr="007D25B0">
        <w:rPr>
          <w:b w:val="0"/>
          <w:lang w:val="en-US"/>
        </w:rPr>
        <w:t xml:space="preserve">: An </w:t>
      </w:r>
      <w:r w:rsidRPr="007D25B0">
        <w:rPr>
          <w:b w:val="0"/>
          <w:i/>
          <w:iCs/>
          <w:lang w:val="en-US"/>
        </w:rPr>
        <w:t xml:space="preserve">access unit </w:t>
      </w:r>
      <w:r w:rsidRPr="007D25B0">
        <w:rPr>
          <w:b w:val="0"/>
          <w:lang w:val="en-US"/>
        </w:rPr>
        <w:t xml:space="preserve">in which the </w:t>
      </w:r>
      <w:r w:rsidRPr="007D25B0">
        <w:rPr>
          <w:b w:val="0"/>
          <w:i/>
          <w:iCs/>
          <w:lang w:val="en-US"/>
        </w:rPr>
        <w:t xml:space="preserve">coded picture </w:t>
      </w:r>
      <w:r w:rsidRPr="007D25B0">
        <w:rPr>
          <w:b w:val="0"/>
          <w:iCs/>
          <w:lang w:val="en-US"/>
        </w:rPr>
        <w:t xml:space="preserve">with nuh_layer_id equal to 0 </w:t>
      </w:r>
      <w:r w:rsidRPr="007D25B0">
        <w:rPr>
          <w:b w:val="0"/>
          <w:lang w:val="en-US"/>
        </w:rPr>
        <w:t xml:space="preserve">is an </w:t>
      </w:r>
      <w:r w:rsidRPr="007D25B0">
        <w:rPr>
          <w:b w:val="0"/>
          <w:i/>
          <w:iCs/>
          <w:lang w:val="en-US"/>
        </w:rPr>
        <w:t>IRAP picture</w:t>
      </w:r>
      <w:r w:rsidRPr="007D25B0">
        <w:rPr>
          <w:b w:val="0"/>
          <w:lang w:val="en-US"/>
        </w:rPr>
        <w:t>.</w:t>
      </w:r>
    </w:p>
    <w:p w14:paraId="0EB6B3D3" w14:textId="77777777" w:rsidR="008B3821" w:rsidRPr="007D25B0" w:rsidRDefault="008B3821" w:rsidP="002026D5">
      <w:pPr>
        <w:pStyle w:val="3L1"/>
        <w:keepNext w:val="0"/>
        <w:widowControl/>
        <w:numPr>
          <w:ilvl w:val="0"/>
          <w:numId w:val="48"/>
        </w:numPr>
        <w:spacing w:before="136"/>
        <w:ind w:left="794" w:hanging="794"/>
        <w:rPr>
          <w:b w:val="0"/>
          <w:lang w:val="en-US"/>
        </w:rPr>
      </w:pPr>
      <w:proofErr w:type="gramStart"/>
      <w:r w:rsidRPr="007D25B0">
        <w:rPr>
          <w:lang w:val="en-US"/>
        </w:rPr>
        <w:t>layer</w:t>
      </w:r>
      <w:proofErr w:type="gramEnd"/>
      <w:r w:rsidRPr="007D25B0">
        <w:rPr>
          <w:lang w:val="en-US"/>
        </w:rPr>
        <w:t xml:space="preserve"> initialisation picture (LIP):</w:t>
      </w:r>
      <w:r w:rsidRPr="007D25B0">
        <w:rPr>
          <w:b w:val="0"/>
          <w:lang w:val="en-US"/>
        </w:rPr>
        <w:t xml:space="preserve"> A </w:t>
      </w:r>
      <w:r w:rsidRPr="007D25B0">
        <w:rPr>
          <w:b w:val="0"/>
          <w:i/>
          <w:lang w:val="en-US"/>
        </w:rPr>
        <w:t>picture</w:t>
      </w:r>
      <w:r w:rsidRPr="007D25B0">
        <w:rPr>
          <w:b w:val="0"/>
          <w:lang w:val="en-US"/>
        </w:rPr>
        <w:t xml:space="preserve"> that is an IRAP picture with </w:t>
      </w:r>
      <w:r w:rsidRPr="007D25B0">
        <w:rPr>
          <w:b w:val="0"/>
          <w:color w:val="000000"/>
          <w:lang w:val="en-US"/>
        </w:rPr>
        <w:t xml:space="preserve">NoRaslOutputFlag equal to 1 or that is </w:t>
      </w:r>
      <w:r w:rsidRPr="007D25B0">
        <w:rPr>
          <w:b w:val="0"/>
          <w:lang w:val="en-US"/>
        </w:rPr>
        <w:t xml:space="preserve">contained in an </w:t>
      </w:r>
      <w:r w:rsidRPr="007D25B0">
        <w:rPr>
          <w:b w:val="0"/>
          <w:i/>
          <w:lang w:val="en-US"/>
        </w:rPr>
        <w:t>initial IRAP access unit</w:t>
      </w:r>
      <w:r w:rsidRPr="007D25B0">
        <w:rPr>
          <w:b w:val="0"/>
          <w:lang w:val="en-US"/>
        </w:rPr>
        <w:t>.</w:t>
      </w:r>
    </w:p>
    <w:p w14:paraId="121D6B7D"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leading</w:t>
      </w:r>
      <w:proofErr w:type="gramEnd"/>
      <w:r w:rsidRPr="007D25B0">
        <w:rPr>
          <w:lang w:val="en-US"/>
        </w:rPr>
        <w:t xml:space="preserve"> picture:</w:t>
      </w:r>
      <w:r w:rsidRPr="007D25B0">
        <w:rPr>
          <w:b w:val="0"/>
          <w:lang w:val="en-US"/>
        </w:rPr>
        <w:t xml:space="preserve"> A </w:t>
      </w:r>
      <w:r w:rsidRPr="007D25B0">
        <w:rPr>
          <w:b w:val="0"/>
          <w:i/>
          <w:lang w:val="en-US"/>
        </w:rPr>
        <w:t>picture</w:t>
      </w:r>
      <w:r w:rsidRPr="007D25B0">
        <w:rPr>
          <w:b w:val="0"/>
          <w:lang w:val="en-US"/>
        </w:rPr>
        <w:t xml:space="preserve"> that is in the same </w:t>
      </w:r>
      <w:r w:rsidRPr="007D25B0">
        <w:rPr>
          <w:b w:val="0"/>
          <w:i/>
          <w:lang w:val="en-US"/>
        </w:rPr>
        <w:t>layer</w:t>
      </w:r>
      <w:r w:rsidRPr="007D25B0">
        <w:rPr>
          <w:b w:val="0"/>
          <w:lang w:val="en-US"/>
        </w:rPr>
        <w:t xml:space="preserve"> as the </w:t>
      </w:r>
      <w:r w:rsidRPr="007D25B0">
        <w:rPr>
          <w:b w:val="0"/>
          <w:i/>
          <w:lang w:val="en-US"/>
        </w:rPr>
        <w:t>associated IRAP picture</w:t>
      </w:r>
      <w:r w:rsidRPr="007D25B0">
        <w:rPr>
          <w:b w:val="0"/>
          <w:lang w:val="en-US"/>
        </w:rPr>
        <w:t xml:space="preserve"> and precedes the </w:t>
      </w:r>
      <w:r w:rsidRPr="007D25B0">
        <w:rPr>
          <w:b w:val="0"/>
          <w:i/>
          <w:lang w:val="en-US"/>
        </w:rPr>
        <w:t>associated IRAP picture</w:t>
      </w:r>
      <w:r w:rsidRPr="007D25B0">
        <w:rPr>
          <w:b w:val="0"/>
          <w:lang w:val="en-US"/>
        </w:rPr>
        <w:t xml:space="preserve"> in </w:t>
      </w:r>
      <w:r w:rsidRPr="007D25B0">
        <w:rPr>
          <w:b w:val="0"/>
          <w:i/>
          <w:lang w:val="en-US"/>
        </w:rPr>
        <w:t>output order</w:t>
      </w:r>
      <w:r w:rsidRPr="007D25B0">
        <w:rPr>
          <w:b w:val="0"/>
          <w:lang w:val="en-US"/>
        </w:rPr>
        <w:t>.</w:t>
      </w:r>
    </w:p>
    <w:p w14:paraId="0DB158FB"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non-base</w:t>
      </w:r>
      <w:proofErr w:type="gramEnd"/>
      <w:r w:rsidRPr="007D25B0">
        <w:rPr>
          <w:lang w:val="en-US"/>
        </w:rPr>
        <w:t xml:space="preserve"> layer:</w:t>
      </w:r>
      <w:r w:rsidRPr="007D25B0">
        <w:rPr>
          <w:b w:val="0"/>
          <w:lang w:val="en-US"/>
        </w:rPr>
        <w:t xml:space="preserve"> A </w:t>
      </w:r>
      <w:r w:rsidRPr="007D25B0">
        <w:rPr>
          <w:b w:val="0"/>
          <w:i/>
          <w:iCs/>
          <w:lang w:val="en-US"/>
        </w:rPr>
        <w:t xml:space="preserve">layer </w:t>
      </w:r>
      <w:r w:rsidRPr="007D25B0">
        <w:rPr>
          <w:b w:val="0"/>
          <w:lang w:val="en-US"/>
        </w:rPr>
        <w:t xml:space="preserve">in which all </w:t>
      </w:r>
      <w:r w:rsidRPr="007D25B0">
        <w:rPr>
          <w:b w:val="0"/>
          <w:i/>
          <w:lang w:val="en-US"/>
        </w:rPr>
        <w:t>VCL NAL units</w:t>
      </w:r>
      <w:r w:rsidRPr="007D25B0">
        <w:rPr>
          <w:b w:val="0"/>
          <w:lang w:val="en-US"/>
        </w:rPr>
        <w:t xml:space="preserve"> have the same nuh_</w:t>
      </w:r>
      <w:r w:rsidRPr="007D25B0">
        <w:rPr>
          <w:b w:val="0"/>
          <w:iCs/>
          <w:lang w:val="en-US"/>
        </w:rPr>
        <w:t>layer_id value greater than 0</w:t>
      </w:r>
      <w:r w:rsidRPr="007D25B0">
        <w:rPr>
          <w:b w:val="0"/>
          <w:lang w:val="en-US"/>
        </w:rPr>
        <w:t>.</w:t>
      </w:r>
    </w:p>
    <w:p w14:paraId="67AF3BFF" w14:textId="77777777"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picture order count:</w:t>
      </w:r>
      <w:r w:rsidRPr="007D25B0">
        <w:rPr>
          <w:b w:val="0"/>
          <w:lang w:val="en-US"/>
        </w:rPr>
        <w:t xml:space="preserve"> A variable that is associated with each </w:t>
      </w:r>
      <w:r w:rsidRPr="007D25B0">
        <w:rPr>
          <w:b w:val="0"/>
          <w:i/>
          <w:lang w:val="en-US"/>
        </w:rPr>
        <w:t>picture</w:t>
      </w:r>
      <w:r w:rsidRPr="007D25B0">
        <w:rPr>
          <w:b w:val="0"/>
          <w:lang w:val="en-US"/>
        </w:rPr>
        <w:t xml:space="preserve"> and that uniquely identifies the associated </w:t>
      </w:r>
      <w:r w:rsidRPr="007D25B0">
        <w:rPr>
          <w:b w:val="0"/>
          <w:i/>
          <w:lang w:val="en-US"/>
        </w:rPr>
        <w:t>picture</w:t>
      </w:r>
      <w:r w:rsidRPr="007D25B0">
        <w:rPr>
          <w:b w:val="0"/>
          <w:lang w:val="en-US"/>
        </w:rPr>
        <w:t xml:space="preserve"> among all </w:t>
      </w:r>
      <w:r w:rsidRPr="007D25B0">
        <w:rPr>
          <w:b w:val="0"/>
          <w:i/>
          <w:lang w:val="en-US"/>
        </w:rPr>
        <w:t>pictures</w:t>
      </w:r>
      <w:r w:rsidRPr="007D25B0">
        <w:rPr>
          <w:b w:val="0"/>
          <w:lang w:val="en-US"/>
        </w:rPr>
        <w:t xml:space="preserve"> with the same value of nuh_layer_id in the </w:t>
      </w:r>
      <w:r w:rsidRPr="007D25B0">
        <w:rPr>
          <w:b w:val="0"/>
          <w:i/>
          <w:lang w:val="en-US"/>
        </w:rPr>
        <w:t>CVS</w:t>
      </w:r>
      <w:r w:rsidRPr="007D25B0">
        <w:rPr>
          <w:b w:val="0"/>
          <w:lang w:val="en-US"/>
        </w:rPr>
        <w:t xml:space="preserve">, and, when the associated </w:t>
      </w:r>
      <w:r w:rsidRPr="007D25B0">
        <w:rPr>
          <w:b w:val="0"/>
          <w:i/>
          <w:lang w:val="en-US"/>
        </w:rPr>
        <w:t>picture</w:t>
      </w:r>
      <w:r w:rsidRPr="007D25B0">
        <w:rPr>
          <w:b w:val="0"/>
          <w:lang w:val="en-US"/>
        </w:rPr>
        <w:t xml:space="preserve"> is to be output from the </w:t>
      </w:r>
      <w:r w:rsidRPr="007D25B0">
        <w:rPr>
          <w:b w:val="0"/>
          <w:i/>
          <w:lang w:val="en-US"/>
        </w:rPr>
        <w:t>decoded picture buffer</w:t>
      </w:r>
      <w:r w:rsidRPr="007D25B0">
        <w:rPr>
          <w:b w:val="0"/>
          <w:lang w:val="en-US"/>
        </w:rPr>
        <w:t xml:space="preserve">, indicates the position of the associated </w:t>
      </w:r>
      <w:r w:rsidRPr="007D25B0">
        <w:rPr>
          <w:b w:val="0"/>
          <w:i/>
          <w:lang w:val="en-US"/>
        </w:rPr>
        <w:t>picture</w:t>
      </w:r>
      <w:r w:rsidRPr="007D25B0">
        <w:rPr>
          <w:b w:val="0"/>
          <w:lang w:val="en-US"/>
        </w:rPr>
        <w:t xml:space="preserve"> in </w:t>
      </w:r>
      <w:r w:rsidRPr="007D25B0">
        <w:rPr>
          <w:b w:val="0"/>
          <w:i/>
          <w:lang w:val="en-US"/>
        </w:rPr>
        <w:t>output order</w:t>
      </w:r>
      <w:r w:rsidRPr="007D25B0">
        <w:rPr>
          <w:b w:val="0"/>
          <w:lang w:val="en-US"/>
        </w:rPr>
        <w:t xml:space="preserve"> relative to the </w:t>
      </w:r>
      <w:r w:rsidRPr="007D25B0">
        <w:rPr>
          <w:b w:val="0"/>
          <w:i/>
          <w:lang w:val="en-US"/>
        </w:rPr>
        <w:t>output order</w:t>
      </w:r>
      <w:r w:rsidRPr="007D25B0">
        <w:rPr>
          <w:b w:val="0"/>
          <w:lang w:val="en-US"/>
        </w:rPr>
        <w:t xml:space="preserve"> positions of the other </w:t>
      </w:r>
      <w:r w:rsidRPr="007D25B0">
        <w:rPr>
          <w:b w:val="0"/>
          <w:i/>
          <w:lang w:val="en-US"/>
        </w:rPr>
        <w:t>pictures</w:t>
      </w:r>
      <w:r w:rsidRPr="007D25B0">
        <w:rPr>
          <w:b w:val="0"/>
          <w:lang w:val="en-US"/>
        </w:rPr>
        <w:t xml:space="preserve"> with the same value of nuh_layer_id in the same </w:t>
      </w:r>
      <w:r w:rsidRPr="007D25B0">
        <w:rPr>
          <w:b w:val="0"/>
          <w:i/>
          <w:lang w:val="en-US"/>
        </w:rPr>
        <w:t>CVS</w:t>
      </w:r>
      <w:r w:rsidRPr="007D25B0">
        <w:rPr>
          <w:b w:val="0"/>
          <w:lang w:val="en-US"/>
        </w:rPr>
        <w:t xml:space="preserve"> that are to be output from the </w:t>
      </w:r>
      <w:r w:rsidRPr="007D25B0">
        <w:rPr>
          <w:b w:val="0"/>
          <w:i/>
          <w:lang w:val="en-US"/>
        </w:rPr>
        <w:t>decoded picture buffer</w:t>
      </w:r>
      <w:r w:rsidRPr="007D25B0">
        <w:rPr>
          <w:b w:val="0"/>
          <w:lang w:val="en-US"/>
        </w:rPr>
        <w:t>.</w:t>
      </w:r>
    </w:p>
    <w:p w14:paraId="489D82EC"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reference</w:t>
      </w:r>
      <w:proofErr w:type="gramEnd"/>
      <w:r w:rsidRPr="007D25B0">
        <w:rPr>
          <w:lang w:val="en-US"/>
        </w:rPr>
        <w:t xml:space="preserve"> layer picture:</w:t>
      </w:r>
      <w:r w:rsidRPr="007D25B0">
        <w:rPr>
          <w:b w:val="0"/>
          <w:lang w:val="en-US"/>
        </w:rPr>
        <w:t xml:space="preserve"> A </w:t>
      </w:r>
      <w:r w:rsidRPr="007D25B0">
        <w:rPr>
          <w:b w:val="0"/>
          <w:i/>
          <w:lang w:val="en-US"/>
        </w:rPr>
        <w:t>picture</w:t>
      </w:r>
      <w:r w:rsidRPr="007D25B0">
        <w:rPr>
          <w:b w:val="0"/>
          <w:lang w:val="en-US"/>
        </w:rPr>
        <w:t xml:space="preserve"> in a </w:t>
      </w:r>
      <w:r w:rsidRPr="007D25B0">
        <w:rPr>
          <w:b w:val="0"/>
          <w:i/>
          <w:lang w:val="en-US"/>
        </w:rPr>
        <w:t>direct</w:t>
      </w:r>
      <w:r w:rsidRPr="007D25B0">
        <w:rPr>
          <w:b w:val="0"/>
          <w:lang w:val="en-US"/>
        </w:rPr>
        <w:t xml:space="preserve"> </w:t>
      </w:r>
      <w:r w:rsidRPr="007D25B0">
        <w:rPr>
          <w:b w:val="0"/>
          <w:i/>
          <w:lang w:val="en-US"/>
        </w:rPr>
        <w:t>reference layer</w:t>
      </w:r>
      <w:r w:rsidRPr="007D25B0">
        <w:rPr>
          <w:b w:val="0"/>
          <w:lang w:val="en-US"/>
        </w:rPr>
        <w:t xml:space="preserve"> which is used for inter-layer prediction of the current </w:t>
      </w:r>
      <w:r w:rsidRPr="007D25B0">
        <w:rPr>
          <w:b w:val="0"/>
          <w:i/>
          <w:lang w:val="en-US"/>
        </w:rPr>
        <w:t>picture</w:t>
      </w:r>
      <w:r w:rsidRPr="007D25B0">
        <w:rPr>
          <w:b w:val="0"/>
          <w:lang w:val="en-US"/>
        </w:rPr>
        <w:t xml:space="preserve"> and is in the same access unit as the </w:t>
      </w:r>
      <w:r w:rsidRPr="007D25B0">
        <w:rPr>
          <w:b w:val="0"/>
          <w:i/>
          <w:lang w:val="en-US"/>
        </w:rPr>
        <w:t>current picture</w:t>
      </w:r>
      <w:r w:rsidRPr="007D25B0">
        <w:rPr>
          <w:b w:val="0"/>
          <w:lang w:val="en-US"/>
        </w:rPr>
        <w:t>.</w:t>
      </w:r>
    </w:p>
    <w:p w14:paraId="5DB4770B"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reference</w:t>
      </w:r>
      <w:proofErr w:type="gramEnd"/>
      <w:r w:rsidRPr="007D25B0">
        <w:rPr>
          <w:lang w:val="en-US"/>
        </w:rPr>
        <w:t xml:space="preserve"> picture list:</w:t>
      </w:r>
      <w:r w:rsidRPr="007D25B0">
        <w:rPr>
          <w:b w:val="0"/>
          <w:lang w:val="en-US"/>
        </w:rPr>
        <w:t xml:space="preserve"> A list of reference pictures that is used for inter prediction or inter-layer prediction of a P or B slice.</w:t>
      </w:r>
    </w:p>
    <w:p w14:paraId="6F47BCA1"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target</w:t>
      </w:r>
      <w:proofErr w:type="gramEnd"/>
      <w:r w:rsidRPr="007D25B0">
        <w:rPr>
          <w:lang w:val="en-US"/>
        </w:rPr>
        <w:t xml:space="preserve"> output layer:</w:t>
      </w:r>
      <w:r w:rsidRPr="007D25B0">
        <w:rPr>
          <w:b w:val="0"/>
          <w:lang w:val="en-US"/>
        </w:rPr>
        <w:t xml:space="preserve"> A </w:t>
      </w:r>
      <w:r w:rsidRPr="007D25B0">
        <w:rPr>
          <w:b w:val="0"/>
          <w:i/>
          <w:iCs/>
          <w:lang w:val="en-US"/>
        </w:rPr>
        <w:t xml:space="preserve">layer </w:t>
      </w:r>
      <w:r w:rsidRPr="007D25B0">
        <w:rPr>
          <w:b w:val="0"/>
          <w:lang w:val="en-US"/>
        </w:rPr>
        <w:t>that is to be output.</w:t>
      </w:r>
    </w:p>
    <w:p w14:paraId="2E1C7250"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trailing</w:t>
      </w:r>
      <w:proofErr w:type="gramEnd"/>
      <w:r w:rsidRPr="007D25B0">
        <w:rPr>
          <w:lang w:val="en-US"/>
        </w:rPr>
        <w:t xml:space="preserve"> picture:</w:t>
      </w:r>
      <w:r w:rsidRPr="007D25B0">
        <w:rPr>
          <w:b w:val="0"/>
          <w:lang w:val="en-US"/>
        </w:rPr>
        <w:t xml:space="preserve"> A </w:t>
      </w:r>
      <w:r w:rsidRPr="007D25B0">
        <w:rPr>
          <w:b w:val="0"/>
          <w:i/>
          <w:lang w:val="en-US"/>
        </w:rPr>
        <w:t>picture</w:t>
      </w:r>
      <w:r w:rsidRPr="007D25B0">
        <w:rPr>
          <w:b w:val="0"/>
          <w:lang w:val="en-US"/>
        </w:rPr>
        <w:t xml:space="preserve"> that is in the same </w:t>
      </w:r>
      <w:r w:rsidRPr="007D25B0">
        <w:rPr>
          <w:b w:val="0"/>
          <w:i/>
          <w:lang w:val="en-US"/>
        </w:rPr>
        <w:t>layer</w:t>
      </w:r>
      <w:r w:rsidRPr="007D25B0">
        <w:rPr>
          <w:b w:val="0"/>
          <w:lang w:val="en-US"/>
        </w:rPr>
        <w:t xml:space="preserve"> as the </w:t>
      </w:r>
      <w:r w:rsidRPr="007D25B0">
        <w:rPr>
          <w:b w:val="0"/>
          <w:i/>
          <w:lang w:val="en-US"/>
        </w:rPr>
        <w:t>associated IRAP picture</w:t>
      </w:r>
      <w:r w:rsidRPr="007D25B0">
        <w:rPr>
          <w:b w:val="0"/>
          <w:lang w:val="en-US"/>
        </w:rPr>
        <w:t xml:space="preserve"> and follows the </w:t>
      </w:r>
      <w:r w:rsidRPr="007D25B0">
        <w:rPr>
          <w:b w:val="0"/>
          <w:i/>
          <w:lang w:val="en-US"/>
        </w:rPr>
        <w:t>associated IRAP picture</w:t>
      </w:r>
      <w:r w:rsidRPr="007D25B0">
        <w:rPr>
          <w:b w:val="0"/>
          <w:lang w:val="en-US"/>
        </w:rPr>
        <w:t xml:space="preserve"> in </w:t>
      </w:r>
      <w:r w:rsidRPr="007D25B0">
        <w:rPr>
          <w:b w:val="0"/>
          <w:i/>
          <w:lang w:val="en-US"/>
        </w:rPr>
        <w:t>output order</w:t>
      </w:r>
      <w:r w:rsidRPr="007D25B0">
        <w:rPr>
          <w:b w:val="0"/>
          <w:lang w:val="en-US"/>
        </w:rPr>
        <w:t>.</w:t>
      </w:r>
    </w:p>
    <w:p w14:paraId="145A2A47"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output</w:t>
      </w:r>
      <w:proofErr w:type="gramEnd"/>
      <w:r w:rsidRPr="007D25B0">
        <w:rPr>
          <w:lang w:val="en-US"/>
        </w:rPr>
        <w:t xml:space="preserve"> time:</w:t>
      </w:r>
      <w:r w:rsidRPr="007D25B0">
        <w:rPr>
          <w:b w:val="0"/>
          <w:lang w:val="en-US"/>
        </w:rPr>
        <w:t xml:space="preserve"> A time when a </w:t>
      </w:r>
      <w:r w:rsidRPr="007D25B0">
        <w:rPr>
          <w:b w:val="0"/>
          <w:i/>
          <w:lang w:val="en-US"/>
        </w:rPr>
        <w:t>decoded</w:t>
      </w:r>
      <w:r w:rsidRPr="007D25B0">
        <w:rPr>
          <w:b w:val="0"/>
          <w:lang w:val="en-US"/>
        </w:rPr>
        <w:t xml:space="preserve"> </w:t>
      </w:r>
      <w:r w:rsidRPr="007D25B0">
        <w:rPr>
          <w:b w:val="0"/>
          <w:i/>
          <w:lang w:val="en-US"/>
        </w:rPr>
        <w:t>picture</w:t>
      </w:r>
      <w:r w:rsidRPr="007D25B0">
        <w:rPr>
          <w:b w:val="0"/>
          <w:lang w:val="en-US"/>
        </w:rPr>
        <w:t xml:space="preserve"> is to be output as specified in Annex C, if the timing information is present in the </w:t>
      </w:r>
      <w:r w:rsidRPr="007D25B0">
        <w:rPr>
          <w:b w:val="0"/>
          <w:i/>
          <w:lang w:val="en-US"/>
        </w:rPr>
        <w:t>coded video sequence</w:t>
      </w:r>
      <w:r w:rsidRPr="007D25B0">
        <w:rPr>
          <w:b w:val="0"/>
          <w:lang w:val="en-US"/>
        </w:rPr>
        <w:t>.</w:t>
      </w:r>
    </w:p>
    <w:p w14:paraId="621496A5"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view</w:t>
      </w:r>
      <w:proofErr w:type="gramEnd"/>
      <w:r w:rsidRPr="007D25B0">
        <w:rPr>
          <w:lang w:val="en-US"/>
        </w:rPr>
        <w:t>:</w:t>
      </w:r>
      <w:r w:rsidRPr="007D25B0">
        <w:rPr>
          <w:b w:val="0"/>
          <w:lang w:val="en-US"/>
        </w:rPr>
        <w:t xml:space="preserve"> A sequence of pictures associated with the same value of ViewOrderIdx.</w:t>
      </w:r>
    </w:p>
    <w:p w14:paraId="4AE42244" w14:textId="77777777" w:rsidR="008B3821" w:rsidRPr="007D25B0" w:rsidRDefault="008B3821" w:rsidP="008B3821">
      <w:pPr>
        <w:pStyle w:val="Note1"/>
        <w:ind w:left="1209"/>
        <w:rPr>
          <w:lang w:val="en-US"/>
        </w:rPr>
      </w:pPr>
      <w:r w:rsidRPr="007D25B0">
        <w:rPr>
          <w:lang w:val="en-US"/>
        </w:rPr>
        <w:t>NOTE </w:t>
      </w:r>
      <w:r w:rsidR="00836CDD">
        <w:fldChar w:fldCharType="begin"/>
      </w:r>
      <w:r w:rsidR="00836CDD">
        <w:instrText xml:space="preserve"> SEQ NoteCounter \* MERGEFORMAT </w:instrText>
      </w:r>
      <w:r w:rsidR="00836CDD">
        <w:fldChar w:fldCharType="separate"/>
      </w:r>
      <w:r w:rsidRPr="007D25B0">
        <w:rPr>
          <w:noProof/>
          <w:lang w:val="en-US"/>
        </w:rPr>
        <w:t>2</w:t>
      </w:r>
      <w:r w:rsidR="00836CDD">
        <w:rPr>
          <w:noProof/>
          <w:lang w:val="en-US"/>
        </w:rPr>
        <w:fldChar w:fldCharType="end"/>
      </w:r>
      <w:r w:rsidRPr="007D25B0">
        <w:rPr>
          <w:lang w:val="en-US"/>
        </w:rPr>
        <w:t> – A view typically represents a sequence of pictures captured by one camera.</w:t>
      </w:r>
    </w:p>
    <w:p w14:paraId="2D035AE1"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244" w:name="_Toc366771943"/>
      <w:r w:rsidRPr="007D25B0">
        <w:rPr>
          <w:lang w:val="en-US"/>
        </w:rPr>
        <w:t>Abbreviations</w:t>
      </w:r>
      <w:bookmarkEnd w:id="1244"/>
    </w:p>
    <w:p w14:paraId="74C22AD9" w14:textId="77777777" w:rsidR="008B3821" w:rsidRPr="007D25B0" w:rsidRDefault="008B3821" w:rsidP="008B3821">
      <w:pPr>
        <w:pStyle w:val="3N"/>
        <w:rPr>
          <w:lang w:val="en-US"/>
        </w:rPr>
      </w:pPr>
      <w:r w:rsidRPr="007D25B0">
        <w:rPr>
          <w:lang w:val="en-US"/>
        </w:rPr>
        <w:t>The specifications in clause 4 apply.</w:t>
      </w:r>
    </w:p>
    <w:p w14:paraId="57F2C11D"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245" w:name="_Toc366771944"/>
      <w:r w:rsidRPr="007D25B0">
        <w:rPr>
          <w:lang w:val="en-US"/>
        </w:rPr>
        <w:t>Conventions</w:t>
      </w:r>
      <w:bookmarkEnd w:id="1245"/>
    </w:p>
    <w:p w14:paraId="16E76029" w14:textId="77777777" w:rsidR="008B3821" w:rsidRPr="007D25B0" w:rsidRDefault="008B3821" w:rsidP="008B3821">
      <w:pPr>
        <w:pStyle w:val="3N"/>
        <w:rPr>
          <w:lang w:val="en-US"/>
        </w:rPr>
      </w:pPr>
      <w:r w:rsidRPr="007D25B0">
        <w:rPr>
          <w:lang w:val="en-US"/>
        </w:rPr>
        <w:t>The specifications in clause 5 apply.</w:t>
      </w:r>
    </w:p>
    <w:p w14:paraId="4560CA94"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46" w:name="_Toc366771945"/>
      <w:r w:rsidRPr="007D25B0">
        <w:rPr>
          <w:lang w:val="en-US"/>
        </w:rPr>
        <w:t>Source, coded, decoded and output data formats, scanning processes, and neighbouring relationships</w:t>
      </w:r>
      <w:bookmarkEnd w:id="1246"/>
    </w:p>
    <w:p w14:paraId="2D4866C2" w14:textId="77777777" w:rsidR="008B3821" w:rsidRPr="007D25B0" w:rsidRDefault="008B3821" w:rsidP="008B3821">
      <w:pPr>
        <w:pStyle w:val="3N"/>
        <w:rPr>
          <w:lang w:val="en-US"/>
        </w:rPr>
      </w:pPr>
      <w:r w:rsidRPr="007D25B0">
        <w:rPr>
          <w:lang w:val="en-US"/>
        </w:rPr>
        <w:t>The specifications in clause 6 apply.</w:t>
      </w:r>
    </w:p>
    <w:p w14:paraId="4D9AF5E5"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47" w:name="_Ref364436859"/>
      <w:bookmarkStart w:id="1248" w:name="_Toc366771946"/>
      <w:r w:rsidRPr="007D25B0">
        <w:rPr>
          <w:lang w:val="en-US"/>
        </w:rPr>
        <w:t>Syntax and semantics</w:t>
      </w:r>
      <w:bookmarkEnd w:id="1247"/>
      <w:bookmarkEnd w:id="1248"/>
    </w:p>
    <w:p w14:paraId="4CD82EBA" w14:textId="77777777" w:rsidR="008B3821" w:rsidRPr="007D25B0" w:rsidRDefault="008B3821" w:rsidP="008B3821">
      <w:pPr>
        <w:pStyle w:val="3N"/>
        <w:rPr>
          <w:lang w:val="en-US"/>
        </w:rPr>
      </w:pPr>
      <w:r w:rsidRPr="007D25B0">
        <w:rPr>
          <w:lang w:val="en-US"/>
        </w:rPr>
        <w:t>This clause specifies syntax and semantics for CVSs that conform to one or more of the profiles specified in this annex.</w:t>
      </w:r>
    </w:p>
    <w:p w14:paraId="1C857BED"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49" w:name="_Toc366771947"/>
      <w:r w:rsidRPr="007D25B0">
        <w:rPr>
          <w:lang w:val="en-US"/>
        </w:rPr>
        <w:t>Method of specifying syntax in tabular form</w:t>
      </w:r>
      <w:bookmarkEnd w:id="1249"/>
    </w:p>
    <w:p w14:paraId="47EFEB38" w14:textId="77777777" w:rsidR="008B3821" w:rsidRPr="007D25B0" w:rsidRDefault="008B3821" w:rsidP="008B3821">
      <w:pPr>
        <w:pStyle w:val="3N"/>
        <w:rPr>
          <w:lang w:val="en-US"/>
        </w:rPr>
      </w:pPr>
      <w:r w:rsidRPr="007D25B0">
        <w:rPr>
          <w:lang w:val="en-US"/>
        </w:rPr>
        <w:t>The specifications in subclause 7.1 apply.</w:t>
      </w:r>
    </w:p>
    <w:p w14:paraId="5A1F9F0E"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50" w:name="_Toc366771948"/>
      <w:r w:rsidRPr="007D25B0">
        <w:rPr>
          <w:lang w:val="en-US"/>
        </w:rPr>
        <w:t>Specification of syntax functions, categories, and descriptors</w:t>
      </w:r>
      <w:bookmarkEnd w:id="1250"/>
    </w:p>
    <w:p w14:paraId="0A25C284" w14:textId="77777777" w:rsidR="008B3821" w:rsidRPr="007D25B0" w:rsidRDefault="008B3821" w:rsidP="008B3821">
      <w:pPr>
        <w:pStyle w:val="3N"/>
        <w:rPr>
          <w:lang w:val="en-US"/>
        </w:rPr>
      </w:pPr>
      <w:r w:rsidRPr="007D25B0">
        <w:rPr>
          <w:lang w:val="en-US"/>
        </w:rPr>
        <w:t>The specifications in subclause 7.2 apply.</w:t>
      </w:r>
    </w:p>
    <w:p w14:paraId="65A4010A"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51" w:name="_Toc366771949"/>
      <w:r w:rsidRPr="007D25B0">
        <w:rPr>
          <w:lang w:val="en-US"/>
        </w:rPr>
        <w:t>Syntax in tabular form</w:t>
      </w:r>
      <w:bookmarkEnd w:id="1251"/>
    </w:p>
    <w:p w14:paraId="5FC8DA96"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52" w:name="_Toc366771950"/>
      <w:r w:rsidRPr="007D25B0">
        <w:rPr>
          <w:lang w:val="en-US"/>
        </w:rPr>
        <w:t>NAL unit syntax</w:t>
      </w:r>
      <w:bookmarkEnd w:id="1252"/>
    </w:p>
    <w:p w14:paraId="3776934B" w14:textId="5B8D332D" w:rsidR="008B3821" w:rsidRPr="007D25B0" w:rsidRDefault="008B3821" w:rsidP="008B3821">
      <w:pPr>
        <w:pStyle w:val="3N"/>
        <w:rPr>
          <w:lang w:val="en-US"/>
        </w:rPr>
      </w:pPr>
      <w:r w:rsidRPr="007D25B0">
        <w:rPr>
          <w:lang w:val="en-US"/>
        </w:rPr>
        <w:t>The specifications in subclause 7.3.1 apply</w:t>
      </w:r>
      <w:ins w:id="1253" w:author="JCTVC-O1012" w:date="2013-11-08T09:42:00Z">
        <w:r w:rsidR="00580B51" w:rsidRPr="00580B51">
          <w:rPr>
            <w:highlight w:val="cyan"/>
          </w:rPr>
          <w:t xml:space="preserve"> </w:t>
        </w:r>
        <w:r w:rsidR="00580B51" w:rsidRPr="0019101D">
          <w:rPr>
            <w:highlight w:val="cyan"/>
          </w:rPr>
          <w:t xml:space="preserve">with the </w:t>
        </w:r>
      </w:ins>
      <w:ins w:id="1254" w:author="JCTVC-O1012" w:date="2013-11-08T09:51:00Z">
        <w:r w:rsidR="0070539C">
          <w:rPr>
            <w:highlight w:val="cyan"/>
          </w:rPr>
          <w:t xml:space="preserve">following </w:t>
        </w:r>
      </w:ins>
      <w:ins w:id="1255" w:author="JCTVC-O1012" w:date="2013-11-08T09:42:00Z">
        <w:r w:rsidR="00580B51" w:rsidRPr="0019101D">
          <w:rPr>
            <w:highlight w:val="cyan"/>
          </w:rPr>
          <w:t>modifications</w:t>
        </w:r>
      </w:ins>
      <w:ins w:id="1256" w:author="JCTVC-O1012" w:date="2013-11-08T09:50:00Z">
        <w:r w:rsidR="0070539C">
          <w:rPr>
            <w:highlight w:val="cyan"/>
          </w:rPr>
          <w:t xml:space="preserve"> indicated </w:t>
        </w:r>
        <w:r w:rsidR="0070539C" w:rsidRPr="0070539C">
          <w:rPr>
            <w:highlight w:val="cyan"/>
          </w:rPr>
          <w:t xml:space="preserve">in </w:t>
        </w:r>
        <w:r w:rsidR="0070539C" w:rsidRPr="0070539C">
          <w:rPr>
            <w:i/>
            <w:highlight w:val="cyan"/>
          </w:rPr>
          <w:t>turquoise</w:t>
        </w:r>
      </w:ins>
      <w:r w:rsidR="00580B51" w:rsidRPr="0070539C">
        <w:rPr>
          <w:highlight w:val="cyan"/>
          <w:lang w:val="en-CA"/>
        </w:rPr>
        <w:t>.</w:t>
      </w:r>
    </w:p>
    <w:p w14:paraId="5AFD862D"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General NAL unit syntax</w:t>
      </w:r>
    </w:p>
    <w:p w14:paraId="224C86AB" w14:textId="77777777" w:rsidR="008B3821" w:rsidRPr="007D25B0" w:rsidRDefault="008B3821" w:rsidP="008B3821">
      <w:pPr>
        <w:keepNext/>
        <w:rPr>
          <w:del w:id="1257" w:author="JCTVC-O1012" w:date="2013-11-08T09:42:00Z"/>
          <w:lang w:val="en-US"/>
        </w:rPr>
      </w:pPr>
      <w:del w:id="1258" w:author="JCTVC-O1012" w:date="2013-11-08T09:42:00Z">
        <w:r w:rsidRPr="007D25B0">
          <w:rPr>
            <w:lang w:val="en-US"/>
          </w:rPr>
          <w:delText>The specifications in subclause 7.3.1.1 apply.</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157"/>
      </w:tblGrid>
      <w:tr w:rsidR="00E539AC" w:rsidRPr="00E539AC" w14:paraId="7FF5B7ED" w14:textId="77777777" w:rsidTr="00E539AC">
        <w:trPr>
          <w:cantSplit/>
          <w:jc w:val="center"/>
          <w:ins w:id="1259"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4B1155B2" w14:textId="77777777" w:rsidR="00E539AC" w:rsidRPr="005A7F1C" w:rsidRDefault="00E539AC" w:rsidP="00E539A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260" w:author="JCTVC-O1012" w:date="2013-11-08T09:42:00Z"/>
                <w:rFonts w:cs="Times"/>
                <w:noProof/>
              </w:rPr>
            </w:pPr>
            <w:ins w:id="1261" w:author="JCTVC-O1012" w:date="2013-11-08T09:42:00Z">
              <w:r w:rsidRPr="005A7F1C">
                <w:rPr>
                  <w:rFonts w:cs="Times"/>
                  <w:noProof/>
                </w:rPr>
                <w:t>nal_unit( NumBytesInNalUnit ) {</w:t>
              </w:r>
            </w:ins>
          </w:p>
        </w:tc>
        <w:tc>
          <w:tcPr>
            <w:tcW w:w="1157" w:type="dxa"/>
            <w:tcBorders>
              <w:top w:val="single" w:sz="4" w:space="0" w:color="auto"/>
              <w:left w:val="single" w:sz="4" w:space="0" w:color="auto"/>
              <w:bottom w:val="single" w:sz="4" w:space="0" w:color="auto"/>
              <w:right w:val="single" w:sz="4" w:space="0" w:color="auto"/>
            </w:tcBorders>
            <w:hideMark/>
          </w:tcPr>
          <w:p w14:paraId="73117656" w14:textId="77777777" w:rsidR="00E539AC" w:rsidRPr="005A7F1C" w:rsidRDefault="00E539AC" w:rsidP="00E539AC">
            <w:pPr>
              <w:keepNext/>
              <w:keepLines/>
              <w:tabs>
                <w:tab w:val="clear" w:pos="794"/>
                <w:tab w:val="clear" w:pos="1191"/>
                <w:tab w:val="clear" w:pos="1588"/>
                <w:tab w:val="clear" w:pos="1985"/>
              </w:tabs>
              <w:overflowPunct/>
              <w:autoSpaceDE/>
              <w:adjustRightInd/>
              <w:spacing w:before="0" w:after="60"/>
              <w:jc w:val="left"/>
              <w:textAlignment w:val="auto"/>
              <w:rPr>
                <w:ins w:id="1262" w:author="JCTVC-O1012" w:date="2013-11-08T09:42:00Z"/>
                <w:b/>
                <w:bCs/>
                <w:noProof/>
              </w:rPr>
            </w:pPr>
            <w:ins w:id="1263" w:author="JCTVC-O1012" w:date="2013-11-08T09:42:00Z">
              <w:r w:rsidRPr="005A7F1C">
                <w:rPr>
                  <w:b/>
                  <w:bCs/>
                  <w:noProof/>
                </w:rPr>
                <w:t>Descriptor</w:t>
              </w:r>
            </w:ins>
          </w:p>
        </w:tc>
      </w:tr>
      <w:tr w:rsidR="00E539AC" w:rsidRPr="00E539AC" w14:paraId="7B3828F1" w14:textId="77777777" w:rsidTr="00E539AC">
        <w:trPr>
          <w:cantSplit/>
          <w:jc w:val="center"/>
          <w:ins w:id="1264" w:author="JCTVC-O1012" w:date="2013-11-08T09:42:00Z"/>
        </w:trPr>
        <w:tc>
          <w:tcPr>
            <w:tcW w:w="7920" w:type="dxa"/>
            <w:tcBorders>
              <w:top w:val="single" w:sz="4" w:space="0" w:color="auto"/>
              <w:left w:val="single" w:sz="4" w:space="0" w:color="auto"/>
              <w:bottom w:val="single" w:sz="4" w:space="0" w:color="auto"/>
              <w:right w:val="single" w:sz="4" w:space="0" w:color="auto"/>
            </w:tcBorders>
          </w:tcPr>
          <w:p w14:paraId="109DF483" w14:textId="7568DC10" w:rsidR="00E539AC" w:rsidRPr="005A7F1C" w:rsidRDefault="00E539AC" w:rsidP="00E539A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265" w:author="JCTVC-O1012" w:date="2013-11-08T09:42:00Z"/>
                <w:rFonts w:cs="Times"/>
                <w:bCs/>
                <w:noProof/>
                <w:highlight w:val="cyan"/>
              </w:rPr>
            </w:pPr>
            <w:ins w:id="1266" w:author="JCTVC-O1012" w:date="2013-11-08T09:42:00Z">
              <w:r w:rsidRPr="005A7F1C">
                <w:rPr>
                  <w:rFonts w:cs="Times"/>
                  <w:bCs/>
                  <w:noProof/>
                  <w:highlight w:val="cyan"/>
                </w:rPr>
                <w:tab/>
                <w:t>if(</w:t>
              </w:r>
              <w:r w:rsidR="00B170EF">
                <w:rPr>
                  <w:rFonts w:cs="Times"/>
                  <w:bCs/>
                  <w:noProof/>
                  <w:highlight w:val="cyan"/>
                </w:rPr>
                <w:t xml:space="preserve"> HevcPrefixBytePresent = = </w:t>
              </w:r>
            </w:ins>
            <w:ins w:id="1267" w:author="JCTVC-O1012" w:date="2013-11-08T10:15:00Z">
              <w:r w:rsidR="00B170EF">
                <w:rPr>
                  <w:rFonts w:cs="Times"/>
                  <w:bCs/>
                  <w:noProof/>
                  <w:highlight w:val="cyan"/>
                </w:rPr>
                <w:t>1</w:t>
              </w:r>
            </w:ins>
            <w:ins w:id="1268" w:author="JCTVC-O1012" w:date="2013-11-08T09:42:00Z">
              <w:r w:rsidR="00B170EF">
                <w:rPr>
                  <w:rFonts w:cs="Times"/>
                  <w:bCs/>
                  <w:noProof/>
                  <w:highlight w:val="cyan"/>
                </w:rPr>
                <w:t xml:space="preserve"> </w:t>
              </w:r>
            </w:ins>
            <w:ins w:id="1269" w:author="JCTVC-O1012" w:date="2013-11-08T10:20:00Z">
              <w:r w:rsidR="00B170EF">
                <w:rPr>
                  <w:rFonts w:cs="Times"/>
                  <w:bCs/>
                  <w:noProof/>
                  <w:highlight w:val="cyan"/>
                </w:rPr>
                <w:t>&amp;&amp;</w:t>
              </w:r>
            </w:ins>
            <w:ins w:id="1270" w:author="JCTVC-O1012" w:date="2013-11-08T09:42:00Z">
              <w:r w:rsidRPr="005A7F1C">
                <w:rPr>
                  <w:rFonts w:cs="Times"/>
                  <w:bCs/>
                  <w:noProof/>
                  <w:highlight w:val="cyan"/>
                </w:rPr>
                <w:t xml:space="preserve"> </w:t>
              </w:r>
              <w:r w:rsidR="00B170EF">
                <w:rPr>
                  <w:rFonts w:cs="Times"/>
                  <w:bCs/>
                  <w:noProof/>
                  <w:highlight w:val="cyan"/>
                </w:rPr>
                <w:t xml:space="preserve">next_bits( 8 )  </w:t>
              </w:r>
            </w:ins>
            <w:ins w:id="1271" w:author="JCTVC-O1012" w:date="2013-11-08T10:19:00Z">
              <w:r w:rsidR="00B170EF">
                <w:rPr>
                  <w:rFonts w:cs="Times"/>
                  <w:bCs/>
                  <w:noProof/>
                  <w:highlight w:val="cyan"/>
                </w:rPr>
                <w:t>!</w:t>
              </w:r>
            </w:ins>
            <w:ins w:id="1272" w:author="JCTVC-O1012" w:date="2013-11-08T09:42:00Z">
              <w:r w:rsidR="00B170EF">
                <w:rPr>
                  <w:rFonts w:cs="Times"/>
                  <w:bCs/>
                  <w:noProof/>
                  <w:highlight w:val="cyan"/>
                </w:rPr>
                <w:t xml:space="preserve"> =  0x16) </w:t>
              </w:r>
            </w:ins>
          </w:p>
        </w:tc>
        <w:tc>
          <w:tcPr>
            <w:tcW w:w="1157" w:type="dxa"/>
            <w:tcBorders>
              <w:top w:val="single" w:sz="4" w:space="0" w:color="auto"/>
              <w:left w:val="single" w:sz="4" w:space="0" w:color="auto"/>
              <w:bottom w:val="single" w:sz="4" w:space="0" w:color="auto"/>
              <w:right w:val="single" w:sz="4" w:space="0" w:color="auto"/>
            </w:tcBorders>
          </w:tcPr>
          <w:p w14:paraId="16BA1158" w14:textId="77777777" w:rsidR="00E539AC" w:rsidRPr="005A7F1C" w:rsidRDefault="00E539AC" w:rsidP="00E539AC">
            <w:pPr>
              <w:keepNext/>
              <w:keepLines/>
              <w:tabs>
                <w:tab w:val="clear" w:pos="794"/>
                <w:tab w:val="clear" w:pos="1191"/>
                <w:tab w:val="clear" w:pos="1588"/>
                <w:tab w:val="clear" w:pos="1985"/>
              </w:tabs>
              <w:overflowPunct/>
              <w:autoSpaceDE/>
              <w:adjustRightInd/>
              <w:spacing w:before="0" w:after="60"/>
              <w:jc w:val="left"/>
              <w:textAlignment w:val="auto"/>
              <w:rPr>
                <w:ins w:id="1273" w:author="JCTVC-O1012" w:date="2013-11-08T09:42:00Z"/>
                <w:noProof/>
                <w:highlight w:val="cyan"/>
              </w:rPr>
            </w:pPr>
          </w:p>
        </w:tc>
      </w:tr>
      <w:tr w:rsidR="00DE19C1" w:rsidRPr="00E539AC" w14:paraId="57A7F73F" w14:textId="77777777" w:rsidTr="00E539AC">
        <w:trPr>
          <w:cantSplit/>
          <w:jc w:val="center"/>
          <w:ins w:id="1274" w:author="JCTVC-O1012" w:date="2013-11-08T10:28:00Z"/>
        </w:trPr>
        <w:tc>
          <w:tcPr>
            <w:tcW w:w="7920" w:type="dxa"/>
            <w:tcBorders>
              <w:top w:val="single" w:sz="4" w:space="0" w:color="auto"/>
              <w:left w:val="single" w:sz="4" w:space="0" w:color="auto"/>
              <w:bottom w:val="single" w:sz="4" w:space="0" w:color="auto"/>
              <w:right w:val="single" w:sz="4" w:space="0" w:color="auto"/>
            </w:tcBorders>
          </w:tcPr>
          <w:p w14:paraId="4C5B4BA4" w14:textId="021B1283" w:rsidR="00DE19C1" w:rsidRPr="005A7F1C" w:rsidRDefault="00DE19C1" w:rsidP="00E539A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275" w:author="JCTVC-O1012" w:date="2013-11-08T10:28:00Z"/>
                <w:rFonts w:cs="Times"/>
                <w:bCs/>
                <w:noProof/>
                <w:highlight w:val="cyan"/>
              </w:rPr>
            </w:pPr>
            <w:ins w:id="1276" w:author="JCTVC-O1012" w:date="2013-11-08T10:28:00Z">
              <w:r>
                <w:rPr>
                  <w:rFonts w:cs="Times"/>
                  <w:bCs/>
                  <w:noProof/>
                  <w:highlight w:val="cyan"/>
                </w:rPr>
                <w:tab/>
              </w:r>
              <w:r>
                <w:rPr>
                  <w:rFonts w:cs="Times"/>
                  <w:bCs/>
                  <w:noProof/>
                  <w:highlight w:val="cyan"/>
                </w:rPr>
                <w:tab/>
                <w:t>AvcNalUnit = 1</w:t>
              </w:r>
            </w:ins>
          </w:p>
        </w:tc>
        <w:tc>
          <w:tcPr>
            <w:tcW w:w="1157" w:type="dxa"/>
            <w:tcBorders>
              <w:top w:val="single" w:sz="4" w:space="0" w:color="auto"/>
              <w:left w:val="single" w:sz="4" w:space="0" w:color="auto"/>
              <w:bottom w:val="single" w:sz="4" w:space="0" w:color="auto"/>
              <w:right w:val="single" w:sz="4" w:space="0" w:color="auto"/>
            </w:tcBorders>
          </w:tcPr>
          <w:p w14:paraId="6571BE8C" w14:textId="77777777" w:rsidR="00DE19C1" w:rsidRPr="005A7F1C" w:rsidRDefault="00DE19C1" w:rsidP="00E539AC">
            <w:pPr>
              <w:keepNext/>
              <w:keepLines/>
              <w:tabs>
                <w:tab w:val="clear" w:pos="794"/>
                <w:tab w:val="clear" w:pos="1191"/>
                <w:tab w:val="clear" w:pos="1588"/>
                <w:tab w:val="clear" w:pos="1985"/>
              </w:tabs>
              <w:overflowPunct/>
              <w:autoSpaceDE/>
              <w:adjustRightInd/>
              <w:spacing w:before="0" w:after="60"/>
              <w:jc w:val="left"/>
              <w:textAlignment w:val="auto"/>
              <w:rPr>
                <w:ins w:id="1277" w:author="JCTVC-O1012" w:date="2013-11-08T10:28:00Z"/>
                <w:noProof/>
                <w:highlight w:val="cyan"/>
              </w:rPr>
            </w:pPr>
          </w:p>
        </w:tc>
      </w:tr>
      <w:tr w:rsidR="00E539AC" w:rsidRPr="00E539AC" w14:paraId="2791F001" w14:textId="77777777" w:rsidTr="00E539AC">
        <w:trPr>
          <w:cantSplit/>
          <w:jc w:val="center"/>
          <w:ins w:id="1278" w:author="JCTVC-O1012" w:date="2013-11-08T09:42:00Z"/>
        </w:trPr>
        <w:tc>
          <w:tcPr>
            <w:tcW w:w="7920" w:type="dxa"/>
            <w:tcBorders>
              <w:top w:val="single" w:sz="4" w:space="0" w:color="auto"/>
              <w:left w:val="single" w:sz="4" w:space="0" w:color="auto"/>
              <w:bottom w:val="single" w:sz="4" w:space="0" w:color="auto"/>
              <w:right w:val="single" w:sz="4" w:space="0" w:color="auto"/>
            </w:tcBorders>
          </w:tcPr>
          <w:p w14:paraId="3487ACCC" w14:textId="1FF039F2" w:rsidR="00E539AC" w:rsidRPr="005A7F1C" w:rsidRDefault="005231B5" w:rsidP="00E539A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279" w:author="JCTVC-O1012" w:date="2013-11-08T09:42:00Z"/>
                <w:rFonts w:cs="Times"/>
                <w:bCs/>
                <w:noProof/>
                <w:highlight w:val="cyan"/>
              </w:rPr>
            </w:pPr>
            <w:ins w:id="1280" w:author="JCTVC-O1012" w:date="2013-11-08T09:42:00Z">
              <w:r>
                <w:rPr>
                  <w:rFonts w:cs="Times"/>
                  <w:bCs/>
                  <w:noProof/>
                  <w:highlight w:val="cyan"/>
                </w:rPr>
                <w:tab/>
              </w:r>
              <w:r w:rsidR="00E539AC" w:rsidRPr="005A7F1C">
                <w:rPr>
                  <w:rFonts w:cs="Times"/>
                  <w:bCs/>
                  <w:noProof/>
                  <w:highlight w:val="cyan"/>
                </w:rPr>
                <w:t>if(</w:t>
              </w:r>
            </w:ins>
            <w:ins w:id="1281" w:author="JCTVC-O1012" w:date="2013-11-08T10:30:00Z">
              <w:r w:rsidR="00DE19C1">
                <w:rPr>
                  <w:rFonts w:cs="Times"/>
                  <w:bCs/>
                  <w:noProof/>
                  <w:highlight w:val="cyan"/>
                </w:rPr>
                <w:t>HevcPrefixBytePresent = = 1</w:t>
              </w:r>
              <w:r w:rsidR="00A42C26">
                <w:rPr>
                  <w:rFonts w:cs="Times"/>
                  <w:bCs/>
                  <w:noProof/>
                  <w:highlight w:val="cyan"/>
                </w:rPr>
                <w:t xml:space="preserve"> </w:t>
              </w:r>
            </w:ins>
            <w:ins w:id="1282" w:author="JCTVC-O1012" w:date="2013-11-08T10:43:00Z">
              <w:r w:rsidR="00A42C26">
                <w:rPr>
                  <w:rFonts w:cs="Times"/>
                  <w:bCs/>
                  <w:noProof/>
                  <w:highlight w:val="cyan"/>
                </w:rPr>
                <w:t>&amp;&amp;</w:t>
              </w:r>
            </w:ins>
            <w:ins w:id="1283" w:author="JCTVC-O1012" w:date="2013-11-08T10:30:00Z">
              <w:r w:rsidR="00DE19C1">
                <w:rPr>
                  <w:rFonts w:cs="Times"/>
                  <w:bCs/>
                  <w:noProof/>
                  <w:highlight w:val="cyan"/>
                </w:rPr>
                <w:t xml:space="preserve"> </w:t>
              </w:r>
            </w:ins>
            <w:ins w:id="1284" w:author="JCTVC-O1012" w:date="2013-11-08T09:42:00Z">
              <w:r w:rsidR="00E539AC" w:rsidRPr="005A7F1C">
                <w:rPr>
                  <w:rFonts w:cs="Times"/>
                  <w:bCs/>
                  <w:noProof/>
                  <w:highlight w:val="cyan"/>
                </w:rPr>
                <w:t>next_bits( 8 )  = =  0x16 ) {</w:t>
              </w:r>
            </w:ins>
          </w:p>
        </w:tc>
        <w:tc>
          <w:tcPr>
            <w:tcW w:w="1157" w:type="dxa"/>
            <w:tcBorders>
              <w:top w:val="single" w:sz="4" w:space="0" w:color="auto"/>
              <w:left w:val="single" w:sz="4" w:space="0" w:color="auto"/>
              <w:bottom w:val="single" w:sz="4" w:space="0" w:color="auto"/>
              <w:right w:val="single" w:sz="4" w:space="0" w:color="auto"/>
            </w:tcBorders>
          </w:tcPr>
          <w:p w14:paraId="53FCE2B4" w14:textId="77777777" w:rsidR="00E539AC" w:rsidRPr="005A7F1C" w:rsidRDefault="00E539AC" w:rsidP="00E539AC">
            <w:pPr>
              <w:keepNext/>
              <w:keepLines/>
              <w:tabs>
                <w:tab w:val="clear" w:pos="794"/>
                <w:tab w:val="clear" w:pos="1191"/>
                <w:tab w:val="clear" w:pos="1588"/>
                <w:tab w:val="clear" w:pos="1985"/>
              </w:tabs>
              <w:overflowPunct/>
              <w:autoSpaceDE/>
              <w:adjustRightInd/>
              <w:spacing w:before="0" w:after="60"/>
              <w:jc w:val="left"/>
              <w:textAlignment w:val="auto"/>
              <w:rPr>
                <w:ins w:id="1285" w:author="JCTVC-O1012" w:date="2013-11-08T09:42:00Z"/>
                <w:noProof/>
                <w:highlight w:val="cyan"/>
              </w:rPr>
            </w:pPr>
          </w:p>
        </w:tc>
      </w:tr>
      <w:tr w:rsidR="00E539AC" w:rsidRPr="00E539AC" w14:paraId="63058D41" w14:textId="77777777" w:rsidTr="00E539AC">
        <w:trPr>
          <w:cantSplit/>
          <w:jc w:val="center"/>
          <w:ins w:id="1286" w:author="JCTVC-O1012" w:date="2013-11-08T09:42:00Z"/>
        </w:trPr>
        <w:tc>
          <w:tcPr>
            <w:tcW w:w="7920" w:type="dxa"/>
            <w:tcBorders>
              <w:top w:val="single" w:sz="4" w:space="0" w:color="auto"/>
              <w:left w:val="single" w:sz="4" w:space="0" w:color="auto"/>
              <w:bottom w:val="single" w:sz="4" w:space="0" w:color="auto"/>
              <w:right w:val="single" w:sz="4" w:space="0" w:color="auto"/>
            </w:tcBorders>
          </w:tcPr>
          <w:p w14:paraId="24B11D53" w14:textId="22E1F883" w:rsidR="00E539AC" w:rsidRPr="005A7F1C" w:rsidRDefault="00E539AC"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287" w:author="JCTVC-O1012" w:date="2013-11-08T09:42:00Z"/>
                <w:rFonts w:cs="Times"/>
                <w:b/>
                <w:bCs/>
                <w:noProof/>
                <w:highlight w:val="cyan"/>
              </w:rPr>
            </w:pPr>
            <w:ins w:id="1288" w:author="JCTVC-O1012" w:date="2013-11-08T09:42:00Z">
              <w:r w:rsidRPr="005A7F1C">
                <w:rPr>
                  <w:rFonts w:cs="Times"/>
                  <w:bCs/>
                  <w:noProof/>
                  <w:highlight w:val="cyan"/>
                </w:rPr>
                <w:tab/>
              </w:r>
              <w:r w:rsidRPr="005A7F1C">
                <w:rPr>
                  <w:rFonts w:cs="Times"/>
                  <w:bCs/>
                  <w:noProof/>
                  <w:highlight w:val="cyan"/>
                </w:rPr>
                <w:tab/>
              </w:r>
              <w:r w:rsidRPr="005A7F1C">
                <w:rPr>
                  <w:rFonts w:cs="Times"/>
                  <w:b/>
                  <w:bCs/>
                  <w:noProof/>
                  <w:highlight w:val="cyan"/>
                </w:rPr>
                <w:t>hevc_prefix_byte</w:t>
              </w:r>
            </w:ins>
          </w:p>
        </w:tc>
        <w:tc>
          <w:tcPr>
            <w:tcW w:w="1157" w:type="dxa"/>
            <w:tcBorders>
              <w:top w:val="single" w:sz="4" w:space="0" w:color="auto"/>
              <w:left w:val="single" w:sz="4" w:space="0" w:color="auto"/>
              <w:bottom w:val="single" w:sz="4" w:space="0" w:color="auto"/>
              <w:right w:val="single" w:sz="4" w:space="0" w:color="auto"/>
            </w:tcBorders>
          </w:tcPr>
          <w:p w14:paraId="39BEAD27" w14:textId="77777777" w:rsidR="00E539AC" w:rsidRPr="005A7F1C" w:rsidRDefault="00E539AC" w:rsidP="00E539AC">
            <w:pPr>
              <w:keepNext/>
              <w:keepLines/>
              <w:tabs>
                <w:tab w:val="clear" w:pos="794"/>
                <w:tab w:val="clear" w:pos="1191"/>
                <w:tab w:val="clear" w:pos="1588"/>
                <w:tab w:val="clear" w:pos="1985"/>
              </w:tabs>
              <w:overflowPunct/>
              <w:autoSpaceDE/>
              <w:adjustRightInd/>
              <w:spacing w:before="0" w:after="60"/>
              <w:jc w:val="left"/>
              <w:textAlignment w:val="auto"/>
              <w:rPr>
                <w:ins w:id="1289" w:author="JCTVC-O1012" w:date="2013-11-08T09:42:00Z"/>
                <w:noProof/>
                <w:highlight w:val="cyan"/>
              </w:rPr>
            </w:pPr>
            <w:ins w:id="1290" w:author="JCTVC-O1012" w:date="2013-11-08T09:42:00Z">
              <w:r w:rsidRPr="005A7F1C">
                <w:rPr>
                  <w:noProof/>
                  <w:highlight w:val="cyan"/>
                </w:rPr>
                <w:t>u(8)</w:t>
              </w:r>
            </w:ins>
          </w:p>
        </w:tc>
      </w:tr>
      <w:tr w:rsidR="00E539AC" w:rsidRPr="00E539AC" w14:paraId="2779E8B9" w14:textId="77777777" w:rsidTr="00E539AC">
        <w:trPr>
          <w:cantSplit/>
          <w:jc w:val="center"/>
          <w:ins w:id="1291" w:author="JCTVC-O1012" w:date="2013-11-08T09:42:00Z"/>
        </w:trPr>
        <w:tc>
          <w:tcPr>
            <w:tcW w:w="7920" w:type="dxa"/>
            <w:tcBorders>
              <w:top w:val="single" w:sz="4" w:space="0" w:color="auto"/>
              <w:left w:val="single" w:sz="4" w:space="0" w:color="auto"/>
              <w:bottom w:val="single" w:sz="4" w:space="0" w:color="auto"/>
              <w:right w:val="single" w:sz="4" w:space="0" w:color="auto"/>
            </w:tcBorders>
          </w:tcPr>
          <w:p w14:paraId="6708D984" w14:textId="57151828" w:rsidR="00E539AC" w:rsidRPr="005A7F1C" w:rsidRDefault="00E539AC"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292" w:author="JCTVC-O1012" w:date="2013-11-08T09:42:00Z"/>
                <w:rFonts w:cs="Times"/>
                <w:bCs/>
                <w:noProof/>
                <w:highlight w:val="cyan"/>
              </w:rPr>
            </w:pPr>
            <w:ins w:id="1293" w:author="JCTVC-O1012" w:date="2013-11-08T09:42:00Z">
              <w:r w:rsidRPr="005A7F1C">
                <w:rPr>
                  <w:rFonts w:cs="Times"/>
                  <w:bCs/>
                  <w:noProof/>
                  <w:highlight w:val="cyan"/>
                </w:rPr>
                <w:tab/>
              </w:r>
              <w:r w:rsidRPr="005A7F1C">
                <w:rPr>
                  <w:rFonts w:cs="Times"/>
                  <w:bCs/>
                  <w:noProof/>
                  <w:highlight w:val="cyan"/>
                </w:rPr>
                <w:tab/>
                <w:t>RbspStartOffset = 3</w:t>
              </w:r>
            </w:ins>
          </w:p>
        </w:tc>
        <w:tc>
          <w:tcPr>
            <w:tcW w:w="1157" w:type="dxa"/>
            <w:tcBorders>
              <w:top w:val="single" w:sz="4" w:space="0" w:color="auto"/>
              <w:left w:val="single" w:sz="4" w:space="0" w:color="auto"/>
              <w:bottom w:val="single" w:sz="4" w:space="0" w:color="auto"/>
              <w:right w:val="single" w:sz="4" w:space="0" w:color="auto"/>
            </w:tcBorders>
          </w:tcPr>
          <w:p w14:paraId="598D942A" w14:textId="77777777" w:rsidR="00E539AC" w:rsidRPr="005A7F1C" w:rsidRDefault="00E539AC" w:rsidP="00E539AC">
            <w:pPr>
              <w:keepNext/>
              <w:keepLines/>
              <w:tabs>
                <w:tab w:val="clear" w:pos="794"/>
                <w:tab w:val="clear" w:pos="1191"/>
                <w:tab w:val="clear" w:pos="1588"/>
                <w:tab w:val="clear" w:pos="1985"/>
              </w:tabs>
              <w:overflowPunct/>
              <w:autoSpaceDE/>
              <w:adjustRightInd/>
              <w:spacing w:before="0" w:after="60"/>
              <w:jc w:val="left"/>
              <w:textAlignment w:val="auto"/>
              <w:rPr>
                <w:ins w:id="1294" w:author="JCTVC-O1012" w:date="2013-11-08T09:42:00Z"/>
                <w:noProof/>
                <w:highlight w:val="cyan"/>
              </w:rPr>
            </w:pPr>
          </w:p>
        </w:tc>
      </w:tr>
      <w:tr w:rsidR="00E539AC" w:rsidRPr="00E539AC" w14:paraId="14C7C014" w14:textId="77777777" w:rsidTr="00E539AC">
        <w:trPr>
          <w:cantSplit/>
          <w:jc w:val="center"/>
          <w:ins w:id="1295" w:author="JCTVC-O1012" w:date="2013-11-08T09:42:00Z"/>
        </w:trPr>
        <w:tc>
          <w:tcPr>
            <w:tcW w:w="7920" w:type="dxa"/>
            <w:tcBorders>
              <w:top w:val="single" w:sz="4" w:space="0" w:color="auto"/>
              <w:left w:val="single" w:sz="4" w:space="0" w:color="auto"/>
              <w:bottom w:val="single" w:sz="4" w:space="0" w:color="auto"/>
              <w:right w:val="single" w:sz="4" w:space="0" w:color="auto"/>
            </w:tcBorders>
          </w:tcPr>
          <w:p w14:paraId="0AE1D667" w14:textId="0087B458" w:rsidR="00E539AC" w:rsidRPr="005A7F1C" w:rsidRDefault="00E539AC"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296" w:author="JCTVC-O1012" w:date="2013-11-08T09:42:00Z"/>
                <w:rFonts w:cs="Times"/>
                <w:bCs/>
                <w:noProof/>
                <w:highlight w:val="cyan"/>
              </w:rPr>
            </w:pPr>
            <w:ins w:id="1297" w:author="JCTVC-O1012" w:date="2013-11-08T09:42:00Z">
              <w:r w:rsidRPr="005A7F1C">
                <w:rPr>
                  <w:rFonts w:cs="Times"/>
                  <w:bCs/>
                  <w:noProof/>
                  <w:highlight w:val="cyan"/>
                </w:rPr>
                <w:tab/>
                <w:t>} else</w:t>
              </w:r>
            </w:ins>
          </w:p>
        </w:tc>
        <w:tc>
          <w:tcPr>
            <w:tcW w:w="1157" w:type="dxa"/>
            <w:tcBorders>
              <w:top w:val="single" w:sz="4" w:space="0" w:color="auto"/>
              <w:left w:val="single" w:sz="4" w:space="0" w:color="auto"/>
              <w:bottom w:val="single" w:sz="4" w:space="0" w:color="auto"/>
              <w:right w:val="single" w:sz="4" w:space="0" w:color="auto"/>
            </w:tcBorders>
          </w:tcPr>
          <w:p w14:paraId="14EAF50D" w14:textId="77777777" w:rsidR="00E539AC" w:rsidRPr="005A7F1C" w:rsidRDefault="00E539AC" w:rsidP="00E539AC">
            <w:pPr>
              <w:keepNext/>
              <w:keepLines/>
              <w:tabs>
                <w:tab w:val="clear" w:pos="794"/>
                <w:tab w:val="clear" w:pos="1191"/>
                <w:tab w:val="clear" w:pos="1588"/>
                <w:tab w:val="clear" w:pos="1985"/>
              </w:tabs>
              <w:overflowPunct/>
              <w:autoSpaceDE/>
              <w:adjustRightInd/>
              <w:spacing w:before="0" w:after="60"/>
              <w:jc w:val="left"/>
              <w:textAlignment w:val="auto"/>
              <w:rPr>
                <w:ins w:id="1298" w:author="JCTVC-O1012" w:date="2013-11-08T09:42:00Z"/>
                <w:noProof/>
                <w:highlight w:val="cyan"/>
              </w:rPr>
            </w:pPr>
          </w:p>
        </w:tc>
      </w:tr>
      <w:tr w:rsidR="00E539AC" w:rsidRPr="00E539AC" w14:paraId="32B45AEA" w14:textId="77777777" w:rsidTr="00E539AC">
        <w:trPr>
          <w:cantSplit/>
          <w:jc w:val="center"/>
          <w:ins w:id="1299" w:author="JCTVC-O1012" w:date="2013-11-08T09:42:00Z"/>
        </w:trPr>
        <w:tc>
          <w:tcPr>
            <w:tcW w:w="7920" w:type="dxa"/>
            <w:tcBorders>
              <w:top w:val="single" w:sz="4" w:space="0" w:color="auto"/>
              <w:left w:val="single" w:sz="4" w:space="0" w:color="auto"/>
              <w:bottom w:val="single" w:sz="4" w:space="0" w:color="auto"/>
              <w:right w:val="single" w:sz="4" w:space="0" w:color="auto"/>
            </w:tcBorders>
          </w:tcPr>
          <w:p w14:paraId="4E207643" w14:textId="6364C467" w:rsidR="00E539AC" w:rsidRPr="005A7F1C" w:rsidRDefault="00E539AC"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00" w:author="JCTVC-O1012" w:date="2013-11-08T09:42:00Z"/>
                <w:rFonts w:cs="Times"/>
                <w:bCs/>
                <w:noProof/>
                <w:highlight w:val="cyan"/>
              </w:rPr>
            </w:pPr>
            <w:ins w:id="1301" w:author="JCTVC-O1012" w:date="2013-11-08T09:42:00Z">
              <w:r w:rsidRPr="005A7F1C">
                <w:rPr>
                  <w:rFonts w:cs="Times"/>
                  <w:bCs/>
                  <w:noProof/>
                  <w:highlight w:val="cyan"/>
                </w:rPr>
                <w:tab/>
              </w:r>
              <w:r w:rsidRPr="005A7F1C">
                <w:rPr>
                  <w:rFonts w:cs="Times"/>
                  <w:bCs/>
                  <w:noProof/>
                  <w:highlight w:val="cyan"/>
                </w:rPr>
                <w:tab/>
                <w:t>RbspStartOffset = 2</w:t>
              </w:r>
            </w:ins>
          </w:p>
        </w:tc>
        <w:tc>
          <w:tcPr>
            <w:tcW w:w="1157" w:type="dxa"/>
            <w:tcBorders>
              <w:top w:val="single" w:sz="4" w:space="0" w:color="auto"/>
              <w:left w:val="single" w:sz="4" w:space="0" w:color="auto"/>
              <w:bottom w:val="single" w:sz="4" w:space="0" w:color="auto"/>
              <w:right w:val="single" w:sz="4" w:space="0" w:color="auto"/>
            </w:tcBorders>
          </w:tcPr>
          <w:p w14:paraId="4E65CE9E" w14:textId="77777777" w:rsidR="00E539AC" w:rsidRPr="005A7F1C" w:rsidRDefault="00E539AC" w:rsidP="00E539AC">
            <w:pPr>
              <w:keepNext/>
              <w:keepLines/>
              <w:tabs>
                <w:tab w:val="clear" w:pos="794"/>
                <w:tab w:val="clear" w:pos="1191"/>
                <w:tab w:val="clear" w:pos="1588"/>
                <w:tab w:val="clear" w:pos="1985"/>
              </w:tabs>
              <w:overflowPunct/>
              <w:autoSpaceDE/>
              <w:adjustRightInd/>
              <w:spacing w:before="0" w:after="60"/>
              <w:jc w:val="left"/>
              <w:textAlignment w:val="auto"/>
              <w:rPr>
                <w:ins w:id="1302" w:author="JCTVC-O1012" w:date="2013-11-08T09:42:00Z"/>
                <w:noProof/>
                <w:highlight w:val="cyan"/>
              </w:rPr>
            </w:pPr>
          </w:p>
        </w:tc>
      </w:tr>
      <w:tr w:rsidR="005231B5" w:rsidRPr="00E539AC" w14:paraId="4DF81B3C" w14:textId="77777777" w:rsidTr="00E539AC">
        <w:trPr>
          <w:cantSplit/>
          <w:jc w:val="center"/>
          <w:ins w:id="1303" w:author="JCTVC-O1012" w:date="2013-11-08T10:38:00Z"/>
        </w:trPr>
        <w:tc>
          <w:tcPr>
            <w:tcW w:w="7920" w:type="dxa"/>
            <w:tcBorders>
              <w:top w:val="single" w:sz="4" w:space="0" w:color="auto"/>
              <w:left w:val="single" w:sz="4" w:space="0" w:color="auto"/>
              <w:bottom w:val="single" w:sz="4" w:space="0" w:color="auto"/>
              <w:right w:val="single" w:sz="4" w:space="0" w:color="auto"/>
            </w:tcBorders>
          </w:tcPr>
          <w:p w14:paraId="77B83381" w14:textId="7C917BCF" w:rsidR="005231B5" w:rsidRPr="005A7F1C" w:rsidRDefault="0048056F"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04" w:author="JCTVC-O1012" w:date="2013-11-08T10:38:00Z"/>
                <w:rFonts w:cs="Times"/>
                <w:bCs/>
                <w:noProof/>
                <w:highlight w:val="cyan"/>
              </w:rPr>
            </w:pPr>
            <w:ins w:id="1305" w:author="JCTVC-O1012" w:date="2013-11-08T10:52:00Z">
              <w:r>
                <w:rPr>
                  <w:rFonts w:cs="Times"/>
                  <w:bCs/>
                  <w:noProof/>
                  <w:highlight w:val="cyan"/>
                </w:rPr>
                <w:tab/>
              </w:r>
            </w:ins>
            <w:ins w:id="1306" w:author="JCTVC-O1012" w:date="2013-11-08T10:38:00Z">
              <w:r w:rsidR="005231B5">
                <w:rPr>
                  <w:rFonts w:cs="Times"/>
                  <w:bCs/>
                  <w:noProof/>
                  <w:highlight w:val="cyan"/>
                </w:rPr>
                <w:t>if( AvcNalUnit = = 0 )</w:t>
              </w:r>
            </w:ins>
          </w:p>
        </w:tc>
        <w:tc>
          <w:tcPr>
            <w:tcW w:w="1157" w:type="dxa"/>
            <w:tcBorders>
              <w:top w:val="single" w:sz="4" w:space="0" w:color="auto"/>
              <w:left w:val="single" w:sz="4" w:space="0" w:color="auto"/>
              <w:bottom w:val="single" w:sz="4" w:space="0" w:color="auto"/>
              <w:right w:val="single" w:sz="4" w:space="0" w:color="auto"/>
            </w:tcBorders>
          </w:tcPr>
          <w:p w14:paraId="709CE488" w14:textId="77777777" w:rsidR="005231B5" w:rsidRPr="005A7F1C" w:rsidRDefault="005231B5" w:rsidP="00E539AC">
            <w:pPr>
              <w:keepNext/>
              <w:keepLines/>
              <w:tabs>
                <w:tab w:val="clear" w:pos="794"/>
                <w:tab w:val="clear" w:pos="1191"/>
                <w:tab w:val="clear" w:pos="1588"/>
                <w:tab w:val="clear" w:pos="1985"/>
              </w:tabs>
              <w:overflowPunct/>
              <w:autoSpaceDE/>
              <w:adjustRightInd/>
              <w:spacing w:before="0" w:after="60"/>
              <w:jc w:val="left"/>
              <w:textAlignment w:val="auto"/>
              <w:rPr>
                <w:ins w:id="1307" w:author="JCTVC-O1012" w:date="2013-11-08T10:38:00Z"/>
                <w:noProof/>
                <w:highlight w:val="cyan"/>
              </w:rPr>
            </w:pPr>
          </w:p>
        </w:tc>
      </w:tr>
      <w:tr w:rsidR="00E539AC" w:rsidRPr="00E539AC" w14:paraId="0B93FF82" w14:textId="77777777" w:rsidTr="00E539AC">
        <w:trPr>
          <w:cantSplit/>
          <w:jc w:val="center"/>
          <w:ins w:id="1308"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4C10A2D7" w14:textId="27158D5B" w:rsidR="00E539AC" w:rsidRPr="005A7F1C" w:rsidRDefault="00E539AC"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09" w:author="JCTVC-O1012" w:date="2013-11-08T09:42:00Z"/>
                <w:rFonts w:cs="Times"/>
                <w:noProof/>
              </w:rPr>
            </w:pPr>
            <w:ins w:id="1310" w:author="JCTVC-O1012" w:date="2013-11-08T09:42:00Z">
              <w:r w:rsidRPr="005A7F1C">
                <w:rPr>
                  <w:rFonts w:cs="Times"/>
                  <w:b/>
                  <w:bCs/>
                  <w:noProof/>
                </w:rPr>
                <w:tab/>
              </w:r>
            </w:ins>
            <w:ins w:id="1311" w:author="JCTVC-O1012" w:date="2013-11-08T10:52:00Z">
              <w:r w:rsidR="0048056F">
                <w:rPr>
                  <w:rFonts w:cs="Times"/>
                  <w:b/>
                  <w:bCs/>
                  <w:noProof/>
                </w:rPr>
                <w:tab/>
              </w:r>
            </w:ins>
            <w:ins w:id="1312" w:author="JCTVC-O1012" w:date="2013-11-08T09:42:00Z">
              <w:r w:rsidRPr="005A7F1C">
                <w:rPr>
                  <w:rFonts w:cs="Times"/>
                  <w:bCs/>
                  <w:noProof/>
                </w:rPr>
                <w:t>nal_unit_header( )</w:t>
              </w:r>
            </w:ins>
          </w:p>
        </w:tc>
        <w:tc>
          <w:tcPr>
            <w:tcW w:w="1157" w:type="dxa"/>
            <w:tcBorders>
              <w:top w:val="single" w:sz="4" w:space="0" w:color="auto"/>
              <w:left w:val="single" w:sz="4" w:space="0" w:color="auto"/>
              <w:bottom w:val="single" w:sz="4" w:space="0" w:color="auto"/>
              <w:right w:val="single" w:sz="4" w:space="0" w:color="auto"/>
            </w:tcBorders>
          </w:tcPr>
          <w:p w14:paraId="3543F829" w14:textId="77777777" w:rsidR="00E539AC" w:rsidRPr="005A7F1C" w:rsidRDefault="00E539AC" w:rsidP="00E539AC">
            <w:pPr>
              <w:keepNext/>
              <w:keepLines/>
              <w:tabs>
                <w:tab w:val="clear" w:pos="794"/>
                <w:tab w:val="clear" w:pos="1191"/>
                <w:tab w:val="clear" w:pos="1588"/>
                <w:tab w:val="clear" w:pos="1985"/>
              </w:tabs>
              <w:spacing w:before="0" w:after="60"/>
              <w:textAlignment w:val="auto"/>
              <w:rPr>
                <w:ins w:id="1313" w:author="JCTVC-O1012" w:date="2013-11-08T09:42:00Z"/>
                <w:noProof/>
              </w:rPr>
            </w:pPr>
          </w:p>
        </w:tc>
      </w:tr>
      <w:tr w:rsidR="005231B5" w:rsidRPr="00E539AC" w14:paraId="36B642FB" w14:textId="77777777" w:rsidTr="00E539AC">
        <w:trPr>
          <w:cantSplit/>
          <w:jc w:val="center"/>
          <w:ins w:id="1314" w:author="JCTVC-O1012" w:date="2013-11-08T10:35:00Z"/>
        </w:trPr>
        <w:tc>
          <w:tcPr>
            <w:tcW w:w="7920" w:type="dxa"/>
            <w:tcBorders>
              <w:top w:val="single" w:sz="4" w:space="0" w:color="auto"/>
              <w:left w:val="single" w:sz="4" w:space="0" w:color="auto"/>
              <w:bottom w:val="single" w:sz="4" w:space="0" w:color="auto"/>
              <w:right w:val="single" w:sz="4" w:space="0" w:color="auto"/>
            </w:tcBorders>
          </w:tcPr>
          <w:p w14:paraId="796A2BB5" w14:textId="42C50F51" w:rsidR="005231B5" w:rsidRPr="005231B5" w:rsidRDefault="005231B5" w:rsidP="00E539A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15" w:author="JCTVC-O1012" w:date="2013-11-08T10:35:00Z"/>
                <w:rFonts w:cs="Times"/>
                <w:bCs/>
                <w:noProof/>
                <w:highlight w:val="cyan"/>
              </w:rPr>
            </w:pPr>
            <w:ins w:id="1316" w:author="JCTVC-O1012" w:date="2013-11-08T10:35:00Z">
              <w:r w:rsidRPr="005231B5">
                <w:rPr>
                  <w:rFonts w:cs="Times"/>
                  <w:b/>
                  <w:bCs/>
                  <w:noProof/>
                  <w:highlight w:val="cyan"/>
                </w:rPr>
                <w:tab/>
              </w:r>
              <w:r w:rsidRPr="005231B5">
                <w:rPr>
                  <w:rFonts w:cs="Times"/>
                  <w:bCs/>
                  <w:noProof/>
                  <w:highlight w:val="cyan"/>
                </w:rPr>
                <w:t>if( nal_unit_type = = ENC_NUT )</w:t>
              </w:r>
            </w:ins>
            <w:ins w:id="1317" w:author="JCTVC-O1012" w:date="2013-11-08T11:20:00Z">
              <w:r w:rsidR="000A6580">
                <w:rPr>
                  <w:rFonts w:cs="Times"/>
                  <w:bCs/>
                  <w:noProof/>
                  <w:highlight w:val="cyan"/>
                </w:rPr>
                <w:t xml:space="preserve"> {</w:t>
              </w:r>
            </w:ins>
          </w:p>
        </w:tc>
        <w:tc>
          <w:tcPr>
            <w:tcW w:w="1157" w:type="dxa"/>
            <w:tcBorders>
              <w:top w:val="single" w:sz="4" w:space="0" w:color="auto"/>
              <w:left w:val="single" w:sz="4" w:space="0" w:color="auto"/>
              <w:bottom w:val="single" w:sz="4" w:space="0" w:color="auto"/>
              <w:right w:val="single" w:sz="4" w:space="0" w:color="auto"/>
            </w:tcBorders>
          </w:tcPr>
          <w:p w14:paraId="791BB330" w14:textId="77777777" w:rsidR="005231B5" w:rsidRPr="005A7F1C" w:rsidRDefault="005231B5" w:rsidP="00E539AC">
            <w:pPr>
              <w:keepNext/>
              <w:keepLines/>
              <w:tabs>
                <w:tab w:val="clear" w:pos="794"/>
                <w:tab w:val="clear" w:pos="1191"/>
                <w:tab w:val="clear" w:pos="1588"/>
                <w:tab w:val="clear" w:pos="1985"/>
              </w:tabs>
              <w:spacing w:before="0" w:after="60"/>
              <w:textAlignment w:val="auto"/>
              <w:rPr>
                <w:ins w:id="1318" w:author="JCTVC-O1012" w:date="2013-11-08T10:35:00Z"/>
                <w:noProof/>
              </w:rPr>
            </w:pPr>
          </w:p>
        </w:tc>
      </w:tr>
      <w:tr w:rsidR="005231B5" w:rsidRPr="00E539AC" w14:paraId="1901D046" w14:textId="77777777" w:rsidTr="00E539AC">
        <w:trPr>
          <w:cantSplit/>
          <w:jc w:val="center"/>
          <w:ins w:id="1319" w:author="JCTVC-O1012" w:date="2013-11-08T10:36:00Z"/>
        </w:trPr>
        <w:tc>
          <w:tcPr>
            <w:tcW w:w="7920" w:type="dxa"/>
            <w:tcBorders>
              <w:top w:val="single" w:sz="4" w:space="0" w:color="auto"/>
              <w:left w:val="single" w:sz="4" w:space="0" w:color="auto"/>
              <w:bottom w:val="single" w:sz="4" w:space="0" w:color="auto"/>
              <w:right w:val="single" w:sz="4" w:space="0" w:color="auto"/>
            </w:tcBorders>
          </w:tcPr>
          <w:p w14:paraId="4D2A2E09" w14:textId="187B3E10" w:rsidR="005231B5" w:rsidRPr="005231B5" w:rsidRDefault="005231B5" w:rsidP="00E539A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20" w:author="JCTVC-O1012" w:date="2013-11-08T10:36:00Z"/>
                <w:rFonts w:cs="Times"/>
                <w:bCs/>
                <w:noProof/>
                <w:highlight w:val="cyan"/>
              </w:rPr>
            </w:pPr>
            <w:ins w:id="1321" w:author="JCTVC-O1012" w:date="2013-11-08T10:36:00Z">
              <w:r w:rsidRPr="005231B5">
                <w:rPr>
                  <w:rFonts w:cs="Times"/>
                  <w:b/>
                  <w:bCs/>
                  <w:noProof/>
                  <w:highlight w:val="cyan"/>
                </w:rPr>
                <w:tab/>
              </w:r>
              <w:r w:rsidRPr="005231B5">
                <w:rPr>
                  <w:rFonts w:cs="Times"/>
                  <w:b/>
                  <w:bCs/>
                  <w:noProof/>
                  <w:highlight w:val="cyan"/>
                </w:rPr>
                <w:tab/>
              </w:r>
              <w:r w:rsidRPr="005231B5">
                <w:rPr>
                  <w:rFonts w:cs="Times"/>
                  <w:bCs/>
                  <w:noProof/>
                  <w:highlight w:val="cyan"/>
                </w:rPr>
                <w:t>AvcNalUnit = 1</w:t>
              </w:r>
            </w:ins>
          </w:p>
        </w:tc>
        <w:tc>
          <w:tcPr>
            <w:tcW w:w="1157" w:type="dxa"/>
            <w:tcBorders>
              <w:top w:val="single" w:sz="4" w:space="0" w:color="auto"/>
              <w:left w:val="single" w:sz="4" w:space="0" w:color="auto"/>
              <w:bottom w:val="single" w:sz="4" w:space="0" w:color="auto"/>
              <w:right w:val="single" w:sz="4" w:space="0" w:color="auto"/>
            </w:tcBorders>
          </w:tcPr>
          <w:p w14:paraId="6634F758" w14:textId="77777777" w:rsidR="005231B5" w:rsidRPr="005A7F1C" w:rsidRDefault="005231B5" w:rsidP="00E539AC">
            <w:pPr>
              <w:keepNext/>
              <w:keepLines/>
              <w:tabs>
                <w:tab w:val="clear" w:pos="794"/>
                <w:tab w:val="clear" w:pos="1191"/>
                <w:tab w:val="clear" w:pos="1588"/>
                <w:tab w:val="clear" w:pos="1985"/>
              </w:tabs>
              <w:spacing w:before="0" w:after="60"/>
              <w:textAlignment w:val="auto"/>
              <w:rPr>
                <w:ins w:id="1322" w:author="JCTVC-O1012" w:date="2013-11-08T10:36:00Z"/>
                <w:noProof/>
              </w:rPr>
            </w:pPr>
          </w:p>
        </w:tc>
      </w:tr>
      <w:tr w:rsidR="000A6580" w:rsidRPr="00E539AC" w14:paraId="3AA22503" w14:textId="77777777" w:rsidTr="00E539AC">
        <w:trPr>
          <w:cantSplit/>
          <w:jc w:val="center"/>
          <w:ins w:id="1323" w:author="JCTVC-O1012" w:date="2013-11-08T11:20:00Z"/>
        </w:trPr>
        <w:tc>
          <w:tcPr>
            <w:tcW w:w="7920" w:type="dxa"/>
            <w:tcBorders>
              <w:top w:val="single" w:sz="4" w:space="0" w:color="auto"/>
              <w:left w:val="single" w:sz="4" w:space="0" w:color="auto"/>
              <w:bottom w:val="single" w:sz="4" w:space="0" w:color="auto"/>
              <w:right w:val="single" w:sz="4" w:space="0" w:color="auto"/>
            </w:tcBorders>
          </w:tcPr>
          <w:p w14:paraId="0841B7C3" w14:textId="4C6ADA39" w:rsidR="000A6580" w:rsidRPr="005231B5" w:rsidRDefault="000A6580" w:rsidP="00E539A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24" w:author="JCTVC-O1012" w:date="2013-11-08T11:20:00Z"/>
                <w:rFonts w:cs="Times"/>
                <w:b/>
                <w:bCs/>
                <w:noProof/>
                <w:highlight w:val="cyan"/>
              </w:rPr>
            </w:pPr>
            <w:ins w:id="1325" w:author="JCTVC-O1012" w:date="2013-11-08T11:20:00Z">
              <w:r>
                <w:rPr>
                  <w:rFonts w:cs="Times"/>
                  <w:b/>
                  <w:bCs/>
                  <w:noProof/>
                  <w:highlight w:val="cyan"/>
                </w:rPr>
                <w:tab/>
              </w:r>
              <w:r>
                <w:rPr>
                  <w:rFonts w:cs="Times"/>
                  <w:b/>
                  <w:bCs/>
                  <w:noProof/>
                  <w:highlight w:val="cyan"/>
                </w:rPr>
                <w:tab/>
              </w:r>
              <w:r w:rsidRPr="005A7F1C">
                <w:rPr>
                  <w:rFonts w:cs="Times"/>
                  <w:noProof/>
                  <w:highlight w:val="cyan"/>
                </w:rPr>
                <w:t>NumBytesIn</w:t>
              </w:r>
              <w:r>
                <w:rPr>
                  <w:rFonts w:cs="Times"/>
                  <w:noProof/>
                  <w:highlight w:val="cyan"/>
                </w:rPr>
                <w:t>Avc</w:t>
              </w:r>
              <w:r w:rsidRPr="005A7F1C">
                <w:rPr>
                  <w:rFonts w:cs="Times"/>
                  <w:noProof/>
                  <w:highlight w:val="cyan"/>
                </w:rPr>
                <w:t>NalUnit</w:t>
              </w:r>
              <w:r>
                <w:rPr>
                  <w:rFonts w:cs="Times"/>
                  <w:noProof/>
                  <w:highlight w:val="cyan"/>
                </w:rPr>
                <w:t xml:space="preserve"> =</w:t>
              </w:r>
              <w:r w:rsidRPr="000A6580">
                <w:rPr>
                  <w:rFonts w:cs="Times"/>
                  <w:noProof/>
                  <w:highlight w:val="cyan"/>
                </w:rPr>
                <w:t xml:space="preserve"> NumBytesInNalUnit</w:t>
              </w:r>
            </w:ins>
            <w:ins w:id="1326" w:author="JCTVC-O1012" w:date="2013-11-08T11:21:00Z">
              <w:r>
                <w:rPr>
                  <w:rFonts w:cs="Times"/>
                  <w:noProof/>
                  <w:highlight w:val="cyan"/>
                </w:rPr>
                <w:t xml:space="preserve"> </w:t>
              </w:r>
              <w:r w:rsidRPr="006034F8">
                <w:rPr>
                  <w:rFonts w:cs="Times"/>
                  <w:noProof/>
                  <w:highlight w:val="cyan"/>
                </w:rPr>
                <w:t>−</w:t>
              </w:r>
              <w:r>
                <w:rPr>
                  <w:rFonts w:cs="Times"/>
                  <w:noProof/>
                  <w:highlight w:val="cyan"/>
                </w:rPr>
                <w:t xml:space="preserve"> 2</w:t>
              </w:r>
            </w:ins>
          </w:p>
        </w:tc>
        <w:tc>
          <w:tcPr>
            <w:tcW w:w="1157" w:type="dxa"/>
            <w:tcBorders>
              <w:top w:val="single" w:sz="4" w:space="0" w:color="auto"/>
              <w:left w:val="single" w:sz="4" w:space="0" w:color="auto"/>
              <w:bottom w:val="single" w:sz="4" w:space="0" w:color="auto"/>
              <w:right w:val="single" w:sz="4" w:space="0" w:color="auto"/>
            </w:tcBorders>
          </w:tcPr>
          <w:p w14:paraId="5C336478" w14:textId="77777777" w:rsidR="000A6580" w:rsidRPr="005A7F1C" w:rsidRDefault="000A6580" w:rsidP="00E539AC">
            <w:pPr>
              <w:keepNext/>
              <w:keepLines/>
              <w:tabs>
                <w:tab w:val="clear" w:pos="794"/>
                <w:tab w:val="clear" w:pos="1191"/>
                <w:tab w:val="clear" w:pos="1588"/>
                <w:tab w:val="clear" w:pos="1985"/>
              </w:tabs>
              <w:spacing w:before="0" w:after="60"/>
              <w:textAlignment w:val="auto"/>
              <w:rPr>
                <w:ins w:id="1327" w:author="JCTVC-O1012" w:date="2013-11-08T11:20:00Z"/>
                <w:noProof/>
              </w:rPr>
            </w:pPr>
          </w:p>
        </w:tc>
      </w:tr>
      <w:tr w:rsidR="000A6580" w:rsidRPr="00E539AC" w14:paraId="0BF76755" w14:textId="77777777" w:rsidTr="00E539AC">
        <w:trPr>
          <w:cantSplit/>
          <w:jc w:val="center"/>
          <w:ins w:id="1328" w:author="JCTVC-O1012" w:date="2013-11-08T11:20:00Z"/>
        </w:trPr>
        <w:tc>
          <w:tcPr>
            <w:tcW w:w="7920" w:type="dxa"/>
            <w:tcBorders>
              <w:top w:val="single" w:sz="4" w:space="0" w:color="auto"/>
              <w:left w:val="single" w:sz="4" w:space="0" w:color="auto"/>
              <w:bottom w:val="single" w:sz="4" w:space="0" w:color="auto"/>
              <w:right w:val="single" w:sz="4" w:space="0" w:color="auto"/>
            </w:tcBorders>
          </w:tcPr>
          <w:p w14:paraId="469526D7" w14:textId="22A0EF4B" w:rsidR="000A6580" w:rsidRPr="000A6580" w:rsidRDefault="000A6580" w:rsidP="00E539A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29" w:author="JCTVC-O1012" w:date="2013-11-08T11:20:00Z"/>
                <w:rFonts w:cs="Times"/>
                <w:bCs/>
                <w:noProof/>
                <w:highlight w:val="cyan"/>
              </w:rPr>
            </w:pPr>
            <w:ins w:id="1330" w:author="JCTVC-O1012" w:date="2013-11-08T11:20:00Z">
              <w:r>
                <w:rPr>
                  <w:rFonts w:cs="Times"/>
                  <w:b/>
                  <w:bCs/>
                  <w:noProof/>
                  <w:highlight w:val="cyan"/>
                </w:rPr>
                <w:tab/>
              </w:r>
              <w:r w:rsidRPr="000A6580">
                <w:rPr>
                  <w:rFonts w:cs="Times"/>
                  <w:bCs/>
                  <w:noProof/>
                  <w:highlight w:val="cyan"/>
                </w:rPr>
                <w:t>}</w:t>
              </w:r>
              <w:r>
                <w:rPr>
                  <w:rFonts w:cs="Times"/>
                  <w:bCs/>
                  <w:noProof/>
                  <w:highlight w:val="cyan"/>
                </w:rPr>
                <w:t xml:space="preserve"> else</w:t>
              </w:r>
            </w:ins>
          </w:p>
        </w:tc>
        <w:tc>
          <w:tcPr>
            <w:tcW w:w="1157" w:type="dxa"/>
            <w:tcBorders>
              <w:top w:val="single" w:sz="4" w:space="0" w:color="auto"/>
              <w:left w:val="single" w:sz="4" w:space="0" w:color="auto"/>
              <w:bottom w:val="single" w:sz="4" w:space="0" w:color="auto"/>
              <w:right w:val="single" w:sz="4" w:space="0" w:color="auto"/>
            </w:tcBorders>
          </w:tcPr>
          <w:p w14:paraId="62FFD767" w14:textId="77777777" w:rsidR="000A6580" w:rsidRPr="005A7F1C" w:rsidRDefault="000A6580" w:rsidP="00E539AC">
            <w:pPr>
              <w:keepNext/>
              <w:keepLines/>
              <w:tabs>
                <w:tab w:val="clear" w:pos="794"/>
                <w:tab w:val="clear" w:pos="1191"/>
                <w:tab w:val="clear" w:pos="1588"/>
                <w:tab w:val="clear" w:pos="1985"/>
              </w:tabs>
              <w:spacing w:before="0" w:after="60"/>
              <w:textAlignment w:val="auto"/>
              <w:rPr>
                <w:ins w:id="1331" w:author="JCTVC-O1012" w:date="2013-11-08T11:20:00Z"/>
                <w:noProof/>
              </w:rPr>
            </w:pPr>
          </w:p>
        </w:tc>
      </w:tr>
      <w:tr w:rsidR="000A6580" w:rsidRPr="00E539AC" w14:paraId="44EA2BE8" w14:textId="77777777" w:rsidTr="00E539AC">
        <w:trPr>
          <w:cantSplit/>
          <w:jc w:val="center"/>
          <w:ins w:id="1332" w:author="JCTVC-O1012" w:date="2013-11-08T11:21:00Z"/>
        </w:trPr>
        <w:tc>
          <w:tcPr>
            <w:tcW w:w="7920" w:type="dxa"/>
            <w:tcBorders>
              <w:top w:val="single" w:sz="4" w:space="0" w:color="auto"/>
              <w:left w:val="single" w:sz="4" w:space="0" w:color="auto"/>
              <w:bottom w:val="single" w:sz="4" w:space="0" w:color="auto"/>
              <w:right w:val="single" w:sz="4" w:space="0" w:color="auto"/>
            </w:tcBorders>
          </w:tcPr>
          <w:p w14:paraId="29A3B3D7" w14:textId="386CE22A" w:rsidR="000A6580" w:rsidRDefault="000A6580" w:rsidP="00E539A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33" w:author="JCTVC-O1012" w:date="2013-11-08T11:21:00Z"/>
                <w:rFonts w:cs="Times"/>
                <w:b/>
                <w:bCs/>
                <w:noProof/>
                <w:highlight w:val="cyan"/>
              </w:rPr>
            </w:pPr>
            <w:ins w:id="1334" w:author="JCTVC-O1012" w:date="2013-11-08T11:21:00Z">
              <w:r>
                <w:rPr>
                  <w:rFonts w:cs="Times"/>
                  <w:b/>
                  <w:bCs/>
                  <w:noProof/>
                  <w:highlight w:val="cyan"/>
                </w:rPr>
                <w:tab/>
              </w:r>
              <w:r>
                <w:rPr>
                  <w:rFonts w:cs="Times"/>
                  <w:b/>
                  <w:bCs/>
                  <w:noProof/>
                  <w:highlight w:val="cyan"/>
                </w:rPr>
                <w:tab/>
              </w:r>
              <w:r w:rsidRPr="005A7F1C">
                <w:rPr>
                  <w:rFonts w:cs="Times"/>
                  <w:noProof/>
                  <w:highlight w:val="cyan"/>
                </w:rPr>
                <w:t>NumBytesIn</w:t>
              </w:r>
              <w:r>
                <w:rPr>
                  <w:rFonts w:cs="Times"/>
                  <w:noProof/>
                  <w:highlight w:val="cyan"/>
                </w:rPr>
                <w:t>Avc</w:t>
              </w:r>
              <w:r w:rsidRPr="005A7F1C">
                <w:rPr>
                  <w:rFonts w:cs="Times"/>
                  <w:noProof/>
                  <w:highlight w:val="cyan"/>
                </w:rPr>
                <w:t>NalUnit</w:t>
              </w:r>
              <w:r>
                <w:rPr>
                  <w:rFonts w:cs="Times"/>
                  <w:noProof/>
                  <w:highlight w:val="cyan"/>
                </w:rPr>
                <w:t xml:space="preserve"> =</w:t>
              </w:r>
              <w:r w:rsidRPr="000A6580">
                <w:rPr>
                  <w:rFonts w:cs="Times"/>
                  <w:noProof/>
                  <w:highlight w:val="cyan"/>
                </w:rPr>
                <w:t xml:space="preserve"> NumBytesInNalUnit</w:t>
              </w:r>
            </w:ins>
          </w:p>
        </w:tc>
        <w:tc>
          <w:tcPr>
            <w:tcW w:w="1157" w:type="dxa"/>
            <w:tcBorders>
              <w:top w:val="single" w:sz="4" w:space="0" w:color="auto"/>
              <w:left w:val="single" w:sz="4" w:space="0" w:color="auto"/>
              <w:bottom w:val="single" w:sz="4" w:space="0" w:color="auto"/>
              <w:right w:val="single" w:sz="4" w:space="0" w:color="auto"/>
            </w:tcBorders>
          </w:tcPr>
          <w:p w14:paraId="083719EC" w14:textId="77777777" w:rsidR="000A6580" w:rsidRPr="005A7F1C" w:rsidRDefault="000A6580" w:rsidP="00E539AC">
            <w:pPr>
              <w:keepNext/>
              <w:keepLines/>
              <w:tabs>
                <w:tab w:val="clear" w:pos="794"/>
                <w:tab w:val="clear" w:pos="1191"/>
                <w:tab w:val="clear" w:pos="1588"/>
                <w:tab w:val="clear" w:pos="1985"/>
              </w:tabs>
              <w:spacing w:before="0" w:after="60"/>
              <w:textAlignment w:val="auto"/>
              <w:rPr>
                <w:ins w:id="1335" w:author="JCTVC-O1012" w:date="2013-11-08T11:21:00Z"/>
                <w:noProof/>
              </w:rPr>
            </w:pPr>
          </w:p>
        </w:tc>
      </w:tr>
      <w:tr w:rsidR="000A6580" w:rsidRPr="00E539AC" w14:paraId="505F6E6A" w14:textId="77777777" w:rsidTr="00E539AC">
        <w:trPr>
          <w:cantSplit/>
          <w:jc w:val="center"/>
          <w:ins w:id="1336" w:author="JCTVC-O1012" w:date="2013-11-08T09:42:00Z"/>
        </w:trPr>
        <w:tc>
          <w:tcPr>
            <w:tcW w:w="7920" w:type="dxa"/>
            <w:tcBorders>
              <w:top w:val="single" w:sz="4" w:space="0" w:color="auto"/>
              <w:left w:val="single" w:sz="4" w:space="0" w:color="auto"/>
              <w:bottom w:val="single" w:sz="4" w:space="0" w:color="auto"/>
              <w:right w:val="single" w:sz="4" w:space="0" w:color="auto"/>
            </w:tcBorders>
          </w:tcPr>
          <w:p w14:paraId="47BDE40F" w14:textId="27DE144B" w:rsidR="000A6580" w:rsidRPr="005A7F1C" w:rsidRDefault="000A6580"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37" w:author="JCTVC-O1012" w:date="2013-11-08T09:42:00Z"/>
                <w:rFonts w:cs="Times"/>
                <w:b/>
                <w:bCs/>
                <w:noProof/>
              </w:rPr>
            </w:pPr>
            <w:ins w:id="1338" w:author="JCTVC-O1012" w:date="2013-11-08T09:42:00Z">
              <w:r>
                <w:rPr>
                  <w:rFonts w:eastAsia="Calibri"/>
                  <w:bCs/>
                  <w:noProof/>
                  <w:highlight w:val="cyan"/>
                  <w:lang w:val="en-US"/>
                </w:rPr>
                <w:tab/>
                <w:t>if</w:t>
              </w:r>
              <w:r w:rsidRPr="005A7F1C">
                <w:rPr>
                  <w:rFonts w:eastAsia="Calibri"/>
                  <w:bCs/>
                  <w:noProof/>
                  <w:highlight w:val="cyan"/>
                  <w:lang w:val="en-US"/>
                </w:rPr>
                <w:t>(</w:t>
              </w:r>
            </w:ins>
            <w:ins w:id="1339" w:author="JCTVC-O1012" w:date="2013-11-08T10:33:00Z">
              <w:r>
                <w:rPr>
                  <w:rFonts w:eastAsia="Calibri"/>
                  <w:bCs/>
                  <w:noProof/>
                  <w:highlight w:val="cyan"/>
                  <w:lang w:val="en-US"/>
                </w:rPr>
                <w:t xml:space="preserve"> </w:t>
              </w:r>
              <w:r>
                <w:rPr>
                  <w:rFonts w:cs="Times"/>
                  <w:noProof/>
                  <w:highlight w:val="cyan"/>
                </w:rPr>
                <w:t>AvcNalUnit</w:t>
              </w:r>
            </w:ins>
            <w:ins w:id="1340" w:author="JCTVC-O1012" w:date="2013-11-08T09:42:00Z">
              <w:r w:rsidRPr="005A7F1C">
                <w:rPr>
                  <w:rFonts w:eastAsia="Calibri"/>
                  <w:bCs/>
                  <w:noProof/>
                  <w:highlight w:val="cyan"/>
                  <w:lang w:val="en-US"/>
                </w:rPr>
                <w:t xml:space="preserve"> </w:t>
              </w:r>
            </w:ins>
            <w:ins w:id="1341" w:author="JCTVC-O1012" w:date="2013-11-08T10:33:00Z">
              <w:r>
                <w:rPr>
                  <w:rFonts w:eastAsia="Calibri"/>
                  <w:bCs/>
                  <w:noProof/>
                  <w:highlight w:val="cyan"/>
                  <w:lang w:val="en-US"/>
                </w:rPr>
                <w:t>=</w:t>
              </w:r>
            </w:ins>
            <w:ins w:id="1342" w:author="JCTVC-O1012" w:date="2013-11-08T10:38:00Z">
              <w:r>
                <w:rPr>
                  <w:rFonts w:eastAsia="Calibri"/>
                  <w:bCs/>
                  <w:noProof/>
                  <w:highlight w:val="cyan"/>
                  <w:lang w:val="en-US"/>
                </w:rPr>
                <w:t> </w:t>
              </w:r>
            </w:ins>
            <w:ins w:id="1343" w:author="JCTVC-O1012" w:date="2013-11-08T09:42:00Z">
              <w:r>
                <w:rPr>
                  <w:rFonts w:eastAsia="Calibri"/>
                  <w:bCs/>
                  <w:noProof/>
                  <w:highlight w:val="cyan"/>
                  <w:lang w:val="en-US"/>
                </w:rPr>
                <w:t xml:space="preserve">= </w:t>
              </w:r>
            </w:ins>
            <w:ins w:id="1344" w:author="JCTVC-O1012" w:date="2013-11-08T10:33:00Z">
              <w:r>
                <w:rPr>
                  <w:rFonts w:eastAsia="Calibri"/>
                  <w:bCs/>
                  <w:noProof/>
                  <w:highlight w:val="cyan"/>
                  <w:lang w:val="en-US"/>
                </w:rPr>
                <w:t xml:space="preserve">0 </w:t>
              </w:r>
            </w:ins>
            <w:ins w:id="1345" w:author="JCTVC-O1012" w:date="2013-11-08T09:42:00Z">
              <w:r w:rsidRPr="005A7F1C">
                <w:rPr>
                  <w:rFonts w:eastAsia="Calibri"/>
                  <w:bCs/>
                  <w:noProof/>
                  <w:highlight w:val="cyan"/>
                  <w:lang w:val="en-US"/>
                </w:rPr>
                <w:t>)</w:t>
              </w:r>
              <w:r w:rsidRPr="005A7F1C">
                <w:rPr>
                  <w:rFonts w:eastAsia="Calibri"/>
                  <w:noProof/>
                  <w:highlight w:val="cyan"/>
                  <w:lang w:val="en-US"/>
                </w:rPr>
                <w:t xml:space="preserve"> {</w:t>
              </w:r>
            </w:ins>
          </w:p>
        </w:tc>
        <w:tc>
          <w:tcPr>
            <w:tcW w:w="1157" w:type="dxa"/>
            <w:tcBorders>
              <w:top w:val="single" w:sz="4" w:space="0" w:color="auto"/>
              <w:left w:val="single" w:sz="4" w:space="0" w:color="auto"/>
              <w:bottom w:val="single" w:sz="4" w:space="0" w:color="auto"/>
              <w:right w:val="single" w:sz="4" w:space="0" w:color="auto"/>
            </w:tcBorders>
          </w:tcPr>
          <w:p w14:paraId="5AE2F860" w14:textId="77777777" w:rsidR="000A6580" w:rsidRPr="005A7F1C" w:rsidRDefault="000A6580" w:rsidP="00E539AC">
            <w:pPr>
              <w:keepNext/>
              <w:keepLines/>
              <w:tabs>
                <w:tab w:val="clear" w:pos="794"/>
                <w:tab w:val="clear" w:pos="1191"/>
                <w:tab w:val="clear" w:pos="1588"/>
                <w:tab w:val="clear" w:pos="1985"/>
              </w:tabs>
              <w:spacing w:before="0" w:after="60"/>
              <w:textAlignment w:val="auto"/>
              <w:rPr>
                <w:ins w:id="1346" w:author="JCTVC-O1012" w:date="2013-11-08T09:42:00Z"/>
                <w:noProof/>
              </w:rPr>
            </w:pPr>
          </w:p>
        </w:tc>
      </w:tr>
      <w:tr w:rsidR="000A6580" w:rsidRPr="00E539AC" w14:paraId="344D50B9" w14:textId="77777777" w:rsidTr="00E539AC">
        <w:trPr>
          <w:cantSplit/>
          <w:jc w:val="center"/>
          <w:ins w:id="1347"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781BB5CA" w14:textId="34FB3230" w:rsidR="000A6580" w:rsidRPr="005A7F1C" w:rsidRDefault="000A6580"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48" w:author="JCTVC-O1012" w:date="2013-11-08T09:42:00Z"/>
                <w:rFonts w:cs="Times"/>
                <w:b/>
                <w:bCs/>
                <w:noProof/>
              </w:rPr>
            </w:pPr>
            <w:ins w:id="1349" w:author="JCTVC-O1012" w:date="2013-11-08T09:42:00Z">
              <w:r w:rsidRPr="005A7F1C">
                <w:rPr>
                  <w:rFonts w:cs="Times"/>
                  <w:noProof/>
                </w:rPr>
                <w:tab/>
              </w:r>
              <w:r w:rsidRPr="005A7F1C">
                <w:rPr>
                  <w:rFonts w:cs="Times"/>
                  <w:noProof/>
                </w:rPr>
                <w:tab/>
                <w:t>NumBytesInRbsp = 0</w:t>
              </w:r>
            </w:ins>
          </w:p>
        </w:tc>
        <w:tc>
          <w:tcPr>
            <w:tcW w:w="1157" w:type="dxa"/>
            <w:tcBorders>
              <w:top w:val="single" w:sz="4" w:space="0" w:color="auto"/>
              <w:left w:val="single" w:sz="4" w:space="0" w:color="auto"/>
              <w:bottom w:val="single" w:sz="4" w:space="0" w:color="auto"/>
              <w:right w:val="single" w:sz="4" w:space="0" w:color="auto"/>
            </w:tcBorders>
          </w:tcPr>
          <w:p w14:paraId="5A1A0C0E" w14:textId="77777777" w:rsidR="000A6580" w:rsidRPr="005A7F1C" w:rsidRDefault="000A6580" w:rsidP="00E539AC">
            <w:pPr>
              <w:keepNext/>
              <w:keepLines/>
              <w:tabs>
                <w:tab w:val="clear" w:pos="794"/>
                <w:tab w:val="clear" w:pos="1191"/>
                <w:tab w:val="clear" w:pos="1588"/>
                <w:tab w:val="clear" w:pos="1985"/>
              </w:tabs>
              <w:overflowPunct/>
              <w:autoSpaceDE/>
              <w:adjustRightInd/>
              <w:spacing w:before="0" w:after="60"/>
              <w:jc w:val="left"/>
              <w:textAlignment w:val="auto"/>
              <w:rPr>
                <w:ins w:id="1350" w:author="JCTVC-O1012" w:date="2013-11-08T09:42:00Z"/>
                <w:noProof/>
              </w:rPr>
            </w:pPr>
          </w:p>
        </w:tc>
      </w:tr>
      <w:tr w:rsidR="000A6580" w:rsidRPr="00E539AC" w14:paraId="39D77319" w14:textId="77777777" w:rsidTr="00E539AC">
        <w:trPr>
          <w:cantSplit/>
          <w:jc w:val="center"/>
          <w:ins w:id="1351"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151EA8AB" w14:textId="1F1FCBF6" w:rsidR="000A6580" w:rsidRPr="005A7F1C" w:rsidRDefault="000A6580"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52" w:author="JCTVC-O1012" w:date="2013-11-08T09:42:00Z"/>
                <w:rFonts w:cs="Times"/>
                <w:b/>
                <w:bCs/>
                <w:noProof/>
                <w:lang w:val="sv-SE"/>
              </w:rPr>
            </w:pPr>
            <w:ins w:id="1353" w:author="JCTVC-O1012" w:date="2013-11-08T09:42:00Z">
              <w:r w:rsidRPr="005A7F1C">
                <w:rPr>
                  <w:rFonts w:cs="Times"/>
                  <w:noProof/>
                  <w:lang w:val="sv-SE"/>
                </w:rPr>
                <w:tab/>
              </w:r>
              <w:r w:rsidRPr="005A7F1C">
                <w:rPr>
                  <w:rFonts w:cs="Times"/>
                  <w:noProof/>
                  <w:lang w:val="sv-SE"/>
                </w:rPr>
                <w:tab/>
                <w:t xml:space="preserve">for( i = </w:t>
              </w:r>
              <w:r w:rsidRPr="005A7F1C">
                <w:rPr>
                  <w:rFonts w:cs="Times"/>
                  <w:strike/>
                  <w:noProof/>
                  <w:lang w:val="sv-SE"/>
                </w:rPr>
                <w:t>2</w:t>
              </w:r>
              <w:r w:rsidRPr="005A7F1C">
                <w:rPr>
                  <w:rFonts w:cs="Times"/>
                  <w:bCs/>
                  <w:noProof/>
                  <w:highlight w:val="cyan"/>
                  <w:lang w:val="sv-SE"/>
                </w:rPr>
                <w:t>RbspStartOffset</w:t>
              </w:r>
              <w:r w:rsidRPr="005A7F1C">
                <w:rPr>
                  <w:rFonts w:cs="Times"/>
                  <w:noProof/>
                  <w:lang w:val="sv-SE"/>
                </w:rPr>
                <w:t>; i &lt; NumBytesInNalUnit; i++ )</w:t>
              </w:r>
            </w:ins>
          </w:p>
        </w:tc>
        <w:tc>
          <w:tcPr>
            <w:tcW w:w="1157" w:type="dxa"/>
            <w:tcBorders>
              <w:top w:val="single" w:sz="4" w:space="0" w:color="auto"/>
              <w:left w:val="single" w:sz="4" w:space="0" w:color="auto"/>
              <w:bottom w:val="single" w:sz="4" w:space="0" w:color="auto"/>
              <w:right w:val="single" w:sz="4" w:space="0" w:color="auto"/>
            </w:tcBorders>
          </w:tcPr>
          <w:p w14:paraId="54396B55" w14:textId="77777777" w:rsidR="000A6580" w:rsidRPr="005A7F1C" w:rsidRDefault="000A6580" w:rsidP="00E539AC">
            <w:pPr>
              <w:keepNext/>
              <w:keepLines/>
              <w:tabs>
                <w:tab w:val="clear" w:pos="794"/>
                <w:tab w:val="clear" w:pos="1191"/>
                <w:tab w:val="clear" w:pos="1588"/>
                <w:tab w:val="clear" w:pos="1985"/>
              </w:tabs>
              <w:overflowPunct/>
              <w:autoSpaceDE/>
              <w:adjustRightInd/>
              <w:spacing w:before="0" w:after="60"/>
              <w:jc w:val="left"/>
              <w:textAlignment w:val="auto"/>
              <w:rPr>
                <w:ins w:id="1354" w:author="JCTVC-O1012" w:date="2013-11-08T09:42:00Z"/>
                <w:noProof/>
                <w:lang w:val="sv-SE"/>
              </w:rPr>
            </w:pPr>
          </w:p>
        </w:tc>
      </w:tr>
      <w:tr w:rsidR="000A6580" w:rsidRPr="00E539AC" w14:paraId="7E935118" w14:textId="77777777" w:rsidTr="00E539AC">
        <w:trPr>
          <w:cantSplit/>
          <w:jc w:val="center"/>
          <w:ins w:id="1355"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19674A0B" w14:textId="3BE65CA0" w:rsidR="000A6580" w:rsidRPr="005A7F1C" w:rsidRDefault="000A6580"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56" w:author="JCTVC-O1012" w:date="2013-11-08T09:42:00Z"/>
                <w:rFonts w:cs="Times"/>
                <w:b/>
                <w:bCs/>
                <w:noProof/>
              </w:rPr>
            </w:pPr>
            <w:ins w:id="1357" w:author="JCTVC-O1012" w:date="2013-11-08T09:42:00Z">
              <w:r w:rsidRPr="005A7F1C">
                <w:rPr>
                  <w:rFonts w:cs="Times"/>
                  <w:noProof/>
                  <w:lang w:val="sv-SE"/>
                </w:rPr>
                <w:tab/>
              </w:r>
              <w:r w:rsidRPr="005A7F1C">
                <w:rPr>
                  <w:rFonts w:cs="Times"/>
                  <w:noProof/>
                  <w:lang w:val="sv-SE"/>
                </w:rPr>
                <w:tab/>
              </w:r>
              <w:r w:rsidRPr="005A7F1C">
                <w:rPr>
                  <w:rFonts w:cs="Times"/>
                  <w:noProof/>
                  <w:lang w:val="sv-SE"/>
                </w:rPr>
                <w:tab/>
              </w:r>
              <w:r w:rsidRPr="005A7F1C">
                <w:rPr>
                  <w:rFonts w:cs="Times"/>
                  <w:noProof/>
                </w:rPr>
                <w:t>if( i + 2 &lt; NumBytesInNalUnit  &amp;&amp;  next_bits( 24 )  = =  0x000003 ) {</w:t>
              </w:r>
            </w:ins>
          </w:p>
        </w:tc>
        <w:tc>
          <w:tcPr>
            <w:tcW w:w="1157" w:type="dxa"/>
            <w:tcBorders>
              <w:top w:val="single" w:sz="4" w:space="0" w:color="auto"/>
              <w:left w:val="single" w:sz="4" w:space="0" w:color="auto"/>
              <w:bottom w:val="single" w:sz="4" w:space="0" w:color="auto"/>
              <w:right w:val="single" w:sz="4" w:space="0" w:color="auto"/>
            </w:tcBorders>
          </w:tcPr>
          <w:p w14:paraId="2A90582C" w14:textId="77777777" w:rsidR="000A6580" w:rsidRPr="005A7F1C" w:rsidRDefault="000A6580" w:rsidP="00E539AC">
            <w:pPr>
              <w:keepNext/>
              <w:keepLines/>
              <w:tabs>
                <w:tab w:val="clear" w:pos="794"/>
                <w:tab w:val="clear" w:pos="1191"/>
                <w:tab w:val="clear" w:pos="1588"/>
                <w:tab w:val="clear" w:pos="1985"/>
              </w:tabs>
              <w:overflowPunct/>
              <w:autoSpaceDE/>
              <w:adjustRightInd/>
              <w:spacing w:before="0" w:after="60"/>
              <w:jc w:val="left"/>
              <w:textAlignment w:val="auto"/>
              <w:rPr>
                <w:ins w:id="1358" w:author="JCTVC-O1012" w:date="2013-11-08T09:42:00Z"/>
                <w:noProof/>
              </w:rPr>
            </w:pPr>
          </w:p>
        </w:tc>
      </w:tr>
      <w:tr w:rsidR="000A6580" w:rsidRPr="00E539AC" w14:paraId="5644C1E2" w14:textId="77777777" w:rsidTr="00E539AC">
        <w:trPr>
          <w:cantSplit/>
          <w:jc w:val="center"/>
          <w:ins w:id="1359"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749B0000" w14:textId="57C16F72" w:rsidR="000A6580" w:rsidRPr="005A7F1C" w:rsidRDefault="000A6580"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60" w:author="JCTVC-O1012" w:date="2013-11-08T09:42:00Z"/>
                <w:rFonts w:cs="Times"/>
                <w:b/>
                <w:bCs/>
                <w:noProof/>
              </w:rPr>
            </w:pPr>
            <w:ins w:id="1361" w:author="JCTVC-O1012" w:date="2013-11-08T09:42:00Z">
              <w:r w:rsidRPr="005A7F1C">
                <w:rPr>
                  <w:rFonts w:cs="Times"/>
                  <w:noProof/>
                </w:rPr>
                <w:tab/>
              </w:r>
              <w:r w:rsidRPr="005A7F1C">
                <w:rPr>
                  <w:rFonts w:cs="Times"/>
                  <w:noProof/>
                </w:rPr>
                <w:tab/>
              </w:r>
              <w:r w:rsidRPr="005A7F1C">
                <w:rPr>
                  <w:rFonts w:cs="Times"/>
                  <w:noProof/>
                </w:rPr>
                <w:tab/>
              </w:r>
              <w:r w:rsidRPr="005A7F1C">
                <w:rPr>
                  <w:rFonts w:cs="Times"/>
                  <w:noProof/>
                </w:rPr>
                <w:tab/>
              </w:r>
              <w:r w:rsidRPr="005A7F1C">
                <w:rPr>
                  <w:rFonts w:cs="Times"/>
                  <w:b/>
                  <w:bCs/>
                  <w:noProof/>
                </w:rPr>
                <w:t>rbsp_byte</w:t>
              </w:r>
              <w:r w:rsidRPr="005A7F1C">
                <w:rPr>
                  <w:rFonts w:cs="Times"/>
                  <w:bCs/>
                  <w:noProof/>
                </w:rPr>
                <w:t>[</w:t>
              </w:r>
              <w:r w:rsidRPr="005A7F1C">
                <w:rPr>
                  <w:rFonts w:cs="Times"/>
                  <w:noProof/>
                </w:rPr>
                <w:t> NumBytesInRbsp++ </w:t>
              </w:r>
              <w:r w:rsidRPr="005A7F1C">
                <w:rPr>
                  <w:rFonts w:cs="Times"/>
                  <w:bCs/>
                  <w:noProof/>
                </w:rPr>
                <w:t>]</w:t>
              </w:r>
            </w:ins>
          </w:p>
        </w:tc>
        <w:tc>
          <w:tcPr>
            <w:tcW w:w="1157" w:type="dxa"/>
            <w:tcBorders>
              <w:top w:val="single" w:sz="4" w:space="0" w:color="auto"/>
              <w:left w:val="single" w:sz="4" w:space="0" w:color="auto"/>
              <w:bottom w:val="single" w:sz="4" w:space="0" w:color="auto"/>
              <w:right w:val="single" w:sz="4" w:space="0" w:color="auto"/>
            </w:tcBorders>
            <w:hideMark/>
          </w:tcPr>
          <w:p w14:paraId="795BEA9F" w14:textId="77777777" w:rsidR="000A6580" w:rsidRPr="005A7F1C" w:rsidRDefault="000A6580" w:rsidP="00E539AC">
            <w:pPr>
              <w:keepNext/>
              <w:keepLines/>
              <w:tabs>
                <w:tab w:val="clear" w:pos="794"/>
                <w:tab w:val="clear" w:pos="1191"/>
                <w:tab w:val="clear" w:pos="1588"/>
                <w:tab w:val="clear" w:pos="1985"/>
              </w:tabs>
              <w:overflowPunct/>
              <w:autoSpaceDE/>
              <w:adjustRightInd/>
              <w:spacing w:before="0" w:after="60"/>
              <w:jc w:val="left"/>
              <w:textAlignment w:val="auto"/>
              <w:rPr>
                <w:ins w:id="1362" w:author="JCTVC-O1012" w:date="2013-11-08T09:42:00Z"/>
                <w:noProof/>
              </w:rPr>
            </w:pPr>
            <w:ins w:id="1363" w:author="JCTVC-O1012" w:date="2013-11-08T09:42:00Z">
              <w:r w:rsidRPr="005A7F1C">
                <w:rPr>
                  <w:bCs/>
                  <w:noProof/>
                </w:rPr>
                <w:t>b(8)</w:t>
              </w:r>
            </w:ins>
          </w:p>
        </w:tc>
      </w:tr>
      <w:tr w:rsidR="000A6580" w:rsidRPr="00E539AC" w14:paraId="35A5D4F9" w14:textId="77777777" w:rsidTr="00E539AC">
        <w:trPr>
          <w:cantSplit/>
          <w:jc w:val="center"/>
          <w:ins w:id="1364"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26CED923" w14:textId="0FDE1322" w:rsidR="000A6580" w:rsidRPr="005A7F1C" w:rsidRDefault="000A6580"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65" w:author="JCTVC-O1012" w:date="2013-11-08T09:42:00Z"/>
                <w:rFonts w:cs="Times"/>
                <w:b/>
                <w:bCs/>
                <w:noProof/>
              </w:rPr>
            </w:pPr>
            <w:ins w:id="1366" w:author="JCTVC-O1012" w:date="2013-11-08T09:42:00Z">
              <w:r w:rsidRPr="005A7F1C">
                <w:rPr>
                  <w:rFonts w:cs="Times"/>
                  <w:noProof/>
                </w:rPr>
                <w:tab/>
              </w:r>
              <w:r w:rsidRPr="005A7F1C">
                <w:rPr>
                  <w:rFonts w:cs="Times"/>
                  <w:noProof/>
                </w:rPr>
                <w:tab/>
              </w:r>
              <w:r w:rsidRPr="005A7F1C">
                <w:rPr>
                  <w:rFonts w:cs="Times"/>
                  <w:noProof/>
                </w:rPr>
                <w:tab/>
              </w:r>
              <w:r w:rsidRPr="005A7F1C">
                <w:rPr>
                  <w:rFonts w:cs="Times"/>
                  <w:noProof/>
                </w:rPr>
                <w:tab/>
              </w:r>
              <w:r w:rsidRPr="005A7F1C">
                <w:rPr>
                  <w:rFonts w:cs="Times"/>
                  <w:b/>
                  <w:bCs/>
                  <w:noProof/>
                </w:rPr>
                <w:t>rbsp_byte</w:t>
              </w:r>
              <w:r w:rsidRPr="005A7F1C">
                <w:rPr>
                  <w:rFonts w:cs="Times"/>
                  <w:bCs/>
                  <w:noProof/>
                </w:rPr>
                <w:t>[</w:t>
              </w:r>
              <w:r w:rsidRPr="005A7F1C">
                <w:rPr>
                  <w:rFonts w:cs="Times"/>
                  <w:noProof/>
                </w:rPr>
                <w:t> NumBytesInRbsp++ </w:t>
              </w:r>
              <w:r w:rsidRPr="005A7F1C">
                <w:rPr>
                  <w:rFonts w:cs="Times"/>
                  <w:bCs/>
                  <w:noProof/>
                </w:rPr>
                <w:t>]</w:t>
              </w:r>
            </w:ins>
          </w:p>
        </w:tc>
        <w:tc>
          <w:tcPr>
            <w:tcW w:w="1157" w:type="dxa"/>
            <w:tcBorders>
              <w:top w:val="single" w:sz="4" w:space="0" w:color="auto"/>
              <w:left w:val="single" w:sz="4" w:space="0" w:color="auto"/>
              <w:bottom w:val="single" w:sz="4" w:space="0" w:color="auto"/>
              <w:right w:val="single" w:sz="4" w:space="0" w:color="auto"/>
            </w:tcBorders>
            <w:hideMark/>
          </w:tcPr>
          <w:p w14:paraId="686CEBFA" w14:textId="77777777" w:rsidR="000A6580" w:rsidRPr="005A7F1C" w:rsidRDefault="000A6580" w:rsidP="00E539AC">
            <w:pPr>
              <w:keepNext/>
              <w:keepLines/>
              <w:tabs>
                <w:tab w:val="clear" w:pos="794"/>
                <w:tab w:val="clear" w:pos="1191"/>
                <w:tab w:val="clear" w:pos="1588"/>
                <w:tab w:val="clear" w:pos="1985"/>
              </w:tabs>
              <w:overflowPunct/>
              <w:autoSpaceDE/>
              <w:adjustRightInd/>
              <w:spacing w:before="0" w:after="60"/>
              <w:jc w:val="left"/>
              <w:textAlignment w:val="auto"/>
              <w:rPr>
                <w:ins w:id="1367" w:author="JCTVC-O1012" w:date="2013-11-08T09:42:00Z"/>
                <w:noProof/>
              </w:rPr>
            </w:pPr>
            <w:ins w:id="1368" w:author="JCTVC-O1012" w:date="2013-11-08T09:42:00Z">
              <w:r w:rsidRPr="005A7F1C">
                <w:rPr>
                  <w:bCs/>
                  <w:noProof/>
                </w:rPr>
                <w:t>b(8)</w:t>
              </w:r>
            </w:ins>
          </w:p>
        </w:tc>
      </w:tr>
      <w:tr w:rsidR="000A6580" w:rsidRPr="00E539AC" w14:paraId="7264B6E0" w14:textId="77777777" w:rsidTr="00E539AC">
        <w:trPr>
          <w:cantSplit/>
          <w:jc w:val="center"/>
          <w:ins w:id="1369"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35E837AA" w14:textId="2C4F59CA" w:rsidR="000A6580" w:rsidRPr="005A7F1C" w:rsidRDefault="000A6580"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70" w:author="JCTVC-O1012" w:date="2013-11-08T09:42:00Z"/>
                <w:rFonts w:cs="Times"/>
                <w:b/>
                <w:bCs/>
                <w:noProof/>
              </w:rPr>
            </w:pPr>
            <w:ins w:id="1371" w:author="JCTVC-O1012" w:date="2013-11-08T09:42:00Z">
              <w:r w:rsidRPr="005A7F1C">
                <w:rPr>
                  <w:rFonts w:cs="Times"/>
                  <w:noProof/>
                </w:rPr>
                <w:tab/>
              </w:r>
              <w:r w:rsidRPr="005A7F1C">
                <w:rPr>
                  <w:rFonts w:cs="Times"/>
                  <w:noProof/>
                </w:rPr>
                <w:tab/>
              </w:r>
              <w:r w:rsidRPr="005A7F1C">
                <w:rPr>
                  <w:rFonts w:cs="Times"/>
                  <w:noProof/>
                </w:rPr>
                <w:tab/>
              </w:r>
              <w:r w:rsidRPr="005A7F1C">
                <w:rPr>
                  <w:rFonts w:cs="Times"/>
                  <w:noProof/>
                </w:rPr>
                <w:tab/>
                <w:t>i  +=  2</w:t>
              </w:r>
            </w:ins>
          </w:p>
        </w:tc>
        <w:tc>
          <w:tcPr>
            <w:tcW w:w="1157" w:type="dxa"/>
            <w:tcBorders>
              <w:top w:val="single" w:sz="4" w:space="0" w:color="auto"/>
              <w:left w:val="single" w:sz="4" w:space="0" w:color="auto"/>
              <w:bottom w:val="single" w:sz="4" w:space="0" w:color="auto"/>
              <w:right w:val="single" w:sz="4" w:space="0" w:color="auto"/>
            </w:tcBorders>
          </w:tcPr>
          <w:p w14:paraId="28AC3B1E" w14:textId="77777777" w:rsidR="000A6580" w:rsidRPr="005A7F1C" w:rsidRDefault="000A6580" w:rsidP="00E539AC">
            <w:pPr>
              <w:keepNext/>
              <w:keepLines/>
              <w:tabs>
                <w:tab w:val="clear" w:pos="794"/>
                <w:tab w:val="clear" w:pos="1191"/>
                <w:tab w:val="clear" w:pos="1588"/>
                <w:tab w:val="clear" w:pos="1985"/>
              </w:tabs>
              <w:overflowPunct/>
              <w:autoSpaceDE/>
              <w:adjustRightInd/>
              <w:spacing w:before="0" w:after="60"/>
              <w:jc w:val="left"/>
              <w:textAlignment w:val="auto"/>
              <w:rPr>
                <w:ins w:id="1372" w:author="JCTVC-O1012" w:date="2013-11-08T09:42:00Z"/>
                <w:noProof/>
              </w:rPr>
            </w:pPr>
          </w:p>
        </w:tc>
      </w:tr>
      <w:tr w:rsidR="000A6580" w:rsidRPr="00E539AC" w14:paraId="64E82C8A" w14:textId="77777777" w:rsidTr="00E539AC">
        <w:trPr>
          <w:cantSplit/>
          <w:jc w:val="center"/>
          <w:ins w:id="1373"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1CC8AC6F" w14:textId="297E02AB" w:rsidR="000A6580" w:rsidRPr="005A7F1C" w:rsidRDefault="000A6580"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74" w:author="JCTVC-O1012" w:date="2013-11-08T09:42:00Z"/>
                <w:rFonts w:cs="Times"/>
                <w:b/>
                <w:bCs/>
                <w:noProof/>
              </w:rPr>
            </w:pPr>
            <w:ins w:id="1375" w:author="JCTVC-O1012" w:date="2013-11-08T09:42:00Z">
              <w:r w:rsidRPr="005A7F1C">
                <w:rPr>
                  <w:rFonts w:cs="Times"/>
                  <w:noProof/>
                </w:rPr>
                <w:tab/>
              </w:r>
              <w:r w:rsidRPr="005A7F1C">
                <w:rPr>
                  <w:rFonts w:cs="Times"/>
                  <w:noProof/>
                </w:rPr>
                <w:tab/>
              </w:r>
              <w:r w:rsidRPr="005A7F1C">
                <w:rPr>
                  <w:rFonts w:cs="Times"/>
                  <w:noProof/>
                </w:rPr>
                <w:tab/>
              </w:r>
              <w:r w:rsidRPr="005A7F1C">
                <w:rPr>
                  <w:rFonts w:cs="Times"/>
                  <w:noProof/>
                </w:rPr>
                <w:tab/>
              </w:r>
              <w:r w:rsidRPr="005A7F1C">
                <w:rPr>
                  <w:rFonts w:cs="Times"/>
                  <w:b/>
                  <w:bCs/>
                  <w:noProof/>
                </w:rPr>
                <w:t>emulation_prevention_three_byte</w:t>
              </w:r>
              <w:r w:rsidRPr="005A7F1C">
                <w:rPr>
                  <w:rFonts w:cs="Times"/>
                  <w:noProof/>
                </w:rPr>
                <w:t xml:space="preserve">  /* equal to 0x03 */</w:t>
              </w:r>
            </w:ins>
          </w:p>
        </w:tc>
        <w:tc>
          <w:tcPr>
            <w:tcW w:w="1157" w:type="dxa"/>
            <w:tcBorders>
              <w:top w:val="single" w:sz="4" w:space="0" w:color="auto"/>
              <w:left w:val="single" w:sz="4" w:space="0" w:color="auto"/>
              <w:bottom w:val="single" w:sz="4" w:space="0" w:color="auto"/>
              <w:right w:val="single" w:sz="4" w:space="0" w:color="auto"/>
            </w:tcBorders>
            <w:hideMark/>
          </w:tcPr>
          <w:p w14:paraId="598BD7F1" w14:textId="77777777" w:rsidR="000A6580" w:rsidRPr="005A7F1C" w:rsidRDefault="000A6580" w:rsidP="00E539AC">
            <w:pPr>
              <w:keepNext/>
              <w:keepLines/>
              <w:tabs>
                <w:tab w:val="clear" w:pos="794"/>
                <w:tab w:val="clear" w:pos="1191"/>
                <w:tab w:val="clear" w:pos="1588"/>
                <w:tab w:val="clear" w:pos="1985"/>
              </w:tabs>
              <w:overflowPunct/>
              <w:autoSpaceDE/>
              <w:adjustRightInd/>
              <w:spacing w:before="0" w:after="60"/>
              <w:jc w:val="left"/>
              <w:textAlignment w:val="auto"/>
              <w:rPr>
                <w:ins w:id="1376" w:author="JCTVC-O1012" w:date="2013-11-08T09:42:00Z"/>
                <w:noProof/>
              </w:rPr>
            </w:pPr>
            <w:ins w:id="1377" w:author="JCTVC-O1012" w:date="2013-11-08T09:42:00Z">
              <w:r w:rsidRPr="005A7F1C">
                <w:rPr>
                  <w:bCs/>
                  <w:noProof/>
                </w:rPr>
                <w:t>f(8)</w:t>
              </w:r>
            </w:ins>
          </w:p>
        </w:tc>
      </w:tr>
      <w:tr w:rsidR="000A6580" w:rsidRPr="00E539AC" w14:paraId="74890E51" w14:textId="77777777" w:rsidTr="00E539AC">
        <w:trPr>
          <w:cantSplit/>
          <w:jc w:val="center"/>
          <w:ins w:id="1378"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3A018ADE" w14:textId="0286619E" w:rsidR="000A6580" w:rsidRPr="005A7F1C" w:rsidRDefault="000A6580"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79" w:author="JCTVC-O1012" w:date="2013-11-08T09:42:00Z"/>
                <w:rFonts w:cs="Times"/>
                <w:b/>
                <w:bCs/>
                <w:noProof/>
              </w:rPr>
            </w:pPr>
            <w:ins w:id="1380" w:author="JCTVC-O1012" w:date="2013-11-08T09:42:00Z">
              <w:r w:rsidRPr="005A7F1C">
                <w:rPr>
                  <w:rFonts w:cs="Times"/>
                  <w:noProof/>
                </w:rPr>
                <w:tab/>
              </w:r>
              <w:r w:rsidRPr="005A7F1C">
                <w:rPr>
                  <w:rFonts w:cs="Times"/>
                  <w:noProof/>
                </w:rPr>
                <w:tab/>
              </w:r>
              <w:r w:rsidRPr="005A7F1C">
                <w:rPr>
                  <w:rFonts w:cs="Times"/>
                  <w:noProof/>
                </w:rPr>
                <w:tab/>
                <w:t>} else</w:t>
              </w:r>
            </w:ins>
          </w:p>
        </w:tc>
        <w:tc>
          <w:tcPr>
            <w:tcW w:w="1157" w:type="dxa"/>
            <w:tcBorders>
              <w:top w:val="single" w:sz="4" w:space="0" w:color="auto"/>
              <w:left w:val="single" w:sz="4" w:space="0" w:color="auto"/>
              <w:bottom w:val="single" w:sz="4" w:space="0" w:color="auto"/>
              <w:right w:val="single" w:sz="4" w:space="0" w:color="auto"/>
            </w:tcBorders>
          </w:tcPr>
          <w:p w14:paraId="68392D3B" w14:textId="77777777" w:rsidR="000A6580" w:rsidRPr="005A7F1C" w:rsidRDefault="000A6580" w:rsidP="00E539AC">
            <w:pPr>
              <w:keepNext/>
              <w:keepLines/>
              <w:tabs>
                <w:tab w:val="clear" w:pos="794"/>
                <w:tab w:val="clear" w:pos="1191"/>
                <w:tab w:val="clear" w:pos="1588"/>
                <w:tab w:val="clear" w:pos="1985"/>
              </w:tabs>
              <w:overflowPunct/>
              <w:autoSpaceDE/>
              <w:adjustRightInd/>
              <w:spacing w:before="0" w:after="60"/>
              <w:jc w:val="left"/>
              <w:textAlignment w:val="auto"/>
              <w:rPr>
                <w:ins w:id="1381" w:author="JCTVC-O1012" w:date="2013-11-08T09:42:00Z"/>
                <w:noProof/>
              </w:rPr>
            </w:pPr>
          </w:p>
        </w:tc>
      </w:tr>
      <w:tr w:rsidR="000A6580" w:rsidRPr="00E539AC" w14:paraId="1EAC09EB" w14:textId="77777777" w:rsidTr="00E539AC">
        <w:trPr>
          <w:cantSplit/>
          <w:jc w:val="center"/>
          <w:ins w:id="1382"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48F72A1E" w14:textId="222FAA5F" w:rsidR="000A6580" w:rsidRPr="005A7F1C" w:rsidRDefault="000A6580"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83" w:author="JCTVC-O1012" w:date="2013-11-08T09:42:00Z"/>
                <w:rFonts w:cs="Times"/>
                <w:b/>
                <w:bCs/>
                <w:noProof/>
              </w:rPr>
            </w:pPr>
            <w:ins w:id="1384" w:author="JCTVC-O1012" w:date="2013-11-08T09:42:00Z">
              <w:r w:rsidRPr="005A7F1C">
                <w:rPr>
                  <w:rFonts w:cs="Times"/>
                  <w:noProof/>
                </w:rPr>
                <w:tab/>
              </w:r>
              <w:r w:rsidRPr="005A7F1C">
                <w:rPr>
                  <w:rFonts w:cs="Times"/>
                  <w:noProof/>
                </w:rPr>
                <w:tab/>
              </w:r>
              <w:r w:rsidRPr="005A7F1C">
                <w:rPr>
                  <w:rFonts w:cs="Times"/>
                  <w:noProof/>
                </w:rPr>
                <w:tab/>
              </w:r>
              <w:r w:rsidRPr="005A7F1C">
                <w:rPr>
                  <w:rFonts w:cs="Times"/>
                  <w:noProof/>
                </w:rPr>
                <w:tab/>
              </w:r>
              <w:r w:rsidRPr="005A7F1C">
                <w:rPr>
                  <w:rFonts w:cs="Times"/>
                  <w:b/>
                  <w:bCs/>
                  <w:noProof/>
                </w:rPr>
                <w:t>rbsp_byte</w:t>
              </w:r>
              <w:r w:rsidRPr="005A7F1C">
                <w:rPr>
                  <w:rFonts w:cs="Times"/>
                  <w:bCs/>
                  <w:noProof/>
                </w:rPr>
                <w:t>[</w:t>
              </w:r>
              <w:r w:rsidRPr="005A7F1C">
                <w:rPr>
                  <w:rFonts w:cs="Times"/>
                  <w:noProof/>
                </w:rPr>
                <w:t> NumBytesInRbsp++ </w:t>
              </w:r>
              <w:r w:rsidRPr="005A7F1C">
                <w:rPr>
                  <w:rFonts w:cs="Times"/>
                  <w:bCs/>
                  <w:noProof/>
                </w:rPr>
                <w:t>]</w:t>
              </w:r>
            </w:ins>
          </w:p>
        </w:tc>
        <w:tc>
          <w:tcPr>
            <w:tcW w:w="1157" w:type="dxa"/>
            <w:tcBorders>
              <w:top w:val="single" w:sz="4" w:space="0" w:color="auto"/>
              <w:left w:val="single" w:sz="4" w:space="0" w:color="auto"/>
              <w:bottom w:val="single" w:sz="4" w:space="0" w:color="auto"/>
              <w:right w:val="single" w:sz="4" w:space="0" w:color="auto"/>
            </w:tcBorders>
            <w:hideMark/>
          </w:tcPr>
          <w:p w14:paraId="4D17A1EE" w14:textId="77777777" w:rsidR="000A6580" w:rsidRPr="005A7F1C" w:rsidRDefault="000A6580" w:rsidP="00E539AC">
            <w:pPr>
              <w:keepNext/>
              <w:keepLines/>
              <w:tabs>
                <w:tab w:val="clear" w:pos="794"/>
                <w:tab w:val="clear" w:pos="1191"/>
                <w:tab w:val="clear" w:pos="1588"/>
                <w:tab w:val="clear" w:pos="1985"/>
              </w:tabs>
              <w:overflowPunct/>
              <w:autoSpaceDE/>
              <w:adjustRightInd/>
              <w:spacing w:before="0" w:after="60"/>
              <w:jc w:val="left"/>
              <w:textAlignment w:val="auto"/>
              <w:rPr>
                <w:ins w:id="1385" w:author="JCTVC-O1012" w:date="2013-11-08T09:42:00Z"/>
                <w:noProof/>
              </w:rPr>
            </w:pPr>
            <w:ins w:id="1386" w:author="JCTVC-O1012" w:date="2013-11-08T09:42:00Z">
              <w:r w:rsidRPr="005A7F1C">
                <w:rPr>
                  <w:bCs/>
                  <w:noProof/>
                </w:rPr>
                <w:t>b(8)</w:t>
              </w:r>
            </w:ins>
          </w:p>
        </w:tc>
      </w:tr>
      <w:tr w:rsidR="000A6580" w:rsidRPr="00E539AC" w14:paraId="7A4C716B" w14:textId="77777777" w:rsidTr="00E539AC">
        <w:trPr>
          <w:cantSplit/>
          <w:jc w:val="center"/>
          <w:ins w:id="1387" w:author="JCTVC-O1012" w:date="2013-11-08T09:42:00Z"/>
        </w:trPr>
        <w:tc>
          <w:tcPr>
            <w:tcW w:w="7920" w:type="dxa"/>
            <w:tcBorders>
              <w:top w:val="single" w:sz="4" w:space="0" w:color="auto"/>
              <w:left w:val="single" w:sz="4" w:space="0" w:color="auto"/>
              <w:bottom w:val="single" w:sz="4" w:space="0" w:color="auto"/>
              <w:right w:val="single" w:sz="4" w:space="0" w:color="auto"/>
            </w:tcBorders>
          </w:tcPr>
          <w:p w14:paraId="490549C6" w14:textId="457CB9F9" w:rsidR="000A6580" w:rsidRPr="005A7F1C" w:rsidRDefault="000A6580" w:rsidP="00E539A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88" w:author="JCTVC-O1012" w:date="2013-11-08T09:42:00Z"/>
                <w:rFonts w:cs="Times"/>
                <w:noProof/>
              </w:rPr>
            </w:pPr>
            <w:ins w:id="1389" w:author="JCTVC-O1012" w:date="2013-11-08T09:42:00Z">
              <w:r>
                <w:rPr>
                  <w:rFonts w:cs="Times"/>
                  <w:noProof/>
                </w:rPr>
                <w:tab/>
              </w:r>
              <w:r w:rsidRPr="005231B5">
                <w:rPr>
                  <w:rFonts w:cs="Times"/>
                  <w:noProof/>
                  <w:highlight w:val="cyan"/>
                </w:rPr>
                <w:t>} else</w:t>
              </w:r>
            </w:ins>
          </w:p>
        </w:tc>
        <w:tc>
          <w:tcPr>
            <w:tcW w:w="1157" w:type="dxa"/>
            <w:tcBorders>
              <w:top w:val="single" w:sz="4" w:space="0" w:color="auto"/>
              <w:left w:val="single" w:sz="4" w:space="0" w:color="auto"/>
              <w:bottom w:val="single" w:sz="4" w:space="0" w:color="auto"/>
              <w:right w:val="single" w:sz="4" w:space="0" w:color="auto"/>
            </w:tcBorders>
          </w:tcPr>
          <w:p w14:paraId="6AEBFCC1" w14:textId="77777777" w:rsidR="000A6580" w:rsidRPr="005A7F1C" w:rsidRDefault="000A6580" w:rsidP="00E539AC">
            <w:pPr>
              <w:keepNext/>
              <w:keepLines/>
              <w:tabs>
                <w:tab w:val="clear" w:pos="794"/>
                <w:tab w:val="clear" w:pos="1191"/>
                <w:tab w:val="clear" w:pos="1588"/>
                <w:tab w:val="clear" w:pos="1985"/>
              </w:tabs>
              <w:overflowPunct/>
              <w:autoSpaceDE/>
              <w:adjustRightInd/>
              <w:spacing w:before="0" w:after="60"/>
              <w:jc w:val="left"/>
              <w:textAlignment w:val="auto"/>
              <w:rPr>
                <w:ins w:id="1390" w:author="JCTVC-O1012" w:date="2013-11-08T09:42:00Z"/>
                <w:bCs/>
                <w:noProof/>
              </w:rPr>
            </w:pPr>
          </w:p>
        </w:tc>
      </w:tr>
      <w:tr w:rsidR="000A6580" w:rsidRPr="00E539AC" w14:paraId="3E8F4336" w14:textId="77777777" w:rsidTr="00E539AC">
        <w:trPr>
          <w:cantSplit/>
          <w:jc w:val="center"/>
          <w:ins w:id="1391"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66AFE92F" w14:textId="45407AB6" w:rsidR="000A6580" w:rsidRPr="005A7F1C" w:rsidRDefault="000A6580" w:rsidP="006034F8">
            <w:pPr>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92" w:author="JCTVC-O1012" w:date="2013-11-08T09:42:00Z"/>
                <w:rFonts w:cs="Times"/>
                <w:noProof/>
                <w:highlight w:val="cyan"/>
              </w:rPr>
            </w:pPr>
            <w:ins w:id="1393" w:author="JCTVC-O1012" w:date="2013-11-08T09:42:00Z">
              <w:r w:rsidRPr="005A7F1C">
                <w:rPr>
                  <w:rFonts w:cs="Times"/>
                  <w:bCs/>
                  <w:noProof/>
                  <w:highlight w:val="cyan"/>
                </w:rPr>
                <w:tab/>
              </w:r>
              <w:r w:rsidRPr="005A7F1C">
                <w:rPr>
                  <w:rFonts w:cs="Times"/>
                  <w:bCs/>
                  <w:noProof/>
                  <w:highlight w:val="cyan"/>
                </w:rPr>
                <w:tab/>
              </w:r>
              <w:r w:rsidRPr="005A7F1C">
                <w:rPr>
                  <w:rFonts w:cs="Times"/>
                  <w:noProof/>
                  <w:highlight w:val="cyan"/>
                </w:rPr>
                <w:t>nal_unit( NumBytesIn</w:t>
              </w:r>
            </w:ins>
            <w:ins w:id="1394" w:author="JCTVC-O1012" w:date="2013-11-08T11:19:00Z">
              <w:r>
                <w:rPr>
                  <w:rFonts w:cs="Times"/>
                  <w:noProof/>
                  <w:highlight w:val="cyan"/>
                </w:rPr>
                <w:t>Avc</w:t>
              </w:r>
            </w:ins>
            <w:ins w:id="1395" w:author="JCTVC-O1012" w:date="2013-11-08T09:42:00Z">
              <w:r w:rsidRPr="005A7F1C">
                <w:rPr>
                  <w:rFonts w:cs="Times"/>
                  <w:noProof/>
                  <w:highlight w:val="cyan"/>
                </w:rPr>
                <w:t>NalUnit )</w:t>
              </w:r>
              <w:r>
                <w:rPr>
                  <w:rFonts w:cs="Times"/>
                  <w:noProof/>
                  <w:highlight w:val="cyan"/>
                </w:rPr>
                <w:t xml:space="preserve"> in </w:t>
              </w:r>
              <w:r w:rsidRPr="005A7F1C">
                <w:rPr>
                  <w:rFonts w:ascii="Times" w:hAnsi="Times" w:cs="Times"/>
                  <w:noProof/>
                  <w:highlight w:val="cyan"/>
                </w:rPr>
                <w:t xml:space="preserve">Rec. ITU-T H.264 | ISO/IEC 14496-10 </w:t>
              </w:r>
            </w:ins>
          </w:p>
        </w:tc>
        <w:tc>
          <w:tcPr>
            <w:tcW w:w="1157" w:type="dxa"/>
            <w:tcBorders>
              <w:top w:val="single" w:sz="4" w:space="0" w:color="auto"/>
              <w:left w:val="single" w:sz="4" w:space="0" w:color="auto"/>
              <w:bottom w:val="single" w:sz="4" w:space="0" w:color="auto"/>
              <w:right w:val="single" w:sz="4" w:space="0" w:color="auto"/>
            </w:tcBorders>
          </w:tcPr>
          <w:p w14:paraId="05919F0C" w14:textId="77777777" w:rsidR="000A6580" w:rsidRPr="005A7F1C" w:rsidRDefault="000A6580" w:rsidP="00E539AC">
            <w:pPr>
              <w:keepLines/>
              <w:tabs>
                <w:tab w:val="clear" w:pos="794"/>
                <w:tab w:val="clear" w:pos="1191"/>
                <w:tab w:val="clear" w:pos="1588"/>
                <w:tab w:val="clear" w:pos="1985"/>
              </w:tabs>
              <w:spacing w:before="0" w:after="60"/>
              <w:textAlignment w:val="auto"/>
              <w:rPr>
                <w:ins w:id="1396" w:author="JCTVC-O1012" w:date="2013-11-08T09:42:00Z"/>
                <w:noProof/>
                <w:highlight w:val="cyan"/>
              </w:rPr>
            </w:pPr>
          </w:p>
        </w:tc>
      </w:tr>
      <w:tr w:rsidR="000A6580" w:rsidRPr="00E539AC" w14:paraId="2A104ACC" w14:textId="77777777" w:rsidTr="00E539AC">
        <w:trPr>
          <w:cantSplit/>
          <w:jc w:val="center"/>
          <w:ins w:id="1397"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19123CC5" w14:textId="77777777" w:rsidR="000A6580" w:rsidRPr="005A7F1C" w:rsidRDefault="000A6580" w:rsidP="00E539AC">
            <w:pPr>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98" w:author="JCTVC-O1012" w:date="2013-11-08T09:42:00Z"/>
                <w:rFonts w:cs="Times"/>
                <w:noProof/>
              </w:rPr>
            </w:pPr>
            <w:ins w:id="1399" w:author="JCTVC-O1012" w:date="2013-11-08T09:42:00Z">
              <w:r w:rsidRPr="005A7F1C">
                <w:rPr>
                  <w:rFonts w:cs="Times"/>
                  <w:noProof/>
                </w:rPr>
                <w:t>}</w:t>
              </w:r>
            </w:ins>
          </w:p>
        </w:tc>
        <w:tc>
          <w:tcPr>
            <w:tcW w:w="1157" w:type="dxa"/>
            <w:tcBorders>
              <w:top w:val="single" w:sz="4" w:space="0" w:color="auto"/>
              <w:left w:val="single" w:sz="4" w:space="0" w:color="auto"/>
              <w:bottom w:val="single" w:sz="4" w:space="0" w:color="auto"/>
              <w:right w:val="single" w:sz="4" w:space="0" w:color="auto"/>
            </w:tcBorders>
          </w:tcPr>
          <w:p w14:paraId="6BB21659" w14:textId="77777777" w:rsidR="000A6580" w:rsidRPr="005A7F1C" w:rsidRDefault="000A6580" w:rsidP="00E539AC">
            <w:pPr>
              <w:keepLines/>
              <w:tabs>
                <w:tab w:val="clear" w:pos="794"/>
                <w:tab w:val="clear" w:pos="1191"/>
                <w:tab w:val="clear" w:pos="1588"/>
                <w:tab w:val="clear" w:pos="1985"/>
              </w:tabs>
              <w:spacing w:before="0" w:after="60"/>
              <w:textAlignment w:val="auto"/>
              <w:rPr>
                <w:ins w:id="1400" w:author="JCTVC-O1012" w:date="2013-11-08T09:42:00Z"/>
                <w:noProof/>
              </w:rPr>
            </w:pPr>
          </w:p>
        </w:tc>
      </w:tr>
    </w:tbl>
    <w:p w14:paraId="2A882B87"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NAL unit header syntax</w:t>
      </w:r>
    </w:p>
    <w:p w14:paraId="44FA99CF" w14:textId="77777777" w:rsidR="008B3821" w:rsidRPr="007D25B0" w:rsidRDefault="008B3821" w:rsidP="008B3821">
      <w:pPr>
        <w:pStyle w:val="3N"/>
        <w:rPr>
          <w:lang w:val="en-US"/>
        </w:rPr>
      </w:pPr>
      <w:r w:rsidRPr="007D25B0">
        <w:rPr>
          <w:lang w:val="en-US"/>
        </w:rPr>
        <w:t>The specifications in subclause 7.3.1.2 apply.</w:t>
      </w:r>
    </w:p>
    <w:p w14:paraId="5CEB63C7"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01" w:name="_Toc366771951"/>
      <w:r w:rsidRPr="007D25B0">
        <w:rPr>
          <w:lang w:val="en-US"/>
        </w:rPr>
        <w:lastRenderedPageBreak/>
        <w:t>Raw byte sequence payloads and RBSP trailing bits syntax</w:t>
      </w:r>
      <w:bookmarkEnd w:id="1401"/>
    </w:p>
    <w:p w14:paraId="4D5FB15E"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Video parameter set RBSP</w:t>
      </w:r>
    </w:p>
    <w:p w14:paraId="6B244873" w14:textId="77777777" w:rsidR="008B3821" w:rsidRPr="007D25B0" w:rsidRDefault="008B3821" w:rsidP="008B3821">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gridCol w:w="11"/>
      </w:tblGrid>
      <w:tr w:rsidR="008B3821" w:rsidRPr="007D25B0" w14:paraId="56ADE36F" w14:textId="77777777" w:rsidTr="00C73469">
        <w:trPr>
          <w:cantSplit/>
          <w:trHeight w:val="289"/>
          <w:jc w:val="center"/>
        </w:trPr>
        <w:tc>
          <w:tcPr>
            <w:tcW w:w="7920" w:type="dxa"/>
          </w:tcPr>
          <w:p w14:paraId="69FC53CB"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video_parameter_set_rbsp( ) {</w:t>
            </w:r>
          </w:p>
        </w:tc>
        <w:tc>
          <w:tcPr>
            <w:tcW w:w="1151" w:type="dxa"/>
            <w:gridSpan w:val="2"/>
          </w:tcPr>
          <w:p w14:paraId="102781DE" w14:textId="77777777" w:rsidR="008B3821" w:rsidRPr="007D25B0" w:rsidRDefault="008B3821" w:rsidP="00C73469">
            <w:pPr>
              <w:pStyle w:val="tableheading"/>
              <w:rPr>
                <w:lang w:val="en-US"/>
              </w:rPr>
            </w:pPr>
            <w:r w:rsidRPr="007D25B0">
              <w:rPr>
                <w:lang w:val="en-US"/>
              </w:rPr>
              <w:t>Descriptor</w:t>
            </w:r>
          </w:p>
        </w:tc>
      </w:tr>
      <w:tr w:rsidR="008B3821" w:rsidRPr="007D25B0" w14:paraId="75633BF3" w14:textId="77777777" w:rsidTr="00C73469">
        <w:trPr>
          <w:cantSplit/>
          <w:trHeight w:val="289"/>
          <w:jc w:val="center"/>
        </w:trPr>
        <w:tc>
          <w:tcPr>
            <w:tcW w:w="7920" w:type="dxa"/>
          </w:tcPr>
          <w:p w14:paraId="67FB0598"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w:t>
            </w:r>
            <w:r w:rsidRPr="007D25B0">
              <w:rPr>
                <w:rFonts w:ascii="Times New Roman" w:hAnsi="Times New Roman"/>
                <w:b/>
                <w:bCs/>
                <w:lang w:val="en-US"/>
              </w:rPr>
              <w:t>video_parameter_set_id</w:t>
            </w:r>
          </w:p>
        </w:tc>
        <w:tc>
          <w:tcPr>
            <w:tcW w:w="1151" w:type="dxa"/>
            <w:gridSpan w:val="2"/>
          </w:tcPr>
          <w:p w14:paraId="2412841E" w14:textId="77777777" w:rsidR="008B3821" w:rsidRPr="007D25B0" w:rsidRDefault="008B3821" w:rsidP="00C73469">
            <w:pPr>
              <w:pStyle w:val="tablecell"/>
              <w:rPr>
                <w:lang w:val="en-US"/>
              </w:rPr>
            </w:pPr>
            <w:r w:rsidRPr="007D25B0">
              <w:rPr>
                <w:lang w:val="en-US"/>
              </w:rPr>
              <w:t>u(4)</w:t>
            </w:r>
          </w:p>
        </w:tc>
      </w:tr>
      <w:tr w:rsidR="008B3821" w:rsidRPr="007D25B0" w14:paraId="6E1235F2" w14:textId="77777777" w:rsidTr="00C73469">
        <w:trPr>
          <w:cantSplit/>
          <w:trHeight w:val="289"/>
          <w:jc w:val="center"/>
        </w:trPr>
        <w:tc>
          <w:tcPr>
            <w:tcW w:w="7920" w:type="dxa"/>
          </w:tcPr>
          <w:p w14:paraId="7AFFDD4C"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vps_reserved_three_2bits</w:t>
            </w:r>
          </w:p>
        </w:tc>
        <w:tc>
          <w:tcPr>
            <w:tcW w:w="1151" w:type="dxa"/>
            <w:gridSpan w:val="2"/>
          </w:tcPr>
          <w:p w14:paraId="44D9AEC3" w14:textId="77777777" w:rsidR="008B3821" w:rsidRPr="007D25B0" w:rsidRDefault="008B3821" w:rsidP="00C73469">
            <w:pPr>
              <w:pStyle w:val="tablecell"/>
              <w:rPr>
                <w:lang w:val="en-US"/>
              </w:rPr>
            </w:pPr>
            <w:r w:rsidRPr="007D25B0">
              <w:rPr>
                <w:lang w:val="en-US"/>
              </w:rPr>
              <w:t>u(2)</w:t>
            </w:r>
          </w:p>
        </w:tc>
      </w:tr>
      <w:tr w:rsidR="008B3821" w:rsidRPr="007D25B0" w14:paraId="1C34444F" w14:textId="77777777" w:rsidTr="00C73469">
        <w:trPr>
          <w:cantSplit/>
          <w:trHeight w:val="289"/>
          <w:jc w:val="center"/>
        </w:trPr>
        <w:tc>
          <w:tcPr>
            <w:tcW w:w="7920" w:type="dxa"/>
          </w:tcPr>
          <w:p w14:paraId="4BAC6D37"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w:t>
            </w:r>
            <w:r w:rsidRPr="007D25B0">
              <w:rPr>
                <w:rFonts w:ascii="Times New Roman" w:hAnsi="Times New Roman"/>
                <w:b/>
                <w:bCs/>
                <w:lang w:val="en-US"/>
              </w:rPr>
              <w:t>max_layers_minus1</w:t>
            </w:r>
          </w:p>
        </w:tc>
        <w:tc>
          <w:tcPr>
            <w:tcW w:w="1151" w:type="dxa"/>
            <w:gridSpan w:val="2"/>
          </w:tcPr>
          <w:p w14:paraId="30E6AAD4" w14:textId="77777777" w:rsidR="008B3821" w:rsidRPr="007D25B0" w:rsidRDefault="008B3821" w:rsidP="00C73469">
            <w:pPr>
              <w:pStyle w:val="tablecell"/>
              <w:rPr>
                <w:lang w:val="en-US"/>
              </w:rPr>
            </w:pPr>
            <w:r w:rsidRPr="007D25B0">
              <w:rPr>
                <w:lang w:val="en-US"/>
              </w:rPr>
              <w:t>u(6)</w:t>
            </w:r>
          </w:p>
        </w:tc>
      </w:tr>
      <w:tr w:rsidR="008B3821" w:rsidRPr="007D25B0" w14:paraId="7ECBDA9F" w14:textId="77777777" w:rsidTr="00C73469">
        <w:trPr>
          <w:cantSplit/>
          <w:trHeight w:val="289"/>
          <w:jc w:val="center"/>
        </w:trPr>
        <w:tc>
          <w:tcPr>
            <w:tcW w:w="7920" w:type="dxa"/>
          </w:tcPr>
          <w:p w14:paraId="1C2D5482"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vps_max_sub_layers_minus1</w:t>
            </w:r>
          </w:p>
        </w:tc>
        <w:tc>
          <w:tcPr>
            <w:tcW w:w="1151" w:type="dxa"/>
            <w:gridSpan w:val="2"/>
          </w:tcPr>
          <w:p w14:paraId="120FAF7C" w14:textId="77777777" w:rsidR="008B3821" w:rsidRPr="007D25B0" w:rsidRDefault="008B3821" w:rsidP="00C73469">
            <w:pPr>
              <w:pStyle w:val="tablecell"/>
              <w:rPr>
                <w:lang w:val="en-US"/>
              </w:rPr>
            </w:pPr>
            <w:r w:rsidRPr="007D25B0">
              <w:rPr>
                <w:lang w:val="en-US" w:eastAsia="ko-KR"/>
              </w:rPr>
              <w:t>u(3)</w:t>
            </w:r>
          </w:p>
        </w:tc>
      </w:tr>
      <w:tr w:rsidR="008B3821" w:rsidRPr="007D25B0" w14:paraId="238772DC" w14:textId="77777777" w:rsidTr="00C73469">
        <w:trPr>
          <w:cantSplit/>
          <w:trHeight w:val="289"/>
          <w:jc w:val="center"/>
        </w:trPr>
        <w:tc>
          <w:tcPr>
            <w:tcW w:w="7920" w:type="dxa"/>
          </w:tcPr>
          <w:p w14:paraId="6D8EF6E7"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vps_temporal_id_nesting_flag</w:t>
            </w:r>
          </w:p>
        </w:tc>
        <w:tc>
          <w:tcPr>
            <w:tcW w:w="1151" w:type="dxa"/>
            <w:gridSpan w:val="2"/>
          </w:tcPr>
          <w:p w14:paraId="20A2E066" w14:textId="77777777" w:rsidR="008B3821" w:rsidRPr="007D25B0" w:rsidRDefault="008B3821" w:rsidP="00C73469">
            <w:pPr>
              <w:pStyle w:val="tablecell"/>
              <w:rPr>
                <w:lang w:val="en-US" w:eastAsia="ko-KR"/>
              </w:rPr>
            </w:pPr>
            <w:r w:rsidRPr="007D25B0">
              <w:rPr>
                <w:lang w:val="en-US"/>
              </w:rPr>
              <w:t>u(1)</w:t>
            </w:r>
          </w:p>
        </w:tc>
      </w:tr>
      <w:tr w:rsidR="008B3821" w:rsidRPr="007D25B0" w14:paraId="4309A6AE" w14:textId="77777777" w:rsidTr="00C73469">
        <w:trPr>
          <w:cantSplit/>
          <w:trHeight w:val="289"/>
          <w:jc w:val="center"/>
        </w:trPr>
        <w:tc>
          <w:tcPr>
            <w:tcW w:w="7920" w:type="dxa"/>
          </w:tcPr>
          <w:p w14:paraId="1E4E388B"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vps_extension_offset</w:t>
            </w:r>
            <w:r w:rsidRPr="007D25B0">
              <w:rPr>
                <w:rFonts w:ascii="Times New Roman" w:hAnsi="Times New Roman"/>
                <w:lang w:val="en-US"/>
              </w:rPr>
              <w:t xml:space="preserve"> </w:t>
            </w:r>
            <w:r w:rsidRPr="007D25B0">
              <w:rPr>
                <w:rFonts w:ascii="Times New Roman" w:hAnsi="Times New Roman"/>
                <w:b/>
                <w:lang w:val="en-US"/>
              </w:rPr>
              <w:t>//</w:t>
            </w:r>
            <w:r w:rsidRPr="007D25B0">
              <w:rPr>
                <w:rFonts w:ascii="Times New Roman" w:hAnsi="Times New Roman"/>
                <w:lang w:val="en-US"/>
              </w:rPr>
              <w:t>vps_reserved_0xffff_16bits</w:t>
            </w:r>
          </w:p>
        </w:tc>
        <w:tc>
          <w:tcPr>
            <w:tcW w:w="1151" w:type="dxa"/>
            <w:gridSpan w:val="2"/>
          </w:tcPr>
          <w:p w14:paraId="39DBDF13" w14:textId="77777777" w:rsidR="008B3821" w:rsidRPr="007D25B0" w:rsidRDefault="008B3821" w:rsidP="00C73469">
            <w:pPr>
              <w:pStyle w:val="tablecell"/>
              <w:rPr>
                <w:lang w:val="en-US"/>
              </w:rPr>
            </w:pPr>
            <w:r w:rsidRPr="007D25B0">
              <w:rPr>
                <w:lang w:val="en-US"/>
              </w:rPr>
              <w:t>u(16)</w:t>
            </w:r>
          </w:p>
        </w:tc>
      </w:tr>
      <w:tr w:rsidR="008B3821" w:rsidRPr="007D25B0" w14:paraId="58093F8E" w14:textId="77777777" w:rsidTr="00C73469">
        <w:trPr>
          <w:cantSplit/>
          <w:trHeight w:val="289"/>
          <w:jc w:val="center"/>
        </w:trPr>
        <w:tc>
          <w:tcPr>
            <w:tcW w:w="7920" w:type="dxa"/>
          </w:tcPr>
          <w:p w14:paraId="644C45B0"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profile_tier_level( 1, vps_max_sub_layers_minus1 )</w:t>
            </w:r>
          </w:p>
        </w:tc>
        <w:tc>
          <w:tcPr>
            <w:tcW w:w="1151" w:type="dxa"/>
            <w:gridSpan w:val="2"/>
          </w:tcPr>
          <w:p w14:paraId="5D1A6107" w14:textId="77777777" w:rsidR="008B3821" w:rsidRPr="007D25B0" w:rsidRDefault="008B3821" w:rsidP="00C73469">
            <w:pPr>
              <w:pStyle w:val="tablecell"/>
              <w:rPr>
                <w:lang w:val="en-US"/>
              </w:rPr>
            </w:pPr>
          </w:p>
        </w:tc>
      </w:tr>
      <w:tr w:rsidR="008B3821" w:rsidRPr="007D25B0" w14:paraId="4BDB48D4" w14:textId="77777777" w:rsidTr="00C73469">
        <w:trPr>
          <w:cantSplit/>
          <w:trHeight w:val="289"/>
          <w:jc w:val="center"/>
        </w:trPr>
        <w:tc>
          <w:tcPr>
            <w:tcW w:w="7920" w:type="dxa"/>
          </w:tcPr>
          <w:p w14:paraId="75D807A5"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vps_sub_layer_ordering_info_present_flag</w:t>
            </w:r>
          </w:p>
        </w:tc>
        <w:tc>
          <w:tcPr>
            <w:tcW w:w="1151" w:type="dxa"/>
            <w:gridSpan w:val="2"/>
          </w:tcPr>
          <w:p w14:paraId="7BAA35B5" w14:textId="77777777" w:rsidR="008B3821" w:rsidRPr="007D25B0" w:rsidRDefault="008B3821" w:rsidP="00C73469">
            <w:pPr>
              <w:pStyle w:val="tablecell"/>
              <w:rPr>
                <w:lang w:val="en-US"/>
              </w:rPr>
            </w:pPr>
            <w:r w:rsidRPr="007D25B0">
              <w:rPr>
                <w:lang w:val="en-US"/>
              </w:rPr>
              <w:t>u(1)</w:t>
            </w:r>
          </w:p>
        </w:tc>
      </w:tr>
      <w:tr w:rsidR="008B3821" w:rsidRPr="007D25B0" w14:paraId="636E10FC" w14:textId="77777777" w:rsidTr="00C73469">
        <w:trPr>
          <w:cantSplit/>
          <w:trHeight w:val="289"/>
          <w:jc w:val="center"/>
        </w:trPr>
        <w:tc>
          <w:tcPr>
            <w:tcW w:w="7920" w:type="dxa"/>
          </w:tcPr>
          <w:p w14:paraId="3685D265"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for( i = ( vps_sub_layer_ordering_info_present_flag ? 0 : vps_max_sub_layers_minus1 );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i  &lt;=  vps_max_sub_layers_minus1; i++ ) {</w:t>
            </w:r>
          </w:p>
        </w:tc>
        <w:tc>
          <w:tcPr>
            <w:tcW w:w="1151" w:type="dxa"/>
            <w:gridSpan w:val="2"/>
          </w:tcPr>
          <w:p w14:paraId="46E53D50" w14:textId="77777777" w:rsidR="008B3821" w:rsidRPr="007D25B0" w:rsidRDefault="008B3821" w:rsidP="00C73469">
            <w:pPr>
              <w:pStyle w:val="tablecell"/>
              <w:rPr>
                <w:lang w:val="en-US"/>
              </w:rPr>
            </w:pPr>
          </w:p>
        </w:tc>
      </w:tr>
      <w:tr w:rsidR="008B3821" w:rsidRPr="007D25B0" w14:paraId="669C2157"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08E751B"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t>vps_max_dec_pic_buffering_minus1</w:t>
            </w:r>
            <w:r w:rsidRPr="007D25B0">
              <w:rPr>
                <w:rFonts w:ascii="Times New Roman" w:hAnsi="Times New Roman"/>
                <w:lang w:val="en-US"/>
              </w:rPr>
              <w:t>[ i ]</w:t>
            </w:r>
          </w:p>
        </w:tc>
        <w:tc>
          <w:tcPr>
            <w:tcW w:w="1151" w:type="dxa"/>
            <w:gridSpan w:val="2"/>
            <w:tcBorders>
              <w:top w:val="single" w:sz="4" w:space="0" w:color="auto"/>
              <w:left w:val="single" w:sz="4" w:space="0" w:color="auto"/>
              <w:bottom w:val="single" w:sz="4" w:space="0" w:color="auto"/>
              <w:right w:val="single" w:sz="4" w:space="0" w:color="auto"/>
            </w:tcBorders>
          </w:tcPr>
          <w:p w14:paraId="442F5351" w14:textId="77777777" w:rsidR="008B3821" w:rsidRPr="007D25B0" w:rsidRDefault="008B3821" w:rsidP="00C73469">
            <w:pPr>
              <w:pStyle w:val="tablecell"/>
              <w:rPr>
                <w:lang w:val="en-US"/>
              </w:rPr>
            </w:pPr>
            <w:r w:rsidRPr="007D25B0">
              <w:rPr>
                <w:lang w:val="en-US"/>
              </w:rPr>
              <w:t>ue(v)</w:t>
            </w:r>
          </w:p>
        </w:tc>
      </w:tr>
      <w:tr w:rsidR="008B3821" w:rsidRPr="007D25B0" w14:paraId="66FAD905"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EB7FB6C"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vps_max_num_reorder_pics</w:t>
            </w:r>
            <w:r w:rsidRPr="007D25B0">
              <w:rPr>
                <w:rFonts w:ascii="Times New Roman" w:hAnsi="Times New Roman"/>
                <w:lang w:val="en-US"/>
              </w:rPr>
              <w:t>[ i ]</w:t>
            </w:r>
          </w:p>
        </w:tc>
        <w:tc>
          <w:tcPr>
            <w:tcW w:w="1151" w:type="dxa"/>
            <w:gridSpan w:val="2"/>
            <w:tcBorders>
              <w:top w:val="single" w:sz="4" w:space="0" w:color="auto"/>
              <w:left w:val="single" w:sz="4" w:space="0" w:color="auto"/>
              <w:bottom w:val="single" w:sz="4" w:space="0" w:color="auto"/>
              <w:right w:val="single" w:sz="4" w:space="0" w:color="auto"/>
            </w:tcBorders>
          </w:tcPr>
          <w:p w14:paraId="43351887" w14:textId="77777777" w:rsidR="008B3821" w:rsidRPr="007D25B0" w:rsidRDefault="008B3821" w:rsidP="00C73469">
            <w:pPr>
              <w:pStyle w:val="tablecell"/>
              <w:rPr>
                <w:lang w:val="en-US"/>
              </w:rPr>
            </w:pPr>
            <w:r w:rsidRPr="007D25B0">
              <w:rPr>
                <w:lang w:val="en-US"/>
              </w:rPr>
              <w:t>ue(v)</w:t>
            </w:r>
          </w:p>
        </w:tc>
      </w:tr>
      <w:tr w:rsidR="008B3821" w:rsidRPr="007D25B0" w14:paraId="55B48CDD" w14:textId="77777777" w:rsidTr="00C73469">
        <w:trPr>
          <w:cantSplit/>
          <w:trHeight w:val="289"/>
          <w:jc w:val="center"/>
        </w:trPr>
        <w:tc>
          <w:tcPr>
            <w:tcW w:w="7920" w:type="dxa"/>
          </w:tcPr>
          <w:p w14:paraId="406476D3"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rPr>
              <w:tab/>
            </w:r>
            <w:r w:rsidRPr="007D25B0">
              <w:rPr>
                <w:rFonts w:ascii="Times New Roman" w:hAnsi="Times New Roman"/>
                <w:b/>
                <w:lang w:val="en-US"/>
              </w:rPr>
              <w:tab/>
              <w:t>vps_max_latency_increase_plus1</w:t>
            </w:r>
            <w:r w:rsidRPr="007D25B0">
              <w:rPr>
                <w:rFonts w:ascii="Times New Roman" w:hAnsi="Times New Roman"/>
                <w:lang w:val="en-US"/>
              </w:rPr>
              <w:t>[ i ]</w:t>
            </w:r>
          </w:p>
        </w:tc>
        <w:tc>
          <w:tcPr>
            <w:tcW w:w="1151" w:type="dxa"/>
            <w:gridSpan w:val="2"/>
          </w:tcPr>
          <w:p w14:paraId="692F469B" w14:textId="77777777" w:rsidR="008B3821" w:rsidRPr="007D25B0" w:rsidRDefault="008B3821" w:rsidP="00C73469">
            <w:pPr>
              <w:pStyle w:val="tablecell"/>
              <w:rPr>
                <w:lang w:val="en-US" w:eastAsia="ko-KR"/>
              </w:rPr>
            </w:pPr>
            <w:r w:rsidRPr="007D25B0">
              <w:rPr>
                <w:lang w:val="en-US"/>
              </w:rPr>
              <w:t>ue(v)</w:t>
            </w:r>
          </w:p>
        </w:tc>
      </w:tr>
      <w:tr w:rsidR="008B3821" w:rsidRPr="007D25B0" w14:paraId="6D544356" w14:textId="77777777" w:rsidTr="00C73469">
        <w:trPr>
          <w:cantSplit/>
          <w:trHeight w:val="289"/>
          <w:jc w:val="center"/>
        </w:trPr>
        <w:tc>
          <w:tcPr>
            <w:tcW w:w="7920" w:type="dxa"/>
          </w:tcPr>
          <w:p w14:paraId="0A8CCAFD"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ab/>
              <w:t>}</w:t>
            </w:r>
          </w:p>
        </w:tc>
        <w:tc>
          <w:tcPr>
            <w:tcW w:w="1151" w:type="dxa"/>
            <w:gridSpan w:val="2"/>
          </w:tcPr>
          <w:p w14:paraId="5653F113" w14:textId="77777777" w:rsidR="008B3821" w:rsidRPr="007D25B0" w:rsidRDefault="008B3821" w:rsidP="00C73469">
            <w:pPr>
              <w:pStyle w:val="tablecell"/>
              <w:rPr>
                <w:lang w:val="en-US"/>
              </w:rPr>
            </w:pPr>
          </w:p>
        </w:tc>
      </w:tr>
      <w:tr w:rsidR="008B3821" w:rsidRPr="007D25B0" w14:paraId="5A87F40B" w14:textId="77777777" w:rsidTr="00C73469">
        <w:trPr>
          <w:cantSplit/>
          <w:trHeight w:val="289"/>
          <w:jc w:val="center"/>
        </w:trPr>
        <w:tc>
          <w:tcPr>
            <w:tcW w:w="7920" w:type="dxa"/>
          </w:tcPr>
          <w:p w14:paraId="54A8277D"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vps_max_layer_id</w:t>
            </w:r>
          </w:p>
        </w:tc>
        <w:tc>
          <w:tcPr>
            <w:tcW w:w="1151" w:type="dxa"/>
            <w:gridSpan w:val="2"/>
          </w:tcPr>
          <w:p w14:paraId="51FFB9CE" w14:textId="77777777" w:rsidR="008B3821" w:rsidRPr="007D25B0" w:rsidRDefault="008B3821" w:rsidP="00C73469">
            <w:pPr>
              <w:pStyle w:val="tablecell"/>
              <w:rPr>
                <w:lang w:val="en-US"/>
              </w:rPr>
            </w:pPr>
            <w:r w:rsidRPr="007D25B0">
              <w:rPr>
                <w:lang w:val="en-US"/>
              </w:rPr>
              <w:t>u(6)</w:t>
            </w:r>
          </w:p>
        </w:tc>
      </w:tr>
      <w:tr w:rsidR="008B3821" w:rsidRPr="007D25B0" w14:paraId="6671A936" w14:textId="77777777" w:rsidTr="00C73469">
        <w:trPr>
          <w:cantSplit/>
          <w:trHeight w:val="289"/>
          <w:jc w:val="center"/>
        </w:trPr>
        <w:tc>
          <w:tcPr>
            <w:tcW w:w="7920" w:type="dxa"/>
          </w:tcPr>
          <w:p w14:paraId="2CAA2C87"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t>vps_num_layer_sets_minus1</w:t>
            </w:r>
          </w:p>
        </w:tc>
        <w:tc>
          <w:tcPr>
            <w:tcW w:w="1151" w:type="dxa"/>
            <w:gridSpan w:val="2"/>
          </w:tcPr>
          <w:p w14:paraId="177B0B6A" w14:textId="77777777" w:rsidR="008B3821" w:rsidRPr="007D25B0" w:rsidRDefault="008B3821" w:rsidP="00C73469">
            <w:pPr>
              <w:pStyle w:val="tablecell"/>
              <w:rPr>
                <w:lang w:val="en-US"/>
              </w:rPr>
            </w:pPr>
            <w:r w:rsidRPr="007D25B0">
              <w:rPr>
                <w:lang w:val="en-US"/>
              </w:rPr>
              <w:t>ue(v)</w:t>
            </w:r>
          </w:p>
        </w:tc>
      </w:tr>
      <w:tr w:rsidR="008B3821" w:rsidRPr="007D25B0" w14:paraId="28FA9B45" w14:textId="77777777" w:rsidTr="00C73469">
        <w:trPr>
          <w:cantSplit/>
          <w:trHeight w:val="289"/>
          <w:jc w:val="center"/>
        </w:trPr>
        <w:tc>
          <w:tcPr>
            <w:tcW w:w="7920" w:type="dxa"/>
          </w:tcPr>
          <w:p w14:paraId="3175764D"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for( i = 1; i  &lt;=  vps_num_layer_sets_minus1; i++ )</w:t>
            </w:r>
          </w:p>
        </w:tc>
        <w:tc>
          <w:tcPr>
            <w:tcW w:w="1151" w:type="dxa"/>
            <w:gridSpan w:val="2"/>
          </w:tcPr>
          <w:p w14:paraId="02484137" w14:textId="77777777" w:rsidR="008B3821" w:rsidRPr="007D25B0" w:rsidRDefault="008B3821" w:rsidP="00C73469">
            <w:pPr>
              <w:pStyle w:val="tablecell"/>
              <w:rPr>
                <w:lang w:val="en-US"/>
              </w:rPr>
            </w:pPr>
          </w:p>
        </w:tc>
      </w:tr>
      <w:tr w:rsidR="008B3821" w:rsidRPr="007D25B0" w14:paraId="003876DC" w14:textId="77777777" w:rsidTr="00C73469">
        <w:trPr>
          <w:cantSplit/>
          <w:trHeight w:val="289"/>
          <w:jc w:val="center"/>
        </w:trPr>
        <w:tc>
          <w:tcPr>
            <w:tcW w:w="7920" w:type="dxa"/>
          </w:tcPr>
          <w:p w14:paraId="31237A11"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for( j = 0; j  &lt;=  vps_max_layer_id; j++ )</w:t>
            </w:r>
          </w:p>
        </w:tc>
        <w:tc>
          <w:tcPr>
            <w:tcW w:w="1151" w:type="dxa"/>
            <w:gridSpan w:val="2"/>
          </w:tcPr>
          <w:p w14:paraId="390E9A0B" w14:textId="77777777" w:rsidR="008B3821" w:rsidRPr="007D25B0" w:rsidRDefault="008B3821" w:rsidP="00C73469">
            <w:pPr>
              <w:pStyle w:val="tablecell"/>
              <w:rPr>
                <w:lang w:val="en-US"/>
              </w:rPr>
            </w:pPr>
          </w:p>
        </w:tc>
      </w:tr>
      <w:tr w:rsidR="008B3821" w:rsidRPr="007D25B0" w14:paraId="2891B0BC" w14:textId="77777777" w:rsidTr="00C73469">
        <w:trPr>
          <w:cantSplit/>
          <w:trHeight w:val="289"/>
          <w:jc w:val="center"/>
        </w:trPr>
        <w:tc>
          <w:tcPr>
            <w:tcW w:w="7920" w:type="dxa"/>
          </w:tcPr>
          <w:p w14:paraId="113487C1"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layer_id_included_flag</w:t>
            </w:r>
            <w:r w:rsidRPr="007D25B0">
              <w:rPr>
                <w:rFonts w:ascii="Times New Roman" w:hAnsi="Times New Roman"/>
                <w:lang w:val="en-US"/>
              </w:rPr>
              <w:t>[ i ][ j ]</w:t>
            </w:r>
          </w:p>
        </w:tc>
        <w:tc>
          <w:tcPr>
            <w:tcW w:w="1151" w:type="dxa"/>
            <w:gridSpan w:val="2"/>
          </w:tcPr>
          <w:p w14:paraId="2748A293" w14:textId="77777777" w:rsidR="008B3821" w:rsidRPr="007D25B0" w:rsidRDefault="008B3821" w:rsidP="00C73469">
            <w:pPr>
              <w:pStyle w:val="tablecell"/>
              <w:rPr>
                <w:lang w:val="en-US"/>
              </w:rPr>
            </w:pPr>
            <w:r w:rsidRPr="007D25B0">
              <w:rPr>
                <w:lang w:val="en-US"/>
              </w:rPr>
              <w:t>u(1)</w:t>
            </w:r>
          </w:p>
        </w:tc>
      </w:tr>
      <w:tr w:rsidR="008B3821" w:rsidRPr="007D25B0" w14:paraId="646AFDD8" w14:textId="77777777" w:rsidTr="00C73469">
        <w:trPr>
          <w:cantSplit/>
          <w:trHeight w:val="289"/>
          <w:jc w:val="center"/>
        </w:trPr>
        <w:tc>
          <w:tcPr>
            <w:tcW w:w="7920" w:type="dxa"/>
          </w:tcPr>
          <w:p w14:paraId="7835E559"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vps_timing_info_present_flag</w:t>
            </w:r>
          </w:p>
        </w:tc>
        <w:tc>
          <w:tcPr>
            <w:tcW w:w="1151" w:type="dxa"/>
            <w:gridSpan w:val="2"/>
          </w:tcPr>
          <w:p w14:paraId="46AC8B5B" w14:textId="77777777" w:rsidR="008B3821" w:rsidRPr="007D25B0" w:rsidRDefault="008B3821" w:rsidP="00C73469">
            <w:pPr>
              <w:pStyle w:val="tablecell"/>
              <w:rPr>
                <w:lang w:val="en-US"/>
              </w:rPr>
            </w:pPr>
            <w:r w:rsidRPr="007D25B0">
              <w:rPr>
                <w:lang w:val="en-US"/>
              </w:rPr>
              <w:t>u(1)</w:t>
            </w:r>
          </w:p>
        </w:tc>
      </w:tr>
      <w:tr w:rsidR="008B3821" w:rsidRPr="007D25B0" w14:paraId="1D61FC71" w14:textId="77777777" w:rsidTr="00C73469">
        <w:trPr>
          <w:cantSplit/>
          <w:trHeight w:val="289"/>
          <w:jc w:val="center"/>
        </w:trPr>
        <w:tc>
          <w:tcPr>
            <w:tcW w:w="7920" w:type="dxa"/>
          </w:tcPr>
          <w:p w14:paraId="779934DC"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lang w:val="en-US"/>
              </w:rPr>
              <w:t>if( vps_timing_info_present_flag ) {</w:t>
            </w:r>
          </w:p>
        </w:tc>
        <w:tc>
          <w:tcPr>
            <w:tcW w:w="1151" w:type="dxa"/>
            <w:gridSpan w:val="2"/>
          </w:tcPr>
          <w:p w14:paraId="4B8DE39E" w14:textId="77777777" w:rsidR="008B3821" w:rsidRPr="007D25B0" w:rsidRDefault="008B3821" w:rsidP="00C73469">
            <w:pPr>
              <w:pStyle w:val="tablecell"/>
              <w:rPr>
                <w:lang w:val="en-US"/>
              </w:rPr>
            </w:pPr>
          </w:p>
        </w:tc>
      </w:tr>
      <w:tr w:rsidR="008B3821" w:rsidRPr="007D25B0" w14:paraId="10D655EE" w14:textId="77777777" w:rsidTr="00C73469">
        <w:trPr>
          <w:cantSplit/>
          <w:trHeight w:val="289"/>
          <w:jc w:val="center"/>
        </w:trPr>
        <w:tc>
          <w:tcPr>
            <w:tcW w:w="7920" w:type="dxa"/>
          </w:tcPr>
          <w:p w14:paraId="531E3EEF"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vps_num_units_in_tick</w:t>
            </w:r>
          </w:p>
        </w:tc>
        <w:tc>
          <w:tcPr>
            <w:tcW w:w="1151" w:type="dxa"/>
            <w:gridSpan w:val="2"/>
          </w:tcPr>
          <w:p w14:paraId="4A614664" w14:textId="77777777" w:rsidR="008B3821" w:rsidRPr="007D25B0" w:rsidRDefault="008B3821" w:rsidP="00C73469">
            <w:pPr>
              <w:pStyle w:val="tablecell"/>
              <w:rPr>
                <w:lang w:val="en-US"/>
              </w:rPr>
            </w:pPr>
            <w:r w:rsidRPr="007D25B0">
              <w:rPr>
                <w:lang w:val="en-US"/>
              </w:rPr>
              <w:t>u(32)</w:t>
            </w:r>
          </w:p>
        </w:tc>
      </w:tr>
      <w:tr w:rsidR="008B3821" w:rsidRPr="007D25B0" w14:paraId="50B5687F" w14:textId="77777777" w:rsidTr="00C73469">
        <w:trPr>
          <w:cantSplit/>
          <w:trHeight w:val="289"/>
          <w:jc w:val="center"/>
        </w:trPr>
        <w:tc>
          <w:tcPr>
            <w:tcW w:w="7920" w:type="dxa"/>
          </w:tcPr>
          <w:p w14:paraId="09AB38A5"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vps_time_scale</w:t>
            </w:r>
          </w:p>
        </w:tc>
        <w:tc>
          <w:tcPr>
            <w:tcW w:w="1151" w:type="dxa"/>
            <w:gridSpan w:val="2"/>
          </w:tcPr>
          <w:p w14:paraId="08A8D9BA" w14:textId="77777777" w:rsidR="008B3821" w:rsidRPr="007D25B0" w:rsidRDefault="008B3821" w:rsidP="00C73469">
            <w:pPr>
              <w:pStyle w:val="tablecell"/>
              <w:rPr>
                <w:lang w:val="en-US"/>
              </w:rPr>
            </w:pPr>
            <w:r w:rsidRPr="007D25B0">
              <w:rPr>
                <w:lang w:val="en-US"/>
              </w:rPr>
              <w:t>u(32)</w:t>
            </w:r>
          </w:p>
        </w:tc>
      </w:tr>
      <w:tr w:rsidR="008B3821" w:rsidRPr="007D25B0" w14:paraId="08AF850E" w14:textId="77777777" w:rsidTr="00C73469">
        <w:trPr>
          <w:cantSplit/>
          <w:trHeight w:val="289"/>
          <w:jc w:val="center"/>
        </w:trPr>
        <w:tc>
          <w:tcPr>
            <w:tcW w:w="7920" w:type="dxa"/>
          </w:tcPr>
          <w:p w14:paraId="5A76A541"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vps_poc_proportional_to_timing_flag</w:t>
            </w:r>
          </w:p>
        </w:tc>
        <w:tc>
          <w:tcPr>
            <w:tcW w:w="1151" w:type="dxa"/>
            <w:gridSpan w:val="2"/>
          </w:tcPr>
          <w:p w14:paraId="14AE95A5" w14:textId="77777777" w:rsidR="008B3821" w:rsidRPr="007D25B0" w:rsidRDefault="008B3821" w:rsidP="00C73469">
            <w:pPr>
              <w:pStyle w:val="tablecell"/>
              <w:rPr>
                <w:lang w:val="en-US"/>
              </w:rPr>
            </w:pPr>
            <w:r w:rsidRPr="007D25B0">
              <w:rPr>
                <w:lang w:val="en-US"/>
              </w:rPr>
              <w:t>u(1)</w:t>
            </w:r>
          </w:p>
        </w:tc>
      </w:tr>
      <w:tr w:rsidR="008B3821" w:rsidRPr="007D25B0" w14:paraId="72CC7257" w14:textId="77777777" w:rsidTr="00C73469">
        <w:trPr>
          <w:cantSplit/>
          <w:trHeight w:val="289"/>
          <w:jc w:val="center"/>
        </w:trPr>
        <w:tc>
          <w:tcPr>
            <w:tcW w:w="7920" w:type="dxa"/>
          </w:tcPr>
          <w:p w14:paraId="509020B5"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t>if( vps_poc_proportional_to_timing_flag )</w:t>
            </w:r>
          </w:p>
        </w:tc>
        <w:tc>
          <w:tcPr>
            <w:tcW w:w="1151" w:type="dxa"/>
            <w:gridSpan w:val="2"/>
          </w:tcPr>
          <w:p w14:paraId="4443A98D" w14:textId="77777777" w:rsidR="008B3821" w:rsidRPr="007D25B0" w:rsidRDefault="008B3821" w:rsidP="00C73469">
            <w:pPr>
              <w:pStyle w:val="tablecell"/>
              <w:rPr>
                <w:lang w:val="en-US"/>
              </w:rPr>
            </w:pPr>
          </w:p>
        </w:tc>
      </w:tr>
      <w:tr w:rsidR="008B3821" w:rsidRPr="007D25B0" w14:paraId="51240D63" w14:textId="77777777" w:rsidTr="00C73469">
        <w:trPr>
          <w:cantSplit/>
          <w:trHeight w:val="289"/>
          <w:jc w:val="center"/>
        </w:trPr>
        <w:tc>
          <w:tcPr>
            <w:tcW w:w="7920" w:type="dxa"/>
          </w:tcPr>
          <w:p w14:paraId="284B77EE"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vps_num_ticks_poc_diff_one_minus1</w:t>
            </w:r>
          </w:p>
        </w:tc>
        <w:tc>
          <w:tcPr>
            <w:tcW w:w="1151" w:type="dxa"/>
            <w:gridSpan w:val="2"/>
          </w:tcPr>
          <w:p w14:paraId="7244B6C1" w14:textId="77777777" w:rsidR="008B3821" w:rsidRPr="007D25B0" w:rsidRDefault="008B3821" w:rsidP="00C73469">
            <w:pPr>
              <w:pStyle w:val="tablecell"/>
              <w:rPr>
                <w:lang w:val="en-US"/>
              </w:rPr>
            </w:pPr>
            <w:r w:rsidRPr="007D25B0">
              <w:rPr>
                <w:lang w:val="en-US"/>
              </w:rPr>
              <w:t>ue(v)</w:t>
            </w:r>
          </w:p>
        </w:tc>
      </w:tr>
      <w:tr w:rsidR="008B3821" w:rsidRPr="007D25B0" w14:paraId="67EC8F7E" w14:textId="77777777" w:rsidTr="00C73469">
        <w:trPr>
          <w:cantSplit/>
          <w:trHeight w:val="289"/>
          <w:jc w:val="center"/>
        </w:trPr>
        <w:tc>
          <w:tcPr>
            <w:tcW w:w="7920" w:type="dxa"/>
          </w:tcPr>
          <w:p w14:paraId="6F2271CB"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t>vps_num_hrd_parameters</w:t>
            </w:r>
          </w:p>
        </w:tc>
        <w:tc>
          <w:tcPr>
            <w:tcW w:w="1151" w:type="dxa"/>
            <w:gridSpan w:val="2"/>
          </w:tcPr>
          <w:p w14:paraId="177468FE" w14:textId="77777777" w:rsidR="008B3821" w:rsidRPr="007D25B0" w:rsidRDefault="008B3821" w:rsidP="00C73469">
            <w:pPr>
              <w:pStyle w:val="tablecell"/>
              <w:rPr>
                <w:lang w:val="en-US"/>
              </w:rPr>
            </w:pPr>
            <w:r w:rsidRPr="007D25B0">
              <w:rPr>
                <w:lang w:val="en-US"/>
              </w:rPr>
              <w:t>ue(v)</w:t>
            </w:r>
          </w:p>
        </w:tc>
      </w:tr>
      <w:tr w:rsidR="008B3821" w:rsidRPr="007D25B0" w14:paraId="7F21A08F" w14:textId="77777777" w:rsidTr="00C73469">
        <w:trPr>
          <w:cantSplit/>
          <w:trHeight w:val="289"/>
          <w:jc w:val="center"/>
        </w:trPr>
        <w:tc>
          <w:tcPr>
            <w:tcW w:w="7920" w:type="dxa"/>
          </w:tcPr>
          <w:p w14:paraId="7949CFF4"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for( i = 0; i &lt; vps_num_hrd_parameters; i++ ) {</w:t>
            </w:r>
          </w:p>
        </w:tc>
        <w:tc>
          <w:tcPr>
            <w:tcW w:w="1151" w:type="dxa"/>
            <w:gridSpan w:val="2"/>
          </w:tcPr>
          <w:p w14:paraId="1FBBB529" w14:textId="77777777" w:rsidR="008B3821" w:rsidRPr="007D25B0" w:rsidRDefault="008B3821" w:rsidP="00C73469">
            <w:pPr>
              <w:pStyle w:val="tablecell"/>
              <w:rPr>
                <w:lang w:val="en-US"/>
              </w:rPr>
            </w:pPr>
          </w:p>
        </w:tc>
      </w:tr>
      <w:tr w:rsidR="008B3821" w:rsidRPr="007D25B0" w14:paraId="2B9285EC" w14:textId="77777777" w:rsidTr="00C73469">
        <w:trPr>
          <w:cantSplit/>
          <w:trHeight w:val="289"/>
          <w:jc w:val="center"/>
        </w:trPr>
        <w:tc>
          <w:tcPr>
            <w:tcW w:w="7920" w:type="dxa"/>
          </w:tcPr>
          <w:p w14:paraId="481996C5"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hrd_layer_set_idx</w:t>
            </w:r>
            <w:r w:rsidRPr="007D25B0">
              <w:rPr>
                <w:rFonts w:ascii="Times New Roman" w:hAnsi="Times New Roman"/>
                <w:lang w:val="en-US"/>
              </w:rPr>
              <w:t>[ i ]</w:t>
            </w:r>
          </w:p>
        </w:tc>
        <w:tc>
          <w:tcPr>
            <w:tcW w:w="1151" w:type="dxa"/>
            <w:gridSpan w:val="2"/>
          </w:tcPr>
          <w:p w14:paraId="18B9D0F8" w14:textId="77777777" w:rsidR="008B3821" w:rsidRPr="007D25B0" w:rsidRDefault="008B3821" w:rsidP="00C73469">
            <w:pPr>
              <w:pStyle w:val="tablecell"/>
              <w:rPr>
                <w:lang w:val="en-US"/>
              </w:rPr>
            </w:pPr>
            <w:r w:rsidRPr="007D25B0">
              <w:rPr>
                <w:lang w:val="en-US"/>
              </w:rPr>
              <w:t>ue(v)</w:t>
            </w:r>
          </w:p>
        </w:tc>
      </w:tr>
      <w:tr w:rsidR="008B3821" w:rsidRPr="007D25B0" w14:paraId="6CDB4159" w14:textId="77777777" w:rsidTr="00C73469">
        <w:trPr>
          <w:cantSplit/>
          <w:trHeight w:val="289"/>
          <w:jc w:val="center"/>
        </w:trPr>
        <w:tc>
          <w:tcPr>
            <w:tcW w:w="7920" w:type="dxa"/>
          </w:tcPr>
          <w:p w14:paraId="2F2881AE"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1" w:type="dxa"/>
            <w:gridSpan w:val="2"/>
          </w:tcPr>
          <w:p w14:paraId="4003CCF9" w14:textId="77777777" w:rsidR="008B3821" w:rsidRPr="007D25B0" w:rsidRDefault="008B3821" w:rsidP="00C73469">
            <w:pPr>
              <w:pStyle w:val="tablecell"/>
              <w:rPr>
                <w:lang w:val="en-US"/>
              </w:rPr>
            </w:pPr>
          </w:p>
        </w:tc>
      </w:tr>
      <w:tr w:rsidR="008B3821" w:rsidRPr="007D25B0" w14:paraId="6C584DB3" w14:textId="77777777" w:rsidTr="00C73469">
        <w:trPr>
          <w:cantSplit/>
          <w:trHeight w:val="289"/>
          <w:jc w:val="center"/>
        </w:trPr>
        <w:tc>
          <w:tcPr>
            <w:tcW w:w="7920" w:type="dxa"/>
          </w:tcPr>
          <w:p w14:paraId="3266EBD1"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cprms_present_flag</w:t>
            </w:r>
            <w:r w:rsidRPr="007D25B0">
              <w:rPr>
                <w:rFonts w:ascii="Times New Roman" w:hAnsi="Times New Roman"/>
                <w:lang w:val="en-US"/>
              </w:rPr>
              <w:t>[ i ]</w:t>
            </w:r>
          </w:p>
        </w:tc>
        <w:tc>
          <w:tcPr>
            <w:tcW w:w="1151" w:type="dxa"/>
            <w:gridSpan w:val="2"/>
          </w:tcPr>
          <w:p w14:paraId="31718DC3" w14:textId="77777777" w:rsidR="008B3821" w:rsidRPr="007D25B0" w:rsidRDefault="008B3821" w:rsidP="00C73469">
            <w:pPr>
              <w:pStyle w:val="tablecell"/>
              <w:rPr>
                <w:lang w:val="en-US"/>
              </w:rPr>
            </w:pPr>
            <w:r w:rsidRPr="007D25B0">
              <w:rPr>
                <w:lang w:val="en-US"/>
              </w:rPr>
              <w:t>u(1)</w:t>
            </w:r>
          </w:p>
        </w:tc>
      </w:tr>
      <w:tr w:rsidR="008B3821" w:rsidRPr="007D25B0" w14:paraId="507FFB58" w14:textId="77777777" w:rsidTr="00C73469">
        <w:trPr>
          <w:cantSplit/>
          <w:trHeight w:val="289"/>
          <w:jc w:val="center"/>
        </w:trPr>
        <w:tc>
          <w:tcPr>
            <w:tcW w:w="7920" w:type="dxa"/>
          </w:tcPr>
          <w:p w14:paraId="12A9C065"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cprms_present_flag[ i ], vps_max_sub_layers_minus1 )</w:t>
            </w:r>
          </w:p>
        </w:tc>
        <w:tc>
          <w:tcPr>
            <w:tcW w:w="1151" w:type="dxa"/>
            <w:gridSpan w:val="2"/>
          </w:tcPr>
          <w:p w14:paraId="1546999E" w14:textId="77777777" w:rsidR="008B3821" w:rsidRPr="007D25B0" w:rsidRDefault="008B3821" w:rsidP="00C73469">
            <w:pPr>
              <w:pStyle w:val="tablecell"/>
              <w:rPr>
                <w:lang w:val="en-US"/>
              </w:rPr>
            </w:pPr>
          </w:p>
        </w:tc>
      </w:tr>
      <w:tr w:rsidR="008B3821" w:rsidRPr="007D25B0" w14:paraId="7926E7C6" w14:textId="77777777" w:rsidTr="00C73469">
        <w:trPr>
          <w:cantSplit/>
          <w:trHeight w:val="289"/>
          <w:jc w:val="center"/>
        </w:trPr>
        <w:tc>
          <w:tcPr>
            <w:tcW w:w="7920" w:type="dxa"/>
          </w:tcPr>
          <w:p w14:paraId="58DA3A9B"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w:t>
            </w:r>
          </w:p>
        </w:tc>
        <w:tc>
          <w:tcPr>
            <w:tcW w:w="1151" w:type="dxa"/>
            <w:gridSpan w:val="2"/>
          </w:tcPr>
          <w:p w14:paraId="47072BC4" w14:textId="77777777" w:rsidR="008B3821" w:rsidRPr="007D25B0" w:rsidRDefault="008B3821" w:rsidP="00C73469">
            <w:pPr>
              <w:pStyle w:val="tablecell"/>
              <w:rPr>
                <w:lang w:val="en-US"/>
              </w:rPr>
            </w:pPr>
          </w:p>
        </w:tc>
      </w:tr>
      <w:tr w:rsidR="008B3821" w:rsidRPr="007D25B0" w14:paraId="5662D665" w14:textId="77777777" w:rsidTr="00C73469">
        <w:trPr>
          <w:cantSplit/>
          <w:trHeight w:val="289"/>
          <w:jc w:val="center"/>
        </w:trPr>
        <w:tc>
          <w:tcPr>
            <w:tcW w:w="7920" w:type="dxa"/>
          </w:tcPr>
          <w:p w14:paraId="64969482"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1" w:type="dxa"/>
            <w:gridSpan w:val="2"/>
          </w:tcPr>
          <w:p w14:paraId="7FCC298C" w14:textId="77777777" w:rsidR="008B3821" w:rsidRPr="007D25B0" w:rsidRDefault="008B3821" w:rsidP="00C73469">
            <w:pPr>
              <w:pStyle w:val="tablecell"/>
              <w:rPr>
                <w:lang w:val="en-US"/>
              </w:rPr>
            </w:pPr>
          </w:p>
        </w:tc>
      </w:tr>
      <w:tr w:rsidR="008B3821" w:rsidRPr="007D25B0" w14:paraId="08E3B1C2" w14:textId="77777777" w:rsidTr="00C73469">
        <w:trPr>
          <w:cantSplit/>
          <w:trHeight w:val="289"/>
          <w:jc w:val="center"/>
        </w:trPr>
        <w:tc>
          <w:tcPr>
            <w:tcW w:w="7920" w:type="dxa"/>
          </w:tcPr>
          <w:p w14:paraId="28C7C82B"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
                <w:bCs/>
                <w:lang w:val="en-US"/>
              </w:rPr>
              <w:t>vps_extension_flag</w:t>
            </w:r>
          </w:p>
        </w:tc>
        <w:tc>
          <w:tcPr>
            <w:tcW w:w="1151" w:type="dxa"/>
            <w:gridSpan w:val="2"/>
          </w:tcPr>
          <w:p w14:paraId="1356ED8B" w14:textId="77777777" w:rsidR="008B3821" w:rsidRPr="007D25B0" w:rsidRDefault="008B3821" w:rsidP="00C73469">
            <w:pPr>
              <w:pStyle w:val="tablecell"/>
              <w:rPr>
                <w:lang w:val="en-US"/>
              </w:rPr>
            </w:pPr>
            <w:r w:rsidRPr="007D25B0">
              <w:rPr>
                <w:lang w:val="en-US"/>
              </w:rPr>
              <w:t>u(1)</w:t>
            </w:r>
          </w:p>
        </w:tc>
      </w:tr>
      <w:tr w:rsidR="008B3821" w:rsidRPr="007D25B0" w14:paraId="146315E3" w14:textId="77777777" w:rsidTr="00C73469">
        <w:trPr>
          <w:cantSplit/>
          <w:trHeight w:val="289"/>
          <w:jc w:val="center"/>
        </w:trPr>
        <w:tc>
          <w:tcPr>
            <w:tcW w:w="7920" w:type="dxa"/>
          </w:tcPr>
          <w:p w14:paraId="22272529"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vps_extension_flag ) {</w:t>
            </w:r>
          </w:p>
        </w:tc>
        <w:tc>
          <w:tcPr>
            <w:tcW w:w="1151" w:type="dxa"/>
            <w:gridSpan w:val="2"/>
          </w:tcPr>
          <w:p w14:paraId="52C96CE3" w14:textId="77777777" w:rsidR="008B3821" w:rsidRPr="007D25B0" w:rsidRDefault="008B3821" w:rsidP="00C73469">
            <w:pPr>
              <w:pStyle w:val="tablecell"/>
              <w:rPr>
                <w:lang w:val="en-US"/>
              </w:rPr>
            </w:pPr>
          </w:p>
        </w:tc>
      </w:tr>
      <w:tr w:rsidR="008B3821" w:rsidRPr="007D25B0" w14:paraId="3C5D3329" w14:textId="77777777" w:rsidTr="00C73469">
        <w:trPr>
          <w:gridAfter w:val="1"/>
          <w:wAfter w:w="11" w:type="dxa"/>
          <w:trHeight w:val="289"/>
          <w:jc w:val="center"/>
        </w:trPr>
        <w:tc>
          <w:tcPr>
            <w:tcW w:w="7920" w:type="dxa"/>
          </w:tcPr>
          <w:p w14:paraId="384B5BA4" w14:textId="77777777" w:rsidR="008B3821" w:rsidRPr="007D25B0" w:rsidRDefault="008B3821" w:rsidP="00C73469">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r>
            <w:r w:rsidRPr="007D25B0">
              <w:rPr>
                <w:rFonts w:eastAsia="Batang"/>
                <w:bCs/>
                <w:lang w:val="en-US" w:eastAsia="ko-KR"/>
              </w:rPr>
              <w:tab/>
              <w:t>while( !byte_aligned( ) )</w:t>
            </w:r>
          </w:p>
        </w:tc>
        <w:tc>
          <w:tcPr>
            <w:tcW w:w="1140" w:type="dxa"/>
          </w:tcPr>
          <w:p w14:paraId="3E076291" w14:textId="77777777" w:rsidR="008B3821" w:rsidRPr="007D25B0" w:rsidRDefault="008B3821" w:rsidP="00C73469">
            <w:pPr>
              <w:tabs>
                <w:tab w:val="clear" w:pos="794"/>
                <w:tab w:val="clear" w:pos="1191"/>
                <w:tab w:val="clear" w:pos="1588"/>
                <w:tab w:val="clear" w:pos="1985"/>
              </w:tabs>
              <w:spacing w:before="0" w:after="60"/>
              <w:rPr>
                <w:rFonts w:eastAsia="MS Mincho"/>
                <w:bCs/>
                <w:lang w:val="en-US"/>
              </w:rPr>
            </w:pPr>
          </w:p>
        </w:tc>
      </w:tr>
      <w:tr w:rsidR="008B3821" w:rsidRPr="007D25B0" w14:paraId="239DB0C0" w14:textId="77777777" w:rsidTr="00C73469">
        <w:trPr>
          <w:gridAfter w:val="1"/>
          <w:wAfter w:w="11" w:type="dxa"/>
          <w:trHeight w:val="289"/>
          <w:jc w:val="center"/>
        </w:trPr>
        <w:tc>
          <w:tcPr>
            <w:tcW w:w="7920" w:type="dxa"/>
          </w:tcPr>
          <w:p w14:paraId="5E80879B" w14:textId="77777777" w:rsidR="008B3821" w:rsidRPr="007D25B0" w:rsidRDefault="008B3821" w:rsidP="00C73469">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vps_extension_alignment_bit_equal_to_one</w:t>
            </w:r>
          </w:p>
        </w:tc>
        <w:tc>
          <w:tcPr>
            <w:tcW w:w="1140" w:type="dxa"/>
          </w:tcPr>
          <w:p w14:paraId="03DF2BBD" w14:textId="77777777" w:rsidR="008B3821" w:rsidRPr="007D25B0" w:rsidRDefault="008B3821" w:rsidP="00C73469">
            <w:pPr>
              <w:tabs>
                <w:tab w:val="clear" w:pos="794"/>
                <w:tab w:val="clear" w:pos="1191"/>
                <w:tab w:val="clear" w:pos="1588"/>
                <w:tab w:val="clear" w:pos="1985"/>
              </w:tabs>
              <w:spacing w:before="0" w:after="60"/>
              <w:rPr>
                <w:rFonts w:eastAsia="MS Mincho"/>
                <w:bCs/>
                <w:lang w:val="en-US"/>
              </w:rPr>
            </w:pPr>
            <w:r w:rsidRPr="007D25B0">
              <w:rPr>
                <w:rFonts w:eastAsia="Batang"/>
                <w:bCs/>
                <w:lang w:val="en-US"/>
              </w:rPr>
              <w:t>u(1)</w:t>
            </w:r>
          </w:p>
        </w:tc>
      </w:tr>
      <w:tr w:rsidR="008B3821" w:rsidRPr="007D25B0" w14:paraId="70525CB6" w14:textId="77777777" w:rsidTr="00C73469">
        <w:trPr>
          <w:cantSplit/>
          <w:trHeight w:val="289"/>
          <w:jc w:val="center"/>
        </w:trPr>
        <w:tc>
          <w:tcPr>
            <w:tcW w:w="7920" w:type="dxa"/>
          </w:tcPr>
          <w:p w14:paraId="73928D57"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lastRenderedPageBreak/>
              <w:tab/>
            </w:r>
            <w:r w:rsidRPr="007D25B0">
              <w:rPr>
                <w:rFonts w:ascii="Times New Roman" w:hAnsi="Times New Roman"/>
                <w:bCs/>
                <w:lang w:val="en-US"/>
              </w:rPr>
              <w:tab/>
              <w:t>vps_extension( )</w:t>
            </w:r>
          </w:p>
        </w:tc>
        <w:tc>
          <w:tcPr>
            <w:tcW w:w="1151" w:type="dxa"/>
            <w:gridSpan w:val="2"/>
          </w:tcPr>
          <w:p w14:paraId="58452968" w14:textId="77777777" w:rsidR="008B3821" w:rsidRPr="007D25B0" w:rsidRDefault="008B3821" w:rsidP="00C73469">
            <w:pPr>
              <w:pStyle w:val="tablecell"/>
              <w:rPr>
                <w:lang w:val="en-US"/>
              </w:rPr>
            </w:pPr>
          </w:p>
        </w:tc>
      </w:tr>
      <w:tr w:rsidR="008B3821" w:rsidRPr="007D25B0" w14:paraId="7123F09A" w14:textId="77777777" w:rsidTr="00C73469">
        <w:trPr>
          <w:cantSplit/>
          <w:trHeight w:val="289"/>
          <w:jc w:val="center"/>
        </w:trPr>
        <w:tc>
          <w:tcPr>
            <w:tcW w:w="7920" w:type="dxa"/>
          </w:tcPr>
          <w:p w14:paraId="22BB9B78"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vps_extension2_flag</w:t>
            </w:r>
          </w:p>
        </w:tc>
        <w:tc>
          <w:tcPr>
            <w:tcW w:w="1151" w:type="dxa"/>
            <w:gridSpan w:val="2"/>
          </w:tcPr>
          <w:p w14:paraId="12480CE9" w14:textId="77777777" w:rsidR="008B3821" w:rsidRPr="007D25B0" w:rsidRDefault="008B3821" w:rsidP="00C73469">
            <w:pPr>
              <w:pStyle w:val="tablecell"/>
              <w:rPr>
                <w:lang w:val="en-US"/>
              </w:rPr>
            </w:pPr>
            <w:r w:rsidRPr="007D25B0">
              <w:rPr>
                <w:lang w:val="en-US"/>
              </w:rPr>
              <w:t>u(1)</w:t>
            </w:r>
          </w:p>
        </w:tc>
      </w:tr>
      <w:tr w:rsidR="008B3821" w:rsidRPr="007D25B0" w14:paraId="1FFD6C54"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AD2395D"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t>if( vps_extension2_flag )</w:t>
            </w:r>
          </w:p>
        </w:tc>
        <w:tc>
          <w:tcPr>
            <w:tcW w:w="1151" w:type="dxa"/>
            <w:gridSpan w:val="2"/>
            <w:tcBorders>
              <w:top w:val="single" w:sz="4" w:space="0" w:color="auto"/>
              <w:left w:val="single" w:sz="4" w:space="0" w:color="auto"/>
              <w:bottom w:val="single" w:sz="4" w:space="0" w:color="auto"/>
              <w:right w:val="single" w:sz="4" w:space="0" w:color="auto"/>
            </w:tcBorders>
          </w:tcPr>
          <w:p w14:paraId="3DEF4A2D" w14:textId="77777777" w:rsidR="008B3821" w:rsidRPr="007D25B0" w:rsidRDefault="008B3821" w:rsidP="00C73469">
            <w:pPr>
              <w:pStyle w:val="tablecell"/>
              <w:rPr>
                <w:lang w:val="en-US"/>
              </w:rPr>
            </w:pPr>
          </w:p>
        </w:tc>
      </w:tr>
      <w:tr w:rsidR="008B3821" w:rsidRPr="007D25B0" w14:paraId="11002907"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8318D09"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1" w:type="dxa"/>
            <w:gridSpan w:val="2"/>
            <w:tcBorders>
              <w:top w:val="single" w:sz="4" w:space="0" w:color="auto"/>
              <w:left w:val="single" w:sz="4" w:space="0" w:color="auto"/>
              <w:bottom w:val="single" w:sz="4" w:space="0" w:color="auto"/>
              <w:right w:val="single" w:sz="4" w:space="0" w:color="auto"/>
            </w:tcBorders>
          </w:tcPr>
          <w:p w14:paraId="7FFC66C9" w14:textId="77777777" w:rsidR="008B3821" w:rsidRPr="007D25B0" w:rsidRDefault="008B3821" w:rsidP="00C73469">
            <w:pPr>
              <w:pStyle w:val="tablecell"/>
              <w:rPr>
                <w:lang w:val="en-US"/>
              </w:rPr>
            </w:pPr>
          </w:p>
        </w:tc>
      </w:tr>
      <w:tr w:rsidR="008B3821" w:rsidRPr="007D25B0" w14:paraId="7612843F"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E32BCB2"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vps_extension_data_flag</w:t>
            </w:r>
          </w:p>
        </w:tc>
        <w:tc>
          <w:tcPr>
            <w:tcW w:w="1151" w:type="dxa"/>
            <w:gridSpan w:val="2"/>
            <w:tcBorders>
              <w:top w:val="single" w:sz="4" w:space="0" w:color="auto"/>
              <w:left w:val="single" w:sz="4" w:space="0" w:color="auto"/>
              <w:bottom w:val="single" w:sz="4" w:space="0" w:color="auto"/>
              <w:right w:val="single" w:sz="4" w:space="0" w:color="auto"/>
            </w:tcBorders>
          </w:tcPr>
          <w:p w14:paraId="0B7DD9A0" w14:textId="77777777" w:rsidR="008B3821" w:rsidRPr="007D25B0" w:rsidRDefault="008B3821" w:rsidP="00C73469">
            <w:pPr>
              <w:pStyle w:val="tablecell"/>
              <w:rPr>
                <w:lang w:val="en-US"/>
              </w:rPr>
            </w:pPr>
            <w:r w:rsidRPr="007D25B0">
              <w:rPr>
                <w:lang w:val="en-US"/>
              </w:rPr>
              <w:t>u(1)</w:t>
            </w:r>
          </w:p>
        </w:tc>
      </w:tr>
      <w:tr w:rsidR="008B3821" w:rsidRPr="007D25B0" w14:paraId="400EFD12"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3F685CC6"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1" w:type="dxa"/>
            <w:gridSpan w:val="2"/>
            <w:tcBorders>
              <w:top w:val="single" w:sz="4" w:space="0" w:color="auto"/>
              <w:left w:val="single" w:sz="4" w:space="0" w:color="auto"/>
              <w:bottom w:val="single" w:sz="4" w:space="0" w:color="auto"/>
              <w:right w:val="single" w:sz="4" w:space="0" w:color="auto"/>
            </w:tcBorders>
          </w:tcPr>
          <w:p w14:paraId="21BBE362" w14:textId="77777777" w:rsidR="008B3821" w:rsidRPr="007D25B0" w:rsidRDefault="008B3821" w:rsidP="00C73469">
            <w:pPr>
              <w:pStyle w:val="tablecell"/>
              <w:rPr>
                <w:lang w:val="en-US"/>
              </w:rPr>
            </w:pPr>
          </w:p>
        </w:tc>
      </w:tr>
      <w:tr w:rsidR="008B3821" w:rsidRPr="007D25B0" w14:paraId="63896CAE"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A0F668C"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t>rbsp_trailing_bits( )</w:t>
            </w:r>
          </w:p>
        </w:tc>
        <w:tc>
          <w:tcPr>
            <w:tcW w:w="1151" w:type="dxa"/>
            <w:gridSpan w:val="2"/>
            <w:tcBorders>
              <w:top w:val="single" w:sz="4" w:space="0" w:color="auto"/>
              <w:left w:val="single" w:sz="4" w:space="0" w:color="auto"/>
              <w:bottom w:val="single" w:sz="4" w:space="0" w:color="auto"/>
              <w:right w:val="single" w:sz="4" w:space="0" w:color="auto"/>
            </w:tcBorders>
          </w:tcPr>
          <w:p w14:paraId="5BDDB584" w14:textId="77777777" w:rsidR="008B3821" w:rsidRPr="007D25B0" w:rsidRDefault="008B3821" w:rsidP="00C73469">
            <w:pPr>
              <w:pStyle w:val="tablecell"/>
              <w:rPr>
                <w:lang w:val="en-US"/>
              </w:rPr>
            </w:pPr>
          </w:p>
        </w:tc>
      </w:tr>
      <w:tr w:rsidR="008B3821" w:rsidRPr="007D25B0" w14:paraId="41B51C55"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2A1B4659"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w:t>
            </w:r>
          </w:p>
        </w:tc>
        <w:tc>
          <w:tcPr>
            <w:tcW w:w="1151" w:type="dxa"/>
            <w:gridSpan w:val="2"/>
            <w:tcBorders>
              <w:top w:val="single" w:sz="4" w:space="0" w:color="auto"/>
              <w:left w:val="single" w:sz="4" w:space="0" w:color="auto"/>
              <w:bottom w:val="single" w:sz="4" w:space="0" w:color="auto"/>
              <w:right w:val="single" w:sz="4" w:space="0" w:color="auto"/>
            </w:tcBorders>
          </w:tcPr>
          <w:p w14:paraId="736696D3" w14:textId="77777777" w:rsidR="008B3821" w:rsidRPr="007D25B0" w:rsidRDefault="008B3821" w:rsidP="00C73469">
            <w:pPr>
              <w:pStyle w:val="tablecell"/>
              <w:rPr>
                <w:lang w:val="en-US"/>
              </w:rPr>
            </w:pPr>
          </w:p>
        </w:tc>
      </w:tr>
    </w:tbl>
    <w:p w14:paraId="5C0CB022" w14:textId="77777777" w:rsidR="008B3821" w:rsidRPr="007D25B0" w:rsidRDefault="008B3821" w:rsidP="008B3821">
      <w:pPr>
        <w:pStyle w:val="3N"/>
        <w:rPr>
          <w:lang w:val="en-US"/>
        </w:rPr>
      </w:pPr>
    </w:p>
    <w:p w14:paraId="6DCDFE96" w14:textId="77777777" w:rsidR="008B3821" w:rsidRPr="007D25B0" w:rsidRDefault="008B3821" w:rsidP="0070539C">
      <w:pPr>
        <w:pStyle w:val="3H4"/>
        <w:keepLines w:val="0"/>
        <w:numPr>
          <w:ilvl w:val="5"/>
          <w:numId w:val="39"/>
        </w:numPr>
        <w:tabs>
          <w:tab w:val="num" w:pos="1134"/>
        </w:tabs>
        <w:ind w:left="1134" w:hanging="1134"/>
        <w:rPr>
          <w:lang w:val="en-US"/>
        </w:rPr>
      </w:pPr>
      <w:r w:rsidRPr="007D25B0">
        <w:rPr>
          <w:lang w:val="en-US"/>
        </w:rPr>
        <w:lastRenderedPageBreak/>
        <w:t>Video parameter set extension syntax</w:t>
      </w:r>
    </w:p>
    <w:p w14:paraId="12ACB276" w14:textId="77777777"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14:paraId="5070F271" w14:textId="77777777" w:rsidTr="0070539C">
        <w:trPr>
          <w:trHeight w:val="289"/>
          <w:jc w:val="center"/>
        </w:trPr>
        <w:tc>
          <w:tcPr>
            <w:tcW w:w="7920" w:type="dxa"/>
          </w:tcPr>
          <w:p w14:paraId="064716FD" w14:textId="77777777"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MS Mincho"/>
                <w:lang w:val="en-US"/>
              </w:rPr>
              <w:t>vps_extension( ) {</w:t>
            </w:r>
          </w:p>
        </w:tc>
        <w:tc>
          <w:tcPr>
            <w:tcW w:w="1152" w:type="dxa"/>
          </w:tcPr>
          <w:p w14:paraId="70498B46" w14:textId="77777777"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Descriptor</w:t>
            </w:r>
          </w:p>
        </w:tc>
      </w:tr>
      <w:tr w:rsidR="008B3821" w:rsidRPr="007D25B0" w14:paraId="2D028915" w14:textId="77777777" w:rsidTr="0070539C">
        <w:trPr>
          <w:trHeight w:val="289"/>
          <w:jc w:val="center"/>
        </w:trPr>
        <w:tc>
          <w:tcPr>
            <w:tcW w:w="7920" w:type="dxa"/>
          </w:tcPr>
          <w:p w14:paraId="1811B630" w14:textId="77777777" w:rsidR="008B3821" w:rsidRPr="007D25B0" w:rsidRDefault="008B3821" w:rsidP="00C73469">
            <w:pPr>
              <w:pStyle w:val="tablesyntax"/>
              <w:keepLines w:val="0"/>
              <w:rPr>
                <w:b/>
                <w:bCs/>
                <w:lang w:val="en-US"/>
              </w:rPr>
            </w:pPr>
            <w:r w:rsidRPr="007D25B0">
              <w:rPr>
                <w:bCs/>
                <w:lang w:val="en-US"/>
              </w:rPr>
              <w:tab/>
            </w:r>
            <w:r w:rsidRPr="007D25B0">
              <w:rPr>
                <w:b/>
                <w:bCs/>
                <w:lang w:val="en-US"/>
              </w:rPr>
              <w:t>avc_base_layer_flag</w:t>
            </w:r>
          </w:p>
        </w:tc>
        <w:tc>
          <w:tcPr>
            <w:tcW w:w="1152" w:type="dxa"/>
          </w:tcPr>
          <w:p w14:paraId="7A8720CE" w14:textId="77777777" w:rsidR="008B3821" w:rsidRPr="007D25B0" w:rsidRDefault="008B3821" w:rsidP="00C73469">
            <w:pPr>
              <w:pStyle w:val="tableheading"/>
              <w:keepLines w:val="0"/>
              <w:rPr>
                <w:b w:val="0"/>
                <w:lang w:val="en-US"/>
              </w:rPr>
            </w:pPr>
            <w:r w:rsidRPr="007D25B0">
              <w:rPr>
                <w:b w:val="0"/>
                <w:lang w:val="en-US"/>
              </w:rPr>
              <w:t>u(1)</w:t>
            </w:r>
          </w:p>
        </w:tc>
      </w:tr>
      <w:tr w:rsidR="0070539C" w:rsidRPr="007D25B0" w14:paraId="09592178" w14:textId="77777777" w:rsidTr="0070539C">
        <w:trPr>
          <w:trHeight w:val="289"/>
          <w:jc w:val="center"/>
          <w:ins w:id="1402" w:author="JCTVC-O1012" w:date="2013-11-08T09:47:00Z"/>
        </w:trPr>
        <w:tc>
          <w:tcPr>
            <w:tcW w:w="7920" w:type="dxa"/>
          </w:tcPr>
          <w:p w14:paraId="0C25AA44" w14:textId="59A14DAE" w:rsidR="0070539C" w:rsidRPr="007D25B0" w:rsidRDefault="0070539C" w:rsidP="00C73469">
            <w:pPr>
              <w:pStyle w:val="tablesyntax"/>
              <w:keepLines w:val="0"/>
              <w:rPr>
                <w:ins w:id="1403" w:author="JCTVC-O1012" w:date="2013-11-08T09:47:00Z"/>
                <w:bCs/>
                <w:lang w:val="en-US"/>
              </w:rPr>
            </w:pPr>
            <w:ins w:id="1404" w:author="JCTVC-O1012" w:date="2013-11-08T09:47:00Z">
              <w:r w:rsidRPr="00B01E55">
                <w:rPr>
                  <w:highlight w:val="cyan"/>
                  <w:lang w:val="en-CA"/>
                </w:rPr>
                <w:tab/>
                <w:t>if (avc_base_layer_flag</w:t>
              </w:r>
              <w:r w:rsidRPr="00B01E55">
                <w:rPr>
                  <w:b/>
                  <w:highlight w:val="cyan"/>
                  <w:lang w:val="en-CA"/>
                </w:rPr>
                <w:t>)</w:t>
              </w:r>
            </w:ins>
          </w:p>
        </w:tc>
        <w:tc>
          <w:tcPr>
            <w:tcW w:w="1152" w:type="dxa"/>
          </w:tcPr>
          <w:p w14:paraId="1C01BA69" w14:textId="77777777" w:rsidR="0070539C" w:rsidRPr="007D25B0" w:rsidRDefault="0070539C" w:rsidP="00C73469">
            <w:pPr>
              <w:pStyle w:val="tableheading"/>
              <w:keepLines w:val="0"/>
              <w:rPr>
                <w:ins w:id="1405" w:author="JCTVC-O1012" w:date="2013-11-08T09:47:00Z"/>
                <w:b w:val="0"/>
                <w:lang w:val="en-US"/>
              </w:rPr>
            </w:pPr>
          </w:p>
        </w:tc>
      </w:tr>
      <w:tr w:rsidR="0070539C" w:rsidRPr="007D25B0" w14:paraId="6C6667EE" w14:textId="77777777" w:rsidTr="0070539C">
        <w:trPr>
          <w:trHeight w:val="289"/>
          <w:jc w:val="center"/>
          <w:ins w:id="1406" w:author="JCTVC-O1012" w:date="2013-11-08T09:47:00Z"/>
        </w:trPr>
        <w:tc>
          <w:tcPr>
            <w:tcW w:w="7920" w:type="dxa"/>
          </w:tcPr>
          <w:p w14:paraId="633E4C41" w14:textId="1C2DFE41" w:rsidR="0070539C" w:rsidRPr="007D25B0" w:rsidRDefault="0070539C" w:rsidP="00C73469">
            <w:pPr>
              <w:pStyle w:val="tablesyntax"/>
              <w:keepLines w:val="0"/>
              <w:rPr>
                <w:ins w:id="1407" w:author="JCTVC-O1012" w:date="2013-11-08T09:47:00Z"/>
                <w:bCs/>
                <w:lang w:val="en-US"/>
              </w:rPr>
            </w:pPr>
            <w:ins w:id="1408" w:author="JCTVC-O1012" w:date="2013-11-08T09:47:00Z">
              <w:r w:rsidRPr="00B01E55">
                <w:rPr>
                  <w:highlight w:val="cyan"/>
                  <w:lang w:val="en-CA"/>
                </w:rPr>
                <w:tab/>
              </w:r>
              <w:r w:rsidRPr="00B01E55">
                <w:rPr>
                  <w:highlight w:val="cyan"/>
                  <w:lang w:val="en-CA"/>
                </w:rPr>
                <w:tab/>
              </w:r>
              <w:r w:rsidRPr="00B01E55">
                <w:rPr>
                  <w:b/>
                  <w:highlight w:val="cyan"/>
                  <w:lang w:val="en-CA"/>
                </w:rPr>
                <w:t>avc_base_profile_level_idc</w:t>
              </w:r>
            </w:ins>
          </w:p>
        </w:tc>
        <w:tc>
          <w:tcPr>
            <w:tcW w:w="1152" w:type="dxa"/>
          </w:tcPr>
          <w:p w14:paraId="68003E64" w14:textId="2B7FC8A0" w:rsidR="0070539C" w:rsidRPr="007D25B0" w:rsidRDefault="0070539C" w:rsidP="00C73469">
            <w:pPr>
              <w:pStyle w:val="tableheading"/>
              <w:keepLines w:val="0"/>
              <w:rPr>
                <w:ins w:id="1409" w:author="JCTVC-O1012" w:date="2013-11-08T09:47:00Z"/>
                <w:b w:val="0"/>
                <w:lang w:val="en-US"/>
              </w:rPr>
            </w:pPr>
            <w:ins w:id="1410" w:author="JCTVC-O1012" w:date="2013-11-08T09:47:00Z">
              <w:r w:rsidRPr="00B01E55">
                <w:rPr>
                  <w:b w:val="0"/>
                  <w:highlight w:val="cyan"/>
                  <w:lang w:val="en-CA"/>
                </w:rPr>
                <w:t>u(24)</w:t>
              </w:r>
            </w:ins>
          </w:p>
        </w:tc>
      </w:tr>
      <w:tr w:rsidR="0070539C" w:rsidRPr="007D25B0" w14:paraId="781C3A0F" w14:textId="77777777" w:rsidTr="0070539C">
        <w:trPr>
          <w:trHeight w:val="289"/>
          <w:jc w:val="center"/>
        </w:trPr>
        <w:tc>
          <w:tcPr>
            <w:tcW w:w="7920" w:type="dxa"/>
          </w:tcPr>
          <w:p w14:paraId="34A1F314" w14:textId="635FF270" w:rsidR="0070539C" w:rsidRPr="007D25B0" w:rsidRDefault="0070539C" w:rsidP="00C73469">
            <w:pPr>
              <w:pStyle w:val="tablesyntax"/>
              <w:keepLines w:val="0"/>
              <w:rPr>
                <w:b/>
                <w:bCs/>
                <w:lang w:val="en-US"/>
              </w:rPr>
            </w:pPr>
            <w:r w:rsidRPr="007D25B0">
              <w:rPr>
                <w:bCs/>
                <w:lang w:val="en-US"/>
              </w:rPr>
              <w:tab/>
            </w:r>
            <w:r w:rsidRPr="007D25B0">
              <w:rPr>
                <w:b/>
                <w:bCs/>
                <w:lang w:val="en-US"/>
              </w:rPr>
              <w:t>vps_vui_offset</w:t>
            </w:r>
          </w:p>
        </w:tc>
        <w:tc>
          <w:tcPr>
            <w:tcW w:w="1140" w:type="dxa"/>
          </w:tcPr>
          <w:p w14:paraId="43F70F8C" w14:textId="77777777" w:rsidR="0070539C" w:rsidRPr="007D25B0" w:rsidRDefault="0070539C" w:rsidP="00C73469">
            <w:pPr>
              <w:pStyle w:val="tableheading"/>
              <w:keepLines w:val="0"/>
              <w:rPr>
                <w:b w:val="0"/>
                <w:lang w:val="en-US"/>
              </w:rPr>
            </w:pPr>
            <w:r w:rsidRPr="007D25B0">
              <w:rPr>
                <w:b w:val="0"/>
                <w:lang w:val="en-US"/>
              </w:rPr>
              <w:t>u(16)</w:t>
            </w:r>
          </w:p>
        </w:tc>
      </w:tr>
      <w:tr w:rsidR="0070539C" w:rsidRPr="007D25B0" w14:paraId="6B067544" w14:textId="77777777" w:rsidTr="0070539C">
        <w:trPr>
          <w:trHeight w:val="289"/>
          <w:jc w:val="center"/>
        </w:trPr>
        <w:tc>
          <w:tcPr>
            <w:tcW w:w="7920" w:type="dxa"/>
          </w:tcPr>
          <w:p w14:paraId="6DEC473C" w14:textId="77777777" w:rsidR="0070539C" w:rsidRPr="007D25B0" w:rsidRDefault="0070539C" w:rsidP="00C73469">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7D25B0">
              <w:rPr>
                <w:bCs/>
                <w:lang w:val="en-US"/>
              </w:rPr>
              <w:tab/>
            </w:r>
            <w:r w:rsidRPr="007D25B0">
              <w:rPr>
                <w:b/>
                <w:bCs/>
                <w:lang w:val="en-US"/>
              </w:rPr>
              <w:t>splitting_flag</w:t>
            </w:r>
          </w:p>
        </w:tc>
        <w:tc>
          <w:tcPr>
            <w:tcW w:w="1140" w:type="dxa"/>
          </w:tcPr>
          <w:p w14:paraId="1C75B752" w14:textId="77777777" w:rsidR="0070539C" w:rsidRPr="007D25B0" w:rsidRDefault="0070539C" w:rsidP="00C73469">
            <w:pPr>
              <w:pStyle w:val="tableheading"/>
              <w:keepLines w:val="0"/>
              <w:rPr>
                <w:b w:val="0"/>
                <w:lang w:val="en-US"/>
              </w:rPr>
            </w:pPr>
            <w:r w:rsidRPr="007D25B0">
              <w:rPr>
                <w:b w:val="0"/>
                <w:lang w:val="en-US"/>
              </w:rPr>
              <w:t>u(1)</w:t>
            </w:r>
          </w:p>
        </w:tc>
      </w:tr>
      <w:tr w:rsidR="0070539C" w:rsidRPr="007D25B0" w14:paraId="47622CE4" w14:textId="77777777" w:rsidTr="00C73469">
        <w:trPr>
          <w:trHeight w:val="289"/>
          <w:jc w:val="center"/>
        </w:trPr>
        <w:tc>
          <w:tcPr>
            <w:tcW w:w="7920" w:type="dxa"/>
          </w:tcPr>
          <w:p w14:paraId="71CD9F8C"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MS Mincho"/>
                <w:bCs/>
                <w:lang w:val="en-US"/>
              </w:rPr>
              <w:tab/>
            </w:r>
            <w:r w:rsidRPr="007D25B0">
              <w:rPr>
                <w:rFonts w:eastAsia="Batang"/>
                <w:bCs/>
                <w:lang w:val="en-US" w:eastAsia="ko-KR"/>
              </w:rPr>
              <w:t>for( i = 0, NumScalabilityTypes = 0; i &lt; 16; i++ ) {</w:t>
            </w:r>
          </w:p>
        </w:tc>
        <w:tc>
          <w:tcPr>
            <w:tcW w:w="1152" w:type="dxa"/>
          </w:tcPr>
          <w:p w14:paraId="786EA2A3"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p>
        </w:tc>
      </w:tr>
      <w:tr w:rsidR="0070539C" w:rsidRPr="007D25B0" w14:paraId="42D4BACD" w14:textId="77777777" w:rsidTr="0070539C">
        <w:trPr>
          <w:trHeight w:val="289"/>
          <w:jc w:val="center"/>
        </w:trPr>
        <w:tc>
          <w:tcPr>
            <w:tcW w:w="7920" w:type="dxa"/>
          </w:tcPr>
          <w:p w14:paraId="1C611367"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t>scalability_mask_flag</w:t>
            </w:r>
            <w:r w:rsidRPr="007D25B0">
              <w:rPr>
                <w:rFonts w:eastAsia="Batang"/>
                <w:bCs/>
                <w:lang w:val="en-US" w:eastAsia="ko-KR"/>
              </w:rPr>
              <w:t>[ i ]</w:t>
            </w:r>
          </w:p>
        </w:tc>
        <w:tc>
          <w:tcPr>
            <w:tcW w:w="1140" w:type="dxa"/>
          </w:tcPr>
          <w:p w14:paraId="53321176"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70539C" w:rsidRPr="007D25B0" w14:paraId="72BE7DFF" w14:textId="77777777" w:rsidTr="0070539C">
        <w:trPr>
          <w:trHeight w:val="289"/>
          <w:jc w:val="center"/>
        </w:trPr>
        <w:tc>
          <w:tcPr>
            <w:tcW w:w="7920" w:type="dxa"/>
          </w:tcPr>
          <w:p w14:paraId="760F29A1"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MS Mincho"/>
                <w:bCs/>
                <w:lang w:val="en-US"/>
              </w:rPr>
              <w:t xml:space="preserve">NumScalabilityTypes += </w:t>
            </w:r>
            <w:r w:rsidRPr="007D25B0">
              <w:rPr>
                <w:rFonts w:eastAsia="Batang"/>
                <w:bCs/>
                <w:lang w:val="en-US" w:eastAsia="ko-KR"/>
              </w:rPr>
              <w:t>scalability_mask_flag[ i ]</w:t>
            </w:r>
          </w:p>
        </w:tc>
        <w:tc>
          <w:tcPr>
            <w:tcW w:w="1140" w:type="dxa"/>
          </w:tcPr>
          <w:p w14:paraId="3EBCF98D"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p>
        </w:tc>
      </w:tr>
      <w:tr w:rsidR="0070539C" w:rsidRPr="007D25B0" w14:paraId="5E1431A0" w14:textId="77777777" w:rsidTr="0070539C">
        <w:trPr>
          <w:trHeight w:val="289"/>
          <w:jc w:val="center"/>
        </w:trPr>
        <w:tc>
          <w:tcPr>
            <w:tcW w:w="7920" w:type="dxa"/>
          </w:tcPr>
          <w:p w14:paraId="10F48F6F"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t>}</w:t>
            </w:r>
          </w:p>
        </w:tc>
        <w:tc>
          <w:tcPr>
            <w:tcW w:w="1140" w:type="dxa"/>
          </w:tcPr>
          <w:p w14:paraId="112F491A"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p>
        </w:tc>
      </w:tr>
      <w:tr w:rsidR="0070539C" w:rsidRPr="007D25B0" w14:paraId="00DC968B" w14:textId="77777777" w:rsidTr="0070539C">
        <w:trPr>
          <w:trHeight w:val="289"/>
          <w:jc w:val="center"/>
        </w:trPr>
        <w:tc>
          <w:tcPr>
            <w:tcW w:w="7920" w:type="dxa"/>
          </w:tcPr>
          <w:p w14:paraId="47C0B665"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for( j = 0; j &lt; ( NumScalabilityTypes − splitting_flag ); j++ )</w:t>
            </w:r>
          </w:p>
        </w:tc>
        <w:tc>
          <w:tcPr>
            <w:tcW w:w="1140" w:type="dxa"/>
          </w:tcPr>
          <w:p w14:paraId="4722106A"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p>
        </w:tc>
      </w:tr>
      <w:tr w:rsidR="0070539C" w:rsidRPr="007D25B0" w14:paraId="4207286B" w14:textId="77777777" w:rsidTr="0070539C">
        <w:trPr>
          <w:trHeight w:val="289"/>
          <w:jc w:val="center"/>
        </w:trPr>
        <w:tc>
          <w:tcPr>
            <w:tcW w:w="7920" w:type="dxa"/>
          </w:tcPr>
          <w:p w14:paraId="2987F26B"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de-DE" w:eastAsia="ko-KR"/>
              </w:rPr>
              <w:t>dimension_id_len_minus1</w:t>
            </w:r>
            <w:r w:rsidRPr="007D25B0">
              <w:rPr>
                <w:rFonts w:eastAsia="Batang"/>
                <w:bCs/>
                <w:lang w:val="de-DE" w:eastAsia="ko-KR"/>
              </w:rPr>
              <w:t>[ j ]</w:t>
            </w:r>
          </w:p>
        </w:tc>
        <w:tc>
          <w:tcPr>
            <w:tcW w:w="1140" w:type="dxa"/>
          </w:tcPr>
          <w:p w14:paraId="5F6BB4E2"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u(3)</w:t>
            </w:r>
          </w:p>
        </w:tc>
      </w:tr>
      <w:tr w:rsidR="0070539C" w:rsidRPr="007D25B0" w14:paraId="1E0D6E04" w14:textId="77777777" w:rsidTr="0070539C">
        <w:trPr>
          <w:trHeight w:val="289"/>
          <w:jc w:val="center"/>
        </w:trPr>
        <w:tc>
          <w:tcPr>
            <w:tcW w:w="7920" w:type="dxa"/>
          </w:tcPr>
          <w:p w14:paraId="27A658BB"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Cs/>
                <w:lang w:val="en-US" w:eastAsia="ko-KR"/>
              </w:rPr>
              <w:tab/>
            </w:r>
            <w:r w:rsidRPr="007D25B0">
              <w:rPr>
                <w:rFonts w:eastAsia="Batang"/>
                <w:b/>
                <w:bCs/>
                <w:lang w:val="en-US" w:eastAsia="ko-KR"/>
              </w:rPr>
              <w:t>vps_nuh_layer_id_present_flag</w:t>
            </w:r>
          </w:p>
        </w:tc>
        <w:tc>
          <w:tcPr>
            <w:tcW w:w="1140" w:type="dxa"/>
          </w:tcPr>
          <w:p w14:paraId="33A6B8D4"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70539C" w:rsidRPr="007D25B0" w14:paraId="269FADF4" w14:textId="77777777" w:rsidTr="0070539C">
        <w:trPr>
          <w:trHeight w:val="289"/>
          <w:jc w:val="center"/>
        </w:trPr>
        <w:tc>
          <w:tcPr>
            <w:tcW w:w="7920" w:type="dxa"/>
          </w:tcPr>
          <w:p w14:paraId="0442507F"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r>
            <w:r w:rsidRPr="007D25B0">
              <w:rPr>
                <w:rFonts w:eastAsia="Batang"/>
                <w:bCs/>
                <w:lang w:val="en-US" w:eastAsia="ko-KR"/>
              </w:rPr>
              <w:t>for( i = 1; i  &lt;=  vps_max_layers_minus1; i++ ) {</w:t>
            </w:r>
          </w:p>
        </w:tc>
        <w:tc>
          <w:tcPr>
            <w:tcW w:w="1140" w:type="dxa"/>
          </w:tcPr>
          <w:p w14:paraId="7F16BEB9"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13EC0169" w14:textId="77777777" w:rsidTr="0070539C">
        <w:trPr>
          <w:trHeight w:val="289"/>
          <w:jc w:val="center"/>
        </w:trPr>
        <w:tc>
          <w:tcPr>
            <w:tcW w:w="7920" w:type="dxa"/>
          </w:tcPr>
          <w:p w14:paraId="56E12EF3"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 xml:space="preserve">if( vps_nuh_layer_id_present_flag ) </w:t>
            </w:r>
          </w:p>
        </w:tc>
        <w:tc>
          <w:tcPr>
            <w:tcW w:w="1140" w:type="dxa"/>
          </w:tcPr>
          <w:p w14:paraId="17D2FACB"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p>
        </w:tc>
      </w:tr>
      <w:tr w:rsidR="0070539C" w:rsidRPr="007D25B0" w14:paraId="549C2583" w14:textId="77777777" w:rsidTr="0070539C">
        <w:trPr>
          <w:trHeight w:val="289"/>
          <w:jc w:val="center"/>
        </w:trPr>
        <w:tc>
          <w:tcPr>
            <w:tcW w:w="7920" w:type="dxa"/>
          </w:tcPr>
          <w:p w14:paraId="5FFECD71"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layer_id_in_nuh</w:t>
            </w:r>
            <w:r w:rsidRPr="007D25B0">
              <w:rPr>
                <w:rFonts w:eastAsia="Batang"/>
                <w:bCs/>
                <w:lang w:val="en-US" w:eastAsia="ko-KR"/>
              </w:rPr>
              <w:t>[ i ]</w:t>
            </w:r>
          </w:p>
        </w:tc>
        <w:tc>
          <w:tcPr>
            <w:tcW w:w="1140" w:type="dxa"/>
          </w:tcPr>
          <w:p w14:paraId="4D1C6003"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u(6)</w:t>
            </w:r>
          </w:p>
        </w:tc>
      </w:tr>
      <w:tr w:rsidR="0070539C" w:rsidRPr="007D25B0" w14:paraId="69FB082C" w14:textId="77777777" w:rsidTr="0070539C">
        <w:trPr>
          <w:trHeight w:val="289"/>
          <w:jc w:val="center"/>
        </w:trPr>
        <w:tc>
          <w:tcPr>
            <w:tcW w:w="7920" w:type="dxa"/>
          </w:tcPr>
          <w:p w14:paraId="0557E4F1"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 xml:space="preserve">if( !splitting_flag ) </w:t>
            </w:r>
          </w:p>
        </w:tc>
        <w:tc>
          <w:tcPr>
            <w:tcW w:w="1140" w:type="dxa"/>
          </w:tcPr>
          <w:p w14:paraId="17F69691"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p>
        </w:tc>
      </w:tr>
      <w:tr w:rsidR="0070539C" w:rsidRPr="007D25B0" w14:paraId="3A347C32" w14:textId="77777777" w:rsidTr="0070539C">
        <w:trPr>
          <w:trHeight w:val="289"/>
          <w:jc w:val="center"/>
        </w:trPr>
        <w:tc>
          <w:tcPr>
            <w:tcW w:w="7920" w:type="dxa"/>
          </w:tcPr>
          <w:p w14:paraId="5E757578"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for( j = 0; j &lt; NumScalabilityTypes; j++ )</w:t>
            </w:r>
          </w:p>
        </w:tc>
        <w:tc>
          <w:tcPr>
            <w:tcW w:w="1140" w:type="dxa"/>
          </w:tcPr>
          <w:p w14:paraId="5B28759A"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p>
        </w:tc>
      </w:tr>
      <w:tr w:rsidR="0070539C" w:rsidRPr="007D25B0" w14:paraId="79C781D1" w14:textId="77777777" w:rsidTr="0070539C">
        <w:trPr>
          <w:trHeight w:val="289"/>
          <w:jc w:val="center"/>
        </w:trPr>
        <w:tc>
          <w:tcPr>
            <w:tcW w:w="7920" w:type="dxa"/>
          </w:tcPr>
          <w:p w14:paraId="0A8D6F8C"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dimension_id</w:t>
            </w:r>
            <w:r w:rsidRPr="007D25B0">
              <w:rPr>
                <w:rFonts w:eastAsia="Batang"/>
                <w:bCs/>
                <w:lang w:val="en-US" w:eastAsia="ko-KR"/>
              </w:rPr>
              <w:t>[ i ][ j ]</w:t>
            </w:r>
          </w:p>
        </w:tc>
        <w:tc>
          <w:tcPr>
            <w:tcW w:w="1140" w:type="dxa"/>
          </w:tcPr>
          <w:p w14:paraId="6EFCF81E"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u(v)</w:t>
            </w:r>
          </w:p>
        </w:tc>
      </w:tr>
      <w:tr w:rsidR="0070539C" w:rsidRPr="007D25B0" w14:paraId="2D2DCF5C" w14:textId="77777777" w:rsidTr="0070539C">
        <w:trPr>
          <w:trHeight w:val="289"/>
          <w:jc w:val="center"/>
        </w:trPr>
        <w:tc>
          <w:tcPr>
            <w:tcW w:w="7920" w:type="dxa"/>
          </w:tcPr>
          <w:p w14:paraId="75CC36EB"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t>}</w:t>
            </w:r>
          </w:p>
        </w:tc>
        <w:tc>
          <w:tcPr>
            <w:tcW w:w="1140" w:type="dxa"/>
          </w:tcPr>
          <w:p w14:paraId="3663C949"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3AE62866" w14:textId="77777777" w:rsidTr="0070539C">
        <w:trPr>
          <w:trHeight w:val="289"/>
          <w:jc w:val="center"/>
        </w:trPr>
        <w:tc>
          <w:tcPr>
            <w:tcW w:w="7920" w:type="dxa"/>
          </w:tcPr>
          <w:p w14:paraId="5178CE18"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NumViews &gt; 1 )</w:t>
            </w:r>
          </w:p>
        </w:tc>
        <w:tc>
          <w:tcPr>
            <w:tcW w:w="1140" w:type="dxa"/>
          </w:tcPr>
          <w:p w14:paraId="2287481C"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5893083B" w14:textId="77777777" w:rsidTr="0070539C">
        <w:trPr>
          <w:trHeight w:val="289"/>
          <w:jc w:val="center"/>
        </w:trPr>
        <w:tc>
          <w:tcPr>
            <w:tcW w:w="7920" w:type="dxa"/>
          </w:tcPr>
          <w:p w14:paraId="2AA89CCF"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view_id_len_minus1</w:t>
            </w:r>
          </w:p>
        </w:tc>
        <w:tc>
          <w:tcPr>
            <w:tcW w:w="1140" w:type="dxa"/>
          </w:tcPr>
          <w:p w14:paraId="21947D2E"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70539C" w:rsidRPr="007D25B0" w14:paraId="5A8F3499" w14:textId="77777777" w:rsidTr="0070539C">
        <w:trPr>
          <w:trHeight w:val="289"/>
          <w:jc w:val="center"/>
        </w:trPr>
        <w:tc>
          <w:tcPr>
            <w:tcW w:w="7920" w:type="dxa"/>
          </w:tcPr>
          <w:p w14:paraId="1BAF93F5" w14:textId="77777777" w:rsidR="0070539C" w:rsidRPr="007D25B0" w:rsidRDefault="0070539C" w:rsidP="00C73469">
            <w:pPr>
              <w:pStyle w:val="tablesyntax"/>
              <w:keepLines w:val="0"/>
              <w:rPr>
                <w:rFonts w:eastAsia="Batang"/>
                <w:bCs/>
                <w:lang w:val="en-US" w:eastAsia="ko-KR"/>
              </w:rPr>
            </w:pPr>
            <w:r w:rsidRPr="007D25B0">
              <w:rPr>
                <w:rFonts w:eastAsia="Batang"/>
                <w:bCs/>
                <w:lang w:val="en-US" w:eastAsia="ko-KR"/>
              </w:rPr>
              <w:tab/>
              <w:t>for( i = 0; i &lt; NumViews; i++ )</w:t>
            </w:r>
          </w:p>
        </w:tc>
        <w:tc>
          <w:tcPr>
            <w:tcW w:w="1140" w:type="dxa"/>
          </w:tcPr>
          <w:p w14:paraId="39CBCD49" w14:textId="77777777" w:rsidR="0070539C" w:rsidRPr="007D25B0" w:rsidRDefault="0070539C" w:rsidP="00C73469">
            <w:pPr>
              <w:keepNext/>
              <w:spacing w:before="0" w:after="60"/>
              <w:rPr>
                <w:lang w:val="en-US"/>
              </w:rPr>
            </w:pPr>
          </w:p>
        </w:tc>
      </w:tr>
      <w:tr w:rsidR="0070539C" w:rsidRPr="007D25B0" w14:paraId="52B3B474" w14:textId="77777777" w:rsidTr="0070539C">
        <w:trPr>
          <w:trHeight w:val="289"/>
          <w:jc w:val="center"/>
        </w:trPr>
        <w:tc>
          <w:tcPr>
            <w:tcW w:w="7920" w:type="dxa"/>
          </w:tcPr>
          <w:p w14:paraId="42E1AB92" w14:textId="77777777" w:rsidR="0070539C" w:rsidRPr="007D25B0" w:rsidRDefault="0070539C" w:rsidP="00C73469">
            <w:pPr>
              <w:pStyle w:val="tablesyntax"/>
              <w:keepLines w:val="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view_id_val</w:t>
            </w:r>
            <w:r w:rsidRPr="007D25B0">
              <w:rPr>
                <w:rFonts w:eastAsia="Batang"/>
                <w:bCs/>
                <w:lang w:val="en-US" w:eastAsia="ko-KR"/>
              </w:rPr>
              <w:t>[ i ]</w:t>
            </w:r>
          </w:p>
        </w:tc>
        <w:tc>
          <w:tcPr>
            <w:tcW w:w="1140" w:type="dxa"/>
          </w:tcPr>
          <w:p w14:paraId="667FDFA5" w14:textId="77777777" w:rsidR="0070539C" w:rsidRPr="007D25B0" w:rsidRDefault="0070539C" w:rsidP="00C73469">
            <w:pPr>
              <w:keepNext/>
              <w:spacing w:before="0" w:after="60"/>
              <w:rPr>
                <w:lang w:val="en-US"/>
              </w:rPr>
            </w:pPr>
            <w:r w:rsidRPr="007D25B0">
              <w:rPr>
                <w:lang w:val="en-US"/>
              </w:rPr>
              <w:t>u(v)</w:t>
            </w:r>
          </w:p>
        </w:tc>
      </w:tr>
      <w:tr w:rsidR="0070539C" w:rsidRPr="007D25B0" w14:paraId="025F7DCE" w14:textId="77777777" w:rsidTr="0070539C">
        <w:trPr>
          <w:trHeight w:val="289"/>
          <w:jc w:val="center"/>
        </w:trPr>
        <w:tc>
          <w:tcPr>
            <w:tcW w:w="7920" w:type="dxa"/>
          </w:tcPr>
          <w:p w14:paraId="531E951D"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t>for( i = 1; i  &lt;=  vps_max_layers_minus1; i++ )</w:t>
            </w:r>
          </w:p>
        </w:tc>
        <w:tc>
          <w:tcPr>
            <w:tcW w:w="1140" w:type="dxa"/>
          </w:tcPr>
          <w:p w14:paraId="574B649B"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rsidDel="002947EA" w14:paraId="43E095F2" w14:textId="77777777" w:rsidTr="0070539C">
        <w:trPr>
          <w:trHeight w:val="289"/>
          <w:jc w:val="center"/>
        </w:trPr>
        <w:tc>
          <w:tcPr>
            <w:tcW w:w="7920" w:type="dxa"/>
          </w:tcPr>
          <w:p w14:paraId="246A061A" w14:textId="77777777" w:rsidR="0070539C" w:rsidRPr="007D25B0" w:rsidDel="002947EA"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for( j = 0; j &lt; i; j++ )</w:t>
            </w:r>
          </w:p>
        </w:tc>
        <w:tc>
          <w:tcPr>
            <w:tcW w:w="1140" w:type="dxa"/>
          </w:tcPr>
          <w:p w14:paraId="1278EB1E" w14:textId="77777777" w:rsidR="0070539C" w:rsidRPr="007D25B0" w:rsidDel="002947EA" w:rsidRDefault="0070539C" w:rsidP="00C73469">
            <w:pPr>
              <w:keepNext/>
              <w:tabs>
                <w:tab w:val="clear" w:pos="794"/>
                <w:tab w:val="clear" w:pos="1191"/>
                <w:tab w:val="clear" w:pos="1588"/>
                <w:tab w:val="clear" w:pos="1985"/>
              </w:tabs>
              <w:spacing w:before="0" w:after="60"/>
              <w:rPr>
                <w:rFonts w:eastAsia="Batang"/>
                <w:bCs/>
                <w:lang w:val="en-US"/>
              </w:rPr>
            </w:pPr>
          </w:p>
        </w:tc>
      </w:tr>
      <w:tr w:rsidR="0070539C" w:rsidRPr="007D25B0" w:rsidDel="002947EA" w14:paraId="36722ED8" w14:textId="77777777" w:rsidTr="0070539C">
        <w:trPr>
          <w:trHeight w:val="289"/>
          <w:jc w:val="center"/>
        </w:trPr>
        <w:tc>
          <w:tcPr>
            <w:tcW w:w="7920" w:type="dxa"/>
          </w:tcPr>
          <w:p w14:paraId="19E539A9"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direct_dependency_flag</w:t>
            </w:r>
            <w:r w:rsidRPr="007D25B0">
              <w:rPr>
                <w:rFonts w:eastAsia="Batang"/>
                <w:bCs/>
                <w:lang w:val="en-US" w:eastAsia="ko-KR"/>
              </w:rPr>
              <w:t>[ i ][ j ]</w:t>
            </w:r>
          </w:p>
        </w:tc>
        <w:tc>
          <w:tcPr>
            <w:tcW w:w="1140" w:type="dxa"/>
          </w:tcPr>
          <w:p w14:paraId="09E1CC95" w14:textId="77777777" w:rsidR="0070539C" w:rsidRPr="007D25B0" w:rsidDel="002947EA" w:rsidRDefault="0070539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70539C" w:rsidRPr="007D25B0" w:rsidDel="002947EA" w14:paraId="1DB1040B" w14:textId="77777777" w:rsidTr="0070539C">
        <w:trPr>
          <w:trHeight w:val="289"/>
          <w:jc w:val="center"/>
        </w:trPr>
        <w:tc>
          <w:tcPr>
            <w:tcW w:w="7920" w:type="dxa"/>
          </w:tcPr>
          <w:p w14:paraId="557BEF95"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7D25B0">
              <w:rPr>
                <w:rFonts w:eastAsia="Batang"/>
                <w:b/>
                <w:bCs/>
                <w:lang w:val="en-US" w:eastAsia="ko-KR"/>
              </w:rPr>
              <w:tab/>
              <w:t>max_tid_ref_present_flag</w:t>
            </w:r>
          </w:p>
        </w:tc>
        <w:tc>
          <w:tcPr>
            <w:tcW w:w="1140" w:type="dxa"/>
          </w:tcPr>
          <w:p w14:paraId="0EA2FC2D"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70539C" w:rsidRPr="007D25B0" w:rsidDel="002947EA" w14:paraId="5B96098D" w14:textId="77777777" w:rsidTr="0070539C">
        <w:trPr>
          <w:trHeight w:val="289"/>
          <w:jc w:val="center"/>
        </w:trPr>
        <w:tc>
          <w:tcPr>
            <w:tcW w:w="7920" w:type="dxa"/>
          </w:tcPr>
          <w:p w14:paraId="2AF4EE97"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t xml:space="preserve">if( max_tid_ref_present_flag ) </w:t>
            </w:r>
          </w:p>
        </w:tc>
        <w:tc>
          <w:tcPr>
            <w:tcW w:w="1140" w:type="dxa"/>
          </w:tcPr>
          <w:p w14:paraId="1171F378"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p>
        </w:tc>
      </w:tr>
      <w:tr w:rsidR="0070539C" w:rsidRPr="007D25B0" w:rsidDel="002947EA" w14:paraId="4AB08EAC" w14:textId="77777777" w:rsidTr="0070539C">
        <w:trPr>
          <w:trHeight w:val="289"/>
          <w:jc w:val="center"/>
        </w:trPr>
        <w:tc>
          <w:tcPr>
            <w:tcW w:w="7920" w:type="dxa"/>
          </w:tcPr>
          <w:p w14:paraId="25F94097"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 xml:space="preserve">for( i = 0; i &lt; vps_max_layers_minus1; i++ ) </w:t>
            </w:r>
          </w:p>
        </w:tc>
        <w:tc>
          <w:tcPr>
            <w:tcW w:w="1140" w:type="dxa"/>
          </w:tcPr>
          <w:p w14:paraId="662F9694"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p>
        </w:tc>
      </w:tr>
      <w:tr w:rsidR="0070539C" w:rsidRPr="007D25B0" w:rsidDel="002947EA" w14:paraId="25D3D82A" w14:textId="77777777" w:rsidTr="0070539C">
        <w:trPr>
          <w:trHeight w:val="289"/>
          <w:jc w:val="center"/>
        </w:trPr>
        <w:tc>
          <w:tcPr>
            <w:tcW w:w="7920" w:type="dxa"/>
          </w:tcPr>
          <w:p w14:paraId="725E2D54"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max_tid_il_ref_pics_plus1</w:t>
            </w:r>
            <w:r w:rsidRPr="007D25B0">
              <w:rPr>
                <w:rFonts w:eastAsia="Batang"/>
                <w:bCs/>
                <w:lang w:val="en-US" w:eastAsia="ko-KR"/>
              </w:rPr>
              <w:t>[ i ]</w:t>
            </w:r>
          </w:p>
        </w:tc>
        <w:tc>
          <w:tcPr>
            <w:tcW w:w="1140" w:type="dxa"/>
          </w:tcPr>
          <w:p w14:paraId="21FDEF58"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u(3)</w:t>
            </w:r>
          </w:p>
        </w:tc>
      </w:tr>
      <w:tr w:rsidR="0070539C" w:rsidRPr="007D25B0" w:rsidDel="002947EA" w14:paraId="7DF3D711" w14:textId="77777777" w:rsidTr="0070539C">
        <w:trPr>
          <w:trHeight w:val="289"/>
          <w:jc w:val="center"/>
        </w:trPr>
        <w:tc>
          <w:tcPr>
            <w:tcW w:w="7920" w:type="dxa"/>
          </w:tcPr>
          <w:p w14:paraId="4B188AE4"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7D25B0">
              <w:rPr>
                <w:rFonts w:eastAsia="Batang"/>
                <w:b/>
                <w:bCs/>
                <w:lang w:val="en-US" w:eastAsia="ko-KR"/>
              </w:rPr>
              <w:tab/>
              <w:t>all_ref_layers_active_flag</w:t>
            </w:r>
          </w:p>
        </w:tc>
        <w:tc>
          <w:tcPr>
            <w:tcW w:w="1140" w:type="dxa"/>
          </w:tcPr>
          <w:p w14:paraId="0795192F"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70539C" w:rsidRPr="007D25B0" w14:paraId="5D731EC1" w14:textId="77777777" w:rsidTr="0070539C">
        <w:trPr>
          <w:trHeight w:val="289"/>
          <w:jc w:val="center"/>
        </w:trPr>
        <w:tc>
          <w:tcPr>
            <w:tcW w:w="7920" w:type="dxa"/>
          </w:tcPr>
          <w:p w14:paraId="0E8EB3D2"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
                <w:bCs/>
                <w:lang w:val="en-US" w:eastAsia="ko-KR"/>
              </w:rPr>
              <w:t>vps_number_layer_sets_minus1</w:t>
            </w:r>
          </w:p>
        </w:tc>
        <w:tc>
          <w:tcPr>
            <w:tcW w:w="1140" w:type="dxa"/>
          </w:tcPr>
          <w:p w14:paraId="13953085"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u(10)</w:t>
            </w:r>
          </w:p>
        </w:tc>
      </w:tr>
      <w:tr w:rsidR="0070539C" w:rsidRPr="007D25B0" w14:paraId="78365FA4" w14:textId="77777777" w:rsidTr="0070539C">
        <w:trPr>
          <w:trHeight w:val="289"/>
          <w:jc w:val="center"/>
        </w:trPr>
        <w:tc>
          <w:tcPr>
            <w:tcW w:w="7920" w:type="dxa"/>
          </w:tcPr>
          <w:p w14:paraId="246FB40C"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7D25B0">
              <w:rPr>
                <w:rFonts w:eastAsia="Batang"/>
                <w:b/>
                <w:bCs/>
                <w:lang w:val="de-DE" w:eastAsia="ko-KR"/>
              </w:rPr>
              <w:tab/>
              <w:t>vps_num_profile_tier_level_minus1</w:t>
            </w:r>
          </w:p>
        </w:tc>
        <w:tc>
          <w:tcPr>
            <w:tcW w:w="1140" w:type="dxa"/>
          </w:tcPr>
          <w:p w14:paraId="6C5AF358"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u(6)</w:t>
            </w:r>
          </w:p>
        </w:tc>
      </w:tr>
      <w:tr w:rsidR="0070539C" w:rsidRPr="007D25B0" w14:paraId="684AD98D" w14:textId="77777777" w:rsidTr="0070539C">
        <w:trPr>
          <w:trHeight w:val="289"/>
          <w:jc w:val="center"/>
        </w:trPr>
        <w:tc>
          <w:tcPr>
            <w:tcW w:w="7920" w:type="dxa"/>
          </w:tcPr>
          <w:p w14:paraId="59000D57"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for( i = 1; i  &lt;=  vps_num_profile_tier_level_minus1; i ++ ) {</w:t>
            </w:r>
          </w:p>
        </w:tc>
        <w:tc>
          <w:tcPr>
            <w:tcW w:w="1140" w:type="dxa"/>
          </w:tcPr>
          <w:p w14:paraId="720C98B2"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7B67D551" w14:textId="77777777" w:rsidTr="0070539C">
        <w:trPr>
          <w:trHeight w:val="289"/>
          <w:jc w:val="center"/>
        </w:trPr>
        <w:tc>
          <w:tcPr>
            <w:tcW w:w="7920" w:type="dxa"/>
          </w:tcPr>
          <w:p w14:paraId="1A88DDDA"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vps_profile_present_flag</w:t>
            </w:r>
            <w:r w:rsidRPr="007D25B0">
              <w:rPr>
                <w:rFonts w:eastAsia="Batang"/>
                <w:bCs/>
                <w:lang w:val="en-US" w:eastAsia="ko-KR"/>
              </w:rPr>
              <w:t>[ i ]</w:t>
            </w:r>
          </w:p>
        </w:tc>
        <w:tc>
          <w:tcPr>
            <w:tcW w:w="1140" w:type="dxa"/>
          </w:tcPr>
          <w:p w14:paraId="0FB3AFB1"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70539C" w:rsidRPr="007D25B0" w14:paraId="6B306A9A" w14:textId="77777777" w:rsidTr="0070539C">
        <w:trPr>
          <w:trHeight w:val="289"/>
          <w:jc w:val="center"/>
        </w:trPr>
        <w:tc>
          <w:tcPr>
            <w:tcW w:w="7920" w:type="dxa"/>
          </w:tcPr>
          <w:p w14:paraId="596F7138"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bCs/>
                <w:lang w:val="en-US"/>
              </w:rPr>
              <w:t>if( !vps_profile_present_flag[ i ] )</w:t>
            </w:r>
          </w:p>
        </w:tc>
        <w:tc>
          <w:tcPr>
            <w:tcW w:w="1140" w:type="dxa"/>
          </w:tcPr>
          <w:p w14:paraId="235767A8"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55FB2928" w14:textId="77777777" w:rsidTr="0070539C">
        <w:trPr>
          <w:trHeight w:val="289"/>
          <w:jc w:val="center"/>
        </w:trPr>
        <w:tc>
          <w:tcPr>
            <w:tcW w:w="7920" w:type="dxa"/>
          </w:tcPr>
          <w:p w14:paraId="3B76763B"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b/>
                <w:bCs/>
                <w:lang w:val="en-US"/>
              </w:rPr>
              <w:t>profile_ref_minus1</w:t>
            </w:r>
            <w:r w:rsidRPr="007D25B0">
              <w:rPr>
                <w:bCs/>
                <w:lang w:val="en-US"/>
              </w:rPr>
              <w:t>[ i ]</w:t>
            </w:r>
          </w:p>
        </w:tc>
        <w:tc>
          <w:tcPr>
            <w:tcW w:w="1140" w:type="dxa"/>
          </w:tcPr>
          <w:p w14:paraId="4AA278A5"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lang w:val="en-US"/>
              </w:rPr>
              <w:t>u(6)</w:t>
            </w:r>
          </w:p>
        </w:tc>
      </w:tr>
      <w:tr w:rsidR="0070539C" w:rsidRPr="007D25B0" w14:paraId="40B25F69" w14:textId="77777777" w:rsidTr="0070539C">
        <w:trPr>
          <w:trHeight w:val="289"/>
          <w:jc w:val="center"/>
        </w:trPr>
        <w:tc>
          <w:tcPr>
            <w:tcW w:w="7920" w:type="dxa"/>
          </w:tcPr>
          <w:p w14:paraId="1F66CDDB" w14:textId="77777777" w:rsidR="0070539C" w:rsidRPr="007D25B0" w:rsidRDefault="0070539C" w:rsidP="00C73469">
            <w:pPr>
              <w:pStyle w:val="tablesyntax"/>
              <w:keepLines w:val="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lang w:val="en-US"/>
              </w:rPr>
              <w:t>profile_tier_level( vps_</w:t>
            </w:r>
            <w:r w:rsidRPr="007D25B0">
              <w:rPr>
                <w:bCs/>
                <w:lang w:val="en-US"/>
              </w:rPr>
              <w:t>profile_present_flag[ i ], vps_max_sub_layers_minus1 )</w:t>
            </w:r>
          </w:p>
        </w:tc>
        <w:tc>
          <w:tcPr>
            <w:tcW w:w="1140" w:type="dxa"/>
          </w:tcPr>
          <w:p w14:paraId="45F41ABB" w14:textId="77777777" w:rsidR="0070539C" w:rsidRPr="007D25B0" w:rsidRDefault="0070539C" w:rsidP="00C73469">
            <w:pPr>
              <w:keepNext/>
              <w:tabs>
                <w:tab w:val="clear" w:pos="794"/>
                <w:tab w:val="clear" w:pos="1191"/>
                <w:tab w:val="clear" w:pos="1588"/>
                <w:tab w:val="clear" w:pos="1985"/>
              </w:tabs>
              <w:spacing w:before="0" w:after="60"/>
              <w:rPr>
                <w:lang w:val="en-US"/>
              </w:rPr>
            </w:pPr>
          </w:p>
        </w:tc>
      </w:tr>
      <w:tr w:rsidR="0070539C" w:rsidRPr="007D25B0" w14:paraId="6FFE895E" w14:textId="77777777" w:rsidTr="0070539C">
        <w:trPr>
          <w:trHeight w:val="289"/>
          <w:jc w:val="center"/>
        </w:trPr>
        <w:tc>
          <w:tcPr>
            <w:tcW w:w="7920" w:type="dxa"/>
          </w:tcPr>
          <w:p w14:paraId="16031311" w14:textId="77777777" w:rsidR="0070539C" w:rsidRPr="007D25B0" w:rsidRDefault="0070539C" w:rsidP="00C73469">
            <w:pPr>
              <w:pStyle w:val="tablesyntax"/>
              <w:keepLines w:val="0"/>
              <w:rPr>
                <w:rFonts w:eastAsia="Batang"/>
                <w:bCs/>
                <w:lang w:val="en-US" w:eastAsia="ko-KR"/>
              </w:rPr>
            </w:pPr>
            <w:r w:rsidRPr="007D25B0">
              <w:rPr>
                <w:rFonts w:eastAsia="Batang"/>
                <w:bCs/>
                <w:lang w:val="en-US" w:eastAsia="ko-KR"/>
              </w:rPr>
              <w:tab/>
              <w:t>}</w:t>
            </w:r>
          </w:p>
        </w:tc>
        <w:tc>
          <w:tcPr>
            <w:tcW w:w="1140" w:type="dxa"/>
          </w:tcPr>
          <w:p w14:paraId="0EFF3770" w14:textId="77777777" w:rsidR="0070539C" w:rsidRPr="007D25B0" w:rsidRDefault="0070539C" w:rsidP="00C73469">
            <w:pPr>
              <w:keepNext/>
              <w:tabs>
                <w:tab w:val="clear" w:pos="794"/>
                <w:tab w:val="clear" w:pos="1191"/>
                <w:tab w:val="clear" w:pos="1588"/>
                <w:tab w:val="clear" w:pos="1985"/>
              </w:tabs>
              <w:spacing w:before="0" w:after="60"/>
              <w:rPr>
                <w:lang w:val="en-US"/>
              </w:rPr>
            </w:pPr>
          </w:p>
        </w:tc>
      </w:tr>
      <w:tr w:rsidR="0070539C" w:rsidRPr="007D25B0" w14:paraId="244F6091" w14:textId="77777777" w:rsidTr="0070539C">
        <w:trPr>
          <w:trHeight w:val="289"/>
          <w:jc w:val="center"/>
        </w:trPr>
        <w:tc>
          <w:tcPr>
            <w:tcW w:w="7920" w:type="dxa"/>
          </w:tcPr>
          <w:p w14:paraId="12E8D882"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numOutputLayerSets = vps_number_layer_sets_minus1 + 1</w:t>
            </w:r>
          </w:p>
        </w:tc>
        <w:tc>
          <w:tcPr>
            <w:tcW w:w="1140" w:type="dxa"/>
          </w:tcPr>
          <w:p w14:paraId="09C6A25C"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18A40840" w14:textId="77777777" w:rsidTr="0070539C">
        <w:trPr>
          <w:trHeight w:val="289"/>
          <w:jc w:val="center"/>
        </w:trPr>
        <w:tc>
          <w:tcPr>
            <w:tcW w:w="7920" w:type="dxa"/>
          </w:tcPr>
          <w:p w14:paraId="1438568C"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
                <w:bCs/>
                <w:lang w:val="en-US" w:eastAsia="ko-KR"/>
              </w:rPr>
              <w:t>more_output_layer_sets_than_default_flag</w:t>
            </w:r>
          </w:p>
        </w:tc>
        <w:tc>
          <w:tcPr>
            <w:tcW w:w="1140" w:type="dxa"/>
          </w:tcPr>
          <w:p w14:paraId="505CF15B"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70539C" w:rsidRPr="007D25B0" w14:paraId="212038A2" w14:textId="77777777" w:rsidTr="0070539C">
        <w:trPr>
          <w:trHeight w:val="289"/>
          <w:jc w:val="center"/>
        </w:trPr>
        <w:tc>
          <w:tcPr>
            <w:tcW w:w="7920" w:type="dxa"/>
          </w:tcPr>
          <w:p w14:paraId="67DD5112"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more_output_layer_sets_than_default_flag ) {</w:t>
            </w:r>
          </w:p>
        </w:tc>
        <w:tc>
          <w:tcPr>
            <w:tcW w:w="1140" w:type="dxa"/>
          </w:tcPr>
          <w:p w14:paraId="307C06DE"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34985C4F" w14:textId="77777777" w:rsidTr="0070539C">
        <w:trPr>
          <w:trHeight w:val="289"/>
          <w:jc w:val="center"/>
        </w:trPr>
        <w:tc>
          <w:tcPr>
            <w:tcW w:w="7920" w:type="dxa"/>
          </w:tcPr>
          <w:p w14:paraId="6C296B5A"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num_add_output_layer_sets_minus1</w:t>
            </w:r>
          </w:p>
        </w:tc>
        <w:tc>
          <w:tcPr>
            <w:tcW w:w="1140" w:type="dxa"/>
          </w:tcPr>
          <w:p w14:paraId="0C0846FF"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u(10)</w:t>
            </w:r>
          </w:p>
        </w:tc>
      </w:tr>
      <w:tr w:rsidR="0070539C" w:rsidRPr="007D25B0" w14:paraId="16962786" w14:textId="77777777" w:rsidTr="0070539C">
        <w:trPr>
          <w:trHeight w:val="289"/>
          <w:jc w:val="center"/>
        </w:trPr>
        <w:tc>
          <w:tcPr>
            <w:tcW w:w="7920" w:type="dxa"/>
          </w:tcPr>
          <w:p w14:paraId="541A1AF7"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numOutputLayerSets  +=  num_add_output_layer_sets_minus1 + 1</w:t>
            </w:r>
          </w:p>
        </w:tc>
        <w:tc>
          <w:tcPr>
            <w:tcW w:w="1140" w:type="dxa"/>
          </w:tcPr>
          <w:p w14:paraId="08894E86"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65E63BBA" w14:textId="77777777" w:rsidTr="0070539C">
        <w:trPr>
          <w:trHeight w:val="289"/>
          <w:jc w:val="center"/>
        </w:trPr>
        <w:tc>
          <w:tcPr>
            <w:tcW w:w="7920" w:type="dxa"/>
          </w:tcPr>
          <w:p w14:paraId="1977060A"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w:t>
            </w:r>
          </w:p>
        </w:tc>
        <w:tc>
          <w:tcPr>
            <w:tcW w:w="1140" w:type="dxa"/>
          </w:tcPr>
          <w:p w14:paraId="062F769E"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7CE64D75" w14:textId="77777777" w:rsidTr="0070539C">
        <w:trPr>
          <w:trHeight w:val="289"/>
          <w:jc w:val="center"/>
        </w:trPr>
        <w:tc>
          <w:tcPr>
            <w:tcW w:w="7920" w:type="dxa"/>
          </w:tcPr>
          <w:p w14:paraId="4C8E2E7A"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lastRenderedPageBreak/>
              <w:tab/>
              <w:t>if( numOutputLayerSets &gt; 1 )</w:t>
            </w:r>
          </w:p>
        </w:tc>
        <w:tc>
          <w:tcPr>
            <w:tcW w:w="1140" w:type="dxa"/>
          </w:tcPr>
          <w:p w14:paraId="0599EB58"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2B608581" w14:textId="77777777" w:rsidTr="0070539C">
        <w:trPr>
          <w:trHeight w:val="289"/>
          <w:jc w:val="center"/>
        </w:trPr>
        <w:tc>
          <w:tcPr>
            <w:tcW w:w="7920" w:type="dxa"/>
          </w:tcPr>
          <w:p w14:paraId="2A366E14"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default_one_target_output_layer_flag</w:t>
            </w:r>
          </w:p>
        </w:tc>
        <w:tc>
          <w:tcPr>
            <w:tcW w:w="1140" w:type="dxa"/>
          </w:tcPr>
          <w:p w14:paraId="0529B063"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70539C" w:rsidRPr="007D25B0" w14:paraId="05115375" w14:textId="77777777" w:rsidTr="0070539C">
        <w:trPr>
          <w:trHeight w:val="289"/>
          <w:jc w:val="center"/>
        </w:trPr>
        <w:tc>
          <w:tcPr>
            <w:tcW w:w="7920" w:type="dxa"/>
          </w:tcPr>
          <w:p w14:paraId="30EE80E7" w14:textId="77777777" w:rsidR="0070539C" w:rsidRPr="007D25B0" w:rsidRDefault="0070539C" w:rsidP="00C73469">
            <w:pPr>
              <w:pStyle w:val="tablesyntax"/>
              <w:keepLines w:val="0"/>
              <w:rPr>
                <w:rFonts w:eastAsia="Batang"/>
                <w:bCs/>
                <w:lang w:val="en-US" w:eastAsia="ko-KR"/>
              </w:rPr>
            </w:pPr>
            <w:r w:rsidRPr="007D25B0">
              <w:rPr>
                <w:rFonts w:eastAsia="Batang"/>
                <w:bCs/>
                <w:lang w:val="en-US" w:eastAsia="ko-KR"/>
              </w:rPr>
              <w:tab/>
            </w:r>
            <w:r w:rsidRPr="007D25B0">
              <w:rPr>
                <w:bCs/>
                <w:lang w:val="en-US"/>
              </w:rPr>
              <w:t xml:space="preserve">for( i = 1; i &lt; </w:t>
            </w:r>
            <w:r w:rsidRPr="007D25B0">
              <w:rPr>
                <w:rFonts w:eastAsia="Batang"/>
                <w:bCs/>
                <w:lang w:val="en-US" w:eastAsia="ko-KR"/>
              </w:rPr>
              <w:t>numOutputLayerSets</w:t>
            </w:r>
            <w:r w:rsidRPr="007D25B0">
              <w:rPr>
                <w:bCs/>
                <w:lang w:val="en-US"/>
              </w:rPr>
              <w:t>; i++ ) {</w:t>
            </w:r>
          </w:p>
        </w:tc>
        <w:tc>
          <w:tcPr>
            <w:tcW w:w="1140" w:type="dxa"/>
          </w:tcPr>
          <w:p w14:paraId="48D3EBFE" w14:textId="77777777" w:rsidR="0070539C" w:rsidRPr="007D25B0" w:rsidRDefault="0070539C" w:rsidP="00C73469">
            <w:pPr>
              <w:keepNext/>
              <w:tabs>
                <w:tab w:val="clear" w:pos="794"/>
                <w:tab w:val="clear" w:pos="1191"/>
                <w:tab w:val="clear" w:pos="1588"/>
                <w:tab w:val="clear" w:pos="1985"/>
              </w:tabs>
              <w:spacing w:before="0" w:after="60"/>
              <w:rPr>
                <w:lang w:val="en-US"/>
              </w:rPr>
            </w:pPr>
          </w:p>
        </w:tc>
      </w:tr>
      <w:tr w:rsidR="0070539C" w:rsidRPr="007D25B0" w14:paraId="56AC8D26" w14:textId="77777777" w:rsidTr="0070539C">
        <w:trPr>
          <w:trHeight w:val="289"/>
          <w:jc w:val="center"/>
        </w:trPr>
        <w:tc>
          <w:tcPr>
            <w:tcW w:w="7920" w:type="dxa"/>
          </w:tcPr>
          <w:p w14:paraId="04BB5D5D" w14:textId="77777777" w:rsidR="0070539C" w:rsidRPr="007D25B0" w:rsidRDefault="0070539C" w:rsidP="00C73469">
            <w:pPr>
              <w:pStyle w:val="tablesyntax"/>
              <w:keepLines w:val="0"/>
              <w:rPr>
                <w:b/>
                <w:bCs/>
                <w:lang w:val="en-US"/>
              </w:rPr>
            </w:pPr>
            <w:r w:rsidRPr="007D25B0">
              <w:rPr>
                <w:rFonts w:eastAsia="Batang"/>
                <w:bCs/>
                <w:lang w:val="en-US" w:eastAsia="ko-KR"/>
              </w:rPr>
              <w:tab/>
            </w:r>
            <w:r w:rsidRPr="007D25B0">
              <w:rPr>
                <w:rFonts w:eastAsia="Batang"/>
                <w:bCs/>
                <w:lang w:val="en-US" w:eastAsia="ko-KR"/>
              </w:rPr>
              <w:tab/>
              <w:t>if( i &gt; vps_number_layer_sets_minus1 ) {</w:t>
            </w:r>
          </w:p>
        </w:tc>
        <w:tc>
          <w:tcPr>
            <w:tcW w:w="1140" w:type="dxa"/>
          </w:tcPr>
          <w:p w14:paraId="22F9728F" w14:textId="77777777" w:rsidR="0070539C" w:rsidRPr="007D25B0" w:rsidRDefault="0070539C" w:rsidP="00C73469">
            <w:pPr>
              <w:keepNext/>
              <w:tabs>
                <w:tab w:val="clear" w:pos="794"/>
                <w:tab w:val="clear" w:pos="1191"/>
                <w:tab w:val="clear" w:pos="1588"/>
                <w:tab w:val="clear" w:pos="1985"/>
              </w:tabs>
              <w:spacing w:before="0" w:after="60"/>
              <w:rPr>
                <w:lang w:val="en-US"/>
              </w:rPr>
            </w:pPr>
          </w:p>
        </w:tc>
      </w:tr>
      <w:tr w:rsidR="0070539C" w:rsidRPr="007D25B0" w14:paraId="272B5165" w14:textId="77777777" w:rsidTr="0070539C">
        <w:trPr>
          <w:trHeight w:val="289"/>
          <w:jc w:val="center"/>
        </w:trPr>
        <w:tc>
          <w:tcPr>
            <w:tcW w:w="7920" w:type="dxa"/>
          </w:tcPr>
          <w:p w14:paraId="34AFC34C" w14:textId="77777777" w:rsidR="0070539C" w:rsidRPr="007D25B0" w:rsidRDefault="0070539C"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rFonts w:eastAsia="Batang"/>
                <w:bCs/>
                <w:lang w:val="en-US" w:eastAsia="ko-KR"/>
              </w:rPr>
              <w:tab/>
            </w:r>
            <w:r w:rsidRPr="007D25B0">
              <w:rPr>
                <w:b/>
                <w:bCs/>
                <w:lang w:val="en-US"/>
              </w:rPr>
              <w:t>output_layer_set_idx_minus1</w:t>
            </w:r>
            <w:r w:rsidRPr="007D25B0">
              <w:rPr>
                <w:bCs/>
                <w:lang w:val="en-US"/>
              </w:rPr>
              <w:t>[ i ]</w:t>
            </w:r>
          </w:p>
        </w:tc>
        <w:tc>
          <w:tcPr>
            <w:tcW w:w="1140" w:type="dxa"/>
          </w:tcPr>
          <w:p w14:paraId="55E401F1" w14:textId="77777777" w:rsidR="0070539C" w:rsidRPr="007D25B0" w:rsidRDefault="0070539C" w:rsidP="00C73469">
            <w:pPr>
              <w:keepNext/>
              <w:tabs>
                <w:tab w:val="clear" w:pos="794"/>
                <w:tab w:val="clear" w:pos="1191"/>
                <w:tab w:val="clear" w:pos="1588"/>
                <w:tab w:val="clear" w:pos="1985"/>
              </w:tabs>
              <w:spacing w:before="0" w:after="60"/>
              <w:rPr>
                <w:lang w:val="en-US"/>
              </w:rPr>
            </w:pPr>
            <w:r w:rsidRPr="007D25B0">
              <w:rPr>
                <w:lang w:val="en-US"/>
              </w:rPr>
              <w:t>u(v)</w:t>
            </w:r>
          </w:p>
        </w:tc>
      </w:tr>
      <w:tr w:rsidR="0070539C" w:rsidRPr="007D25B0" w14:paraId="2E737972" w14:textId="77777777" w:rsidTr="0070539C">
        <w:trPr>
          <w:trHeight w:val="289"/>
          <w:jc w:val="center"/>
        </w:trPr>
        <w:tc>
          <w:tcPr>
            <w:tcW w:w="7920" w:type="dxa"/>
          </w:tcPr>
          <w:p w14:paraId="43DE572C" w14:textId="77777777" w:rsidR="0070539C" w:rsidRPr="007D25B0" w:rsidRDefault="0070539C" w:rsidP="00C73469">
            <w:pPr>
              <w:pStyle w:val="tablesyntax"/>
              <w:keepLines w:val="0"/>
              <w:rPr>
                <w:bCs/>
                <w:lang w:val="en-US"/>
              </w:rPr>
            </w:pPr>
            <w:r w:rsidRPr="007D25B0">
              <w:rPr>
                <w:b/>
                <w:bCs/>
                <w:lang w:val="en-US"/>
              </w:rPr>
              <w:tab/>
            </w:r>
            <w:r w:rsidRPr="007D25B0">
              <w:rPr>
                <w:b/>
                <w:bCs/>
                <w:lang w:val="en-US"/>
              </w:rPr>
              <w:tab/>
            </w:r>
            <w:r w:rsidRPr="007D25B0">
              <w:rPr>
                <w:rFonts w:eastAsia="Batang"/>
                <w:bCs/>
                <w:lang w:val="en-US" w:eastAsia="ko-KR"/>
              </w:rPr>
              <w:tab/>
            </w:r>
            <w:r w:rsidRPr="007D25B0">
              <w:rPr>
                <w:bCs/>
                <w:lang w:val="en-US"/>
              </w:rPr>
              <w:t>lsIdx = output_layer_set_idx_minus1[ i ] + 1</w:t>
            </w:r>
          </w:p>
        </w:tc>
        <w:tc>
          <w:tcPr>
            <w:tcW w:w="1140" w:type="dxa"/>
          </w:tcPr>
          <w:p w14:paraId="43C317C3" w14:textId="77777777" w:rsidR="0070539C" w:rsidRPr="007D25B0" w:rsidRDefault="0070539C" w:rsidP="00C73469">
            <w:pPr>
              <w:keepNext/>
              <w:tabs>
                <w:tab w:val="clear" w:pos="794"/>
                <w:tab w:val="clear" w:pos="1191"/>
                <w:tab w:val="clear" w:pos="1588"/>
                <w:tab w:val="clear" w:pos="1985"/>
              </w:tabs>
              <w:spacing w:before="0" w:after="60"/>
              <w:rPr>
                <w:lang w:val="en-US"/>
              </w:rPr>
            </w:pPr>
          </w:p>
        </w:tc>
      </w:tr>
      <w:tr w:rsidR="0070539C" w:rsidRPr="007D25B0" w14:paraId="00557FD6" w14:textId="77777777" w:rsidTr="0070539C">
        <w:trPr>
          <w:trHeight w:val="289"/>
          <w:jc w:val="center"/>
        </w:trPr>
        <w:tc>
          <w:tcPr>
            <w:tcW w:w="7920" w:type="dxa"/>
          </w:tcPr>
          <w:p w14:paraId="1F06C995" w14:textId="77777777" w:rsidR="0070539C" w:rsidRPr="007D25B0" w:rsidRDefault="0070539C"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rFonts w:eastAsia="Batang"/>
                <w:bCs/>
                <w:lang w:val="en-US" w:eastAsia="ko-KR"/>
              </w:rPr>
              <w:tab/>
            </w:r>
            <w:r w:rsidRPr="007D25B0">
              <w:rPr>
                <w:bCs/>
                <w:lang w:val="en-US"/>
              </w:rPr>
              <w:t>for( j = 0 ; j &lt; NumLayersInIdList[ lsIdx ] − 1</w:t>
            </w:r>
            <w:r w:rsidRPr="007D25B0">
              <w:rPr>
                <w:lang w:val="en-US"/>
              </w:rPr>
              <w:t>; j++)</w:t>
            </w:r>
          </w:p>
        </w:tc>
        <w:tc>
          <w:tcPr>
            <w:tcW w:w="1140" w:type="dxa"/>
          </w:tcPr>
          <w:p w14:paraId="62701153" w14:textId="77777777" w:rsidR="0070539C" w:rsidRPr="007D25B0" w:rsidRDefault="0070539C" w:rsidP="00C73469">
            <w:pPr>
              <w:keepNext/>
              <w:tabs>
                <w:tab w:val="clear" w:pos="794"/>
                <w:tab w:val="clear" w:pos="1191"/>
                <w:tab w:val="clear" w:pos="1588"/>
                <w:tab w:val="clear" w:pos="1985"/>
              </w:tabs>
              <w:spacing w:before="0" w:after="60"/>
              <w:rPr>
                <w:lang w:val="en-US"/>
              </w:rPr>
            </w:pPr>
          </w:p>
        </w:tc>
      </w:tr>
      <w:tr w:rsidR="0070539C" w:rsidRPr="007D25B0" w14:paraId="1D5604CD" w14:textId="77777777" w:rsidTr="0070539C">
        <w:trPr>
          <w:trHeight w:val="289"/>
          <w:jc w:val="center"/>
        </w:trPr>
        <w:tc>
          <w:tcPr>
            <w:tcW w:w="7920" w:type="dxa"/>
          </w:tcPr>
          <w:p w14:paraId="6B15F0AF" w14:textId="77777777" w:rsidR="0070539C" w:rsidRPr="007D25B0" w:rsidRDefault="0070539C"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b/>
                <w:bCs/>
                <w:lang w:val="en-US"/>
              </w:rPr>
              <w:tab/>
            </w:r>
            <w:r w:rsidRPr="007D25B0">
              <w:rPr>
                <w:b/>
                <w:bCs/>
                <w:lang w:val="en-US"/>
              </w:rPr>
              <w:tab/>
              <w:t>output_layer_flag</w:t>
            </w:r>
            <w:r w:rsidRPr="007D25B0">
              <w:rPr>
                <w:lang w:val="en-US"/>
              </w:rPr>
              <w:t>[ i ]</w:t>
            </w:r>
            <w:r w:rsidRPr="007D25B0">
              <w:rPr>
                <w:bCs/>
                <w:lang w:val="en-US"/>
              </w:rPr>
              <w:t>[ j ]</w:t>
            </w:r>
          </w:p>
        </w:tc>
        <w:tc>
          <w:tcPr>
            <w:tcW w:w="1140" w:type="dxa"/>
          </w:tcPr>
          <w:p w14:paraId="43BF4F67" w14:textId="77777777" w:rsidR="0070539C" w:rsidRPr="007D25B0" w:rsidRDefault="0070539C" w:rsidP="00C73469">
            <w:pPr>
              <w:keepNext/>
              <w:tabs>
                <w:tab w:val="clear" w:pos="794"/>
                <w:tab w:val="clear" w:pos="1191"/>
                <w:tab w:val="clear" w:pos="1588"/>
                <w:tab w:val="clear" w:pos="1985"/>
              </w:tabs>
              <w:spacing w:before="0" w:after="60"/>
              <w:rPr>
                <w:lang w:val="en-US"/>
              </w:rPr>
            </w:pPr>
            <w:r w:rsidRPr="007D25B0">
              <w:rPr>
                <w:lang w:val="en-US"/>
              </w:rPr>
              <w:t>u(1)</w:t>
            </w:r>
          </w:p>
        </w:tc>
      </w:tr>
      <w:tr w:rsidR="0070539C" w:rsidRPr="007D25B0" w14:paraId="10507002" w14:textId="77777777" w:rsidTr="0070539C">
        <w:trPr>
          <w:trHeight w:val="289"/>
          <w:jc w:val="center"/>
        </w:trPr>
        <w:tc>
          <w:tcPr>
            <w:tcW w:w="7920" w:type="dxa"/>
          </w:tcPr>
          <w:p w14:paraId="0802F2E9"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Cs/>
                <w:lang w:val="en-US" w:eastAsia="ko-KR"/>
              </w:rPr>
              <w:tab/>
              <w:t>}</w:t>
            </w:r>
          </w:p>
        </w:tc>
        <w:tc>
          <w:tcPr>
            <w:tcW w:w="1140" w:type="dxa"/>
          </w:tcPr>
          <w:p w14:paraId="742D7E3A"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5BB5DC4C" w14:textId="77777777" w:rsidTr="0070539C">
        <w:trPr>
          <w:trHeight w:val="289"/>
          <w:jc w:val="center"/>
        </w:trPr>
        <w:tc>
          <w:tcPr>
            <w:tcW w:w="7920" w:type="dxa"/>
          </w:tcPr>
          <w:p w14:paraId="78E5B6A5"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Cs/>
                <w:lang w:val="en-US" w:eastAsia="ko-KR"/>
              </w:rPr>
              <w:tab/>
            </w:r>
            <w:r w:rsidRPr="007D25B0">
              <w:rPr>
                <w:b/>
                <w:bCs/>
                <w:lang w:val="en-US"/>
              </w:rPr>
              <w:t>profile_level_tier_idx</w:t>
            </w:r>
            <w:r w:rsidRPr="007D25B0">
              <w:rPr>
                <w:lang w:val="en-US"/>
              </w:rPr>
              <w:t>[ i ]</w:t>
            </w:r>
          </w:p>
        </w:tc>
        <w:tc>
          <w:tcPr>
            <w:tcW w:w="1140" w:type="dxa"/>
          </w:tcPr>
          <w:p w14:paraId="1F9CC171"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u(v)</w:t>
            </w:r>
          </w:p>
        </w:tc>
      </w:tr>
      <w:tr w:rsidR="0070539C" w:rsidRPr="007D25B0" w14:paraId="4118BF2D" w14:textId="77777777" w:rsidTr="0070539C">
        <w:trPr>
          <w:trHeight w:val="289"/>
          <w:jc w:val="center"/>
        </w:trPr>
        <w:tc>
          <w:tcPr>
            <w:tcW w:w="7920" w:type="dxa"/>
          </w:tcPr>
          <w:p w14:paraId="6AD13E0D"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b/>
                <w:bCs/>
                <w:lang w:val="en-US"/>
              </w:rPr>
              <w:tab/>
            </w:r>
            <w:r w:rsidRPr="007D25B0">
              <w:rPr>
                <w:bCs/>
                <w:lang w:val="en-US"/>
              </w:rPr>
              <w:t>}</w:t>
            </w:r>
          </w:p>
        </w:tc>
        <w:tc>
          <w:tcPr>
            <w:tcW w:w="1140" w:type="dxa"/>
          </w:tcPr>
          <w:p w14:paraId="78466EE2"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720661D5" w14:textId="77777777" w:rsidTr="0070539C">
        <w:trPr>
          <w:trHeight w:val="289"/>
          <w:jc w:val="center"/>
        </w:trPr>
        <w:tc>
          <w:tcPr>
            <w:tcW w:w="7920" w:type="dxa"/>
          </w:tcPr>
          <w:p w14:paraId="6D6AEA8D"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lang w:val="en-US" w:eastAsia="ko-KR"/>
              </w:rPr>
              <w:tab/>
            </w:r>
            <w:r w:rsidRPr="007D25B0">
              <w:rPr>
                <w:rFonts w:eastAsia="Batang"/>
                <w:b/>
                <w:bCs/>
                <w:lang w:val="en-US" w:eastAsia="ko-KR"/>
              </w:rPr>
              <w:t>rep_format_idx_present_flag</w:t>
            </w:r>
          </w:p>
        </w:tc>
        <w:tc>
          <w:tcPr>
            <w:tcW w:w="1140" w:type="dxa"/>
          </w:tcPr>
          <w:p w14:paraId="39B50ED2"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70539C" w:rsidRPr="007D25B0" w14:paraId="5BCFBB49" w14:textId="77777777" w:rsidTr="0070539C">
        <w:trPr>
          <w:trHeight w:val="289"/>
          <w:jc w:val="center"/>
        </w:trPr>
        <w:tc>
          <w:tcPr>
            <w:tcW w:w="7920" w:type="dxa"/>
          </w:tcPr>
          <w:p w14:paraId="79E41685"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lang w:val="en-US" w:eastAsia="ko-KR"/>
              </w:rPr>
              <w:tab/>
              <w:t>if( rep_format_idx_present_flag )</w:t>
            </w:r>
          </w:p>
        </w:tc>
        <w:tc>
          <w:tcPr>
            <w:tcW w:w="1140" w:type="dxa"/>
          </w:tcPr>
          <w:p w14:paraId="3E40ECF8"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08B046B3" w14:textId="77777777" w:rsidTr="0070539C">
        <w:trPr>
          <w:trHeight w:val="289"/>
          <w:jc w:val="center"/>
        </w:trPr>
        <w:tc>
          <w:tcPr>
            <w:tcW w:w="7920" w:type="dxa"/>
          </w:tcPr>
          <w:p w14:paraId="4B50CD84"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t>vps_num_rep_formats_minus1</w:t>
            </w:r>
          </w:p>
        </w:tc>
        <w:tc>
          <w:tcPr>
            <w:tcW w:w="1140" w:type="dxa"/>
          </w:tcPr>
          <w:p w14:paraId="75E90D4D"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70539C" w:rsidRPr="007D25B0" w14:paraId="4B336D02" w14:textId="77777777" w:rsidTr="0070539C">
        <w:trPr>
          <w:trHeight w:val="289"/>
          <w:jc w:val="center"/>
        </w:trPr>
        <w:tc>
          <w:tcPr>
            <w:tcW w:w="7920" w:type="dxa"/>
          </w:tcPr>
          <w:p w14:paraId="6D9500F0"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t>for( i = 0; i  &lt;=  vps_num_rep_formats_minus1; i++ )</w:t>
            </w:r>
          </w:p>
        </w:tc>
        <w:tc>
          <w:tcPr>
            <w:tcW w:w="1140" w:type="dxa"/>
          </w:tcPr>
          <w:p w14:paraId="0851F512"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16CE6EE7" w14:textId="77777777" w:rsidTr="0070539C">
        <w:trPr>
          <w:trHeight w:val="289"/>
          <w:jc w:val="center"/>
        </w:trPr>
        <w:tc>
          <w:tcPr>
            <w:tcW w:w="7920" w:type="dxa"/>
          </w:tcPr>
          <w:p w14:paraId="0EE9CBC8"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lang w:val="en-US"/>
              </w:rPr>
              <w:t>rep_format( )</w:t>
            </w:r>
          </w:p>
        </w:tc>
        <w:tc>
          <w:tcPr>
            <w:tcW w:w="1140" w:type="dxa"/>
          </w:tcPr>
          <w:p w14:paraId="3A3B7A45"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731B63FD" w14:textId="77777777" w:rsidTr="0070539C">
        <w:trPr>
          <w:trHeight w:val="289"/>
          <w:jc w:val="center"/>
        </w:trPr>
        <w:tc>
          <w:tcPr>
            <w:tcW w:w="7920" w:type="dxa"/>
          </w:tcPr>
          <w:p w14:paraId="0881527D"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t xml:space="preserve">if( rep_format_idx_present_flag ) </w:t>
            </w:r>
          </w:p>
        </w:tc>
        <w:tc>
          <w:tcPr>
            <w:tcW w:w="1140" w:type="dxa"/>
          </w:tcPr>
          <w:p w14:paraId="64462C39"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343DE7BD" w14:textId="77777777" w:rsidTr="0070539C">
        <w:trPr>
          <w:trHeight w:val="289"/>
          <w:jc w:val="center"/>
        </w:trPr>
        <w:tc>
          <w:tcPr>
            <w:tcW w:w="7920" w:type="dxa"/>
          </w:tcPr>
          <w:p w14:paraId="7CD7E694"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lang w:val="en-US"/>
              </w:rPr>
              <w:t>for( i = 1; i  &lt;=  vps_max_layers_minus1; i++ )</w:t>
            </w:r>
          </w:p>
        </w:tc>
        <w:tc>
          <w:tcPr>
            <w:tcW w:w="1140" w:type="dxa"/>
          </w:tcPr>
          <w:p w14:paraId="01B5BDC5"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05268587" w14:textId="77777777" w:rsidTr="0070539C">
        <w:trPr>
          <w:trHeight w:val="289"/>
          <w:jc w:val="center"/>
        </w:trPr>
        <w:tc>
          <w:tcPr>
            <w:tcW w:w="7920" w:type="dxa"/>
          </w:tcPr>
          <w:p w14:paraId="45F007D7"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bCs/>
                <w:lang w:val="en-US"/>
              </w:rPr>
              <w:tab/>
              <w:t>if( vps_num_rep_formats_minus1 &gt; 0 )</w:t>
            </w:r>
          </w:p>
        </w:tc>
        <w:tc>
          <w:tcPr>
            <w:tcW w:w="1140" w:type="dxa"/>
          </w:tcPr>
          <w:p w14:paraId="2469AD35"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3E495D57" w14:textId="77777777" w:rsidTr="0070539C">
        <w:trPr>
          <w:trHeight w:val="289"/>
          <w:jc w:val="center"/>
        </w:trPr>
        <w:tc>
          <w:tcPr>
            <w:tcW w:w="7920" w:type="dxa"/>
          </w:tcPr>
          <w:p w14:paraId="31DD3328"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bCs/>
                <w:lang w:val="en-US"/>
              </w:rPr>
              <w:tab/>
            </w:r>
            <w:r w:rsidRPr="007D25B0">
              <w:rPr>
                <w:rFonts w:eastAsia="MS Mincho"/>
                <w:bCs/>
                <w:lang w:val="en-US"/>
              </w:rPr>
              <w:tab/>
            </w:r>
            <w:r w:rsidRPr="007D25B0">
              <w:rPr>
                <w:rFonts w:eastAsia="MS Mincho"/>
                <w:b/>
                <w:bCs/>
                <w:lang w:val="en-US"/>
              </w:rPr>
              <w:t>vps_rep_format_idx</w:t>
            </w:r>
            <w:r w:rsidRPr="007D25B0">
              <w:rPr>
                <w:rFonts w:eastAsia="MS Mincho"/>
                <w:bCs/>
                <w:lang w:val="en-US"/>
              </w:rPr>
              <w:t>[ i ]</w:t>
            </w:r>
          </w:p>
        </w:tc>
        <w:tc>
          <w:tcPr>
            <w:tcW w:w="1140" w:type="dxa"/>
          </w:tcPr>
          <w:p w14:paraId="0E005855"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70539C" w:rsidRPr="007D25B0" w14:paraId="49524F92" w14:textId="77777777" w:rsidTr="0070539C">
        <w:trPr>
          <w:trHeight w:val="289"/>
          <w:jc w:val="center"/>
        </w:trPr>
        <w:tc>
          <w:tcPr>
            <w:tcW w:w="7920" w:type="dxa"/>
          </w:tcPr>
          <w:p w14:paraId="1F8EAFBE"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
                <w:bCs/>
                <w:lang w:val="en-US" w:eastAsia="ko-KR"/>
              </w:rPr>
              <w:t>max_one_active_ref_layer_flag</w:t>
            </w:r>
          </w:p>
        </w:tc>
        <w:tc>
          <w:tcPr>
            <w:tcW w:w="1140" w:type="dxa"/>
          </w:tcPr>
          <w:p w14:paraId="3FF8DD65"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70539C" w:rsidRPr="007D25B0" w14:paraId="7424D280" w14:textId="77777777" w:rsidTr="0070539C">
        <w:trPr>
          <w:trHeight w:val="289"/>
          <w:jc w:val="center"/>
        </w:trPr>
        <w:tc>
          <w:tcPr>
            <w:tcW w:w="7920" w:type="dxa"/>
          </w:tcPr>
          <w:p w14:paraId="75C372BF"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t>cross_layer_irap_aligned_flag</w:t>
            </w:r>
          </w:p>
        </w:tc>
        <w:tc>
          <w:tcPr>
            <w:tcW w:w="1140" w:type="dxa"/>
          </w:tcPr>
          <w:p w14:paraId="6615FA00"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70539C" w:rsidRPr="007D25B0" w14:paraId="1D2B376E" w14:textId="77777777" w:rsidTr="0070539C">
        <w:trPr>
          <w:trHeight w:val="289"/>
          <w:jc w:val="center"/>
        </w:trPr>
        <w:tc>
          <w:tcPr>
            <w:tcW w:w="7920" w:type="dxa"/>
          </w:tcPr>
          <w:p w14:paraId="43AC660C"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b/>
                <w:bCs/>
                <w:lang w:val="en-US"/>
              </w:rPr>
              <w:tab/>
              <w:t>direct_dep_type_len_minus2</w:t>
            </w:r>
          </w:p>
        </w:tc>
        <w:tc>
          <w:tcPr>
            <w:tcW w:w="1140" w:type="dxa"/>
          </w:tcPr>
          <w:p w14:paraId="47D3A344"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ue(v)</w:t>
            </w:r>
          </w:p>
        </w:tc>
      </w:tr>
      <w:tr w:rsidR="0070539C" w:rsidRPr="007D25B0" w14:paraId="7F8CCFF0" w14:textId="77777777" w:rsidTr="0070539C">
        <w:trPr>
          <w:trHeight w:val="289"/>
          <w:jc w:val="center"/>
        </w:trPr>
        <w:tc>
          <w:tcPr>
            <w:tcW w:w="7920" w:type="dxa"/>
          </w:tcPr>
          <w:p w14:paraId="1DFA34A1"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t>for( i = 1; i  &lt;=  vps_max_layers_minus1; i++ )</w:t>
            </w:r>
          </w:p>
        </w:tc>
        <w:tc>
          <w:tcPr>
            <w:tcW w:w="1140" w:type="dxa"/>
          </w:tcPr>
          <w:p w14:paraId="22C1CAC6"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139309F9" w14:textId="77777777" w:rsidTr="0070539C">
        <w:trPr>
          <w:trHeight w:val="289"/>
          <w:jc w:val="center"/>
        </w:trPr>
        <w:tc>
          <w:tcPr>
            <w:tcW w:w="7920" w:type="dxa"/>
          </w:tcPr>
          <w:p w14:paraId="58122B5D"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 xml:space="preserve">for( j = 0; j &lt; i; j++ ) </w:t>
            </w:r>
          </w:p>
        </w:tc>
        <w:tc>
          <w:tcPr>
            <w:tcW w:w="1140" w:type="dxa"/>
          </w:tcPr>
          <w:p w14:paraId="4C166E51"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1E78095E" w14:textId="77777777" w:rsidTr="0070539C">
        <w:trPr>
          <w:trHeight w:val="289"/>
          <w:jc w:val="center"/>
        </w:trPr>
        <w:tc>
          <w:tcPr>
            <w:tcW w:w="7920" w:type="dxa"/>
          </w:tcPr>
          <w:p w14:paraId="0AF24231"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if( direct_dependency_flag[ i ][ j ] )</w:t>
            </w:r>
          </w:p>
        </w:tc>
        <w:tc>
          <w:tcPr>
            <w:tcW w:w="1140" w:type="dxa"/>
          </w:tcPr>
          <w:p w14:paraId="0AE21624"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3AB778C3" w14:textId="77777777" w:rsidTr="0070539C">
        <w:trPr>
          <w:trHeight w:val="289"/>
          <w:jc w:val="center"/>
        </w:trPr>
        <w:tc>
          <w:tcPr>
            <w:tcW w:w="7920" w:type="dxa"/>
          </w:tcPr>
          <w:p w14:paraId="7E0C2E04"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direct_dependency_type</w:t>
            </w:r>
            <w:r w:rsidRPr="007D25B0">
              <w:rPr>
                <w:rFonts w:eastAsia="Batang"/>
                <w:bCs/>
                <w:lang w:val="en-US" w:eastAsia="ko-KR"/>
              </w:rPr>
              <w:t>[ i ][ j ]</w:t>
            </w:r>
          </w:p>
        </w:tc>
        <w:tc>
          <w:tcPr>
            <w:tcW w:w="1140" w:type="dxa"/>
          </w:tcPr>
          <w:p w14:paraId="344E4B9C"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u(v)</w:t>
            </w:r>
          </w:p>
        </w:tc>
      </w:tr>
      <w:tr w:rsidR="0070539C" w:rsidRPr="007D25B0" w14:paraId="7CAED121" w14:textId="77777777" w:rsidTr="0070539C">
        <w:trPr>
          <w:trHeight w:val="289"/>
          <w:jc w:val="center"/>
        </w:trPr>
        <w:tc>
          <w:tcPr>
            <w:tcW w:w="7920" w:type="dxa"/>
          </w:tcPr>
          <w:p w14:paraId="2BA0A98E" w14:textId="77777777" w:rsidR="0070539C" w:rsidRPr="007D25B0" w:rsidRDefault="0070539C" w:rsidP="008D0C5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lang w:val="en-US"/>
              </w:rPr>
              <w:tab/>
            </w:r>
            <w:r w:rsidRPr="007D25B0">
              <w:rPr>
                <w:b/>
                <w:lang w:val="en-CA"/>
              </w:rPr>
              <w:t xml:space="preserve"> single_layer_for_non_irap_flag</w:t>
            </w:r>
          </w:p>
        </w:tc>
        <w:tc>
          <w:tcPr>
            <w:tcW w:w="1140" w:type="dxa"/>
          </w:tcPr>
          <w:p w14:paraId="4D9588D2"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70539C" w:rsidRPr="007D25B0" w14:paraId="30BAB45E" w14:textId="77777777" w:rsidTr="0070539C">
        <w:trPr>
          <w:trHeight w:val="289"/>
          <w:jc w:val="center"/>
        </w:trPr>
        <w:tc>
          <w:tcPr>
            <w:tcW w:w="7920" w:type="dxa"/>
          </w:tcPr>
          <w:p w14:paraId="5999CDF5" w14:textId="77777777" w:rsidR="0070539C" w:rsidRPr="007D25B0" w:rsidRDefault="0070539C" w:rsidP="00C73469">
            <w:pPr>
              <w:keepNext/>
              <w:tabs>
                <w:tab w:val="left" w:pos="216"/>
                <w:tab w:val="left" w:pos="432"/>
                <w:tab w:val="left" w:pos="648"/>
                <w:tab w:val="left" w:pos="864"/>
                <w:tab w:val="left" w:pos="1296"/>
                <w:tab w:val="left" w:pos="1512"/>
                <w:tab w:val="left" w:pos="1728"/>
                <w:tab w:val="left" w:pos="1944"/>
                <w:tab w:val="left" w:pos="2160"/>
              </w:tabs>
              <w:spacing w:before="0"/>
              <w:rPr>
                <w:b/>
                <w:lang w:val="en-US"/>
              </w:rPr>
            </w:pPr>
            <w:r w:rsidRPr="007D25B0">
              <w:rPr>
                <w:b/>
                <w:lang w:val="en-US"/>
              </w:rPr>
              <w:tab/>
              <w:t>vps_vui_present_flag</w:t>
            </w:r>
          </w:p>
        </w:tc>
        <w:tc>
          <w:tcPr>
            <w:tcW w:w="1140" w:type="dxa"/>
          </w:tcPr>
          <w:p w14:paraId="7C7F0A4A" w14:textId="77777777" w:rsidR="0070539C" w:rsidRPr="007D25B0" w:rsidRDefault="0070539C" w:rsidP="00C73469">
            <w:pPr>
              <w:keepNext/>
              <w:spacing w:before="0" w:after="60"/>
              <w:rPr>
                <w:rFonts w:eastAsia="MS Mincho"/>
                <w:bCs/>
                <w:lang w:val="en-US"/>
              </w:rPr>
            </w:pPr>
            <w:r w:rsidRPr="007D25B0">
              <w:rPr>
                <w:rFonts w:eastAsia="MS Mincho"/>
                <w:bCs/>
                <w:lang w:val="en-US"/>
              </w:rPr>
              <w:t>u(1)</w:t>
            </w:r>
          </w:p>
        </w:tc>
      </w:tr>
      <w:tr w:rsidR="0070539C" w:rsidRPr="007D25B0" w14:paraId="6FC64C41" w14:textId="77777777" w:rsidTr="0070539C">
        <w:trPr>
          <w:trHeight w:val="289"/>
          <w:jc w:val="center"/>
        </w:trPr>
        <w:tc>
          <w:tcPr>
            <w:tcW w:w="7920" w:type="dxa"/>
          </w:tcPr>
          <w:p w14:paraId="05A63AD1" w14:textId="77777777" w:rsidR="0070539C" w:rsidRPr="007D25B0" w:rsidRDefault="0070539C"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t>if( vps_vui_present_flag ) {</w:t>
            </w:r>
          </w:p>
        </w:tc>
        <w:tc>
          <w:tcPr>
            <w:tcW w:w="1140" w:type="dxa"/>
          </w:tcPr>
          <w:p w14:paraId="552B0E09" w14:textId="77777777" w:rsidR="0070539C" w:rsidRPr="007D25B0" w:rsidRDefault="0070539C" w:rsidP="00C73469">
            <w:pPr>
              <w:keepNext/>
              <w:spacing w:before="0" w:after="60"/>
              <w:rPr>
                <w:rFonts w:eastAsia="MS Mincho"/>
                <w:bCs/>
                <w:lang w:val="en-US"/>
              </w:rPr>
            </w:pPr>
          </w:p>
        </w:tc>
      </w:tr>
      <w:tr w:rsidR="0070539C" w:rsidRPr="007D25B0" w14:paraId="0AC3B1AB" w14:textId="77777777" w:rsidTr="0070539C">
        <w:trPr>
          <w:trHeight w:val="289"/>
          <w:jc w:val="center"/>
        </w:trPr>
        <w:tc>
          <w:tcPr>
            <w:tcW w:w="7920" w:type="dxa"/>
          </w:tcPr>
          <w:p w14:paraId="2568436A" w14:textId="77777777" w:rsidR="0070539C" w:rsidRPr="007D25B0" w:rsidRDefault="0070539C"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rFonts w:eastAsia="Batang"/>
                <w:bCs/>
                <w:lang w:val="en-US" w:eastAsia="ko-KR"/>
              </w:rPr>
              <w:tab/>
              <w:t>while( !byte_aligned( ) )</w:t>
            </w:r>
          </w:p>
        </w:tc>
        <w:tc>
          <w:tcPr>
            <w:tcW w:w="1140" w:type="dxa"/>
          </w:tcPr>
          <w:p w14:paraId="2BEEFF45" w14:textId="77777777" w:rsidR="0070539C" w:rsidRPr="007D25B0" w:rsidRDefault="0070539C" w:rsidP="00C73469">
            <w:pPr>
              <w:keepNext/>
              <w:spacing w:before="0" w:after="60"/>
              <w:rPr>
                <w:rFonts w:eastAsia="MS Mincho"/>
                <w:bCs/>
                <w:lang w:val="en-US"/>
              </w:rPr>
            </w:pPr>
          </w:p>
        </w:tc>
      </w:tr>
      <w:tr w:rsidR="0070539C" w:rsidRPr="007D25B0" w14:paraId="2E8A7278" w14:textId="77777777" w:rsidTr="0070539C">
        <w:trPr>
          <w:trHeight w:val="289"/>
          <w:jc w:val="center"/>
        </w:trPr>
        <w:tc>
          <w:tcPr>
            <w:tcW w:w="7920" w:type="dxa"/>
          </w:tcPr>
          <w:p w14:paraId="1083980F" w14:textId="77777777" w:rsidR="0070539C" w:rsidRPr="007D25B0" w:rsidRDefault="0070539C"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vps_vui_alignment_bit_equal_to_one</w:t>
            </w:r>
          </w:p>
        </w:tc>
        <w:tc>
          <w:tcPr>
            <w:tcW w:w="1140" w:type="dxa"/>
          </w:tcPr>
          <w:p w14:paraId="236D2E00" w14:textId="77777777" w:rsidR="0070539C" w:rsidRPr="007D25B0" w:rsidRDefault="0070539C" w:rsidP="00C73469">
            <w:pPr>
              <w:keepNext/>
              <w:spacing w:before="0" w:after="60"/>
              <w:rPr>
                <w:rFonts w:eastAsia="MS Mincho"/>
                <w:bCs/>
                <w:lang w:val="en-US"/>
              </w:rPr>
            </w:pPr>
            <w:r w:rsidRPr="007D25B0">
              <w:rPr>
                <w:rFonts w:eastAsia="Batang"/>
                <w:bCs/>
                <w:lang w:val="en-US"/>
              </w:rPr>
              <w:t>u(1)</w:t>
            </w:r>
          </w:p>
        </w:tc>
      </w:tr>
      <w:tr w:rsidR="0070539C" w:rsidRPr="007D25B0" w14:paraId="149C3351" w14:textId="77777777" w:rsidTr="0070539C">
        <w:trPr>
          <w:trHeight w:val="289"/>
          <w:jc w:val="center"/>
        </w:trPr>
        <w:tc>
          <w:tcPr>
            <w:tcW w:w="7920" w:type="dxa"/>
          </w:tcPr>
          <w:p w14:paraId="10562F7A" w14:textId="77777777" w:rsidR="0070539C" w:rsidRPr="007D25B0" w:rsidRDefault="0070539C"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r>
            <w:r w:rsidRPr="007D25B0">
              <w:rPr>
                <w:lang w:val="en-US"/>
              </w:rPr>
              <w:tab/>
              <w:t>vps_vui( )</w:t>
            </w:r>
          </w:p>
        </w:tc>
        <w:tc>
          <w:tcPr>
            <w:tcW w:w="1140" w:type="dxa"/>
          </w:tcPr>
          <w:p w14:paraId="5568128B" w14:textId="77777777" w:rsidR="0070539C" w:rsidRPr="007D25B0" w:rsidRDefault="0070539C" w:rsidP="00C73469">
            <w:pPr>
              <w:keepNext/>
              <w:spacing w:before="0" w:after="60"/>
              <w:rPr>
                <w:rFonts w:eastAsia="MS Mincho"/>
                <w:bCs/>
                <w:lang w:val="en-US"/>
              </w:rPr>
            </w:pPr>
          </w:p>
        </w:tc>
      </w:tr>
      <w:tr w:rsidR="0070539C" w:rsidRPr="007D25B0" w14:paraId="632687B1" w14:textId="77777777" w:rsidTr="0070539C">
        <w:trPr>
          <w:trHeight w:val="289"/>
          <w:jc w:val="center"/>
        </w:trPr>
        <w:tc>
          <w:tcPr>
            <w:tcW w:w="7920" w:type="dxa"/>
          </w:tcPr>
          <w:p w14:paraId="47697594" w14:textId="77777777" w:rsidR="0070539C" w:rsidRPr="007D25B0" w:rsidRDefault="0070539C"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t>}</w:t>
            </w:r>
          </w:p>
        </w:tc>
        <w:tc>
          <w:tcPr>
            <w:tcW w:w="1140" w:type="dxa"/>
          </w:tcPr>
          <w:p w14:paraId="33D08FB9" w14:textId="77777777" w:rsidR="0070539C" w:rsidRPr="007D25B0" w:rsidRDefault="0070539C" w:rsidP="00C73469">
            <w:pPr>
              <w:keepNext/>
              <w:spacing w:before="0" w:after="60"/>
              <w:rPr>
                <w:rFonts w:eastAsia="MS Mincho"/>
                <w:bCs/>
                <w:lang w:val="en-US"/>
              </w:rPr>
            </w:pPr>
          </w:p>
        </w:tc>
      </w:tr>
      <w:tr w:rsidR="0070539C" w:rsidRPr="007D25B0" w14:paraId="331A1E4C" w14:textId="77777777" w:rsidTr="0070539C">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5830892F"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w:t>
            </w:r>
          </w:p>
        </w:tc>
        <w:tc>
          <w:tcPr>
            <w:tcW w:w="1140" w:type="dxa"/>
            <w:tcBorders>
              <w:top w:val="single" w:sz="4" w:space="0" w:color="auto"/>
              <w:left w:val="single" w:sz="4" w:space="0" w:color="auto"/>
              <w:bottom w:val="single" w:sz="4" w:space="0" w:color="auto"/>
              <w:right w:val="single" w:sz="4" w:space="0" w:color="auto"/>
            </w:tcBorders>
          </w:tcPr>
          <w:p w14:paraId="590BC1E4"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bl>
    <w:p w14:paraId="0C09149E" w14:textId="77777777" w:rsidR="008B3821" w:rsidRPr="007D25B0" w:rsidRDefault="008B3821" w:rsidP="008B3821">
      <w:pPr>
        <w:pStyle w:val="3N"/>
        <w:rPr>
          <w:lang w:val="en-US"/>
        </w:rPr>
      </w:pPr>
    </w:p>
    <w:p w14:paraId="53689E0E" w14:textId="77777777" w:rsidR="008B3821" w:rsidRPr="007D25B0" w:rsidRDefault="008B3821" w:rsidP="0070539C">
      <w:pPr>
        <w:pStyle w:val="3H4"/>
        <w:keepLines w:val="0"/>
        <w:numPr>
          <w:ilvl w:val="5"/>
          <w:numId w:val="39"/>
        </w:numPr>
        <w:tabs>
          <w:tab w:val="num" w:pos="1134"/>
        </w:tabs>
        <w:ind w:left="1134" w:hanging="1134"/>
        <w:rPr>
          <w:lang w:val="en-US"/>
        </w:rPr>
      </w:pPr>
      <w:r w:rsidRPr="007D25B0">
        <w:rPr>
          <w:lang w:val="en-US"/>
        </w:rPr>
        <w:lastRenderedPageBreak/>
        <w:t>Representation format syntax</w:t>
      </w:r>
    </w:p>
    <w:p w14:paraId="6F8462D0" w14:textId="77777777"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14:paraId="03EC7B00" w14:textId="77777777" w:rsidTr="00C73469">
        <w:trPr>
          <w:trHeight w:val="289"/>
          <w:jc w:val="center"/>
        </w:trPr>
        <w:tc>
          <w:tcPr>
            <w:tcW w:w="7920" w:type="dxa"/>
          </w:tcPr>
          <w:p w14:paraId="44CFBCB3"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lang w:val="en-US"/>
              </w:rPr>
              <w:t>rep_format( ) {</w:t>
            </w:r>
          </w:p>
        </w:tc>
        <w:tc>
          <w:tcPr>
            <w:tcW w:w="1152" w:type="dxa"/>
          </w:tcPr>
          <w:p w14:paraId="7086F185" w14:textId="77777777" w:rsidR="008B3821" w:rsidRPr="007D25B0" w:rsidRDefault="008B3821" w:rsidP="00C73469">
            <w:pPr>
              <w:keepNext/>
              <w:spacing w:before="0" w:after="60"/>
              <w:rPr>
                <w:rFonts w:eastAsia="MS Mincho"/>
                <w:bCs/>
                <w:lang w:val="en-US"/>
              </w:rPr>
            </w:pPr>
            <w:r w:rsidRPr="007D25B0">
              <w:rPr>
                <w:rFonts w:eastAsia="MS Mincho"/>
                <w:bCs/>
                <w:lang w:val="en-US"/>
              </w:rPr>
              <w:t>Descriptor</w:t>
            </w:r>
          </w:p>
        </w:tc>
      </w:tr>
      <w:tr w:rsidR="008B3821" w:rsidRPr="007D25B0" w14:paraId="1DD45BC8" w14:textId="77777777" w:rsidTr="00C73469">
        <w:trPr>
          <w:trHeight w:val="289"/>
          <w:jc w:val="center"/>
        </w:trPr>
        <w:tc>
          <w:tcPr>
            <w:tcW w:w="7920" w:type="dxa"/>
          </w:tcPr>
          <w:p w14:paraId="22374FE5"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
                <w:lang w:val="en-US"/>
              </w:rPr>
              <w:tab/>
              <w:t>chroma_format_vps_idc</w:t>
            </w:r>
          </w:p>
        </w:tc>
        <w:tc>
          <w:tcPr>
            <w:tcW w:w="1152" w:type="dxa"/>
          </w:tcPr>
          <w:p w14:paraId="3F00D411" w14:textId="77777777" w:rsidR="008B3821" w:rsidRPr="007D25B0" w:rsidRDefault="008B3821" w:rsidP="00C73469">
            <w:pPr>
              <w:keepNext/>
              <w:keepLines/>
              <w:spacing w:before="0" w:after="60"/>
              <w:rPr>
                <w:lang w:val="en-US"/>
              </w:rPr>
            </w:pPr>
            <w:r w:rsidRPr="007D25B0">
              <w:rPr>
                <w:lang w:val="en-US"/>
              </w:rPr>
              <w:t>u(2)</w:t>
            </w:r>
          </w:p>
        </w:tc>
      </w:tr>
      <w:tr w:rsidR="008B3821" w:rsidRPr="007D25B0" w14:paraId="7CCEE739" w14:textId="77777777" w:rsidTr="00C73469">
        <w:trPr>
          <w:trHeight w:val="289"/>
          <w:jc w:val="center"/>
        </w:trPr>
        <w:tc>
          <w:tcPr>
            <w:tcW w:w="7920" w:type="dxa"/>
          </w:tcPr>
          <w:p w14:paraId="76D1C5B2"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MS Mincho"/>
                <w:lang w:val="en-US"/>
              </w:rPr>
              <w:tab/>
              <w:t>if( chroma_format_vps_idc  = =  3 )</w:t>
            </w:r>
          </w:p>
        </w:tc>
        <w:tc>
          <w:tcPr>
            <w:tcW w:w="1152" w:type="dxa"/>
          </w:tcPr>
          <w:p w14:paraId="689A26C9" w14:textId="77777777" w:rsidR="008B3821" w:rsidRPr="007D25B0" w:rsidRDefault="008B3821" w:rsidP="00C73469">
            <w:pPr>
              <w:keepNext/>
              <w:keepLines/>
              <w:spacing w:before="0" w:after="60"/>
              <w:rPr>
                <w:lang w:val="en-US"/>
              </w:rPr>
            </w:pPr>
          </w:p>
        </w:tc>
      </w:tr>
      <w:tr w:rsidR="008B3821" w:rsidRPr="007D25B0" w14:paraId="19AE557F" w14:textId="77777777" w:rsidTr="00C73469">
        <w:trPr>
          <w:trHeight w:val="289"/>
          <w:jc w:val="center"/>
        </w:trPr>
        <w:tc>
          <w:tcPr>
            <w:tcW w:w="7920" w:type="dxa"/>
          </w:tcPr>
          <w:p w14:paraId="28897FBA"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
                <w:lang w:val="en-US"/>
              </w:rPr>
              <w:tab/>
            </w:r>
            <w:r w:rsidRPr="007D25B0">
              <w:rPr>
                <w:rFonts w:eastAsia="MS Mincho"/>
                <w:b/>
                <w:lang w:val="en-US"/>
              </w:rPr>
              <w:tab/>
              <w:t>separate_colour_plane_vps_flag</w:t>
            </w:r>
          </w:p>
        </w:tc>
        <w:tc>
          <w:tcPr>
            <w:tcW w:w="1152" w:type="dxa"/>
          </w:tcPr>
          <w:p w14:paraId="3DF5CC60" w14:textId="77777777" w:rsidR="008B3821" w:rsidRPr="007D25B0" w:rsidRDefault="008B3821" w:rsidP="00C73469">
            <w:pPr>
              <w:keepNext/>
              <w:keepLines/>
              <w:spacing w:before="0" w:after="60"/>
              <w:rPr>
                <w:lang w:val="en-US"/>
              </w:rPr>
            </w:pPr>
            <w:r w:rsidRPr="007D25B0">
              <w:rPr>
                <w:lang w:val="en-US"/>
              </w:rPr>
              <w:t>u(1)</w:t>
            </w:r>
          </w:p>
        </w:tc>
      </w:tr>
      <w:tr w:rsidR="008B3821" w:rsidRPr="007D25B0" w14:paraId="30E77675" w14:textId="77777777" w:rsidTr="00C73469">
        <w:trPr>
          <w:trHeight w:val="289"/>
          <w:jc w:val="center"/>
        </w:trPr>
        <w:tc>
          <w:tcPr>
            <w:tcW w:w="7920" w:type="dxa"/>
          </w:tcPr>
          <w:p w14:paraId="50129BB6"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MS Mincho"/>
                <w:b/>
                <w:bCs/>
                <w:lang w:val="en-US"/>
              </w:rPr>
              <w:tab/>
              <w:t>pic_width_vps_in_luma_samples</w:t>
            </w:r>
          </w:p>
        </w:tc>
        <w:tc>
          <w:tcPr>
            <w:tcW w:w="1152" w:type="dxa"/>
          </w:tcPr>
          <w:p w14:paraId="74EC8642" w14:textId="77777777" w:rsidR="008B3821" w:rsidRPr="007D25B0" w:rsidRDefault="008B3821" w:rsidP="00C73469">
            <w:pPr>
              <w:keepNext/>
              <w:keepLines/>
              <w:spacing w:before="0" w:after="60"/>
              <w:rPr>
                <w:lang w:val="en-US"/>
              </w:rPr>
            </w:pPr>
            <w:r w:rsidRPr="007D25B0">
              <w:rPr>
                <w:lang w:val="en-US"/>
              </w:rPr>
              <w:t>u(16)</w:t>
            </w:r>
          </w:p>
        </w:tc>
      </w:tr>
      <w:tr w:rsidR="008B3821" w:rsidRPr="007D25B0" w14:paraId="02CB855F" w14:textId="77777777" w:rsidTr="00C73469">
        <w:trPr>
          <w:trHeight w:val="289"/>
          <w:jc w:val="center"/>
        </w:trPr>
        <w:tc>
          <w:tcPr>
            <w:tcW w:w="7920" w:type="dxa"/>
          </w:tcPr>
          <w:p w14:paraId="3AB8304F"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MS Mincho"/>
                <w:b/>
                <w:bCs/>
                <w:lang w:val="en-US"/>
              </w:rPr>
              <w:tab/>
              <w:t>pic_height_vps_in_luma_samples</w:t>
            </w:r>
          </w:p>
        </w:tc>
        <w:tc>
          <w:tcPr>
            <w:tcW w:w="1152" w:type="dxa"/>
          </w:tcPr>
          <w:p w14:paraId="47221D51" w14:textId="77777777" w:rsidR="008B3821" w:rsidRPr="007D25B0" w:rsidRDefault="008B3821" w:rsidP="00C73469">
            <w:pPr>
              <w:keepNext/>
              <w:keepLines/>
              <w:spacing w:before="0" w:after="60"/>
              <w:rPr>
                <w:lang w:val="en-US"/>
              </w:rPr>
            </w:pPr>
            <w:r w:rsidRPr="007D25B0">
              <w:rPr>
                <w:lang w:val="en-US"/>
              </w:rPr>
              <w:t>u(16)</w:t>
            </w:r>
          </w:p>
        </w:tc>
      </w:tr>
      <w:tr w:rsidR="008B3821" w:rsidRPr="007D25B0" w14:paraId="17844F80" w14:textId="77777777" w:rsidTr="00C73469">
        <w:trPr>
          <w:trHeight w:val="289"/>
          <w:jc w:val="center"/>
        </w:trPr>
        <w:tc>
          <w:tcPr>
            <w:tcW w:w="7920" w:type="dxa"/>
          </w:tcPr>
          <w:p w14:paraId="54C831ED"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
                <w:lang w:val="en-US"/>
              </w:rPr>
              <w:tab/>
              <w:t>bit_depth_vps_luma_minus8</w:t>
            </w:r>
          </w:p>
        </w:tc>
        <w:tc>
          <w:tcPr>
            <w:tcW w:w="1152" w:type="dxa"/>
          </w:tcPr>
          <w:p w14:paraId="1F303595" w14:textId="77777777" w:rsidR="008B3821" w:rsidRPr="007D25B0" w:rsidRDefault="008B3821" w:rsidP="00C73469">
            <w:pPr>
              <w:keepNext/>
              <w:keepLines/>
              <w:spacing w:before="0" w:after="60"/>
              <w:rPr>
                <w:lang w:val="en-US"/>
              </w:rPr>
            </w:pPr>
            <w:r w:rsidRPr="007D25B0">
              <w:rPr>
                <w:lang w:val="en-US"/>
              </w:rPr>
              <w:t>u(4)</w:t>
            </w:r>
          </w:p>
        </w:tc>
      </w:tr>
      <w:tr w:rsidR="008B3821" w:rsidRPr="007D25B0" w14:paraId="6FA99148" w14:textId="77777777" w:rsidTr="00C73469">
        <w:trPr>
          <w:trHeight w:val="289"/>
          <w:jc w:val="center"/>
        </w:trPr>
        <w:tc>
          <w:tcPr>
            <w:tcW w:w="7920" w:type="dxa"/>
          </w:tcPr>
          <w:p w14:paraId="49EAA815"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
                <w:lang w:val="en-US"/>
              </w:rPr>
              <w:tab/>
              <w:t>bit_depth_vps_chroma_minus8</w:t>
            </w:r>
          </w:p>
        </w:tc>
        <w:tc>
          <w:tcPr>
            <w:tcW w:w="1152" w:type="dxa"/>
          </w:tcPr>
          <w:p w14:paraId="4A3F0B84" w14:textId="77777777" w:rsidR="008B3821" w:rsidRPr="007D25B0" w:rsidRDefault="008B3821" w:rsidP="00C73469">
            <w:pPr>
              <w:keepNext/>
              <w:keepLines/>
              <w:spacing w:before="0" w:after="60"/>
              <w:rPr>
                <w:lang w:val="en-US"/>
              </w:rPr>
            </w:pPr>
            <w:r w:rsidRPr="007D25B0">
              <w:rPr>
                <w:lang w:val="en-US"/>
              </w:rPr>
              <w:t>u(4)</w:t>
            </w:r>
          </w:p>
        </w:tc>
      </w:tr>
      <w:tr w:rsidR="008B3821" w:rsidRPr="007D25B0" w14:paraId="6ABAFD76" w14:textId="77777777"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57375830" w14:textId="77777777"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7D25B0">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14:paraId="013F0BF9" w14:textId="77777777" w:rsidR="008B3821" w:rsidRPr="007D25B0" w:rsidRDefault="008B3821" w:rsidP="00C73469">
            <w:pPr>
              <w:keepNext/>
              <w:spacing w:before="0" w:after="60"/>
              <w:rPr>
                <w:rFonts w:eastAsia="MS Mincho"/>
                <w:bCs/>
                <w:lang w:val="en-US"/>
              </w:rPr>
            </w:pPr>
          </w:p>
        </w:tc>
      </w:tr>
    </w:tbl>
    <w:p w14:paraId="229A85F1" w14:textId="77777777" w:rsidR="008B3821" w:rsidRPr="007D25B0" w:rsidRDefault="008B3821" w:rsidP="008B3821">
      <w:pPr>
        <w:pStyle w:val="3N"/>
        <w:rPr>
          <w:lang w:val="en-US"/>
        </w:rPr>
      </w:pPr>
    </w:p>
    <w:p w14:paraId="1D1126F9" w14:textId="77777777" w:rsidR="008B3821" w:rsidRPr="007D25B0" w:rsidRDefault="008B3821" w:rsidP="0070539C">
      <w:pPr>
        <w:pStyle w:val="3H4"/>
        <w:keepLines w:val="0"/>
        <w:numPr>
          <w:ilvl w:val="5"/>
          <w:numId w:val="39"/>
        </w:numPr>
        <w:tabs>
          <w:tab w:val="num" w:pos="1134"/>
        </w:tabs>
        <w:ind w:left="1134" w:hanging="1134"/>
        <w:rPr>
          <w:lang w:val="en-US"/>
        </w:rPr>
      </w:pPr>
      <w:r w:rsidRPr="007D25B0">
        <w:rPr>
          <w:lang w:val="en-US"/>
        </w:rPr>
        <w:lastRenderedPageBreak/>
        <w:t>VPS VUI syntax</w:t>
      </w:r>
    </w:p>
    <w:p w14:paraId="3610EFAE" w14:textId="77777777"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8B3821" w:rsidRPr="007D25B0" w14:paraId="61D96DC4" w14:textId="77777777" w:rsidTr="00C73469">
        <w:trPr>
          <w:trHeight w:val="289"/>
          <w:jc w:val="center"/>
        </w:trPr>
        <w:tc>
          <w:tcPr>
            <w:tcW w:w="7920" w:type="dxa"/>
          </w:tcPr>
          <w:p w14:paraId="42C7BC27"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lang w:val="en-US"/>
              </w:rPr>
              <w:t>vps_vui( ){</w:t>
            </w:r>
          </w:p>
        </w:tc>
        <w:tc>
          <w:tcPr>
            <w:tcW w:w="1153" w:type="dxa"/>
          </w:tcPr>
          <w:p w14:paraId="038A0B20" w14:textId="77777777" w:rsidR="008B3821" w:rsidRPr="007D25B0" w:rsidRDefault="008B3821" w:rsidP="00C73469">
            <w:pPr>
              <w:keepNext/>
              <w:spacing w:before="0" w:after="60"/>
              <w:rPr>
                <w:rFonts w:eastAsia="MS Mincho"/>
                <w:bCs/>
                <w:lang w:val="en-US"/>
              </w:rPr>
            </w:pPr>
            <w:r w:rsidRPr="007D25B0">
              <w:rPr>
                <w:rFonts w:eastAsia="MS Mincho"/>
                <w:bCs/>
                <w:lang w:val="en-US"/>
              </w:rPr>
              <w:t>Descriptor</w:t>
            </w:r>
          </w:p>
        </w:tc>
      </w:tr>
      <w:tr w:rsidR="008B3821" w:rsidRPr="007D25B0" w14:paraId="0262B5FC" w14:textId="77777777" w:rsidTr="00C73469">
        <w:trPr>
          <w:trHeight w:val="289"/>
          <w:jc w:val="center"/>
        </w:trPr>
        <w:tc>
          <w:tcPr>
            <w:tcW w:w="7920" w:type="dxa"/>
          </w:tcPr>
          <w:p w14:paraId="6D54D94F"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Batang"/>
                <w:bCs/>
                <w:lang w:val="en-US" w:eastAsia="ko-KR"/>
              </w:rPr>
              <w:tab/>
            </w:r>
            <w:r w:rsidRPr="007D25B0">
              <w:rPr>
                <w:b/>
                <w:lang w:val="en-US"/>
              </w:rPr>
              <w:t>bit_rate_present_vps_flag</w:t>
            </w:r>
          </w:p>
        </w:tc>
        <w:tc>
          <w:tcPr>
            <w:tcW w:w="1153" w:type="dxa"/>
          </w:tcPr>
          <w:p w14:paraId="6B21951F" w14:textId="77777777" w:rsidR="008B3821" w:rsidRPr="007D25B0" w:rsidRDefault="008B3821" w:rsidP="00C73469">
            <w:pPr>
              <w:keepNext/>
              <w:keepLines/>
              <w:spacing w:before="0" w:after="60"/>
              <w:rPr>
                <w:lang w:val="en-US"/>
              </w:rPr>
            </w:pPr>
            <w:r w:rsidRPr="007D25B0">
              <w:rPr>
                <w:lang w:val="en-US"/>
              </w:rPr>
              <w:t>u(1)</w:t>
            </w:r>
          </w:p>
        </w:tc>
      </w:tr>
      <w:tr w:rsidR="008B3821" w:rsidRPr="007D25B0" w14:paraId="4DEEA835" w14:textId="77777777" w:rsidTr="00C73469">
        <w:trPr>
          <w:trHeight w:val="289"/>
          <w:jc w:val="center"/>
        </w:trPr>
        <w:tc>
          <w:tcPr>
            <w:tcW w:w="7920" w:type="dxa"/>
          </w:tcPr>
          <w:p w14:paraId="1FEC316E"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b/>
                <w:lang w:val="en-US"/>
              </w:rPr>
              <w:t>pic_rate_present_vps_flag</w:t>
            </w:r>
          </w:p>
        </w:tc>
        <w:tc>
          <w:tcPr>
            <w:tcW w:w="1153" w:type="dxa"/>
          </w:tcPr>
          <w:p w14:paraId="43311B3C" w14:textId="77777777" w:rsidR="008B3821" w:rsidRPr="007D25B0" w:rsidRDefault="008B3821" w:rsidP="00C73469">
            <w:pPr>
              <w:keepNext/>
              <w:keepLines/>
              <w:spacing w:before="0" w:after="60"/>
              <w:rPr>
                <w:lang w:val="en-US"/>
              </w:rPr>
            </w:pPr>
            <w:r w:rsidRPr="007D25B0">
              <w:rPr>
                <w:lang w:val="en-US"/>
              </w:rPr>
              <w:t>u(1)</w:t>
            </w:r>
          </w:p>
        </w:tc>
      </w:tr>
      <w:tr w:rsidR="008B3821" w:rsidRPr="007D25B0" w14:paraId="0FA1690C" w14:textId="77777777" w:rsidTr="00C73469">
        <w:trPr>
          <w:trHeight w:val="289"/>
          <w:jc w:val="center"/>
        </w:trPr>
        <w:tc>
          <w:tcPr>
            <w:tcW w:w="7920" w:type="dxa"/>
          </w:tcPr>
          <w:p w14:paraId="57B7EA2B"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Batang"/>
                <w:bCs/>
                <w:lang w:val="en-US" w:eastAsia="ko-KR"/>
              </w:rPr>
              <w:tab/>
              <w:t>if( bit_rate_present_vps_flag  | |  pic_rate_present_vps_flag )</w:t>
            </w:r>
          </w:p>
        </w:tc>
        <w:tc>
          <w:tcPr>
            <w:tcW w:w="1153" w:type="dxa"/>
          </w:tcPr>
          <w:p w14:paraId="459F698F" w14:textId="77777777" w:rsidR="008B3821" w:rsidRPr="007D25B0" w:rsidRDefault="008B3821" w:rsidP="00C73469">
            <w:pPr>
              <w:keepNext/>
              <w:keepLines/>
              <w:spacing w:before="0" w:after="60"/>
              <w:rPr>
                <w:lang w:val="en-US"/>
              </w:rPr>
            </w:pPr>
          </w:p>
        </w:tc>
      </w:tr>
      <w:tr w:rsidR="008B3821" w:rsidRPr="007D25B0" w14:paraId="3EE88168" w14:textId="77777777" w:rsidTr="00C73469">
        <w:trPr>
          <w:trHeight w:val="289"/>
          <w:jc w:val="center"/>
        </w:trPr>
        <w:tc>
          <w:tcPr>
            <w:tcW w:w="7920" w:type="dxa"/>
          </w:tcPr>
          <w:p w14:paraId="3E479985"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Batang"/>
                <w:bCs/>
                <w:lang w:val="en-US" w:eastAsia="ko-KR"/>
              </w:rPr>
              <w:tab/>
            </w:r>
            <w:r w:rsidRPr="007D25B0">
              <w:rPr>
                <w:rFonts w:eastAsia="Batang"/>
                <w:bCs/>
                <w:lang w:val="en-US" w:eastAsia="ko-KR"/>
              </w:rPr>
              <w:tab/>
              <w:t>for( i = 0; i  &lt;=  vps_number_layer_sets_minus1; i++ )</w:t>
            </w:r>
          </w:p>
        </w:tc>
        <w:tc>
          <w:tcPr>
            <w:tcW w:w="1153" w:type="dxa"/>
          </w:tcPr>
          <w:p w14:paraId="5BD96AF1" w14:textId="77777777" w:rsidR="008B3821" w:rsidRPr="007D25B0" w:rsidRDefault="008B3821" w:rsidP="00C73469">
            <w:pPr>
              <w:keepNext/>
              <w:keepLines/>
              <w:spacing w:before="0" w:after="60"/>
              <w:rPr>
                <w:lang w:val="en-US"/>
              </w:rPr>
            </w:pPr>
          </w:p>
        </w:tc>
      </w:tr>
      <w:tr w:rsidR="008B3821" w:rsidRPr="007D25B0" w14:paraId="4DDF4040" w14:textId="77777777" w:rsidTr="00C73469">
        <w:trPr>
          <w:cantSplit/>
          <w:trHeight w:val="289"/>
          <w:jc w:val="center"/>
        </w:trPr>
        <w:tc>
          <w:tcPr>
            <w:tcW w:w="7920" w:type="dxa"/>
          </w:tcPr>
          <w:p w14:paraId="78B95529" w14:textId="77777777" w:rsidR="008B3821" w:rsidRPr="007D25B0" w:rsidRDefault="008B3821" w:rsidP="00C73469">
            <w:pPr>
              <w:pStyle w:val="tablesyntax"/>
              <w:rPr>
                <w:rFonts w:ascii="Times New Roman" w:hAnsi="Times New Roman"/>
                <w:b/>
                <w:lang w:val="en-US"/>
              </w:rPr>
            </w:pPr>
            <w:r w:rsidRPr="007D25B0">
              <w:rPr>
                <w:bCs/>
                <w:lang w:val="en-US"/>
              </w:rPr>
              <w:tab/>
            </w:r>
            <w:r w:rsidRPr="007D25B0">
              <w:rPr>
                <w:bCs/>
                <w:lang w:val="en-US"/>
              </w:rPr>
              <w:tab/>
            </w:r>
            <w:r w:rsidRPr="007D25B0">
              <w:rPr>
                <w:bCs/>
                <w:lang w:val="en-US"/>
              </w:rPr>
              <w:tab/>
              <w:t>for( j = 0; j  &lt;=  vps_max_sub_layers_minus1; j++ ) {</w:t>
            </w:r>
          </w:p>
        </w:tc>
        <w:tc>
          <w:tcPr>
            <w:tcW w:w="1153" w:type="dxa"/>
          </w:tcPr>
          <w:p w14:paraId="7904F2B0" w14:textId="77777777" w:rsidR="008B3821" w:rsidRPr="007D25B0" w:rsidRDefault="008B3821" w:rsidP="00C73469">
            <w:pPr>
              <w:pStyle w:val="tablecell"/>
              <w:rPr>
                <w:lang w:val="en-US"/>
              </w:rPr>
            </w:pPr>
          </w:p>
        </w:tc>
      </w:tr>
      <w:tr w:rsidR="008B3821" w:rsidRPr="007D25B0" w14:paraId="540EDD6E" w14:textId="77777777" w:rsidTr="00C73469">
        <w:trPr>
          <w:cantSplit/>
          <w:trHeight w:val="289"/>
          <w:jc w:val="center"/>
        </w:trPr>
        <w:tc>
          <w:tcPr>
            <w:tcW w:w="7920" w:type="dxa"/>
          </w:tcPr>
          <w:p w14:paraId="08B0A9E6" w14:textId="77777777" w:rsidR="008B3821" w:rsidRPr="007D25B0" w:rsidRDefault="008B3821" w:rsidP="00C73469">
            <w:pPr>
              <w:pStyle w:val="tablesyntax"/>
              <w:rPr>
                <w:bCs/>
                <w:lang w:val="en-US"/>
              </w:rPr>
            </w:pPr>
            <w:r w:rsidRPr="007D25B0">
              <w:rPr>
                <w:bCs/>
                <w:lang w:val="en-US"/>
              </w:rPr>
              <w:tab/>
            </w:r>
            <w:r w:rsidRPr="007D25B0">
              <w:rPr>
                <w:bCs/>
                <w:lang w:val="en-US"/>
              </w:rPr>
              <w:tab/>
            </w:r>
            <w:r w:rsidRPr="007D25B0">
              <w:rPr>
                <w:bCs/>
                <w:lang w:val="en-US"/>
              </w:rPr>
              <w:tab/>
            </w:r>
            <w:r w:rsidRPr="007D25B0">
              <w:rPr>
                <w:bCs/>
                <w:lang w:val="en-US"/>
              </w:rPr>
              <w:tab/>
              <w:t>if( bit_rate_present_vps_flag )</w:t>
            </w:r>
          </w:p>
        </w:tc>
        <w:tc>
          <w:tcPr>
            <w:tcW w:w="1153" w:type="dxa"/>
          </w:tcPr>
          <w:p w14:paraId="7C729D70" w14:textId="77777777" w:rsidR="008B3821" w:rsidRPr="007D25B0" w:rsidRDefault="008B3821" w:rsidP="00C73469">
            <w:pPr>
              <w:pStyle w:val="tablecell"/>
              <w:rPr>
                <w:lang w:val="en-US"/>
              </w:rPr>
            </w:pPr>
          </w:p>
        </w:tc>
      </w:tr>
      <w:tr w:rsidR="008B3821" w:rsidRPr="007D25B0" w14:paraId="278C1E2C" w14:textId="77777777" w:rsidTr="00C73469">
        <w:trPr>
          <w:cantSplit/>
          <w:trHeight w:val="289"/>
          <w:jc w:val="center"/>
        </w:trPr>
        <w:tc>
          <w:tcPr>
            <w:tcW w:w="7920" w:type="dxa"/>
          </w:tcPr>
          <w:p w14:paraId="595195A8" w14:textId="77777777" w:rsidR="008B3821" w:rsidRPr="007D25B0" w:rsidRDefault="008B3821" w:rsidP="00C73469">
            <w:pPr>
              <w:pStyle w:val="tablesyntax"/>
              <w:rPr>
                <w:rFonts w:ascii="Times New Roman" w:hAnsi="Times New Roman"/>
                <w:b/>
                <w:lang w:val="en-US"/>
              </w:rPr>
            </w:pPr>
            <w:r w:rsidRPr="007D25B0">
              <w:rPr>
                <w:b/>
                <w:bCs/>
                <w:lang w:val="en-US"/>
              </w:rPr>
              <w:tab/>
            </w:r>
            <w:r w:rsidRPr="007D25B0">
              <w:rPr>
                <w:b/>
                <w:bCs/>
                <w:lang w:val="en-US"/>
              </w:rPr>
              <w:tab/>
            </w:r>
            <w:r w:rsidRPr="007D25B0">
              <w:rPr>
                <w:b/>
                <w:bCs/>
                <w:lang w:val="en-US"/>
              </w:rPr>
              <w:tab/>
            </w:r>
            <w:r w:rsidRPr="007D25B0">
              <w:rPr>
                <w:b/>
                <w:bCs/>
                <w:lang w:val="en-US"/>
              </w:rPr>
              <w:tab/>
            </w:r>
            <w:r w:rsidRPr="007D25B0">
              <w:rPr>
                <w:b/>
                <w:bCs/>
                <w:lang w:val="en-US"/>
              </w:rPr>
              <w:tab/>
              <w:t>bit_rate_present_flag</w:t>
            </w:r>
            <w:r w:rsidRPr="007D25B0">
              <w:rPr>
                <w:bCs/>
                <w:lang w:val="en-US"/>
              </w:rPr>
              <w:t>[ i ][ j ]</w:t>
            </w:r>
          </w:p>
        </w:tc>
        <w:tc>
          <w:tcPr>
            <w:tcW w:w="1153" w:type="dxa"/>
          </w:tcPr>
          <w:p w14:paraId="29E73FED" w14:textId="77777777" w:rsidR="008B3821" w:rsidRPr="007D25B0" w:rsidRDefault="008B3821" w:rsidP="00C73469">
            <w:pPr>
              <w:pStyle w:val="tablecell"/>
              <w:rPr>
                <w:lang w:val="en-US"/>
              </w:rPr>
            </w:pPr>
            <w:r w:rsidRPr="007D25B0">
              <w:rPr>
                <w:lang w:val="en-US"/>
              </w:rPr>
              <w:t>u(1)</w:t>
            </w:r>
          </w:p>
        </w:tc>
      </w:tr>
      <w:tr w:rsidR="008B3821" w:rsidRPr="007D25B0" w14:paraId="7A24A233" w14:textId="77777777" w:rsidTr="00C73469">
        <w:trPr>
          <w:cantSplit/>
          <w:trHeight w:val="289"/>
          <w:jc w:val="center"/>
        </w:trPr>
        <w:tc>
          <w:tcPr>
            <w:tcW w:w="7920" w:type="dxa"/>
          </w:tcPr>
          <w:p w14:paraId="456E44DE" w14:textId="77777777" w:rsidR="008B3821" w:rsidRPr="007D25B0" w:rsidRDefault="008B3821" w:rsidP="00C73469">
            <w:pPr>
              <w:pStyle w:val="tablesyntax"/>
              <w:rPr>
                <w:bCs/>
                <w:lang w:val="en-US"/>
              </w:rPr>
            </w:pPr>
            <w:r w:rsidRPr="007D25B0">
              <w:rPr>
                <w:bCs/>
                <w:lang w:val="en-US"/>
              </w:rPr>
              <w:tab/>
            </w:r>
            <w:r w:rsidRPr="007D25B0">
              <w:rPr>
                <w:bCs/>
                <w:lang w:val="en-US"/>
              </w:rPr>
              <w:tab/>
            </w:r>
            <w:r w:rsidRPr="007D25B0">
              <w:rPr>
                <w:bCs/>
                <w:lang w:val="en-US"/>
              </w:rPr>
              <w:tab/>
            </w:r>
            <w:r w:rsidRPr="007D25B0">
              <w:rPr>
                <w:bCs/>
                <w:lang w:val="en-US"/>
              </w:rPr>
              <w:tab/>
              <w:t>if( pic_rate_present_vps_flag )</w:t>
            </w:r>
          </w:p>
        </w:tc>
        <w:tc>
          <w:tcPr>
            <w:tcW w:w="1153" w:type="dxa"/>
          </w:tcPr>
          <w:p w14:paraId="3254CC0B" w14:textId="77777777" w:rsidR="008B3821" w:rsidRPr="007D25B0" w:rsidRDefault="008B3821" w:rsidP="00C73469">
            <w:pPr>
              <w:pStyle w:val="tablecell"/>
              <w:rPr>
                <w:lang w:val="en-US"/>
              </w:rPr>
            </w:pPr>
          </w:p>
        </w:tc>
      </w:tr>
      <w:tr w:rsidR="008B3821" w:rsidRPr="007D25B0" w14:paraId="645EF7E2" w14:textId="77777777" w:rsidTr="00C73469">
        <w:trPr>
          <w:cantSplit/>
          <w:trHeight w:val="289"/>
          <w:jc w:val="center"/>
        </w:trPr>
        <w:tc>
          <w:tcPr>
            <w:tcW w:w="7920" w:type="dxa"/>
          </w:tcPr>
          <w:p w14:paraId="6A6F876B" w14:textId="77777777" w:rsidR="008B3821" w:rsidRPr="007D25B0" w:rsidRDefault="008B3821" w:rsidP="00C73469">
            <w:pPr>
              <w:pStyle w:val="tablesyntax"/>
              <w:rPr>
                <w:rFonts w:ascii="Times New Roman" w:hAnsi="Times New Roman"/>
                <w:b/>
                <w:lang w:val="en-US"/>
              </w:rPr>
            </w:pPr>
            <w:r w:rsidRPr="007D25B0">
              <w:rPr>
                <w:b/>
                <w:bCs/>
                <w:lang w:val="en-US"/>
              </w:rPr>
              <w:tab/>
            </w:r>
            <w:r w:rsidRPr="007D25B0">
              <w:rPr>
                <w:b/>
                <w:bCs/>
                <w:lang w:val="en-US"/>
              </w:rPr>
              <w:tab/>
            </w:r>
            <w:r w:rsidRPr="007D25B0">
              <w:rPr>
                <w:b/>
                <w:bCs/>
                <w:lang w:val="en-US"/>
              </w:rPr>
              <w:tab/>
            </w:r>
            <w:r w:rsidRPr="007D25B0">
              <w:rPr>
                <w:b/>
                <w:bCs/>
                <w:lang w:val="en-US"/>
              </w:rPr>
              <w:tab/>
            </w:r>
            <w:r w:rsidRPr="007D25B0">
              <w:rPr>
                <w:b/>
                <w:bCs/>
                <w:lang w:val="en-US"/>
              </w:rPr>
              <w:tab/>
              <w:t>pic_rate_present_flag</w:t>
            </w:r>
            <w:r w:rsidRPr="007D25B0">
              <w:rPr>
                <w:bCs/>
                <w:lang w:val="en-US"/>
              </w:rPr>
              <w:t>[ i ][ j ]</w:t>
            </w:r>
          </w:p>
        </w:tc>
        <w:tc>
          <w:tcPr>
            <w:tcW w:w="1153" w:type="dxa"/>
          </w:tcPr>
          <w:p w14:paraId="53AB0EAD" w14:textId="77777777" w:rsidR="008B3821" w:rsidRPr="007D25B0" w:rsidRDefault="008B3821" w:rsidP="00C73469">
            <w:pPr>
              <w:pStyle w:val="tablecell"/>
              <w:rPr>
                <w:lang w:val="en-US"/>
              </w:rPr>
            </w:pPr>
            <w:r w:rsidRPr="007D25B0">
              <w:rPr>
                <w:lang w:val="en-US"/>
              </w:rPr>
              <w:t>u(1)</w:t>
            </w:r>
          </w:p>
        </w:tc>
      </w:tr>
      <w:tr w:rsidR="008B3821" w:rsidRPr="007D25B0" w14:paraId="3AB6C4A4" w14:textId="77777777" w:rsidTr="00C73469">
        <w:trPr>
          <w:cantSplit/>
          <w:trHeight w:val="289"/>
          <w:jc w:val="center"/>
        </w:trPr>
        <w:tc>
          <w:tcPr>
            <w:tcW w:w="7920" w:type="dxa"/>
          </w:tcPr>
          <w:p w14:paraId="2A588EAA" w14:textId="77777777" w:rsidR="008B3821" w:rsidRPr="007D25B0" w:rsidRDefault="008B3821" w:rsidP="00C73469">
            <w:pPr>
              <w:pStyle w:val="tablesyntax"/>
              <w:rPr>
                <w:rFonts w:ascii="Times New Roman" w:hAnsi="Times New Roman"/>
                <w:b/>
                <w:lang w:val="en-US" w:eastAsia="ko-KR"/>
              </w:rPr>
            </w:pPr>
            <w:r w:rsidRPr="007D25B0">
              <w:rPr>
                <w:bCs/>
                <w:lang w:val="en-US"/>
              </w:rPr>
              <w:tab/>
            </w:r>
            <w:r w:rsidRPr="007D25B0">
              <w:rPr>
                <w:bCs/>
                <w:lang w:val="en-US"/>
              </w:rPr>
              <w:tab/>
            </w:r>
            <w:r w:rsidRPr="007D25B0">
              <w:rPr>
                <w:bCs/>
                <w:lang w:val="en-US"/>
              </w:rPr>
              <w:tab/>
            </w:r>
            <w:r w:rsidRPr="007D25B0">
              <w:rPr>
                <w:bCs/>
                <w:lang w:val="en-US"/>
              </w:rPr>
              <w:tab/>
              <w:t>if( bit_rate_present_flag[ i ][ j ] ) {</w:t>
            </w:r>
          </w:p>
        </w:tc>
        <w:tc>
          <w:tcPr>
            <w:tcW w:w="1153" w:type="dxa"/>
          </w:tcPr>
          <w:p w14:paraId="2265E960" w14:textId="77777777" w:rsidR="008B3821" w:rsidRPr="007D25B0" w:rsidRDefault="008B3821" w:rsidP="00C73469">
            <w:pPr>
              <w:pStyle w:val="tablecell"/>
              <w:rPr>
                <w:lang w:val="en-US" w:eastAsia="ko-KR"/>
              </w:rPr>
            </w:pPr>
          </w:p>
        </w:tc>
      </w:tr>
      <w:tr w:rsidR="008B3821" w:rsidRPr="007D25B0" w14:paraId="7A420D7F" w14:textId="77777777" w:rsidTr="00C73469">
        <w:trPr>
          <w:cantSplit/>
          <w:trHeight w:val="289"/>
          <w:jc w:val="center"/>
        </w:trPr>
        <w:tc>
          <w:tcPr>
            <w:tcW w:w="7920" w:type="dxa"/>
          </w:tcPr>
          <w:p w14:paraId="10A2AD55" w14:textId="77777777" w:rsidR="008B3821" w:rsidRPr="007D25B0" w:rsidRDefault="008B3821" w:rsidP="00C73469">
            <w:pPr>
              <w:pStyle w:val="tablesyntax"/>
              <w:rPr>
                <w:bCs/>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avg_bit_rate</w:t>
            </w:r>
            <w:r w:rsidRPr="007D25B0">
              <w:rPr>
                <w:bCs/>
                <w:lang w:val="en-US"/>
              </w:rPr>
              <w:t>[ i ][ j ]</w:t>
            </w:r>
          </w:p>
        </w:tc>
        <w:tc>
          <w:tcPr>
            <w:tcW w:w="1153" w:type="dxa"/>
          </w:tcPr>
          <w:p w14:paraId="4BE062FB" w14:textId="77777777" w:rsidR="008B3821" w:rsidRPr="007D25B0" w:rsidRDefault="008B3821" w:rsidP="00C73469">
            <w:pPr>
              <w:pStyle w:val="tablecell"/>
              <w:rPr>
                <w:lang w:val="en-US" w:eastAsia="ko-KR"/>
              </w:rPr>
            </w:pPr>
            <w:r w:rsidRPr="007D25B0">
              <w:rPr>
                <w:lang w:val="en-US"/>
              </w:rPr>
              <w:t>u(16)</w:t>
            </w:r>
          </w:p>
        </w:tc>
      </w:tr>
      <w:tr w:rsidR="008B3821" w:rsidRPr="007D25B0" w14:paraId="0BB66710" w14:textId="77777777" w:rsidTr="00C73469">
        <w:trPr>
          <w:cantSplit/>
          <w:trHeight w:val="289"/>
          <w:jc w:val="center"/>
        </w:trPr>
        <w:tc>
          <w:tcPr>
            <w:tcW w:w="7920" w:type="dxa"/>
          </w:tcPr>
          <w:p w14:paraId="530CCAEE" w14:textId="77777777"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max_bit_rate</w:t>
            </w:r>
            <w:r w:rsidRPr="007D25B0">
              <w:rPr>
                <w:bCs/>
                <w:lang w:val="en-US"/>
              </w:rPr>
              <w:t>[ i ][ j ]</w:t>
            </w:r>
          </w:p>
        </w:tc>
        <w:tc>
          <w:tcPr>
            <w:tcW w:w="1153" w:type="dxa"/>
          </w:tcPr>
          <w:p w14:paraId="2CD1E7CD" w14:textId="77777777" w:rsidR="008B3821" w:rsidRPr="007D25B0" w:rsidRDefault="008B3821" w:rsidP="00C73469">
            <w:pPr>
              <w:pStyle w:val="tablecell"/>
              <w:rPr>
                <w:lang w:val="en-US"/>
              </w:rPr>
            </w:pPr>
            <w:r w:rsidRPr="007D25B0">
              <w:rPr>
                <w:lang w:val="en-US"/>
              </w:rPr>
              <w:t>u(16)</w:t>
            </w:r>
          </w:p>
        </w:tc>
      </w:tr>
      <w:tr w:rsidR="008B3821" w:rsidRPr="007D25B0" w14:paraId="580B21F1" w14:textId="77777777" w:rsidTr="00C73469">
        <w:trPr>
          <w:cantSplit/>
          <w:trHeight w:val="289"/>
          <w:jc w:val="center"/>
        </w:trPr>
        <w:tc>
          <w:tcPr>
            <w:tcW w:w="7920" w:type="dxa"/>
          </w:tcPr>
          <w:p w14:paraId="6F9C7E24" w14:textId="77777777"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w:t>
            </w:r>
          </w:p>
        </w:tc>
        <w:tc>
          <w:tcPr>
            <w:tcW w:w="1153" w:type="dxa"/>
          </w:tcPr>
          <w:p w14:paraId="61A02728" w14:textId="77777777" w:rsidR="008B3821" w:rsidRPr="007D25B0" w:rsidRDefault="008B3821" w:rsidP="00C73469">
            <w:pPr>
              <w:pStyle w:val="tablecell"/>
              <w:rPr>
                <w:lang w:val="en-US"/>
              </w:rPr>
            </w:pPr>
          </w:p>
        </w:tc>
      </w:tr>
      <w:tr w:rsidR="008B3821" w:rsidRPr="007D25B0" w14:paraId="25F35730" w14:textId="77777777" w:rsidTr="00C73469">
        <w:trPr>
          <w:cantSplit/>
          <w:trHeight w:val="289"/>
          <w:jc w:val="center"/>
        </w:trPr>
        <w:tc>
          <w:tcPr>
            <w:tcW w:w="7920" w:type="dxa"/>
          </w:tcPr>
          <w:p w14:paraId="3E21F06B" w14:textId="77777777"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if( pic_rate_present_flag</w:t>
            </w:r>
            <w:r w:rsidRPr="007D25B0">
              <w:rPr>
                <w:bCs/>
                <w:lang w:val="en-US"/>
              </w:rPr>
              <w:t xml:space="preserve">[ i ][ j ] </w:t>
            </w:r>
            <w:r w:rsidRPr="007D25B0">
              <w:rPr>
                <w:lang w:val="en-US"/>
              </w:rPr>
              <w:t>) {</w:t>
            </w:r>
          </w:p>
        </w:tc>
        <w:tc>
          <w:tcPr>
            <w:tcW w:w="1153" w:type="dxa"/>
          </w:tcPr>
          <w:p w14:paraId="371118DB" w14:textId="77777777" w:rsidR="008B3821" w:rsidRPr="007D25B0" w:rsidRDefault="008B3821" w:rsidP="00C73469">
            <w:pPr>
              <w:pStyle w:val="tablecell"/>
              <w:rPr>
                <w:lang w:val="en-US"/>
              </w:rPr>
            </w:pPr>
          </w:p>
        </w:tc>
      </w:tr>
      <w:tr w:rsidR="008B3821" w:rsidRPr="007D25B0" w14:paraId="5510CB8A" w14:textId="77777777" w:rsidTr="00C73469">
        <w:trPr>
          <w:cantSplit/>
          <w:trHeight w:val="289"/>
          <w:jc w:val="center"/>
        </w:trPr>
        <w:tc>
          <w:tcPr>
            <w:tcW w:w="7920" w:type="dxa"/>
          </w:tcPr>
          <w:p w14:paraId="036486D0" w14:textId="77777777"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constant_pic_rate_idc</w:t>
            </w:r>
            <w:r w:rsidRPr="007D25B0">
              <w:rPr>
                <w:bCs/>
                <w:lang w:val="en-US"/>
              </w:rPr>
              <w:t>[ i ][ j ]</w:t>
            </w:r>
          </w:p>
        </w:tc>
        <w:tc>
          <w:tcPr>
            <w:tcW w:w="1153" w:type="dxa"/>
          </w:tcPr>
          <w:p w14:paraId="429479C8" w14:textId="77777777" w:rsidR="008B3821" w:rsidRPr="007D25B0" w:rsidRDefault="008B3821" w:rsidP="00C73469">
            <w:pPr>
              <w:pStyle w:val="tablecell"/>
              <w:rPr>
                <w:lang w:val="en-US"/>
              </w:rPr>
            </w:pPr>
            <w:r w:rsidRPr="007D25B0">
              <w:rPr>
                <w:lang w:val="en-US"/>
              </w:rPr>
              <w:t>u(2)</w:t>
            </w:r>
          </w:p>
        </w:tc>
      </w:tr>
      <w:tr w:rsidR="008B3821" w:rsidRPr="007D25B0" w14:paraId="2F224408" w14:textId="77777777" w:rsidTr="00C73469">
        <w:trPr>
          <w:cantSplit/>
          <w:trHeight w:val="289"/>
          <w:jc w:val="center"/>
        </w:trPr>
        <w:tc>
          <w:tcPr>
            <w:tcW w:w="7920" w:type="dxa"/>
          </w:tcPr>
          <w:p w14:paraId="005D5DD4" w14:textId="77777777"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avg_pic_rate</w:t>
            </w:r>
            <w:r w:rsidRPr="007D25B0">
              <w:rPr>
                <w:bCs/>
                <w:lang w:val="en-US"/>
              </w:rPr>
              <w:t>[ i ][ j ]</w:t>
            </w:r>
          </w:p>
        </w:tc>
        <w:tc>
          <w:tcPr>
            <w:tcW w:w="1153" w:type="dxa"/>
          </w:tcPr>
          <w:p w14:paraId="18E548B0" w14:textId="77777777" w:rsidR="008B3821" w:rsidRPr="007D25B0" w:rsidRDefault="008B3821" w:rsidP="00C73469">
            <w:pPr>
              <w:pStyle w:val="tablecell"/>
              <w:rPr>
                <w:lang w:val="en-US"/>
              </w:rPr>
            </w:pPr>
            <w:r w:rsidRPr="007D25B0">
              <w:rPr>
                <w:lang w:val="en-US"/>
              </w:rPr>
              <w:t>u(16)</w:t>
            </w:r>
          </w:p>
        </w:tc>
      </w:tr>
      <w:tr w:rsidR="008B3821" w:rsidRPr="007D25B0" w14:paraId="0527C47F" w14:textId="77777777" w:rsidTr="00C73469">
        <w:trPr>
          <w:cantSplit/>
          <w:trHeight w:val="289"/>
          <w:jc w:val="center"/>
        </w:trPr>
        <w:tc>
          <w:tcPr>
            <w:tcW w:w="7920" w:type="dxa"/>
          </w:tcPr>
          <w:p w14:paraId="5098C2AD" w14:textId="77777777"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w:t>
            </w:r>
          </w:p>
        </w:tc>
        <w:tc>
          <w:tcPr>
            <w:tcW w:w="1153" w:type="dxa"/>
          </w:tcPr>
          <w:p w14:paraId="0F7135C0" w14:textId="77777777" w:rsidR="008B3821" w:rsidRPr="007D25B0" w:rsidRDefault="008B3821" w:rsidP="00C73469">
            <w:pPr>
              <w:pStyle w:val="tablecell"/>
              <w:rPr>
                <w:lang w:val="en-US"/>
              </w:rPr>
            </w:pPr>
          </w:p>
        </w:tc>
      </w:tr>
      <w:tr w:rsidR="008B3821" w:rsidRPr="007D25B0" w14:paraId="73161A82" w14:textId="77777777"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61A9E306" w14:textId="77777777"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14:paraId="4D77416F" w14:textId="77777777" w:rsidR="008B3821" w:rsidRPr="007D25B0" w:rsidRDefault="008B3821" w:rsidP="00C73469">
            <w:pPr>
              <w:keepNext/>
              <w:spacing w:before="0" w:after="60"/>
              <w:rPr>
                <w:rFonts w:eastAsia="MS Mincho"/>
                <w:bCs/>
                <w:lang w:val="en-US"/>
              </w:rPr>
            </w:pPr>
          </w:p>
        </w:tc>
      </w:tr>
      <w:tr w:rsidR="008B3821" w:rsidRPr="007D25B0" w14:paraId="4A402D12" w14:textId="77777777" w:rsidTr="00C73469">
        <w:trPr>
          <w:cantSplit/>
          <w:trHeight w:val="289"/>
          <w:jc w:val="center"/>
        </w:trPr>
        <w:tc>
          <w:tcPr>
            <w:tcW w:w="7920" w:type="dxa"/>
          </w:tcPr>
          <w:p w14:paraId="3203EF9A" w14:textId="77777777"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Cs/>
                <w:lang w:val="en-US"/>
              </w:rPr>
              <w:t>for( i = 1; i  &lt;=  vps_max_layers_minus1; i++ )</w:t>
            </w:r>
          </w:p>
        </w:tc>
        <w:tc>
          <w:tcPr>
            <w:tcW w:w="1153" w:type="dxa"/>
          </w:tcPr>
          <w:p w14:paraId="5C0BC2E2" w14:textId="77777777" w:rsidR="008B3821" w:rsidRPr="007D25B0" w:rsidRDefault="008B3821" w:rsidP="00C73469">
            <w:pPr>
              <w:pStyle w:val="tablecell"/>
              <w:rPr>
                <w:lang w:val="en-US"/>
              </w:rPr>
            </w:pPr>
          </w:p>
        </w:tc>
      </w:tr>
      <w:tr w:rsidR="008B3821" w:rsidRPr="007D25B0" w14:paraId="0FB52021" w14:textId="77777777" w:rsidTr="00C73469">
        <w:trPr>
          <w:cantSplit/>
          <w:trHeight w:val="289"/>
          <w:jc w:val="center"/>
        </w:trPr>
        <w:tc>
          <w:tcPr>
            <w:tcW w:w="7920" w:type="dxa"/>
          </w:tcPr>
          <w:p w14:paraId="1B0DE4A2" w14:textId="77777777"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 xml:space="preserve">for( j = 0; j &lt; </w:t>
            </w:r>
            <w:r w:rsidRPr="007D25B0">
              <w:rPr>
                <w:bCs/>
                <w:lang w:val="en-US"/>
              </w:rPr>
              <w:t>NumDirectRefLayers[ layer_id_in_nuh[ i ] ]</w:t>
            </w:r>
            <w:r w:rsidRPr="007D25B0">
              <w:rPr>
                <w:rFonts w:ascii="Times New Roman" w:hAnsi="Times New Roman"/>
                <w:bCs/>
                <w:lang w:val="en-US"/>
              </w:rPr>
              <w:t>; j++ ) {</w:t>
            </w:r>
          </w:p>
        </w:tc>
        <w:tc>
          <w:tcPr>
            <w:tcW w:w="1153" w:type="dxa"/>
          </w:tcPr>
          <w:p w14:paraId="7F08CD33" w14:textId="77777777" w:rsidR="008B3821" w:rsidRPr="007D25B0" w:rsidRDefault="008B3821" w:rsidP="00C73469">
            <w:pPr>
              <w:pStyle w:val="tablecell"/>
              <w:rPr>
                <w:lang w:val="en-US"/>
              </w:rPr>
            </w:pPr>
          </w:p>
        </w:tc>
      </w:tr>
      <w:tr w:rsidR="008B3821" w:rsidRPr="007D25B0" w14:paraId="40E258A2" w14:textId="77777777" w:rsidTr="00C73469">
        <w:trPr>
          <w:cantSplit/>
          <w:trHeight w:val="289"/>
          <w:jc w:val="center"/>
        </w:trPr>
        <w:tc>
          <w:tcPr>
            <w:tcW w:w="7920" w:type="dxa"/>
          </w:tcPr>
          <w:p w14:paraId="329E5C8B" w14:textId="77777777"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tile_boundaries_aligned_flag</w:t>
            </w:r>
            <w:r w:rsidRPr="007D25B0">
              <w:rPr>
                <w:rFonts w:ascii="Times New Roman" w:hAnsi="Times New Roman"/>
                <w:bCs/>
                <w:lang w:val="en-US"/>
              </w:rPr>
              <w:t>[ i ][ j ]</w:t>
            </w:r>
          </w:p>
        </w:tc>
        <w:tc>
          <w:tcPr>
            <w:tcW w:w="1153" w:type="dxa"/>
          </w:tcPr>
          <w:p w14:paraId="00511013" w14:textId="77777777" w:rsidR="008B3821" w:rsidRPr="007D25B0" w:rsidRDefault="008B3821" w:rsidP="00C73469">
            <w:pPr>
              <w:pStyle w:val="tablecell"/>
              <w:rPr>
                <w:lang w:val="en-US"/>
              </w:rPr>
            </w:pPr>
            <w:r w:rsidRPr="007D25B0">
              <w:rPr>
                <w:lang w:val="en-US"/>
              </w:rPr>
              <w:t>u(1)</w:t>
            </w:r>
          </w:p>
        </w:tc>
      </w:tr>
      <w:tr w:rsidR="008B3821" w:rsidRPr="007D25B0" w14:paraId="7FF80E86" w14:textId="77777777" w:rsidTr="00C73469">
        <w:trPr>
          <w:cantSplit/>
          <w:trHeight w:val="289"/>
          <w:jc w:val="center"/>
        </w:trPr>
        <w:tc>
          <w:tcPr>
            <w:tcW w:w="7920" w:type="dxa"/>
          </w:tcPr>
          <w:p w14:paraId="466F0D61" w14:textId="77777777" w:rsidR="008B3821" w:rsidRPr="007D25B0" w:rsidRDefault="008B3821" w:rsidP="00C73469">
            <w:pPr>
              <w:pStyle w:val="tablesyntax"/>
              <w:rPr>
                <w:lang w:val="en-US"/>
              </w:rPr>
            </w:pPr>
            <w:r w:rsidRPr="007D25B0">
              <w:rPr>
                <w:rFonts w:ascii="Times New Roman" w:hAnsi="Times New Roman"/>
                <w:b/>
                <w:bCs/>
                <w:lang w:val="en-US"/>
              </w:rPr>
              <w:tab/>
              <w:t>ilp_restricted_ref_layers_flag</w:t>
            </w:r>
          </w:p>
        </w:tc>
        <w:tc>
          <w:tcPr>
            <w:tcW w:w="1153" w:type="dxa"/>
          </w:tcPr>
          <w:p w14:paraId="2D6111E3" w14:textId="77777777" w:rsidR="008B3821" w:rsidRPr="007D25B0" w:rsidRDefault="008B3821" w:rsidP="00C73469">
            <w:pPr>
              <w:pStyle w:val="tablecell"/>
              <w:rPr>
                <w:lang w:val="en-US"/>
              </w:rPr>
            </w:pPr>
            <w:r w:rsidRPr="007D25B0">
              <w:rPr>
                <w:lang w:val="en-US"/>
              </w:rPr>
              <w:t>u(1)</w:t>
            </w:r>
          </w:p>
        </w:tc>
      </w:tr>
      <w:tr w:rsidR="008B3821" w:rsidRPr="007D25B0" w14:paraId="25F8BCB7" w14:textId="77777777" w:rsidTr="00C73469">
        <w:trPr>
          <w:cantSplit/>
          <w:trHeight w:val="289"/>
          <w:jc w:val="center"/>
        </w:trPr>
        <w:tc>
          <w:tcPr>
            <w:tcW w:w="7920" w:type="dxa"/>
          </w:tcPr>
          <w:p w14:paraId="6A521B72"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ilp_restricted_ref_layers_flag )</w:t>
            </w:r>
          </w:p>
        </w:tc>
        <w:tc>
          <w:tcPr>
            <w:tcW w:w="1153" w:type="dxa"/>
          </w:tcPr>
          <w:p w14:paraId="6AF3CC7D" w14:textId="77777777" w:rsidR="008B3821" w:rsidRPr="007D25B0" w:rsidRDefault="008B3821" w:rsidP="00C73469">
            <w:pPr>
              <w:pStyle w:val="tablecell"/>
              <w:rPr>
                <w:lang w:val="en-US"/>
              </w:rPr>
            </w:pPr>
          </w:p>
        </w:tc>
      </w:tr>
      <w:tr w:rsidR="008B3821" w:rsidRPr="007D25B0" w14:paraId="6EDEA0DF" w14:textId="77777777" w:rsidTr="00C73469">
        <w:trPr>
          <w:cantSplit/>
          <w:trHeight w:val="289"/>
          <w:jc w:val="center"/>
        </w:trPr>
        <w:tc>
          <w:tcPr>
            <w:tcW w:w="7920" w:type="dxa"/>
          </w:tcPr>
          <w:p w14:paraId="526C8222" w14:textId="77777777"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for( i = 1; i  &lt;=  vps_max_layers_minus1; i++ )</w:t>
            </w:r>
          </w:p>
        </w:tc>
        <w:tc>
          <w:tcPr>
            <w:tcW w:w="1153" w:type="dxa"/>
          </w:tcPr>
          <w:p w14:paraId="27C94166" w14:textId="77777777" w:rsidR="008B3821" w:rsidRPr="007D25B0" w:rsidRDefault="008B3821" w:rsidP="00C73469">
            <w:pPr>
              <w:pStyle w:val="tablecell"/>
              <w:rPr>
                <w:lang w:val="en-US"/>
              </w:rPr>
            </w:pPr>
          </w:p>
        </w:tc>
      </w:tr>
      <w:tr w:rsidR="008B3821" w:rsidRPr="007D25B0" w14:paraId="16C72F35" w14:textId="77777777" w:rsidTr="00C73469">
        <w:trPr>
          <w:cantSplit/>
          <w:trHeight w:val="289"/>
          <w:jc w:val="center"/>
        </w:trPr>
        <w:tc>
          <w:tcPr>
            <w:tcW w:w="7920" w:type="dxa"/>
          </w:tcPr>
          <w:p w14:paraId="6DCE7B67" w14:textId="77777777"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 xml:space="preserve">for( j = 0; j &lt; </w:t>
            </w:r>
            <w:r w:rsidRPr="007D25B0">
              <w:rPr>
                <w:bCs/>
                <w:lang w:val="en-US"/>
              </w:rPr>
              <w:t>NumDirectRefLayers[ layer_id_in_nuh[ i ] ]</w:t>
            </w:r>
            <w:r w:rsidRPr="007D25B0">
              <w:rPr>
                <w:rFonts w:ascii="Times New Roman" w:hAnsi="Times New Roman"/>
                <w:bCs/>
                <w:lang w:val="en-US"/>
              </w:rPr>
              <w:t>; j++ ) {</w:t>
            </w:r>
          </w:p>
        </w:tc>
        <w:tc>
          <w:tcPr>
            <w:tcW w:w="1153" w:type="dxa"/>
          </w:tcPr>
          <w:p w14:paraId="256109F1" w14:textId="77777777" w:rsidR="008B3821" w:rsidRPr="007D25B0" w:rsidRDefault="008B3821" w:rsidP="00C73469">
            <w:pPr>
              <w:pStyle w:val="tablecell"/>
              <w:rPr>
                <w:lang w:val="en-US"/>
              </w:rPr>
            </w:pPr>
          </w:p>
        </w:tc>
      </w:tr>
      <w:tr w:rsidR="008B3821" w:rsidRPr="007D25B0" w14:paraId="213465F2" w14:textId="77777777" w:rsidTr="00C73469">
        <w:trPr>
          <w:cantSplit/>
          <w:trHeight w:val="289"/>
          <w:jc w:val="center"/>
        </w:trPr>
        <w:tc>
          <w:tcPr>
            <w:tcW w:w="7920" w:type="dxa"/>
          </w:tcPr>
          <w:p w14:paraId="726AB0C2" w14:textId="77777777"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min_spatial_segment_offset_plus1</w:t>
            </w:r>
            <w:r w:rsidRPr="007D25B0">
              <w:rPr>
                <w:rFonts w:ascii="Times New Roman" w:hAnsi="Times New Roman"/>
                <w:bCs/>
                <w:lang w:val="en-US"/>
              </w:rPr>
              <w:t>[ i ][ j ]</w:t>
            </w:r>
          </w:p>
        </w:tc>
        <w:tc>
          <w:tcPr>
            <w:tcW w:w="1153" w:type="dxa"/>
          </w:tcPr>
          <w:p w14:paraId="020BFEA3" w14:textId="77777777" w:rsidR="008B3821" w:rsidRPr="007D25B0" w:rsidRDefault="008B3821" w:rsidP="00C73469">
            <w:pPr>
              <w:pStyle w:val="tablecell"/>
              <w:rPr>
                <w:lang w:val="en-US"/>
              </w:rPr>
            </w:pPr>
            <w:r w:rsidRPr="007D25B0">
              <w:rPr>
                <w:lang w:val="en-US"/>
              </w:rPr>
              <w:t>ue(v)</w:t>
            </w:r>
          </w:p>
        </w:tc>
      </w:tr>
      <w:tr w:rsidR="008B3821" w:rsidRPr="007D25B0" w14:paraId="3EC7DB54" w14:textId="77777777" w:rsidTr="00C73469">
        <w:trPr>
          <w:cantSplit/>
          <w:trHeight w:val="289"/>
          <w:jc w:val="center"/>
        </w:trPr>
        <w:tc>
          <w:tcPr>
            <w:tcW w:w="7920" w:type="dxa"/>
          </w:tcPr>
          <w:p w14:paraId="7237A744" w14:textId="77777777"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if( min_spatial_segment_offset_plus1[ i ][ j ] &gt; 0 ) {</w:t>
            </w:r>
          </w:p>
        </w:tc>
        <w:tc>
          <w:tcPr>
            <w:tcW w:w="1153" w:type="dxa"/>
          </w:tcPr>
          <w:p w14:paraId="5C18CEF1" w14:textId="77777777" w:rsidR="008B3821" w:rsidRPr="007D25B0" w:rsidRDefault="008B3821" w:rsidP="00C73469">
            <w:pPr>
              <w:pStyle w:val="tablecell"/>
              <w:rPr>
                <w:lang w:val="en-US"/>
              </w:rPr>
            </w:pPr>
          </w:p>
        </w:tc>
      </w:tr>
      <w:tr w:rsidR="008B3821" w:rsidRPr="007D25B0" w14:paraId="0768A446" w14:textId="77777777" w:rsidTr="00C73469">
        <w:trPr>
          <w:cantSplit/>
          <w:trHeight w:val="289"/>
          <w:jc w:val="center"/>
        </w:trPr>
        <w:tc>
          <w:tcPr>
            <w:tcW w:w="7920" w:type="dxa"/>
          </w:tcPr>
          <w:p w14:paraId="1435EEF3" w14:textId="77777777"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ctu_based_offset_enabled_flag</w:t>
            </w:r>
            <w:r w:rsidRPr="007D25B0">
              <w:rPr>
                <w:rFonts w:ascii="Times New Roman" w:hAnsi="Times New Roman"/>
                <w:bCs/>
                <w:lang w:val="en-US"/>
              </w:rPr>
              <w:t>[ i ][ j ]</w:t>
            </w:r>
          </w:p>
        </w:tc>
        <w:tc>
          <w:tcPr>
            <w:tcW w:w="1153" w:type="dxa"/>
          </w:tcPr>
          <w:p w14:paraId="741C940D" w14:textId="77777777" w:rsidR="008B3821" w:rsidRPr="007D25B0" w:rsidRDefault="008B3821" w:rsidP="00C73469">
            <w:pPr>
              <w:pStyle w:val="tablecell"/>
              <w:rPr>
                <w:lang w:val="en-US"/>
              </w:rPr>
            </w:pPr>
            <w:r w:rsidRPr="007D25B0">
              <w:rPr>
                <w:lang w:val="en-US"/>
              </w:rPr>
              <w:t>u(1)</w:t>
            </w:r>
          </w:p>
        </w:tc>
      </w:tr>
      <w:tr w:rsidR="008B3821" w:rsidRPr="007D25B0" w14:paraId="763EF3BD" w14:textId="77777777" w:rsidTr="00C73469">
        <w:trPr>
          <w:cantSplit/>
          <w:trHeight w:val="289"/>
          <w:jc w:val="center"/>
        </w:trPr>
        <w:tc>
          <w:tcPr>
            <w:tcW w:w="7920" w:type="dxa"/>
          </w:tcPr>
          <w:p w14:paraId="5472B3F9" w14:textId="77777777"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if( ctu_based_offset_enabled_flag[ i ][ j ] )</w:t>
            </w:r>
          </w:p>
        </w:tc>
        <w:tc>
          <w:tcPr>
            <w:tcW w:w="1153" w:type="dxa"/>
          </w:tcPr>
          <w:p w14:paraId="4F6F272E" w14:textId="77777777" w:rsidR="008B3821" w:rsidRPr="007D25B0" w:rsidRDefault="008B3821" w:rsidP="00C73469">
            <w:pPr>
              <w:pStyle w:val="tablecell"/>
              <w:rPr>
                <w:lang w:val="en-US"/>
              </w:rPr>
            </w:pPr>
          </w:p>
        </w:tc>
      </w:tr>
      <w:tr w:rsidR="008B3821" w:rsidRPr="007D25B0" w14:paraId="279F8EEF" w14:textId="77777777" w:rsidTr="00C73469">
        <w:trPr>
          <w:cantSplit/>
          <w:trHeight w:val="289"/>
          <w:jc w:val="center"/>
        </w:trPr>
        <w:tc>
          <w:tcPr>
            <w:tcW w:w="7920" w:type="dxa"/>
          </w:tcPr>
          <w:p w14:paraId="6819864E" w14:textId="77777777"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min_horizontal_ctu_offset_plus1</w:t>
            </w:r>
            <w:r w:rsidRPr="007D25B0">
              <w:rPr>
                <w:rFonts w:ascii="Times New Roman" w:hAnsi="Times New Roman"/>
                <w:bCs/>
                <w:lang w:val="en-US"/>
              </w:rPr>
              <w:t>[ i ][ j ]</w:t>
            </w:r>
          </w:p>
        </w:tc>
        <w:tc>
          <w:tcPr>
            <w:tcW w:w="1153" w:type="dxa"/>
          </w:tcPr>
          <w:p w14:paraId="364246B6" w14:textId="77777777" w:rsidR="008B3821" w:rsidRPr="007D25B0" w:rsidRDefault="008B3821" w:rsidP="00C73469">
            <w:pPr>
              <w:pStyle w:val="tablecell"/>
              <w:rPr>
                <w:lang w:val="en-US"/>
              </w:rPr>
            </w:pPr>
            <w:r w:rsidRPr="007D25B0">
              <w:rPr>
                <w:lang w:val="en-US"/>
              </w:rPr>
              <w:t>ue(v)</w:t>
            </w:r>
          </w:p>
        </w:tc>
      </w:tr>
      <w:tr w:rsidR="008B3821" w:rsidRPr="007D25B0" w14:paraId="6B017C05" w14:textId="77777777" w:rsidTr="00C73469">
        <w:trPr>
          <w:cantSplit/>
          <w:trHeight w:val="289"/>
          <w:jc w:val="center"/>
        </w:trPr>
        <w:tc>
          <w:tcPr>
            <w:tcW w:w="7920" w:type="dxa"/>
          </w:tcPr>
          <w:p w14:paraId="2F3B1FFF" w14:textId="77777777"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w:t>
            </w:r>
          </w:p>
        </w:tc>
        <w:tc>
          <w:tcPr>
            <w:tcW w:w="1153" w:type="dxa"/>
          </w:tcPr>
          <w:p w14:paraId="0A4743D2" w14:textId="77777777" w:rsidR="008B3821" w:rsidRPr="007D25B0" w:rsidRDefault="008B3821" w:rsidP="00C73469">
            <w:pPr>
              <w:pStyle w:val="tablecell"/>
              <w:rPr>
                <w:lang w:val="en-US"/>
              </w:rPr>
            </w:pPr>
          </w:p>
        </w:tc>
      </w:tr>
      <w:tr w:rsidR="008B3821" w:rsidRPr="007D25B0" w14:paraId="6A15B72D" w14:textId="77777777" w:rsidTr="00C73469">
        <w:trPr>
          <w:cantSplit/>
          <w:trHeight w:val="289"/>
          <w:jc w:val="center"/>
        </w:trPr>
        <w:tc>
          <w:tcPr>
            <w:tcW w:w="7920" w:type="dxa"/>
          </w:tcPr>
          <w:p w14:paraId="32FFB684" w14:textId="77777777"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w:t>
            </w:r>
          </w:p>
        </w:tc>
        <w:tc>
          <w:tcPr>
            <w:tcW w:w="1153" w:type="dxa"/>
          </w:tcPr>
          <w:p w14:paraId="1709B29C" w14:textId="77777777" w:rsidR="008B3821" w:rsidRPr="007D25B0" w:rsidRDefault="008B3821" w:rsidP="00C73469">
            <w:pPr>
              <w:pStyle w:val="tablecell"/>
              <w:rPr>
                <w:lang w:val="en-US"/>
              </w:rPr>
            </w:pPr>
          </w:p>
        </w:tc>
      </w:tr>
      <w:tr w:rsidR="008B3821" w:rsidRPr="007D25B0" w14:paraId="33C07F7C" w14:textId="77777777" w:rsidTr="00C73469">
        <w:trPr>
          <w:cantSplit/>
          <w:trHeight w:val="289"/>
          <w:jc w:val="center"/>
        </w:trPr>
        <w:tc>
          <w:tcPr>
            <w:tcW w:w="7920" w:type="dxa"/>
          </w:tcPr>
          <w:p w14:paraId="5E213581" w14:textId="77777777" w:rsidR="008B3821" w:rsidRPr="007D25B0" w:rsidRDefault="008B3821" w:rsidP="00C73469">
            <w:pPr>
              <w:pStyle w:val="tablesyntax"/>
              <w:rPr>
                <w:lang w:val="en-US"/>
              </w:rPr>
            </w:pPr>
            <w:r w:rsidRPr="007D25B0">
              <w:rPr>
                <w:lang w:val="en-US"/>
              </w:rPr>
              <w:t>}</w:t>
            </w:r>
          </w:p>
        </w:tc>
        <w:tc>
          <w:tcPr>
            <w:tcW w:w="1153" w:type="dxa"/>
          </w:tcPr>
          <w:p w14:paraId="3B0E6EE1" w14:textId="77777777" w:rsidR="008B3821" w:rsidRPr="007D25B0" w:rsidRDefault="008B3821" w:rsidP="00C73469">
            <w:pPr>
              <w:pStyle w:val="tablecell"/>
              <w:rPr>
                <w:lang w:val="en-US"/>
              </w:rPr>
            </w:pPr>
          </w:p>
        </w:tc>
      </w:tr>
    </w:tbl>
    <w:p w14:paraId="7AE79867" w14:textId="77777777" w:rsidR="008B3821" w:rsidRPr="007D25B0" w:rsidRDefault="008B3821" w:rsidP="008B3821">
      <w:pPr>
        <w:pStyle w:val="3N"/>
        <w:rPr>
          <w:lang w:val="en-US"/>
        </w:rPr>
      </w:pPr>
    </w:p>
    <w:p w14:paraId="21CE97E3"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Sequence parameter set RBSP syntax</w:t>
      </w:r>
    </w:p>
    <w:p w14:paraId="0DA5ABAC" w14:textId="77777777" w:rsidR="008B3821" w:rsidRPr="007D25B0" w:rsidRDefault="008B3821" w:rsidP="008B3821">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14:paraId="1E37C539" w14:textId="77777777" w:rsidTr="00C73469">
        <w:trPr>
          <w:cantSplit/>
          <w:trHeight w:val="289"/>
          <w:jc w:val="center"/>
        </w:trPr>
        <w:tc>
          <w:tcPr>
            <w:tcW w:w="7920" w:type="dxa"/>
          </w:tcPr>
          <w:p w14:paraId="27B78E8C"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seq_parameter_set_rbsp( ) {</w:t>
            </w:r>
          </w:p>
        </w:tc>
        <w:tc>
          <w:tcPr>
            <w:tcW w:w="1152" w:type="dxa"/>
          </w:tcPr>
          <w:p w14:paraId="47E45904" w14:textId="77777777" w:rsidR="008B3821" w:rsidRPr="007D25B0" w:rsidRDefault="008B3821" w:rsidP="00C73469">
            <w:pPr>
              <w:pStyle w:val="tableheading"/>
              <w:rPr>
                <w:lang w:val="en-US"/>
              </w:rPr>
            </w:pPr>
            <w:r w:rsidRPr="007D25B0">
              <w:rPr>
                <w:lang w:val="en-US"/>
              </w:rPr>
              <w:t>Descriptor</w:t>
            </w:r>
          </w:p>
        </w:tc>
      </w:tr>
      <w:tr w:rsidR="008B3821" w:rsidRPr="007D25B0" w14:paraId="1456E4C1" w14:textId="77777777" w:rsidTr="00C73469">
        <w:trPr>
          <w:cantSplit/>
          <w:trHeight w:val="289"/>
          <w:jc w:val="center"/>
        </w:trPr>
        <w:tc>
          <w:tcPr>
            <w:tcW w:w="7920" w:type="dxa"/>
          </w:tcPr>
          <w:p w14:paraId="5C95DC38"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sps_</w:t>
            </w:r>
            <w:r w:rsidRPr="007D25B0">
              <w:rPr>
                <w:rFonts w:ascii="Times New Roman" w:hAnsi="Times New Roman"/>
                <w:b/>
                <w:bCs/>
                <w:lang w:val="en-US"/>
              </w:rPr>
              <w:t>video_parameter_set_id</w:t>
            </w:r>
          </w:p>
        </w:tc>
        <w:tc>
          <w:tcPr>
            <w:tcW w:w="1152" w:type="dxa"/>
          </w:tcPr>
          <w:p w14:paraId="7C2E393D" w14:textId="77777777" w:rsidR="008B3821" w:rsidRPr="007D25B0" w:rsidRDefault="008B3821" w:rsidP="00C73469">
            <w:pPr>
              <w:pStyle w:val="tablecell"/>
              <w:rPr>
                <w:lang w:val="en-US"/>
              </w:rPr>
            </w:pPr>
            <w:r w:rsidRPr="007D25B0">
              <w:rPr>
                <w:lang w:val="en-US"/>
              </w:rPr>
              <w:t>u(4)</w:t>
            </w:r>
          </w:p>
        </w:tc>
      </w:tr>
      <w:tr w:rsidR="008B3821" w:rsidRPr="007D25B0" w14:paraId="7CED2B20" w14:textId="77777777" w:rsidTr="00C73469">
        <w:trPr>
          <w:cantSplit/>
          <w:trHeight w:val="289"/>
          <w:jc w:val="center"/>
        </w:trPr>
        <w:tc>
          <w:tcPr>
            <w:tcW w:w="7920" w:type="dxa"/>
          </w:tcPr>
          <w:p w14:paraId="649282DF"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nuh_layer_id  = =  0 ) {</w:t>
            </w:r>
          </w:p>
        </w:tc>
        <w:tc>
          <w:tcPr>
            <w:tcW w:w="1152" w:type="dxa"/>
          </w:tcPr>
          <w:p w14:paraId="63B39F25" w14:textId="77777777" w:rsidR="008B3821" w:rsidRPr="007D25B0" w:rsidRDefault="008B3821" w:rsidP="00C73469">
            <w:pPr>
              <w:pStyle w:val="tablecell"/>
              <w:rPr>
                <w:lang w:val="en-US" w:eastAsia="ko-KR"/>
              </w:rPr>
            </w:pPr>
          </w:p>
        </w:tc>
      </w:tr>
      <w:tr w:rsidR="008B3821" w:rsidRPr="007D25B0" w14:paraId="1EF32CB7" w14:textId="77777777" w:rsidTr="00C73469">
        <w:trPr>
          <w:cantSplit/>
          <w:trHeight w:val="289"/>
          <w:jc w:val="center"/>
        </w:trPr>
        <w:tc>
          <w:tcPr>
            <w:tcW w:w="7920" w:type="dxa"/>
          </w:tcPr>
          <w:p w14:paraId="319C5EEA"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sps_max_sub_layers_minus1</w:t>
            </w:r>
          </w:p>
        </w:tc>
        <w:tc>
          <w:tcPr>
            <w:tcW w:w="1152" w:type="dxa"/>
          </w:tcPr>
          <w:p w14:paraId="56F20D40" w14:textId="77777777" w:rsidR="008B3821" w:rsidRPr="007D25B0" w:rsidRDefault="008B3821" w:rsidP="00C73469">
            <w:pPr>
              <w:pStyle w:val="tablecell"/>
              <w:rPr>
                <w:lang w:val="en-US"/>
              </w:rPr>
            </w:pPr>
            <w:r w:rsidRPr="007D25B0">
              <w:rPr>
                <w:lang w:val="en-US" w:eastAsia="ko-KR"/>
              </w:rPr>
              <w:t>u(3)</w:t>
            </w:r>
          </w:p>
        </w:tc>
      </w:tr>
      <w:tr w:rsidR="008B3821" w:rsidRPr="007D25B0" w14:paraId="2232FD26" w14:textId="77777777" w:rsidTr="00C73469">
        <w:trPr>
          <w:cantSplit/>
          <w:trHeight w:val="289"/>
          <w:jc w:val="center"/>
        </w:trPr>
        <w:tc>
          <w:tcPr>
            <w:tcW w:w="7920" w:type="dxa"/>
          </w:tcPr>
          <w:p w14:paraId="72072180"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sps_temporal_id_nesting_flag</w:t>
            </w:r>
          </w:p>
        </w:tc>
        <w:tc>
          <w:tcPr>
            <w:tcW w:w="1152" w:type="dxa"/>
          </w:tcPr>
          <w:p w14:paraId="169D0E1C"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498E19E6" w14:textId="77777777" w:rsidTr="00C73469">
        <w:trPr>
          <w:cantSplit/>
          <w:trHeight w:val="289"/>
          <w:jc w:val="center"/>
        </w:trPr>
        <w:tc>
          <w:tcPr>
            <w:tcW w:w="7920" w:type="dxa"/>
          </w:tcPr>
          <w:p w14:paraId="19265E65"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profile_tier_level( 1, sps_max_sub_layers_minus1 )</w:t>
            </w:r>
          </w:p>
        </w:tc>
        <w:tc>
          <w:tcPr>
            <w:tcW w:w="1152" w:type="dxa"/>
          </w:tcPr>
          <w:p w14:paraId="6FFFF605" w14:textId="77777777" w:rsidR="008B3821" w:rsidRPr="007D25B0" w:rsidRDefault="008B3821" w:rsidP="00C73469">
            <w:pPr>
              <w:pStyle w:val="tablecell"/>
              <w:rPr>
                <w:lang w:val="en-US"/>
              </w:rPr>
            </w:pPr>
          </w:p>
        </w:tc>
      </w:tr>
      <w:tr w:rsidR="008B3821" w:rsidRPr="007D25B0" w14:paraId="12217E8C" w14:textId="77777777" w:rsidTr="00C73469">
        <w:trPr>
          <w:cantSplit/>
          <w:trHeight w:val="289"/>
          <w:jc w:val="center"/>
        </w:trPr>
        <w:tc>
          <w:tcPr>
            <w:tcW w:w="7920" w:type="dxa"/>
          </w:tcPr>
          <w:p w14:paraId="6B845E99"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w:t>
            </w:r>
          </w:p>
        </w:tc>
        <w:tc>
          <w:tcPr>
            <w:tcW w:w="1152" w:type="dxa"/>
          </w:tcPr>
          <w:p w14:paraId="502E0FD0" w14:textId="77777777" w:rsidR="008B3821" w:rsidRPr="007D25B0" w:rsidRDefault="008B3821" w:rsidP="00C73469">
            <w:pPr>
              <w:pStyle w:val="tablecell"/>
              <w:rPr>
                <w:lang w:val="en-US"/>
              </w:rPr>
            </w:pPr>
          </w:p>
        </w:tc>
      </w:tr>
      <w:tr w:rsidR="008B3821" w:rsidRPr="007D25B0" w14:paraId="763BBE3C" w14:textId="77777777" w:rsidTr="00C73469">
        <w:trPr>
          <w:cantSplit/>
          <w:trHeight w:val="289"/>
          <w:jc w:val="center"/>
        </w:trPr>
        <w:tc>
          <w:tcPr>
            <w:tcW w:w="7920" w:type="dxa"/>
          </w:tcPr>
          <w:p w14:paraId="2A008E7D" w14:textId="77777777"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lang w:val="en-US"/>
              </w:rPr>
              <w:tab/>
              <w:t>sps_</w:t>
            </w:r>
            <w:r w:rsidRPr="007D25B0">
              <w:rPr>
                <w:rFonts w:ascii="Times New Roman" w:hAnsi="Times New Roman"/>
                <w:b/>
                <w:bCs/>
                <w:lang w:val="en-US"/>
              </w:rPr>
              <w:t>seq_parameter_set_id</w:t>
            </w:r>
          </w:p>
        </w:tc>
        <w:tc>
          <w:tcPr>
            <w:tcW w:w="1152" w:type="dxa"/>
          </w:tcPr>
          <w:p w14:paraId="72670BC7" w14:textId="77777777" w:rsidR="008B3821" w:rsidRPr="007D25B0" w:rsidRDefault="008B3821" w:rsidP="00C73469">
            <w:pPr>
              <w:pStyle w:val="tablecell"/>
              <w:rPr>
                <w:lang w:val="en-US"/>
              </w:rPr>
            </w:pPr>
            <w:r w:rsidRPr="007D25B0">
              <w:rPr>
                <w:lang w:val="en-US"/>
              </w:rPr>
              <w:t>ue(v)</w:t>
            </w:r>
          </w:p>
        </w:tc>
      </w:tr>
      <w:tr w:rsidR="008B3821" w:rsidRPr="007D25B0" w14:paraId="3116E6EB" w14:textId="77777777" w:rsidTr="00C73469">
        <w:trPr>
          <w:cantSplit/>
          <w:trHeight w:val="289"/>
          <w:jc w:val="center"/>
        </w:trPr>
        <w:tc>
          <w:tcPr>
            <w:tcW w:w="7920" w:type="dxa"/>
          </w:tcPr>
          <w:p w14:paraId="6CFE080B"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Cs/>
                <w:lang w:val="en-US"/>
              </w:rPr>
              <w:tab/>
              <w:t>if( nuh_layer_id &gt; 0 )</w:t>
            </w:r>
          </w:p>
        </w:tc>
        <w:tc>
          <w:tcPr>
            <w:tcW w:w="1152" w:type="dxa"/>
          </w:tcPr>
          <w:p w14:paraId="68877EC3" w14:textId="77777777" w:rsidR="008B3821" w:rsidRPr="007D25B0" w:rsidRDefault="008B3821" w:rsidP="00C73469">
            <w:pPr>
              <w:keepNext/>
              <w:keepLines/>
              <w:spacing w:before="0" w:after="60"/>
              <w:rPr>
                <w:lang w:val="en-US" w:eastAsia="ko-KR"/>
              </w:rPr>
            </w:pPr>
          </w:p>
        </w:tc>
      </w:tr>
      <w:tr w:rsidR="008B3821" w:rsidRPr="007D25B0" w14:paraId="56F4ED86" w14:textId="77777777" w:rsidTr="00C73469">
        <w:trPr>
          <w:cantSplit/>
          <w:trHeight w:val="289"/>
          <w:jc w:val="center"/>
        </w:trPr>
        <w:tc>
          <w:tcPr>
            <w:tcW w:w="7920" w:type="dxa"/>
          </w:tcPr>
          <w:p w14:paraId="56A5844F"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Cs/>
                <w:lang w:val="en-US"/>
              </w:rPr>
              <w:tab/>
            </w:r>
            <w:r w:rsidRPr="007D25B0">
              <w:rPr>
                <w:rFonts w:eastAsia="MS Mincho"/>
                <w:bCs/>
                <w:lang w:val="en-US"/>
              </w:rPr>
              <w:tab/>
            </w:r>
            <w:r w:rsidRPr="007D25B0">
              <w:rPr>
                <w:rFonts w:eastAsia="MS Mincho"/>
                <w:b/>
                <w:lang w:val="en-US"/>
              </w:rPr>
              <w:t>update_rep_format_flag</w:t>
            </w:r>
          </w:p>
        </w:tc>
        <w:tc>
          <w:tcPr>
            <w:tcW w:w="1152" w:type="dxa"/>
          </w:tcPr>
          <w:p w14:paraId="26D1BAB8" w14:textId="77777777" w:rsidR="008B3821" w:rsidRPr="007D25B0" w:rsidRDefault="008B3821" w:rsidP="00C73469">
            <w:pPr>
              <w:keepNext/>
              <w:keepLines/>
              <w:spacing w:before="0" w:after="60"/>
              <w:rPr>
                <w:lang w:val="en-US" w:eastAsia="ko-KR"/>
              </w:rPr>
            </w:pPr>
            <w:r w:rsidRPr="007D25B0">
              <w:rPr>
                <w:lang w:val="en-US" w:eastAsia="ko-KR"/>
              </w:rPr>
              <w:t>u(1)</w:t>
            </w:r>
          </w:p>
        </w:tc>
      </w:tr>
      <w:tr w:rsidR="008B3821" w:rsidRPr="007D25B0" w14:paraId="1AE82E96" w14:textId="77777777" w:rsidTr="00C73469">
        <w:trPr>
          <w:cantSplit/>
          <w:trHeight w:val="289"/>
          <w:jc w:val="center"/>
        </w:trPr>
        <w:tc>
          <w:tcPr>
            <w:tcW w:w="7920" w:type="dxa"/>
          </w:tcPr>
          <w:p w14:paraId="0D490EDD"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MS Mincho"/>
                <w:bCs/>
                <w:lang w:val="en-US"/>
              </w:rPr>
              <w:tab/>
            </w:r>
            <w:r w:rsidRPr="007D25B0">
              <w:rPr>
                <w:rFonts w:eastAsia="MS Mincho"/>
                <w:lang w:val="en-US"/>
              </w:rPr>
              <w:t>if( update_rep_format_flag ) {</w:t>
            </w:r>
          </w:p>
        </w:tc>
        <w:tc>
          <w:tcPr>
            <w:tcW w:w="1152" w:type="dxa"/>
          </w:tcPr>
          <w:p w14:paraId="46CBFE50" w14:textId="77777777" w:rsidR="008B3821" w:rsidRPr="007D25B0" w:rsidRDefault="008B3821" w:rsidP="00C73469">
            <w:pPr>
              <w:keepNext/>
              <w:keepLines/>
              <w:spacing w:before="0" w:after="60"/>
              <w:rPr>
                <w:lang w:val="en-US" w:eastAsia="ko-KR"/>
              </w:rPr>
            </w:pPr>
          </w:p>
        </w:tc>
      </w:tr>
      <w:tr w:rsidR="008B3821" w:rsidRPr="007D25B0" w14:paraId="640933F6" w14:textId="77777777" w:rsidTr="00C73469">
        <w:trPr>
          <w:cantSplit/>
          <w:trHeight w:val="289"/>
          <w:jc w:val="center"/>
        </w:trPr>
        <w:tc>
          <w:tcPr>
            <w:tcW w:w="7920" w:type="dxa"/>
          </w:tcPr>
          <w:p w14:paraId="584FFD11"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chroma_format_idc</w:t>
            </w:r>
          </w:p>
        </w:tc>
        <w:tc>
          <w:tcPr>
            <w:tcW w:w="1152" w:type="dxa"/>
          </w:tcPr>
          <w:p w14:paraId="0FAC6772" w14:textId="77777777" w:rsidR="008B3821" w:rsidRPr="007D25B0" w:rsidRDefault="008B3821" w:rsidP="00C73469">
            <w:pPr>
              <w:pStyle w:val="tablecell"/>
              <w:rPr>
                <w:lang w:val="en-US"/>
              </w:rPr>
            </w:pPr>
            <w:r w:rsidRPr="007D25B0">
              <w:rPr>
                <w:lang w:val="en-US"/>
              </w:rPr>
              <w:t>ue(v)</w:t>
            </w:r>
          </w:p>
        </w:tc>
      </w:tr>
      <w:tr w:rsidR="008B3821" w:rsidRPr="007D25B0" w14:paraId="731DAF41"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01B635F"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14:paraId="45C008C8" w14:textId="77777777" w:rsidR="008B3821" w:rsidRPr="007D25B0" w:rsidRDefault="008B3821" w:rsidP="00C73469">
            <w:pPr>
              <w:pStyle w:val="tablecell"/>
              <w:rPr>
                <w:lang w:val="en-US"/>
              </w:rPr>
            </w:pPr>
          </w:p>
        </w:tc>
      </w:tr>
      <w:tr w:rsidR="008B3821" w:rsidRPr="007D25B0" w14:paraId="0B6B19AB"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4D93F35"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14:paraId="2D5AB1FE" w14:textId="77777777" w:rsidR="008B3821" w:rsidRPr="007D25B0" w:rsidRDefault="008B3821" w:rsidP="00C73469">
            <w:pPr>
              <w:pStyle w:val="tablecell"/>
              <w:rPr>
                <w:lang w:val="en-US"/>
              </w:rPr>
            </w:pPr>
            <w:r w:rsidRPr="007D25B0">
              <w:rPr>
                <w:lang w:val="en-US"/>
              </w:rPr>
              <w:t>u(1)</w:t>
            </w:r>
          </w:p>
        </w:tc>
      </w:tr>
      <w:tr w:rsidR="008B3821" w:rsidRPr="007D25B0" w14:paraId="0B13D77C" w14:textId="77777777" w:rsidTr="00C73469">
        <w:trPr>
          <w:cantSplit/>
          <w:trHeight w:val="289"/>
          <w:jc w:val="center"/>
        </w:trPr>
        <w:tc>
          <w:tcPr>
            <w:tcW w:w="7920" w:type="dxa"/>
          </w:tcPr>
          <w:p w14:paraId="26C47809"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pic_width_in_luma_samples</w:t>
            </w:r>
          </w:p>
        </w:tc>
        <w:tc>
          <w:tcPr>
            <w:tcW w:w="1152" w:type="dxa"/>
          </w:tcPr>
          <w:p w14:paraId="5A3DAC9D" w14:textId="77777777" w:rsidR="008B3821" w:rsidRPr="007D25B0" w:rsidRDefault="008B3821" w:rsidP="00C73469">
            <w:pPr>
              <w:pStyle w:val="tablecell"/>
              <w:rPr>
                <w:lang w:val="en-US"/>
              </w:rPr>
            </w:pPr>
            <w:r w:rsidRPr="007D25B0">
              <w:rPr>
                <w:lang w:val="en-US"/>
              </w:rPr>
              <w:t>ue(v)</w:t>
            </w:r>
          </w:p>
        </w:tc>
      </w:tr>
      <w:tr w:rsidR="008B3821" w:rsidRPr="007D25B0" w14:paraId="3148FD61" w14:textId="77777777" w:rsidTr="00C73469">
        <w:trPr>
          <w:cantSplit/>
          <w:trHeight w:val="289"/>
          <w:jc w:val="center"/>
        </w:trPr>
        <w:tc>
          <w:tcPr>
            <w:tcW w:w="7920" w:type="dxa"/>
          </w:tcPr>
          <w:p w14:paraId="133E585D"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pic_height_in_luma_samples</w:t>
            </w:r>
          </w:p>
        </w:tc>
        <w:tc>
          <w:tcPr>
            <w:tcW w:w="1152" w:type="dxa"/>
          </w:tcPr>
          <w:p w14:paraId="59D0909F" w14:textId="77777777" w:rsidR="008B3821" w:rsidRPr="007D25B0" w:rsidRDefault="008B3821" w:rsidP="00C73469">
            <w:pPr>
              <w:pStyle w:val="tablecell"/>
              <w:rPr>
                <w:lang w:val="en-US"/>
              </w:rPr>
            </w:pPr>
            <w:r w:rsidRPr="007D25B0">
              <w:rPr>
                <w:lang w:val="en-US"/>
              </w:rPr>
              <w:t>ue(v)</w:t>
            </w:r>
          </w:p>
        </w:tc>
      </w:tr>
      <w:tr w:rsidR="008B3821" w:rsidRPr="007D25B0" w14:paraId="06C38F01" w14:textId="77777777" w:rsidTr="00C73469">
        <w:trPr>
          <w:cantSplit/>
          <w:trHeight w:val="289"/>
          <w:jc w:val="center"/>
        </w:trPr>
        <w:tc>
          <w:tcPr>
            <w:tcW w:w="7920" w:type="dxa"/>
          </w:tcPr>
          <w:p w14:paraId="582D2F01"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w:t>
            </w:r>
          </w:p>
        </w:tc>
        <w:tc>
          <w:tcPr>
            <w:tcW w:w="1152" w:type="dxa"/>
          </w:tcPr>
          <w:p w14:paraId="58711F1D" w14:textId="77777777" w:rsidR="008B3821" w:rsidRPr="007D25B0" w:rsidRDefault="008B3821" w:rsidP="00C73469">
            <w:pPr>
              <w:pStyle w:val="tablecell"/>
              <w:rPr>
                <w:lang w:val="en-US"/>
              </w:rPr>
            </w:pPr>
          </w:p>
        </w:tc>
      </w:tr>
      <w:tr w:rsidR="008B3821" w:rsidRPr="007D25B0" w14:paraId="51C4ABD2"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751C952"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14:paraId="37A50BDB" w14:textId="77777777" w:rsidR="008B3821" w:rsidRPr="007D25B0" w:rsidRDefault="008B3821" w:rsidP="00C73469">
            <w:pPr>
              <w:pStyle w:val="tablecell"/>
              <w:rPr>
                <w:lang w:val="en-US"/>
              </w:rPr>
            </w:pPr>
            <w:r w:rsidRPr="007D25B0">
              <w:rPr>
                <w:lang w:val="en-US"/>
              </w:rPr>
              <w:t>u(1)</w:t>
            </w:r>
          </w:p>
        </w:tc>
      </w:tr>
      <w:tr w:rsidR="008B3821" w:rsidRPr="007D25B0" w14:paraId="0CE03373"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1007A46"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14:paraId="0A5F80E3" w14:textId="77777777" w:rsidR="008B3821" w:rsidRPr="007D25B0" w:rsidRDefault="008B3821" w:rsidP="00C73469">
            <w:pPr>
              <w:pStyle w:val="tablecell"/>
              <w:rPr>
                <w:lang w:val="en-US"/>
              </w:rPr>
            </w:pPr>
          </w:p>
        </w:tc>
      </w:tr>
      <w:tr w:rsidR="008B3821" w:rsidRPr="007D25B0" w14:paraId="033B4D5D"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0227D7D"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14:paraId="1634D0CF" w14:textId="77777777" w:rsidR="008B3821" w:rsidRPr="007D25B0" w:rsidRDefault="008B3821" w:rsidP="00C73469">
            <w:pPr>
              <w:pStyle w:val="tablecell"/>
              <w:rPr>
                <w:lang w:val="en-US"/>
              </w:rPr>
            </w:pPr>
            <w:r w:rsidRPr="007D25B0">
              <w:rPr>
                <w:lang w:val="en-US"/>
              </w:rPr>
              <w:t>ue(v)</w:t>
            </w:r>
          </w:p>
        </w:tc>
      </w:tr>
      <w:tr w:rsidR="008B3821" w:rsidRPr="007D25B0" w14:paraId="47D57AA8"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5138E71"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14:paraId="2A4C2FE0" w14:textId="77777777" w:rsidR="008B3821" w:rsidRPr="007D25B0" w:rsidRDefault="008B3821" w:rsidP="00C73469">
            <w:pPr>
              <w:pStyle w:val="tablecell"/>
              <w:rPr>
                <w:lang w:val="en-US"/>
              </w:rPr>
            </w:pPr>
            <w:r w:rsidRPr="007D25B0">
              <w:rPr>
                <w:lang w:val="en-US"/>
              </w:rPr>
              <w:t>ue(v)</w:t>
            </w:r>
          </w:p>
        </w:tc>
      </w:tr>
      <w:tr w:rsidR="008B3821" w:rsidRPr="007D25B0" w14:paraId="46A138FA"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63CF4BCB"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14:paraId="229B9B4A" w14:textId="77777777" w:rsidR="008B3821" w:rsidRPr="007D25B0" w:rsidRDefault="008B3821" w:rsidP="00C73469">
            <w:pPr>
              <w:pStyle w:val="tablecell"/>
              <w:rPr>
                <w:lang w:val="en-US"/>
              </w:rPr>
            </w:pPr>
            <w:r w:rsidRPr="007D25B0">
              <w:rPr>
                <w:lang w:val="en-US"/>
              </w:rPr>
              <w:t>ue(v)</w:t>
            </w:r>
          </w:p>
        </w:tc>
      </w:tr>
      <w:tr w:rsidR="008B3821" w:rsidRPr="007D25B0" w14:paraId="39C2CFF7"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3213B985"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14:paraId="39C0EFF8" w14:textId="77777777" w:rsidR="008B3821" w:rsidRPr="007D25B0" w:rsidRDefault="008B3821" w:rsidP="00C73469">
            <w:pPr>
              <w:pStyle w:val="tablecell"/>
              <w:rPr>
                <w:lang w:val="en-US"/>
              </w:rPr>
            </w:pPr>
            <w:r w:rsidRPr="007D25B0">
              <w:rPr>
                <w:lang w:val="en-US"/>
              </w:rPr>
              <w:t>ue(v)</w:t>
            </w:r>
          </w:p>
        </w:tc>
      </w:tr>
      <w:tr w:rsidR="008B3821" w:rsidRPr="007D25B0" w14:paraId="572A0369"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1B10C87"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14:paraId="003A49B3" w14:textId="77777777" w:rsidR="008B3821" w:rsidRPr="007D25B0" w:rsidRDefault="008B3821" w:rsidP="00C73469">
            <w:pPr>
              <w:pStyle w:val="tablecell"/>
              <w:rPr>
                <w:lang w:val="en-US"/>
              </w:rPr>
            </w:pPr>
          </w:p>
        </w:tc>
      </w:tr>
      <w:tr w:rsidR="008B3821" w:rsidRPr="007D25B0" w14:paraId="3C5EE1F0"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1D1CA81" w14:textId="77777777" w:rsidR="008B3821" w:rsidRPr="007D25B0" w:rsidRDefault="008B3821" w:rsidP="00C73469">
            <w:pPr>
              <w:pStyle w:val="tablesyntax"/>
              <w:rPr>
                <w:rFonts w:ascii="Times New Roman" w:hAnsi="Times New Roman"/>
                <w:bCs/>
                <w:lang w:val="en-US"/>
              </w:rPr>
            </w:pPr>
            <w:r w:rsidRPr="007D25B0">
              <w:rPr>
                <w:rFonts w:eastAsia="MS Mincho"/>
                <w:bCs/>
                <w:lang w:val="en-US"/>
              </w:rPr>
              <w:tab/>
            </w:r>
            <w:r w:rsidRPr="007D25B0">
              <w:rPr>
                <w:rFonts w:eastAsia="MS Mincho"/>
                <w:lang w:val="en-US"/>
              </w:rPr>
              <w:t>if( update_rep_format_flag ) {</w:t>
            </w:r>
          </w:p>
        </w:tc>
        <w:tc>
          <w:tcPr>
            <w:tcW w:w="1152" w:type="dxa"/>
            <w:tcBorders>
              <w:top w:val="single" w:sz="4" w:space="0" w:color="auto"/>
              <w:left w:val="single" w:sz="4" w:space="0" w:color="auto"/>
              <w:bottom w:val="single" w:sz="4" w:space="0" w:color="auto"/>
              <w:right w:val="single" w:sz="4" w:space="0" w:color="auto"/>
            </w:tcBorders>
          </w:tcPr>
          <w:p w14:paraId="685267A4" w14:textId="77777777" w:rsidR="008B3821" w:rsidRPr="007D25B0" w:rsidRDefault="008B3821" w:rsidP="00C73469">
            <w:pPr>
              <w:pStyle w:val="tablecell"/>
              <w:rPr>
                <w:lang w:val="en-US"/>
              </w:rPr>
            </w:pPr>
          </w:p>
        </w:tc>
      </w:tr>
      <w:tr w:rsidR="008B3821" w:rsidRPr="007D25B0" w14:paraId="6298D3E0" w14:textId="77777777" w:rsidTr="00C73469">
        <w:trPr>
          <w:cantSplit/>
          <w:trHeight w:val="289"/>
          <w:jc w:val="center"/>
        </w:trPr>
        <w:tc>
          <w:tcPr>
            <w:tcW w:w="7920" w:type="dxa"/>
          </w:tcPr>
          <w:p w14:paraId="1F0E7920" w14:textId="77777777" w:rsidR="008B3821" w:rsidRPr="007D25B0" w:rsidRDefault="008B3821" w:rsidP="00C73469">
            <w:pPr>
              <w:pStyle w:val="tablesyntax"/>
              <w:rPr>
                <w:rFonts w:ascii="Times New Roman" w:hAnsi="Times New Roman"/>
                <w:b/>
                <w:bCs/>
                <w:lang w:val="en-US" w:eastAsia="ko-KR"/>
              </w:rPr>
            </w:pPr>
            <w:r w:rsidRPr="007D25B0">
              <w:rPr>
                <w:rFonts w:ascii="Times New Roman" w:hAnsi="Times New Roman"/>
                <w:b/>
                <w:bCs/>
                <w:lang w:val="en-US"/>
              </w:rPr>
              <w:tab/>
            </w:r>
            <w:r w:rsidRPr="007D25B0">
              <w:rPr>
                <w:rFonts w:ascii="Times New Roman" w:hAnsi="Times New Roman"/>
                <w:b/>
                <w:bCs/>
                <w:lang w:val="en-US"/>
              </w:rPr>
              <w:tab/>
              <w:t>bit_depth_luma_minus8</w:t>
            </w:r>
          </w:p>
        </w:tc>
        <w:tc>
          <w:tcPr>
            <w:tcW w:w="1152" w:type="dxa"/>
          </w:tcPr>
          <w:p w14:paraId="0949784D" w14:textId="77777777" w:rsidR="008B3821" w:rsidRPr="007D25B0" w:rsidRDefault="008B3821" w:rsidP="00C73469">
            <w:pPr>
              <w:pStyle w:val="tablecell"/>
              <w:rPr>
                <w:lang w:val="en-US"/>
              </w:rPr>
            </w:pPr>
            <w:r w:rsidRPr="007D25B0">
              <w:rPr>
                <w:lang w:val="en-US"/>
              </w:rPr>
              <w:t>ue(v)</w:t>
            </w:r>
          </w:p>
        </w:tc>
      </w:tr>
      <w:tr w:rsidR="008B3821" w:rsidRPr="007D25B0" w14:paraId="3671AA97" w14:textId="77777777" w:rsidTr="00C73469">
        <w:trPr>
          <w:cantSplit/>
          <w:trHeight w:val="289"/>
          <w:jc w:val="center"/>
        </w:trPr>
        <w:tc>
          <w:tcPr>
            <w:tcW w:w="7920" w:type="dxa"/>
          </w:tcPr>
          <w:p w14:paraId="1C05112B"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bit_depth_chroma_minus8</w:t>
            </w:r>
          </w:p>
        </w:tc>
        <w:tc>
          <w:tcPr>
            <w:tcW w:w="1152" w:type="dxa"/>
          </w:tcPr>
          <w:p w14:paraId="09705B77" w14:textId="77777777" w:rsidR="008B3821" w:rsidRPr="007D25B0" w:rsidRDefault="008B3821" w:rsidP="00C73469">
            <w:pPr>
              <w:pStyle w:val="tablecell"/>
              <w:rPr>
                <w:lang w:val="en-US"/>
              </w:rPr>
            </w:pPr>
            <w:r w:rsidRPr="007D25B0">
              <w:rPr>
                <w:lang w:val="en-US"/>
              </w:rPr>
              <w:t>ue(v)</w:t>
            </w:r>
          </w:p>
        </w:tc>
      </w:tr>
      <w:tr w:rsidR="008B3821" w:rsidRPr="007D25B0" w14:paraId="6A388D3B" w14:textId="77777777" w:rsidTr="00C73469">
        <w:trPr>
          <w:cantSplit/>
          <w:trHeight w:val="289"/>
          <w:jc w:val="center"/>
        </w:trPr>
        <w:tc>
          <w:tcPr>
            <w:tcW w:w="7920" w:type="dxa"/>
          </w:tcPr>
          <w:p w14:paraId="41AA2BD6"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w:t>
            </w:r>
          </w:p>
        </w:tc>
        <w:tc>
          <w:tcPr>
            <w:tcW w:w="1152" w:type="dxa"/>
          </w:tcPr>
          <w:p w14:paraId="3860876F" w14:textId="77777777" w:rsidR="008B3821" w:rsidRPr="007D25B0" w:rsidRDefault="008B3821" w:rsidP="00C73469">
            <w:pPr>
              <w:pStyle w:val="tablecell"/>
              <w:rPr>
                <w:lang w:val="en-US"/>
              </w:rPr>
            </w:pPr>
          </w:p>
        </w:tc>
      </w:tr>
      <w:tr w:rsidR="008B3821" w:rsidRPr="007D25B0" w14:paraId="7DA40FD7" w14:textId="77777777" w:rsidTr="00C73469">
        <w:trPr>
          <w:cantSplit/>
          <w:trHeight w:val="289"/>
          <w:jc w:val="center"/>
        </w:trPr>
        <w:tc>
          <w:tcPr>
            <w:tcW w:w="7920" w:type="dxa"/>
          </w:tcPr>
          <w:p w14:paraId="168EFD75"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
                <w:lang w:val="en-US"/>
              </w:rPr>
              <w:tab/>
              <w:t>log2_max_pic_order_cnt_lsb_minus4</w:t>
            </w:r>
          </w:p>
        </w:tc>
        <w:tc>
          <w:tcPr>
            <w:tcW w:w="1152" w:type="dxa"/>
          </w:tcPr>
          <w:p w14:paraId="069E2FFF" w14:textId="77777777" w:rsidR="008B3821" w:rsidRPr="007D25B0" w:rsidRDefault="008B3821" w:rsidP="00C73469">
            <w:pPr>
              <w:pStyle w:val="tablecell"/>
              <w:rPr>
                <w:lang w:val="en-US"/>
              </w:rPr>
            </w:pPr>
            <w:r w:rsidRPr="007D25B0">
              <w:rPr>
                <w:lang w:val="en-US"/>
              </w:rPr>
              <w:t>ue(v)</w:t>
            </w:r>
          </w:p>
        </w:tc>
      </w:tr>
      <w:tr w:rsidR="008B3821" w:rsidRPr="007D25B0" w14:paraId="1B8D27DC" w14:textId="77777777" w:rsidTr="00C73469">
        <w:trPr>
          <w:cantSplit/>
          <w:trHeight w:val="289"/>
          <w:jc w:val="center"/>
        </w:trPr>
        <w:tc>
          <w:tcPr>
            <w:tcW w:w="7920" w:type="dxa"/>
          </w:tcPr>
          <w:p w14:paraId="1A00B2E1"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sps_sub_layer_ordering_info_present_flag</w:t>
            </w:r>
          </w:p>
        </w:tc>
        <w:tc>
          <w:tcPr>
            <w:tcW w:w="1152" w:type="dxa"/>
          </w:tcPr>
          <w:p w14:paraId="27DB1A50" w14:textId="77777777" w:rsidR="008B3821" w:rsidRPr="007D25B0" w:rsidRDefault="008B3821" w:rsidP="00C73469">
            <w:pPr>
              <w:pStyle w:val="tablecell"/>
              <w:rPr>
                <w:lang w:val="en-US"/>
              </w:rPr>
            </w:pPr>
            <w:r w:rsidRPr="007D25B0">
              <w:rPr>
                <w:lang w:val="en-US"/>
              </w:rPr>
              <w:t>u(1)</w:t>
            </w:r>
          </w:p>
        </w:tc>
      </w:tr>
      <w:tr w:rsidR="008B3821" w:rsidRPr="007D25B0" w14:paraId="7CD2F6B0" w14:textId="77777777" w:rsidTr="00C73469">
        <w:trPr>
          <w:cantSplit/>
          <w:trHeight w:val="289"/>
          <w:jc w:val="center"/>
        </w:trPr>
        <w:tc>
          <w:tcPr>
            <w:tcW w:w="7920" w:type="dxa"/>
          </w:tcPr>
          <w:p w14:paraId="113EF0A0"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for( i = ( sps_sub_layer_ordering_info_present_flag ? 0 : sps_max_sub_layers_minus1 );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i  &lt;=  sps_max_sub_layers_minus1; i++ ) {</w:t>
            </w:r>
          </w:p>
        </w:tc>
        <w:tc>
          <w:tcPr>
            <w:tcW w:w="1152" w:type="dxa"/>
          </w:tcPr>
          <w:p w14:paraId="36A1EB77" w14:textId="77777777" w:rsidR="008B3821" w:rsidRPr="007D25B0" w:rsidRDefault="008B3821" w:rsidP="00C73469">
            <w:pPr>
              <w:pStyle w:val="tablecell"/>
              <w:rPr>
                <w:lang w:val="en-US"/>
              </w:rPr>
            </w:pPr>
          </w:p>
        </w:tc>
      </w:tr>
      <w:tr w:rsidR="008B3821" w:rsidRPr="007D25B0" w14:paraId="151ED2B1" w14:textId="77777777" w:rsidTr="00C73469">
        <w:trPr>
          <w:cantSplit/>
          <w:trHeight w:val="289"/>
          <w:jc w:val="center"/>
        </w:trPr>
        <w:tc>
          <w:tcPr>
            <w:tcW w:w="7920" w:type="dxa"/>
          </w:tcPr>
          <w:p w14:paraId="444EC290"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sps_max_dec_pic_buffering_minus1</w:t>
            </w:r>
            <w:r w:rsidRPr="007D25B0">
              <w:rPr>
                <w:rFonts w:ascii="Times New Roman" w:hAnsi="Times New Roman"/>
                <w:lang w:val="en-US"/>
              </w:rPr>
              <w:t>[ i ]</w:t>
            </w:r>
          </w:p>
        </w:tc>
        <w:tc>
          <w:tcPr>
            <w:tcW w:w="1152" w:type="dxa"/>
          </w:tcPr>
          <w:p w14:paraId="1C8AD51F" w14:textId="77777777" w:rsidR="008B3821" w:rsidRPr="007D25B0" w:rsidRDefault="008B3821" w:rsidP="00C73469">
            <w:pPr>
              <w:pStyle w:val="tablecell"/>
              <w:rPr>
                <w:lang w:val="en-US"/>
              </w:rPr>
            </w:pPr>
            <w:r w:rsidRPr="007D25B0">
              <w:rPr>
                <w:lang w:val="en-US"/>
              </w:rPr>
              <w:t>ue(v)</w:t>
            </w:r>
          </w:p>
        </w:tc>
      </w:tr>
      <w:tr w:rsidR="008B3821" w:rsidRPr="007D25B0" w14:paraId="7DEDD7CF" w14:textId="77777777" w:rsidTr="00C73469">
        <w:trPr>
          <w:cantSplit/>
          <w:trHeight w:val="289"/>
          <w:jc w:val="center"/>
        </w:trPr>
        <w:tc>
          <w:tcPr>
            <w:tcW w:w="7920" w:type="dxa"/>
          </w:tcPr>
          <w:p w14:paraId="5A858E44"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sps_max_num_reorder_pics</w:t>
            </w:r>
            <w:r w:rsidRPr="007D25B0">
              <w:rPr>
                <w:rFonts w:ascii="Times New Roman" w:hAnsi="Times New Roman"/>
                <w:lang w:val="en-US"/>
              </w:rPr>
              <w:t>[ i ]</w:t>
            </w:r>
          </w:p>
        </w:tc>
        <w:tc>
          <w:tcPr>
            <w:tcW w:w="1152" w:type="dxa"/>
          </w:tcPr>
          <w:p w14:paraId="50AFA8DC" w14:textId="77777777" w:rsidR="008B3821" w:rsidRPr="007D25B0" w:rsidRDefault="008B3821" w:rsidP="00C73469">
            <w:pPr>
              <w:pStyle w:val="tablecell"/>
              <w:rPr>
                <w:lang w:val="en-US"/>
              </w:rPr>
            </w:pPr>
            <w:r w:rsidRPr="007D25B0">
              <w:rPr>
                <w:lang w:val="en-US"/>
              </w:rPr>
              <w:t>ue(v)</w:t>
            </w:r>
          </w:p>
        </w:tc>
      </w:tr>
      <w:tr w:rsidR="008B3821" w:rsidRPr="007D25B0" w14:paraId="67EBAF22" w14:textId="77777777" w:rsidTr="00C73469">
        <w:trPr>
          <w:cantSplit/>
          <w:trHeight w:val="289"/>
          <w:jc w:val="center"/>
        </w:trPr>
        <w:tc>
          <w:tcPr>
            <w:tcW w:w="7920" w:type="dxa"/>
          </w:tcPr>
          <w:p w14:paraId="287D22E0"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sps_max_latency_increase_plus1</w:t>
            </w:r>
            <w:r w:rsidRPr="007D25B0">
              <w:rPr>
                <w:rFonts w:ascii="Times New Roman" w:hAnsi="Times New Roman"/>
                <w:lang w:val="en-US"/>
              </w:rPr>
              <w:t>[ i ]</w:t>
            </w:r>
          </w:p>
        </w:tc>
        <w:tc>
          <w:tcPr>
            <w:tcW w:w="1152" w:type="dxa"/>
          </w:tcPr>
          <w:p w14:paraId="63AFBCD2" w14:textId="77777777" w:rsidR="008B3821" w:rsidRPr="007D25B0" w:rsidRDefault="008B3821" w:rsidP="00C73469">
            <w:pPr>
              <w:pStyle w:val="tablecell"/>
              <w:rPr>
                <w:lang w:val="en-US"/>
              </w:rPr>
            </w:pPr>
            <w:r w:rsidRPr="007D25B0">
              <w:rPr>
                <w:lang w:val="en-US"/>
              </w:rPr>
              <w:t>ue(v)</w:t>
            </w:r>
          </w:p>
        </w:tc>
      </w:tr>
      <w:tr w:rsidR="008B3821" w:rsidRPr="007D25B0" w14:paraId="3F2F3846" w14:textId="77777777" w:rsidTr="00C73469">
        <w:trPr>
          <w:cantSplit/>
          <w:trHeight w:val="289"/>
          <w:jc w:val="center"/>
        </w:trPr>
        <w:tc>
          <w:tcPr>
            <w:tcW w:w="7920" w:type="dxa"/>
          </w:tcPr>
          <w:p w14:paraId="57AAAC4D"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2" w:type="dxa"/>
          </w:tcPr>
          <w:p w14:paraId="49A0F6F7" w14:textId="77777777" w:rsidR="008B3821" w:rsidRPr="007D25B0" w:rsidRDefault="008B3821" w:rsidP="00C73469">
            <w:pPr>
              <w:pStyle w:val="tablecell"/>
              <w:rPr>
                <w:lang w:val="en-US"/>
              </w:rPr>
            </w:pPr>
          </w:p>
        </w:tc>
      </w:tr>
      <w:tr w:rsidR="008B3821" w:rsidRPr="007D25B0" w14:paraId="58DBAC87" w14:textId="77777777" w:rsidTr="00C73469">
        <w:trPr>
          <w:cantSplit/>
          <w:trHeight w:val="289"/>
          <w:jc w:val="center"/>
        </w:trPr>
        <w:tc>
          <w:tcPr>
            <w:tcW w:w="7920" w:type="dxa"/>
          </w:tcPr>
          <w:p w14:paraId="118EA768" w14:textId="77777777" w:rsidR="008B3821" w:rsidRPr="007D25B0" w:rsidRDefault="008B3821" w:rsidP="00C73469">
            <w:pPr>
              <w:pStyle w:val="tablesyntax"/>
              <w:rPr>
                <w:rFonts w:ascii="Times New Roman" w:hAnsi="Times New Roman"/>
                <w:b/>
                <w:lang w:val="de-DE"/>
              </w:rPr>
            </w:pPr>
            <w:r w:rsidRPr="007D25B0">
              <w:rPr>
                <w:rFonts w:ascii="Times New Roman" w:hAnsi="Times New Roman"/>
                <w:b/>
                <w:lang w:val="de-DE"/>
              </w:rPr>
              <w:tab/>
              <w:t>log2_min_luma_coding_block_size_minus3</w:t>
            </w:r>
          </w:p>
        </w:tc>
        <w:tc>
          <w:tcPr>
            <w:tcW w:w="1152" w:type="dxa"/>
          </w:tcPr>
          <w:p w14:paraId="28B8E952" w14:textId="77777777" w:rsidR="008B3821" w:rsidRPr="007D25B0" w:rsidRDefault="008B3821" w:rsidP="00C73469">
            <w:pPr>
              <w:pStyle w:val="tablecell"/>
              <w:rPr>
                <w:lang w:val="en-US"/>
              </w:rPr>
            </w:pPr>
            <w:r w:rsidRPr="007D25B0">
              <w:rPr>
                <w:lang w:val="en-US"/>
              </w:rPr>
              <w:t>ue(v)</w:t>
            </w:r>
          </w:p>
        </w:tc>
      </w:tr>
      <w:tr w:rsidR="008B3821" w:rsidRPr="007D25B0" w14:paraId="5B1F72B5" w14:textId="77777777" w:rsidTr="00C73469">
        <w:trPr>
          <w:cantSplit/>
          <w:trHeight w:val="289"/>
          <w:jc w:val="center"/>
        </w:trPr>
        <w:tc>
          <w:tcPr>
            <w:tcW w:w="7920" w:type="dxa"/>
          </w:tcPr>
          <w:p w14:paraId="7E76AAA7"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log2_diff_max_min_luma_coding_block_size</w:t>
            </w:r>
          </w:p>
        </w:tc>
        <w:tc>
          <w:tcPr>
            <w:tcW w:w="1152" w:type="dxa"/>
          </w:tcPr>
          <w:p w14:paraId="297DD349" w14:textId="77777777" w:rsidR="008B3821" w:rsidRPr="007D25B0" w:rsidRDefault="008B3821" w:rsidP="00C73469">
            <w:pPr>
              <w:pStyle w:val="tablecell"/>
              <w:rPr>
                <w:lang w:val="en-US"/>
              </w:rPr>
            </w:pPr>
            <w:r w:rsidRPr="007D25B0">
              <w:rPr>
                <w:lang w:val="en-US"/>
              </w:rPr>
              <w:t>ue(v)</w:t>
            </w:r>
          </w:p>
        </w:tc>
      </w:tr>
      <w:tr w:rsidR="008B3821" w:rsidRPr="007D25B0" w14:paraId="288BF60C" w14:textId="77777777" w:rsidTr="00C73469">
        <w:trPr>
          <w:cantSplit/>
          <w:trHeight w:val="289"/>
          <w:jc w:val="center"/>
        </w:trPr>
        <w:tc>
          <w:tcPr>
            <w:tcW w:w="7920" w:type="dxa"/>
          </w:tcPr>
          <w:p w14:paraId="608065C4" w14:textId="77777777" w:rsidR="008B3821" w:rsidRPr="007D25B0" w:rsidRDefault="008B3821" w:rsidP="00C73469">
            <w:pPr>
              <w:pStyle w:val="tablesyntax"/>
              <w:rPr>
                <w:rFonts w:ascii="Times New Roman" w:hAnsi="Times New Roman"/>
                <w:b/>
                <w:lang w:val="de-DE"/>
              </w:rPr>
            </w:pPr>
            <w:r w:rsidRPr="007D25B0">
              <w:rPr>
                <w:rFonts w:ascii="Times New Roman" w:hAnsi="Times New Roman"/>
                <w:lang w:val="de-DE"/>
              </w:rPr>
              <w:tab/>
            </w:r>
            <w:r w:rsidRPr="007D25B0">
              <w:rPr>
                <w:rFonts w:ascii="Times New Roman" w:hAnsi="Times New Roman"/>
                <w:b/>
                <w:lang w:val="de-DE"/>
              </w:rPr>
              <w:t>log2_min_transform_block_size_minus2</w:t>
            </w:r>
          </w:p>
        </w:tc>
        <w:tc>
          <w:tcPr>
            <w:tcW w:w="1152" w:type="dxa"/>
          </w:tcPr>
          <w:p w14:paraId="38CCEC24" w14:textId="77777777" w:rsidR="008B3821" w:rsidRPr="007D25B0" w:rsidRDefault="008B3821" w:rsidP="00C73469">
            <w:pPr>
              <w:pStyle w:val="tablecell"/>
              <w:rPr>
                <w:lang w:val="en-US"/>
              </w:rPr>
            </w:pPr>
            <w:r w:rsidRPr="007D25B0">
              <w:rPr>
                <w:lang w:val="en-US"/>
              </w:rPr>
              <w:t>ue(v)</w:t>
            </w:r>
          </w:p>
        </w:tc>
      </w:tr>
      <w:tr w:rsidR="008B3821" w:rsidRPr="007D25B0" w14:paraId="7A415D02" w14:textId="77777777" w:rsidTr="00C73469">
        <w:trPr>
          <w:cantSplit/>
          <w:trHeight w:val="289"/>
          <w:jc w:val="center"/>
        </w:trPr>
        <w:tc>
          <w:tcPr>
            <w:tcW w:w="7920" w:type="dxa"/>
          </w:tcPr>
          <w:p w14:paraId="1C6B0374"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log2_diff_max_min_transform_block_size</w:t>
            </w:r>
          </w:p>
        </w:tc>
        <w:tc>
          <w:tcPr>
            <w:tcW w:w="1152" w:type="dxa"/>
          </w:tcPr>
          <w:p w14:paraId="50702B7E" w14:textId="77777777" w:rsidR="008B3821" w:rsidRPr="007D25B0" w:rsidRDefault="008B3821" w:rsidP="00C73469">
            <w:pPr>
              <w:pStyle w:val="tablecell"/>
              <w:rPr>
                <w:lang w:val="en-US"/>
              </w:rPr>
            </w:pPr>
            <w:r w:rsidRPr="007D25B0">
              <w:rPr>
                <w:lang w:val="en-US"/>
              </w:rPr>
              <w:t>ue(v)</w:t>
            </w:r>
          </w:p>
        </w:tc>
      </w:tr>
      <w:tr w:rsidR="008B3821" w:rsidRPr="007D25B0" w14:paraId="3D2FAF28" w14:textId="77777777" w:rsidTr="00C73469">
        <w:trPr>
          <w:cantSplit/>
          <w:trHeight w:val="289"/>
          <w:jc w:val="center"/>
        </w:trPr>
        <w:tc>
          <w:tcPr>
            <w:tcW w:w="7920" w:type="dxa"/>
          </w:tcPr>
          <w:p w14:paraId="389A0692"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max_transform_hierarchy_depth_inter</w:t>
            </w:r>
          </w:p>
        </w:tc>
        <w:tc>
          <w:tcPr>
            <w:tcW w:w="1152" w:type="dxa"/>
          </w:tcPr>
          <w:p w14:paraId="07FAD7A6" w14:textId="77777777" w:rsidR="008B3821" w:rsidRPr="007D25B0" w:rsidRDefault="008B3821" w:rsidP="00C73469">
            <w:pPr>
              <w:pStyle w:val="tablecell"/>
              <w:rPr>
                <w:lang w:val="en-US"/>
              </w:rPr>
            </w:pPr>
            <w:r w:rsidRPr="007D25B0">
              <w:rPr>
                <w:lang w:val="en-US"/>
              </w:rPr>
              <w:t>ue(v)</w:t>
            </w:r>
          </w:p>
        </w:tc>
      </w:tr>
      <w:tr w:rsidR="008B3821" w:rsidRPr="007D25B0" w14:paraId="47FD7685" w14:textId="77777777" w:rsidTr="00C73469">
        <w:trPr>
          <w:cantSplit/>
          <w:trHeight w:val="289"/>
          <w:jc w:val="center"/>
        </w:trPr>
        <w:tc>
          <w:tcPr>
            <w:tcW w:w="7920" w:type="dxa"/>
          </w:tcPr>
          <w:p w14:paraId="695F5FAE"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max_transform_hierarchy_depth_intra</w:t>
            </w:r>
          </w:p>
        </w:tc>
        <w:tc>
          <w:tcPr>
            <w:tcW w:w="1152" w:type="dxa"/>
          </w:tcPr>
          <w:p w14:paraId="0AE6815D" w14:textId="77777777" w:rsidR="008B3821" w:rsidRPr="007D25B0" w:rsidRDefault="008B3821" w:rsidP="00C73469">
            <w:pPr>
              <w:pStyle w:val="tablecell"/>
              <w:rPr>
                <w:lang w:val="en-US"/>
              </w:rPr>
            </w:pPr>
            <w:r w:rsidRPr="007D25B0">
              <w:rPr>
                <w:lang w:val="en-US"/>
              </w:rPr>
              <w:t>ue(v)</w:t>
            </w:r>
          </w:p>
        </w:tc>
      </w:tr>
      <w:tr w:rsidR="008B3821" w:rsidRPr="007D25B0" w14:paraId="78CD5A8C" w14:textId="77777777" w:rsidTr="00C73469">
        <w:trPr>
          <w:cantSplit/>
          <w:trHeight w:val="289"/>
          <w:jc w:val="center"/>
        </w:trPr>
        <w:tc>
          <w:tcPr>
            <w:tcW w:w="7920" w:type="dxa"/>
          </w:tcPr>
          <w:p w14:paraId="61B8ACD3"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eastAsia="MS Mincho" w:hAnsi="Times New Roman"/>
                <w:b/>
                <w:bCs/>
                <w:lang w:val="en-US" w:eastAsia="ja-JP"/>
              </w:rPr>
              <w:t>scaling_list_enabled_flag</w:t>
            </w:r>
          </w:p>
        </w:tc>
        <w:tc>
          <w:tcPr>
            <w:tcW w:w="1152" w:type="dxa"/>
          </w:tcPr>
          <w:p w14:paraId="04CAF2B2" w14:textId="77777777" w:rsidR="008B3821" w:rsidRPr="007D25B0" w:rsidRDefault="008B3821" w:rsidP="00C73469">
            <w:pPr>
              <w:pStyle w:val="tablecell"/>
              <w:rPr>
                <w:lang w:val="en-US"/>
              </w:rPr>
            </w:pPr>
            <w:r w:rsidRPr="007D25B0">
              <w:rPr>
                <w:lang w:val="en-US" w:eastAsia="ko-KR"/>
              </w:rPr>
              <w:t>u(1)</w:t>
            </w:r>
          </w:p>
        </w:tc>
      </w:tr>
      <w:tr w:rsidR="008B3821" w:rsidRPr="007D25B0" w14:paraId="32134AA8" w14:textId="77777777" w:rsidTr="00C73469">
        <w:trPr>
          <w:cantSplit/>
          <w:trHeight w:val="289"/>
          <w:jc w:val="center"/>
        </w:trPr>
        <w:tc>
          <w:tcPr>
            <w:tcW w:w="7920" w:type="dxa"/>
          </w:tcPr>
          <w:p w14:paraId="79179C6D" w14:textId="77777777" w:rsidR="008B3821" w:rsidRPr="007D25B0" w:rsidRDefault="008B3821" w:rsidP="00C73469">
            <w:pPr>
              <w:pStyle w:val="tablesyntax"/>
              <w:rPr>
                <w:rFonts w:ascii="Times New Roman" w:eastAsia="MS Mincho" w:hAnsi="Times New Roman"/>
                <w:lang w:val="en-US" w:eastAsia="ja-JP"/>
              </w:rPr>
            </w:pPr>
            <w:r w:rsidRPr="007D25B0">
              <w:rPr>
                <w:rFonts w:ascii="Times New Roman" w:eastAsia="MS Mincho" w:hAnsi="Times New Roman"/>
                <w:lang w:val="en-US" w:eastAsia="ja-JP"/>
              </w:rPr>
              <w:tab/>
              <w:t>if( scaling_list_enabled_flag ) {</w:t>
            </w:r>
          </w:p>
        </w:tc>
        <w:tc>
          <w:tcPr>
            <w:tcW w:w="1152" w:type="dxa"/>
          </w:tcPr>
          <w:p w14:paraId="19D8ED46" w14:textId="77777777" w:rsidR="008B3821" w:rsidRPr="007D25B0" w:rsidRDefault="008B3821" w:rsidP="00C73469">
            <w:pPr>
              <w:pStyle w:val="tablecell"/>
              <w:rPr>
                <w:lang w:val="en-US"/>
              </w:rPr>
            </w:pPr>
          </w:p>
        </w:tc>
      </w:tr>
      <w:tr w:rsidR="008B3821" w:rsidRPr="007D25B0" w14:paraId="4D7E0F29" w14:textId="77777777" w:rsidTr="00C73469">
        <w:trPr>
          <w:cantSplit/>
          <w:jc w:val="center"/>
        </w:trPr>
        <w:tc>
          <w:tcPr>
            <w:tcW w:w="7920" w:type="dxa"/>
          </w:tcPr>
          <w:p w14:paraId="2923D9A9" w14:textId="77777777"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nuh_layer_id &gt; 0 )</w:t>
            </w:r>
          </w:p>
        </w:tc>
        <w:tc>
          <w:tcPr>
            <w:tcW w:w="1152" w:type="dxa"/>
          </w:tcPr>
          <w:p w14:paraId="5F61FEEF" w14:textId="77777777" w:rsidR="008B3821" w:rsidRPr="007D25B0" w:rsidRDefault="008B3821" w:rsidP="00C73469">
            <w:pPr>
              <w:pStyle w:val="tablecell"/>
              <w:rPr>
                <w:rFonts w:eastAsia="MS Mincho"/>
                <w:lang w:val="en-US" w:eastAsia="ja-JP"/>
              </w:rPr>
            </w:pPr>
          </w:p>
        </w:tc>
      </w:tr>
      <w:tr w:rsidR="008B3821" w:rsidRPr="007D25B0" w14:paraId="50194172" w14:textId="77777777" w:rsidTr="00C73469">
        <w:trPr>
          <w:cantSplit/>
          <w:jc w:val="center"/>
        </w:trPr>
        <w:tc>
          <w:tcPr>
            <w:tcW w:w="7920" w:type="dxa"/>
          </w:tcPr>
          <w:p w14:paraId="781866CA"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sps_infer_scaling_list_flag</w:t>
            </w:r>
          </w:p>
        </w:tc>
        <w:tc>
          <w:tcPr>
            <w:tcW w:w="1152" w:type="dxa"/>
          </w:tcPr>
          <w:p w14:paraId="5B2C5DD9" w14:textId="77777777" w:rsidR="008B3821" w:rsidRPr="007D25B0" w:rsidRDefault="008B3821" w:rsidP="00C73469">
            <w:pPr>
              <w:pStyle w:val="tablecell"/>
              <w:rPr>
                <w:rFonts w:eastAsia="MS Mincho"/>
                <w:lang w:val="en-US" w:eastAsia="ja-JP"/>
              </w:rPr>
            </w:pPr>
            <w:r w:rsidRPr="007D25B0">
              <w:rPr>
                <w:lang w:val="en-US"/>
              </w:rPr>
              <w:t>u(1)</w:t>
            </w:r>
          </w:p>
        </w:tc>
      </w:tr>
      <w:tr w:rsidR="008B3821" w:rsidRPr="007D25B0" w14:paraId="3EF927C9" w14:textId="77777777" w:rsidTr="00C73469">
        <w:trPr>
          <w:cantSplit/>
          <w:jc w:val="center"/>
        </w:trPr>
        <w:tc>
          <w:tcPr>
            <w:tcW w:w="7920" w:type="dxa"/>
          </w:tcPr>
          <w:p w14:paraId="73F096AA"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sps_infer_scaling_list_flag )</w:t>
            </w:r>
          </w:p>
        </w:tc>
        <w:tc>
          <w:tcPr>
            <w:tcW w:w="1152" w:type="dxa"/>
          </w:tcPr>
          <w:p w14:paraId="6FD0F94E" w14:textId="77777777" w:rsidR="008B3821" w:rsidRPr="007D25B0" w:rsidRDefault="008B3821" w:rsidP="00C73469">
            <w:pPr>
              <w:pStyle w:val="tablecell"/>
              <w:rPr>
                <w:rFonts w:eastAsia="MS Mincho"/>
                <w:lang w:val="en-US" w:eastAsia="ja-JP"/>
              </w:rPr>
            </w:pPr>
          </w:p>
        </w:tc>
      </w:tr>
      <w:tr w:rsidR="008B3821" w:rsidRPr="007D25B0" w14:paraId="70549744" w14:textId="77777777" w:rsidTr="00C73469">
        <w:trPr>
          <w:cantSplit/>
          <w:jc w:val="center"/>
        </w:trPr>
        <w:tc>
          <w:tcPr>
            <w:tcW w:w="7920" w:type="dxa"/>
          </w:tcPr>
          <w:p w14:paraId="77782CFF"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lastRenderedPageBreak/>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sps_scaling_list_ref_layer_id</w:t>
            </w:r>
          </w:p>
        </w:tc>
        <w:tc>
          <w:tcPr>
            <w:tcW w:w="1152" w:type="dxa"/>
          </w:tcPr>
          <w:p w14:paraId="586330D1" w14:textId="77777777" w:rsidR="008B3821" w:rsidRPr="007D25B0" w:rsidRDefault="008B3821" w:rsidP="00C73469">
            <w:pPr>
              <w:pStyle w:val="tablecell"/>
              <w:rPr>
                <w:rFonts w:eastAsia="MS Mincho"/>
                <w:lang w:val="en-US" w:eastAsia="ja-JP"/>
              </w:rPr>
            </w:pPr>
            <w:r w:rsidRPr="007D25B0">
              <w:rPr>
                <w:lang w:val="en-US"/>
              </w:rPr>
              <w:t>u(6)</w:t>
            </w:r>
          </w:p>
        </w:tc>
      </w:tr>
      <w:tr w:rsidR="008B3821" w:rsidRPr="007D25B0" w14:paraId="6E2E9A56" w14:textId="77777777" w:rsidTr="00C73469">
        <w:trPr>
          <w:cantSplit/>
          <w:jc w:val="center"/>
        </w:trPr>
        <w:tc>
          <w:tcPr>
            <w:tcW w:w="7920" w:type="dxa"/>
          </w:tcPr>
          <w:p w14:paraId="783C07A2" w14:textId="77777777"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else {</w:t>
            </w:r>
          </w:p>
        </w:tc>
        <w:tc>
          <w:tcPr>
            <w:tcW w:w="1152" w:type="dxa"/>
          </w:tcPr>
          <w:p w14:paraId="31FDBC53" w14:textId="77777777" w:rsidR="008B3821" w:rsidRPr="007D25B0" w:rsidRDefault="008B3821" w:rsidP="00C73469">
            <w:pPr>
              <w:pStyle w:val="tablecell"/>
              <w:rPr>
                <w:rFonts w:eastAsia="MS Mincho"/>
                <w:lang w:val="en-US" w:eastAsia="ja-JP"/>
              </w:rPr>
            </w:pPr>
          </w:p>
        </w:tc>
      </w:tr>
      <w:tr w:rsidR="008B3821" w:rsidRPr="007D25B0" w14:paraId="29E8C553" w14:textId="77777777" w:rsidTr="00C73469">
        <w:trPr>
          <w:cantSplit/>
          <w:trHeight w:val="289"/>
          <w:jc w:val="center"/>
        </w:trPr>
        <w:tc>
          <w:tcPr>
            <w:tcW w:w="7920" w:type="dxa"/>
          </w:tcPr>
          <w:p w14:paraId="0CE3BB73" w14:textId="77777777"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eastAsia="MS Mincho" w:hAnsi="Times New Roman"/>
                <w:b/>
                <w:bCs/>
                <w:lang w:val="en-US" w:eastAsia="ja-JP"/>
              </w:rPr>
              <w:t>sps_scaling_list_data_present_flag</w:t>
            </w:r>
          </w:p>
        </w:tc>
        <w:tc>
          <w:tcPr>
            <w:tcW w:w="1152" w:type="dxa"/>
          </w:tcPr>
          <w:p w14:paraId="179AD4F7" w14:textId="77777777" w:rsidR="008B3821" w:rsidRPr="007D25B0" w:rsidRDefault="008B3821" w:rsidP="00C73469">
            <w:pPr>
              <w:pStyle w:val="tablecell"/>
              <w:rPr>
                <w:lang w:val="en-US"/>
              </w:rPr>
            </w:pPr>
            <w:r w:rsidRPr="007D25B0">
              <w:rPr>
                <w:rFonts w:eastAsia="MS Mincho"/>
                <w:lang w:val="en-US" w:eastAsia="ja-JP"/>
              </w:rPr>
              <w:t>u(1)</w:t>
            </w:r>
          </w:p>
        </w:tc>
      </w:tr>
      <w:tr w:rsidR="008B3821" w:rsidRPr="007D25B0" w14:paraId="7FE79701" w14:textId="77777777" w:rsidTr="00C73469">
        <w:trPr>
          <w:cantSplit/>
          <w:trHeight w:val="289"/>
          <w:jc w:val="center"/>
        </w:trPr>
        <w:tc>
          <w:tcPr>
            <w:tcW w:w="7920" w:type="dxa"/>
          </w:tcPr>
          <w:p w14:paraId="61E6C077"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Times New Roman" w:hAnsi="Times New Roman"/>
                <w:bCs/>
                <w:lang w:val="en-US" w:eastAsia="zh-TW"/>
              </w:rPr>
              <w:t>if( sps_</w:t>
            </w:r>
            <w:r w:rsidRPr="007D25B0">
              <w:rPr>
                <w:rFonts w:ascii="Times New Roman" w:eastAsia="MS Mincho" w:hAnsi="Times New Roman"/>
                <w:bCs/>
                <w:lang w:val="en-US" w:eastAsia="ja-JP"/>
              </w:rPr>
              <w:t>scaling_list_data_present</w:t>
            </w:r>
            <w:r w:rsidRPr="007D25B0">
              <w:rPr>
                <w:rFonts w:ascii="Times New Roman" w:eastAsia="Times New Roman" w:hAnsi="Times New Roman"/>
                <w:bCs/>
                <w:lang w:val="en-US" w:eastAsia="zh-TW"/>
              </w:rPr>
              <w:t>_flag )</w:t>
            </w:r>
          </w:p>
        </w:tc>
        <w:tc>
          <w:tcPr>
            <w:tcW w:w="1152" w:type="dxa"/>
          </w:tcPr>
          <w:p w14:paraId="6C7281B9" w14:textId="77777777" w:rsidR="008B3821" w:rsidRPr="007D25B0" w:rsidRDefault="008B3821" w:rsidP="00C73469">
            <w:pPr>
              <w:pStyle w:val="tablecell"/>
              <w:rPr>
                <w:lang w:val="en-US"/>
              </w:rPr>
            </w:pPr>
          </w:p>
        </w:tc>
      </w:tr>
      <w:tr w:rsidR="008B3821" w:rsidRPr="007D25B0" w14:paraId="306BFF1C" w14:textId="77777777" w:rsidTr="00C73469">
        <w:trPr>
          <w:cantSplit/>
          <w:trHeight w:val="289"/>
          <w:jc w:val="center"/>
        </w:trPr>
        <w:tc>
          <w:tcPr>
            <w:tcW w:w="7920" w:type="dxa"/>
          </w:tcPr>
          <w:p w14:paraId="72990ADB" w14:textId="77777777" w:rsidR="008B3821" w:rsidRPr="007D25B0" w:rsidRDefault="008B3821" w:rsidP="00C73469">
            <w:pPr>
              <w:pStyle w:val="tablesyntax"/>
              <w:tabs>
                <w:tab w:val="clear" w:pos="648"/>
                <w:tab w:val="left" w:pos="640"/>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MS Mincho" w:hAnsi="Times New Roman"/>
                <w:bCs/>
                <w:lang w:val="en-US" w:eastAsia="ja-JP"/>
              </w:rPr>
              <w:t>scaling_list</w:t>
            </w:r>
            <w:r w:rsidRPr="007D25B0">
              <w:rPr>
                <w:rFonts w:ascii="Times New Roman" w:eastAsia="Times New Roman" w:hAnsi="Times New Roman"/>
                <w:bCs/>
                <w:lang w:val="en-US" w:eastAsia="zh-TW"/>
              </w:rPr>
              <w:t>_data( )</w:t>
            </w:r>
          </w:p>
        </w:tc>
        <w:tc>
          <w:tcPr>
            <w:tcW w:w="1152" w:type="dxa"/>
          </w:tcPr>
          <w:p w14:paraId="74425962" w14:textId="77777777" w:rsidR="008B3821" w:rsidRPr="007D25B0" w:rsidRDefault="008B3821" w:rsidP="00C73469">
            <w:pPr>
              <w:pStyle w:val="tablecell"/>
              <w:rPr>
                <w:lang w:val="en-US"/>
              </w:rPr>
            </w:pPr>
          </w:p>
        </w:tc>
      </w:tr>
      <w:tr w:rsidR="008B3821" w:rsidRPr="007D25B0" w14:paraId="3D72DE1B" w14:textId="77777777" w:rsidTr="00C73469">
        <w:trPr>
          <w:cantSplit/>
          <w:trHeight w:val="289"/>
          <w:jc w:val="center"/>
        </w:trPr>
        <w:tc>
          <w:tcPr>
            <w:tcW w:w="7920" w:type="dxa"/>
          </w:tcPr>
          <w:p w14:paraId="3A26AE6A" w14:textId="77777777" w:rsidR="008B3821" w:rsidRPr="007D25B0" w:rsidRDefault="008B3821" w:rsidP="00C73469">
            <w:pPr>
              <w:pStyle w:val="tablesyntax"/>
              <w:tabs>
                <w:tab w:val="clear" w:pos="648"/>
                <w:tab w:val="left" w:pos="640"/>
              </w:tabs>
              <w:rPr>
                <w:rFonts w:ascii="Times New Roman" w:hAnsi="Times New Roman"/>
                <w:bCs/>
                <w:lang w:val="en-US"/>
              </w:rPr>
            </w:pPr>
            <w:r w:rsidRPr="007D25B0">
              <w:rPr>
                <w:rFonts w:ascii="Times New Roman" w:hAnsi="Times New Roman"/>
                <w:bCs/>
                <w:lang w:val="en-US"/>
              </w:rPr>
              <w:tab/>
            </w:r>
            <w:r w:rsidRPr="007D25B0">
              <w:rPr>
                <w:rFonts w:ascii="Times New Roman" w:hAnsi="Times New Roman"/>
                <w:bCs/>
                <w:lang w:val="en-US"/>
              </w:rPr>
              <w:tab/>
              <w:t>}</w:t>
            </w:r>
          </w:p>
        </w:tc>
        <w:tc>
          <w:tcPr>
            <w:tcW w:w="1152" w:type="dxa"/>
          </w:tcPr>
          <w:p w14:paraId="78FDD8CB" w14:textId="77777777" w:rsidR="008B3821" w:rsidRPr="007D25B0" w:rsidRDefault="008B3821" w:rsidP="00C73469">
            <w:pPr>
              <w:pStyle w:val="tablecell"/>
              <w:rPr>
                <w:lang w:val="en-US"/>
              </w:rPr>
            </w:pPr>
          </w:p>
        </w:tc>
      </w:tr>
      <w:tr w:rsidR="008B3821" w:rsidRPr="007D25B0" w14:paraId="7DD0816B" w14:textId="77777777" w:rsidTr="00C73469">
        <w:trPr>
          <w:cantSplit/>
          <w:trHeight w:val="289"/>
          <w:jc w:val="center"/>
        </w:trPr>
        <w:tc>
          <w:tcPr>
            <w:tcW w:w="7920" w:type="dxa"/>
          </w:tcPr>
          <w:p w14:paraId="7ABF7D1C" w14:textId="77777777" w:rsidR="008B3821" w:rsidRPr="007D25B0" w:rsidRDefault="008B3821" w:rsidP="00C73469">
            <w:pPr>
              <w:pStyle w:val="tablesyntax"/>
              <w:rPr>
                <w:rFonts w:ascii="Times New Roman" w:eastAsia="MS Mincho" w:hAnsi="Times New Roman"/>
                <w:lang w:val="en-US" w:eastAsia="ja-JP"/>
              </w:rPr>
            </w:pPr>
            <w:r w:rsidRPr="007D25B0">
              <w:rPr>
                <w:rFonts w:ascii="Times New Roman" w:eastAsia="MS Mincho" w:hAnsi="Times New Roman"/>
                <w:lang w:val="en-US" w:eastAsia="ja-JP"/>
              </w:rPr>
              <w:tab/>
              <w:t>}</w:t>
            </w:r>
          </w:p>
        </w:tc>
        <w:tc>
          <w:tcPr>
            <w:tcW w:w="1152" w:type="dxa"/>
          </w:tcPr>
          <w:p w14:paraId="1F2F8A11" w14:textId="77777777" w:rsidR="008B3821" w:rsidRPr="007D25B0" w:rsidRDefault="008B3821" w:rsidP="00C73469">
            <w:pPr>
              <w:pStyle w:val="tablecell"/>
              <w:rPr>
                <w:lang w:val="en-US"/>
              </w:rPr>
            </w:pPr>
          </w:p>
        </w:tc>
      </w:tr>
      <w:tr w:rsidR="008B3821" w:rsidRPr="007D25B0" w14:paraId="5E9371D5" w14:textId="77777777" w:rsidTr="00C73469">
        <w:trPr>
          <w:cantSplit/>
          <w:trHeight w:val="289"/>
          <w:jc w:val="center"/>
        </w:trPr>
        <w:tc>
          <w:tcPr>
            <w:tcW w:w="7920" w:type="dxa"/>
          </w:tcPr>
          <w:p w14:paraId="4301DE81"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amp_enabled_flag</w:t>
            </w:r>
          </w:p>
        </w:tc>
        <w:tc>
          <w:tcPr>
            <w:tcW w:w="1152" w:type="dxa"/>
          </w:tcPr>
          <w:p w14:paraId="39C1E5A3"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6EA5830B" w14:textId="77777777" w:rsidTr="00C73469">
        <w:trPr>
          <w:cantSplit/>
          <w:trHeight w:val="289"/>
          <w:jc w:val="center"/>
        </w:trPr>
        <w:tc>
          <w:tcPr>
            <w:tcW w:w="7920" w:type="dxa"/>
          </w:tcPr>
          <w:p w14:paraId="5982ED7E"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sample_adaptive_offset_enabled_flag</w:t>
            </w:r>
          </w:p>
        </w:tc>
        <w:tc>
          <w:tcPr>
            <w:tcW w:w="1152" w:type="dxa"/>
          </w:tcPr>
          <w:p w14:paraId="0EDDD0F2"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5950D4CB"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EA12080"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14:paraId="6668B0BB"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1C3EF80E" w14:textId="77777777" w:rsidTr="00C73469">
        <w:trPr>
          <w:cantSplit/>
          <w:trHeight w:val="289"/>
          <w:jc w:val="center"/>
        </w:trPr>
        <w:tc>
          <w:tcPr>
            <w:tcW w:w="7920" w:type="dxa"/>
          </w:tcPr>
          <w:p w14:paraId="0D0047F1"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pcm_enabled_flag ) {</w:t>
            </w:r>
          </w:p>
        </w:tc>
        <w:tc>
          <w:tcPr>
            <w:tcW w:w="1152" w:type="dxa"/>
          </w:tcPr>
          <w:p w14:paraId="5ED49402" w14:textId="77777777" w:rsidR="008B3821" w:rsidRPr="007D25B0" w:rsidRDefault="008B3821" w:rsidP="00C73469">
            <w:pPr>
              <w:pStyle w:val="tablecell"/>
              <w:rPr>
                <w:lang w:val="en-US" w:eastAsia="ko-KR"/>
              </w:rPr>
            </w:pPr>
          </w:p>
        </w:tc>
      </w:tr>
      <w:tr w:rsidR="008B3821" w:rsidRPr="007D25B0" w14:paraId="7DD47CED" w14:textId="77777777" w:rsidTr="00C73469">
        <w:trPr>
          <w:cantSplit/>
          <w:trHeight w:val="289"/>
          <w:jc w:val="center"/>
        </w:trPr>
        <w:tc>
          <w:tcPr>
            <w:tcW w:w="7920" w:type="dxa"/>
          </w:tcPr>
          <w:p w14:paraId="36BEF712"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pcm_sample_bit_depth_luma_minus1</w:t>
            </w:r>
          </w:p>
        </w:tc>
        <w:tc>
          <w:tcPr>
            <w:tcW w:w="1152" w:type="dxa"/>
          </w:tcPr>
          <w:p w14:paraId="57193A0A" w14:textId="77777777" w:rsidR="008B3821" w:rsidRPr="007D25B0" w:rsidRDefault="008B3821" w:rsidP="00C73469">
            <w:pPr>
              <w:pStyle w:val="tablecell"/>
              <w:rPr>
                <w:lang w:val="en-US" w:eastAsia="ko-KR"/>
              </w:rPr>
            </w:pPr>
            <w:r w:rsidRPr="007D25B0">
              <w:rPr>
                <w:lang w:val="en-US" w:eastAsia="ko-KR"/>
              </w:rPr>
              <w:t>u(4)</w:t>
            </w:r>
          </w:p>
        </w:tc>
      </w:tr>
      <w:tr w:rsidR="008B3821" w:rsidRPr="007D25B0" w14:paraId="007CBC15" w14:textId="77777777" w:rsidTr="00C73469">
        <w:trPr>
          <w:cantSplit/>
          <w:trHeight w:val="289"/>
          <w:jc w:val="center"/>
        </w:trPr>
        <w:tc>
          <w:tcPr>
            <w:tcW w:w="7920" w:type="dxa"/>
          </w:tcPr>
          <w:p w14:paraId="5BC9947F"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pcm_sample_bit_depth_chroma_minus1</w:t>
            </w:r>
          </w:p>
        </w:tc>
        <w:tc>
          <w:tcPr>
            <w:tcW w:w="1152" w:type="dxa"/>
          </w:tcPr>
          <w:p w14:paraId="5F52A47A" w14:textId="77777777" w:rsidR="008B3821" w:rsidRPr="007D25B0" w:rsidRDefault="008B3821" w:rsidP="00C73469">
            <w:pPr>
              <w:pStyle w:val="tablecell"/>
              <w:rPr>
                <w:lang w:val="en-US" w:eastAsia="ko-KR"/>
              </w:rPr>
            </w:pPr>
            <w:r w:rsidRPr="007D25B0">
              <w:rPr>
                <w:lang w:val="en-US" w:eastAsia="ko-KR"/>
              </w:rPr>
              <w:t>u(4)</w:t>
            </w:r>
          </w:p>
        </w:tc>
      </w:tr>
      <w:tr w:rsidR="008B3821" w:rsidRPr="007D25B0" w14:paraId="5B449DE2" w14:textId="77777777" w:rsidTr="00C73469">
        <w:trPr>
          <w:cantSplit/>
          <w:trHeight w:val="289"/>
          <w:jc w:val="center"/>
        </w:trPr>
        <w:tc>
          <w:tcPr>
            <w:tcW w:w="7920" w:type="dxa"/>
          </w:tcPr>
          <w:p w14:paraId="4C482A59" w14:textId="77777777" w:rsidR="008B3821" w:rsidRPr="007D25B0" w:rsidRDefault="008B3821" w:rsidP="00C73469">
            <w:pPr>
              <w:pStyle w:val="tablesyntax"/>
              <w:rPr>
                <w:rFonts w:ascii="Times New Roman" w:hAnsi="Times New Roman"/>
                <w:lang w:val="de-DE" w:eastAsia="ko-KR"/>
              </w:rPr>
            </w:pPr>
            <w:r w:rsidRPr="007D25B0">
              <w:rPr>
                <w:rFonts w:ascii="Times New Roman" w:hAnsi="Times New Roman"/>
                <w:b/>
                <w:lang w:val="de-DE" w:eastAsia="ko-KR"/>
              </w:rPr>
              <w:tab/>
            </w:r>
            <w:r w:rsidRPr="007D25B0">
              <w:rPr>
                <w:rFonts w:ascii="Times New Roman" w:hAnsi="Times New Roman"/>
                <w:b/>
                <w:lang w:val="de-DE" w:eastAsia="ko-KR"/>
              </w:rPr>
              <w:tab/>
              <w:t>log2_min_pcm_luma_coding_block_size_minus3</w:t>
            </w:r>
          </w:p>
        </w:tc>
        <w:tc>
          <w:tcPr>
            <w:tcW w:w="1152" w:type="dxa"/>
          </w:tcPr>
          <w:p w14:paraId="078D856F" w14:textId="77777777" w:rsidR="008B3821" w:rsidRPr="007D25B0" w:rsidRDefault="008B3821" w:rsidP="00C73469">
            <w:pPr>
              <w:pStyle w:val="tablecell"/>
              <w:rPr>
                <w:lang w:val="en-US" w:eastAsia="ko-KR"/>
              </w:rPr>
            </w:pPr>
            <w:r w:rsidRPr="007D25B0">
              <w:rPr>
                <w:lang w:val="en-US" w:eastAsia="ko-KR"/>
              </w:rPr>
              <w:t>ue(v)</w:t>
            </w:r>
          </w:p>
        </w:tc>
      </w:tr>
      <w:tr w:rsidR="008B3821" w:rsidRPr="007D25B0" w14:paraId="4F525D79" w14:textId="77777777" w:rsidTr="00C73469">
        <w:trPr>
          <w:cantSplit/>
          <w:trHeight w:val="289"/>
          <w:jc w:val="center"/>
        </w:trPr>
        <w:tc>
          <w:tcPr>
            <w:tcW w:w="7920" w:type="dxa"/>
          </w:tcPr>
          <w:p w14:paraId="7269C788"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log2_diff_max_min_pcm_luma_coding_block_size</w:t>
            </w:r>
          </w:p>
        </w:tc>
        <w:tc>
          <w:tcPr>
            <w:tcW w:w="1152" w:type="dxa"/>
          </w:tcPr>
          <w:p w14:paraId="5F18A3D7" w14:textId="77777777" w:rsidR="008B3821" w:rsidRPr="007D25B0" w:rsidRDefault="008B3821" w:rsidP="00C73469">
            <w:pPr>
              <w:pStyle w:val="tablecell"/>
              <w:rPr>
                <w:lang w:val="en-US" w:eastAsia="ko-KR"/>
              </w:rPr>
            </w:pPr>
            <w:r w:rsidRPr="007D25B0">
              <w:rPr>
                <w:lang w:val="en-US" w:eastAsia="ko-KR"/>
              </w:rPr>
              <w:t>ue(v)</w:t>
            </w:r>
          </w:p>
        </w:tc>
      </w:tr>
      <w:tr w:rsidR="008B3821" w:rsidRPr="007D25B0" w14:paraId="2AE98FE3" w14:textId="77777777" w:rsidTr="00C73469">
        <w:trPr>
          <w:cantSplit/>
          <w:trHeight w:val="289"/>
          <w:jc w:val="center"/>
        </w:trPr>
        <w:tc>
          <w:tcPr>
            <w:tcW w:w="7920" w:type="dxa"/>
          </w:tcPr>
          <w:p w14:paraId="25D8DA27"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pcm_loop_filter_disabled_flag</w:t>
            </w:r>
          </w:p>
        </w:tc>
        <w:tc>
          <w:tcPr>
            <w:tcW w:w="1152" w:type="dxa"/>
          </w:tcPr>
          <w:p w14:paraId="0B35D2ED"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40107233" w14:textId="77777777" w:rsidTr="00C73469">
        <w:trPr>
          <w:cantSplit/>
          <w:trHeight w:val="289"/>
          <w:jc w:val="center"/>
        </w:trPr>
        <w:tc>
          <w:tcPr>
            <w:tcW w:w="7920" w:type="dxa"/>
          </w:tcPr>
          <w:p w14:paraId="5D41BD5F"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lang w:val="en-US" w:eastAsia="ko-KR"/>
              </w:rPr>
              <w:t>}</w:t>
            </w:r>
          </w:p>
        </w:tc>
        <w:tc>
          <w:tcPr>
            <w:tcW w:w="1152" w:type="dxa"/>
          </w:tcPr>
          <w:p w14:paraId="3E0AD169" w14:textId="77777777" w:rsidR="008B3821" w:rsidRPr="007D25B0" w:rsidRDefault="008B3821" w:rsidP="00C73469">
            <w:pPr>
              <w:pStyle w:val="tablecell"/>
              <w:rPr>
                <w:lang w:val="en-US" w:eastAsia="ko-KR"/>
              </w:rPr>
            </w:pPr>
          </w:p>
        </w:tc>
      </w:tr>
      <w:tr w:rsidR="008B3821" w:rsidRPr="007D25B0" w14:paraId="5FC27D1A" w14:textId="77777777" w:rsidTr="00C73469">
        <w:trPr>
          <w:cantSplit/>
          <w:trHeight w:val="289"/>
          <w:jc w:val="center"/>
        </w:trPr>
        <w:tc>
          <w:tcPr>
            <w:tcW w:w="7920" w:type="dxa"/>
          </w:tcPr>
          <w:p w14:paraId="51F9EC30"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b/>
                <w:bCs/>
                <w:lang w:val="en-US"/>
              </w:rPr>
              <w:tab/>
              <w:t>num_short_term_ref_pic_sets</w:t>
            </w:r>
          </w:p>
        </w:tc>
        <w:tc>
          <w:tcPr>
            <w:tcW w:w="1152" w:type="dxa"/>
          </w:tcPr>
          <w:p w14:paraId="7BE6C939" w14:textId="77777777" w:rsidR="008B3821" w:rsidRPr="007D25B0" w:rsidRDefault="008B3821" w:rsidP="00C73469">
            <w:pPr>
              <w:pStyle w:val="tablecell"/>
              <w:rPr>
                <w:lang w:val="en-US" w:eastAsia="ko-KR"/>
              </w:rPr>
            </w:pPr>
            <w:r w:rsidRPr="007D25B0">
              <w:rPr>
                <w:lang w:val="en-US"/>
              </w:rPr>
              <w:t>ue(v)</w:t>
            </w:r>
          </w:p>
        </w:tc>
      </w:tr>
      <w:tr w:rsidR="008B3821" w:rsidRPr="007D25B0" w14:paraId="02A07043" w14:textId="77777777" w:rsidTr="00C73469">
        <w:trPr>
          <w:cantSplit/>
          <w:trHeight w:val="289"/>
          <w:jc w:val="center"/>
        </w:trPr>
        <w:tc>
          <w:tcPr>
            <w:tcW w:w="7920" w:type="dxa"/>
          </w:tcPr>
          <w:p w14:paraId="43462FC7"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bCs/>
                <w:lang w:val="en-US"/>
              </w:rPr>
              <w:tab/>
              <w:t>for( i = 0; i &lt; num_short_term_ref_pic_sets; i++)</w:t>
            </w:r>
          </w:p>
        </w:tc>
        <w:tc>
          <w:tcPr>
            <w:tcW w:w="1152" w:type="dxa"/>
          </w:tcPr>
          <w:p w14:paraId="76A3BD41" w14:textId="77777777" w:rsidR="008B3821" w:rsidRPr="007D25B0" w:rsidRDefault="008B3821" w:rsidP="00C73469">
            <w:pPr>
              <w:pStyle w:val="tablecell"/>
              <w:rPr>
                <w:lang w:val="en-US" w:eastAsia="ko-KR"/>
              </w:rPr>
            </w:pPr>
          </w:p>
        </w:tc>
      </w:tr>
      <w:tr w:rsidR="008B3821" w:rsidRPr="007D25B0" w14:paraId="4BBB8020" w14:textId="77777777" w:rsidTr="00C73469">
        <w:trPr>
          <w:cantSplit/>
          <w:trHeight w:val="289"/>
          <w:jc w:val="center"/>
        </w:trPr>
        <w:tc>
          <w:tcPr>
            <w:tcW w:w="7920" w:type="dxa"/>
          </w:tcPr>
          <w:p w14:paraId="5FFF6160"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short_term_ref_pic_set( i )</w:t>
            </w:r>
          </w:p>
        </w:tc>
        <w:tc>
          <w:tcPr>
            <w:tcW w:w="1152" w:type="dxa"/>
          </w:tcPr>
          <w:p w14:paraId="63479211" w14:textId="77777777" w:rsidR="008B3821" w:rsidRPr="007D25B0" w:rsidRDefault="008B3821" w:rsidP="00C73469">
            <w:pPr>
              <w:pStyle w:val="tablecell"/>
              <w:rPr>
                <w:lang w:val="en-US" w:eastAsia="ko-KR"/>
              </w:rPr>
            </w:pPr>
          </w:p>
        </w:tc>
      </w:tr>
      <w:tr w:rsidR="008B3821" w:rsidRPr="007D25B0" w14:paraId="08BCE747" w14:textId="77777777" w:rsidTr="00C73469">
        <w:trPr>
          <w:cantSplit/>
          <w:trHeight w:val="289"/>
          <w:jc w:val="center"/>
        </w:trPr>
        <w:tc>
          <w:tcPr>
            <w:tcW w:w="7920" w:type="dxa"/>
          </w:tcPr>
          <w:p w14:paraId="732F1F51"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b/>
                <w:lang w:val="en-US"/>
              </w:rPr>
              <w:t>long_term_ref_pics_present_flag</w:t>
            </w:r>
          </w:p>
        </w:tc>
        <w:tc>
          <w:tcPr>
            <w:tcW w:w="1152" w:type="dxa"/>
          </w:tcPr>
          <w:p w14:paraId="71D16281"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0AEC03BD" w14:textId="77777777" w:rsidTr="00C73469">
        <w:trPr>
          <w:cantSplit/>
          <w:trHeight w:val="289"/>
          <w:jc w:val="center"/>
        </w:trPr>
        <w:tc>
          <w:tcPr>
            <w:tcW w:w="7920" w:type="dxa"/>
          </w:tcPr>
          <w:p w14:paraId="52013E5F"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long_term_ref_pics_present_flag ) {</w:t>
            </w:r>
          </w:p>
        </w:tc>
        <w:tc>
          <w:tcPr>
            <w:tcW w:w="1152" w:type="dxa"/>
          </w:tcPr>
          <w:p w14:paraId="14C2A977" w14:textId="77777777" w:rsidR="008B3821" w:rsidRPr="007D25B0" w:rsidRDefault="008B3821" w:rsidP="00C73469">
            <w:pPr>
              <w:pStyle w:val="tablecell"/>
              <w:rPr>
                <w:lang w:val="en-US" w:eastAsia="ko-KR"/>
              </w:rPr>
            </w:pPr>
          </w:p>
        </w:tc>
      </w:tr>
      <w:tr w:rsidR="008B3821" w:rsidRPr="007D25B0" w14:paraId="105163C0" w14:textId="77777777" w:rsidTr="00C73469">
        <w:trPr>
          <w:cantSplit/>
          <w:trHeight w:val="289"/>
          <w:jc w:val="center"/>
        </w:trPr>
        <w:tc>
          <w:tcPr>
            <w:tcW w:w="7920" w:type="dxa"/>
          </w:tcPr>
          <w:p w14:paraId="1B582468"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num_long_term_ref_pics_sps</w:t>
            </w:r>
          </w:p>
        </w:tc>
        <w:tc>
          <w:tcPr>
            <w:tcW w:w="1152" w:type="dxa"/>
          </w:tcPr>
          <w:p w14:paraId="1F796CD8" w14:textId="77777777" w:rsidR="008B3821" w:rsidRPr="007D25B0" w:rsidRDefault="008B3821" w:rsidP="00C73469">
            <w:pPr>
              <w:pStyle w:val="tablecell"/>
              <w:rPr>
                <w:lang w:val="en-US" w:eastAsia="ko-KR"/>
              </w:rPr>
            </w:pPr>
            <w:r w:rsidRPr="007D25B0">
              <w:rPr>
                <w:lang w:val="en-US" w:eastAsia="ko-KR"/>
              </w:rPr>
              <w:t>ue(v)</w:t>
            </w:r>
          </w:p>
        </w:tc>
      </w:tr>
      <w:tr w:rsidR="008B3821" w:rsidRPr="007D25B0" w14:paraId="02DDFC56" w14:textId="77777777" w:rsidTr="00C73469">
        <w:trPr>
          <w:cantSplit/>
          <w:trHeight w:val="289"/>
          <w:jc w:val="center"/>
        </w:trPr>
        <w:tc>
          <w:tcPr>
            <w:tcW w:w="7920" w:type="dxa"/>
          </w:tcPr>
          <w:p w14:paraId="1D6C88F4"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for( i = 0; i &lt; num_long_term_ref_pics_sps; i++ ) {</w:t>
            </w:r>
          </w:p>
        </w:tc>
        <w:tc>
          <w:tcPr>
            <w:tcW w:w="1152" w:type="dxa"/>
          </w:tcPr>
          <w:p w14:paraId="67CEC810" w14:textId="77777777" w:rsidR="008B3821" w:rsidRPr="007D25B0" w:rsidRDefault="008B3821" w:rsidP="00C73469">
            <w:pPr>
              <w:pStyle w:val="tablecell"/>
              <w:rPr>
                <w:lang w:val="en-US" w:eastAsia="ko-KR"/>
              </w:rPr>
            </w:pPr>
          </w:p>
        </w:tc>
      </w:tr>
      <w:tr w:rsidR="008B3821" w:rsidRPr="007D25B0" w14:paraId="1268C8D5" w14:textId="77777777" w:rsidTr="00C73469">
        <w:trPr>
          <w:cantSplit/>
          <w:trHeight w:val="289"/>
          <w:jc w:val="center"/>
        </w:trPr>
        <w:tc>
          <w:tcPr>
            <w:tcW w:w="7920" w:type="dxa"/>
          </w:tcPr>
          <w:p w14:paraId="19261FA6"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lt_ref_pic_poc_lsb_sps</w:t>
            </w:r>
            <w:r w:rsidRPr="007D25B0">
              <w:rPr>
                <w:rFonts w:ascii="Times New Roman" w:hAnsi="Times New Roman"/>
                <w:lang w:val="en-US" w:eastAsia="ko-KR"/>
              </w:rPr>
              <w:t>[ i ]</w:t>
            </w:r>
          </w:p>
        </w:tc>
        <w:tc>
          <w:tcPr>
            <w:tcW w:w="1152" w:type="dxa"/>
          </w:tcPr>
          <w:p w14:paraId="6698E3D1" w14:textId="77777777" w:rsidR="008B3821" w:rsidRPr="007D25B0" w:rsidRDefault="008B3821" w:rsidP="00C73469">
            <w:pPr>
              <w:pStyle w:val="tablecell"/>
              <w:rPr>
                <w:lang w:val="en-US" w:eastAsia="ko-KR"/>
              </w:rPr>
            </w:pPr>
            <w:r w:rsidRPr="007D25B0">
              <w:rPr>
                <w:lang w:val="en-US" w:eastAsia="ko-KR"/>
              </w:rPr>
              <w:t>u(v)</w:t>
            </w:r>
          </w:p>
        </w:tc>
      </w:tr>
      <w:tr w:rsidR="008B3821" w:rsidRPr="007D25B0" w14:paraId="545CB06F" w14:textId="77777777" w:rsidTr="00C73469">
        <w:trPr>
          <w:cantSplit/>
          <w:trHeight w:val="289"/>
          <w:jc w:val="center"/>
        </w:trPr>
        <w:tc>
          <w:tcPr>
            <w:tcW w:w="7920" w:type="dxa"/>
          </w:tcPr>
          <w:p w14:paraId="58ED492D"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used_by_curr_pic_lt_sps_flag</w:t>
            </w:r>
            <w:r w:rsidRPr="007D25B0">
              <w:rPr>
                <w:rFonts w:ascii="Times New Roman" w:hAnsi="Times New Roman"/>
                <w:lang w:val="en-US" w:eastAsia="ko-KR"/>
              </w:rPr>
              <w:t>[ i ]</w:t>
            </w:r>
          </w:p>
        </w:tc>
        <w:tc>
          <w:tcPr>
            <w:tcW w:w="1152" w:type="dxa"/>
          </w:tcPr>
          <w:p w14:paraId="221D2D39"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794B7BD9" w14:textId="77777777" w:rsidTr="00C73469">
        <w:trPr>
          <w:cantSplit/>
          <w:trHeight w:val="289"/>
          <w:jc w:val="center"/>
        </w:trPr>
        <w:tc>
          <w:tcPr>
            <w:tcW w:w="7920" w:type="dxa"/>
          </w:tcPr>
          <w:p w14:paraId="02E96C2B"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4FE758EE" w14:textId="77777777" w:rsidR="008B3821" w:rsidRPr="007D25B0" w:rsidRDefault="008B3821" w:rsidP="00C73469">
            <w:pPr>
              <w:pStyle w:val="tablecell"/>
              <w:rPr>
                <w:lang w:val="en-US" w:eastAsia="ko-KR"/>
              </w:rPr>
            </w:pPr>
          </w:p>
        </w:tc>
      </w:tr>
      <w:tr w:rsidR="008B3821" w:rsidRPr="007D25B0" w14:paraId="67E3CC31" w14:textId="77777777" w:rsidTr="00C73469">
        <w:trPr>
          <w:cantSplit/>
          <w:trHeight w:val="289"/>
          <w:jc w:val="center"/>
        </w:trPr>
        <w:tc>
          <w:tcPr>
            <w:tcW w:w="7920" w:type="dxa"/>
          </w:tcPr>
          <w:p w14:paraId="5FDB3F6C"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14:paraId="791CFB5B" w14:textId="77777777" w:rsidR="008B3821" w:rsidRPr="007D25B0" w:rsidRDefault="008B3821" w:rsidP="00C73469">
            <w:pPr>
              <w:pStyle w:val="tablecell"/>
              <w:rPr>
                <w:lang w:val="en-US" w:eastAsia="ko-KR"/>
              </w:rPr>
            </w:pPr>
          </w:p>
        </w:tc>
      </w:tr>
      <w:tr w:rsidR="008B3821" w:rsidRPr="007D25B0" w14:paraId="3FF84E7C" w14:textId="77777777" w:rsidTr="00C73469">
        <w:trPr>
          <w:cantSplit/>
          <w:trHeight w:val="289"/>
          <w:jc w:val="center"/>
        </w:trPr>
        <w:tc>
          <w:tcPr>
            <w:tcW w:w="7920" w:type="dxa"/>
          </w:tcPr>
          <w:p w14:paraId="291D507D"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sps_temporal_mvp_enabled_flag</w:t>
            </w:r>
          </w:p>
        </w:tc>
        <w:tc>
          <w:tcPr>
            <w:tcW w:w="1152" w:type="dxa"/>
          </w:tcPr>
          <w:p w14:paraId="64A59955"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1B273448"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33E7C782"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14:paraId="5DDDA59C"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7AC914E1" w14:textId="77777777" w:rsidTr="00C73469">
        <w:trPr>
          <w:cantSplit/>
          <w:trHeight w:val="289"/>
          <w:jc w:val="center"/>
        </w:trPr>
        <w:tc>
          <w:tcPr>
            <w:tcW w:w="7920" w:type="dxa"/>
          </w:tcPr>
          <w:p w14:paraId="4A0D6321"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vui_parameters_present_flag</w:t>
            </w:r>
          </w:p>
        </w:tc>
        <w:tc>
          <w:tcPr>
            <w:tcW w:w="1152" w:type="dxa"/>
          </w:tcPr>
          <w:p w14:paraId="7EA0D2EF"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53D4D3DF" w14:textId="77777777" w:rsidTr="00C73469">
        <w:trPr>
          <w:cantSplit/>
          <w:trHeight w:val="289"/>
          <w:jc w:val="center"/>
        </w:trPr>
        <w:tc>
          <w:tcPr>
            <w:tcW w:w="7920" w:type="dxa"/>
          </w:tcPr>
          <w:p w14:paraId="0F32F7E6"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vui_parameters_present_flag )</w:t>
            </w:r>
          </w:p>
        </w:tc>
        <w:tc>
          <w:tcPr>
            <w:tcW w:w="1152" w:type="dxa"/>
          </w:tcPr>
          <w:p w14:paraId="315CE548" w14:textId="77777777" w:rsidR="008B3821" w:rsidRPr="007D25B0" w:rsidRDefault="008B3821" w:rsidP="00C73469">
            <w:pPr>
              <w:pStyle w:val="tablecell"/>
              <w:rPr>
                <w:lang w:val="en-US" w:eastAsia="ko-KR"/>
              </w:rPr>
            </w:pPr>
          </w:p>
        </w:tc>
      </w:tr>
      <w:tr w:rsidR="008B3821" w:rsidRPr="007D25B0" w14:paraId="1070E98B" w14:textId="77777777" w:rsidTr="00C73469">
        <w:trPr>
          <w:cantSplit/>
          <w:trHeight w:val="289"/>
          <w:jc w:val="center"/>
        </w:trPr>
        <w:tc>
          <w:tcPr>
            <w:tcW w:w="7920" w:type="dxa"/>
          </w:tcPr>
          <w:p w14:paraId="26D0EE40"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vui_parameters( )</w:t>
            </w:r>
          </w:p>
        </w:tc>
        <w:tc>
          <w:tcPr>
            <w:tcW w:w="1152" w:type="dxa"/>
          </w:tcPr>
          <w:p w14:paraId="3850D7BB" w14:textId="77777777" w:rsidR="008B3821" w:rsidRPr="007D25B0" w:rsidRDefault="008B3821" w:rsidP="00C73469">
            <w:pPr>
              <w:pStyle w:val="tablecell"/>
              <w:rPr>
                <w:lang w:val="en-US" w:eastAsia="ko-KR"/>
              </w:rPr>
            </w:pPr>
          </w:p>
        </w:tc>
      </w:tr>
      <w:tr w:rsidR="008B3821" w:rsidRPr="007D25B0" w14:paraId="6EEEC2D4" w14:textId="77777777" w:rsidTr="00C73469">
        <w:trPr>
          <w:cantSplit/>
          <w:trHeight w:val="289"/>
          <w:jc w:val="center"/>
        </w:trPr>
        <w:tc>
          <w:tcPr>
            <w:tcW w:w="7920" w:type="dxa"/>
          </w:tcPr>
          <w:p w14:paraId="56BC2D58"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rPr>
              <w:tab/>
              <w:t>sps_extension_flag</w:t>
            </w:r>
          </w:p>
        </w:tc>
        <w:tc>
          <w:tcPr>
            <w:tcW w:w="1152" w:type="dxa"/>
          </w:tcPr>
          <w:p w14:paraId="0C247D7C" w14:textId="77777777" w:rsidR="008B3821" w:rsidRPr="007D25B0" w:rsidRDefault="008B3821" w:rsidP="00C73469">
            <w:pPr>
              <w:pStyle w:val="tablecell"/>
              <w:rPr>
                <w:lang w:val="en-US" w:eastAsia="ko-KR"/>
              </w:rPr>
            </w:pPr>
            <w:r w:rsidRPr="007D25B0">
              <w:rPr>
                <w:lang w:val="en-US"/>
              </w:rPr>
              <w:t>u(1)</w:t>
            </w:r>
          </w:p>
        </w:tc>
      </w:tr>
      <w:tr w:rsidR="008B3821" w:rsidRPr="007D25B0" w14:paraId="0ED8A1EE" w14:textId="77777777" w:rsidTr="00C73469">
        <w:trPr>
          <w:cantSplit/>
          <w:trHeight w:val="289"/>
          <w:jc w:val="center"/>
        </w:trPr>
        <w:tc>
          <w:tcPr>
            <w:tcW w:w="7920" w:type="dxa"/>
          </w:tcPr>
          <w:p w14:paraId="58B5357A" w14:textId="77777777" w:rsidR="008B3821" w:rsidRPr="007D25B0" w:rsidRDefault="008B3821" w:rsidP="00C73469">
            <w:pPr>
              <w:pStyle w:val="tablesyntax"/>
              <w:rPr>
                <w:rFonts w:ascii="Times New Roman" w:hAnsi="Times New Roman"/>
                <w:lang w:val="en-US"/>
              </w:rPr>
            </w:pPr>
            <w:r w:rsidRPr="007D25B0">
              <w:rPr>
                <w:rFonts w:ascii="Times New Roman" w:hAnsi="Times New Roman"/>
                <w:bCs/>
                <w:lang w:val="en-US"/>
              </w:rPr>
              <w:tab/>
              <w:t>if( sps_extension_flag ) {</w:t>
            </w:r>
          </w:p>
        </w:tc>
        <w:tc>
          <w:tcPr>
            <w:tcW w:w="1152" w:type="dxa"/>
          </w:tcPr>
          <w:p w14:paraId="3AD169E7" w14:textId="77777777" w:rsidR="008B3821" w:rsidRPr="007D25B0" w:rsidRDefault="008B3821" w:rsidP="00C73469">
            <w:pPr>
              <w:pStyle w:val="tablecell"/>
              <w:rPr>
                <w:lang w:val="en-US" w:eastAsia="ko-KR"/>
              </w:rPr>
            </w:pPr>
          </w:p>
        </w:tc>
      </w:tr>
      <w:tr w:rsidR="008B3821" w:rsidRPr="007D25B0" w14:paraId="0A577962" w14:textId="77777777" w:rsidTr="00C73469">
        <w:trPr>
          <w:cantSplit/>
          <w:trHeight w:val="289"/>
          <w:jc w:val="center"/>
        </w:trPr>
        <w:tc>
          <w:tcPr>
            <w:tcW w:w="7920" w:type="dxa"/>
          </w:tcPr>
          <w:p w14:paraId="27C8E73A"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r>
            <w:r w:rsidRPr="007D25B0">
              <w:rPr>
                <w:rFonts w:ascii="Times New Roman" w:hAnsi="Times New Roman"/>
                <w:bCs/>
                <w:lang w:val="en-US"/>
              </w:rPr>
              <w:tab/>
              <w:t>sps_extension( )</w:t>
            </w:r>
          </w:p>
        </w:tc>
        <w:tc>
          <w:tcPr>
            <w:tcW w:w="1152" w:type="dxa"/>
          </w:tcPr>
          <w:p w14:paraId="615B65A6" w14:textId="77777777" w:rsidR="008B3821" w:rsidRPr="007D25B0" w:rsidRDefault="008B3821" w:rsidP="00C73469">
            <w:pPr>
              <w:pStyle w:val="tablecell"/>
              <w:rPr>
                <w:lang w:val="en-US" w:eastAsia="ko-KR"/>
              </w:rPr>
            </w:pPr>
          </w:p>
        </w:tc>
      </w:tr>
      <w:tr w:rsidR="008B3821" w:rsidRPr="007D25B0" w14:paraId="53B9C1D9" w14:textId="77777777" w:rsidTr="00C73469">
        <w:trPr>
          <w:cantSplit/>
          <w:trHeight w:val="289"/>
          <w:jc w:val="center"/>
        </w:trPr>
        <w:tc>
          <w:tcPr>
            <w:tcW w:w="7920" w:type="dxa"/>
          </w:tcPr>
          <w:p w14:paraId="58D8638A"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sps_extension2_flag</w:t>
            </w:r>
          </w:p>
        </w:tc>
        <w:tc>
          <w:tcPr>
            <w:tcW w:w="1152" w:type="dxa"/>
          </w:tcPr>
          <w:p w14:paraId="006F9528"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36C1F86B" w14:textId="77777777" w:rsidTr="00C73469">
        <w:trPr>
          <w:cantSplit/>
          <w:trHeight w:val="289"/>
          <w:jc w:val="center"/>
        </w:trPr>
        <w:tc>
          <w:tcPr>
            <w:tcW w:w="7920" w:type="dxa"/>
          </w:tcPr>
          <w:p w14:paraId="184E8305"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sps_extension2_flag )</w:t>
            </w:r>
          </w:p>
        </w:tc>
        <w:tc>
          <w:tcPr>
            <w:tcW w:w="1152" w:type="dxa"/>
          </w:tcPr>
          <w:p w14:paraId="170505F3" w14:textId="77777777" w:rsidR="008B3821" w:rsidRPr="007D25B0" w:rsidRDefault="008B3821" w:rsidP="00C73469">
            <w:pPr>
              <w:pStyle w:val="tablecell"/>
              <w:rPr>
                <w:lang w:val="en-US" w:eastAsia="ko-KR"/>
              </w:rPr>
            </w:pPr>
          </w:p>
        </w:tc>
      </w:tr>
      <w:tr w:rsidR="008B3821" w:rsidRPr="007D25B0" w14:paraId="69051786" w14:textId="77777777" w:rsidTr="00C73469">
        <w:trPr>
          <w:cantSplit/>
          <w:trHeight w:val="289"/>
          <w:jc w:val="center"/>
        </w:trPr>
        <w:tc>
          <w:tcPr>
            <w:tcW w:w="7920" w:type="dxa"/>
          </w:tcPr>
          <w:p w14:paraId="4A64031A"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2" w:type="dxa"/>
          </w:tcPr>
          <w:p w14:paraId="79D7DB4D" w14:textId="77777777" w:rsidR="008B3821" w:rsidRPr="007D25B0" w:rsidRDefault="008B3821" w:rsidP="00C73469">
            <w:pPr>
              <w:pStyle w:val="tablecell"/>
              <w:rPr>
                <w:lang w:val="en-US" w:eastAsia="ko-KR"/>
              </w:rPr>
            </w:pPr>
          </w:p>
        </w:tc>
      </w:tr>
      <w:tr w:rsidR="008B3821" w:rsidRPr="007D25B0" w14:paraId="60C066E8" w14:textId="77777777" w:rsidTr="00C73469">
        <w:trPr>
          <w:cantSplit/>
          <w:trHeight w:val="289"/>
          <w:jc w:val="center"/>
        </w:trPr>
        <w:tc>
          <w:tcPr>
            <w:tcW w:w="7920" w:type="dxa"/>
          </w:tcPr>
          <w:p w14:paraId="036467F2"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sps_extension_data_flag</w:t>
            </w:r>
          </w:p>
        </w:tc>
        <w:tc>
          <w:tcPr>
            <w:tcW w:w="1152" w:type="dxa"/>
          </w:tcPr>
          <w:p w14:paraId="3DF4507B" w14:textId="77777777" w:rsidR="008B3821" w:rsidRPr="007D25B0" w:rsidRDefault="008B3821" w:rsidP="00C73469">
            <w:pPr>
              <w:pStyle w:val="tablecell"/>
              <w:rPr>
                <w:lang w:val="en-US" w:eastAsia="ko-KR"/>
              </w:rPr>
            </w:pPr>
            <w:r w:rsidRPr="007D25B0">
              <w:rPr>
                <w:lang w:val="en-US"/>
              </w:rPr>
              <w:t>u(1)</w:t>
            </w:r>
          </w:p>
        </w:tc>
      </w:tr>
      <w:tr w:rsidR="008B3821" w:rsidRPr="007D25B0" w14:paraId="36C5CD26" w14:textId="77777777" w:rsidTr="00C73469">
        <w:trPr>
          <w:cantSplit/>
          <w:trHeight w:val="289"/>
          <w:jc w:val="center"/>
        </w:trPr>
        <w:tc>
          <w:tcPr>
            <w:tcW w:w="7920" w:type="dxa"/>
          </w:tcPr>
          <w:p w14:paraId="5038C585"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2" w:type="dxa"/>
          </w:tcPr>
          <w:p w14:paraId="2CFE6718" w14:textId="77777777" w:rsidR="008B3821" w:rsidRPr="007D25B0" w:rsidRDefault="008B3821" w:rsidP="00C73469">
            <w:pPr>
              <w:pStyle w:val="tablecell"/>
              <w:rPr>
                <w:lang w:val="en-US"/>
              </w:rPr>
            </w:pPr>
          </w:p>
        </w:tc>
      </w:tr>
      <w:tr w:rsidR="008B3821" w:rsidRPr="007D25B0" w14:paraId="7BB6AAFC" w14:textId="77777777" w:rsidTr="00C73469">
        <w:trPr>
          <w:cantSplit/>
          <w:trHeight w:val="289"/>
          <w:jc w:val="center"/>
        </w:trPr>
        <w:tc>
          <w:tcPr>
            <w:tcW w:w="7920" w:type="dxa"/>
          </w:tcPr>
          <w:p w14:paraId="5D5C04F1"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rbsp_trailing_bits( )</w:t>
            </w:r>
          </w:p>
        </w:tc>
        <w:tc>
          <w:tcPr>
            <w:tcW w:w="1152" w:type="dxa"/>
          </w:tcPr>
          <w:p w14:paraId="2E367F19" w14:textId="77777777" w:rsidR="008B3821" w:rsidRPr="007D25B0" w:rsidRDefault="008B3821" w:rsidP="00C73469">
            <w:pPr>
              <w:pStyle w:val="tablecell"/>
              <w:rPr>
                <w:lang w:val="en-US"/>
              </w:rPr>
            </w:pPr>
          </w:p>
        </w:tc>
      </w:tr>
      <w:tr w:rsidR="008B3821" w:rsidRPr="007D25B0" w14:paraId="0DB47963" w14:textId="77777777" w:rsidTr="00C73469">
        <w:trPr>
          <w:cantSplit/>
          <w:trHeight w:val="289"/>
          <w:jc w:val="center"/>
        </w:trPr>
        <w:tc>
          <w:tcPr>
            <w:tcW w:w="7920" w:type="dxa"/>
          </w:tcPr>
          <w:p w14:paraId="29CA7BA3" w14:textId="77777777" w:rsidR="008B3821" w:rsidRPr="007D25B0" w:rsidRDefault="008B3821" w:rsidP="00C73469">
            <w:pPr>
              <w:pStyle w:val="tablesyntax"/>
              <w:keepNext w:val="0"/>
              <w:rPr>
                <w:rFonts w:ascii="Times New Roman" w:hAnsi="Times New Roman"/>
                <w:lang w:val="en-US"/>
              </w:rPr>
            </w:pPr>
            <w:r w:rsidRPr="007D25B0">
              <w:rPr>
                <w:rFonts w:ascii="Times New Roman" w:hAnsi="Times New Roman"/>
                <w:lang w:val="en-US"/>
              </w:rPr>
              <w:t>}</w:t>
            </w:r>
          </w:p>
        </w:tc>
        <w:tc>
          <w:tcPr>
            <w:tcW w:w="1152" w:type="dxa"/>
          </w:tcPr>
          <w:p w14:paraId="57F5D9E1" w14:textId="77777777" w:rsidR="008B3821" w:rsidRPr="007D25B0" w:rsidRDefault="008B3821" w:rsidP="00C73469">
            <w:pPr>
              <w:pStyle w:val="tablecell"/>
              <w:keepNext w:val="0"/>
              <w:rPr>
                <w:lang w:val="en-US"/>
              </w:rPr>
            </w:pPr>
          </w:p>
        </w:tc>
      </w:tr>
    </w:tbl>
    <w:p w14:paraId="5FA18CFA" w14:textId="77777777" w:rsidR="008B3821" w:rsidRPr="007D25B0" w:rsidRDefault="008B3821" w:rsidP="008B3821">
      <w:pPr>
        <w:pStyle w:val="3N"/>
        <w:rPr>
          <w:lang w:val="en-US"/>
        </w:rPr>
      </w:pPr>
    </w:p>
    <w:p w14:paraId="53AA2DA2" w14:textId="77777777" w:rsidR="008B3821" w:rsidRPr="007D25B0" w:rsidRDefault="008B3821" w:rsidP="0070539C">
      <w:pPr>
        <w:pStyle w:val="3H4"/>
        <w:keepLines w:val="0"/>
        <w:numPr>
          <w:ilvl w:val="5"/>
          <w:numId w:val="39"/>
        </w:numPr>
        <w:tabs>
          <w:tab w:val="num" w:pos="1134"/>
        </w:tabs>
        <w:ind w:left="1134" w:hanging="1134"/>
        <w:rPr>
          <w:lang w:val="en-US"/>
        </w:rPr>
      </w:pPr>
      <w:r w:rsidRPr="007D25B0">
        <w:rPr>
          <w:lang w:val="en-US"/>
        </w:rPr>
        <w:lastRenderedPageBreak/>
        <w:t>Sequence parameter set extension syntax</w:t>
      </w:r>
    </w:p>
    <w:p w14:paraId="42A57F63" w14:textId="77777777"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8B3821" w:rsidRPr="007D25B0" w14:paraId="7E05B377" w14:textId="77777777" w:rsidTr="00C73469">
        <w:trPr>
          <w:trHeight w:val="289"/>
          <w:jc w:val="center"/>
        </w:trPr>
        <w:tc>
          <w:tcPr>
            <w:tcW w:w="7920" w:type="dxa"/>
          </w:tcPr>
          <w:p w14:paraId="6214C324" w14:textId="77777777"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MS Mincho"/>
                <w:lang w:val="en-US"/>
              </w:rPr>
              <w:t>sps_extension( ) {</w:t>
            </w:r>
          </w:p>
        </w:tc>
        <w:tc>
          <w:tcPr>
            <w:tcW w:w="1151" w:type="dxa"/>
          </w:tcPr>
          <w:p w14:paraId="518F3589" w14:textId="77777777" w:rsidR="008B3821" w:rsidRPr="007D25B0" w:rsidRDefault="008B3821" w:rsidP="00C73469">
            <w:pPr>
              <w:keepNext/>
              <w:tabs>
                <w:tab w:val="clear" w:pos="794"/>
                <w:tab w:val="clear" w:pos="1191"/>
                <w:tab w:val="clear" w:pos="1588"/>
                <w:tab w:val="clear" w:pos="1985"/>
              </w:tabs>
              <w:spacing w:before="0" w:after="60"/>
              <w:rPr>
                <w:rFonts w:eastAsia="MS Mincho"/>
                <w:b/>
                <w:bCs/>
                <w:lang w:val="en-US"/>
              </w:rPr>
            </w:pPr>
            <w:r w:rsidRPr="007D25B0">
              <w:rPr>
                <w:rFonts w:eastAsia="MS Mincho"/>
                <w:b/>
                <w:bCs/>
                <w:lang w:val="en-US"/>
              </w:rPr>
              <w:t>Descriptor</w:t>
            </w:r>
          </w:p>
        </w:tc>
      </w:tr>
      <w:tr w:rsidR="008B3821" w:rsidRPr="007D25B0" w14:paraId="6FFCA623" w14:textId="77777777" w:rsidTr="00C73469">
        <w:trPr>
          <w:trHeight w:val="289"/>
          <w:jc w:val="center"/>
        </w:trPr>
        <w:tc>
          <w:tcPr>
            <w:tcW w:w="7920" w:type="dxa"/>
          </w:tcPr>
          <w:p w14:paraId="3BC2CF3F" w14:textId="77777777"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t>inter_view_</w:t>
            </w:r>
            <w:r w:rsidRPr="007D25B0">
              <w:rPr>
                <w:b/>
                <w:bCs/>
                <w:lang w:val="en-US" w:eastAsia="ja-JP"/>
              </w:rPr>
              <w:t>mv_vert_constraint_flag</w:t>
            </w:r>
          </w:p>
        </w:tc>
        <w:tc>
          <w:tcPr>
            <w:tcW w:w="1151" w:type="dxa"/>
          </w:tcPr>
          <w:p w14:paraId="3B9576D5" w14:textId="77777777"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u(1)</w:t>
            </w:r>
          </w:p>
        </w:tc>
      </w:tr>
      <w:tr w:rsidR="0010282C" w:rsidRPr="007D25B0" w14:paraId="0D6B437A" w14:textId="77777777" w:rsidTr="00C73469">
        <w:trPr>
          <w:trHeight w:val="289"/>
          <w:jc w:val="center"/>
        </w:trPr>
        <w:tc>
          <w:tcPr>
            <w:tcW w:w="7920" w:type="dxa"/>
          </w:tcPr>
          <w:p w14:paraId="4A7E87F9" w14:textId="77777777"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bCs/>
                <w:noProof/>
              </w:rPr>
              <w:tab/>
            </w:r>
            <w:r w:rsidRPr="007D25B0">
              <w:rPr>
                <w:b/>
                <w:bCs/>
                <w:noProof/>
              </w:rPr>
              <w:t>num_</w:t>
            </w:r>
            <w:r w:rsidRPr="007D25B0">
              <w:rPr>
                <w:b/>
                <w:bCs/>
              </w:rPr>
              <w:t>scaled_ref_layer_offsets</w:t>
            </w:r>
          </w:p>
        </w:tc>
        <w:tc>
          <w:tcPr>
            <w:tcW w:w="1151" w:type="dxa"/>
          </w:tcPr>
          <w:p w14:paraId="73332DA7" w14:textId="77777777" w:rsidR="0010282C" w:rsidRPr="007D25B0" w:rsidRDefault="0010282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rPr>
              <w:t>ue(v)</w:t>
            </w:r>
          </w:p>
        </w:tc>
      </w:tr>
      <w:tr w:rsidR="0010282C" w:rsidRPr="007D25B0" w14:paraId="12FE961C" w14:textId="77777777"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670850B2" w14:textId="77777777"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tab/>
              <w:t>for( i = 0; i &lt; num_scaled_ref_layer_offsets; i++) {</w:t>
            </w:r>
          </w:p>
        </w:tc>
        <w:tc>
          <w:tcPr>
            <w:tcW w:w="1151" w:type="dxa"/>
            <w:tcBorders>
              <w:top w:val="single" w:sz="4" w:space="0" w:color="auto"/>
              <w:left w:val="single" w:sz="4" w:space="0" w:color="auto"/>
              <w:bottom w:val="single" w:sz="4" w:space="0" w:color="auto"/>
              <w:right w:val="single" w:sz="4" w:space="0" w:color="auto"/>
            </w:tcBorders>
          </w:tcPr>
          <w:p w14:paraId="450CB167" w14:textId="77777777"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r w:rsidR="0010282C" w:rsidRPr="007D25B0" w14:paraId="04571A7D" w14:textId="77777777"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4BD173E8" w14:textId="77777777"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scaled_ref_layer_left_offset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14:paraId="3D586CEA" w14:textId="77777777"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14:paraId="12E5D463" w14:textId="77777777"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1C9FD9D8" w14:textId="77777777"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scaled_ref_layer_top_offset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14:paraId="3B75024B" w14:textId="77777777"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14:paraId="2E4349F4" w14:textId="77777777"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161184FA" w14:textId="77777777"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scaled_ref_layer_right_offset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14:paraId="39272856" w14:textId="77777777"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14:paraId="0E255A32" w14:textId="77777777"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6678DFE4" w14:textId="77777777"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scaled_ref_layer_bottom_offset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14:paraId="46322E41" w14:textId="77777777"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14:paraId="38B3A156" w14:textId="77777777"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4A01D6D4" w14:textId="77777777"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rPr>
              <w:t>}</w:t>
            </w:r>
          </w:p>
        </w:tc>
        <w:tc>
          <w:tcPr>
            <w:tcW w:w="1151" w:type="dxa"/>
            <w:tcBorders>
              <w:top w:val="single" w:sz="4" w:space="0" w:color="auto"/>
              <w:left w:val="single" w:sz="4" w:space="0" w:color="auto"/>
              <w:bottom w:val="single" w:sz="4" w:space="0" w:color="auto"/>
              <w:right w:val="single" w:sz="4" w:space="0" w:color="auto"/>
            </w:tcBorders>
          </w:tcPr>
          <w:p w14:paraId="439B525D" w14:textId="77777777"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r w:rsidR="0010282C" w:rsidRPr="007D25B0" w14:paraId="457172D5" w14:textId="77777777"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5E413B21" w14:textId="77777777"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7D25B0">
              <w:rPr>
                <w:b/>
                <w:bCs/>
              </w:rPr>
              <w:t>}</w:t>
            </w:r>
          </w:p>
        </w:tc>
        <w:tc>
          <w:tcPr>
            <w:tcW w:w="1151" w:type="dxa"/>
            <w:tcBorders>
              <w:top w:val="single" w:sz="4" w:space="0" w:color="auto"/>
              <w:left w:val="single" w:sz="4" w:space="0" w:color="auto"/>
              <w:bottom w:val="single" w:sz="4" w:space="0" w:color="auto"/>
              <w:right w:val="single" w:sz="4" w:space="0" w:color="auto"/>
            </w:tcBorders>
          </w:tcPr>
          <w:p w14:paraId="0786477E" w14:textId="77777777"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bl>
    <w:p w14:paraId="2C4F28DA" w14:textId="77777777" w:rsidR="008B3821" w:rsidRPr="007D25B0" w:rsidRDefault="008B3821" w:rsidP="008B3821">
      <w:pPr>
        <w:pStyle w:val="3N"/>
        <w:rPr>
          <w:lang w:val="en-US"/>
        </w:rPr>
      </w:pPr>
    </w:p>
    <w:p w14:paraId="73DEF401"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Picture parameter set RBSP syntax</w:t>
      </w:r>
    </w:p>
    <w:p w14:paraId="4B43CF23" w14:textId="77777777"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B3821" w:rsidRPr="007D25B0" w14:paraId="4F7394CD" w14:textId="77777777" w:rsidTr="00C73469">
        <w:trPr>
          <w:cantSplit/>
          <w:trHeight w:val="289"/>
          <w:jc w:val="center"/>
        </w:trPr>
        <w:tc>
          <w:tcPr>
            <w:tcW w:w="7920" w:type="dxa"/>
          </w:tcPr>
          <w:p w14:paraId="036E4676"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pic_parameter_set_rbsp( ) {</w:t>
            </w:r>
          </w:p>
        </w:tc>
        <w:tc>
          <w:tcPr>
            <w:tcW w:w="1157" w:type="dxa"/>
          </w:tcPr>
          <w:p w14:paraId="3891E10D" w14:textId="77777777" w:rsidR="008B3821" w:rsidRPr="007D25B0" w:rsidRDefault="008B3821" w:rsidP="00C73469">
            <w:pPr>
              <w:pStyle w:val="tableheading"/>
              <w:rPr>
                <w:lang w:val="en-US"/>
              </w:rPr>
            </w:pPr>
            <w:r w:rsidRPr="007D25B0">
              <w:rPr>
                <w:lang w:val="en-US"/>
              </w:rPr>
              <w:t>Descriptor</w:t>
            </w:r>
          </w:p>
        </w:tc>
      </w:tr>
      <w:tr w:rsidR="008B3821" w:rsidRPr="007D25B0" w14:paraId="374E69D4" w14:textId="77777777" w:rsidTr="00C73469">
        <w:trPr>
          <w:cantSplit/>
          <w:trHeight w:val="289"/>
          <w:jc w:val="center"/>
        </w:trPr>
        <w:tc>
          <w:tcPr>
            <w:tcW w:w="7920" w:type="dxa"/>
          </w:tcPr>
          <w:p w14:paraId="20205796" w14:textId="77777777"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bCs/>
                <w:lang w:val="en-US"/>
              </w:rPr>
              <w:tab/>
              <w:t>pps_pic_parameter_set_id</w:t>
            </w:r>
          </w:p>
        </w:tc>
        <w:tc>
          <w:tcPr>
            <w:tcW w:w="1157" w:type="dxa"/>
          </w:tcPr>
          <w:p w14:paraId="13CCEA8A" w14:textId="77777777" w:rsidR="008B3821" w:rsidRPr="007D25B0" w:rsidRDefault="008B3821" w:rsidP="00C73469">
            <w:pPr>
              <w:pStyle w:val="tablecell"/>
              <w:rPr>
                <w:lang w:val="en-US"/>
              </w:rPr>
            </w:pPr>
            <w:r w:rsidRPr="007D25B0">
              <w:rPr>
                <w:lang w:val="en-US"/>
              </w:rPr>
              <w:t>ue(v)</w:t>
            </w:r>
          </w:p>
        </w:tc>
      </w:tr>
      <w:tr w:rsidR="008B3821" w:rsidRPr="007D25B0" w14:paraId="23D90E7B" w14:textId="77777777" w:rsidTr="00C73469">
        <w:trPr>
          <w:cantSplit/>
          <w:trHeight w:val="289"/>
          <w:jc w:val="center"/>
        </w:trPr>
        <w:tc>
          <w:tcPr>
            <w:tcW w:w="7920" w:type="dxa"/>
          </w:tcPr>
          <w:p w14:paraId="563EBE9C" w14:textId="77777777"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bCs/>
                <w:lang w:val="en-US"/>
              </w:rPr>
              <w:tab/>
              <w:t>pps_seq_parameter_set_id</w:t>
            </w:r>
          </w:p>
        </w:tc>
        <w:tc>
          <w:tcPr>
            <w:tcW w:w="1157" w:type="dxa"/>
          </w:tcPr>
          <w:p w14:paraId="40234349" w14:textId="77777777" w:rsidR="008B3821" w:rsidRPr="007D25B0" w:rsidRDefault="008B3821" w:rsidP="00C73469">
            <w:pPr>
              <w:pStyle w:val="tablecell"/>
              <w:rPr>
                <w:lang w:val="en-US"/>
              </w:rPr>
            </w:pPr>
            <w:r w:rsidRPr="007D25B0">
              <w:rPr>
                <w:lang w:val="en-US"/>
              </w:rPr>
              <w:t>ue(v)</w:t>
            </w:r>
          </w:p>
        </w:tc>
      </w:tr>
      <w:tr w:rsidR="008B3821" w:rsidRPr="007D25B0" w14:paraId="3B2FCF4D" w14:textId="77777777" w:rsidTr="00C73469">
        <w:trPr>
          <w:cantSplit/>
          <w:trHeight w:val="289"/>
          <w:jc w:val="center"/>
        </w:trPr>
        <w:tc>
          <w:tcPr>
            <w:tcW w:w="7920" w:type="dxa"/>
          </w:tcPr>
          <w:p w14:paraId="590D38AF"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t>dependent_slice_segments_enabled_flag</w:t>
            </w:r>
          </w:p>
        </w:tc>
        <w:tc>
          <w:tcPr>
            <w:tcW w:w="1157" w:type="dxa"/>
          </w:tcPr>
          <w:p w14:paraId="6B446DA9" w14:textId="77777777" w:rsidR="008B3821" w:rsidRPr="007D25B0" w:rsidRDefault="008B3821" w:rsidP="00C73469">
            <w:pPr>
              <w:pStyle w:val="tablecell"/>
              <w:rPr>
                <w:lang w:val="en-US"/>
              </w:rPr>
            </w:pPr>
            <w:r w:rsidRPr="007D25B0">
              <w:rPr>
                <w:lang w:val="en-US" w:eastAsia="ko-KR"/>
              </w:rPr>
              <w:t>u(1)</w:t>
            </w:r>
          </w:p>
        </w:tc>
      </w:tr>
      <w:tr w:rsidR="008B3821" w:rsidRPr="007D25B0" w14:paraId="1380E34F" w14:textId="77777777" w:rsidTr="00C73469">
        <w:trPr>
          <w:cantSplit/>
          <w:trHeight w:val="289"/>
          <w:jc w:val="center"/>
        </w:trPr>
        <w:tc>
          <w:tcPr>
            <w:tcW w:w="7920" w:type="dxa"/>
          </w:tcPr>
          <w:p w14:paraId="34308DD2"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t>output_flag_present_flag</w:t>
            </w:r>
          </w:p>
        </w:tc>
        <w:tc>
          <w:tcPr>
            <w:tcW w:w="1157" w:type="dxa"/>
          </w:tcPr>
          <w:p w14:paraId="45BD8AC1" w14:textId="77777777" w:rsidR="008B3821" w:rsidRPr="007D25B0" w:rsidRDefault="008B3821" w:rsidP="00C73469">
            <w:pPr>
              <w:pStyle w:val="tablecell"/>
              <w:keepLines w:val="0"/>
              <w:rPr>
                <w:lang w:val="en-US" w:eastAsia="ko-KR"/>
              </w:rPr>
            </w:pPr>
            <w:r w:rsidRPr="007D25B0">
              <w:rPr>
                <w:lang w:val="en-US" w:eastAsia="ko-KR"/>
              </w:rPr>
              <w:t>u(1)</w:t>
            </w:r>
          </w:p>
        </w:tc>
      </w:tr>
      <w:tr w:rsidR="008B3821" w:rsidRPr="007D25B0" w14:paraId="3E88F6CB" w14:textId="77777777" w:rsidTr="00C73469">
        <w:trPr>
          <w:cantSplit/>
          <w:trHeight w:val="289"/>
          <w:jc w:val="center"/>
        </w:trPr>
        <w:tc>
          <w:tcPr>
            <w:tcW w:w="7920" w:type="dxa"/>
          </w:tcPr>
          <w:p w14:paraId="529D1554" w14:textId="77777777"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b/>
                <w:lang w:val="en-US" w:eastAsia="ko-KR"/>
              </w:rPr>
              <w:t>num_extra_slice_header_bits</w:t>
            </w:r>
          </w:p>
        </w:tc>
        <w:tc>
          <w:tcPr>
            <w:tcW w:w="1157" w:type="dxa"/>
          </w:tcPr>
          <w:p w14:paraId="6F482A3A" w14:textId="77777777" w:rsidR="008B3821" w:rsidRPr="007D25B0" w:rsidRDefault="008B3821" w:rsidP="00C73469">
            <w:pPr>
              <w:pStyle w:val="tablecell"/>
              <w:keepLines w:val="0"/>
              <w:rPr>
                <w:lang w:val="en-US"/>
              </w:rPr>
            </w:pPr>
            <w:r w:rsidRPr="007D25B0">
              <w:rPr>
                <w:lang w:val="en-US"/>
              </w:rPr>
              <w:t>u(3)</w:t>
            </w:r>
          </w:p>
        </w:tc>
      </w:tr>
      <w:tr w:rsidR="008B3821" w:rsidRPr="007D25B0" w14:paraId="729D657F" w14:textId="77777777" w:rsidTr="00C73469">
        <w:trPr>
          <w:cantSplit/>
          <w:trHeight w:val="289"/>
          <w:jc w:val="center"/>
        </w:trPr>
        <w:tc>
          <w:tcPr>
            <w:tcW w:w="7920" w:type="dxa"/>
          </w:tcPr>
          <w:p w14:paraId="2770B006"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lang w:val="en-US" w:eastAsia="ko-KR"/>
              </w:rPr>
              <w:t>sign_data_hiding_enabled_flag</w:t>
            </w:r>
          </w:p>
        </w:tc>
        <w:tc>
          <w:tcPr>
            <w:tcW w:w="1157" w:type="dxa"/>
          </w:tcPr>
          <w:p w14:paraId="291DADB3" w14:textId="77777777" w:rsidR="008B3821" w:rsidRPr="007D25B0" w:rsidRDefault="008B3821" w:rsidP="00C73469">
            <w:pPr>
              <w:pStyle w:val="tablecell"/>
              <w:rPr>
                <w:lang w:val="en-US"/>
              </w:rPr>
            </w:pPr>
            <w:r w:rsidRPr="007D25B0">
              <w:rPr>
                <w:lang w:val="en-US"/>
              </w:rPr>
              <w:t>u(1)</w:t>
            </w:r>
          </w:p>
        </w:tc>
      </w:tr>
      <w:tr w:rsidR="008B3821" w:rsidRPr="007D25B0" w14:paraId="5108F157" w14:textId="77777777" w:rsidTr="00C73469">
        <w:trPr>
          <w:cantSplit/>
          <w:trHeight w:val="289"/>
          <w:jc w:val="center"/>
        </w:trPr>
        <w:tc>
          <w:tcPr>
            <w:tcW w:w="7920" w:type="dxa"/>
          </w:tcPr>
          <w:p w14:paraId="1B4B9F31"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b/>
                <w:lang w:val="en-US"/>
              </w:rPr>
              <w:t>cabac_init_present</w:t>
            </w:r>
            <w:r w:rsidRPr="007D25B0">
              <w:rPr>
                <w:rFonts w:ascii="Times New Roman" w:eastAsia="MS Mincho" w:hAnsi="Times New Roman"/>
                <w:b/>
                <w:lang w:val="en-US" w:eastAsia="ja-JP"/>
              </w:rPr>
              <w:t>_flag</w:t>
            </w:r>
          </w:p>
        </w:tc>
        <w:tc>
          <w:tcPr>
            <w:tcW w:w="1157" w:type="dxa"/>
          </w:tcPr>
          <w:p w14:paraId="3F26DD6A"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1B4B3834" w14:textId="77777777" w:rsidTr="00C73469">
        <w:trPr>
          <w:cantSplit/>
          <w:trHeight w:val="289"/>
          <w:jc w:val="center"/>
        </w:trPr>
        <w:tc>
          <w:tcPr>
            <w:tcW w:w="7920" w:type="dxa"/>
          </w:tcPr>
          <w:p w14:paraId="5F1F7B88"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num_ref_idx_l0_default_active_minus1</w:t>
            </w:r>
          </w:p>
        </w:tc>
        <w:tc>
          <w:tcPr>
            <w:tcW w:w="1157" w:type="dxa"/>
          </w:tcPr>
          <w:p w14:paraId="55D303F2" w14:textId="77777777" w:rsidR="008B3821" w:rsidRPr="007D25B0" w:rsidRDefault="008B3821" w:rsidP="00C73469">
            <w:pPr>
              <w:pStyle w:val="tablecell"/>
              <w:rPr>
                <w:lang w:val="en-US"/>
              </w:rPr>
            </w:pPr>
            <w:r w:rsidRPr="007D25B0">
              <w:rPr>
                <w:lang w:val="en-US"/>
              </w:rPr>
              <w:t>ue(v)</w:t>
            </w:r>
          </w:p>
        </w:tc>
      </w:tr>
      <w:tr w:rsidR="008B3821" w:rsidRPr="007D25B0" w14:paraId="3EA574B3" w14:textId="77777777" w:rsidTr="00C73469">
        <w:trPr>
          <w:cantSplit/>
          <w:trHeight w:val="289"/>
          <w:jc w:val="center"/>
        </w:trPr>
        <w:tc>
          <w:tcPr>
            <w:tcW w:w="7920" w:type="dxa"/>
          </w:tcPr>
          <w:p w14:paraId="2FB7DBD6"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b/>
                <w:lang w:val="en-US"/>
              </w:rPr>
              <w:t>num_ref_idx_l1_default_active_minus1</w:t>
            </w:r>
          </w:p>
        </w:tc>
        <w:tc>
          <w:tcPr>
            <w:tcW w:w="1157" w:type="dxa"/>
          </w:tcPr>
          <w:p w14:paraId="3B797C61" w14:textId="77777777" w:rsidR="008B3821" w:rsidRPr="007D25B0" w:rsidRDefault="008B3821" w:rsidP="00C73469">
            <w:pPr>
              <w:pStyle w:val="tablecell"/>
              <w:rPr>
                <w:lang w:val="en-US"/>
              </w:rPr>
            </w:pPr>
            <w:r w:rsidRPr="007D25B0">
              <w:rPr>
                <w:lang w:val="en-US"/>
              </w:rPr>
              <w:t>ue(v)</w:t>
            </w:r>
          </w:p>
        </w:tc>
      </w:tr>
      <w:tr w:rsidR="008B3821" w:rsidRPr="007D25B0" w14:paraId="43078633" w14:textId="77777777" w:rsidTr="00C73469">
        <w:trPr>
          <w:cantSplit/>
          <w:trHeight w:val="289"/>
          <w:jc w:val="center"/>
        </w:trPr>
        <w:tc>
          <w:tcPr>
            <w:tcW w:w="7920" w:type="dxa"/>
          </w:tcPr>
          <w:p w14:paraId="6C7ABA3C" w14:textId="77777777"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ab/>
            </w:r>
            <w:r w:rsidRPr="007D25B0">
              <w:rPr>
                <w:rFonts w:ascii="Times New Roman" w:hAnsi="Times New Roman"/>
                <w:b/>
                <w:bCs/>
                <w:lang w:val="en-US"/>
              </w:rPr>
              <w:t>init_qp_minus26</w:t>
            </w:r>
          </w:p>
        </w:tc>
        <w:tc>
          <w:tcPr>
            <w:tcW w:w="1157" w:type="dxa"/>
          </w:tcPr>
          <w:p w14:paraId="3B478D61" w14:textId="77777777" w:rsidR="008B3821" w:rsidRPr="007D25B0" w:rsidRDefault="008B3821" w:rsidP="00C73469">
            <w:pPr>
              <w:pStyle w:val="tablecell"/>
              <w:keepLines w:val="0"/>
              <w:rPr>
                <w:lang w:val="en-US"/>
              </w:rPr>
            </w:pPr>
            <w:r w:rsidRPr="007D25B0">
              <w:rPr>
                <w:lang w:val="en-US"/>
              </w:rPr>
              <w:t>se(v)</w:t>
            </w:r>
          </w:p>
        </w:tc>
      </w:tr>
      <w:tr w:rsidR="008B3821" w:rsidRPr="007D25B0" w14:paraId="68B36CC8" w14:textId="77777777" w:rsidTr="00C73469">
        <w:trPr>
          <w:cantSplit/>
          <w:trHeight w:val="289"/>
          <w:jc w:val="center"/>
        </w:trPr>
        <w:tc>
          <w:tcPr>
            <w:tcW w:w="7920" w:type="dxa"/>
          </w:tcPr>
          <w:p w14:paraId="12B422B4" w14:textId="77777777" w:rsidR="008B3821" w:rsidRPr="007D25B0" w:rsidRDefault="008B3821" w:rsidP="00C73469">
            <w:pPr>
              <w:pStyle w:val="tablesyntax"/>
              <w:keepLines w:val="0"/>
              <w:rPr>
                <w:rFonts w:ascii="Times New Roman" w:hAnsi="Times New Roman"/>
                <w:lang w:val="en-US"/>
              </w:rPr>
            </w:pPr>
            <w:r w:rsidRPr="007D25B0">
              <w:rPr>
                <w:rFonts w:ascii="Times New Roman" w:hAnsi="Times New Roman"/>
                <w:b/>
                <w:bCs/>
                <w:lang w:val="en-US"/>
              </w:rPr>
              <w:tab/>
              <w:t>constrained_intra_pred_flag</w:t>
            </w:r>
          </w:p>
        </w:tc>
        <w:tc>
          <w:tcPr>
            <w:tcW w:w="1157" w:type="dxa"/>
          </w:tcPr>
          <w:p w14:paraId="23A41481" w14:textId="77777777" w:rsidR="008B3821" w:rsidRPr="007D25B0" w:rsidRDefault="008B3821" w:rsidP="00C73469">
            <w:pPr>
              <w:pStyle w:val="tablecell"/>
              <w:keepLines w:val="0"/>
              <w:rPr>
                <w:lang w:val="en-US"/>
              </w:rPr>
            </w:pPr>
            <w:r w:rsidRPr="007D25B0">
              <w:rPr>
                <w:lang w:val="en-US"/>
              </w:rPr>
              <w:t>u(1)</w:t>
            </w:r>
          </w:p>
        </w:tc>
      </w:tr>
      <w:tr w:rsidR="008B3821" w:rsidRPr="007D25B0" w14:paraId="091A591A"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6611F47"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14:paraId="16F9D2D8" w14:textId="77777777" w:rsidR="008B3821" w:rsidRPr="007D25B0" w:rsidRDefault="008B3821" w:rsidP="00C73469">
            <w:pPr>
              <w:pStyle w:val="tablecell"/>
              <w:keepLines w:val="0"/>
              <w:rPr>
                <w:lang w:val="en-US"/>
              </w:rPr>
            </w:pPr>
            <w:r w:rsidRPr="007D25B0">
              <w:rPr>
                <w:lang w:val="en-US"/>
              </w:rPr>
              <w:t>u(1)</w:t>
            </w:r>
          </w:p>
        </w:tc>
      </w:tr>
      <w:tr w:rsidR="008B3821" w:rsidRPr="007D25B0" w14:paraId="3EA82F9F"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2D8E980"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eastAsia="ko-KR"/>
              </w:rPr>
              <w:tab/>
            </w:r>
            <w:r w:rsidRPr="007D25B0">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14:paraId="6682B009" w14:textId="77777777" w:rsidR="008B3821" w:rsidRPr="007D25B0" w:rsidRDefault="008B3821" w:rsidP="00C73469">
            <w:pPr>
              <w:pStyle w:val="tablecell"/>
              <w:keepLines w:val="0"/>
              <w:rPr>
                <w:lang w:val="en-US"/>
              </w:rPr>
            </w:pPr>
            <w:r w:rsidRPr="007D25B0">
              <w:rPr>
                <w:lang w:val="en-US"/>
              </w:rPr>
              <w:t>u(1)</w:t>
            </w:r>
          </w:p>
        </w:tc>
      </w:tr>
      <w:tr w:rsidR="008B3821" w:rsidRPr="007D25B0" w14:paraId="51C01D02"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537C53F"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eastAsia="ko-KR"/>
              </w:rPr>
              <w:tab/>
            </w:r>
            <w:r w:rsidRPr="007D25B0">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14:paraId="5796DD99" w14:textId="77777777" w:rsidR="008B3821" w:rsidRPr="007D25B0" w:rsidRDefault="008B3821" w:rsidP="00C73469">
            <w:pPr>
              <w:pStyle w:val="tablecell"/>
              <w:keepLines w:val="0"/>
              <w:rPr>
                <w:lang w:val="en-US"/>
              </w:rPr>
            </w:pPr>
          </w:p>
        </w:tc>
      </w:tr>
      <w:tr w:rsidR="008B3821" w:rsidRPr="007D25B0" w14:paraId="3EDA8FC6" w14:textId="77777777" w:rsidTr="00C73469">
        <w:trPr>
          <w:cantSplit/>
          <w:trHeight w:val="289"/>
          <w:jc w:val="center"/>
        </w:trPr>
        <w:tc>
          <w:tcPr>
            <w:tcW w:w="7920" w:type="dxa"/>
          </w:tcPr>
          <w:p w14:paraId="5225BB2E" w14:textId="77777777"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diff_cu_qp_delta_depth</w:t>
            </w:r>
          </w:p>
        </w:tc>
        <w:tc>
          <w:tcPr>
            <w:tcW w:w="1157" w:type="dxa"/>
          </w:tcPr>
          <w:p w14:paraId="0C8AAB4E" w14:textId="77777777" w:rsidR="008B3821" w:rsidRPr="007D25B0" w:rsidRDefault="008B3821" w:rsidP="00C73469">
            <w:pPr>
              <w:pStyle w:val="tablecell"/>
              <w:keepLines w:val="0"/>
              <w:rPr>
                <w:lang w:val="en-US" w:eastAsia="ko-KR"/>
              </w:rPr>
            </w:pPr>
            <w:r w:rsidRPr="007D25B0">
              <w:rPr>
                <w:lang w:val="en-US" w:eastAsia="ko-KR"/>
              </w:rPr>
              <w:t>ue(v)</w:t>
            </w:r>
          </w:p>
        </w:tc>
      </w:tr>
      <w:tr w:rsidR="008B3821" w:rsidRPr="007D25B0" w14:paraId="12A67CBF" w14:textId="77777777" w:rsidTr="00C73469">
        <w:trPr>
          <w:cantSplit/>
          <w:trHeight w:val="289"/>
          <w:jc w:val="center"/>
        </w:trPr>
        <w:tc>
          <w:tcPr>
            <w:tcW w:w="7920" w:type="dxa"/>
          </w:tcPr>
          <w:p w14:paraId="61CA80DC"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eastAsia="ko-KR"/>
              </w:rPr>
              <w:tab/>
              <w:t>pps_cb_qp_offset</w:t>
            </w:r>
          </w:p>
        </w:tc>
        <w:tc>
          <w:tcPr>
            <w:tcW w:w="1157" w:type="dxa"/>
          </w:tcPr>
          <w:p w14:paraId="30BE6146" w14:textId="77777777" w:rsidR="008B3821" w:rsidRPr="007D25B0" w:rsidRDefault="008B3821" w:rsidP="00C73469">
            <w:pPr>
              <w:pStyle w:val="tablecell"/>
              <w:keepLines w:val="0"/>
              <w:rPr>
                <w:lang w:val="en-US" w:eastAsia="ko-KR"/>
              </w:rPr>
            </w:pPr>
            <w:r w:rsidRPr="007D25B0">
              <w:rPr>
                <w:lang w:val="en-US" w:eastAsia="ko-KR"/>
              </w:rPr>
              <w:t>se(v)</w:t>
            </w:r>
          </w:p>
        </w:tc>
      </w:tr>
      <w:tr w:rsidR="008B3821" w:rsidRPr="007D25B0" w14:paraId="3C88A948" w14:textId="77777777" w:rsidTr="00C73469">
        <w:trPr>
          <w:cantSplit/>
          <w:trHeight w:val="289"/>
          <w:jc w:val="center"/>
        </w:trPr>
        <w:tc>
          <w:tcPr>
            <w:tcW w:w="7920" w:type="dxa"/>
          </w:tcPr>
          <w:p w14:paraId="180C5559"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eastAsia="ko-KR"/>
              </w:rPr>
              <w:tab/>
              <w:t>pps_cr_qp_offset</w:t>
            </w:r>
          </w:p>
        </w:tc>
        <w:tc>
          <w:tcPr>
            <w:tcW w:w="1157" w:type="dxa"/>
          </w:tcPr>
          <w:p w14:paraId="2C330662" w14:textId="77777777" w:rsidR="008B3821" w:rsidRPr="007D25B0" w:rsidRDefault="008B3821" w:rsidP="00C73469">
            <w:pPr>
              <w:pStyle w:val="tablecell"/>
              <w:keepLines w:val="0"/>
              <w:rPr>
                <w:lang w:val="en-US" w:eastAsia="ko-KR"/>
              </w:rPr>
            </w:pPr>
            <w:r w:rsidRPr="007D25B0">
              <w:rPr>
                <w:lang w:val="en-US" w:eastAsia="ko-KR"/>
              </w:rPr>
              <w:t>se(v)</w:t>
            </w:r>
          </w:p>
        </w:tc>
      </w:tr>
      <w:tr w:rsidR="008B3821" w:rsidRPr="007D25B0" w14:paraId="62F4E27C" w14:textId="77777777" w:rsidTr="00C73469">
        <w:trPr>
          <w:cantSplit/>
          <w:trHeight w:val="289"/>
          <w:jc w:val="center"/>
        </w:trPr>
        <w:tc>
          <w:tcPr>
            <w:tcW w:w="7920" w:type="dxa"/>
          </w:tcPr>
          <w:p w14:paraId="61D2F42A" w14:textId="77777777"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t>pps_slice_chroma_qp_offsets_present_flag</w:t>
            </w:r>
          </w:p>
        </w:tc>
        <w:tc>
          <w:tcPr>
            <w:tcW w:w="1157" w:type="dxa"/>
          </w:tcPr>
          <w:p w14:paraId="74EDD442" w14:textId="77777777" w:rsidR="008B3821" w:rsidRPr="007D25B0" w:rsidRDefault="008B3821" w:rsidP="00C73469">
            <w:pPr>
              <w:pStyle w:val="tablecell"/>
              <w:keepLines w:val="0"/>
              <w:rPr>
                <w:lang w:val="en-US" w:eastAsia="ko-KR"/>
              </w:rPr>
            </w:pPr>
            <w:r w:rsidRPr="007D25B0">
              <w:rPr>
                <w:lang w:val="en-US" w:eastAsia="ko-KR"/>
              </w:rPr>
              <w:t>u(1)</w:t>
            </w:r>
          </w:p>
        </w:tc>
      </w:tr>
      <w:tr w:rsidR="008B3821" w:rsidRPr="007D25B0" w14:paraId="13E24EFB" w14:textId="77777777" w:rsidTr="00C73469">
        <w:trPr>
          <w:cantSplit/>
          <w:trHeight w:val="289"/>
          <w:jc w:val="center"/>
        </w:trPr>
        <w:tc>
          <w:tcPr>
            <w:tcW w:w="7920" w:type="dxa"/>
          </w:tcPr>
          <w:p w14:paraId="67A18849" w14:textId="77777777"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
                <w:bCs/>
                <w:lang w:val="en-US"/>
              </w:rPr>
              <w:tab/>
              <w:t>weighted_pred_flag</w:t>
            </w:r>
          </w:p>
        </w:tc>
        <w:tc>
          <w:tcPr>
            <w:tcW w:w="1157" w:type="dxa"/>
          </w:tcPr>
          <w:p w14:paraId="3AF63F2C" w14:textId="77777777" w:rsidR="008B3821" w:rsidRPr="007D25B0" w:rsidRDefault="008B3821" w:rsidP="00C73469">
            <w:pPr>
              <w:pStyle w:val="tablecell"/>
              <w:keepLines w:val="0"/>
              <w:rPr>
                <w:lang w:val="en-US" w:eastAsia="ko-KR"/>
              </w:rPr>
            </w:pPr>
            <w:r w:rsidRPr="007D25B0">
              <w:rPr>
                <w:lang w:val="en-US" w:eastAsia="ko-KR"/>
              </w:rPr>
              <w:t>u(1)</w:t>
            </w:r>
          </w:p>
        </w:tc>
      </w:tr>
      <w:tr w:rsidR="008B3821" w:rsidRPr="007D25B0" w14:paraId="58864BFB" w14:textId="77777777" w:rsidTr="00C73469">
        <w:trPr>
          <w:cantSplit/>
          <w:trHeight w:val="289"/>
          <w:jc w:val="center"/>
        </w:trPr>
        <w:tc>
          <w:tcPr>
            <w:tcW w:w="7920" w:type="dxa"/>
          </w:tcPr>
          <w:p w14:paraId="6BFCBE69" w14:textId="77777777"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
                <w:bCs/>
                <w:lang w:val="en-US"/>
              </w:rPr>
              <w:tab/>
              <w:t>weighted_bipred_flag</w:t>
            </w:r>
          </w:p>
        </w:tc>
        <w:tc>
          <w:tcPr>
            <w:tcW w:w="1157" w:type="dxa"/>
          </w:tcPr>
          <w:p w14:paraId="5A21AA12" w14:textId="77777777" w:rsidR="008B3821" w:rsidRPr="007D25B0" w:rsidRDefault="008B3821" w:rsidP="00C73469">
            <w:pPr>
              <w:pStyle w:val="tablecell"/>
              <w:keepLines w:val="0"/>
              <w:rPr>
                <w:lang w:val="en-US" w:eastAsia="ko-KR"/>
              </w:rPr>
            </w:pPr>
            <w:r w:rsidRPr="007D25B0">
              <w:rPr>
                <w:lang w:val="en-US" w:eastAsia="ko-KR"/>
              </w:rPr>
              <w:t>u(1)</w:t>
            </w:r>
          </w:p>
        </w:tc>
      </w:tr>
      <w:tr w:rsidR="008B3821" w:rsidRPr="007D25B0" w14:paraId="3A718502" w14:textId="77777777" w:rsidTr="00C73469">
        <w:trPr>
          <w:cantSplit/>
          <w:trHeight w:val="289"/>
          <w:jc w:val="center"/>
        </w:trPr>
        <w:tc>
          <w:tcPr>
            <w:tcW w:w="7920" w:type="dxa"/>
          </w:tcPr>
          <w:p w14:paraId="331DB50D"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kern w:val="2"/>
                <w:lang w:val="en-US" w:eastAsia="ko-KR"/>
              </w:rPr>
              <w:tab/>
            </w:r>
            <w:r w:rsidRPr="007D25B0">
              <w:rPr>
                <w:rFonts w:ascii="Times New Roman" w:hAnsi="Times New Roman"/>
                <w:b/>
                <w:bCs/>
                <w:kern w:val="2"/>
                <w:lang w:val="en-US" w:eastAsia="ko-KR"/>
              </w:rPr>
              <w:t>transquant_bypass_enabled_flag</w:t>
            </w:r>
          </w:p>
        </w:tc>
        <w:tc>
          <w:tcPr>
            <w:tcW w:w="1157" w:type="dxa"/>
          </w:tcPr>
          <w:p w14:paraId="15B77789" w14:textId="77777777" w:rsidR="008B3821" w:rsidRPr="007D25B0" w:rsidRDefault="008B3821" w:rsidP="00C73469">
            <w:pPr>
              <w:pStyle w:val="tablecell"/>
              <w:keepLines w:val="0"/>
              <w:rPr>
                <w:lang w:val="en-US" w:eastAsia="ko-KR"/>
              </w:rPr>
            </w:pPr>
            <w:r w:rsidRPr="007D25B0">
              <w:rPr>
                <w:lang w:val="en-US" w:eastAsia="ko-KR"/>
              </w:rPr>
              <w:t>u(1)</w:t>
            </w:r>
          </w:p>
        </w:tc>
      </w:tr>
      <w:tr w:rsidR="008B3821" w:rsidRPr="007D25B0" w14:paraId="126C7AC7" w14:textId="77777777" w:rsidTr="00C73469">
        <w:trPr>
          <w:cantSplit/>
          <w:trHeight w:val="289"/>
          <w:jc w:val="center"/>
        </w:trPr>
        <w:tc>
          <w:tcPr>
            <w:tcW w:w="7920" w:type="dxa"/>
          </w:tcPr>
          <w:p w14:paraId="30086715"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tiles_enabled_flag</w:t>
            </w:r>
          </w:p>
        </w:tc>
        <w:tc>
          <w:tcPr>
            <w:tcW w:w="1157" w:type="dxa"/>
          </w:tcPr>
          <w:p w14:paraId="4D6763CC" w14:textId="77777777" w:rsidR="008B3821" w:rsidRPr="007D25B0" w:rsidRDefault="008B3821" w:rsidP="00C73469">
            <w:pPr>
              <w:pStyle w:val="tablecell"/>
              <w:keepLines w:val="0"/>
              <w:ind w:left="3"/>
              <w:rPr>
                <w:lang w:val="en-US" w:eastAsia="ko-KR"/>
              </w:rPr>
            </w:pPr>
            <w:r w:rsidRPr="007D25B0">
              <w:rPr>
                <w:lang w:val="en-US" w:eastAsia="ko-KR"/>
              </w:rPr>
              <w:t>u(1)</w:t>
            </w:r>
          </w:p>
        </w:tc>
      </w:tr>
      <w:tr w:rsidR="008B3821" w:rsidRPr="007D25B0" w14:paraId="6AADA2D3" w14:textId="77777777" w:rsidTr="00C73469">
        <w:trPr>
          <w:cantSplit/>
          <w:trHeight w:val="289"/>
          <w:jc w:val="center"/>
        </w:trPr>
        <w:tc>
          <w:tcPr>
            <w:tcW w:w="7920" w:type="dxa"/>
          </w:tcPr>
          <w:p w14:paraId="66AEECD2"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entropy_coding_sync_enabled_flag</w:t>
            </w:r>
          </w:p>
        </w:tc>
        <w:tc>
          <w:tcPr>
            <w:tcW w:w="1157" w:type="dxa"/>
          </w:tcPr>
          <w:p w14:paraId="5FC02DE5" w14:textId="77777777" w:rsidR="008B3821" w:rsidRPr="007D25B0" w:rsidRDefault="008B3821" w:rsidP="00C73469">
            <w:pPr>
              <w:pStyle w:val="tablecell"/>
              <w:keepLines w:val="0"/>
              <w:ind w:left="3"/>
              <w:rPr>
                <w:lang w:val="en-US" w:eastAsia="ko-KR"/>
              </w:rPr>
            </w:pPr>
            <w:r w:rsidRPr="007D25B0">
              <w:rPr>
                <w:lang w:val="en-US" w:eastAsia="ko-KR"/>
              </w:rPr>
              <w:t>u(1)</w:t>
            </w:r>
          </w:p>
        </w:tc>
      </w:tr>
      <w:tr w:rsidR="008B3821" w:rsidRPr="007D25B0" w14:paraId="78D3D317" w14:textId="77777777" w:rsidTr="00C73469">
        <w:trPr>
          <w:cantSplit/>
          <w:trHeight w:val="289"/>
          <w:jc w:val="center"/>
        </w:trPr>
        <w:tc>
          <w:tcPr>
            <w:tcW w:w="7920" w:type="dxa"/>
          </w:tcPr>
          <w:p w14:paraId="224C636D"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lang w:val="en-US" w:eastAsia="ko-KR"/>
              </w:rPr>
              <w:t xml:space="preserve">if( </w:t>
            </w:r>
            <w:r w:rsidRPr="007D25B0">
              <w:rPr>
                <w:rFonts w:ascii="Times New Roman" w:hAnsi="Times New Roman"/>
                <w:lang w:val="en-US"/>
              </w:rPr>
              <w:t>tiles_enabled_flag</w:t>
            </w:r>
            <w:r w:rsidRPr="007D25B0">
              <w:rPr>
                <w:rFonts w:ascii="Times New Roman" w:hAnsi="Times New Roman"/>
                <w:lang w:val="en-US" w:eastAsia="ko-KR"/>
              </w:rPr>
              <w:t xml:space="preserve"> ) {</w:t>
            </w:r>
          </w:p>
        </w:tc>
        <w:tc>
          <w:tcPr>
            <w:tcW w:w="1157" w:type="dxa"/>
          </w:tcPr>
          <w:p w14:paraId="678F2037" w14:textId="77777777" w:rsidR="008B3821" w:rsidRPr="007D25B0" w:rsidRDefault="008B3821" w:rsidP="00C73469">
            <w:pPr>
              <w:pStyle w:val="tablecell"/>
              <w:keepLines w:val="0"/>
              <w:rPr>
                <w:lang w:val="en-US" w:eastAsia="ko-KR"/>
              </w:rPr>
            </w:pPr>
          </w:p>
        </w:tc>
      </w:tr>
      <w:tr w:rsidR="008B3821" w:rsidRPr="007D25B0" w14:paraId="2483EC96" w14:textId="77777777" w:rsidTr="00C73469">
        <w:trPr>
          <w:cantSplit/>
          <w:trHeight w:val="289"/>
          <w:jc w:val="center"/>
        </w:trPr>
        <w:tc>
          <w:tcPr>
            <w:tcW w:w="7920" w:type="dxa"/>
          </w:tcPr>
          <w:p w14:paraId="715615E2"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lang w:val="en-US"/>
              </w:rPr>
              <w:tab/>
            </w:r>
            <w:r w:rsidRPr="007D25B0">
              <w:rPr>
                <w:rFonts w:ascii="Times New Roman" w:hAnsi="Times New Roman"/>
                <w:b/>
                <w:bCs/>
                <w:lang w:val="en-US"/>
              </w:rPr>
              <w:tab/>
            </w:r>
            <w:r w:rsidRPr="007D25B0">
              <w:rPr>
                <w:rFonts w:ascii="Times New Roman" w:hAnsi="Times New Roman"/>
                <w:b/>
                <w:lang w:val="en-US"/>
              </w:rPr>
              <w:t>num_tile_columns_minus1</w:t>
            </w:r>
          </w:p>
        </w:tc>
        <w:tc>
          <w:tcPr>
            <w:tcW w:w="1157" w:type="dxa"/>
          </w:tcPr>
          <w:p w14:paraId="0E927AF6" w14:textId="77777777" w:rsidR="008B3821" w:rsidRPr="007D25B0" w:rsidRDefault="008B3821" w:rsidP="00C73469">
            <w:pPr>
              <w:pStyle w:val="tablecell"/>
              <w:keepLines w:val="0"/>
              <w:rPr>
                <w:lang w:val="en-US" w:eastAsia="ko-KR"/>
              </w:rPr>
            </w:pPr>
            <w:r w:rsidRPr="007D25B0">
              <w:rPr>
                <w:lang w:val="en-US"/>
              </w:rPr>
              <w:t>ue(v)</w:t>
            </w:r>
          </w:p>
        </w:tc>
      </w:tr>
      <w:tr w:rsidR="008B3821" w:rsidRPr="007D25B0" w14:paraId="5AC22441" w14:textId="77777777" w:rsidTr="00C73469">
        <w:trPr>
          <w:cantSplit/>
          <w:trHeight w:val="289"/>
          <w:jc w:val="center"/>
        </w:trPr>
        <w:tc>
          <w:tcPr>
            <w:tcW w:w="7920" w:type="dxa"/>
          </w:tcPr>
          <w:p w14:paraId="7417F953"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num_tile_rows_minus1</w:t>
            </w:r>
          </w:p>
        </w:tc>
        <w:tc>
          <w:tcPr>
            <w:tcW w:w="1157" w:type="dxa"/>
          </w:tcPr>
          <w:p w14:paraId="56C4E641" w14:textId="77777777" w:rsidR="008B3821" w:rsidRPr="007D25B0" w:rsidRDefault="008B3821" w:rsidP="00C73469">
            <w:pPr>
              <w:pStyle w:val="tablecell"/>
              <w:keepLines w:val="0"/>
              <w:rPr>
                <w:lang w:val="en-US" w:eastAsia="ko-KR"/>
              </w:rPr>
            </w:pPr>
            <w:r w:rsidRPr="007D25B0">
              <w:rPr>
                <w:lang w:val="en-US"/>
              </w:rPr>
              <w:t>ue(v)</w:t>
            </w:r>
          </w:p>
        </w:tc>
      </w:tr>
      <w:tr w:rsidR="008B3821" w:rsidRPr="007D25B0" w14:paraId="6311939F" w14:textId="77777777" w:rsidTr="00C73469">
        <w:trPr>
          <w:cantSplit/>
          <w:trHeight w:val="289"/>
          <w:jc w:val="center"/>
        </w:trPr>
        <w:tc>
          <w:tcPr>
            <w:tcW w:w="7920" w:type="dxa"/>
          </w:tcPr>
          <w:p w14:paraId="64F5A6E1"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uniform_spacing_flag</w:t>
            </w:r>
          </w:p>
        </w:tc>
        <w:tc>
          <w:tcPr>
            <w:tcW w:w="1157" w:type="dxa"/>
          </w:tcPr>
          <w:p w14:paraId="3F0FFAB4" w14:textId="77777777" w:rsidR="008B3821" w:rsidRPr="007D25B0" w:rsidRDefault="008B3821" w:rsidP="00C73469">
            <w:pPr>
              <w:pStyle w:val="tablecell"/>
              <w:keepLines w:val="0"/>
              <w:rPr>
                <w:lang w:val="en-US" w:eastAsia="ko-KR"/>
              </w:rPr>
            </w:pPr>
            <w:r w:rsidRPr="007D25B0">
              <w:rPr>
                <w:lang w:val="en-US"/>
              </w:rPr>
              <w:t>u(1)</w:t>
            </w:r>
          </w:p>
        </w:tc>
      </w:tr>
      <w:tr w:rsidR="008B3821" w:rsidRPr="007D25B0" w14:paraId="7B2EEE19" w14:textId="77777777" w:rsidTr="00C73469">
        <w:trPr>
          <w:cantSplit/>
          <w:trHeight w:val="289"/>
          <w:jc w:val="center"/>
        </w:trPr>
        <w:tc>
          <w:tcPr>
            <w:tcW w:w="7920" w:type="dxa"/>
          </w:tcPr>
          <w:p w14:paraId="34591880"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if( !uniform_spacing_flag ) {</w:t>
            </w:r>
          </w:p>
        </w:tc>
        <w:tc>
          <w:tcPr>
            <w:tcW w:w="1157" w:type="dxa"/>
          </w:tcPr>
          <w:p w14:paraId="590DA2E4" w14:textId="77777777" w:rsidR="008B3821" w:rsidRPr="007D25B0" w:rsidRDefault="008B3821" w:rsidP="00C73469">
            <w:pPr>
              <w:pStyle w:val="tablecell"/>
              <w:keepLines w:val="0"/>
              <w:rPr>
                <w:lang w:val="en-US" w:eastAsia="ko-KR"/>
              </w:rPr>
            </w:pPr>
          </w:p>
        </w:tc>
      </w:tr>
      <w:tr w:rsidR="008B3821" w:rsidRPr="007D25B0" w14:paraId="0E66B6B7" w14:textId="77777777" w:rsidTr="00C73469">
        <w:trPr>
          <w:cantSplit/>
          <w:trHeight w:val="289"/>
          <w:jc w:val="center"/>
        </w:trPr>
        <w:tc>
          <w:tcPr>
            <w:tcW w:w="7920" w:type="dxa"/>
          </w:tcPr>
          <w:p w14:paraId="52713D27"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for( i = 0; i &lt; num_tile_columns_minus1; i++ )</w:t>
            </w:r>
          </w:p>
        </w:tc>
        <w:tc>
          <w:tcPr>
            <w:tcW w:w="1157" w:type="dxa"/>
          </w:tcPr>
          <w:p w14:paraId="5D43D59C" w14:textId="77777777" w:rsidR="008B3821" w:rsidRPr="007D25B0" w:rsidRDefault="008B3821" w:rsidP="00C73469">
            <w:pPr>
              <w:pStyle w:val="tablecell"/>
              <w:keepLines w:val="0"/>
              <w:rPr>
                <w:lang w:val="en-US" w:eastAsia="ko-KR"/>
              </w:rPr>
            </w:pPr>
          </w:p>
        </w:tc>
      </w:tr>
      <w:tr w:rsidR="008B3821" w:rsidRPr="007D25B0" w14:paraId="45DB56C3" w14:textId="77777777" w:rsidTr="00C73469">
        <w:trPr>
          <w:cantSplit/>
          <w:trHeight w:val="289"/>
          <w:jc w:val="center"/>
        </w:trPr>
        <w:tc>
          <w:tcPr>
            <w:tcW w:w="7920" w:type="dxa"/>
          </w:tcPr>
          <w:p w14:paraId="157C3352"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column_width_minus1</w:t>
            </w:r>
            <w:r w:rsidRPr="007D25B0">
              <w:rPr>
                <w:rFonts w:ascii="Times New Roman" w:hAnsi="Times New Roman"/>
                <w:lang w:val="en-US"/>
              </w:rPr>
              <w:t>[ i ]</w:t>
            </w:r>
          </w:p>
        </w:tc>
        <w:tc>
          <w:tcPr>
            <w:tcW w:w="1157" w:type="dxa"/>
          </w:tcPr>
          <w:p w14:paraId="58C9840A" w14:textId="77777777" w:rsidR="008B3821" w:rsidRPr="007D25B0" w:rsidRDefault="008B3821" w:rsidP="00C73469">
            <w:pPr>
              <w:pStyle w:val="tablecell"/>
              <w:keepLines w:val="0"/>
              <w:rPr>
                <w:lang w:val="en-US" w:eastAsia="ko-KR"/>
              </w:rPr>
            </w:pPr>
            <w:r w:rsidRPr="007D25B0">
              <w:rPr>
                <w:lang w:val="en-US"/>
              </w:rPr>
              <w:t>ue(v)</w:t>
            </w:r>
          </w:p>
        </w:tc>
      </w:tr>
      <w:tr w:rsidR="008B3821" w:rsidRPr="007D25B0" w14:paraId="27AE201C" w14:textId="77777777" w:rsidTr="00C73469">
        <w:trPr>
          <w:cantSplit/>
          <w:trHeight w:val="289"/>
          <w:jc w:val="center"/>
        </w:trPr>
        <w:tc>
          <w:tcPr>
            <w:tcW w:w="7920" w:type="dxa"/>
          </w:tcPr>
          <w:p w14:paraId="0A9C5C99"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for( i = 0; i &lt; num_tile_rows_minus1; i++ )</w:t>
            </w:r>
          </w:p>
        </w:tc>
        <w:tc>
          <w:tcPr>
            <w:tcW w:w="1157" w:type="dxa"/>
          </w:tcPr>
          <w:p w14:paraId="2B990052" w14:textId="77777777" w:rsidR="008B3821" w:rsidRPr="007D25B0" w:rsidRDefault="008B3821" w:rsidP="00C73469">
            <w:pPr>
              <w:pStyle w:val="tablecell"/>
              <w:keepLines w:val="0"/>
              <w:rPr>
                <w:lang w:val="en-US" w:eastAsia="ko-KR"/>
              </w:rPr>
            </w:pPr>
          </w:p>
        </w:tc>
      </w:tr>
      <w:tr w:rsidR="008B3821" w:rsidRPr="007D25B0" w14:paraId="7719FC36" w14:textId="77777777" w:rsidTr="00C73469">
        <w:trPr>
          <w:cantSplit/>
          <w:trHeight w:val="289"/>
          <w:jc w:val="center"/>
        </w:trPr>
        <w:tc>
          <w:tcPr>
            <w:tcW w:w="7920" w:type="dxa"/>
          </w:tcPr>
          <w:p w14:paraId="5E128F3D"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row_height_minus1</w:t>
            </w:r>
            <w:r w:rsidRPr="007D25B0">
              <w:rPr>
                <w:rFonts w:ascii="Times New Roman" w:hAnsi="Times New Roman"/>
                <w:lang w:val="en-US"/>
              </w:rPr>
              <w:t>[ i ]</w:t>
            </w:r>
          </w:p>
        </w:tc>
        <w:tc>
          <w:tcPr>
            <w:tcW w:w="1157" w:type="dxa"/>
          </w:tcPr>
          <w:p w14:paraId="090DF26D" w14:textId="77777777" w:rsidR="008B3821" w:rsidRPr="007D25B0" w:rsidRDefault="008B3821" w:rsidP="00C73469">
            <w:pPr>
              <w:pStyle w:val="tablecell"/>
              <w:keepLines w:val="0"/>
              <w:rPr>
                <w:lang w:val="en-US" w:eastAsia="ko-KR"/>
              </w:rPr>
            </w:pPr>
            <w:r w:rsidRPr="007D25B0">
              <w:rPr>
                <w:lang w:val="en-US"/>
              </w:rPr>
              <w:t>ue(v)</w:t>
            </w:r>
          </w:p>
        </w:tc>
      </w:tr>
      <w:tr w:rsidR="008B3821" w:rsidRPr="007D25B0" w14:paraId="3E9D0BB6" w14:textId="77777777" w:rsidTr="00C73469">
        <w:trPr>
          <w:cantSplit/>
          <w:trHeight w:val="289"/>
          <w:jc w:val="center"/>
        </w:trPr>
        <w:tc>
          <w:tcPr>
            <w:tcW w:w="7920" w:type="dxa"/>
          </w:tcPr>
          <w:p w14:paraId="3AEDA1CC"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w:t>
            </w:r>
          </w:p>
        </w:tc>
        <w:tc>
          <w:tcPr>
            <w:tcW w:w="1157" w:type="dxa"/>
          </w:tcPr>
          <w:p w14:paraId="4964E474" w14:textId="77777777" w:rsidR="008B3821" w:rsidRPr="007D25B0" w:rsidRDefault="008B3821" w:rsidP="00C73469">
            <w:pPr>
              <w:pStyle w:val="tablecell"/>
              <w:keepLines w:val="0"/>
              <w:rPr>
                <w:lang w:val="en-US" w:eastAsia="ko-KR"/>
              </w:rPr>
            </w:pPr>
          </w:p>
        </w:tc>
      </w:tr>
      <w:tr w:rsidR="008B3821" w:rsidRPr="007D25B0" w14:paraId="779DC7F1" w14:textId="77777777" w:rsidTr="00C73469">
        <w:trPr>
          <w:cantSplit/>
          <w:trHeight w:val="289"/>
          <w:jc w:val="center"/>
        </w:trPr>
        <w:tc>
          <w:tcPr>
            <w:tcW w:w="7920" w:type="dxa"/>
          </w:tcPr>
          <w:p w14:paraId="29D7093B" w14:textId="77777777"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loop_filter_across_tiles_enabled_flag</w:t>
            </w:r>
          </w:p>
        </w:tc>
        <w:tc>
          <w:tcPr>
            <w:tcW w:w="1157" w:type="dxa"/>
          </w:tcPr>
          <w:p w14:paraId="3989D42E" w14:textId="77777777" w:rsidR="008B3821" w:rsidRPr="007D25B0" w:rsidRDefault="008B3821" w:rsidP="00C73469">
            <w:pPr>
              <w:pStyle w:val="tablecell"/>
              <w:keepLines w:val="0"/>
              <w:rPr>
                <w:lang w:val="en-US" w:eastAsia="ko-KR"/>
              </w:rPr>
            </w:pPr>
            <w:r w:rsidRPr="007D25B0">
              <w:rPr>
                <w:lang w:val="en-US" w:eastAsia="ko-KR"/>
              </w:rPr>
              <w:t>u(1)</w:t>
            </w:r>
          </w:p>
        </w:tc>
      </w:tr>
      <w:tr w:rsidR="008B3821" w:rsidRPr="007D25B0" w14:paraId="4FEDBF07" w14:textId="77777777" w:rsidTr="00C73469">
        <w:trPr>
          <w:cantSplit/>
          <w:trHeight w:val="289"/>
          <w:jc w:val="center"/>
        </w:trPr>
        <w:tc>
          <w:tcPr>
            <w:tcW w:w="7920" w:type="dxa"/>
          </w:tcPr>
          <w:p w14:paraId="7B0C6394" w14:textId="77777777" w:rsidR="008B3821" w:rsidRPr="007D25B0" w:rsidRDefault="008B3821" w:rsidP="00C73469">
            <w:pPr>
              <w:pStyle w:val="tablesyntax"/>
              <w:keepLines w:val="0"/>
              <w:rPr>
                <w:rFonts w:ascii="Times New Roman" w:hAnsi="Times New Roman"/>
                <w:bCs/>
                <w:lang w:val="en-US" w:eastAsia="ko-KR"/>
              </w:rPr>
            </w:pPr>
            <w:r w:rsidRPr="007D25B0">
              <w:rPr>
                <w:rFonts w:ascii="Times New Roman" w:hAnsi="Times New Roman"/>
                <w:bCs/>
                <w:lang w:val="en-US" w:eastAsia="ko-KR"/>
              </w:rPr>
              <w:tab/>
              <w:t>}</w:t>
            </w:r>
          </w:p>
        </w:tc>
        <w:tc>
          <w:tcPr>
            <w:tcW w:w="1157" w:type="dxa"/>
          </w:tcPr>
          <w:p w14:paraId="25552EB6" w14:textId="77777777" w:rsidR="008B3821" w:rsidRPr="007D25B0" w:rsidRDefault="008B3821" w:rsidP="00C73469">
            <w:pPr>
              <w:pStyle w:val="tablecell"/>
              <w:keepLines w:val="0"/>
              <w:rPr>
                <w:lang w:val="en-US" w:eastAsia="ko-KR"/>
              </w:rPr>
            </w:pPr>
          </w:p>
        </w:tc>
      </w:tr>
      <w:tr w:rsidR="008B3821" w:rsidRPr="007D25B0" w14:paraId="18B0F36B"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6EC6513F" w14:textId="77777777"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14:paraId="4927D8B2" w14:textId="77777777" w:rsidR="008B3821" w:rsidRPr="007D25B0" w:rsidRDefault="008B3821" w:rsidP="00C73469">
            <w:pPr>
              <w:pStyle w:val="tablecell"/>
              <w:keepLines w:val="0"/>
              <w:rPr>
                <w:lang w:val="en-US" w:eastAsia="ko-KR"/>
              </w:rPr>
            </w:pPr>
            <w:r w:rsidRPr="007D25B0">
              <w:rPr>
                <w:lang w:val="en-US" w:eastAsia="ko-KR"/>
              </w:rPr>
              <w:t>u(1)</w:t>
            </w:r>
          </w:p>
        </w:tc>
      </w:tr>
      <w:tr w:rsidR="008B3821" w:rsidRPr="007D25B0" w14:paraId="00AB9E1D" w14:textId="77777777" w:rsidTr="00C73469">
        <w:trPr>
          <w:cantSplit/>
          <w:trHeight w:val="289"/>
          <w:jc w:val="center"/>
        </w:trPr>
        <w:tc>
          <w:tcPr>
            <w:tcW w:w="7920" w:type="dxa"/>
          </w:tcPr>
          <w:p w14:paraId="5776FFAD" w14:textId="77777777" w:rsidR="008B3821" w:rsidRPr="007D25B0" w:rsidRDefault="008B3821" w:rsidP="00C73469">
            <w:pPr>
              <w:pStyle w:val="tablesyntax"/>
              <w:keepLines w:val="0"/>
              <w:rPr>
                <w:rFonts w:ascii="Times New Roman" w:hAnsi="Times New Roman"/>
                <w:bCs/>
                <w:lang w:val="en-US" w:eastAsia="ko-KR"/>
              </w:rPr>
            </w:pPr>
            <w:r w:rsidRPr="007D25B0">
              <w:rPr>
                <w:rFonts w:ascii="Times New Roman" w:hAnsi="Times New Roman"/>
                <w:b/>
                <w:bCs/>
                <w:lang w:val="en-US" w:eastAsia="ko-KR"/>
              </w:rPr>
              <w:tab/>
            </w:r>
            <w:r w:rsidRPr="007D25B0">
              <w:rPr>
                <w:rFonts w:ascii="Times New Roman" w:hAnsi="Times New Roman"/>
                <w:b/>
                <w:bCs/>
                <w:lang w:val="en-US"/>
              </w:rPr>
              <w:t>deblocking_filter_control_present_flag</w:t>
            </w:r>
          </w:p>
        </w:tc>
        <w:tc>
          <w:tcPr>
            <w:tcW w:w="1157" w:type="dxa"/>
          </w:tcPr>
          <w:p w14:paraId="0B3B6558" w14:textId="77777777" w:rsidR="008B3821" w:rsidRPr="007D25B0" w:rsidRDefault="008B3821" w:rsidP="00C73469">
            <w:pPr>
              <w:pStyle w:val="tablecell"/>
              <w:keepLines w:val="0"/>
              <w:rPr>
                <w:lang w:val="en-US" w:eastAsia="ko-KR"/>
              </w:rPr>
            </w:pPr>
            <w:r w:rsidRPr="007D25B0">
              <w:rPr>
                <w:lang w:val="en-US"/>
              </w:rPr>
              <w:t>u(1)</w:t>
            </w:r>
          </w:p>
        </w:tc>
      </w:tr>
      <w:tr w:rsidR="008B3821" w:rsidRPr="007D25B0" w14:paraId="40EAA773" w14:textId="77777777" w:rsidTr="00C73469">
        <w:trPr>
          <w:cantSplit/>
          <w:trHeight w:val="289"/>
          <w:jc w:val="center"/>
        </w:trPr>
        <w:tc>
          <w:tcPr>
            <w:tcW w:w="7920" w:type="dxa"/>
          </w:tcPr>
          <w:p w14:paraId="52DD7A67"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t>if( deblocking_filter_control_present_flag ) {</w:t>
            </w:r>
          </w:p>
        </w:tc>
        <w:tc>
          <w:tcPr>
            <w:tcW w:w="1157" w:type="dxa"/>
          </w:tcPr>
          <w:p w14:paraId="15ADA048" w14:textId="77777777" w:rsidR="008B3821" w:rsidRPr="007D25B0" w:rsidRDefault="008B3821" w:rsidP="00C73469">
            <w:pPr>
              <w:pStyle w:val="tablecell"/>
              <w:keepLines w:val="0"/>
              <w:rPr>
                <w:lang w:val="en-US"/>
              </w:rPr>
            </w:pPr>
          </w:p>
        </w:tc>
      </w:tr>
      <w:tr w:rsidR="008B3821" w:rsidRPr="007D25B0" w14:paraId="1A7BEA54" w14:textId="77777777" w:rsidTr="00C73469">
        <w:trPr>
          <w:cantSplit/>
          <w:trHeight w:val="289"/>
          <w:jc w:val="center"/>
        </w:trPr>
        <w:tc>
          <w:tcPr>
            <w:tcW w:w="7920" w:type="dxa"/>
          </w:tcPr>
          <w:p w14:paraId="0526B096"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deblocking_filter_override_enabled_flag</w:t>
            </w:r>
          </w:p>
        </w:tc>
        <w:tc>
          <w:tcPr>
            <w:tcW w:w="1157" w:type="dxa"/>
          </w:tcPr>
          <w:p w14:paraId="38511ABF" w14:textId="77777777" w:rsidR="008B3821" w:rsidRPr="007D25B0" w:rsidRDefault="008B3821" w:rsidP="00C73469">
            <w:pPr>
              <w:pStyle w:val="tablecell"/>
              <w:keepLines w:val="0"/>
              <w:rPr>
                <w:lang w:val="en-US"/>
              </w:rPr>
            </w:pPr>
            <w:r w:rsidRPr="007D25B0">
              <w:rPr>
                <w:lang w:val="en-US" w:eastAsia="ko-KR"/>
              </w:rPr>
              <w:t>u(1)</w:t>
            </w:r>
          </w:p>
        </w:tc>
      </w:tr>
      <w:tr w:rsidR="008B3821" w:rsidRPr="007D25B0" w14:paraId="1B98614D" w14:textId="77777777" w:rsidTr="00C73469">
        <w:trPr>
          <w:cantSplit/>
          <w:trHeight w:val="289"/>
          <w:jc w:val="center"/>
        </w:trPr>
        <w:tc>
          <w:tcPr>
            <w:tcW w:w="7920" w:type="dxa"/>
          </w:tcPr>
          <w:p w14:paraId="1ED9634C"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pps_deblocking_filter_disabled_flag</w:t>
            </w:r>
          </w:p>
        </w:tc>
        <w:tc>
          <w:tcPr>
            <w:tcW w:w="1157" w:type="dxa"/>
          </w:tcPr>
          <w:p w14:paraId="14C318BA" w14:textId="77777777" w:rsidR="008B3821" w:rsidRPr="007D25B0" w:rsidRDefault="008B3821" w:rsidP="00C73469">
            <w:pPr>
              <w:pStyle w:val="tablecell"/>
              <w:keepLines w:val="0"/>
              <w:rPr>
                <w:lang w:val="en-US"/>
              </w:rPr>
            </w:pPr>
            <w:r w:rsidRPr="007D25B0">
              <w:rPr>
                <w:lang w:val="en-US" w:eastAsia="ko-KR"/>
              </w:rPr>
              <w:t>u(1)</w:t>
            </w:r>
          </w:p>
        </w:tc>
      </w:tr>
      <w:tr w:rsidR="008B3821" w:rsidRPr="007D25B0" w14:paraId="19351F0F" w14:textId="77777777" w:rsidTr="00C73469">
        <w:trPr>
          <w:cantSplit/>
          <w:trHeight w:val="289"/>
          <w:jc w:val="center"/>
        </w:trPr>
        <w:tc>
          <w:tcPr>
            <w:tcW w:w="7920" w:type="dxa"/>
          </w:tcPr>
          <w:p w14:paraId="3FD9969F"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!pps_deblocking_filter_disabled_flag ) {</w:t>
            </w:r>
          </w:p>
        </w:tc>
        <w:tc>
          <w:tcPr>
            <w:tcW w:w="1157" w:type="dxa"/>
          </w:tcPr>
          <w:p w14:paraId="19742ED3" w14:textId="77777777" w:rsidR="008B3821" w:rsidRPr="007D25B0" w:rsidRDefault="008B3821" w:rsidP="00C73469">
            <w:pPr>
              <w:pStyle w:val="tablecell"/>
              <w:keepLines w:val="0"/>
              <w:rPr>
                <w:lang w:val="en-US"/>
              </w:rPr>
            </w:pPr>
          </w:p>
        </w:tc>
      </w:tr>
      <w:tr w:rsidR="008B3821" w:rsidRPr="007D25B0" w14:paraId="72FB0A4A" w14:textId="77777777" w:rsidTr="00C73469">
        <w:trPr>
          <w:cantSplit/>
          <w:trHeight w:val="289"/>
          <w:jc w:val="center"/>
        </w:trPr>
        <w:tc>
          <w:tcPr>
            <w:tcW w:w="7920" w:type="dxa"/>
          </w:tcPr>
          <w:p w14:paraId="25F54417"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pps_beta_offset_div2</w:t>
            </w:r>
          </w:p>
        </w:tc>
        <w:tc>
          <w:tcPr>
            <w:tcW w:w="1157" w:type="dxa"/>
          </w:tcPr>
          <w:p w14:paraId="4D41DE54" w14:textId="77777777" w:rsidR="008B3821" w:rsidRPr="007D25B0" w:rsidRDefault="008B3821" w:rsidP="00C73469">
            <w:pPr>
              <w:pStyle w:val="tablecell"/>
              <w:keepLines w:val="0"/>
              <w:rPr>
                <w:lang w:val="en-US"/>
              </w:rPr>
            </w:pPr>
            <w:r w:rsidRPr="007D25B0">
              <w:rPr>
                <w:lang w:val="en-US" w:eastAsia="ko-KR"/>
              </w:rPr>
              <w:t>se(v)</w:t>
            </w:r>
          </w:p>
        </w:tc>
      </w:tr>
      <w:tr w:rsidR="008B3821" w:rsidRPr="007D25B0" w14:paraId="5C91329A" w14:textId="77777777" w:rsidTr="00C73469">
        <w:trPr>
          <w:cantSplit/>
          <w:trHeight w:val="289"/>
          <w:jc w:val="center"/>
        </w:trPr>
        <w:tc>
          <w:tcPr>
            <w:tcW w:w="7920" w:type="dxa"/>
          </w:tcPr>
          <w:p w14:paraId="23C6A78E"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pps_tc_offset_div2</w:t>
            </w:r>
          </w:p>
        </w:tc>
        <w:tc>
          <w:tcPr>
            <w:tcW w:w="1157" w:type="dxa"/>
          </w:tcPr>
          <w:p w14:paraId="1716B101" w14:textId="77777777" w:rsidR="008B3821" w:rsidRPr="007D25B0" w:rsidRDefault="008B3821" w:rsidP="00C73469">
            <w:pPr>
              <w:pStyle w:val="tablecell"/>
              <w:keepLines w:val="0"/>
              <w:rPr>
                <w:lang w:val="en-US"/>
              </w:rPr>
            </w:pPr>
            <w:r w:rsidRPr="007D25B0">
              <w:rPr>
                <w:lang w:val="en-US" w:eastAsia="ko-KR"/>
              </w:rPr>
              <w:t>se(v)</w:t>
            </w:r>
          </w:p>
        </w:tc>
      </w:tr>
      <w:tr w:rsidR="008B3821" w:rsidRPr="007D25B0" w14:paraId="285D25A3" w14:textId="77777777" w:rsidTr="00C73469">
        <w:trPr>
          <w:cantSplit/>
          <w:trHeight w:val="289"/>
          <w:jc w:val="center"/>
        </w:trPr>
        <w:tc>
          <w:tcPr>
            <w:tcW w:w="7920" w:type="dxa"/>
          </w:tcPr>
          <w:p w14:paraId="494F2379"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7" w:type="dxa"/>
          </w:tcPr>
          <w:p w14:paraId="7C10B783" w14:textId="77777777" w:rsidR="008B3821" w:rsidRPr="007D25B0" w:rsidRDefault="008B3821" w:rsidP="00C73469">
            <w:pPr>
              <w:pStyle w:val="tablecell"/>
              <w:keepLines w:val="0"/>
              <w:rPr>
                <w:lang w:val="en-US"/>
              </w:rPr>
            </w:pPr>
          </w:p>
        </w:tc>
      </w:tr>
      <w:tr w:rsidR="008B3821" w:rsidRPr="007D25B0" w14:paraId="1141C563" w14:textId="77777777" w:rsidTr="00C73469">
        <w:trPr>
          <w:cantSplit/>
          <w:trHeight w:val="289"/>
          <w:jc w:val="center"/>
        </w:trPr>
        <w:tc>
          <w:tcPr>
            <w:tcW w:w="7920" w:type="dxa"/>
          </w:tcPr>
          <w:p w14:paraId="18799A3C"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t>}</w:t>
            </w:r>
          </w:p>
        </w:tc>
        <w:tc>
          <w:tcPr>
            <w:tcW w:w="1157" w:type="dxa"/>
          </w:tcPr>
          <w:p w14:paraId="0C1EB63C" w14:textId="77777777" w:rsidR="008B3821" w:rsidRPr="007D25B0" w:rsidRDefault="008B3821" w:rsidP="00C73469">
            <w:pPr>
              <w:pStyle w:val="tablecell"/>
              <w:keepLines w:val="0"/>
              <w:rPr>
                <w:lang w:val="en-US"/>
              </w:rPr>
            </w:pPr>
          </w:p>
        </w:tc>
      </w:tr>
      <w:tr w:rsidR="008B3821" w:rsidRPr="007D25B0" w14:paraId="01BD9D35" w14:textId="77777777" w:rsidTr="00C73469">
        <w:trPr>
          <w:cantSplit/>
          <w:jc w:val="center"/>
        </w:trPr>
        <w:tc>
          <w:tcPr>
            <w:tcW w:w="7920" w:type="dxa"/>
          </w:tcPr>
          <w:p w14:paraId="233E132D" w14:textId="77777777"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Cs/>
                <w:lang w:val="en-US"/>
              </w:rPr>
              <w:lastRenderedPageBreak/>
              <w:tab/>
              <w:t>if( nuh_layer_id &gt; 0 )</w:t>
            </w:r>
          </w:p>
        </w:tc>
        <w:tc>
          <w:tcPr>
            <w:tcW w:w="1157" w:type="dxa"/>
          </w:tcPr>
          <w:p w14:paraId="1F725F45" w14:textId="77777777" w:rsidR="008B3821" w:rsidRPr="007D25B0" w:rsidRDefault="008B3821" w:rsidP="00C73469">
            <w:pPr>
              <w:pStyle w:val="tablecell"/>
              <w:keepLines w:val="0"/>
              <w:rPr>
                <w:lang w:val="en-US"/>
              </w:rPr>
            </w:pPr>
          </w:p>
        </w:tc>
      </w:tr>
      <w:tr w:rsidR="008B3821" w:rsidRPr="007D25B0" w14:paraId="545428B2" w14:textId="77777777" w:rsidTr="00C73469">
        <w:trPr>
          <w:cantSplit/>
          <w:jc w:val="center"/>
        </w:trPr>
        <w:tc>
          <w:tcPr>
            <w:tcW w:w="7920" w:type="dxa"/>
          </w:tcPr>
          <w:p w14:paraId="6244A423"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pps_infer_scaling_list_flag</w:t>
            </w:r>
          </w:p>
        </w:tc>
        <w:tc>
          <w:tcPr>
            <w:tcW w:w="1157" w:type="dxa"/>
          </w:tcPr>
          <w:p w14:paraId="7E59C128" w14:textId="77777777" w:rsidR="008B3821" w:rsidRPr="007D25B0" w:rsidRDefault="008B3821" w:rsidP="00C73469">
            <w:pPr>
              <w:pStyle w:val="tablecell"/>
              <w:keepLines w:val="0"/>
              <w:rPr>
                <w:rFonts w:eastAsia="MS Mincho"/>
                <w:lang w:val="en-US" w:eastAsia="ja-JP"/>
              </w:rPr>
            </w:pPr>
            <w:r w:rsidRPr="007D25B0">
              <w:rPr>
                <w:lang w:val="en-US"/>
              </w:rPr>
              <w:t>u(1)</w:t>
            </w:r>
          </w:p>
        </w:tc>
      </w:tr>
      <w:tr w:rsidR="008B3821" w:rsidRPr="007D25B0" w14:paraId="1802D95A" w14:textId="77777777" w:rsidTr="00C73469">
        <w:trPr>
          <w:cantSplit/>
          <w:jc w:val="center"/>
        </w:trPr>
        <w:tc>
          <w:tcPr>
            <w:tcW w:w="7920" w:type="dxa"/>
          </w:tcPr>
          <w:p w14:paraId="3BAA1699"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if( pps_infer_scaling_list_flag )</w:t>
            </w:r>
          </w:p>
        </w:tc>
        <w:tc>
          <w:tcPr>
            <w:tcW w:w="1157" w:type="dxa"/>
          </w:tcPr>
          <w:p w14:paraId="0731AE92" w14:textId="77777777" w:rsidR="008B3821" w:rsidRPr="007D25B0" w:rsidRDefault="008B3821" w:rsidP="00C73469">
            <w:pPr>
              <w:pStyle w:val="tablecell"/>
              <w:keepLines w:val="0"/>
              <w:rPr>
                <w:rFonts w:eastAsia="MS Mincho"/>
                <w:lang w:val="en-US" w:eastAsia="ja-JP"/>
              </w:rPr>
            </w:pPr>
          </w:p>
        </w:tc>
      </w:tr>
      <w:tr w:rsidR="008B3821" w:rsidRPr="007D25B0" w14:paraId="24445854" w14:textId="77777777" w:rsidTr="00C73469">
        <w:trPr>
          <w:cantSplit/>
          <w:jc w:val="center"/>
        </w:trPr>
        <w:tc>
          <w:tcPr>
            <w:tcW w:w="7920" w:type="dxa"/>
          </w:tcPr>
          <w:p w14:paraId="40592205"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pps_scaling_list_ref_layer_id</w:t>
            </w:r>
          </w:p>
        </w:tc>
        <w:tc>
          <w:tcPr>
            <w:tcW w:w="1157" w:type="dxa"/>
          </w:tcPr>
          <w:p w14:paraId="367AE8DE" w14:textId="77777777" w:rsidR="008B3821" w:rsidRPr="007D25B0" w:rsidRDefault="008B3821" w:rsidP="00C73469">
            <w:pPr>
              <w:pStyle w:val="tablecell"/>
              <w:keepLines w:val="0"/>
              <w:rPr>
                <w:rFonts w:eastAsia="MS Mincho"/>
                <w:lang w:val="en-US" w:eastAsia="ja-JP"/>
              </w:rPr>
            </w:pPr>
            <w:r w:rsidRPr="007D25B0">
              <w:rPr>
                <w:lang w:val="en-US"/>
              </w:rPr>
              <w:t>u(6)</w:t>
            </w:r>
          </w:p>
        </w:tc>
      </w:tr>
      <w:tr w:rsidR="008B3821" w:rsidRPr="007D25B0" w14:paraId="6144ADB8" w14:textId="77777777" w:rsidTr="00C73469">
        <w:trPr>
          <w:cantSplit/>
          <w:jc w:val="center"/>
        </w:trPr>
        <w:tc>
          <w:tcPr>
            <w:tcW w:w="7920" w:type="dxa"/>
          </w:tcPr>
          <w:p w14:paraId="6CFD5386"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else {</w:t>
            </w:r>
          </w:p>
        </w:tc>
        <w:tc>
          <w:tcPr>
            <w:tcW w:w="1157" w:type="dxa"/>
          </w:tcPr>
          <w:p w14:paraId="4D7A20AF" w14:textId="77777777" w:rsidR="008B3821" w:rsidRPr="007D25B0" w:rsidRDefault="008B3821" w:rsidP="00C73469">
            <w:pPr>
              <w:pStyle w:val="tablecell"/>
              <w:keepLines w:val="0"/>
              <w:rPr>
                <w:rFonts w:eastAsia="MS Mincho"/>
                <w:lang w:val="en-US" w:eastAsia="ja-JP"/>
              </w:rPr>
            </w:pPr>
          </w:p>
        </w:tc>
      </w:tr>
      <w:tr w:rsidR="008B3821" w:rsidRPr="007D25B0" w14:paraId="4665BD43" w14:textId="77777777" w:rsidTr="00C73469">
        <w:trPr>
          <w:cantSplit/>
          <w:trHeight w:val="289"/>
          <w:jc w:val="center"/>
        </w:trPr>
        <w:tc>
          <w:tcPr>
            <w:tcW w:w="7920" w:type="dxa"/>
          </w:tcPr>
          <w:p w14:paraId="22C94503"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eastAsia="MS Mincho" w:hAnsi="Times New Roman"/>
                <w:b/>
                <w:bCs/>
                <w:lang w:val="en-US" w:eastAsia="ja-JP"/>
              </w:rPr>
              <w:t>pps_scaling_list_data_present_flag</w:t>
            </w:r>
          </w:p>
        </w:tc>
        <w:tc>
          <w:tcPr>
            <w:tcW w:w="1157" w:type="dxa"/>
          </w:tcPr>
          <w:p w14:paraId="1E693D6A" w14:textId="77777777" w:rsidR="008B3821" w:rsidRPr="007D25B0" w:rsidRDefault="008B3821" w:rsidP="00C73469">
            <w:pPr>
              <w:pStyle w:val="tablecell"/>
              <w:keepLines w:val="0"/>
              <w:rPr>
                <w:lang w:val="en-US"/>
              </w:rPr>
            </w:pPr>
            <w:r w:rsidRPr="007D25B0">
              <w:rPr>
                <w:rFonts w:eastAsia="MS Mincho"/>
                <w:lang w:val="en-US" w:eastAsia="ja-JP"/>
              </w:rPr>
              <w:t>u(1)</w:t>
            </w:r>
          </w:p>
        </w:tc>
      </w:tr>
      <w:tr w:rsidR="008B3821" w:rsidRPr="007D25B0" w14:paraId="2137A1DC" w14:textId="77777777" w:rsidTr="00C73469">
        <w:trPr>
          <w:cantSplit/>
          <w:trHeight w:val="289"/>
          <w:jc w:val="center"/>
        </w:trPr>
        <w:tc>
          <w:tcPr>
            <w:tcW w:w="7920" w:type="dxa"/>
          </w:tcPr>
          <w:p w14:paraId="481A7E31"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Times New Roman" w:hAnsi="Times New Roman"/>
                <w:bCs/>
                <w:lang w:val="en-US" w:eastAsia="zh-TW"/>
              </w:rPr>
              <w:t>if( pps_</w:t>
            </w:r>
            <w:r w:rsidRPr="007D25B0">
              <w:rPr>
                <w:rFonts w:ascii="Times New Roman" w:eastAsia="MS Mincho" w:hAnsi="Times New Roman"/>
                <w:bCs/>
                <w:lang w:val="en-US" w:eastAsia="ja-JP"/>
              </w:rPr>
              <w:t>scaling_list_data_present</w:t>
            </w:r>
            <w:r w:rsidRPr="007D25B0">
              <w:rPr>
                <w:rFonts w:ascii="Times New Roman" w:eastAsia="Times New Roman" w:hAnsi="Times New Roman"/>
                <w:bCs/>
                <w:lang w:val="en-US" w:eastAsia="zh-TW"/>
              </w:rPr>
              <w:t>_flag )</w:t>
            </w:r>
          </w:p>
        </w:tc>
        <w:tc>
          <w:tcPr>
            <w:tcW w:w="1157" w:type="dxa"/>
          </w:tcPr>
          <w:p w14:paraId="3B680940" w14:textId="77777777" w:rsidR="008B3821" w:rsidRPr="007D25B0" w:rsidRDefault="008B3821" w:rsidP="00C73469">
            <w:pPr>
              <w:pStyle w:val="tablecell"/>
              <w:keepLines w:val="0"/>
              <w:rPr>
                <w:lang w:val="en-US"/>
              </w:rPr>
            </w:pPr>
          </w:p>
        </w:tc>
      </w:tr>
      <w:tr w:rsidR="008B3821" w:rsidRPr="007D25B0" w14:paraId="30FE2B61" w14:textId="77777777" w:rsidTr="00C73469">
        <w:trPr>
          <w:cantSplit/>
          <w:trHeight w:val="289"/>
          <w:jc w:val="center"/>
        </w:trPr>
        <w:tc>
          <w:tcPr>
            <w:tcW w:w="7920" w:type="dxa"/>
          </w:tcPr>
          <w:p w14:paraId="6E4944F1"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MS Mincho" w:hAnsi="Times New Roman"/>
                <w:bCs/>
                <w:lang w:val="en-US" w:eastAsia="ja-JP"/>
              </w:rPr>
              <w:t>scaling_list</w:t>
            </w:r>
            <w:r w:rsidRPr="007D25B0">
              <w:rPr>
                <w:rFonts w:ascii="Times New Roman" w:eastAsia="Times New Roman" w:hAnsi="Times New Roman"/>
                <w:bCs/>
                <w:lang w:val="en-US" w:eastAsia="zh-TW"/>
              </w:rPr>
              <w:t>_data( )</w:t>
            </w:r>
          </w:p>
        </w:tc>
        <w:tc>
          <w:tcPr>
            <w:tcW w:w="1157" w:type="dxa"/>
          </w:tcPr>
          <w:p w14:paraId="0BE6D175" w14:textId="77777777" w:rsidR="008B3821" w:rsidRPr="007D25B0" w:rsidRDefault="008B3821" w:rsidP="00C73469">
            <w:pPr>
              <w:pStyle w:val="tablecell"/>
              <w:keepLines w:val="0"/>
              <w:rPr>
                <w:lang w:val="en-US"/>
              </w:rPr>
            </w:pPr>
          </w:p>
        </w:tc>
      </w:tr>
      <w:tr w:rsidR="008B3821" w:rsidRPr="007D25B0" w14:paraId="4F9326FE" w14:textId="77777777" w:rsidTr="00C73469">
        <w:trPr>
          <w:cantSplit/>
          <w:trHeight w:val="289"/>
          <w:jc w:val="center"/>
        </w:trPr>
        <w:tc>
          <w:tcPr>
            <w:tcW w:w="7920" w:type="dxa"/>
          </w:tcPr>
          <w:p w14:paraId="21D2F2B8" w14:textId="77777777"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Cs/>
                <w:lang w:val="en-US"/>
              </w:rPr>
              <w:tab/>
              <w:t>}</w:t>
            </w:r>
          </w:p>
        </w:tc>
        <w:tc>
          <w:tcPr>
            <w:tcW w:w="1157" w:type="dxa"/>
          </w:tcPr>
          <w:p w14:paraId="34B64573" w14:textId="77777777" w:rsidR="008B3821" w:rsidRPr="007D25B0" w:rsidRDefault="008B3821" w:rsidP="00C73469">
            <w:pPr>
              <w:pStyle w:val="tablecell"/>
              <w:keepLines w:val="0"/>
              <w:rPr>
                <w:lang w:val="en-US"/>
              </w:rPr>
            </w:pPr>
          </w:p>
        </w:tc>
      </w:tr>
      <w:tr w:rsidR="008B3821" w:rsidRPr="007D25B0" w14:paraId="26EFFDB4" w14:textId="77777777" w:rsidTr="00C73469">
        <w:trPr>
          <w:cantSplit/>
          <w:trHeight w:val="289"/>
          <w:jc w:val="center"/>
        </w:trPr>
        <w:tc>
          <w:tcPr>
            <w:tcW w:w="7920" w:type="dxa"/>
          </w:tcPr>
          <w:p w14:paraId="5B4BAC6C" w14:textId="77777777"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lang w:val="en-US"/>
              </w:rPr>
              <w:tab/>
            </w:r>
            <w:r w:rsidRPr="007D25B0">
              <w:rPr>
                <w:rFonts w:ascii="Times New Roman" w:hAnsi="Times New Roman"/>
                <w:b/>
                <w:lang w:val="en-US"/>
              </w:rPr>
              <w:t>lists_modification_present_flag</w:t>
            </w:r>
          </w:p>
        </w:tc>
        <w:tc>
          <w:tcPr>
            <w:tcW w:w="1157" w:type="dxa"/>
          </w:tcPr>
          <w:p w14:paraId="01229663" w14:textId="77777777" w:rsidR="008B3821" w:rsidRPr="007D25B0" w:rsidRDefault="008B3821" w:rsidP="00C73469">
            <w:pPr>
              <w:pStyle w:val="tablecell"/>
              <w:keepLines w:val="0"/>
              <w:rPr>
                <w:lang w:val="en-US"/>
              </w:rPr>
            </w:pPr>
            <w:r w:rsidRPr="007D25B0">
              <w:rPr>
                <w:lang w:val="en-US"/>
              </w:rPr>
              <w:t>u(1)</w:t>
            </w:r>
          </w:p>
        </w:tc>
      </w:tr>
      <w:tr w:rsidR="008B3821" w:rsidRPr="007D25B0" w14:paraId="61C92AA2" w14:textId="77777777" w:rsidTr="00C73469">
        <w:trPr>
          <w:cantSplit/>
          <w:trHeight w:val="289"/>
          <w:jc w:val="center"/>
        </w:trPr>
        <w:tc>
          <w:tcPr>
            <w:tcW w:w="7920" w:type="dxa"/>
          </w:tcPr>
          <w:p w14:paraId="5FE49C89" w14:textId="77777777"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lang w:val="en-US" w:eastAsia="ko-KR"/>
              </w:rPr>
              <w:tab/>
            </w:r>
            <w:r w:rsidRPr="007D25B0">
              <w:rPr>
                <w:rFonts w:ascii="Times New Roman" w:hAnsi="Times New Roman"/>
                <w:b/>
                <w:lang w:val="en-US" w:eastAsia="ko-KR"/>
              </w:rPr>
              <w:t>log2_parallel_merge_level_minus2</w:t>
            </w:r>
          </w:p>
        </w:tc>
        <w:tc>
          <w:tcPr>
            <w:tcW w:w="1157" w:type="dxa"/>
          </w:tcPr>
          <w:p w14:paraId="6056174F" w14:textId="77777777" w:rsidR="008B3821" w:rsidRPr="007D25B0" w:rsidRDefault="008B3821" w:rsidP="00C73469">
            <w:pPr>
              <w:pStyle w:val="tablecell"/>
              <w:keepLines w:val="0"/>
              <w:rPr>
                <w:lang w:val="en-US"/>
              </w:rPr>
            </w:pPr>
            <w:r w:rsidRPr="007D25B0">
              <w:rPr>
                <w:lang w:val="en-US"/>
              </w:rPr>
              <w:t>ue(v)</w:t>
            </w:r>
          </w:p>
        </w:tc>
      </w:tr>
      <w:tr w:rsidR="008B3821" w:rsidRPr="007D25B0" w14:paraId="23924972" w14:textId="77777777" w:rsidTr="00C73469">
        <w:trPr>
          <w:cantSplit/>
          <w:trHeight w:val="289"/>
          <w:jc w:val="center"/>
        </w:trPr>
        <w:tc>
          <w:tcPr>
            <w:tcW w:w="7920" w:type="dxa"/>
          </w:tcPr>
          <w:p w14:paraId="7D756922"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ab/>
            </w:r>
            <w:r w:rsidRPr="007D25B0">
              <w:rPr>
                <w:rFonts w:ascii="Times New Roman" w:hAnsi="Times New Roman"/>
                <w:b/>
                <w:lang w:val="en-US" w:eastAsia="ko-KR"/>
              </w:rPr>
              <w:t>slice_segment_header_extension_present_flag</w:t>
            </w:r>
          </w:p>
        </w:tc>
        <w:tc>
          <w:tcPr>
            <w:tcW w:w="1157" w:type="dxa"/>
          </w:tcPr>
          <w:p w14:paraId="1C4F26DA" w14:textId="77777777" w:rsidR="008B3821" w:rsidRPr="007D25B0" w:rsidRDefault="008B3821" w:rsidP="00C73469">
            <w:pPr>
              <w:pStyle w:val="tablecell"/>
              <w:keepLines w:val="0"/>
              <w:rPr>
                <w:lang w:val="en-US"/>
              </w:rPr>
            </w:pPr>
            <w:r w:rsidRPr="007D25B0">
              <w:rPr>
                <w:lang w:val="en-US" w:eastAsia="ko-KR"/>
              </w:rPr>
              <w:t>u(1)</w:t>
            </w:r>
          </w:p>
        </w:tc>
      </w:tr>
      <w:tr w:rsidR="008B3821" w:rsidRPr="007D25B0" w14:paraId="0F2AC8D3" w14:textId="77777777" w:rsidTr="00C73469">
        <w:trPr>
          <w:cantSplit/>
          <w:trHeight w:val="289"/>
          <w:jc w:val="center"/>
        </w:trPr>
        <w:tc>
          <w:tcPr>
            <w:tcW w:w="7920" w:type="dxa"/>
          </w:tcPr>
          <w:p w14:paraId="3E18627F"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bCs/>
                <w:lang w:val="en-US"/>
              </w:rPr>
              <w:tab/>
              <w:t>pps_extension_flag</w:t>
            </w:r>
          </w:p>
        </w:tc>
        <w:tc>
          <w:tcPr>
            <w:tcW w:w="1157" w:type="dxa"/>
          </w:tcPr>
          <w:p w14:paraId="488771EF" w14:textId="77777777" w:rsidR="008B3821" w:rsidRPr="007D25B0" w:rsidRDefault="008B3821" w:rsidP="00C73469">
            <w:pPr>
              <w:pStyle w:val="tablecell"/>
              <w:keepLines w:val="0"/>
              <w:rPr>
                <w:lang w:val="en-US"/>
              </w:rPr>
            </w:pPr>
            <w:r w:rsidRPr="007D25B0">
              <w:rPr>
                <w:lang w:val="en-US"/>
              </w:rPr>
              <w:t>u(1)</w:t>
            </w:r>
          </w:p>
        </w:tc>
      </w:tr>
      <w:tr w:rsidR="008B3821" w:rsidRPr="007D25B0" w14:paraId="4DE1605A" w14:textId="77777777" w:rsidTr="00C73469">
        <w:trPr>
          <w:cantSplit/>
          <w:trHeight w:val="289"/>
          <w:jc w:val="center"/>
        </w:trPr>
        <w:tc>
          <w:tcPr>
            <w:tcW w:w="7920" w:type="dxa"/>
          </w:tcPr>
          <w:p w14:paraId="776708D0"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if( pps_extension_flag )</w:t>
            </w:r>
          </w:p>
        </w:tc>
        <w:tc>
          <w:tcPr>
            <w:tcW w:w="1157" w:type="dxa"/>
          </w:tcPr>
          <w:p w14:paraId="46C9FC50" w14:textId="77777777" w:rsidR="008B3821" w:rsidRPr="007D25B0" w:rsidRDefault="008B3821" w:rsidP="00C73469">
            <w:pPr>
              <w:pStyle w:val="tablecell"/>
              <w:keepLines w:val="0"/>
              <w:rPr>
                <w:lang w:val="en-US"/>
              </w:rPr>
            </w:pPr>
          </w:p>
        </w:tc>
      </w:tr>
      <w:tr w:rsidR="008B3821" w:rsidRPr="007D25B0" w14:paraId="591AFB37" w14:textId="77777777" w:rsidTr="00C73469">
        <w:trPr>
          <w:cantSplit/>
          <w:trHeight w:val="289"/>
          <w:jc w:val="center"/>
        </w:trPr>
        <w:tc>
          <w:tcPr>
            <w:tcW w:w="7920" w:type="dxa"/>
          </w:tcPr>
          <w:p w14:paraId="5A3A4DFC"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7" w:type="dxa"/>
          </w:tcPr>
          <w:p w14:paraId="09CEAEF7" w14:textId="77777777" w:rsidR="008B3821" w:rsidRPr="007D25B0" w:rsidRDefault="008B3821" w:rsidP="00C73469">
            <w:pPr>
              <w:pStyle w:val="tablecell"/>
              <w:keepLines w:val="0"/>
              <w:rPr>
                <w:lang w:val="en-US"/>
              </w:rPr>
            </w:pPr>
          </w:p>
        </w:tc>
      </w:tr>
      <w:tr w:rsidR="008B3821" w:rsidRPr="007D25B0" w14:paraId="0472DB8E" w14:textId="77777777" w:rsidTr="00C73469">
        <w:trPr>
          <w:cantSplit/>
          <w:trHeight w:val="289"/>
          <w:jc w:val="center"/>
        </w:trPr>
        <w:tc>
          <w:tcPr>
            <w:tcW w:w="7920" w:type="dxa"/>
          </w:tcPr>
          <w:p w14:paraId="7B2463BD"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pps_extension_data_flag</w:t>
            </w:r>
          </w:p>
        </w:tc>
        <w:tc>
          <w:tcPr>
            <w:tcW w:w="1157" w:type="dxa"/>
          </w:tcPr>
          <w:p w14:paraId="3E13460B" w14:textId="77777777" w:rsidR="008B3821" w:rsidRPr="007D25B0" w:rsidRDefault="008B3821" w:rsidP="00C73469">
            <w:pPr>
              <w:pStyle w:val="tablecell"/>
              <w:keepLines w:val="0"/>
              <w:rPr>
                <w:lang w:val="en-US"/>
              </w:rPr>
            </w:pPr>
            <w:r w:rsidRPr="007D25B0">
              <w:rPr>
                <w:lang w:val="en-US"/>
              </w:rPr>
              <w:t>u(1)</w:t>
            </w:r>
          </w:p>
        </w:tc>
      </w:tr>
      <w:tr w:rsidR="008B3821" w:rsidRPr="007D25B0" w14:paraId="20E09F4F" w14:textId="77777777" w:rsidTr="00C73469">
        <w:trPr>
          <w:cantSplit/>
          <w:trHeight w:val="289"/>
          <w:jc w:val="center"/>
        </w:trPr>
        <w:tc>
          <w:tcPr>
            <w:tcW w:w="7920" w:type="dxa"/>
          </w:tcPr>
          <w:p w14:paraId="455D9BF8" w14:textId="77777777"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ab/>
              <w:t>rbsp_trailing_bits( )</w:t>
            </w:r>
          </w:p>
        </w:tc>
        <w:tc>
          <w:tcPr>
            <w:tcW w:w="1157" w:type="dxa"/>
          </w:tcPr>
          <w:p w14:paraId="33355A94" w14:textId="77777777" w:rsidR="008B3821" w:rsidRPr="007D25B0" w:rsidRDefault="008B3821" w:rsidP="00C73469">
            <w:pPr>
              <w:pStyle w:val="tablecell"/>
              <w:keepLines w:val="0"/>
              <w:rPr>
                <w:lang w:val="en-US"/>
              </w:rPr>
            </w:pPr>
          </w:p>
        </w:tc>
      </w:tr>
      <w:tr w:rsidR="008B3821" w:rsidRPr="007D25B0" w14:paraId="44B0FC75" w14:textId="77777777" w:rsidTr="00C73469">
        <w:trPr>
          <w:cantSplit/>
          <w:trHeight w:val="289"/>
          <w:jc w:val="center"/>
        </w:trPr>
        <w:tc>
          <w:tcPr>
            <w:tcW w:w="7920" w:type="dxa"/>
          </w:tcPr>
          <w:p w14:paraId="644C4E5F" w14:textId="77777777"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w:t>
            </w:r>
          </w:p>
        </w:tc>
        <w:tc>
          <w:tcPr>
            <w:tcW w:w="1157" w:type="dxa"/>
          </w:tcPr>
          <w:p w14:paraId="5E6786F3" w14:textId="77777777" w:rsidR="008B3821" w:rsidRPr="007D25B0" w:rsidRDefault="008B3821" w:rsidP="00C73469">
            <w:pPr>
              <w:pStyle w:val="tablecell"/>
              <w:keepLines w:val="0"/>
              <w:rPr>
                <w:lang w:val="en-US"/>
              </w:rPr>
            </w:pPr>
          </w:p>
        </w:tc>
      </w:tr>
    </w:tbl>
    <w:p w14:paraId="54D1E8B9" w14:textId="77777777" w:rsidR="008B3821" w:rsidRPr="007D25B0" w:rsidRDefault="008B3821" w:rsidP="008B3821">
      <w:pPr>
        <w:pStyle w:val="3N"/>
        <w:rPr>
          <w:lang w:val="en-US"/>
        </w:rPr>
      </w:pPr>
    </w:p>
    <w:p w14:paraId="13D9E158" w14:textId="77777777" w:rsidR="008B3821" w:rsidRPr="007D25B0" w:rsidRDefault="008B3821" w:rsidP="002026D5">
      <w:pPr>
        <w:pStyle w:val="3H3"/>
        <w:keepLines w:val="0"/>
        <w:numPr>
          <w:ilvl w:val="4"/>
          <w:numId w:val="39"/>
        </w:numPr>
        <w:tabs>
          <w:tab w:val="clear" w:pos="1170"/>
          <w:tab w:val="num" w:pos="1134"/>
        </w:tabs>
        <w:ind w:left="1138" w:hanging="1138"/>
        <w:rPr>
          <w:lang w:val="en-US"/>
        </w:rPr>
      </w:pPr>
      <w:r w:rsidRPr="007D25B0">
        <w:rPr>
          <w:lang w:val="en-US"/>
        </w:rPr>
        <w:t>Supplemental enhancement information RBSP syntax</w:t>
      </w:r>
    </w:p>
    <w:p w14:paraId="28A6A22B" w14:textId="77777777" w:rsidR="008B3821" w:rsidRPr="007D25B0" w:rsidRDefault="008B3821" w:rsidP="008B3821">
      <w:pPr>
        <w:pStyle w:val="3N"/>
        <w:rPr>
          <w:lang w:val="en-US"/>
        </w:rPr>
      </w:pPr>
      <w:r w:rsidRPr="007D25B0">
        <w:rPr>
          <w:lang w:val="en-US"/>
        </w:rPr>
        <w:t>The specifications in subclause 7.3.2.4 apply.</w:t>
      </w:r>
    </w:p>
    <w:p w14:paraId="1BA8241D"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Access unit delimiter RBSP syntax</w:t>
      </w:r>
    </w:p>
    <w:p w14:paraId="1C7E33DF" w14:textId="77777777" w:rsidR="008B3821" w:rsidRPr="007D25B0" w:rsidRDefault="008B3821" w:rsidP="008B3821">
      <w:pPr>
        <w:pStyle w:val="3N"/>
        <w:rPr>
          <w:lang w:val="en-US"/>
        </w:rPr>
      </w:pPr>
      <w:r w:rsidRPr="007D25B0">
        <w:rPr>
          <w:lang w:val="en-US"/>
        </w:rPr>
        <w:t>The specifications in subclause 7.3.2.5 apply.</w:t>
      </w:r>
    </w:p>
    <w:p w14:paraId="3098A27E"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sequence RBSP syntax</w:t>
      </w:r>
    </w:p>
    <w:p w14:paraId="6A9E8341" w14:textId="77777777" w:rsidR="008B3821" w:rsidRPr="007D25B0" w:rsidRDefault="008B3821" w:rsidP="008B3821">
      <w:pPr>
        <w:pStyle w:val="3N"/>
        <w:rPr>
          <w:lang w:val="en-US"/>
        </w:rPr>
      </w:pPr>
      <w:r w:rsidRPr="007D25B0">
        <w:rPr>
          <w:lang w:val="en-US"/>
        </w:rPr>
        <w:t>The specifications in subclause 7.3.2.6 apply.</w:t>
      </w:r>
    </w:p>
    <w:p w14:paraId="5E1E3964"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bitstream RBSP syntax</w:t>
      </w:r>
    </w:p>
    <w:p w14:paraId="488C96EE" w14:textId="77777777" w:rsidR="008B3821" w:rsidRPr="007D25B0" w:rsidRDefault="008B3821" w:rsidP="008B3821">
      <w:pPr>
        <w:pStyle w:val="3N"/>
        <w:rPr>
          <w:lang w:val="en-US"/>
        </w:rPr>
      </w:pPr>
      <w:r w:rsidRPr="007D25B0">
        <w:rPr>
          <w:lang w:val="en-US"/>
        </w:rPr>
        <w:t>The specifications in subclause 7.3.2.7 apply.</w:t>
      </w:r>
    </w:p>
    <w:p w14:paraId="54870DFD"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Filler data RBSP syntax</w:t>
      </w:r>
    </w:p>
    <w:p w14:paraId="5C308178" w14:textId="77777777" w:rsidR="008B3821" w:rsidRPr="007D25B0" w:rsidRDefault="008B3821" w:rsidP="008B3821">
      <w:pPr>
        <w:pStyle w:val="3N"/>
        <w:rPr>
          <w:lang w:val="en-US"/>
        </w:rPr>
      </w:pPr>
      <w:r w:rsidRPr="007D25B0">
        <w:rPr>
          <w:lang w:val="en-US"/>
        </w:rPr>
        <w:t>The specifications in subclause 7.3.2.8 apply.</w:t>
      </w:r>
    </w:p>
    <w:p w14:paraId="4BE3BB46"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Slice segment layer RBSP syntax</w:t>
      </w:r>
    </w:p>
    <w:p w14:paraId="7A944EBB" w14:textId="77777777" w:rsidR="008B3821" w:rsidRPr="007D25B0" w:rsidRDefault="008B3821" w:rsidP="008B3821">
      <w:pPr>
        <w:pStyle w:val="3N"/>
        <w:rPr>
          <w:lang w:val="en-US"/>
        </w:rPr>
      </w:pPr>
      <w:r w:rsidRPr="007D25B0">
        <w:rPr>
          <w:lang w:val="en-US"/>
        </w:rPr>
        <w:t>The specifications in subclause 7.3.2.9 apply.</w:t>
      </w:r>
    </w:p>
    <w:p w14:paraId="269D6820"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slice segment trailing bits syntax</w:t>
      </w:r>
    </w:p>
    <w:p w14:paraId="7FB067C4" w14:textId="77777777" w:rsidR="008B3821" w:rsidRPr="007D25B0" w:rsidRDefault="008B3821" w:rsidP="008B3821">
      <w:pPr>
        <w:pStyle w:val="3N"/>
        <w:rPr>
          <w:lang w:val="en-US"/>
        </w:rPr>
      </w:pPr>
      <w:r w:rsidRPr="007D25B0">
        <w:rPr>
          <w:lang w:val="en-US"/>
        </w:rPr>
        <w:t>The specifications in subclause 7.3.2.10 apply.</w:t>
      </w:r>
    </w:p>
    <w:p w14:paraId="2D89C9BC"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trailing bits syntax</w:t>
      </w:r>
    </w:p>
    <w:p w14:paraId="1A0CEA9F" w14:textId="77777777" w:rsidR="008B3821" w:rsidRPr="007D25B0" w:rsidRDefault="008B3821" w:rsidP="008B3821">
      <w:pPr>
        <w:pStyle w:val="3N"/>
        <w:rPr>
          <w:lang w:val="en-US"/>
        </w:rPr>
      </w:pPr>
      <w:r w:rsidRPr="007D25B0">
        <w:rPr>
          <w:lang w:val="en-US"/>
        </w:rPr>
        <w:t>The specifications in subclause 7.3.2.11 apply.</w:t>
      </w:r>
    </w:p>
    <w:p w14:paraId="7C918783"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Byte alignment syntax</w:t>
      </w:r>
    </w:p>
    <w:p w14:paraId="76089DCE" w14:textId="77777777" w:rsidR="008B3821" w:rsidRPr="007D25B0" w:rsidRDefault="008B3821" w:rsidP="008B3821">
      <w:pPr>
        <w:pStyle w:val="3N"/>
        <w:rPr>
          <w:lang w:val="en-US"/>
        </w:rPr>
      </w:pPr>
      <w:r w:rsidRPr="007D25B0">
        <w:rPr>
          <w:lang w:val="en-US"/>
        </w:rPr>
        <w:t>The specifications in subclause 7.3.2.12 apply.</w:t>
      </w:r>
    </w:p>
    <w:p w14:paraId="439AD35C"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11" w:name="_Toc366771952"/>
      <w:r w:rsidRPr="007D25B0">
        <w:rPr>
          <w:lang w:val="en-US"/>
        </w:rPr>
        <w:lastRenderedPageBreak/>
        <w:t>Profile, tier and level syntax</w:t>
      </w:r>
      <w:bookmarkEnd w:id="1411"/>
    </w:p>
    <w:p w14:paraId="25AB3D13" w14:textId="77777777"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8B3821" w:rsidRPr="007D25B0" w14:paraId="794BE338" w14:textId="77777777" w:rsidTr="00C73469">
        <w:trPr>
          <w:cantSplit/>
          <w:trHeight w:val="289"/>
          <w:jc w:val="center"/>
        </w:trPr>
        <w:tc>
          <w:tcPr>
            <w:tcW w:w="7920" w:type="dxa"/>
          </w:tcPr>
          <w:p w14:paraId="3552D4C6"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profile_tier_level(  profilePresentFlag, maxNumSubLayersMinus1 ) {</w:t>
            </w:r>
          </w:p>
        </w:tc>
        <w:tc>
          <w:tcPr>
            <w:tcW w:w="1191" w:type="dxa"/>
          </w:tcPr>
          <w:p w14:paraId="45B985B9" w14:textId="77777777" w:rsidR="008B3821" w:rsidRPr="007D25B0" w:rsidRDefault="008B3821" w:rsidP="00C73469">
            <w:pPr>
              <w:pStyle w:val="tablecell"/>
              <w:rPr>
                <w:b/>
                <w:lang w:val="en-US"/>
              </w:rPr>
            </w:pPr>
            <w:r w:rsidRPr="007D25B0">
              <w:rPr>
                <w:b/>
                <w:lang w:val="en-US"/>
              </w:rPr>
              <w:t>Descriptor</w:t>
            </w:r>
          </w:p>
        </w:tc>
      </w:tr>
      <w:tr w:rsidR="008B3821" w:rsidRPr="007D25B0" w14:paraId="60717D8C" w14:textId="77777777" w:rsidTr="00C73469">
        <w:trPr>
          <w:cantSplit/>
          <w:trHeight w:val="289"/>
          <w:jc w:val="center"/>
        </w:trPr>
        <w:tc>
          <w:tcPr>
            <w:tcW w:w="7920" w:type="dxa"/>
          </w:tcPr>
          <w:p w14:paraId="6F58D374"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profilePresentFlag ) {</w:t>
            </w:r>
          </w:p>
        </w:tc>
        <w:tc>
          <w:tcPr>
            <w:tcW w:w="1191" w:type="dxa"/>
          </w:tcPr>
          <w:p w14:paraId="3DB4E993" w14:textId="77777777" w:rsidR="008B3821" w:rsidRPr="007D25B0" w:rsidRDefault="008B3821" w:rsidP="00C73469">
            <w:pPr>
              <w:pStyle w:val="tablecell"/>
              <w:rPr>
                <w:b/>
                <w:lang w:val="en-US"/>
              </w:rPr>
            </w:pPr>
          </w:p>
        </w:tc>
      </w:tr>
      <w:tr w:rsidR="008B3821" w:rsidRPr="007D25B0" w14:paraId="77CAF35D" w14:textId="77777777" w:rsidTr="00C73469">
        <w:trPr>
          <w:cantSplit/>
          <w:trHeight w:val="289"/>
          <w:jc w:val="center"/>
        </w:trPr>
        <w:tc>
          <w:tcPr>
            <w:tcW w:w="7920" w:type="dxa"/>
          </w:tcPr>
          <w:p w14:paraId="7CEA5932"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general_profile_space</w:t>
            </w:r>
          </w:p>
        </w:tc>
        <w:tc>
          <w:tcPr>
            <w:tcW w:w="1191" w:type="dxa"/>
          </w:tcPr>
          <w:p w14:paraId="456CBE3D" w14:textId="77777777" w:rsidR="008B3821" w:rsidRPr="007D25B0" w:rsidRDefault="008B3821" w:rsidP="00C73469">
            <w:pPr>
              <w:pStyle w:val="tablecell"/>
              <w:rPr>
                <w:lang w:val="en-US"/>
              </w:rPr>
            </w:pPr>
            <w:r w:rsidRPr="007D25B0">
              <w:rPr>
                <w:lang w:val="en-US"/>
              </w:rPr>
              <w:t>u(2)</w:t>
            </w:r>
          </w:p>
        </w:tc>
      </w:tr>
      <w:tr w:rsidR="008B3821" w:rsidRPr="007D25B0" w14:paraId="3816C296" w14:textId="77777777" w:rsidTr="00C73469">
        <w:trPr>
          <w:cantSplit/>
          <w:trHeight w:val="289"/>
          <w:jc w:val="center"/>
        </w:trPr>
        <w:tc>
          <w:tcPr>
            <w:tcW w:w="7920" w:type="dxa"/>
          </w:tcPr>
          <w:p w14:paraId="3FE72262"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general_tier_flag</w:t>
            </w:r>
          </w:p>
        </w:tc>
        <w:tc>
          <w:tcPr>
            <w:tcW w:w="1191" w:type="dxa"/>
          </w:tcPr>
          <w:p w14:paraId="211EDD26" w14:textId="77777777" w:rsidR="008B3821" w:rsidRPr="007D25B0" w:rsidRDefault="008B3821" w:rsidP="00C73469">
            <w:pPr>
              <w:pStyle w:val="tablecell"/>
              <w:rPr>
                <w:lang w:val="en-US"/>
              </w:rPr>
            </w:pPr>
            <w:r w:rsidRPr="007D25B0">
              <w:rPr>
                <w:lang w:val="en-US"/>
              </w:rPr>
              <w:t>u(1)</w:t>
            </w:r>
          </w:p>
        </w:tc>
      </w:tr>
      <w:tr w:rsidR="008B3821" w:rsidRPr="007D25B0" w14:paraId="29E7C9F5" w14:textId="77777777" w:rsidTr="00C73469">
        <w:trPr>
          <w:cantSplit/>
          <w:trHeight w:val="289"/>
          <w:jc w:val="center"/>
        </w:trPr>
        <w:tc>
          <w:tcPr>
            <w:tcW w:w="7920" w:type="dxa"/>
          </w:tcPr>
          <w:p w14:paraId="5C33CEC8"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general_profile_idc</w:t>
            </w:r>
          </w:p>
        </w:tc>
        <w:tc>
          <w:tcPr>
            <w:tcW w:w="1191" w:type="dxa"/>
          </w:tcPr>
          <w:p w14:paraId="4A90A3C6" w14:textId="77777777" w:rsidR="008B3821" w:rsidRPr="007D25B0" w:rsidRDefault="008B3821" w:rsidP="00C73469">
            <w:pPr>
              <w:pStyle w:val="tablecell"/>
              <w:rPr>
                <w:lang w:val="en-US"/>
              </w:rPr>
            </w:pPr>
            <w:r w:rsidRPr="007D25B0">
              <w:rPr>
                <w:lang w:val="en-US"/>
              </w:rPr>
              <w:t>u(5)</w:t>
            </w:r>
          </w:p>
        </w:tc>
      </w:tr>
      <w:tr w:rsidR="008B3821" w:rsidRPr="007D25B0" w14:paraId="4A03F722" w14:textId="77777777" w:rsidTr="00C73469">
        <w:trPr>
          <w:cantSplit/>
          <w:trHeight w:val="289"/>
          <w:jc w:val="center"/>
        </w:trPr>
        <w:tc>
          <w:tcPr>
            <w:tcW w:w="7920" w:type="dxa"/>
          </w:tcPr>
          <w:p w14:paraId="3C3B8C7A"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for( j = 0; j &lt; 32; j++ )</w:t>
            </w:r>
          </w:p>
        </w:tc>
        <w:tc>
          <w:tcPr>
            <w:tcW w:w="1191" w:type="dxa"/>
          </w:tcPr>
          <w:p w14:paraId="5389014E" w14:textId="77777777" w:rsidR="008B3821" w:rsidRPr="007D25B0" w:rsidRDefault="008B3821" w:rsidP="00C73469">
            <w:pPr>
              <w:pStyle w:val="tablecell"/>
              <w:rPr>
                <w:lang w:val="en-US"/>
              </w:rPr>
            </w:pPr>
          </w:p>
        </w:tc>
      </w:tr>
      <w:tr w:rsidR="008B3821" w:rsidRPr="007D25B0" w14:paraId="3971A2AB" w14:textId="77777777" w:rsidTr="00C73469">
        <w:trPr>
          <w:cantSplit/>
          <w:trHeight w:val="289"/>
          <w:jc w:val="center"/>
        </w:trPr>
        <w:tc>
          <w:tcPr>
            <w:tcW w:w="7920" w:type="dxa"/>
          </w:tcPr>
          <w:p w14:paraId="152CBF7A"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general_profile_compatibility_flag</w:t>
            </w:r>
            <w:r w:rsidRPr="007D25B0">
              <w:rPr>
                <w:rFonts w:ascii="Times New Roman" w:hAnsi="Times New Roman"/>
                <w:bCs/>
                <w:lang w:val="en-US"/>
              </w:rPr>
              <w:t>[ j ]</w:t>
            </w:r>
          </w:p>
        </w:tc>
        <w:tc>
          <w:tcPr>
            <w:tcW w:w="1191" w:type="dxa"/>
          </w:tcPr>
          <w:p w14:paraId="70BA62EA" w14:textId="77777777" w:rsidR="008B3821" w:rsidRPr="007D25B0" w:rsidRDefault="008B3821" w:rsidP="00C73469">
            <w:pPr>
              <w:pStyle w:val="tablecell"/>
              <w:rPr>
                <w:lang w:val="en-US"/>
              </w:rPr>
            </w:pPr>
            <w:r w:rsidRPr="007D25B0">
              <w:rPr>
                <w:lang w:val="en-US"/>
              </w:rPr>
              <w:t>u(1)</w:t>
            </w:r>
          </w:p>
        </w:tc>
      </w:tr>
      <w:tr w:rsidR="008B3821" w:rsidRPr="007D25B0" w14:paraId="5EF4766E" w14:textId="77777777" w:rsidTr="00C73469">
        <w:trPr>
          <w:cantSplit/>
          <w:trHeight w:val="289"/>
          <w:jc w:val="center"/>
        </w:trPr>
        <w:tc>
          <w:tcPr>
            <w:tcW w:w="7920" w:type="dxa"/>
          </w:tcPr>
          <w:p w14:paraId="577A571B"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general_progressive_source_flag</w:t>
            </w:r>
          </w:p>
        </w:tc>
        <w:tc>
          <w:tcPr>
            <w:tcW w:w="1191" w:type="dxa"/>
          </w:tcPr>
          <w:p w14:paraId="0B6C909C" w14:textId="77777777" w:rsidR="008B3821" w:rsidRPr="007D25B0" w:rsidRDefault="008B3821" w:rsidP="00C73469">
            <w:pPr>
              <w:pStyle w:val="tablecell"/>
              <w:rPr>
                <w:lang w:val="en-US"/>
              </w:rPr>
            </w:pPr>
            <w:r w:rsidRPr="007D25B0">
              <w:rPr>
                <w:lang w:val="en-US"/>
              </w:rPr>
              <w:t>u(1)</w:t>
            </w:r>
          </w:p>
        </w:tc>
      </w:tr>
      <w:tr w:rsidR="008B3821" w:rsidRPr="007D25B0" w14:paraId="173F51D2" w14:textId="77777777" w:rsidTr="00C73469">
        <w:trPr>
          <w:cantSplit/>
          <w:trHeight w:val="289"/>
          <w:jc w:val="center"/>
        </w:trPr>
        <w:tc>
          <w:tcPr>
            <w:tcW w:w="7920" w:type="dxa"/>
          </w:tcPr>
          <w:p w14:paraId="637037EB"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general_interlaced_source_flag</w:t>
            </w:r>
          </w:p>
        </w:tc>
        <w:tc>
          <w:tcPr>
            <w:tcW w:w="1191" w:type="dxa"/>
          </w:tcPr>
          <w:p w14:paraId="631E2A08" w14:textId="77777777" w:rsidR="008B3821" w:rsidRPr="007D25B0" w:rsidRDefault="008B3821" w:rsidP="00C73469">
            <w:pPr>
              <w:pStyle w:val="tablecell"/>
              <w:rPr>
                <w:lang w:val="en-US"/>
              </w:rPr>
            </w:pPr>
            <w:r w:rsidRPr="007D25B0">
              <w:rPr>
                <w:lang w:val="en-US"/>
              </w:rPr>
              <w:t>u(1)</w:t>
            </w:r>
          </w:p>
        </w:tc>
      </w:tr>
      <w:tr w:rsidR="008B3821" w:rsidRPr="007D25B0" w14:paraId="2294D5A5" w14:textId="77777777" w:rsidTr="00C73469">
        <w:trPr>
          <w:cantSplit/>
          <w:trHeight w:val="289"/>
          <w:jc w:val="center"/>
        </w:trPr>
        <w:tc>
          <w:tcPr>
            <w:tcW w:w="7920" w:type="dxa"/>
          </w:tcPr>
          <w:p w14:paraId="7332A1C1"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general_non_packed_constraint_flag</w:t>
            </w:r>
          </w:p>
        </w:tc>
        <w:tc>
          <w:tcPr>
            <w:tcW w:w="1191" w:type="dxa"/>
          </w:tcPr>
          <w:p w14:paraId="7874595A" w14:textId="77777777" w:rsidR="008B3821" w:rsidRPr="007D25B0" w:rsidRDefault="008B3821" w:rsidP="00C73469">
            <w:pPr>
              <w:pStyle w:val="tablecell"/>
              <w:rPr>
                <w:lang w:val="en-US"/>
              </w:rPr>
            </w:pPr>
            <w:r w:rsidRPr="007D25B0">
              <w:rPr>
                <w:lang w:val="en-US"/>
              </w:rPr>
              <w:t>u(1)</w:t>
            </w:r>
          </w:p>
        </w:tc>
      </w:tr>
      <w:tr w:rsidR="008B3821" w:rsidRPr="007D25B0" w14:paraId="22D11920" w14:textId="77777777" w:rsidTr="00C73469">
        <w:trPr>
          <w:cantSplit/>
          <w:trHeight w:val="289"/>
          <w:jc w:val="center"/>
        </w:trPr>
        <w:tc>
          <w:tcPr>
            <w:tcW w:w="7920" w:type="dxa"/>
          </w:tcPr>
          <w:p w14:paraId="42D4EFD6"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general_frame_only_constraint_flag</w:t>
            </w:r>
          </w:p>
        </w:tc>
        <w:tc>
          <w:tcPr>
            <w:tcW w:w="1191" w:type="dxa"/>
          </w:tcPr>
          <w:p w14:paraId="7E01B6DC" w14:textId="77777777" w:rsidR="008B3821" w:rsidRPr="007D25B0" w:rsidRDefault="008B3821" w:rsidP="00C73469">
            <w:pPr>
              <w:pStyle w:val="tablecell"/>
              <w:rPr>
                <w:lang w:val="en-US"/>
              </w:rPr>
            </w:pPr>
            <w:r w:rsidRPr="007D25B0">
              <w:rPr>
                <w:lang w:val="en-US"/>
              </w:rPr>
              <w:t>u(1)</w:t>
            </w:r>
          </w:p>
        </w:tc>
      </w:tr>
      <w:tr w:rsidR="008B3821" w:rsidRPr="007D25B0" w14:paraId="0C1E9C3B" w14:textId="77777777" w:rsidTr="00C73469">
        <w:trPr>
          <w:cantSplit/>
          <w:trHeight w:val="289"/>
          <w:jc w:val="center"/>
        </w:trPr>
        <w:tc>
          <w:tcPr>
            <w:tcW w:w="7920" w:type="dxa"/>
          </w:tcPr>
          <w:p w14:paraId="4ABD9633"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general_reserved_zero_44bits</w:t>
            </w:r>
          </w:p>
        </w:tc>
        <w:tc>
          <w:tcPr>
            <w:tcW w:w="1191" w:type="dxa"/>
          </w:tcPr>
          <w:p w14:paraId="6637F77E" w14:textId="77777777" w:rsidR="008B3821" w:rsidRPr="007D25B0" w:rsidRDefault="008B3821" w:rsidP="00C73469">
            <w:pPr>
              <w:pStyle w:val="tablecell"/>
              <w:rPr>
                <w:lang w:val="en-US"/>
              </w:rPr>
            </w:pPr>
            <w:r w:rsidRPr="007D25B0">
              <w:rPr>
                <w:lang w:val="en-US"/>
              </w:rPr>
              <w:t>u(44)</w:t>
            </w:r>
          </w:p>
        </w:tc>
      </w:tr>
      <w:tr w:rsidR="008B3821" w:rsidRPr="007D25B0" w14:paraId="767C7A74" w14:textId="77777777" w:rsidTr="00C73469">
        <w:trPr>
          <w:cantSplit/>
          <w:trHeight w:val="289"/>
          <w:jc w:val="center"/>
        </w:trPr>
        <w:tc>
          <w:tcPr>
            <w:tcW w:w="7920" w:type="dxa"/>
          </w:tcPr>
          <w:p w14:paraId="0D5C35CA"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w:t>
            </w:r>
          </w:p>
        </w:tc>
        <w:tc>
          <w:tcPr>
            <w:tcW w:w="1191" w:type="dxa"/>
          </w:tcPr>
          <w:p w14:paraId="25883C42" w14:textId="77777777" w:rsidR="008B3821" w:rsidRPr="007D25B0" w:rsidRDefault="008B3821" w:rsidP="00C73469">
            <w:pPr>
              <w:pStyle w:val="tablecell"/>
              <w:rPr>
                <w:lang w:val="en-US"/>
              </w:rPr>
            </w:pPr>
          </w:p>
        </w:tc>
      </w:tr>
      <w:tr w:rsidR="008B3821" w:rsidRPr="007D25B0" w14:paraId="3170DAFD" w14:textId="77777777" w:rsidTr="00C73469">
        <w:trPr>
          <w:cantSplit/>
          <w:trHeight w:val="289"/>
          <w:jc w:val="center"/>
        </w:trPr>
        <w:tc>
          <w:tcPr>
            <w:tcW w:w="7920" w:type="dxa"/>
          </w:tcPr>
          <w:p w14:paraId="2072A31D"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general_level_idc</w:t>
            </w:r>
          </w:p>
        </w:tc>
        <w:tc>
          <w:tcPr>
            <w:tcW w:w="1191" w:type="dxa"/>
          </w:tcPr>
          <w:p w14:paraId="68E84375" w14:textId="77777777" w:rsidR="008B3821" w:rsidRPr="007D25B0" w:rsidRDefault="008B3821" w:rsidP="00C73469">
            <w:pPr>
              <w:pStyle w:val="tablecell"/>
              <w:rPr>
                <w:lang w:val="en-US"/>
              </w:rPr>
            </w:pPr>
            <w:r w:rsidRPr="007D25B0">
              <w:rPr>
                <w:lang w:val="en-US"/>
              </w:rPr>
              <w:t>u(8)</w:t>
            </w:r>
          </w:p>
        </w:tc>
      </w:tr>
      <w:tr w:rsidR="008B3821" w:rsidRPr="007D25B0" w14:paraId="0A8E455D" w14:textId="77777777" w:rsidTr="00C73469">
        <w:trPr>
          <w:cantSplit/>
          <w:trHeight w:val="289"/>
          <w:jc w:val="center"/>
        </w:trPr>
        <w:tc>
          <w:tcPr>
            <w:tcW w:w="7920" w:type="dxa"/>
          </w:tcPr>
          <w:p w14:paraId="518DDC93"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lang w:val="en-US"/>
              </w:rPr>
              <w:t>for( i = 0; i &lt; maxNumSubLayersMinus1; i++ ) {</w:t>
            </w:r>
          </w:p>
        </w:tc>
        <w:tc>
          <w:tcPr>
            <w:tcW w:w="1191" w:type="dxa"/>
          </w:tcPr>
          <w:p w14:paraId="4A53C3E0" w14:textId="77777777" w:rsidR="008B3821" w:rsidRPr="007D25B0" w:rsidRDefault="008B3821" w:rsidP="00C73469">
            <w:pPr>
              <w:pStyle w:val="tablecell"/>
              <w:rPr>
                <w:lang w:val="en-US"/>
              </w:rPr>
            </w:pPr>
          </w:p>
        </w:tc>
      </w:tr>
      <w:tr w:rsidR="008B3821" w:rsidRPr="007D25B0" w14:paraId="6089A730" w14:textId="77777777" w:rsidTr="00C73469">
        <w:trPr>
          <w:cantSplit/>
          <w:trHeight w:val="289"/>
          <w:jc w:val="center"/>
        </w:trPr>
        <w:tc>
          <w:tcPr>
            <w:tcW w:w="7920" w:type="dxa"/>
          </w:tcPr>
          <w:p w14:paraId="0F07C439"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sub_layer_profile_present_flag</w:t>
            </w:r>
            <w:r w:rsidRPr="007D25B0">
              <w:rPr>
                <w:rFonts w:ascii="Times New Roman" w:hAnsi="Times New Roman"/>
                <w:bCs/>
                <w:lang w:val="en-US"/>
              </w:rPr>
              <w:t>[ i ]</w:t>
            </w:r>
          </w:p>
        </w:tc>
        <w:tc>
          <w:tcPr>
            <w:tcW w:w="1191" w:type="dxa"/>
          </w:tcPr>
          <w:p w14:paraId="37FF8477" w14:textId="77777777" w:rsidR="008B3821" w:rsidRPr="007D25B0" w:rsidRDefault="008B3821" w:rsidP="00C73469">
            <w:pPr>
              <w:pStyle w:val="tablecell"/>
              <w:rPr>
                <w:lang w:val="en-US"/>
              </w:rPr>
            </w:pPr>
            <w:r w:rsidRPr="007D25B0">
              <w:rPr>
                <w:lang w:val="en-US"/>
              </w:rPr>
              <w:t>u(1)</w:t>
            </w:r>
          </w:p>
        </w:tc>
      </w:tr>
      <w:tr w:rsidR="008B3821" w:rsidRPr="007D25B0" w14:paraId="357EB61B" w14:textId="77777777" w:rsidTr="00C73469">
        <w:trPr>
          <w:cantSplit/>
          <w:trHeight w:val="289"/>
          <w:jc w:val="center"/>
        </w:trPr>
        <w:tc>
          <w:tcPr>
            <w:tcW w:w="7920" w:type="dxa"/>
          </w:tcPr>
          <w:p w14:paraId="1BDFD41A"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sub_layer_level_present_flag</w:t>
            </w:r>
            <w:r w:rsidRPr="007D25B0">
              <w:rPr>
                <w:rFonts w:ascii="Times New Roman" w:hAnsi="Times New Roman"/>
                <w:bCs/>
                <w:lang w:val="en-US"/>
              </w:rPr>
              <w:t>[ i ]</w:t>
            </w:r>
          </w:p>
        </w:tc>
        <w:tc>
          <w:tcPr>
            <w:tcW w:w="1191" w:type="dxa"/>
          </w:tcPr>
          <w:p w14:paraId="74D89FFD" w14:textId="77777777" w:rsidR="008B3821" w:rsidRPr="007D25B0" w:rsidRDefault="008B3821" w:rsidP="00C73469">
            <w:pPr>
              <w:pStyle w:val="tablecell"/>
              <w:rPr>
                <w:lang w:val="en-US"/>
              </w:rPr>
            </w:pPr>
            <w:r w:rsidRPr="007D25B0">
              <w:rPr>
                <w:lang w:val="en-US"/>
              </w:rPr>
              <w:t>u(1)</w:t>
            </w:r>
          </w:p>
        </w:tc>
      </w:tr>
      <w:tr w:rsidR="008B3821" w:rsidRPr="007D25B0" w14:paraId="5DD84763" w14:textId="77777777" w:rsidTr="00C73469">
        <w:trPr>
          <w:cantSplit/>
          <w:trHeight w:val="289"/>
          <w:jc w:val="center"/>
        </w:trPr>
        <w:tc>
          <w:tcPr>
            <w:tcW w:w="7920" w:type="dxa"/>
          </w:tcPr>
          <w:p w14:paraId="591CF3C3"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91" w:type="dxa"/>
          </w:tcPr>
          <w:p w14:paraId="46C06465" w14:textId="77777777" w:rsidR="008B3821" w:rsidRPr="007D25B0" w:rsidRDefault="008B3821" w:rsidP="00C73469">
            <w:pPr>
              <w:pStyle w:val="tablecell"/>
              <w:rPr>
                <w:lang w:val="en-US"/>
              </w:rPr>
            </w:pPr>
          </w:p>
        </w:tc>
      </w:tr>
      <w:tr w:rsidR="008B3821" w:rsidRPr="007D25B0" w14:paraId="580AD585" w14:textId="77777777" w:rsidTr="00C73469">
        <w:trPr>
          <w:cantSplit/>
          <w:trHeight w:val="289"/>
          <w:jc w:val="center"/>
        </w:trPr>
        <w:tc>
          <w:tcPr>
            <w:tcW w:w="7920" w:type="dxa"/>
          </w:tcPr>
          <w:p w14:paraId="4D3792DB"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maxNumSubLayersMinus1 &gt; 0 )</w:t>
            </w:r>
          </w:p>
        </w:tc>
        <w:tc>
          <w:tcPr>
            <w:tcW w:w="1191" w:type="dxa"/>
          </w:tcPr>
          <w:p w14:paraId="6809B8FE" w14:textId="77777777" w:rsidR="008B3821" w:rsidRPr="007D25B0" w:rsidRDefault="008B3821" w:rsidP="00C73469">
            <w:pPr>
              <w:pStyle w:val="tablecell"/>
              <w:rPr>
                <w:lang w:val="en-US"/>
              </w:rPr>
            </w:pPr>
          </w:p>
        </w:tc>
      </w:tr>
      <w:tr w:rsidR="008B3821" w:rsidRPr="007D25B0" w14:paraId="2625D2AF" w14:textId="77777777" w:rsidTr="00C73469">
        <w:trPr>
          <w:cantSplit/>
          <w:trHeight w:val="289"/>
          <w:jc w:val="center"/>
        </w:trPr>
        <w:tc>
          <w:tcPr>
            <w:tcW w:w="7920" w:type="dxa"/>
          </w:tcPr>
          <w:p w14:paraId="32AE22B6"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for( i = maxNumSubLayersMinus1; i &lt; 8; i++ )</w:t>
            </w:r>
          </w:p>
        </w:tc>
        <w:tc>
          <w:tcPr>
            <w:tcW w:w="1191" w:type="dxa"/>
          </w:tcPr>
          <w:p w14:paraId="5D768053" w14:textId="77777777" w:rsidR="008B3821" w:rsidRPr="007D25B0" w:rsidRDefault="008B3821" w:rsidP="00C73469">
            <w:pPr>
              <w:pStyle w:val="tablecell"/>
              <w:rPr>
                <w:lang w:val="en-US"/>
              </w:rPr>
            </w:pPr>
          </w:p>
        </w:tc>
      </w:tr>
      <w:tr w:rsidR="008B3821" w:rsidRPr="007D25B0" w14:paraId="7DA6F514" w14:textId="77777777" w:rsidTr="00C73469">
        <w:trPr>
          <w:cantSplit/>
          <w:trHeight w:val="289"/>
          <w:jc w:val="center"/>
        </w:trPr>
        <w:tc>
          <w:tcPr>
            <w:tcW w:w="7920" w:type="dxa"/>
          </w:tcPr>
          <w:p w14:paraId="141057F2"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reserved_zero_2bits</w:t>
            </w:r>
            <w:r w:rsidRPr="007D25B0">
              <w:rPr>
                <w:rFonts w:ascii="Times New Roman" w:hAnsi="Times New Roman"/>
                <w:bCs/>
                <w:lang w:val="en-US"/>
              </w:rPr>
              <w:t>[ i ]</w:t>
            </w:r>
          </w:p>
        </w:tc>
        <w:tc>
          <w:tcPr>
            <w:tcW w:w="1191" w:type="dxa"/>
          </w:tcPr>
          <w:p w14:paraId="520AA69F" w14:textId="77777777" w:rsidR="008B3821" w:rsidRPr="007D25B0" w:rsidRDefault="008B3821" w:rsidP="00C73469">
            <w:pPr>
              <w:pStyle w:val="tablecell"/>
              <w:rPr>
                <w:lang w:val="en-US"/>
              </w:rPr>
            </w:pPr>
            <w:r w:rsidRPr="007D25B0">
              <w:rPr>
                <w:lang w:val="en-US"/>
              </w:rPr>
              <w:t>u(2)</w:t>
            </w:r>
          </w:p>
        </w:tc>
      </w:tr>
      <w:tr w:rsidR="008B3821" w:rsidRPr="007D25B0" w14:paraId="380213D7" w14:textId="77777777" w:rsidTr="00C73469">
        <w:trPr>
          <w:cantSplit/>
          <w:trHeight w:val="289"/>
          <w:jc w:val="center"/>
        </w:trPr>
        <w:tc>
          <w:tcPr>
            <w:tcW w:w="7920" w:type="dxa"/>
          </w:tcPr>
          <w:p w14:paraId="0914FFDF"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for( i = 0; i &lt; maxNumSubLayersMinus1; i++ ) {</w:t>
            </w:r>
          </w:p>
        </w:tc>
        <w:tc>
          <w:tcPr>
            <w:tcW w:w="1191" w:type="dxa"/>
          </w:tcPr>
          <w:p w14:paraId="05A8CE61" w14:textId="77777777" w:rsidR="008B3821" w:rsidRPr="007D25B0" w:rsidRDefault="008B3821" w:rsidP="00C73469">
            <w:pPr>
              <w:pStyle w:val="tablecell"/>
              <w:rPr>
                <w:lang w:val="en-US"/>
              </w:rPr>
            </w:pPr>
          </w:p>
        </w:tc>
      </w:tr>
      <w:tr w:rsidR="008B3821" w:rsidRPr="007D25B0" w14:paraId="3F244437" w14:textId="77777777" w:rsidTr="00C73469">
        <w:trPr>
          <w:cantSplit/>
          <w:trHeight w:val="289"/>
          <w:jc w:val="center"/>
        </w:trPr>
        <w:tc>
          <w:tcPr>
            <w:tcW w:w="7920" w:type="dxa"/>
          </w:tcPr>
          <w:p w14:paraId="42BFE636"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if( sub_layer_profile_present_flag[ i ] ) {</w:t>
            </w:r>
          </w:p>
        </w:tc>
        <w:tc>
          <w:tcPr>
            <w:tcW w:w="1191" w:type="dxa"/>
          </w:tcPr>
          <w:p w14:paraId="56EF8DEB" w14:textId="77777777" w:rsidR="008B3821" w:rsidRPr="007D25B0" w:rsidRDefault="008B3821" w:rsidP="00C73469">
            <w:pPr>
              <w:pStyle w:val="tablecell"/>
              <w:rPr>
                <w:lang w:val="en-US"/>
              </w:rPr>
            </w:pPr>
          </w:p>
        </w:tc>
      </w:tr>
      <w:tr w:rsidR="008B3821" w:rsidRPr="007D25B0" w14:paraId="1685CE83" w14:textId="77777777" w:rsidTr="00C73469">
        <w:trPr>
          <w:cantSplit/>
          <w:trHeight w:val="289"/>
          <w:jc w:val="center"/>
        </w:trPr>
        <w:tc>
          <w:tcPr>
            <w:tcW w:w="7920" w:type="dxa"/>
          </w:tcPr>
          <w:p w14:paraId="6D59D5A2"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sub_layer_profile_space</w:t>
            </w:r>
            <w:r w:rsidRPr="007D25B0">
              <w:rPr>
                <w:rFonts w:ascii="Times New Roman" w:hAnsi="Times New Roman"/>
                <w:bCs/>
                <w:lang w:val="en-US"/>
              </w:rPr>
              <w:t>[ i ]</w:t>
            </w:r>
          </w:p>
        </w:tc>
        <w:tc>
          <w:tcPr>
            <w:tcW w:w="1191" w:type="dxa"/>
          </w:tcPr>
          <w:p w14:paraId="2A659805" w14:textId="77777777" w:rsidR="008B3821" w:rsidRPr="007D25B0" w:rsidRDefault="008B3821" w:rsidP="00C73469">
            <w:pPr>
              <w:pStyle w:val="tablecell"/>
              <w:rPr>
                <w:lang w:val="en-US"/>
              </w:rPr>
            </w:pPr>
            <w:r w:rsidRPr="007D25B0">
              <w:rPr>
                <w:lang w:val="en-US"/>
              </w:rPr>
              <w:t>u(2)</w:t>
            </w:r>
          </w:p>
        </w:tc>
      </w:tr>
      <w:tr w:rsidR="008B3821" w:rsidRPr="007D25B0" w14:paraId="75886B5D" w14:textId="77777777" w:rsidTr="00C73469">
        <w:trPr>
          <w:cantSplit/>
          <w:trHeight w:val="289"/>
          <w:jc w:val="center"/>
        </w:trPr>
        <w:tc>
          <w:tcPr>
            <w:tcW w:w="7920" w:type="dxa"/>
          </w:tcPr>
          <w:p w14:paraId="26503123"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sub_layer_tier_flag</w:t>
            </w:r>
            <w:r w:rsidRPr="007D25B0">
              <w:rPr>
                <w:rFonts w:ascii="Times New Roman" w:hAnsi="Times New Roman"/>
                <w:bCs/>
                <w:lang w:val="en-US"/>
              </w:rPr>
              <w:t>[ i ]</w:t>
            </w:r>
          </w:p>
        </w:tc>
        <w:tc>
          <w:tcPr>
            <w:tcW w:w="1191" w:type="dxa"/>
          </w:tcPr>
          <w:p w14:paraId="6D79D25F" w14:textId="77777777" w:rsidR="008B3821" w:rsidRPr="007D25B0" w:rsidRDefault="008B3821" w:rsidP="00C73469">
            <w:pPr>
              <w:pStyle w:val="tablecell"/>
              <w:rPr>
                <w:lang w:val="en-US"/>
              </w:rPr>
            </w:pPr>
            <w:r w:rsidRPr="007D25B0">
              <w:rPr>
                <w:lang w:val="en-US"/>
              </w:rPr>
              <w:t>u(1)</w:t>
            </w:r>
          </w:p>
        </w:tc>
      </w:tr>
      <w:tr w:rsidR="008B3821" w:rsidRPr="007D25B0" w14:paraId="34205B09" w14:textId="77777777" w:rsidTr="00C73469">
        <w:trPr>
          <w:cantSplit/>
          <w:trHeight w:val="289"/>
          <w:jc w:val="center"/>
        </w:trPr>
        <w:tc>
          <w:tcPr>
            <w:tcW w:w="7920" w:type="dxa"/>
          </w:tcPr>
          <w:p w14:paraId="0D8BBB5C"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sub_layer_profile_idc</w:t>
            </w:r>
            <w:r w:rsidRPr="007D25B0">
              <w:rPr>
                <w:rFonts w:ascii="Times New Roman" w:hAnsi="Times New Roman"/>
                <w:bCs/>
                <w:lang w:val="en-US"/>
              </w:rPr>
              <w:t>[ i ]</w:t>
            </w:r>
          </w:p>
        </w:tc>
        <w:tc>
          <w:tcPr>
            <w:tcW w:w="1191" w:type="dxa"/>
          </w:tcPr>
          <w:p w14:paraId="449F738A" w14:textId="77777777" w:rsidR="008B3821" w:rsidRPr="007D25B0" w:rsidRDefault="008B3821" w:rsidP="00C73469">
            <w:pPr>
              <w:pStyle w:val="tablecell"/>
              <w:rPr>
                <w:lang w:val="en-US"/>
              </w:rPr>
            </w:pPr>
            <w:r w:rsidRPr="007D25B0">
              <w:rPr>
                <w:lang w:val="en-US"/>
              </w:rPr>
              <w:t>u(5)</w:t>
            </w:r>
          </w:p>
        </w:tc>
      </w:tr>
      <w:tr w:rsidR="008B3821" w:rsidRPr="007D25B0" w14:paraId="6EBABF1B" w14:textId="77777777" w:rsidTr="00C73469">
        <w:trPr>
          <w:cantSplit/>
          <w:trHeight w:val="289"/>
          <w:jc w:val="center"/>
        </w:trPr>
        <w:tc>
          <w:tcPr>
            <w:tcW w:w="7920" w:type="dxa"/>
          </w:tcPr>
          <w:p w14:paraId="5851434E"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for( j = 0; j &lt; 32; j++ )</w:t>
            </w:r>
          </w:p>
        </w:tc>
        <w:tc>
          <w:tcPr>
            <w:tcW w:w="1191" w:type="dxa"/>
          </w:tcPr>
          <w:p w14:paraId="408FFBC6" w14:textId="77777777" w:rsidR="008B3821" w:rsidRPr="007D25B0" w:rsidRDefault="008B3821" w:rsidP="00C73469">
            <w:pPr>
              <w:pStyle w:val="tablecell"/>
              <w:rPr>
                <w:lang w:val="en-US"/>
              </w:rPr>
            </w:pPr>
          </w:p>
        </w:tc>
      </w:tr>
      <w:tr w:rsidR="008B3821" w:rsidRPr="007D25B0" w14:paraId="5E8EE76E" w14:textId="77777777" w:rsidTr="00C73469">
        <w:trPr>
          <w:cantSplit/>
          <w:trHeight w:val="289"/>
          <w:jc w:val="center"/>
        </w:trPr>
        <w:tc>
          <w:tcPr>
            <w:tcW w:w="7920" w:type="dxa"/>
          </w:tcPr>
          <w:p w14:paraId="0D426965"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sub_layer_profile_compatibility_flag</w:t>
            </w:r>
            <w:r w:rsidRPr="007D25B0">
              <w:rPr>
                <w:rFonts w:ascii="Times New Roman" w:hAnsi="Times New Roman"/>
                <w:bCs/>
                <w:lang w:val="en-US"/>
              </w:rPr>
              <w:t>[ i ][ j ]</w:t>
            </w:r>
          </w:p>
        </w:tc>
        <w:tc>
          <w:tcPr>
            <w:tcW w:w="1191" w:type="dxa"/>
          </w:tcPr>
          <w:p w14:paraId="47D20176" w14:textId="77777777" w:rsidR="008B3821" w:rsidRPr="007D25B0" w:rsidRDefault="008B3821" w:rsidP="00C73469">
            <w:pPr>
              <w:pStyle w:val="tablecell"/>
              <w:rPr>
                <w:lang w:val="en-US"/>
              </w:rPr>
            </w:pPr>
            <w:r w:rsidRPr="007D25B0">
              <w:rPr>
                <w:lang w:val="en-US"/>
              </w:rPr>
              <w:t>u(1)</w:t>
            </w:r>
          </w:p>
        </w:tc>
      </w:tr>
      <w:tr w:rsidR="008B3821" w:rsidRPr="007D25B0" w14:paraId="6E7754CC"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2B513F74"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sub_layer_progressive_source_flag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14:paraId="66FC0C78" w14:textId="77777777" w:rsidR="008B3821" w:rsidRPr="007D25B0" w:rsidRDefault="008B3821" w:rsidP="00C73469">
            <w:pPr>
              <w:pStyle w:val="tablecell"/>
              <w:rPr>
                <w:lang w:val="en-US"/>
              </w:rPr>
            </w:pPr>
            <w:r w:rsidRPr="007D25B0">
              <w:rPr>
                <w:lang w:val="en-US"/>
              </w:rPr>
              <w:t>u(1)</w:t>
            </w:r>
          </w:p>
        </w:tc>
      </w:tr>
      <w:tr w:rsidR="008B3821" w:rsidRPr="007D25B0" w14:paraId="2450CA8D"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2FD03F4"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sub_layer_interlaced_source_flag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14:paraId="6F8D8C6B" w14:textId="77777777" w:rsidR="008B3821" w:rsidRPr="007D25B0" w:rsidRDefault="008B3821" w:rsidP="00C73469">
            <w:pPr>
              <w:pStyle w:val="tablecell"/>
              <w:rPr>
                <w:lang w:val="en-US"/>
              </w:rPr>
            </w:pPr>
            <w:r w:rsidRPr="007D25B0">
              <w:rPr>
                <w:lang w:val="en-US"/>
              </w:rPr>
              <w:t>u(1)</w:t>
            </w:r>
          </w:p>
        </w:tc>
      </w:tr>
      <w:tr w:rsidR="008B3821" w:rsidRPr="007D25B0" w14:paraId="50210F15"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A77496E"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sub_layer_non_packed_constraint_flag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14:paraId="5D48E25E" w14:textId="77777777" w:rsidR="008B3821" w:rsidRPr="007D25B0" w:rsidRDefault="008B3821" w:rsidP="00C73469">
            <w:pPr>
              <w:pStyle w:val="tablecell"/>
              <w:rPr>
                <w:lang w:val="en-US"/>
              </w:rPr>
            </w:pPr>
            <w:r w:rsidRPr="007D25B0">
              <w:rPr>
                <w:lang w:val="en-US"/>
              </w:rPr>
              <w:t>u(1)</w:t>
            </w:r>
          </w:p>
        </w:tc>
      </w:tr>
      <w:tr w:rsidR="008B3821" w:rsidRPr="007D25B0" w14:paraId="2E6C6355"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F4C77CA"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sub_layer_frame_only_constraint_flag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14:paraId="539C4E15" w14:textId="77777777" w:rsidR="008B3821" w:rsidRPr="007D25B0" w:rsidRDefault="008B3821" w:rsidP="00C73469">
            <w:pPr>
              <w:pStyle w:val="tablecell"/>
              <w:rPr>
                <w:lang w:val="en-US"/>
              </w:rPr>
            </w:pPr>
            <w:r w:rsidRPr="007D25B0">
              <w:rPr>
                <w:lang w:val="en-US"/>
              </w:rPr>
              <w:t>u(1)</w:t>
            </w:r>
          </w:p>
        </w:tc>
      </w:tr>
      <w:tr w:rsidR="008B3821" w:rsidRPr="007D25B0" w14:paraId="551E9C74" w14:textId="77777777" w:rsidTr="00C73469">
        <w:trPr>
          <w:cantSplit/>
          <w:trHeight w:val="289"/>
          <w:jc w:val="center"/>
        </w:trPr>
        <w:tc>
          <w:tcPr>
            <w:tcW w:w="7920" w:type="dxa"/>
          </w:tcPr>
          <w:p w14:paraId="0F2B7658"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sub_layer_reserved_zero_44bits</w:t>
            </w:r>
            <w:r w:rsidRPr="007D25B0">
              <w:rPr>
                <w:rFonts w:ascii="Times New Roman" w:hAnsi="Times New Roman"/>
                <w:bCs/>
                <w:lang w:val="en-US"/>
              </w:rPr>
              <w:t>[ i ]</w:t>
            </w:r>
          </w:p>
        </w:tc>
        <w:tc>
          <w:tcPr>
            <w:tcW w:w="1191" w:type="dxa"/>
          </w:tcPr>
          <w:p w14:paraId="1167C5DE" w14:textId="77777777" w:rsidR="008B3821" w:rsidRPr="007D25B0" w:rsidRDefault="008B3821" w:rsidP="00C73469">
            <w:pPr>
              <w:pStyle w:val="tablecell"/>
              <w:rPr>
                <w:lang w:val="en-US"/>
              </w:rPr>
            </w:pPr>
            <w:r w:rsidRPr="007D25B0">
              <w:rPr>
                <w:lang w:val="en-US"/>
              </w:rPr>
              <w:t>u(44)</w:t>
            </w:r>
          </w:p>
        </w:tc>
      </w:tr>
      <w:tr w:rsidR="008B3821" w:rsidRPr="007D25B0" w14:paraId="332FBD8A" w14:textId="77777777" w:rsidTr="00C73469">
        <w:trPr>
          <w:cantSplit/>
          <w:trHeight w:val="289"/>
          <w:jc w:val="center"/>
        </w:trPr>
        <w:tc>
          <w:tcPr>
            <w:tcW w:w="7920" w:type="dxa"/>
          </w:tcPr>
          <w:p w14:paraId="126500EF"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w:t>
            </w:r>
          </w:p>
        </w:tc>
        <w:tc>
          <w:tcPr>
            <w:tcW w:w="1191" w:type="dxa"/>
          </w:tcPr>
          <w:p w14:paraId="47E18ECA" w14:textId="77777777" w:rsidR="008B3821" w:rsidRPr="007D25B0" w:rsidRDefault="008B3821" w:rsidP="00C73469">
            <w:pPr>
              <w:pStyle w:val="tablecell"/>
              <w:rPr>
                <w:lang w:val="en-US"/>
              </w:rPr>
            </w:pPr>
          </w:p>
        </w:tc>
      </w:tr>
      <w:tr w:rsidR="008B3821" w:rsidRPr="007D25B0" w14:paraId="13C21439" w14:textId="77777777" w:rsidTr="00C73469">
        <w:trPr>
          <w:cantSplit/>
          <w:trHeight w:val="289"/>
          <w:jc w:val="center"/>
        </w:trPr>
        <w:tc>
          <w:tcPr>
            <w:tcW w:w="7920" w:type="dxa"/>
          </w:tcPr>
          <w:p w14:paraId="49872F06"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if( sub_layer_level_present_flag[ i ] )</w:t>
            </w:r>
          </w:p>
        </w:tc>
        <w:tc>
          <w:tcPr>
            <w:tcW w:w="1191" w:type="dxa"/>
          </w:tcPr>
          <w:p w14:paraId="6223D57D" w14:textId="77777777" w:rsidR="008B3821" w:rsidRPr="007D25B0" w:rsidRDefault="008B3821" w:rsidP="00C73469">
            <w:pPr>
              <w:pStyle w:val="tablecell"/>
              <w:rPr>
                <w:lang w:val="en-US"/>
              </w:rPr>
            </w:pPr>
          </w:p>
        </w:tc>
      </w:tr>
      <w:tr w:rsidR="008B3821" w:rsidRPr="007D25B0" w14:paraId="5F565BF5"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78E9332"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sub_layer_level_idc</w:t>
            </w:r>
            <w:r w:rsidRPr="007D25B0">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14:paraId="53B19963" w14:textId="77777777" w:rsidR="008B3821" w:rsidRPr="007D25B0" w:rsidRDefault="008B3821" w:rsidP="00C73469">
            <w:pPr>
              <w:pStyle w:val="tablecell"/>
              <w:rPr>
                <w:lang w:val="en-US"/>
              </w:rPr>
            </w:pPr>
            <w:r w:rsidRPr="007D25B0">
              <w:rPr>
                <w:lang w:val="en-US"/>
              </w:rPr>
              <w:t>u(8)</w:t>
            </w:r>
          </w:p>
        </w:tc>
      </w:tr>
      <w:tr w:rsidR="008B3821" w:rsidRPr="007D25B0" w14:paraId="71845247"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F129C8D"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14:paraId="580C78D4" w14:textId="77777777" w:rsidR="008B3821" w:rsidRPr="007D25B0" w:rsidRDefault="008B3821" w:rsidP="00C73469">
            <w:pPr>
              <w:pStyle w:val="tablecell"/>
              <w:rPr>
                <w:lang w:val="en-US"/>
              </w:rPr>
            </w:pPr>
          </w:p>
        </w:tc>
      </w:tr>
      <w:tr w:rsidR="008B3821" w:rsidRPr="007D25B0" w14:paraId="0A39102B" w14:textId="77777777" w:rsidTr="00C73469">
        <w:trPr>
          <w:cantSplit/>
          <w:trHeight w:val="289"/>
          <w:jc w:val="center"/>
        </w:trPr>
        <w:tc>
          <w:tcPr>
            <w:tcW w:w="7920" w:type="dxa"/>
          </w:tcPr>
          <w:p w14:paraId="7C5551E5"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rPr>
              <w:t>}</w:t>
            </w:r>
          </w:p>
        </w:tc>
        <w:tc>
          <w:tcPr>
            <w:tcW w:w="1191" w:type="dxa"/>
          </w:tcPr>
          <w:p w14:paraId="7033B1CE" w14:textId="77777777" w:rsidR="008B3821" w:rsidRPr="007D25B0" w:rsidRDefault="008B3821" w:rsidP="00C73469">
            <w:pPr>
              <w:pStyle w:val="tablecell"/>
              <w:rPr>
                <w:lang w:val="en-US" w:eastAsia="ko-KR"/>
              </w:rPr>
            </w:pPr>
          </w:p>
        </w:tc>
      </w:tr>
    </w:tbl>
    <w:p w14:paraId="4A2DFD7D" w14:textId="77777777" w:rsidR="008B3821" w:rsidRPr="007D25B0" w:rsidRDefault="008B3821" w:rsidP="008B3821">
      <w:pPr>
        <w:pStyle w:val="3N"/>
        <w:rPr>
          <w:lang w:val="en-US"/>
        </w:rPr>
      </w:pPr>
    </w:p>
    <w:p w14:paraId="61628345"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12" w:name="_Toc366771953"/>
      <w:r w:rsidRPr="007D25B0">
        <w:rPr>
          <w:lang w:val="en-US"/>
        </w:rPr>
        <w:t>Scaling list data syntax</w:t>
      </w:r>
      <w:bookmarkEnd w:id="1412"/>
    </w:p>
    <w:p w14:paraId="1B52C642" w14:textId="77777777" w:rsidR="008B3821" w:rsidRPr="007D25B0" w:rsidRDefault="008B3821" w:rsidP="008B3821">
      <w:pPr>
        <w:pStyle w:val="3N"/>
        <w:rPr>
          <w:lang w:val="en-US"/>
        </w:rPr>
      </w:pPr>
      <w:r w:rsidRPr="007D25B0">
        <w:rPr>
          <w:lang w:val="en-US"/>
        </w:rPr>
        <w:t>The specifications in subclause 7.3.4 apply.</w:t>
      </w:r>
    </w:p>
    <w:p w14:paraId="518CA3CC"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13" w:name="_Toc366771954"/>
      <w:r w:rsidRPr="007D25B0">
        <w:rPr>
          <w:lang w:val="en-US"/>
        </w:rPr>
        <w:t>Supplemental enhancement information message syntax</w:t>
      </w:r>
      <w:bookmarkEnd w:id="1413"/>
    </w:p>
    <w:p w14:paraId="1B74B070" w14:textId="77777777" w:rsidR="008B3821" w:rsidRPr="007D25B0" w:rsidRDefault="008B3821" w:rsidP="008B3821">
      <w:pPr>
        <w:pStyle w:val="3N"/>
        <w:rPr>
          <w:lang w:val="en-US"/>
        </w:rPr>
      </w:pPr>
      <w:r w:rsidRPr="007D25B0">
        <w:rPr>
          <w:lang w:val="en-US"/>
        </w:rPr>
        <w:t>The specifications in subclause 7.3.5 apply.</w:t>
      </w:r>
    </w:p>
    <w:p w14:paraId="66A17EAB"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14" w:name="_Toc366771955"/>
      <w:r w:rsidRPr="007D25B0">
        <w:rPr>
          <w:lang w:val="en-US"/>
        </w:rPr>
        <w:lastRenderedPageBreak/>
        <w:t>Slice segment header syntax</w:t>
      </w:r>
      <w:bookmarkEnd w:id="1414"/>
    </w:p>
    <w:p w14:paraId="5C8558FC"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header syntax</w:t>
      </w:r>
    </w:p>
    <w:p w14:paraId="02B3A6D9" w14:textId="77777777" w:rsidR="008B3821" w:rsidRPr="007D25B0" w:rsidRDefault="008B3821" w:rsidP="008B3821">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14:paraId="757294C7" w14:textId="77777777" w:rsidTr="00C73469">
        <w:trPr>
          <w:cantSplit/>
          <w:trHeight w:val="289"/>
          <w:jc w:val="center"/>
        </w:trPr>
        <w:tc>
          <w:tcPr>
            <w:tcW w:w="7920" w:type="dxa"/>
          </w:tcPr>
          <w:p w14:paraId="41148A81"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slice_segment_header( ) {</w:t>
            </w:r>
          </w:p>
        </w:tc>
        <w:tc>
          <w:tcPr>
            <w:tcW w:w="1152" w:type="dxa"/>
          </w:tcPr>
          <w:p w14:paraId="4C124F21" w14:textId="77777777" w:rsidR="008B3821" w:rsidRPr="007D25B0" w:rsidRDefault="008B3821" w:rsidP="00C73469">
            <w:pPr>
              <w:pStyle w:val="tableheading"/>
              <w:rPr>
                <w:lang w:val="en-US"/>
              </w:rPr>
            </w:pPr>
            <w:r w:rsidRPr="007D25B0">
              <w:rPr>
                <w:lang w:val="en-US"/>
              </w:rPr>
              <w:t>Descriptor</w:t>
            </w:r>
          </w:p>
        </w:tc>
      </w:tr>
      <w:tr w:rsidR="008B3821" w:rsidRPr="007D25B0" w14:paraId="53960105" w14:textId="77777777" w:rsidTr="00C73469">
        <w:trPr>
          <w:cantSplit/>
          <w:trHeight w:val="289"/>
          <w:jc w:val="center"/>
        </w:trPr>
        <w:tc>
          <w:tcPr>
            <w:tcW w:w="7920" w:type="dxa"/>
          </w:tcPr>
          <w:p w14:paraId="47C296CB"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b/>
                <w:lang w:val="en-US" w:eastAsia="ko-KR"/>
              </w:rPr>
              <w:t>first_slice_segment_in_pic_flag</w:t>
            </w:r>
          </w:p>
        </w:tc>
        <w:tc>
          <w:tcPr>
            <w:tcW w:w="1152" w:type="dxa"/>
          </w:tcPr>
          <w:p w14:paraId="0F1FD75F" w14:textId="77777777" w:rsidR="008B3821" w:rsidRPr="007D25B0" w:rsidRDefault="008B3821" w:rsidP="00C73469">
            <w:pPr>
              <w:pStyle w:val="tableheading"/>
              <w:rPr>
                <w:b w:val="0"/>
                <w:lang w:val="en-US"/>
              </w:rPr>
            </w:pPr>
            <w:r w:rsidRPr="007D25B0">
              <w:rPr>
                <w:b w:val="0"/>
                <w:lang w:val="en-US" w:eastAsia="ko-KR"/>
              </w:rPr>
              <w:t>u(1)</w:t>
            </w:r>
          </w:p>
        </w:tc>
      </w:tr>
      <w:tr w:rsidR="008B3821" w:rsidRPr="007D25B0" w14:paraId="64926F92" w14:textId="77777777" w:rsidTr="00C73469">
        <w:trPr>
          <w:cantSplit/>
          <w:trHeight w:val="289"/>
          <w:jc w:val="center"/>
        </w:trPr>
        <w:tc>
          <w:tcPr>
            <w:tcW w:w="7920" w:type="dxa"/>
          </w:tcPr>
          <w:p w14:paraId="3CB20EC8" w14:textId="77777777" w:rsidR="008B3821" w:rsidRPr="007D25B0" w:rsidRDefault="008B3821" w:rsidP="00C73469">
            <w:pPr>
              <w:pStyle w:val="tablesyntax"/>
              <w:rPr>
                <w:rFonts w:ascii="Times New Roman" w:hAnsi="Times New Roman"/>
                <w:lang w:val="en-US"/>
              </w:rPr>
            </w:pPr>
            <w:r w:rsidRPr="007D25B0">
              <w:rPr>
                <w:rFonts w:ascii="Times New Roman" w:hAnsi="Times New Roman"/>
                <w:bCs/>
                <w:lang w:val="en-US" w:eastAsia="ko-KR"/>
              </w:rPr>
              <w:tab/>
            </w:r>
            <w:r w:rsidRPr="007D25B0">
              <w:rPr>
                <w:rFonts w:ascii="Times New Roman" w:hAnsi="Times New Roman"/>
                <w:bCs/>
                <w:lang w:val="en-US"/>
              </w:rPr>
              <w:t xml:space="preserve">if( </w:t>
            </w:r>
            <w:r w:rsidRPr="007D25B0">
              <w:rPr>
                <w:rFonts w:ascii="Times New Roman" w:hAnsi="Times New Roman"/>
                <w:lang w:val="en-US"/>
              </w:rPr>
              <w:t xml:space="preserve">nal_unit_type  &gt;=  </w:t>
            </w:r>
            <w:r w:rsidRPr="007D25B0">
              <w:rPr>
                <w:rFonts w:ascii="Times New Roman" w:hAnsi="Times New Roman"/>
                <w:lang w:val="en-US" w:eastAsia="ko-KR"/>
              </w:rPr>
              <w:t>BLA_W_LP</w:t>
            </w:r>
            <w:r w:rsidRPr="007D25B0">
              <w:rPr>
                <w:rFonts w:ascii="Times New Roman" w:hAnsi="Times New Roman"/>
                <w:lang w:val="en-US"/>
              </w:rPr>
              <w:t xml:space="preserve">  &amp;&amp;  nal_unit_type  &lt;=  RSV_IRAP_VCL23</w:t>
            </w:r>
            <w:r w:rsidRPr="007D25B0">
              <w:rPr>
                <w:rFonts w:ascii="Times New Roman" w:hAnsi="Times New Roman"/>
                <w:bCs/>
                <w:lang w:val="en-US"/>
              </w:rPr>
              <w:t xml:space="preserve"> )</w:t>
            </w:r>
          </w:p>
        </w:tc>
        <w:tc>
          <w:tcPr>
            <w:tcW w:w="1152" w:type="dxa"/>
          </w:tcPr>
          <w:p w14:paraId="15EDF310" w14:textId="77777777" w:rsidR="008B3821" w:rsidRPr="007D25B0" w:rsidRDefault="008B3821" w:rsidP="00C73469">
            <w:pPr>
              <w:pStyle w:val="tablecell"/>
              <w:rPr>
                <w:lang w:val="en-US"/>
              </w:rPr>
            </w:pPr>
          </w:p>
        </w:tc>
      </w:tr>
      <w:tr w:rsidR="008B3821" w:rsidRPr="007D25B0" w14:paraId="1E10D66A" w14:textId="77777777" w:rsidTr="00C73469">
        <w:trPr>
          <w:cantSplit/>
          <w:trHeight w:val="289"/>
          <w:jc w:val="center"/>
        </w:trPr>
        <w:tc>
          <w:tcPr>
            <w:tcW w:w="7920" w:type="dxa"/>
          </w:tcPr>
          <w:p w14:paraId="60CF2E2C"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bCs/>
                <w:lang w:val="en-US"/>
              </w:rPr>
              <w:t>no_output_of_prior_pics_flag</w:t>
            </w:r>
          </w:p>
        </w:tc>
        <w:tc>
          <w:tcPr>
            <w:tcW w:w="1152" w:type="dxa"/>
          </w:tcPr>
          <w:p w14:paraId="072B2AAD" w14:textId="77777777" w:rsidR="008B3821" w:rsidRPr="007D25B0" w:rsidRDefault="008B3821" w:rsidP="00C73469">
            <w:pPr>
              <w:pStyle w:val="tablecell"/>
              <w:rPr>
                <w:lang w:val="en-US"/>
              </w:rPr>
            </w:pPr>
            <w:r w:rsidRPr="007D25B0">
              <w:rPr>
                <w:lang w:val="en-US" w:eastAsia="ko-KR"/>
              </w:rPr>
              <w:t>u(1)</w:t>
            </w:r>
          </w:p>
        </w:tc>
      </w:tr>
      <w:tr w:rsidR="008B3821" w:rsidRPr="007D25B0" w14:paraId="7F55AEFA" w14:textId="77777777" w:rsidTr="00C73469">
        <w:trPr>
          <w:cantSplit/>
          <w:trHeight w:val="289"/>
          <w:jc w:val="center"/>
        </w:trPr>
        <w:tc>
          <w:tcPr>
            <w:tcW w:w="7920" w:type="dxa"/>
          </w:tcPr>
          <w:p w14:paraId="06FE5064" w14:textId="77777777" w:rsidR="008B3821" w:rsidRPr="007D25B0" w:rsidRDefault="008B3821" w:rsidP="00C73469">
            <w:pPr>
              <w:pStyle w:val="tablesyntax"/>
              <w:rPr>
                <w:rFonts w:ascii="Times New Roman" w:hAnsi="Times New Roman"/>
                <w:sz w:val="22"/>
                <w:szCs w:val="22"/>
                <w:lang w:val="en-US"/>
              </w:rPr>
            </w:pPr>
            <w:r w:rsidRPr="007D25B0">
              <w:rPr>
                <w:rFonts w:ascii="Times New Roman" w:hAnsi="Times New Roman"/>
                <w:lang w:val="en-US"/>
              </w:rPr>
              <w:tab/>
            </w:r>
            <w:r w:rsidRPr="007D25B0">
              <w:rPr>
                <w:rFonts w:ascii="Times New Roman" w:hAnsi="Times New Roman"/>
                <w:b/>
                <w:lang w:val="en-US"/>
              </w:rPr>
              <w:t>slice_</w:t>
            </w:r>
            <w:r w:rsidRPr="007D25B0">
              <w:rPr>
                <w:rFonts w:ascii="Times New Roman" w:hAnsi="Times New Roman"/>
                <w:b/>
                <w:bCs/>
                <w:lang w:val="en-US"/>
              </w:rPr>
              <w:t>pic_parameter_set_id</w:t>
            </w:r>
          </w:p>
        </w:tc>
        <w:tc>
          <w:tcPr>
            <w:tcW w:w="1152" w:type="dxa"/>
          </w:tcPr>
          <w:p w14:paraId="655EC26D" w14:textId="77777777" w:rsidR="008B3821" w:rsidRPr="007D25B0" w:rsidRDefault="008B3821" w:rsidP="00C73469">
            <w:pPr>
              <w:pStyle w:val="tablecell"/>
              <w:rPr>
                <w:lang w:val="en-US"/>
              </w:rPr>
            </w:pPr>
            <w:r w:rsidRPr="007D25B0">
              <w:rPr>
                <w:lang w:val="en-US"/>
              </w:rPr>
              <w:t>ue(v)</w:t>
            </w:r>
          </w:p>
        </w:tc>
      </w:tr>
      <w:tr w:rsidR="008B3821" w:rsidRPr="007D25B0" w14:paraId="1A9839CC" w14:textId="77777777" w:rsidTr="00C73469">
        <w:trPr>
          <w:cantSplit/>
          <w:trHeight w:val="289"/>
          <w:jc w:val="center"/>
        </w:trPr>
        <w:tc>
          <w:tcPr>
            <w:tcW w:w="7920" w:type="dxa"/>
          </w:tcPr>
          <w:p w14:paraId="1526B5CB"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t>if( !first_slice_segment_in_pic_flag ) {</w:t>
            </w:r>
          </w:p>
        </w:tc>
        <w:tc>
          <w:tcPr>
            <w:tcW w:w="1152" w:type="dxa"/>
          </w:tcPr>
          <w:p w14:paraId="0918E1B9" w14:textId="77777777" w:rsidR="008B3821" w:rsidRPr="007D25B0" w:rsidRDefault="008B3821" w:rsidP="00C73469">
            <w:pPr>
              <w:pStyle w:val="tableheading"/>
              <w:rPr>
                <w:b w:val="0"/>
                <w:lang w:val="en-US"/>
              </w:rPr>
            </w:pPr>
          </w:p>
        </w:tc>
      </w:tr>
      <w:tr w:rsidR="008B3821" w:rsidRPr="007D25B0" w14:paraId="100B1F9E" w14:textId="77777777" w:rsidTr="00C73469">
        <w:trPr>
          <w:cantSplit/>
          <w:trHeight w:val="289"/>
          <w:jc w:val="center"/>
        </w:trPr>
        <w:tc>
          <w:tcPr>
            <w:tcW w:w="7920" w:type="dxa"/>
          </w:tcPr>
          <w:p w14:paraId="5CEDF471"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rFonts w:ascii="Times New Roman" w:hAnsi="Times New Roman"/>
                <w:lang w:val="en-US"/>
              </w:rPr>
              <w:t>dependent_slice_segments_enabled_flag )</w:t>
            </w:r>
          </w:p>
        </w:tc>
        <w:tc>
          <w:tcPr>
            <w:tcW w:w="1152" w:type="dxa"/>
          </w:tcPr>
          <w:p w14:paraId="2FC768C5" w14:textId="77777777" w:rsidR="008B3821" w:rsidRPr="007D25B0" w:rsidRDefault="008B3821" w:rsidP="00C73469">
            <w:pPr>
              <w:pStyle w:val="tableheading"/>
              <w:rPr>
                <w:b w:val="0"/>
                <w:lang w:val="en-US"/>
              </w:rPr>
            </w:pPr>
          </w:p>
        </w:tc>
      </w:tr>
      <w:tr w:rsidR="008B3821" w:rsidRPr="007D25B0" w14:paraId="60E5AB8B" w14:textId="77777777" w:rsidTr="00C73469">
        <w:trPr>
          <w:cantSplit/>
          <w:trHeight w:val="289"/>
          <w:jc w:val="center"/>
        </w:trPr>
        <w:tc>
          <w:tcPr>
            <w:tcW w:w="7920" w:type="dxa"/>
          </w:tcPr>
          <w:p w14:paraId="15C89FE8"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dependent_slice_segment_flag</w:t>
            </w:r>
          </w:p>
        </w:tc>
        <w:tc>
          <w:tcPr>
            <w:tcW w:w="1152" w:type="dxa"/>
          </w:tcPr>
          <w:p w14:paraId="4CAB40E7" w14:textId="77777777" w:rsidR="008B3821" w:rsidRPr="007D25B0" w:rsidRDefault="008B3821" w:rsidP="00C73469">
            <w:pPr>
              <w:pStyle w:val="tableheading"/>
              <w:rPr>
                <w:b w:val="0"/>
                <w:lang w:val="en-US"/>
              </w:rPr>
            </w:pPr>
            <w:r w:rsidRPr="007D25B0">
              <w:rPr>
                <w:b w:val="0"/>
                <w:lang w:val="en-US" w:eastAsia="ko-KR"/>
              </w:rPr>
              <w:t>u(1)</w:t>
            </w:r>
          </w:p>
        </w:tc>
      </w:tr>
      <w:tr w:rsidR="008B3821" w:rsidRPr="007D25B0" w14:paraId="25885157" w14:textId="77777777" w:rsidTr="00C73469">
        <w:trPr>
          <w:cantSplit/>
          <w:trHeight w:val="289"/>
          <w:jc w:val="center"/>
        </w:trPr>
        <w:tc>
          <w:tcPr>
            <w:tcW w:w="7920" w:type="dxa"/>
          </w:tcPr>
          <w:p w14:paraId="65F2D43A"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slice_segment_address</w:t>
            </w:r>
          </w:p>
        </w:tc>
        <w:tc>
          <w:tcPr>
            <w:tcW w:w="1152" w:type="dxa"/>
          </w:tcPr>
          <w:p w14:paraId="2FC4A204" w14:textId="77777777" w:rsidR="008B3821" w:rsidRPr="007D25B0" w:rsidRDefault="008B3821" w:rsidP="00C73469">
            <w:pPr>
              <w:pStyle w:val="tableheading"/>
              <w:rPr>
                <w:b w:val="0"/>
                <w:lang w:val="en-US"/>
              </w:rPr>
            </w:pPr>
            <w:r w:rsidRPr="007D25B0">
              <w:rPr>
                <w:b w:val="0"/>
                <w:lang w:val="en-US" w:eastAsia="ko-KR"/>
              </w:rPr>
              <w:t>u(v)</w:t>
            </w:r>
          </w:p>
        </w:tc>
      </w:tr>
      <w:tr w:rsidR="008B3821" w:rsidRPr="007D25B0" w14:paraId="79234116" w14:textId="77777777" w:rsidTr="00C73469">
        <w:trPr>
          <w:cantSplit/>
          <w:trHeight w:val="289"/>
          <w:jc w:val="center"/>
        </w:trPr>
        <w:tc>
          <w:tcPr>
            <w:tcW w:w="7920" w:type="dxa"/>
          </w:tcPr>
          <w:p w14:paraId="79A540EE"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14:paraId="53B8F1DB" w14:textId="77777777" w:rsidR="008B3821" w:rsidRPr="007D25B0" w:rsidRDefault="008B3821" w:rsidP="00C73469">
            <w:pPr>
              <w:pStyle w:val="tableheading"/>
              <w:rPr>
                <w:b w:val="0"/>
                <w:lang w:val="en-US" w:eastAsia="ko-KR"/>
              </w:rPr>
            </w:pPr>
          </w:p>
        </w:tc>
      </w:tr>
      <w:tr w:rsidR="008B3821" w:rsidRPr="007D25B0" w14:paraId="7A935D1C" w14:textId="77777777" w:rsidTr="00C73469">
        <w:trPr>
          <w:cantSplit/>
          <w:trHeight w:val="289"/>
          <w:jc w:val="center"/>
        </w:trPr>
        <w:tc>
          <w:tcPr>
            <w:tcW w:w="7920" w:type="dxa"/>
          </w:tcPr>
          <w:p w14:paraId="5884E3B9"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!dependent_slice_segment_flag ) {</w:t>
            </w:r>
          </w:p>
        </w:tc>
        <w:tc>
          <w:tcPr>
            <w:tcW w:w="1152" w:type="dxa"/>
          </w:tcPr>
          <w:p w14:paraId="7D211E46" w14:textId="77777777" w:rsidR="008B3821" w:rsidRPr="007D25B0" w:rsidRDefault="008B3821" w:rsidP="00C73469">
            <w:pPr>
              <w:pStyle w:val="tablecell"/>
              <w:rPr>
                <w:lang w:val="en-US" w:eastAsia="ko-KR"/>
              </w:rPr>
            </w:pPr>
          </w:p>
        </w:tc>
      </w:tr>
      <w:tr w:rsidR="008B3821" w:rsidRPr="007D25B0" w14:paraId="787E5BFE" w14:textId="77777777" w:rsidTr="00C73469">
        <w:trPr>
          <w:cantSplit/>
          <w:trHeight w:val="289"/>
          <w:jc w:val="center"/>
        </w:trPr>
        <w:tc>
          <w:tcPr>
            <w:tcW w:w="7920" w:type="dxa"/>
          </w:tcPr>
          <w:p w14:paraId="0267FAC7"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 = 0</w:t>
            </w:r>
          </w:p>
        </w:tc>
        <w:tc>
          <w:tcPr>
            <w:tcW w:w="1152" w:type="dxa"/>
          </w:tcPr>
          <w:p w14:paraId="6A0C64A7" w14:textId="77777777" w:rsidR="008B3821" w:rsidRPr="007D25B0" w:rsidRDefault="008B3821" w:rsidP="00C73469">
            <w:pPr>
              <w:pStyle w:val="tablecell"/>
              <w:rPr>
                <w:lang w:val="en-US" w:eastAsia="ko-KR"/>
              </w:rPr>
            </w:pPr>
          </w:p>
        </w:tc>
      </w:tr>
      <w:tr w:rsidR="008B3821" w:rsidRPr="007D25B0" w14:paraId="3159E96F" w14:textId="77777777" w:rsidTr="00C73469">
        <w:trPr>
          <w:cantSplit/>
          <w:trHeight w:val="289"/>
          <w:jc w:val="center"/>
        </w:trPr>
        <w:tc>
          <w:tcPr>
            <w:tcW w:w="7920" w:type="dxa"/>
          </w:tcPr>
          <w:p w14:paraId="229C23C0"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num_extra_slice_header_bits &gt; i ) {</w:t>
            </w:r>
          </w:p>
        </w:tc>
        <w:tc>
          <w:tcPr>
            <w:tcW w:w="1152" w:type="dxa"/>
          </w:tcPr>
          <w:p w14:paraId="5B14359F" w14:textId="77777777" w:rsidR="008B3821" w:rsidRPr="007D25B0" w:rsidRDefault="008B3821" w:rsidP="00C73469">
            <w:pPr>
              <w:pStyle w:val="tablecell"/>
              <w:rPr>
                <w:lang w:val="en-US" w:eastAsia="ko-KR"/>
              </w:rPr>
            </w:pPr>
          </w:p>
        </w:tc>
      </w:tr>
      <w:tr w:rsidR="008B3821" w:rsidRPr="007D25B0" w14:paraId="0CB3969F" w14:textId="77777777" w:rsidTr="00C73469">
        <w:trPr>
          <w:cantSplit/>
          <w:trHeight w:val="289"/>
          <w:jc w:val="center"/>
        </w:trPr>
        <w:tc>
          <w:tcPr>
            <w:tcW w:w="7920" w:type="dxa"/>
          </w:tcPr>
          <w:p w14:paraId="615D048A"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w:t>
            </w:r>
          </w:p>
        </w:tc>
        <w:tc>
          <w:tcPr>
            <w:tcW w:w="1152" w:type="dxa"/>
          </w:tcPr>
          <w:p w14:paraId="48840B55" w14:textId="77777777" w:rsidR="008B3821" w:rsidRPr="007D25B0" w:rsidRDefault="008B3821" w:rsidP="00C73469">
            <w:pPr>
              <w:pStyle w:val="tablecell"/>
              <w:rPr>
                <w:lang w:val="en-US" w:eastAsia="ko-KR"/>
              </w:rPr>
            </w:pPr>
          </w:p>
        </w:tc>
      </w:tr>
      <w:tr w:rsidR="008B3821" w:rsidRPr="007D25B0" w14:paraId="10E2AAA1" w14:textId="77777777" w:rsidTr="00C73469">
        <w:trPr>
          <w:cantSplit/>
          <w:trHeight w:val="289"/>
          <w:jc w:val="center"/>
        </w:trPr>
        <w:tc>
          <w:tcPr>
            <w:tcW w:w="7920" w:type="dxa"/>
          </w:tcPr>
          <w:p w14:paraId="60A603F6"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poc_reset_flag</w:t>
            </w:r>
          </w:p>
        </w:tc>
        <w:tc>
          <w:tcPr>
            <w:tcW w:w="1152" w:type="dxa"/>
          </w:tcPr>
          <w:p w14:paraId="5BF2E907"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00932912" w14:textId="77777777" w:rsidTr="00C73469">
        <w:trPr>
          <w:cantSplit/>
          <w:trHeight w:val="289"/>
          <w:jc w:val="center"/>
        </w:trPr>
        <w:tc>
          <w:tcPr>
            <w:tcW w:w="7920" w:type="dxa"/>
          </w:tcPr>
          <w:p w14:paraId="62B8AA58"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616BD339" w14:textId="77777777" w:rsidR="008B3821" w:rsidRPr="007D25B0" w:rsidRDefault="008B3821" w:rsidP="00C73469">
            <w:pPr>
              <w:pStyle w:val="tablecell"/>
              <w:rPr>
                <w:lang w:val="en-US" w:eastAsia="ko-KR"/>
              </w:rPr>
            </w:pPr>
          </w:p>
        </w:tc>
      </w:tr>
      <w:tr w:rsidR="008B3821" w:rsidRPr="007D25B0" w14:paraId="61E950B9" w14:textId="77777777" w:rsidTr="00C73469">
        <w:trPr>
          <w:cantSplit/>
          <w:trHeight w:val="289"/>
          <w:jc w:val="center"/>
        </w:trPr>
        <w:tc>
          <w:tcPr>
            <w:tcW w:w="7920" w:type="dxa"/>
          </w:tcPr>
          <w:p w14:paraId="289B5894"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num_extra_slice_header_bits &gt; i ) {</w:t>
            </w:r>
          </w:p>
        </w:tc>
        <w:tc>
          <w:tcPr>
            <w:tcW w:w="1152" w:type="dxa"/>
          </w:tcPr>
          <w:p w14:paraId="6AA1F2B7" w14:textId="77777777" w:rsidR="008B3821" w:rsidRPr="007D25B0" w:rsidRDefault="008B3821" w:rsidP="00C73469">
            <w:pPr>
              <w:pStyle w:val="tablecell"/>
              <w:rPr>
                <w:lang w:val="en-US" w:eastAsia="ko-KR"/>
              </w:rPr>
            </w:pPr>
          </w:p>
        </w:tc>
      </w:tr>
      <w:tr w:rsidR="008B3821" w:rsidRPr="007D25B0" w14:paraId="22A1F1D8" w14:textId="77777777" w:rsidTr="00C73469">
        <w:trPr>
          <w:cantSplit/>
          <w:trHeight w:val="289"/>
          <w:jc w:val="center"/>
        </w:trPr>
        <w:tc>
          <w:tcPr>
            <w:tcW w:w="7920" w:type="dxa"/>
          </w:tcPr>
          <w:p w14:paraId="4ECAC390"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w:t>
            </w:r>
          </w:p>
        </w:tc>
        <w:tc>
          <w:tcPr>
            <w:tcW w:w="1152" w:type="dxa"/>
          </w:tcPr>
          <w:p w14:paraId="53BD5CE7" w14:textId="77777777" w:rsidR="008B3821" w:rsidRPr="007D25B0" w:rsidRDefault="008B3821" w:rsidP="00C73469">
            <w:pPr>
              <w:pStyle w:val="tablecell"/>
              <w:rPr>
                <w:lang w:val="en-US" w:eastAsia="ko-KR"/>
              </w:rPr>
            </w:pPr>
          </w:p>
        </w:tc>
      </w:tr>
      <w:tr w:rsidR="008B3821" w:rsidRPr="007D25B0" w14:paraId="3A372483" w14:textId="77777777" w:rsidTr="00C73469">
        <w:trPr>
          <w:cantSplit/>
          <w:trHeight w:val="289"/>
          <w:jc w:val="center"/>
        </w:trPr>
        <w:tc>
          <w:tcPr>
            <w:tcW w:w="7920" w:type="dxa"/>
          </w:tcPr>
          <w:p w14:paraId="39C7C2D6"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b/>
                <w:lang w:val="en-US"/>
              </w:rPr>
              <w:t>discardable_flag</w:t>
            </w:r>
          </w:p>
        </w:tc>
        <w:tc>
          <w:tcPr>
            <w:tcW w:w="1152" w:type="dxa"/>
          </w:tcPr>
          <w:p w14:paraId="3F8A5DA4"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65B7033A" w14:textId="77777777" w:rsidTr="00C73469">
        <w:trPr>
          <w:cantSplit/>
          <w:trHeight w:val="289"/>
          <w:jc w:val="center"/>
        </w:trPr>
        <w:tc>
          <w:tcPr>
            <w:tcW w:w="7920" w:type="dxa"/>
          </w:tcPr>
          <w:p w14:paraId="70807773"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0B736A05" w14:textId="77777777" w:rsidR="008B3821" w:rsidRPr="007D25B0" w:rsidRDefault="008B3821" w:rsidP="00C73469">
            <w:pPr>
              <w:pStyle w:val="tablecell"/>
              <w:rPr>
                <w:lang w:val="en-US" w:eastAsia="ko-KR"/>
              </w:rPr>
            </w:pPr>
          </w:p>
        </w:tc>
      </w:tr>
      <w:tr w:rsidR="008B3821" w:rsidRPr="007D25B0" w14:paraId="58A5E3C7" w14:textId="77777777" w:rsidTr="00C73469">
        <w:trPr>
          <w:cantSplit/>
          <w:trHeight w:val="289"/>
          <w:jc w:val="center"/>
        </w:trPr>
        <w:tc>
          <w:tcPr>
            <w:tcW w:w="7920" w:type="dxa"/>
          </w:tcPr>
          <w:p w14:paraId="3903B7DD"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for( </w:t>
            </w:r>
            <w:r w:rsidRPr="007D25B0">
              <w:rPr>
                <w:rFonts w:ascii="Times New Roman" w:hAnsi="Times New Roman"/>
                <w:strike/>
                <w:lang w:val="en-US" w:eastAsia="ko-KR"/>
              </w:rPr>
              <w:t>i = 1</w:t>
            </w:r>
            <w:r w:rsidRPr="007D25B0">
              <w:rPr>
                <w:rFonts w:ascii="Times New Roman" w:hAnsi="Times New Roman"/>
                <w:lang w:val="en-US" w:eastAsia="ko-KR"/>
              </w:rPr>
              <w:t>; i &lt; num_extra_slice_header_bits; i++ )</w:t>
            </w:r>
          </w:p>
        </w:tc>
        <w:tc>
          <w:tcPr>
            <w:tcW w:w="1152" w:type="dxa"/>
          </w:tcPr>
          <w:p w14:paraId="5EB1736C" w14:textId="77777777" w:rsidR="008B3821" w:rsidRPr="007D25B0" w:rsidRDefault="008B3821" w:rsidP="00C73469">
            <w:pPr>
              <w:pStyle w:val="tablecell"/>
              <w:rPr>
                <w:lang w:val="en-US" w:eastAsia="ko-KR"/>
              </w:rPr>
            </w:pPr>
          </w:p>
        </w:tc>
      </w:tr>
      <w:tr w:rsidR="008B3821" w:rsidRPr="007D25B0" w14:paraId="6308894C" w14:textId="77777777" w:rsidTr="00C73469">
        <w:trPr>
          <w:cantSplit/>
          <w:trHeight w:val="289"/>
          <w:jc w:val="center"/>
        </w:trPr>
        <w:tc>
          <w:tcPr>
            <w:tcW w:w="7920" w:type="dxa"/>
          </w:tcPr>
          <w:p w14:paraId="6F20388F"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slice_reserved_flag</w:t>
            </w:r>
            <w:r w:rsidRPr="007D25B0">
              <w:rPr>
                <w:rFonts w:ascii="Times New Roman" w:hAnsi="Times New Roman"/>
                <w:lang w:val="en-US" w:eastAsia="ko-KR"/>
              </w:rPr>
              <w:t>[ i ]</w:t>
            </w:r>
          </w:p>
        </w:tc>
        <w:tc>
          <w:tcPr>
            <w:tcW w:w="1152" w:type="dxa"/>
          </w:tcPr>
          <w:p w14:paraId="4226BC09"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3D4432B9" w14:textId="77777777" w:rsidTr="00C73469">
        <w:trPr>
          <w:cantSplit/>
          <w:trHeight w:val="289"/>
          <w:jc w:val="center"/>
        </w:trPr>
        <w:tc>
          <w:tcPr>
            <w:tcW w:w="7920" w:type="dxa"/>
          </w:tcPr>
          <w:p w14:paraId="59881541"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bCs/>
                <w:lang w:val="en-US"/>
              </w:rPr>
              <w:t>slice_type</w:t>
            </w:r>
          </w:p>
        </w:tc>
        <w:tc>
          <w:tcPr>
            <w:tcW w:w="1152" w:type="dxa"/>
          </w:tcPr>
          <w:p w14:paraId="54A446FD" w14:textId="77777777" w:rsidR="008B3821" w:rsidRPr="007D25B0" w:rsidRDefault="008B3821" w:rsidP="00C73469">
            <w:pPr>
              <w:pStyle w:val="tableheading"/>
              <w:rPr>
                <w:b w:val="0"/>
                <w:lang w:val="en-US"/>
              </w:rPr>
            </w:pPr>
            <w:r w:rsidRPr="007D25B0">
              <w:rPr>
                <w:b w:val="0"/>
                <w:lang w:val="en-US"/>
              </w:rPr>
              <w:t>ue(v)</w:t>
            </w:r>
          </w:p>
        </w:tc>
      </w:tr>
      <w:tr w:rsidR="008B3821" w:rsidRPr="007D25B0" w14:paraId="7B8046FC" w14:textId="77777777" w:rsidTr="00C73469">
        <w:trPr>
          <w:cantSplit/>
          <w:trHeight w:val="289"/>
          <w:jc w:val="center"/>
        </w:trPr>
        <w:tc>
          <w:tcPr>
            <w:tcW w:w="7920" w:type="dxa"/>
          </w:tcPr>
          <w:p w14:paraId="7C5AC2BD"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output_flag_present_flag )</w:t>
            </w:r>
          </w:p>
        </w:tc>
        <w:tc>
          <w:tcPr>
            <w:tcW w:w="1152" w:type="dxa"/>
          </w:tcPr>
          <w:p w14:paraId="40EDBD34" w14:textId="77777777" w:rsidR="008B3821" w:rsidRPr="007D25B0" w:rsidRDefault="008B3821" w:rsidP="00C73469">
            <w:pPr>
              <w:pStyle w:val="tablecell"/>
              <w:rPr>
                <w:lang w:val="en-US"/>
              </w:rPr>
            </w:pPr>
          </w:p>
        </w:tc>
      </w:tr>
      <w:tr w:rsidR="008B3821" w:rsidRPr="007D25B0" w14:paraId="28B5A602"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3301C40"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14:paraId="67B86989" w14:textId="77777777" w:rsidR="008B3821" w:rsidRPr="007D25B0" w:rsidRDefault="008B3821" w:rsidP="00C73469">
            <w:pPr>
              <w:pStyle w:val="tablecell"/>
              <w:rPr>
                <w:lang w:val="en-US"/>
              </w:rPr>
            </w:pPr>
            <w:r w:rsidRPr="007D25B0">
              <w:rPr>
                <w:lang w:val="en-US"/>
              </w:rPr>
              <w:t>u(1)</w:t>
            </w:r>
          </w:p>
        </w:tc>
      </w:tr>
      <w:tr w:rsidR="008B3821" w:rsidRPr="007D25B0" w14:paraId="59CEFE0A"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BAE6128"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14:paraId="4BD231D8" w14:textId="77777777" w:rsidR="008B3821" w:rsidRPr="007D25B0" w:rsidRDefault="008B3821" w:rsidP="00C73469">
            <w:pPr>
              <w:pStyle w:val="tablecell"/>
              <w:rPr>
                <w:lang w:val="en-US"/>
              </w:rPr>
            </w:pPr>
          </w:p>
        </w:tc>
      </w:tr>
      <w:tr w:rsidR="008B3821" w:rsidRPr="007D25B0" w14:paraId="2790AA7A"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4F4A5EA"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14:paraId="688DEB81" w14:textId="77777777" w:rsidR="008B3821" w:rsidRPr="007D25B0" w:rsidRDefault="008B3821" w:rsidP="00C73469">
            <w:pPr>
              <w:pStyle w:val="tablecell"/>
              <w:rPr>
                <w:lang w:val="en-US"/>
              </w:rPr>
            </w:pPr>
            <w:r w:rsidRPr="007D25B0">
              <w:rPr>
                <w:lang w:val="en-US"/>
              </w:rPr>
              <w:t>u(2)</w:t>
            </w:r>
          </w:p>
        </w:tc>
      </w:tr>
      <w:tr w:rsidR="008B3821" w:rsidRPr="007D25B0" w14:paraId="3888EE0E" w14:textId="77777777" w:rsidTr="00C73469">
        <w:trPr>
          <w:cantSplit/>
          <w:trHeight w:val="289"/>
          <w:jc w:val="center"/>
        </w:trPr>
        <w:tc>
          <w:tcPr>
            <w:tcW w:w="7920" w:type="dxa"/>
          </w:tcPr>
          <w:p w14:paraId="73E8D266"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eastAsia="ko-KR"/>
              </w:rPr>
              <w:tab/>
            </w:r>
            <w:r w:rsidRPr="007D25B0">
              <w:rPr>
                <w:rFonts w:ascii="Times New Roman" w:hAnsi="Times New Roman"/>
                <w:bCs/>
                <w:lang w:val="en-US"/>
              </w:rPr>
              <w:tab/>
              <w:t>if( nuh_layer_id &gt; 0  | |</w:t>
            </w:r>
            <w:r w:rsidRPr="007D25B0">
              <w:rPr>
                <w:rFonts w:ascii="Times New Roman" w:hAnsi="Times New Roman"/>
                <w:bCs/>
                <w:lang w:val="en-US"/>
              </w:rPr>
              <w:br/>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 xml:space="preserve">( </w:t>
            </w:r>
            <w:r w:rsidRPr="007D25B0">
              <w:rPr>
                <w:rFonts w:ascii="Times New Roman" w:hAnsi="Times New Roman"/>
                <w:lang w:val="en-US"/>
              </w:rPr>
              <w:t>nal_unit_type  !=  IDR_W_RADL  &amp;&amp;  nal_unit_type  !=  IDR_N_LP )</w:t>
            </w:r>
            <w:r w:rsidRPr="007D25B0">
              <w:rPr>
                <w:rFonts w:ascii="Times New Roman" w:hAnsi="Times New Roman"/>
                <w:bCs/>
                <w:lang w:val="en-US"/>
              </w:rPr>
              <w:t xml:space="preserve"> ) {</w:t>
            </w:r>
          </w:p>
        </w:tc>
        <w:tc>
          <w:tcPr>
            <w:tcW w:w="1152" w:type="dxa"/>
          </w:tcPr>
          <w:p w14:paraId="45DC8937" w14:textId="77777777" w:rsidR="008B3821" w:rsidRPr="007D25B0" w:rsidRDefault="008B3821" w:rsidP="00C73469">
            <w:pPr>
              <w:pStyle w:val="tablecell"/>
              <w:rPr>
                <w:lang w:val="en-US"/>
              </w:rPr>
            </w:pPr>
          </w:p>
        </w:tc>
      </w:tr>
      <w:tr w:rsidR="008B3821" w:rsidRPr="007D25B0" w14:paraId="2D03AA6A" w14:textId="77777777" w:rsidTr="00C73469">
        <w:trPr>
          <w:cantSplit/>
          <w:trHeight w:val="289"/>
          <w:jc w:val="center"/>
        </w:trPr>
        <w:tc>
          <w:tcPr>
            <w:tcW w:w="7920" w:type="dxa"/>
          </w:tcPr>
          <w:p w14:paraId="78215836"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bCs/>
                <w:lang w:val="en-US"/>
              </w:rPr>
              <w:t>slice_pic_order_cnt_lsb</w:t>
            </w:r>
          </w:p>
        </w:tc>
        <w:tc>
          <w:tcPr>
            <w:tcW w:w="1152" w:type="dxa"/>
          </w:tcPr>
          <w:p w14:paraId="32421A9C" w14:textId="77777777" w:rsidR="008B3821" w:rsidRPr="007D25B0" w:rsidRDefault="008B3821" w:rsidP="00C73469">
            <w:pPr>
              <w:pStyle w:val="tablecell"/>
              <w:rPr>
                <w:lang w:val="en-US"/>
              </w:rPr>
            </w:pPr>
            <w:r w:rsidRPr="007D25B0">
              <w:rPr>
                <w:lang w:val="en-US"/>
              </w:rPr>
              <w:t>u(v)</w:t>
            </w:r>
          </w:p>
        </w:tc>
      </w:tr>
      <w:tr w:rsidR="008B3821" w:rsidRPr="007D25B0" w14:paraId="0DA62C7C" w14:textId="77777777" w:rsidTr="00C73469">
        <w:trPr>
          <w:cantSplit/>
          <w:trHeight w:val="289"/>
          <w:jc w:val="center"/>
        </w:trPr>
        <w:tc>
          <w:tcPr>
            <w:tcW w:w="7920" w:type="dxa"/>
          </w:tcPr>
          <w:p w14:paraId="00AD72E3"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lang w:val="en-US"/>
              </w:rPr>
              <w:t>nal_unit_type  !=  IDR_W_RADL  &amp;&amp;  nal_unit_type  !=  IDR_N_LP ) {</w:t>
            </w:r>
          </w:p>
        </w:tc>
        <w:tc>
          <w:tcPr>
            <w:tcW w:w="1152" w:type="dxa"/>
          </w:tcPr>
          <w:p w14:paraId="191D21CB" w14:textId="77777777" w:rsidR="008B3821" w:rsidRPr="007D25B0" w:rsidRDefault="008B3821" w:rsidP="00C73469">
            <w:pPr>
              <w:pStyle w:val="tablecell"/>
              <w:rPr>
                <w:lang w:val="en-US"/>
              </w:rPr>
            </w:pPr>
          </w:p>
        </w:tc>
      </w:tr>
      <w:tr w:rsidR="008B3821" w:rsidRPr="007D25B0" w14:paraId="3A5BCAF8" w14:textId="77777777" w:rsidTr="00C73469">
        <w:trPr>
          <w:cantSplit/>
          <w:trHeight w:val="289"/>
          <w:jc w:val="center"/>
        </w:trPr>
        <w:tc>
          <w:tcPr>
            <w:tcW w:w="7920" w:type="dxa"/>
          </w:tcPr>
          <w:p w14:paraId="3B0557D1"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short_term_ref_pic_set_sps_flag</w:t>
            </w:r>
          </w:p>
        </w:tc>
        <w:tc>
          <w:tcPr>
            <w:tcW w:w="1152" w:type="dxa"/>
          </w:tcPr>
          <w:p w14:paraId="5706C90D" w14:textId="77777777" w:rsidR="008B3821" w:rsidRPr="007D25B0" w:rsidRDefault="008B3821" w:rsidP="00C73469">
            <w:pPr>
              <w:pStyle w:val="tablecell"/>
              <w:rPr>
                <w:lang w:val="en-US"/>
              </w:rPr>
            </w:pPr>
            <w:r w:rsidRPr="007D25B0">
              <w:rPr>
                <w:lang w:val="en-US"/>
              </w:rPr>
              <w:t>u(1)</w:t>
            </w:r>
          </w:p>
        </w:tc>
      </w:tr>
      <w:tr w:rsidR="008B3821" w:rsidRPr="007D25B0" w14:paraId="0D2541A6" w14:textId="77777777" w:rsidTr="00C73469">
        <w:trPr>
          <w:cantSplit/>
          <w:trHeight w:val="289"/>
          <w:jc w:val="center"/>
        </w:trPr>
        <w:tc>
          <w:tcPr>
            <w:tcW w:w="7920" w:type="dxa"/>
          </w:tcPr>
          <w:p w14:paraId="6E865E5D"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!short_term_ref_pic_set_sps_flag )</w:t>
            </w:r>
          </w:p>
        </w:tc>
        <w:tc>
          <w:tcPr>
            <w:tcW w:w="1152" w:type="dxa"/>
          </w:tcPr>
          <w:p w14:paraId="33DF008F" w14:textId="77777777" w:rsidR="008B3821" w:rsidRPr="007D25B0" w:rsidRDefault="008B3821" w:rsidP="00C73469">
            <w:pPr>
              <w:pStyle w:val="tablecell"/>
              <w:rPr>
                <w:lang w:val="en-US"/>
              </w:rPr>
            </w:pPr>
          </w:p>
        </w:tc>
      </w:tr>
      <w:tr w:rsidR="008B3821" w:rsidRPr="007D25B0" w14:paraId="4D09C1EB" w14:textId="77777777" w:rsidTr="00C73469">
        <w:trPr>
          <w:cantSplit/>
          <w:trHeight w:val="289"/>
          <w:jc w:val="center"/>
        </w:trPr>
        <w:tc>
          <w:tcPr>
            <w:tcW w:w="7920" w:type="dxa"/>
          </w:tcPr>
          <w:p w14:paraId="69542CA8"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short_term_ref_pic_set( </w:t>
            </w:r>
            <w:r w:rsidRPr="007D25B0">
              <w:rPr>
                <w:rFonts w:ascii="Times New Roman" w:hAnsi="Times New Roman"/>
                <w:bCs/>
                <w:lang w:val="en-US"/>
              </w:rPr>
              <w:t>num_short_term_ref_pic_sets </w:t>
            </w:r>
            <w:r w:rsidRPr="007D25B0">
              <w:rPr>
                <w:rFonts w:ascii="Times New Roman" w:hAnsi="Times New Roman"/>
                <w:lang w:val="en-US" w:eastAsia="ko-KR"/>
              </w:rPr>
              <w:t>)</w:t>
            </w:r>
          </w:p>
        </w:tc>
        <w:tc>
          <w:tcPr>
            <w:tcW w:w="1152" w:type="dxa"/>
          </w:tcPr>
          <w:p w14:paraId="5D422171" w14:textId="77777777" w:rsidR="008B3821" w:rsidRPr="007D25B0" w:rsidRDefault="008B3821" w:rsidP="00C73469">
            <w:pPr>
              <w:pStyle w:val="tablecell"/>
              <w:rPr>
                <w:lang w:val="en-US"/>
              </w:rPr>
            </w:pPr>
          </w:p>
        </w:tc>
      </w:tr>
      <w:tr w:rsidR="008B3821" w:rsidRPr="007D25B0" w14:paraId="16179E4F" w14:textId="77777777" w:rsidTr="00C73469">
        <w:trPr>
          <w:cantSplit/>
          <w:trHeight w:val="289"/>
          <w:jc w:val="center"/>
        </w:trPr>
        <w:tc>
          <w:tcPr>
            <w:tcW w:w="7920" w:type="dxa"/>
          </w:tcPr>
          <w:p w14:paraId="0A61345C"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else if( </w:t>
            </w:r>
            <w:r w:rsidRPr="007D25B0">
              <w:rPr>
                <w:rFonts w:ascii="Times New Roman" w:hAnsi="Times New Roman"/>
                <w:bCs/>
                <w:lang w:val="en-US"/>
              </w:rPr>
              <w:t>num_short_term_ref_pic_sets &gt; 1</w:t>
            </w:r>
            <w:r w:rsidRPr="007D25B0">
              <w:rPr>
                <w:rFonts w:ascii="Times New Roman" w:hAnsi="Times New Roman"/>
                <w:lang w:val="en-US" w:eastAsia="ko-KR"/>
              </w:rPr>
              <w:t xml:space="preserve"> )</w:t>
            </w:r>
          </w:p>
        </w:tc>
        <w:tc>
          <w:tcPr>
            <w:tcW w:w="1152" w:type="dxa"/>
          </w:tcPr>
          <w:p w14:paraId="4E2254AF" w14:textId="77777777" w:rsidR="008B3821" w:rsidRPr="007D25B0" w:rsidRDefault="008B3821" w:rsidP="00C73469">
            <w:pPr>
              <w:pStyle w:val="tablecell"/>
              <w:rPr>
                <w:lang w:val="en-US"/>
              </w:rPr>
            </w:pPr>
          </w:p>
        </w:tc>
      </w:tr>
      <w:tr w:rsidR="008B3821" w:rsidRPr="007D25B0" w14:paraId="26B8D354" w14:textId="77777777" w:rsidTr="00C73469">
        <w:trPr>
          <w:cantSplit/>
          <w:trHeight w:val="289"/>
          <w:jc w:val="center"/>
        </w:trPr>
        <w:tc>
          <w:tcPr>
            <w:tcW w:w="7920" w:type="dxa"/>
          </w:tcPr>
          <w:p w14:paraId="23210349"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short_term_ref_pic_set_idx</w:t>
            </w:r>
          </w:p>
        </w:tc>
        <w:tc>
          <w:tcPr>
            <w:tcW w:w="1152" w:type="dxa"/>
          </w:tcPr>
          <w:p w14:paraId="4487BF0B" w14:textId="77777777" w:rsidR="008B3821" w:rsidRPr="007D25B0" w:rsidRDefault="008B3821" w:rsidP="00C73469">
            <w:pPr>
              <w:pStyle w:val="tablecell"/>
              <w:rPr>
                <w:lang w:val="en-US"/>
              </w:rPr>
            </w:pPr>
            <w:r w:rsidRPr="007D25B0">
              <w:rPr>
                <w:lang w:val="en-US"/>
              </w:rPr>
              <w:t>u(v)</w:t>
            </w:r>
          </w:p>
        </w:tc>
      </w:tr>
      <w:tr w:rsidR="008B3821" w:rsidRPr="007D25B0" w14:paraId="5CADFFCE" w14:textId="77777777" w:rsidTr="00C73469">
        <w:trPr>
          <w:cantSplit/>
          <w:trHeight w:val="289"/>
          <w:jc w:val="center"/>
        </w:trPr>
        <w:tc>
          <w:tcPr>
            <w:tcW w:w="7920" w:type="dxa"/>
          </w:tcPr>
          <w:p w14:paraId="1B8FF830"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rFonts w:ascii="Times New Roman" w:hAnsi="Times New Roman"/>
                <w:bCs/>
                <w:lang w:val="en-US" w:eastAsia="ko-KR"/>
              </w:rPr>
              <w:t>long_term_ref_pics_present_flag ) {</w:t>
            </w:r>
          </w:p>
        </w:tc>
        <w:tc>
          <w:tcPr>
            <w:tcW w:w="1152" w:type="dxa"/>
          </w:tcPr>
          <w:p w14:paraId="7D310587" w14:textId="77777777" w:rsidR="008B3821" w:rsidRPr="007D25B0" w:rsidRDefault="008B3821" w:rsidP="00C73469">
            <w:pPr>
              <w:pStyle w:val="tablecell"/>
              <w:rPr>
                <w:lang w:val="en-US"/>
              </w:rPr>
            </w:pPr>
          </w:p>
        </w:tc>
      </w:tr>
      <w:tr w:rsidR="008B3821" w:rsidRPr="007D25B0" w14:paraId="75DC190F" w14:textId="77777777" w:rsidTr="00C73469">
        <w:trPr>
          <w:cantSplit/>
          <w:trHeight w:val="289"/>
          <w:jc w:val="center"/>
        </w:trPr>
        <w:tc>
          <w:tcPr>
            <w:tcW w:w="7920" w:type="dxa"/>
          </w:tcPr>
          <w:p w14:paraId="1A3B741B"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lang w:val="en-US" w:eastAsia="ko-KR"/>
              </w:rPr>
              <w:t>if( num_long_term_ref_pics_sps &gt; 0 )</w:t>
            </w:r>
          </w:p>
        </w:tc>
        <w:tc>
          <w:tcPr>
            <w:tcW w:w="1152" w:type="dxa"/>
          </w:tcPr>
          <w:p w14:paraId="75E1E35B" w14:textId="77777777" w:rsidR="008B3821" w:rsidRPr="007D25B0" w:rsidRDefault="008B3821" w:rsidP="00C73469">
            <w:pPr>
              <w:pStyle w:val="tablecell"/>
              <w:rPr>
                <w:lang w:val="en-US"/>
              </w:rPr>
            </w:pPr>
          </w:p>
        </w:tc>
      </w:tr>
      <w:tr w:rsidR="008B3821" w:rsidRPr="007D25B0" w14:paraId="1ABB5D6E" w14:textId="77777777" w:rsidTr="00C73469">
        <w:trPr>
          <w:cantSplit/>
          <w:trHeight w:val="289"/>
          <w:jc w:val="center"/>
        </w:trPr>
        <w:tc>
          <w:tcPr>
            <w:tcW w:w="7920" w:type="dxa"/>
          </w:tcPr>
          <w:p w14:paraId="17BA5029"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num_long_term_sps</w:t>
            </w:r>
          </w:p>
        </w:tc>
        <w:tc>
          <w:tcPr>
            <w:tcW w:w="1152" w:type="dxa"/>
          </w:tcPr>
          <w:p w14:paraId="61A1E42C" w14:textId="77777777" w:rsidR="008B3821" w:rsidRPr="007D25B0" w:rsidRDefault="008B3821" w:rsidP="00C73469">
            <w:pPr>
              <w:pStyle w:val="tablecell"/>
              <w:rPr>
                <w:lang w:val="en-US"/>
              </w:rPr>
            </w:pPr>
            <w:r w:rsidRPr="007D25B0">
              <w:rPr>
                <w:lang w:val="en-US"/>
              </w:rPr>
              <w:t>ue(v)</w:t>
            </w:r>
          </w:p>
        </w:tc>
      </w:tr>
      <w:tr w:rsidR="008B3821" w:rsidRPr="007D25B0" w14:paraId="2A322098" w14:textId="77777777" w:rsidTr="00C73469">
        <w:trPr>
          <w:cantSplit/>
          <w:trHeight w:val="289"/>
          <w:jc w:val="center"/>
        </w:trPr>
        <w:tc>
          <w:tcPr>
            <w:tcW w:w="7920" w:type="dxa"/>
          </w:tcPr>
          <w:p w14:paraId="20FBF897"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num_long_term_pics</w:t>
            </w:r>
          </w:p>
        </w:tc>
        <w:tc>
          <w:tcPr>
            <w:tcW w:w="1152" w:type="dxa"/>
          </w:tcPr>
          <w:p w14:paraId="7D7C7219" w14:textId="77777777" w:rsidR="008B3821" w:rsidRPr="007D25B0" w:rsidRDefault="008B3821" w:rsidP="00C73469">
            <w:pPr>
              <w:pStyle w:val="tablecell"/>
              <w:rPr>
                <w:lang w:val="en-US"/>
              </w:rPr>
            </w:pPr>
            <w:r w:rsidRPr="007D25B0">
              <w:rPr>
                <w:lang w:val="en-US"/>
              </w:rPr>
              <w:t>ue(v)</w:t>
            </w:r>
          </w:p>
        </w:tc>
      </w:tr>
      <w:tr w:rsidR="008B3821" w:rsidRPr="007D25B0" w14:paraId="3C462465" w14:textId="77777777" w:rsidTr="00C73469">
        <w:trPr>
          <w:cantSplit/>
          <w:trHeight w:val="289"/>
          <w:jc w:val="center"/>
        </w:trPr>
        <w:tc>
          <w:tcPr>
            <w:tcW w:w="7920" w:type="dxa"/>
          </w:tcPr>
          <w:p w14:paraId="60193644"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for( i = 0; i &lt; num_long_term_sps + num_long_term_pics; i++ ) {</w:t>
            </w:r>
          </w:p>
        </w:tc>
        <w:tc>
          <w:tcPr>
            <w:tcW w:w="1152" w:type="dxa"/>
          </w:tcPr>
          <w:p w14:paraId="4243C0BF" w14:textId="77777777" w:rsidR="008B3821" w:rsidRPr="007D25B0" w:rsidRDefault="008B3821" w:rsidP="00C73469">
            <w:pPr>
              <w:pStyle w:val="tablecell"/>
              <w:rPr>
                <w:lang w:val="en-US"/>
              </w:rPr>
            </w:pPr>
          </w:p>
        </w:tc>
      </w:tr>
      <w:tr w:rsidR="008B3821" w:rsidRPr="007D25B0" w14:paraId="2E30915E" w14:textId="77777777" w:rsidTr="00C73469">
        <w:trPr>
          <w:cantSplit/>
          <w:trHeight w:val="289"/>
          <w:jc w:val="center"/>
        </w:trPr>
        <w:tc>
          <w:tcPr>
            <w:tcW w:w="7920" w:type="dxa"/>
          </w:tcPr>
          <w:p w14:paraId="69EF1BB1"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i &lt; num_long_term_sps ) {</w:t>
            </w:r>
          </w:p>
        </w:tc>
        <w:tc>
          <w:tcPr>
            <w:tcW w:w="1152" w:type="dxa"/>
          </w:tcPr>
          <w:p w14:paraId="15064FD0" w14:textId="77777777" w:rsidR="008B3821" w:rsidRPr="007D25B0" w:rsidRDefault="008B3821" w:rsidP="00C73469">
            <w:pPr>
              <w:pStyle w:val="tablecell"/>
              <w:rPr>
                <w:lang w:val="en-US"/>
              </w:rPr>
            </w:pPr>
          </w:p>
        </w:tc>
      </w:tr>
      <w:tr w:rsidR="008B3821" w:rsidRPr="007D25B0" w14:paraId="67C713F8" w14:textId="77777777" w:rsidTr="00C73469">
        <w:trPr>
          <w:cantSplit/>
          <w:trHeight w:val="289"/>
          <w:jc w:val="center"/>
        </w:trPr>
        <w:tc>
          <w:tcPr>
            <w:tcW w:w="7920" w:type="dxa"/>
          </w:tcPr>
          <w:p w14:paraId="18457C79"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num_long_term_ref_pics_sps &gt; 1 )</w:t>
            </w:r>
          </w:p>
        </w:tc>
        <w:tc>
          <w:tcPr>
            <w:tcW w:w="1152" w:type="dxa"/>
          </w:tcPr>
          <w:p w14:paraId="3CC4DFB6" w14:textId="77777777" w:rsidR="008B3821" w:rsidRPr="007D25B0" w:rsidRDefault="008B3821" w:rsidP="00C73469">
            <w:pPr>
              <w:pStyle w:val="tablecell"/>
              <w:rPr>
                <w:lang w:val="en-US"/>
              </w:rPr>
            </w:pPr>
          </w:p>
        </w:tc>
      </w:tr>
      <w:tr w:rsidR="008B3821" w:rsidRPr="007D25B0" w14:paraId="28B0A9D5" w14:textId="77777777" w:rsidTr="00C73469">
        <w:trPr>
          <w:cantSplit/>
          <w:trHeight w:val="289"/>
          <w:jc w:val="center"/>
        </w:trPr>
        <w:tc>
          <w:tcPr>
            <w:tcW w:w="7920" w:type="dxa"/>
          </w:tcPr>
          <w:p w14:paraId="5B55FC8A"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lt_idx_sps</w:t>
            </w:r>
            <w:r w:rsidRPr="007D25B0">
              <w:rPr>
                <w:rFonts w:ascii="Times New Roman" w:hAnsi="Times New Roman"/>
                <w:lang w:val="en-US" w:eastAsia="ko-KR"/>
              </w:rPr>
              <w:t>[ i ]</w:t>
            </w:r>
          </w:p>
        </w:tc>
        <w:tc>
          <w:tcPr>
            <w:tcW w:w="1152" w:type="dxa"/>
          </w:tcPr>
          <w:p w14:paraId="0CC6261C" w14:textId="77777777" w:rsidR="008B3821" w:rsidRPr="007D25B0" w:rsidRDefault="008B3821" w:rsidP="00C73469">
            <w:pPr>
              <w:pStyle w:val="tablecell"/>
              <w:rPr>
                <w:lang w:val="en-US"/>
              </w:rPr>
            </w:pPr>
            <w:r w:rsidRPr="007D25B0">
              <w:rPr>
                <w:lang w:val="en-US"/>
              </w:rPr>
              <w:t>u(v)</w:t>
            </w:r>
          </w:p>
        </w:tc>
      </w:tr>
      <w:tr w:rsidR="008B3821" w:rsidRPr="007D25B0" w14:paraId="57BF6347" w14:textId="77777777" w:rsidTr="00C73469">
        <w:trPr>
          <w:cantSplit/>
          <w:trHeight w:val="289"/>
          <w:jc w:val="center"/>
        </w:trPr>
        <w:tc>
          <w:tcPr>
            <w:tcW w:w="7920" w:type="dxa"/>
          </w:tcPr>
          <w:p w14:paraId="1C7029EC"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 else {</w:t>
            </w:r>
          </w:p>
        </w:tc>
        <w:tc>
          <w:tcPr>
            <w:tcW w:w="1152" w:type="dxa"/>
          </w:tcPr>
          <w:p w14:paraId="1604F889" w14:textId="77777777" w:rsidR="008B3821" w:rsidRPr="007D25B0" w:rsidRDefault="008B3821" w:rsidP="00C73469">
            <w:pPr>
              <w:pStyle w:val="tablecell"/>
              <w:rPr>
                <w:lang w:val="en-US"/>
              </w:rPr>
            </w:pPr>
          </w:p>
        </w:tc>
      </w:tr>
      <w:tr w:rsidR="008B3821" w:rsidRPr="007D25B0" w14:paraId="58AB1F39" w14:textId="77777777" w:rsidTr="00C73469">
        <w:trPr>
          <w:cantSplit/>
          <w:trHeight w:val="289"/>
          <w:jc w:val="center"/>
        </w:trPr>
        <w:tc>
          <w:tcPr>
            <w:tcW w:w="7920" w:type="dxa"/>
          </w:tcPr>
          <w:p w14:paraId="64508DE2"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lastRenderedPageBreak/>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poc_lsb_lt</w:t>
            </w:r>
            <w:r w:rsidRPr="007D25B0">
              <w:rPr>
                <w:rFonts w:ascii="Times New Roman" w:hAnsi="Times New Roman"/>
                <w:lang w:val="en-US" w:eastAsia="ko-KR"/>
              </w:rPr>
              <w:t>[ i ]</w:t>
            </w:r>
          </w:p>
        </w:tc>
        <w:tc>
          <w:tcPr>
            <w:tcW w:w="1152" w:type="dxa"/>
          </w:tcPr>
          <w:p w14:paraId="015FF0F2" w14:textId="77777777" w:rsidR="008B3821" w:rsidRPr="007D25B0" w:rsidRDefault="008B3821" w:rsidP="00C73469">
            <w:pPr>
              <w:pStyle w:val="tablecell"/>
              <w:rPr>
                <w:lang w:val="en-US"/>
              </w:rPr>
            </w:pPr>
            <w:r w:rsidRPr="007D25B0">
              <w:rPr>
                <w:lang w:val="en-US"/>
              </w:rPr>
              <w:t>u(v)</w:t>
            </w:r>
          </w:p>
        </w:tc>
      </w:tr>
      <w:tr w:rsidR="008B3821" w:rsidRPr="007D25B0" w14:paraId="09F0C6AB" w14:textId="77777777" w:rsidTr="00C73469">
        <w:trPr>
          <w:cantSplit/>
          <w:trHeight w:val="289"/>
          <w:jc w:val="center"/>
        </w:trPr>
        <w:tc>
          <w:tcPr>
            <w:tcW w:w="7920" w:type="dxa"/>
          </w:tcPr>
          <w:p w14:paraId="37D9A719" w14:textId="77777777"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rPr>
              <w:t>used_by_curr_pic_lt_flag</w:t>
            </w:r>
            <w:r w:rsidRPr="007D25B0">
              <w:rPr>
                <w:rFonts w:ascii="Times New Roman" w:hAnsi="Times New Roman"/>
                <w:lang w:val="en-US"/>
              </w:rPr>
              <w:t>[ i ]</w:t>
            </w:r>
          </w:p>
        </w:tc>
        <w:tc>
          <w:tcPr>
            <w:tcW w:w="1152" w:type="dxa"/>
          </w:tcPr>
          <w:p w14:paraId="33EC43C6" w14:textId="77777777" w:rsidR="008B3821" w:rsidRPr="007D25B0" w:rsidRDefault="008B3821" w:rsidP="00C73469">
            <w:pPr>
              <w:pStyle w:val="tablecell"/>
              <w:rPr>
                <w:lang w:val="en-US"/>
              </w:rPr>
            </w:pPr>
            <w:r w:rsidRPr="007D25B0">
              <w:rPr>
                <w:lang w:val="en-US"/>
              </w:rPr>
              <w:t>u(1)</w:t>
            </w:r>
          </w:p>
        </w:tc>
      </w:tr>
      <w:tr w:rsidR="008B3821" w:rsidRPr="007D25B0" w14:paraId="19CA07A2" w14:textId="77777777" w:rsidTr="00C73469">
        <w:trPr>
          <w:cantSplit/>
          <w:trHeight w:val="289"/>
          <w:jc w:val="center"/>
        </w:trPr>
        <w:tc>
          <w:tcPr>
            <w:tcW w:w="7920" w:type="dxa"/>
          </w:tcPr>
          <w:p w14:paraId="75024963" w14:textId="77777777"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2" w:type="dxa"/>
          </w:tcPr>
          <w:p w14:paraId="73C64ECD" w14:textId="77777777" w:rsidR="008B3821" w:rsidRPr="007D25B0" w:rsidRDefault="008B3821" w:rsidP="00C73469">
            <w:pPr>
              <w:pStyle w:val="tablecell"/>
              <w:rPr>
                <w:lang w:val="en-US"/>
              </w:rPr>
            </w:pPr>
          </w:p>
        </w:tc>
      </w:tr>
      <w:tr w:rsidR="008B3821" w:rsidRPr="007D25B0" w14:paraId="1F6EA3D0" w14:textId="77777777" w:rsidTr="00C73469">
        <w:trPr>
          <w:cantSplit/>
          <w:trHeight w:val="289"/>
          <w:jc w:val="center"/>
        </w:trPr>
        <w:tc>
          <w:tcPr>
            <w:tcW w:w="7920" w:type="dxa"/>
          </w:tcPr>
          <w:p w14:paraId="7693A0C0" w14:textId="77777777"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delta_poc_msb_present_flag</w:t>
            </w:r>
            <w:r w:rsidRPr="007D25B0">
              <w:rPr>
                <w:rFonts w:ascii="Times New Roman" w:hAnsi="Times New Roman"/>
                <w:lang w:val="en-US" w:eastAsia="ko-KR"/>
              </w:rPr>
              <w:t>[ i ]</w:t>
            </w:r>
          </w:p>
        </w:tc>
        <w:tc>
          <w:tcPr>
            <w:tcW w:w="1152" w:type="dxa"/>
          </w:tcPr>
          <w:p w14:paraId="188AC9DB" w14:textId="77777777" w:rsidR="008B3821" w:rsidRPr="007D25B0" w:rsidRDefault="008B3821" w:rsidP="00C73469">
            <w:pPr>
              <w:pStyle w:val="tablecell"/>
              <w:rPr>
                <w:lang w:val="en-US"/>
              </w:rPr>
            </w:pPr>
            <w:r w:rsidRPr="007D25B0">
              <w:rPr>
                <w:lang w:val="en-US"/>
              </w:rPr>
              <w:t>u(1)</w:t>
            </w:r>
          </w:p>
        </w:tc>
      </w:tr>
      <w:tr w:rsidR="008B3821" w:rsidRPr="007D25B0" w14:paraId="6F23BB9A" w14:textId="77777777" w:rsidTr="00C73469">
        <w:trPr>
          <w:cantSplit/>
          <w:trHeight w:val="289"/>
          <w:jc w:val="center"/>
        </w:trPr>
        <w:tc>
          <w:tcPr>
            <w:tcW w:w="7920" w:type="dxa"/>
          </w:tcPr>
          <w:p w14:paraId="728F2073" w14:textId="77777777"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 xml:space="preserve">if( </w:t>
            </w:r>
            <w:r w:rsidRPr="007D25B0">
              <w:rPr>
                <w:rFonts w:ascii="Times New Roman" w:hAnsi="Times New Roman"/>
                <w:lang w:val="en-US" w:eastAsia="ko-KR"/>
              </w:rPr>
              <w:t>delta_poc_msb_present_flag[ i ]</w:t>
            </w:r>
            <w:r w:rsidRPr="007D25B0">
              <w:rPr>
                <w:rFonts w:ascii="Times New Roman" w:hAnsi="Times New Roman"/>
                <w:bCs/>
                <w:lang w:val="en-US" w:eastAsia="ko-KR"/>
              </w:rPr>
              <w:t xml:space="preserve"> )</w:t>
            </w:r>
          </w:p>
        </w:tc>
        <w:tc>
          <w:tcPr>
            <w:tcW w:w="1152" w:type="dxa"/>
          </w:tcPr>
          <w:p w14:paraId="77DCDD53" w14:textId="77777777" w:rsidR="008B3821" w:rsidRPr="007D25B0" w:rsidRDefault="008B3821" w:rsidP="00C73469">
            <w:pPr>
              <w:pStyle w:val="tablecell"/>
              <w:rPr>
                <w:lang w:val="en-US"/>
              </w:rPr>
            </w:pPr>
          </w:p>
        </w:tc>
      </w:tr>
      <w:tr w:rsidR="008B3821" w:rsidRPr="007D25B0" w14:paraId="45EAA239" w14:textId="77777777" w:rsidTr="00C73469">
        <w:trPr>
          <w:cantSplit/>
          <w:trHeight w:val="289"/>
          <w:jc w:val="center"/>
        </w:trPr>
        <w:tc>
          <w:tcPr>
            <w:tcW w:w="7920" w:type="dxa"/>
          </w:tcPr>
          <w:p w14:paraId="48E0E5ED" w14:textId="77777777"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delta_poc_msb_cycle_lt</w:t>
            </w:r>
            <w:r w:rsidRPr="007D25B0">
              <w:rPr>
                <w:rFonts w:ascii="Times New Roman" w:hAnsi="Times New Roman"/>
                <w:lang w:val="en-US" w:eastAsia="ko-KR"/>
              </w:rPr>
              <w:t>[ i ]</w:t>
            </w:r>
          </w:p>
        </w:tc>
        <w:tc>
          <w:tcPr>
            <w:tcW w:w="1152" w:type="dxa"/>
          </w:tcPr>
          <w:p w14:paraId="76E18CFC" w14:textId="77777777" w:rsidR="008B3821" w:rsidRPr="007D25B0" w:rsidRDefault="008B3821" w:rsidP="00C73469">
            <w:pPr>
              <w:pStyle w:val="tablecell"/>
              <w:rPr>
                <w:lang w:val="en-US"/>
              </w:rPr>
            </w:pPr>
            <w:r w:rsidRPr="007D25B0">
              <w:rPr>
                <w:lang w:val="en-US"/>
              </w:rPr>
              <w:t>ue(v)</w:t>
            </w:r>
          </w:p>
        </w:tc>
      </w:tr>
      <w:tr w:rsidR="008B3821" w:rsidRPr="007D25B0" w14:paraId="18A6B10B" w14:textId="77777777" w:rsidTr="00C73469">
        <w:trPr>
          <w:cantSplit/>
          <w:trHeight w:val="289"/>
          <w:jc w:val="center"/>
        </w:trPr>
        <w:tc>
          <w:tcPr>
            <w:tcW w:w="7920" w:type="dxa"/>
          </w:tcPr>
          <w:p w14:paraId="555E3627"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2" w:type="dxa"/>
          </w:tcPr>
          <w:p w14:paraId="1A506105" w14:textId="77777777" w:rsidR="008B3821" w:rsidRPr="007D25B0" w:rsidRDefault="008B3821" w:rsidP="00C73469">
            <w:pPr>
              <w:pStyle w:val="tablecell"/>
              <w:rPr>
                <w:lang w:val="en-US"/>
              </w:rPr>
            </w:pPr>
          </w:p>
        </w:tc>
      </w:tr>
      <w:tr w:rsidR="008B3821" w:rsidRPr="007D25B0" w14:paraId="7DF56717" w14:textId="77777777" w:rsidTr="00C73469">
        <w:trPr>
          <w:cantSplit/>
          <w:trHeight w:val="289"/>
          <w:jc w:val="center"/>
        </w:trPr>
        <w:tc>
          <w:tcPr>
            <w:tcW w:w="7920" w:type="dxa"/>
          </w:tcPr>
          <w:p w14:paraId="4DE2BDA0"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0E9179AC" w14:textId="77777777" w:rsidR="008B3821" w:rsidRPr="007D25B0" w:rsidRDefault="008B3821" w:rsidP="00C73469">
            <w:pPr>
              <w:pStyle w:val="tablecell"/>
              <w:rPr>
                <w:lang w:val="en-US"/>
              </w:rPr>
            </w:pPr>
          </w:p>
        </w:tc>
      </w:tr>
      <w:tr w:rsidR="008B3821" w:rsidRPr="007D25B0" w14:paraId="2D2090FD" w14:textId="77777777" w:rsidTr="00C73469">
        <w:trPr>
          <w:cantSplit/>
          <w:trHeight w:val="289"/>
          <w:jc w:val="center"/>
        </w:trPr>
        <w:tc>
          <w:tcPr>
            <w:tcW w:w="7920" w:type="dxa"/>
          </w:tcPr>
          <w:p w14:paraId="4A80D29E"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sps_temporal_mvp_enabled_flag )</w:t>
            </w:r>
          </w:p>
        </w:tc>
        <w:tc>
          <w:tcPr>
            <w:tcW w:w="1152" w:type="dxa"/>
          </w:tcPr>
          <w:p w14:paraId="4B1CDB94" w14:textId="77777777" w:rsidR="008B3821" w:rsidRPr="007D25B0" w:rsidRDefault="008B3821" w:rsidP="00C73469">
            <w:pPr>
              <w:pStyle w:val="tablecell"/>
              <w:rPr>
                <w:lang w:val="en-US"/>
              </w:rPr>
            </w:pPr>
          </w:p>
        </w:tc>
      </w:tr>
      <w:tr w:rsidR="008B3821" w:rsidRPr="007D25B0" w14:paraId="1BDEC56C" w14:textId="77777777" w:rsidTr="00C73469">
        <w:trPr>
          <w:cantSplit/>
          <w:trHeight w:val="289"/>
          <w:jc w:val="center"/>
        </w:trPr>
        <w:tc>
          <w:tcPr>
            <w:tcW w:w="7920" w:type="dxa"/>
          </w:tcPr>
          <w:p w14:paraId="5566F3AE"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slice_temporal_mvp_enabled_flag</w:t>
            </w:r>
          </w:p>
        </w:tc>
        <w:tc>
          <w:tcPr>
            <w:tcW w:w="1152" w:type="dxa"/>
          </w:tcPr>
          <w:p w14:paraId="699F35C5" w14:textId="77777777" w:rsidR="008B3821" w:rsidRPr="007D25B0" w:rsidRDefault="008B3821" w:rsidP="00C73469">
            <w:pPr>
              <w:pStyle w:val="tablecell"/>
              <w:rPr>
                <w:lang w:val="en-US"/>
              </w:rPr>
            </w:pPr>
            <w:r w:rsidRPr="007D25B0">
              <w:rPr>
                <w:lang w:val="en-US" w:eastAsia="ko-KR"/>
              </w:rPr>
              <w:t>u(1)</w:t>
            </w:r>
          </w:p>
        </w:tc>
      </w:tr>
      <w:tr w:rsidR="008B3821" w:rsidRPr="007D25B0" w14:paraId="41D261CC" w14:textId="77777777" w:rsidTr="00C73469">
        <w:trPr>
          <w:cantSplit/>
          <w:trHeight w:val="289"/>
          <w:jc w:val="center"/>
        </w:trPr>
        <w:tc>
          <w:tcPr>
            <w:tcW w:w="7920" w:type="dxa"/>
          </w:tcPr>
          <w:p w14:paraId="4C488791"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15859C85" w14:textId="77777777" w:rsidR="008B3821" w:rsidRPr="007D25B0" w:rsidRDefault="008B3821" w:rsidP="00C73469">
            <w:pPr>
              <w:pStyle w:val="tablecell"/>
              <w:rPr>
                <w:lang w:val="en-US"/>
              </w:rPr>
            </w:pPr>
          </w:p>
        </w:tc>
      </w:tr>
      <w:tr w:rsidR="008B3821" w:rsidRPr="007D25B0" w14:paraId="7EF7FEB3" w14:textId="77777777" w:rsidTr="00C73469">
        <w:trPr>
          <w:cantSplit/>
          <w:trHeight w:val="289"/>
          <w:jc w:val="center"/>
        </w:trPr>
        <w:tc>
          <w:tcPr>
            <w:tcW w:w="7920" w:type="dxa"/>
          </w:tcPr>
          <w:p w14:paraId="3EFEB3E3" w14:textId="77777777"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kern w:val="2"/>
                <w:lang w:val="en-US" w:eastAsia="ko-KR"/>
              </w:rPr>
              <w:tab/>
            </w:r>
            <w:r w:rsidRPr="007D25B0">
              <w:rPr>
                <w:rFonts w:ascii="Times New Roman" w:hAnsi="Times New Roman"/>
                <w:kern w:val="2"/>
                <w:lang w:val="en-US" w:eastAsia="ko-KR"/>
              </w:rPr>
              <w:tab/>
              <w:t xml:space="preserve">if( nuh_layer_id &gt; 0  &amp;&amp; </w:t>
            </w:r>
            <w:r w:rsidR="0025148D" w:rsidRPr="007D25B0">
              <w:rPr>
                <w:rFonts w:ascii="Times New Roman" w:hAnsi="Times New Roman"/>
                <w:kern w:val="2"/>
                <w:lang w:val="en-US" w:eastAsia="ko-KR"/>
              </w:rPr>
              <w:t>!</w:t>
            </w:r>
            <w:r w:rsidRPr="007D25B0">
              <w:rPr>
                <w:rFonts w:ascii="Times New Roman" w:hAnsi="Times New Roman"/>
                <w:kern w:val="2"/>
                <w:lang w:val="en-US" w:eastAsia="ko-KR"/>
              </w:rPr>
              <w:t xml:space="preserve"> all_ref_layers_active_flag  &amp;&amp;</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eastAsia="Batang"/>
                <w:bCs/>
                <w:lang w:val="en-US" w:eastAsia="ko-KR"/>
              </w:rPr>
              <w:t>NumDirectRefLayers</w:t>
            </w:r>
            <w:r w:rsidRPr="007D25B0">
              <w:rPr>
                <w:rFonts w:ascii="Times New Roman" w:hAnsi="Times New Roman"/>
                <w:kern w:val="2"/>
                <w:lang w:val="en-US" w:eastAsia="ko-KR"/>
              </w:rPr>
              <w:t>[ nuh_layer_id ] &gt; 0 ) {</w:t>
            </w:r>
            <w:r w:rsidRPr="007D25B0">
              <w:rPr>
                <w:lang w:val="en-US" w:eastAsia="ko-KR"/>
              </w:rPr>
              <w:t xml:space="preserve"> </w:t>
            </w:r>
          </w:p>
        </w:tc>
        <w:tc>
          <w:tcPr>
            <w:tcW w:w="1152" w:type="dxa"/>
          </w:tcPr>
          <w:p w14:paraId="4C47F111" w14:textId="77777777" w:rsidR="008B3821" w:rsidRPr="007D25B0" w:rsidRDefault="008B3821" w:rsidP="00C73469">
            <w:pPr>
              <w:pStyle w:val="tablecell"/>
              <w:rPr>
                <w:lang w:val="en-US"/>
              </w:rPr>
            </w:pPr>
          </w:p>
        </w:tc>
      </w:tr>
      <w:tr w:rsidR="008B3821" w:rsidRPr="007D25B0" w14:paraId="05ACFA50" w14:textId="77777777" w:rsidTr="00C73469">
        <w:trPr>
          <w:cantSplit/>
          <w:trHeight w:val="289"/>
          <w:jc w:val="center"/>
        </w:trPr>
        <w:tc>
          <w:tcPr>
            <w:tcW w:w="7920" w:type="dxa"/>
          </w:tcPr>
          <w:p w14:paraId="0AF31DF4" w14:textId="77777777"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b/>
                <w:lang w:val="en-US" w:eastAsia="ko-KR"/>
              </w:rPr>
              <w:t>inter_layer_pred_enabled_flag</w:t>
            </w:r>
          </w:p>
        </w:tc>
        <w:tc>
          <w:tcPr>
            <w:tcW w:w="1152" w:type="dxa"/>
          </w:tcPr>
          <w:p w14:paraId="2BD0D5F6" w14:textId="77777777" w:rsidR="008B3821" w:rsidRPr="007D25B0" w:rsidRDefault="008B3821" w:rsidP="00C73469">
            <w:pPr>
              <w:pStyle w:val="tablecell"/>
              <w:rPr>
                <w:lang w:val="en-US"/>
              </w:rPr>
            </w:pPr>
            <w:r w:rsidRPr="007D25B0">
              <w:rPr>
                <w:lang w:val="en-US"/>
              </w:rPr>
              <w:t>u(1)</w:t>
            </w:r>
          </w:p>
        </w:tc>
      </w:tr>
      <w:tr w:rsidR="008B3821" w:rsidRPr="007D25B0" w14:paraId="79361BBA" w14:textId="77777777" w:rsidTr="00C73469">
        <w:trPr>
          <w:cantSplit/>
          <w:trHeight w:val="289"/>
          <w:jc w:val="center"/>
        </w:trPr>
        <w:tc>
          <w:tcPr>
            <w:tcW w:w="7920" w:type="dxa"/>
          </w:tcPr>
          <w:p w14:paraId="580B8E87" w14:textId="77777777"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t>if( inter_layer_pred_enabled_flag  &amp;&amp;  NumDirectRefLayers[ nuh_layer_id ] &gt; 1) {</w:t>
            </w:r>
          </w:p>
        </w:tc>
        <w:tc>
          <w:tcPr>
            <w:tcW w:w="1152" w:type="dxa"/>
          </w:tcPr>
          <w:p w14:paraId="4E67A51D" w14:textId="77777777" w:rsidR="008B3821" w:rsidRPr="007D25B0" w:rsidRDefault="008B3821" w:rsidP="00C73469">
            <w:pPr>
              <w:pStyle w:val="tablecell"/>
              <w:rPr>
                <w:lang w:val="en-US"/>
              </w:rPr>
            </w:pPr>
          </w:p>
        </w:tc>
      </w:tr>
      <w:tr w:rsidR="008B3821" w:rsidRPr="007D25B0" w14:paraId="5796F7CB" w14:textId="77777777" w:rsidTr="00C73469">
        <w:trPr>
          <w:cantSplit/>
          <w:trHeight w:val="289"/>
          <w:jc w:val="center"/>
        </w:trPr>
        <w:tc>
          <w:tcPr>
            <w:tcW w:w="7920" w:type="dxa"/>
          </w:tcPr>
          <w:p w14:paraId="2BD2B8BD" w14:textId="77777777"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r>
            <w:r w:rsidRPr="007D25B0">
              <w:rPr>
                <w:lang w:val="en-US" w:eastAsia="ko-KR"/>
              </w:rPr>
              <w:tab/>
              <w:t xml:space="preserve">if( !max_one_active_ref_layer_flag </w:t>
            </w:r>
            <w:r w:rsidRPr="007D25B0">
              <w:rPr>
                <w:lang w:val="en-US"/>
              </w:rPr>
              <w:t>)</w:t>
            </w:r>
          </w:p>
        </w:tc>
        <w:tc>
          <w:tcPr>
            <w:tcW w:w="1152" w:type="dxa"/>
          </w:tcPr>
          <w:p w14:paraId="4E060267" w14:textId="77777777" w:rsidR="008B3821" w:rsidRPr="007D25B0" w:rsidRDefault="008B3821" w:rsidP="00C73469">
            <w:pPr>
              <w:pStyle w:val="tablecell"/>
              <w:rPr>
                <w:lang w:val="en-US"/>
              </w:rPr>
            </w:pPr>
          </w:p>
        </w:tc>
      </w:tr>
      <w:tr w:rsidR="008B3821" w:rsidRPr="007D25B0" w14:paraId="5575ECDD" w14:textId="77777777" w:rsidTr="00C73469">
        <w:trPr>
          <w:cantSplit/>
          <w:trHeight w:val="289"/>
          <w:jc w:val="center"/>
        </w:trPr>
        <w:tc>
          <w:tcPr>
            <w:tcW w:w="7920" w:type="dxa"/>
          </w:tcPr>
          <w:p w14:paraId="55AD006F" w14:textId="77777777"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r>
            <w:r w:rsidRPr="007D25B0">
              <w:rPr>
                <w:lang w:val="en-US" w:eastAsia="ko-KR"/>
              </w:rPr>
              <w:tab/>
            </w:r>
            <w:r w:rsidRPr="007D25B0">
              <w:rPr>
                <w:lang w:val="en-US" w:eastAsia="ko-KR"/>
              </w:rPr>
              <w:tab/>
            </w:r>
            <w:r w:rsidRPr="007D25B0">
              <w:rPr>
                <w:b/>
                <w:bCs/>
                <w:lang w:val="en-US"/>
              </w:rPr>
              <w:t>num_inter_layer_ref_pics_minus1</w:t>
            </w:r>
          </w:p>
        </w:tc>
        <w:tc>
          <w:tcPr>
            <w:tcW w:w="1152" w:type="dxa"/>
          </w:tcPr>
          <w:p w14:paraId="68F68C6C" w14:textId="77777777" w:rsidR="008B3821" w:rsidRPr="007D25B0" w:rsidRDefault="008B3821" w:rsidP="00C73469">
            <w:pPr>
              <w:pStyle w:val="tablecell"/>
              <w:rPr>
                <w:lang w:val="en-US"/>
              </w:rPr>
            </w:pPr>
            <w:r w:rsidRPr="007D25B0">
              <w:rPr>
                <w:lang w:val="en-US" w:eastAsia="ko-KR"/>
              </w:rPr>
              <w:t>u(v)</w:t>
            </w:r>
          </w:p>
        </w:tc>
      </w:tr>
      <w:tr w:rsidR="008B3821" w:rsidRPr="007D25B0" w14:paraId="261B2210" w14:textId="77777777" w:rsidTr="00C73469">
        <w:trPr>
          <w:cantSplit/>
          <w:trHeight w:val="289"/>
          <w:jc w:val="center"/>
        </w:trPr>
        <w:tc>
          <w:tcPr>
            <w:tcW w:w="7920" w:type="dxa"/>
          </w:tcPr>
          <w:p w14:paraId="280CCE20" w14:textId="77777777" w:rsidR="008B3821" w:rsidRPr="007D25B0" w:rsidRDefault="008B3821" w:rsidP="00C73469">
            <w:pPr>
              <w:pStyle w:val="tablesyntax"/>
              <w:rPr>
                <w:lang w:val="en-US" w:eastAsia="ko-KR"/>
              </w:rPr>
            </w:pPr>
            <w:r w:rsidRPr="007D25B0">
              <w:rPr>
                <w:lang w:val="en-US" w:eastAsia="ko-KR"/>
              </w:rPr>
              <w:tab/>
            </w:r>
            <w:r w:rsidRPr="007D25B0">
              <w:rPr>
                <w:lang w:val="en-US" w:eastAsia="ko-KR"/>
              </w:rPr>
              <w:tab/>
            </w:r>
            <w:r w:rsidRPr="007D25B0">
              <w:rPr>
                <w:lang w:val="en-US" w:eastAsia="ko-KR"/>
              </w:rPr>
              <w:tab/>
            </w:r>
            <w:r w:rsidRPr="007D25B0">
              <w:rPr>
                <w:lang w:val="en-US" w:eastAsia="ko-KR"/>
              </w:rPr>
              <w:tab/>
              <w:t>if( NumActiveRefLayerPics  !=  NumDirectRefLayers[ nuh_layer_id ] )</w:t>
            </w:r>
          </w:p>
        </w:tc>
        <w:tc>
          <w:tcPr>
            <w:tcW w:w="1152" w:type="dxa"/>
          </w:tcPr>
          <w:p w14:paraId="0E4C746D" w14:textId="77777777" w:rsidR="008B3821" w:rsidRPr="007D25B0" w:rsidRDefault="008B3821" w:rsidP="00C73469">
            <w:pPr>
              <w:pStyle w:val="tablecell"/>
              <w:rPr>
                <w:lang w:val="en-US" w:eastAsia="ko-KR"/>
              </w:rPr>
            </w:pPr>
          </w:p>
        </w:tc>
      </w:tr>
      <w:tr w:rsidR="008B3821" w:rsidRPr="007D25B0" w14:paraId="75C2E729" w14:textId="77777777" w:rsidTr="00C73469">
        <w:trPr>
          <w:cantSplit/>
          <w:trHeight w:val="289"/>
          <w:jc w:val="center"/>
        </w:trPr>
        <w:tc>
          <w:tcPr>
            <w:tcW w:w="7920" w:type="dxa"/>
          </w:tcPr>
          <w:p w14:paraId="79F67695" w14:textId="77777777"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for( i = 0; i &lt; NumActiveRefLayerPics; i++ ) </w:t>
            </w:r>
          </w:p>
        </w:tc>
        <w:tc>
          <w:tcPr>
            <w:tcW w:w="1152" w:type="dxa"/>
          </w:tcPr>
          <w:p w14:paraId="7F3029DC" w14:textId="77777777" w:rsidR="008B3821" w:rsidRPr="007D25B0" w:rsidRDefault="008B3821" w:rsidP="00C73469">
            <w:pPr>
              <w:pStyle w:val="tablecell"/>
              <w:rPr>
                <w:lang w:val="en-US"/>
              </w:rPr>
            </w:pPr>
          </w:p>
        </w:tc>
      </w:tr>
      <w:tr w:rsidR="008B3821" w:rsidRPr="007D25B0" w14:paraId="4957D228" w14:textId="77777777" w:rsidTr="00C73469">
        <w:trPr>
          <w:cantSplit/>
          <w:trHeight w:val="289"/>
          <w:jc w:val="center"/>
        </w:trPr>
        <w:tc>
          <w:tcPr>
            <w:tcW w:w="7920" w:type="dxa"/>
          </w:tcPr>
          <w:p w14:paraId="512B150B" w14:textId="77777777"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lang w:val="en-US" w:eastAsia="ko-KR"/>
              </w:rPr>
              <w:tab/>
            </w:r>
            <w:r w:rsidRPr="007D25B0">
              <w:rPr>
                <w:lang w:val="en-US" w:eastAsia="ko-KR"/>
              </w:rPr>
              <w:tab/>
            </w:r>
            <w:r w:rsidRPr="007D25B0">
              <w:rPr>
                <w:lang w:val="en-US" w:eastAsia="ko-KR"/>
              </w:rPr>
              <w:tab/>
            </w:r>
            <w:r w:rsidRPr="007D25B0">
              <w:rPr>
                <w:rFonts w:ascii="Times New Roman" w:hAnsi="Times New Roman"/>
                <w:b/>
                <w:bCs/>
                <w:lang w:val="en-US"/>
              </w:rPr>
              <w:t>inter_layer_pred_layer_idc[ </w:t>
            </w:r>
            <w:r w:rsidRPr="007D25B0">
              <w:rPr>
                <w:rFonts w:ascii="Times New Roman" w:hAnsi="Times New Roman"/>
                <w:bCs/>
                <w:lang w:val="en-US"/>
              </w:rPr>
              <w:t>i ]</w:t>
            </w:r>
          </w:p>
        </w:tc>
        <w:tc>
          <w:tcPr>
            <w:tcW w:w="1152" w:type="dxa"/>
          </w:tcPr>
          <w:p w14:paraId="7CD3184A" w14:textId="77777777" w:rsidR="008B3821" w:rsidRPr="007D25B0" w:rsidRDefault="008B3821" w:rsidP="00C73469">
            <w:pPr>
              <w:pStyle w:val="tablecell"/>
              <w:rPr>
                <w:lang w:val="en-US"/>
              </w:rPr>
            </w:pPr>
            <w:r w:rsidRPr="007D25B0">
              <w:rPr>
                <w:lang w:val="en-US" w:eastAsia="ko-KR"/>
              </w:rPr>
              <w:t>u(v)</w:t>
            </w:r>
          </w:p>
        </w:tc>
      </w:tr>
      <w:tr w:rsidR="008B3821" w:rsidRPr="007D25B0" w14:paraId="1D084F59" w14:textId="77777777" w:rsidTr="00C73469">
        <w:trPr>
          <w:cantSplit/>
          <w:trHeight w:val="289"/>
          <w:jc w:val="center"/>
        </w:trPr>
        <w:tc>
          <w:tcPr>
            <w:tcW w:w="7920" w:type="dxa"/>
          </w:tcPr>
          <w:p w14:paraId="49262B5D" w14:textId="77777777"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585A58AA" w14:textId="77777777" w:rsidR="008B3821" w:rsidRPr="007D25B0" w:rsidRDefault="008B3821" w:rsidP="00C73469">
            <w:pPr>
              <w:pStyle w:val="tablecell"/>
              <w:rPr>
                <w:lang w:val="en-US"/>
              </w:rPr>
            </w:pPr>
          </w:p>
        </w:tc>
      </w:tr>
      <w:tr w:rsidR="008B3821" w:rsidRPr="007D25B0" w14:paraId="0268E7BB" w14:textId="77777777" w:rsidTr="00C73469">
        <w:trPr>
          <w:cantSplit/>
          <w:trHeight w:val="289"/>
          <w:jc w:val="center"/>
        </w:trPr>
        <w:tc>
          <w:tcPr>
            <w:tcW w:w="7920" w:type="dxa"/>
          </w:tcPr>
          <w:p w14:paraId="62D8B7C9" w14:textId="77777777"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2F0F8B8A" w14:textId="77777777" w:rsidR="008B3821" w:rsidRPr="007D25B0" w:rsidRDefault="008B3821" w:rsidP="00C73469">
            <w:pPr>
              <w:pStyle w:val="tablecell"/>
              <w:rPr>
                <w:lang w:val="en-US"/>
              </w:rPr>
            </w:pPr>
          </w:p>
        </w:tc>
      </w:tr>
      <w:tr w:rsidR="008B3821" w:rsidRPr="007D25B0" w14:paraId="7B9958E9" w14:textId="77777777" w:rsidTr="00C73469">
        <w:trPr>
          <w:cantSplit/>
          <w:trHeight w:val="289"/>
          <w:jc w:val="center"/>
        </w:trPr>
        <w:tc>
          <w:tcPr>
            <w:tcW w:w="7920" w:type="dxa"/>
          </w:tcPr>
          <w:p w14:paraId="0D8EA610" w14:textId="77777777" w:rsidR="008B3821" w:rsidRPr="007D25B0" w:rsidRDefault="008B3821" w:rsidP="00C73469">
            <w:pPr>
              <w:pStyle w:val="tablesyntax"/>
              <w:rPr>
                <w:rFonts w:ascii="Times New Roman" w:hAnsi="Times New Roman"/>
                <w:lang w:val="en-US" w:eastAsia="ko-KR"/>
              </w:rPr>
            </w:pPr>
            <w:r w:rsidRPr="007D25B0">
              <w:rPr>
                <w:rFonts w:ascii="Times New Roman" w:eastAsia="Times New Roman" w:hAnsi="Times New Roman"/>
                <w:lang w:val="en-US" w:eastAsia="zh-TW"/>
              </w:rPr>
              <w:tab/>
            </w:r>
            <w:r w:rsidRPr="007D25B0">
              <w:rPr>
                <w:rFonts w:ascii="Times New Roman" w:eastAsia="Times New Roman" w:hAnsi="Times New Roman"/>
                <w:lang w:val="en-US" w:eastAsia="zh-TW"/>
              </w:rPr>
              <w:tab/>
              <w:t>if( sample_adaptive_offset_enabled_flag ) {</w:t>
            </w:r>
          </w:p>
        </w:tc>
        <w:tc>
          <w:tcPr>
            <w:tcW w:w="1152" w:type="dxa"/>
          </w:tcPr>
          <w:p w14:paraId="34855EF9" w14:textId="77777777" w:rsidR="008B3821" w:rsidRPr="007D25B0" w:rsidRDefault="008B3821" w:rsidP="00C73469">
            <w:pPr>
              <w:pStyle w:val="tablecell"/>
              <w:rPr>
                <w:lang w:val="en-US"/>
              </w:rPr>
            </w:pPr>
          </w:p>
        </w:tc>
      </w:tr>
      <w:tr w:rsidR="008B3821" w:rsidRPr="007D25B0" w:rsidDel="004935C5" w14:paraId="40D61446" w14:textId="77777777" w:rsidTr="00C73469">
        <w:trPr>
          <w:cantSplit/>
          <w:trHeight w:val="289"/>
          <w:jc w:val="center"/>
        </w:trPr>
        <w:tc>
          <w:tcPr>
            <w:tcW w:w="7920" w:type="dxa"/>
          </w:tcPr>
          <w:p w14:paraId="44F4D669" w14:textId="77777777" w:rsidR="008B3821" w:rsidRPr="007D25B0" w:rsidDel="004935C5" w:rsidRDefault="008B3821" w:rsidP="00C73469">
            <w:pPr>
              <w:pStyle w:val="tablesyntax"/>
              <w:rPr>
                <w:rFonts w:ascii="Times New Roman" w:hAnsi="Times New Roman"/>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b/>
                <w:kern w:val="2"/>
                <w:lang w:val="en-US" w:eastAsia="ko-KR"/>
              </w:rPr>
              <w:t>slice_sao_luma_flag</w:t>
            </w:r>
          </w:p>
        </w:tc>
        <w:tc>
          <w:tcPr>
            <w:tcW w:w="1152" w:type="dxa"/>
          </w:tcPr>
          <w:p w14:paraId="7FD2460B" w14:textId="77777777" w:rsidR="008B3821" w:rsidRPr="007D25B0" w:rsidDel="004935C5" w:rsidRDefault="008B3821" w:rsidP="00C73469">
            <w:pPr>
              <w:pStyle w:val="tablecell"/>
              <w:rPr>
                <w:lang w:val="en-US"/>
              </w:rPr>
            </w:pPr>
            <w:r w:rsidRPr="007D25B0">
              <w:rPr>
                <w:kern w:val="2"/>
                <w:lang w:val="en-US"/>
              </w:rPr>
              <w:t>u(1)</w:t>
            </w:r>
          </w:p>
        </w:tc>
      </w:tr>
      <w:tr w:rsidR="008B3821" w:rsidRPr="007D25B0" w:rsidDel="004935C5" w14:paraId="6778C8CC" w14:textId="77777777" w:rsidTr="00C73469">
        <w:trPr>
          <w:cantSplit/>
          <w:trHeight w:val="289"/>
          <w:jc w:val="center"/>
        </w:trPr>
        <w:tc>
          <w:tcPr>
            <w:tcW w:w="7920" w:type="dxa"/>
          </w:tcPr>
          <w:p w14:paraId="6FD49A11" w14:textId="77777777" w:rsidR="008B3821" w:rsidRPr="007D25B0" w:rsidDel="004935C5" w:rsidRDefault="008B3821" w:rsidP="00C73469">
            <w:pPr>
              <w:pStyle w:val="tablesyntax"/>
              <w:rPr>
                <w:rFonts w:ascii="Times New Roman" w:hAnsi="Times New Roman"/>
                <w:lang w:val="en-US" w:eastAsia="ko-KR"/>
              </w:rPr>
            </w:pPr>
            <w:r w:rsidRPr="007D25B0">
              <w:rPr>
                <w:rFonts w:ascii="Times New Roman" w:eastAsia="Times New Roman" w:hAnsi="Times New Roman"/>
                <w:kern w:val="2"/>
                <w:lang w:val="en-US" w:eastAsia="zh-TW"/>
              </w:rPr>
              <w:tab/>
            </w:r>
            <w:r w:rsidRPr="007D25B0">
              <w:rPr>
                <w:rFonts w:ascii="Times New Roman" w:eastAsia="Times New Roman" w:hAnsi="Times New Roman"/>
                <w:kern w:val="2"/>
                <w:lang w:val="en-US" w:eastAsia="zh-TW"/>
              </w:rPr>
              <w:tab/>
            </w:r>
            <w:r w:rsidRPr="007D25B0">
              <w:rPr>
                <w:rFonts w:ascii="Times New Roman" w:eastAsia="Times New Roman" w:hAnsi="Times New Roman"/>
                <w:kern w:val="2"/>
                <w:lang w:val="en-US" w:eastAsia="zh-TW"/>
              </w:rPr>
              <w:tab/>
            </w:r>
            <w:r w:rsidRPr="007D25B0">
              <w:rPr>
                <w:rFonts w:ascii="Times New Roman" w:hAnsi="Times New Roman"/>
                <w:b/>
                <w:kern w:val="2"/>
                <w:lang w:val="en-US" w:eastAsia="ko-KR"/>
              </w:rPr>
              <w:t>slice_sao_chroma_flag</w:t>
            </w:r>
          </w:p>
        </w:tc>
        <w:tc>
          <w:tcPr>
            <w:tcW w:w="1152" w:type="dxa"/>
          </w:tcPr>
          <w:p w14:paraId="4A2779CF" w14:textId="77777777" w:rsidR="008B3821" w:rsidRPr="007D25B0" w:rsidDel="004935C5" w:rsidRDefault="008B3821" w:rsidP="00C73469">
            <w:pPr>
              <w:pStyle w:val="tablecell"/>
              <w:rPr>
                <w:lang w:val="en-US"/>
              </w:rPr>
            </w:pPr>
            <w:r w:rsidRPr="007D25B0">
              <w:rPr>
                <w:kern w:val="2"/>
                <w:lang w:val="en-US"/>
              </w:rPr>
              <w:t>u(1)</w:t>
            </w:r>
          </w:p>
        </w:tc>
      </w:tr>
      <w:tr w:rsidR="008B3821" w:rsidRPr="007D25B0" w14:paraId="0EB83162" w14:textId="77777777" w:rsidTr="00C73469">
        <w:trPr>
          <w:cantSplit/>
          <w:trHeight w:val="289"/>
          <w:jc w:val="center"/>
        </w:trPr>
        <w:tc>
          <w:tcPr>
            <w:tcW w:w="7920" w:type="dxa"/>
          </w:tcPr>
          <w:p w14:paraId="1FBC28B5" w14:textId="77777777"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t>}</w:t>
            </w:r>
          </w:p>
        </w:tc>
        <w:tc>
          <w:tcPr>
            <w:tcW w:w="1152" w:type="dxa"/>
          </w:tcPr>
          <w:p w14:paraId="10725F21" w14:textId="77777777" w:rsidR="008B3821" w:rsidRPr="007D25B0" w:rsidDel="004935C5" w:rsidRDefault="008B3821" w:rsidP="00C73469">
            <w:pPr>
              <w:pStyle w:val="tablecell"/>
              <w:rPr>
                <w:lang w:val="en-US"/>
              </w:rPr>
            </w:pPr>
          </w:p>
        </w:tc>
      </w:tr>
      <w:tr w:rsidR="008B3821" w:rsidRPr="007D25B0" w14:paraId="75F1460D" w14:textId="77777777" w:rsidTr="00C73469">
        <w:trPr>
          <w:cantSplit/>
          <w:trHeight w:val="289"/>
          <w:jc w:val="center"/>
        </w:trPr>
        <w:tc>
          <w:tcPr>
            <w:tcW w:w="7920" w:type="dxa"/>
          </w:tcPr>
          <w:p w14:paraId="4B4B3F83"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rPr>
              <w:tab/>
              <w:t>if( slice_type  = =  P  | |  slice_type  = =  B ) {</w:t>
            </w:r>
          </w:p>
        </w:tc>
        <w:tc>
          <w:tcPr>
            <w:tcW w:w="1152" w:type="dxa"/>
          </w:tcPr>
          <w:p w14:paraId="20D0664C" w14:textId="77777777" w:rsidR="008B3821" w:rsidRPr="007D25B0" w:rsidRDefault="008B3821" w:rsidP="00C73469">
            <w:pPr>
              <w:pStyle w:val="tablecell"/>
              <w:rPr>
                <w:lang w:val="en-US"/>
              </w:rPr>
            </w:pPr>
          </w:p>
        </w:tc>
      </w:tr>
      <w:tr w:rsidR="008B3821" w:rsidRPr="007D25B0" w14:paraId="4D27FE3F" w14:textId="77777777" w:rsidTr="00C73469">
        <w:trPr>
          <w:cantSplit/>
          <w:trHeight w:val="289"/>
          <w:jc w:val="center"/>
        </w:trPr>
        <w:tc>
          <w:tcPr>
            <w:tcW w:w="7920" w:type="dxa"/>
          </w:tcPr>
          <w:p w14:paraId="441955C3"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num_ref_idx_active_override_flag</w:t>
            </w:r>
          </w:p>
        </w:tc>
        <w:tc>
          <w:tcPr>
            <w:tcW w:w="1152" w:type="dxa"/>
          </w:tcPr>
          <w:p w14:paraId="1AFBE90B" w14:textId="77777777" w:rsidR="008B3821" w:rsidRPr="007D25B0" w:rsidRDefault="008B3821" w:rsidP="00C73469">
            <w:pPr>
              <w:pStyle w:val="tablecell"/>
              <w:rPr>
                <w:lang w:val="en-US"/>
              </w:rPr>
            </w:pPr>
            <w:r w:rsidRPr="007D25B0">
              <w:rPr>
                <w:lang w:val="en-US"/>
              </w:rPr>
              <w:t>u(1)</w:t>
            </w:r>
          </w:p>
        </w:tc>
      </w:tr>
      <w:tr w:rsidR="008B3821" w:rsidRPr="007D25B0" w14:paraId="7699CB5A" w14:textId="77777777" w:rsidTr="00C73469">
        <w:trPr>
          <w:cantSplit/>
          <w:trHeight w:val="289"/>
          <w:jc w:val="center"/>
        </w:trPr>
        <w:tc>
          <w:tcPr>
            <w:tcW w:w="7920" w:type="dxa"/>
          </w:tcPr>
          <w:p w14:paraId="12519A05"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if( num_ref_idx_active_override_flag ) {</w:t>
            </w:r>
          </w:p>
        </w:tc>
        <w:tc>
          <w:tcPr>
            <w:tcW w:w="1152" w:type="dxa"/>
          </w:tcPr>
          <w:p w14:paraId="5F8E7134" w14:textId="77777777" w:rsidR="008B3821" w:rsidRPr="007D25B0" w:rsidRDefault="008B3821" w:rsidP="00C73469">
            <w:pPr>
              <w:pStyle w:val="tablecell"/>
              <w:rPr>
                <w:lang w:val="en-US"/>
              </w:rPr>
            </w:pPr>
          </w:p>
        </w:tc>
      </w:tr>
      <w:tr w:rsidR="008B3821" w:rsidRPr="007D25B0" w14:paraId="631BF199" w14:textId="77777777" w:rsidTr="00C73469">
        <w:trPr>
          <w:cantSplit/>
          <w:trHeight w:val="289"/>
          <w:jc w:val="center"/>
        </w:trPr>
        <w:tc>
          <w:tcPr>
            <w:tcW w:w="7920" w:type="dxa"/>
          </w:tcPr>
          <w:p w14:paraId="051B3861"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num_ref_idx_l0_active_minus1</w:t>
            </w:r>
          </w:p>
        </w:tc>
        <w:tc>
          <w:tcPr>
            <w:tcW w:w="1152" w:type="dxa"/>
          </w:tcPr>
          <w:p w14:paraId="004E9E4F" w14:textId="77777777" w:rsidR="008B3821" w:rsidRPr="007D25B0" w:rsidRDefault="008B3821" w:rsidP="00C73469">
            <w:pPr>
              <w:pStyle w:val="tablecell"/>
              <w:rPr>
                <w:lang w:val="en-US"/>
              </w:rPr>
            </w:pPr>
            <w:r w:rsidRPr="007D25B0">
              <w:rPr>
                <w:lang w:val="en-US"/>
              </w:rPr>
              <w:t>ue(v)</w:t>
            </w:r>
          </w:p>
        </w:tc>
      </w:tr>
      <w:tr w:rsidR="008B3821" w:rsidRPr="007D25B0" w14:paraId="6B44EF80" w14:textId="77777777" w:rsidTr="00C73469">
        <w:trPr>
          <w:cantSplit/>
          <w:trHeight w:val="289"/>
          <w:jc w:val="center"/>
        </w:trPr>
        <w:tc>
          <w:tcPr>
            <w:tcW w:w="7920" w:type="dxa"/>
          </w:tcPr>
          <w:p w14:paraId="42105D90"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 xml:space="preserve">if( </w:t>
            </w:r>
            <w:r w:rsidRPr="007D25B0">
              <w:rPr>
                <w:rFonts w:ascii="Times New Roman" w:hAnsi="Times New Roman"/>
                <w:lang w:val="en-US" w:eastAsia="ja-JP"/>
              </w:rPr>
              <w:t xml:space="preserve">slice_type </w:t>
            </w:r>
            <w:r w:rsidRPr="007D25B0">
              <w:rPr>
                <w:rFonts w:ascii="Times New Roman" w:hAnsi="Times New Roman"/>
                <w:lang w:val="en-US"/>
              </w:rPr>
              <w:t xml:space="preserve"> = =  B )</w:t>
            </w:r>
          </w:p>
        </w:tc>
        <w:tc>
          <w:tcPr>
            <w:tcW w:w="1152" w:type="dxa"/>
          </w:tcPr>
          <w:p w14:paraId="08E24385" w14:textId="77777777" w:rsidR="008B3821" w:rsidRPr="007D25B0" w:rsidRDefault="008B3821" w:rsidP="00C73469">
            <w:pPr>
              <w:pStyle w:val="tablecell"/>
              <w:rPr>
                <w:lang w:val="en-US"/>
              </w:rPr>
            </w:pPr>
          </w:p>
        </w:tc>
      </w:tr>
      <w:tr w:rsidR="008B3821" w:rsidRPr="007D25B0" w14:paraId="4B3ED66C" w14:textId="77777777" w:rsidTr="00C73469">
        <w:trPr>
          <w:cantSplit/>
          <w:trHeight w:val="289"/>
          <w:jc w:val="center"/>
        </w:trPr>
        <w:tc>
          <w:tcPr>
            <w:tcW w:w="7920" w:type="dxa"/>
          </w:tcPr>
          <w:p w14:paraId="4EA4E574"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num_ref_idx_l1_active_minus1</w:t>
            </w:r>
          </w:p>
        </w:tc>
        <w:tc>
          <w:tcPr>
            <w:tcW w:w="1152" w:type="dxa"/>
          </w:tcPr>
          <w:p w14:paraId="270378D2" w14:textId="77777777" w:rsidR="008B3821" w:rsidRPr="007D25B0" w:rsidRDefault="008B3821" w:rsidP="00C73469">
            <w:pPr>
              <w:pStyle w:val="tablecell"/>
              <w:rPr>
                <w:lang w:val="en-US"/>
              </w:rPr>
            </w:pPr>
            <w:r w:rsidRPr="007D25B0">
              <w:rPr>
                <w:lang w:val="en-US"/>
              </w:rPr>
              <w:t>ue(v)</w:t>
            </w:r>
          </w:p>
        </w:tc>
      </w:tr>
      <w:tr w:rsidR="008B3821" w:rsidRPr="007D25B0" w14:paraId="171E30EC" w14:textId="77777777" w:rsidTr="00C73469">
        <w:trPr>
          <w:cantSplit/>
          <w:trHeight w:val="289"/>
          <w:jc w:val="center"/>
        </w:trPr>
        <w:tc>
          <w:tcPr>
            <w:tcW w:w="7920" w:type="dxa"/>
          </w:tcPr>
          <w:p w14:paraId="44B4C7AC"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w:t>
            </w:r>
          </w:p>
        </w:tc>
        <w:tc>
          <w:tcPr>
            <w:tcW w:w="1152" w:type="dxa"/>
          </w:tcPr>
          <w:p w14:paraId="665CF48A" w14:textId="77777777" w:rsidR="008B3821" w:rsidRPr="007D25B0" w:rsidRDefault="008B3821" w:rsidP="00C73469">
            <w:pPr>
              <w:pStyle w:val="tablecell"/>
              <w:rPr>
                <w:lang w:val="en-US"/>
              </w:rPr>
            </w:pPr>
          </w:p>
        </w:tc>
      </w:tr>
      <w:tr w:rsidR="008B3821" w:rsidRPr="007D25B0" w14:paraId="20064CEC" w14:textId="77777777" w:rsidTr="00C73469">
        <w:trPr>
          <w:cantSplit/>
          <w:trHeight w:val="289"/>
          <w:jc w:val="center"/>
        </w:trPr>
        <w:tc>
          <w:tcPr>
            <w:tcW w:w="7920" w:type="dxa"/>
          </w:tcPr>
          <w:p w14:paraId="7C477897"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lists_modification_present_flag  &amp;&amp;  NumPicTotalCurr &gt; 1 )</w:t>
            </w:r>
          </w:p>
        </w:tc>
        <w:tc>
          <w:tcPr>
            <w:tcW w:w="1152" w:type="dxa"/>
          </w:tcPr>
          <w:p w14:paraId="5CEA3529" w14:textId="77777777" w:rsidR="008B3821" w:rsidRPr="007D25B0" w:rsidRDefault="008B3821" w:rsidP="00C73469">
            <w:pPr>
              <w:pStyle w:val="tablecell"/>
              <w:rPr>
                <w:lang w:val="en-US"/>
              </w:rPr>
            </w:pPr>
          </w:p>
        </w:tc>
      </w:tr>
      <w:tr w:rsidR="008B3821" w:rsidRPr="007D25B0" w14:paraId="74827DF5" w14:textId="77777777" w:rsidTr="00C73469">
        <w:trPr>
          <w:cantSplit/>
          <w:trHeight w:val="289"/>
          <w:jc w:val="center"/>
        </w:trPr>
        <w:tc>
          <w:tcPr>
            <w:tcW w:w="7920" w:type="dxa"/>
          </w:tcPr>
          <w:p w14:paraId="2CC1CA35"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ref_pic_lists_modification( )</w:t>
            </w:r>
          </w:p>
        </w:tc>
        <w:tc>
          <w:tcPr>
            <w:tcW w:w="1152" w:type="dxa"/>
          </w:tcPr>
          <w:p w14:paraId="2177303E" w14:textId="77777777" w:rsidR="008B3821" w:rsidRPr="007D25B0" w:rsidRDefault="008B3821" w:rsidP="00C73469">
            <w:pPr>
              <w:pStyle w:val="tablecell"/>
              <w:rPr>
                <w:lang w:val="en-US"/>
              </w:rPr>
            </w:pPr>
          </w:p>
        </w:tc>
      </w:tr>
      <w:tr w:rsidR="008B3821" w:rsidRPr="007D25B0" w14:paraId="6B2AFCA8" w14:textId="77777777" w:rsidTr="00C73469">
        <w:trPr>
          <w:cantSplit/>
          <w:trHeight w:val="289"/>
          <w:jc w:val="center"/>
        </w:trPr>
        <w:tc>
          <w:tcPr>
            <w:tcW w:w="7920" w:type="dxa"/>
          </w:tcPr>
          <w:p w14:paraId="4D270C20"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ja-JP"/>
              </w:rPr>
              <w:t>if( slice_type  =</w:t>
            </w:r>
            <w:r w:rsidRPr="007D25B0">
              <w:rPr>
                <w:rFonts w:ascii="Times New Roman" w:hAnsi="Times New Roman"/>
                <w:lang w:val="en-US" w:eastAsia="ko-KR"/>
              </w:rPr>
              <w:t> </w:t>
            </w:r>
            <w:r w:rsidRPr="007D25B0">
              <w:rPr>
                <w:rFonts w:ascii="Times New Roman" w:hAnsi="Times New Roman"/>
                <w:lang w:val="en-US" w:eastAsia="ja-JP"/>
              </w:rPr>
              <w:t>=  B )</w:t>
            </w:r>
          </w:p>
        </w:tc>
        <w:tc>
          <w:tcPr>
            <w:tcW w:w="1152" w:type="dxa"/>
          </w:tcPr>
          <w:p w14:paraId="6E0905A8" w14:textId="77777777" w:rsidR="008B3821" w:rsidRPr="007D25B0" w:rsidRDefault="008B3821" w:rsidP="00C73469">
            <w:pPr>
              <w:pStyle w:val="tablecell"/>
              <w:rPr>
                <w:lang w:val="en-US"/>
              </w:rPr>
            </w:pPr>
          </w:p>
        </w:tc>
      </w:tr>
      <w:tr w:rsidR="008B3821" w:rsidRPr="007D25B0" w14:paraId="1AD75E76" w14:textId="77777777" w:rsidTr="00C73469">
        <w:trPr>
          <w:cantSplit/>
          <w:trHeight w:val="289"/>
          <w:jc w:val="center"/>
        </w:trPr>
        <w:tc>
          <w:tcPr>
            <w:tcW w:w="7920" w:type="dxa"/>
          </w:tcPr>
          <w:p w14:paraId="6B2BB82F"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eastAsia="MS Mincho" w:hAnsi="Times New Roman"/>
                <w:lang w:val="en-US" w:eastAsia="ja-JP"/>
              </w:rPr>
              <w:tab/>
            </w:r>
            <w:r w:rsidRPr="007D25B0">
              <w:rPr>
                <w:rFonts w:ascii="Times New Roman" w:eastAsia="MS Mincho" w:hAnsi="Times New Roman"/>
                <w:lang w:val="en-US" w:eastAsia="ja-JP"/>
              </w:rPr>
              <w:tab/>
            </w:r>
            <w:r w:rsidRPr="007D25B0">
              <w:rPr>
                <w:rFonts w:ascii="Times New Roman" w:hAnsi="Times New Roman"/>
                <w:b/>
                <w:lang w:val="en-US" w:eastAsia="ja-JP"/>
              </w:rPr>
              <w:t>mvd</w:t>
            </w:r>
            <w:r w:rsidRPr="007D25B0">
              <w:rPr>
                <w:rFonts w:ascii="Times New Roman" w:hAnsi="Times New Roman"/>
                <w:b/>
                <w:lang w:val="en-US" w:eastAsia="ko-KR"/>
              </w:rPr>
              <w:t>_</w:t>
            </w:r>
            <w:r w:rsidRPr="007D25B0">
              <w:rPr>
                <w:rFonts w:ascii="Times New Roman" w:hAnsi="Times New Roman"/>
                <w:b/>
                <w:lang w:val="en-US" w:eastAsia="ja-JP"/>
              </w:rPr>
              <w:t>l1</w:t>
            </w:r>
            <w:r w:rsidRPr="007D25B0">
              <w:rPr>
                <w:rFonts w:ascii="Times New Roman" w:hAnsi="Times New Roman"/>
                <w:b/>
                <w:lang w:val="en-US" w:eastAsia="ko-KR"/>
              </w:rPr>
              <w:t>_</w:t>
            </w:r>
            <w:r w:rsidRPr="007D25B0">
              <w:rPr>
                <w:rFonts w:ascii="Times New Roman" w:hAnsi="Times New Roman"/>
                <w:b/>
                <w:lang w:val="en-US" w:eastAsia="ja-JP"/>
              </w:rPr>
              <w:t>zero</w:t>
            </w:r>
            <w:r w:rsidRPr="007D25B0">
              <w:rPr>
                <w:rFonts w:ascii="Times New Roman" w:hAnsi="Times New Roman"/>
                <w:b/>
                <w:lang w:val="en-US" w:eastAsia="ko-KR"/>
              </w:rPr>
              <w:t>_flag</w:t>
            </w:r>
          </w:p>
        </w:tc>
        <w:tc>
          <w:tcPr>
            <w:tcW w:w="1152" w:type="dxa"/>
          </w:tcPr>
          <w:p w14:paraId="0745C65C" w14:textId="77777777" w:rsidR="008B3821" w:rsidRPr="007D25B0" w:rsidRDefault="008B3821" w:rsidP="00C73469">
            <w:pPr>
              <w:pStyle w:val="tablecell"/>
              <w:rPr>
                <w:lang w:val="en-US"/>
              </w:rPr>
            </w:pPr>
            <w:r w:rsidRPr="007D25B0">
              <w:rPr>
                <w:lang w:val="en-US" w:eastAsia="ko-KR"/>
              </w:rPr>
              <w:t>u(1)</w:t>
            </w:r>
          </w:p>
        </w:tc>
      </w:tr>
      <w:tr w:rsidR="008B3821" w:rsidRPr="007D25B0" w14:paraId="67FC006E" w14:textId="77777777" w:rsidTr="00C73469">
        <w:trPr>
          <w:cantSplit/>
          <w:trHeight w:val="289"/>
          <w:jc w:val="center"/>
        </w:trPr>
        <w:tc>
          <w:tcPr>
            <w:tcW w:w="7920" w:type="dxa"/>
          </w:tcPr>
          <w:p w14:paraId="534FA0B2"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 xml:space="preserve">if( </w:t>
            </w:r>
            <w:r w:rsidRPr="007D25B0">
              <w:rPr>
                <w:rFonts w:ascii="Times New Roman" w:hAnsi="Times New Roman"/>
                <w:lang w:val="en-US" w:eastAsia="ko-KR"/>
              </w:rPr>
              <w:t>cabac_init_</w:t>
            </w:r>
            <w:r w:rsidRPr="007D25B0">
              <w:rPr>
                <w:rFonts w:ascii="Times New Roman" w:eastAsia="MS Mincho" w:hAnsi="Times New Roman"/>
                <w:lang w:val="en-US" w:eastAsia="ja-JP"/>
              </w:rPr>
              <w:t>present_</w:t>
            </w:r>
            <w:r w:rsidRPr="007D25B0">
              <w:rPr>
                <w:rFonts w:ascii="Times New Roman" w:hAnsi="Times New Roman"/>
                <w:lang w:val="en-US" w:eastAsia="ko-KR"/>
              </w:rPr>
              <w:t>flag</w:t>
            </w:r>
            <w:r w:rsidRPr="007D25B0">
              <w:rPr>
                <w:rFonts w:ascii="Times New Roman" w:hAnsi="Times New Roman"/>
                <w:lang w:val="en-US"/>
              </w:rPr>
              <w:t xml:space="preserve"> )</w:t>
            </w:r>
          </w:p>
        </w:tc>
        <w:tc>
          <w:tcPr>
            <w:tcW w:w="1152" w:type="dxa"/>
          </w:tcPr>
          <w:p w14:paraId="30D49F9C" w14:textId="77777777" w:rsidR="008B3821" w:rsidRPr="007D25B0" w:rsidRDefault="008B3821" w:rsidP="00C73469">
            <w:pPr>
              <w:pStyle w:val="tablecell"/>
              <w:rPr>
                <w:lang w:val="en-US"/>
              </w:rPr>
            </w:pPr>
          </w:p>
        </w:tc>
      </w:tr>
      <w:tr w:rsidR="008B3821" w:rsidRPr="007D25B0" w14:paraId="53C0BF11" w14:textId="77777777" w:rsidTr="00C73469">
        <w:trPr>
          <w:cantSplit/>
          <w:trHeight w:val="289"/>
          <w:jc w:val="center"/>
        </w:trPr>
        <w:tc>
          <w:tcPr>
            <w:tcW w:w="7920" w:type="dxa"/>
          </w:tcPr>
          <w:p w14:paraId="49A97738"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cabac_init_</w:t>
            </w:r>
            <w:r w:rsidRPr="007D25B0">
              <w:rPr>
                <w:rFonts w:ascii="Times New Roman" w:eastAsia="MS Mincho" w:hAnsi="Times New Roman"/>
                <w:b/>
                <w:lang w:val="en-US" w:eastAsia="ja-JP"/>
              </w:rPr>
              <w:t>flag</w:t>
            </w:r>
          </w:p>
        </w:tc>
        <w:tc>
          <w:tcPr>
            <w:tcW w:w="1152" w:type="dxa"/>
          </w:tcPr>
          <w:p w14:paraId="054F7178" w14:textId="77777777" w:rsidR="008B3821" w:rsidRPr="007D25B0" w:rsidRDefault="008B3821" w:rsidP="00C73469">
            <w:pPr>
              <w:pStyle w:val="tablecell"/>
              <w:rPr>
                <w:lang w:val="en-US"/>
              </w:rPr>
            </w:pPr>
            <w:r w:rsidRPr="007D25B0">
              <w:rPr>
                <w:rFonts w:eastAsia="MS Mincho"/>
                <w:lang w:val="en-US" w:eastAsia="ja-JP"/>
              </w:rPr>
              <w:t>u(1)</w:t>
            </w:r>
          </w:p>
        </w:tc>
      </w:tr>
      <w:tr w:rsidR="008B3821" w:rsidRPr="007D25B0" w14:paraId="6AA1800F" w14:textId="77777777" w:rsidTr="00C73469">
        <w:trPr>
          <w:cantSplit/>
          <w:trHeight w:val="289"/>
          <w:jc w:val="center"/>
        </w:trPr>
        <w:tc>
          <w:tcPr>
            <w:tcW w:w="7920" w:type="dxa"/>
          </w:tcPr>
          <w:p w14:paraId="246ECB0A"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slice_temporal_mvp_enabled_flag ) {</w:t>
            </w:r>
          </w:p>
        </w:tc>
        <w:tc>
          <w:tcPr>
            <w:tcW w:w="1152" w:type="dxa"/>
          </w:tcPr>
          <w:p w14:paraId="49700CA2" w14:textId="77777777" w:rsidR="008B3821" w:rsidRPr="007D25B0" w:rsidRDefault="008B3821" w:rsidP="00C73469">
            <w:pPr>
              <w:pStyle w:val="tablecell"/>
              <w:rPr>
                <w:rFonts w:eastAsia="MS Mincho"/>
                <w:lang w:val="en-US" w:eastAsia="ja-JP"/>
              </w:rPr>
            </w:pPr>
          </w:p>
        </w:tc>
      </w:tr>
      <w:tr w:rsidR="008B3821" w:rsidRPr="007D25B0" w14:paraId="3B0C0C2F" w14:textId="77777777" w:rsidTr="00C73469">
        <w:trPr>
          <w:cantSplit/>
          <w:trHeight w:val="289"/>
          <w:jc w:val="center"/>
        </w:trPr>
        <w:tc>
          <w:tcPr>
            <w:tcW w:w="7920" w:type="dxa"/>
          </w:tcPr>
          <w:p w14:paraId="50BABE27"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slice_type  = =  B )</w:t>
            </w:r>
          </w:p>
        </w:tc>
        <w:tc>
          <w:tcPr>
            <w:tcW w:w="1152" w:type="dxa"/>
          </w:tcPr>
          <w:p w14:paraId="271DBDEE" w14:textId="77777777" w:rsidR="008B3821" w:rsidRPr="007D25B0" w:rsidRDefault="008B3821" w:rsidP="00C73469">
            <w:pPr>
              <w:pStyle w:val="tablecell"/>
              <w:rPr>
                <w:rFonts w:eastAsia="MS Mincho"/>
                <w:lang w:val="en-US" w:eastAsia="ja-JP"/>
              </w:rPr>
            </w:pPr>
          </w:p>
        </w:tc>
      </w:tr>
      <w:tr w:rsidR="008B3821" w:rsidRPr="007D25B0" w14:paraId="4182CC7B" w14:textId="77777777" w:rsidTr="00C73469">
        <w:trPr>
          <w:cantSplit/>
          <w:trHeight w:val="289"/>
          <w:jc w:val="center"/>
        </w:trPr>
        <w:tc>
          <w:tcPr>
            <w:tcW w:w="7920" w:type="dxa"/>
          </w:tcPr>
          <w:p w14:paraId="583C2DCE"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collocated_from_l0_flag</w:t>
            </w:r>
          </w:p>
        </w:tc>
        <w:tc>
          <w:tcPr>
            <w:tcW w:w="1152" w:type="dxa"/>
          </w:tcPr>
          <w:p w14:paraId="17B623A9" w14:textId="77777777" w:rsidR="008B3821" w:rsidRPr="007D25B0" w:rsidRDefault="008B3821" w:rsidP="00C73469">
            <w:pPr>
              <w:pStyle w:val="tablecell"/>
              <w:rPr>
                <w:rFonts w:eastAsia="MS Mincho"/>
                <w:lang w:val="en-US" w:eastAsia="ja-JP"/>
              </w:rPr>
            </w:pPr>
            <w:r w:rsidRPr="007D25B0">
              <w:rPr>
                <w:lang w:val="en-US" w:eastAsia="ko-KR"/>
              </w:rPr>
              <w:t>u(1)</w:t>
            </w:r>
          </w:p>
        </w:tc>
      </w:tr>
      <w:tr w:rsidR="008B3821" w:rsidRPr="007D25B0" w14:paraId="37FF407F" w14:textId="77777777" w:rsidTr="00C73469">
        <w:trPr>
          <w:cantSplit/>
          <w:trHeight w:val="289"/>
          <w:jc w:val="center"/>
        </w:trPr>
        <w:tc>
          <w:tcPr>
            <w:tcW w:w="7920" w:type="dxa"/>
          </w:tcPr>
          <w:p w14:paraId="51EB6C77"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 collocated_from_l0_flag  &amp;&amp;  num_ref_idx_l0_active_minus1 &gt; 0 )  | |</w:t>
            </w:r>
            <w:r w:rsidRPr="007D25B0">
              <w:rPr>
                <w:rFonts w:ascii="Times New Roman" w:hAnsi="Times New Roman"/>
                <w:lang w:val="en-US" w:eastAsia="ko-KR"/>
              </w:rPr>
              <w:br/>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!collocated_from_l0_flag  &amp;&amp;  num_ref_idx_l1_active_minus1 &gt; 0 ) )</w:t>
            </w:r>
          </w:p>
        </w:tc>
        <w:tc>
          <w:tcPr>
            <w:tcW w:w="1152" w:type="dxa"/>
          </w:tcPr>
          <w:p w14:paraId="4FACECA4" w14:textId="77777777" w:rsidR="008B3821" w:rsidRPr="007D25B0" w:rsidRDefault="008B3821" w:rsidP="00C73469">
            <w:pPr>
              <w:pStyle w:val="tablecell"/>
              <w:rPr>
                <w:rFonts w:eastAsia="MS Mincho"/>
                <w:lang w:val="en-US" w:eastAsia="ja-JP"/>
              </w:rPr>
            </w:pPr>
          </w:p>
        </w:tc>
      </w:tr>
      <w:tr w:rsidR="008B3821" w:rsidRPr="007D25B0" w14:paraId="65862124" w14:textId="77777777" w:rsidTr="00C73469">
        <w:trPr>
          <w:cantSplit/>
          <w:trHeight w:val="289"/>
          <w:jc w:val="center"/>
        </w:trPr>
        <w:tc>
          <w:tcPr>
            <w:tcW w:w="7920" w:type="dxa"/>
          </w:tcPr>
          <w:p w14:paraId="565A17B6"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collocated_ref_idx</w:t>
            </w:r>
          </w:p>
        </w:tc>
        <w:tc>
          <w:tcPr>
            <w:tcW w:w="1152" w:type="dxa"/>
          </w:tcPr>
          <w:p w14:paraId="594C7735" w14:textId="77777777" w:rsidR="008B3821" w:rsidRPr="007D25B0" w:rsidRDefault="008B3821" w:rsidP="00C73469">
            <w:pPr>
              <w:pStyle w:val="tablecell"/>
              <w:rPr>
                <w:rFonts w:eastAsia="MS Mincho"/>
                <w:lang w:val="en-US" w:eastAsia="ja-JP"/>
              </w:rPr>
            </w:pPr>
            <w:r w:rsidRPr="007D25B0">
              <w:rPr>
                <w:lang w:val="en-US" w:eastAsia="ko-KR"/>
              </w:rPr>
              <w:t>ue(v)</w:t>
            </w:r>
          </w:p>
        </w:tc>
      </w:tr>
      <w:tr w:rsidR="008B3821" w:rsidRPr="007D25B0" w14:paraId="52F33344" w14:textId="77777777" w:rsidTr="00C73469">
        <w:trPr>
          <w:cantSplit/>
          <w:trHeight w:val="289"/>
          <w:jc w:val="center"/>
        </w:trPr>
        <w:tc>
          <w:tcPr>
            <w:tcW w:w="7920" w:type="dxa"/>
          </w:tcPr>
          <w:p w14:paraId="65B249B4"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03C26040" w14:textId="77777777" w:rsidR="008B3821" w:rsidRPr="007D25B0" w:rsidRDefault="008B3821" w:rsidP="00C73469">
            <w:pPr>
              <w:pStyle w:val="tablecell"/>
              <w:rPr>
                <w:rFonts w:eastAsia="MS Mincho"/>
                <w:lang w:val="en-US" w:eastAsia="ja-JP"/>
              </w:rPr>
            </w:pPr>
          </w:p>
        </w:tc>
      </w:tr>
      <w:tr w:rsidR="008B3821" w:rsidRPr="007D25B0" w14:paraId="55981859" w14:textId="77777777" w:rsidTr="00C73469">
        <w:trPr>
          <w:cantSplit/>
          <w:trHeight w:val="289"/>
          <w:jc w:val="center"/>
        </w:trPr>
        <w:tc>
          <w:tcPr>
            <w:tcW w:w="7920" w:type="dxa"/>
          </w:tcPr>
          <w:p w14:paraId="5702A47F"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 xml:space="preserve">if( ( weighted_pred_flag  &amp;&amp;  </w:t>
            </w:r>
            <w:r w:rsidRPr="007D25B0">
              <w:rPr>
                <w:rFonts w:ascii="Times New Roman" w:hAnsi="Times New Roman"/>
                <w:lang w:val="en-US" w:eastAsia="ja-JP"/>
              </w:rPr>
              <w:t xml:space="preserve">slice_type  </w:t>
            </w:r>
            <w:r w:rsidRPr="007D25B0">
              <w:rPr>
                <w:rFonts w:ascii="Times New Roman" w:hAnsi="Times New Roman"/>
                <w:lang w:val="en-US"/>
              </w:rPr>
              <w:t>= =  P )  |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 xml:space="preserve"> ( weighted_bipred_flag  &amp;&amp;  slice_type  = =  B ) )</w:t>
            </w:r>
          </w:p>
        </w:tc>
        <w:tc>
          <w:tcPr>
            <w:tcW w:w="1152" w:type="dxa"/>
          </w:tcPr>
          <w:p w14:paraId="1B6D9273" w14:textId="77777777" w:rsidR="008B3821" w:rsidRPr="007D25B0" w:rsidRDefault="008B3821" w:rsidP="00C73469">
            <w:pPr>
              <w:pStyle w:val="tablecell"/>
              <w:rPr>
                <w:rFonts w:eastAsia="MS Mincho"/>
                <w:lang w:val="en-US" w:eastAsia="ja-JP"/>
              </w:rPr>
            </w:pPr>
          </w:p>
        </w:tc>
      </w:tr>
      <w:tr w:rsidR="008B3821" w:rsidRPr="007D25B0" w14:paraId="1228E605" w14:textId="77777777" w:rsidTr="00C73469">
        <w:trPr>
          <w:cantSplit/>
          <w:trHeight w:val="289"/>
          <w:jc w:val="center"/>
        </w:trPr>
        <w:tc>
          <w:tcPr>
            <w:tcW w:w="7920" w:type="dxa"/>
          </w:tcPr>
          <w:p w14:paraId="46EAEE9D"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pred_weight_table( )</w:t>
            </w:r>
          </w:p>
        </w:tc>
        <w:tc>
          <w:tcPr>
            <w:tcW w:w="1152" w:type="dxa"/>
          </w:tcPr>
          <w:p w14:paraId="3DD0E689" w14:textId="77777777" w:rsidR="008B3821" w:rsidRPr="007D25B0" w:rsidRDefault="008B3821" w:rsidP="00C73469">
            <w:pPr>
              <w:pStyle w:val="tablecell"/>
              <w:rPr>
                <w:rFonts w:eastAsia="MS Mincho"/>
                <w:lang w:val="en-US" w:eastAsia="ja-JP"/>
              </w:rPr>
            </w:pPr>
          </w:p>
        </w:tc>
      </w:tr>
      <w:tr w:rsidR="008B3821" w:rsidRPr="007D25B0" w14:paraId="5397AFB1" w14:textId="77777777" w:rsidTr="00C73469">
        <w:trPr>
          <w:cantSplit/>
          <w:trHeight w:val="289"/>
          <w:jc w:val="center"/>
        </w:trPr>
        <w:tc>
          <w:tcPr>
            <w:tcW w:w="7920" w:type="dxa"/>
          </w:tcPr>
          <w:p w14:paraId="460D15E6"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five_minus_max_num_merge_cand</w:t>
            </w:r>
          </w:p>
        </w:tc>
        <w:tc>
          <w:tcPr>
            <w:tcW w:w="1152" w:type="dxa"/>
          </w:tcPr>
          <w:p w14:paraId="7F0DE85A" w14:textId="77777777" w:rsidR="008B3821" w:rsidRPr="007D25B0" w:rsidRDefault="008B3821" w:rsidP="00C73469">
            <w:pPr>
              <w:pStyle w:val="tablecell"/>
              <w:rPr>
                <w:rFonts w:eastAsia="MS Mincho"/>
                <w:lang w:val="en-US" w:eastAsia="ja-JP"/>
              </w:rPr>
            </w:pPr>
            <w:r w:rsidRPr="007D25B0">
              <w:rPr>
                <w:lang w:val="en-US" w:eastAsia="ko-KR"/>
              </w:rPr>
              <w:t>ue(v)</w:t>
            </w:r>
          </w:p>
        </w:tc>
      </w:tr>
      <w:tr w:rsidR="008B3821" w:rsidRPr="007D25B0" w14:paraId="762D1AB5" w14:textId="77777777" w:rsidTr="00C73469">
        <w:trPr>
          <w:cantSplit/>
          <w:trHeight w:val="289"/>
          <w:jc w:val="center"/>
        </w:trPr>
        <w:tc>
          <w:tcPr>
            <w:tcW w:w="7920" w:type="dxa"/>
          </w:tcPr>
          <w:p w14:paraId="7D3C01D3"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lastRenderedPageBreak/>
              <w:tab/>
            </w:r>
            <w:r w:rsidRPr="007D25B0">
              <w:rPr>
                <w:rFonts w:ascii="Times New Roman" w:hAnsi="Times New Roman"/>
                <w:lang w:val="en-US" w:eastAsia="ko-KR"/>
              </w:rPr>
              <w:tab/>
              <w:t>}</w:t>
            </w:r>
          </w:p>
        </w:tc>
        <w:tc>
          <w:tcPr>
            <w:tcW w:w="1152" w:type="dxa"/>
          </w:tcPr>
          <w:p w14:paraId="021EE468" w14:textId="77777777" w:rsidR="008B3821" w:rsidRPr="007D25B0" w:rsidRDefault="008B3821" w:rsidP="00C73469">
            <w:pPr>
              <w:pStyle w:val="tablecell"/>
              <w:rPr>
                <w:lang w:val="en-US" w:eastAsia="ko-KR"/>
              </w:rPr>
            </w:pPr>
          </w:p>
        </w:tc>
      </w:tr>
      <w:tr w:rsidR="008B3821" w:rsidRPr="007D25B0" w14:paraId="2C9D4F6C" w14:textId="77777777" w:rsidTr="00C73469">
        <w:trPr>
          <w:cantSplit/>
          <w:trHeight w:val="289"/>
          <w:jc w:val="center"/>
        </w:trPr>
        <w:tc>
          <w:tcPr>
            <w:tcW w:w="7920" w:type="dxa"/>
          </w:tcPr>
          <w:p w14:paraId="3B66830C"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b/>
                <w:lang w:val="en-US"/>
              </w:rPr>
              <w:t>slice_qp_</w:t>
            </w:r>
            <w:r w:rsidRPr="007D25B0">
              <w:rPr>
                <w:rFonts w:ascii="Times New Roman" w:hAnsi="Times New Roman"/>
                <w:b/>
                <w:lang w:val="en-US" w:eastAsia="ja-JP"/>
              </w:rPr>
              <w:t>delta</w:t>
            </w:r>
          </w:p>
        </w:tc>
        <w:tc>
          <w:tcPr>
            <w:tcW w:w="1152" w:type="dxa"/>
          </w:tcPr>
          <w:p w14:paraId="66BE4656" w14:textId="77777777" w:rsidR="008B3821" w:rsidRPr="007D25B0" w:rsidRDefault="008B3821" w:rsidP="00C73469">
            <w:pPr>
              <w:pStyle w:val="tablecell"/>
              <w:rPr>
                <w:lang w:val="en-US"/>
              </w:rPr>
            </w:pPr>
            <w:r w:rsidRPr="007D25B0">
              <w:rPr>
                <w:lang w:val="en-US"/>
              </w:rPr>
              <w:t>se(v)</w:t>
            </w:r>
          </w:p>
        </w:tc>
      </w:tr>
      <w:tr w:rsidR="008B3821" w:rsidRPr="007D25B0" w14:paraId="3CCA6D5A" w14:textId="77777777" w:rsidTr="00C73469">
        <w:trPr>
          <w:cantSplit/>
          <w:trHeight w:val="289"/>
          <w:jc w:val="center"/>
        </w:trPr>
        <w:tc>
          <w:tcPr>
            <w:tcW w:w="7920" w:type="dxa"/>
          </w:tcPr>
          <w:p w14:paraId="29FCB794"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pps_slice_chroma_qp_offsets_present_flag ) {</w:t>
            </w:r>
          </w:p>
        </w:tc>
        <w:tc>
          <w:tcPr>
            <w:tcW w:w="1152" w:type="dxa"/>
          </w:tcPr>
          <w:p w14:paraId="5F1B7E55" w14:textId="77777777" w:rsidR="008B3821" w:rsidRPr="007D25B0" w:rsidRDefault="008B3821" w:rsidP="00C73469">
            <w:pPr>
              <w:pStyle w:val="tablecell"/>
              <w:rPr>
                <w:lang w:val="en-US"/>
              </w:rPr>
            </w:pPr>
          </w:p>
        </w:tc>
      </w:tr>
      <w:tr w:rsidR="008B3821" w:rsidRPr="007D25B0" w14:paraId="06665836" w14:textId="77777777" w:rsidTr="00C73469">
        <w:trPr>
          <w:cantSplit/>
          <w:trHeight w:val="289"/>
          <w:jc w:val="center"/>
        </w:trPr>
        <w:tc>
          <w:tcPr>
            <w:tcW w:w="7920" w:type="dxa"/>
          </w:tcPr>
          <w:p w14:paraId="3CD1F3CE"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slice_cb_qp_offset</w:t>
            </w:r>
          </w:p>
        </w:tc>
        <w:tc>
          <w:tcPr>
            <w:tcW w:w="1152" w:type="dxa"/>
          </w:tcPr>
          <w:p w14:paraId="5D830511" w14:textId="77777777" w:rsidR="008B3821" w:rsidRPr="007D25B0" w:rsidRDefault="008B3821" w:rsidP="00C73469">
            <w:pPr>
              <w:pStyle w:val="tablecell"/>
              <w:rPr>
                <w:lang w:val="en-US"/>
              </w:rPr>
            </w:pPr>
            <w:r w:rsidRPr="007D25B0">
              <w:rPr>
                <w:lang w:val="en-US"/>
              </w:rPr>
              <w:t>se(v)</w:t>
            </w:r>
          </w:p>
        </w:tc>
      </w:tr>
      <w:tr w:rsidR="008B3821" w:rsidRPr="007D25B0" w14:paraId="0E823882" w14:textId="77777777" w:rsidTr="00C73469">
        <w:trPr>
          <w:cantSplit/>
          <w:trHeight w:val="289"/>
          <w:jc w:val="center"/>
        </w:trPr>
        <w:tc>
          <w:tcPr>
            <w:tcW w:w="7920" w:type="dxa"/>
          </w:tcPr>
          <w:p w14:paraId="1F52CCD6"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slice_cr_qp_offset</w:t>
            </w:r>
          </w:p>
        </w:tc>
        <w:tc>
          <w:tcPr>
            <w:tcW w:w="1152" w:type="dxa"/>
          </w:tcPr>
          <w:p w14:paraId="4688F094" w14:textId="77777777" w:rsidR="008B3821" w:rsidRPr="007D25B0" w:rsidRDefault="008B3821" w:rsidP="00C73469">
            <w:pPr>
              <w:pStyle w:val="tablecell"/>
              <w:rPr>
                <w:lang w:val="en-US"/>
              </w:rPr>
            </w:pPr>
            <w:r w:rsidRPr="007D25B0">
              <w:rPr>
                <w:lang w:val="en-US"/>
              </w:rPr>
              <w:t>se(v)</w:t>
            </w:r>
          </w:p>
        </w:tc>
      </w:tr>
      <w:tr w:rsidR="008B3821" w:rsidRPr="007D25B0" w14:paraId="1A7E2C10" w14:textId="77777777" w:rsidTr="00C73469">
        <w:trPr>
          <w:cantSplit/>
          <w:trHeight w:val="289"/>
          <w:jc w:val="center"/>
        </w:trPr>
        <w:tc>
          <w:tcPr>
            <w:tcW w:w="7920" w:type="dxa"/>
          </w:tcPr>
          <w:p w14:paraId="34BE856E"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0C119B44" w14:textId="77777777" w:rsidR="008B3821" w:rsidRPr="007D25B0" w:rsidRDefault="008B3821" w:rsidP="00C73469">
            <w:pPr>
              <w:pStyle w:val="tablecell"/>
              <w:rPr>
                <w:lang w:val="en-US"/>
              </w:rPr>
            </w:pPr>
          </w:p>
        </w:tc>
      </w:tr>
      <w:tr w:rsidR="008B3821" w:rsidRPr="007D25B0" w14:paraId="1038683D" w14:textId="77777777" w:rsidTr="00C73469">
        <w:trPr>
          <w:cantSplit/>
          <w:trHeight w:val="289"/>
          <w:jc w:val="center"/>
        </w:trPr>
        <w:tc>
          <w:tcPr>
            <w:tcW w:w="7920" w:type="dxa"/>
          </w:tcPr>
          <w:p w14:paraId="756D29AA"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deblocking_filter_override_enabled_flag )</w:t>
            </w:r>
          </w:p>
        </w:tc>
        <w:tc>
          <w:tcPr>
            <w:tcW w:w="1152" w:type="dxa"/>
          </w:tcPr>
          <w:p w14:paraId="77E46660" w14:textId="77777777" w:rsidR="008B3821" w:rsidRPr="007D25B0" w:rsidRDefault="008B3821" w:rsidP="00C73469">
            <w:pPr>
              <w:pStyle w:val="tablecell"/>
              <w:rPr>
                <w:lang w:val="en-US"/>
              </w:rPr>
            </w:pPr>
          </w:p>
        </w:tc>
      </w:tr>
      <w:tr w:rsidR="008B3821" w:rsidRPr="007D25B0" w14:paraId="4C3482F4" w14:textId="77777777" w:rsidTr="00C73469">
        <w:trPr>
          <w:cantSplit/>
          <w:trHeight w:val="289"/>
          <w:jc w:val="center"/>
        </w:trPr>
        <w:tc>
          <w:tcPr>
            <w:tcW w:w="7920" w:type="dxa"/>
          </w:tcPr>
          <w:p w14:paraId="5F03AD45" w14:textId="77777777" w:rsidR="008B3821" w:rsidRPr="007D25B0" w:rsidRDefault="008B3821" w:rsidP="00C73469">
            <w:pPr>
              <w:pStyle w:val="tablesyntax"/>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deblocking_filter_override_flag</w:t>
            </w:r>
          </w:p>
        </w:tc>
        <w:tc>
          <w:tcPr>
            <w:tcW w:w="1152" w:type="dxa"/>
          </w:tcPr>
          <w:p w14:paraId="2B1B2A5A"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597003E1" w14:textId="77777777" w:rsidTr="00C73469">
        <w:trPr>
          <w:cantSplit/>
          <w:trHeight w:val="289"/>
          <w:jc w:val="center"/>
        </w:trPr>
        <w:tc>
          <w:tcPr>
            <w:tcW w:w="7920" w:type="dxa"/>
          </w:tcPr>
          <w:p w14:paraId="1590B6B1" w14:textId="77777777"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deblocking_filter_override_flag ) {</w:t>
            </w:r>
          </w:p>
        </w:tc>
        <w:tc>
          <w:tcPr>
            <w:tcW w:w="1152" w:type="dxa"/>
          </w:tcPr>
          <w:p w14:paraId="6BBD54ED" w14:textId="77777777" w:rsidR="008B3821" w:rsidRPr="007D25B0" w:rsidRDefault="008B3821" w:rsidP="00C73469">
            <w:pPr>
              <w:pStyle w:val="tablecell"/>
              <w:rPr>
                <w:lang w:val="en-US" w:eastAsia="ko-KR"/>
              </w:rPr>
            </w:pPr>
          </w:p>
        </w:tc>
      </w:tr>
      <w:tr w:rsidR="008B3821" w:rsidRPr="007D25B0" w14:paraId="4CBA1124" w14:textId="77777777" w:rsidTr="00C73469">
        <w:trPr>
          <w:cantSplit/>
          <w:trHeight w:val="289"/>
          <w:jc w:val="center"/>
        </w:trPr>
        <w:tc>
          <w:tcPr>
            <w:tcW w:w="7920" w:type="dxa"/>
          </w:tcPr>
          <w:p w14:paraId="3951AB47"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w:t>
            </w:r>
            <w:r w:rsidRPr="007D25B0">
              <w:rPr>
                <w:rFonts w:ascii="Times New Roman" w:hAnsi="Times New Roman"/>
                <w:b/>
                <w:bCs/>
                <w:lang w:val="en-US"/>
              </w:rPr>
              <w:t>deblocking_filter_disabled_flag</w:t>
            </w:r>
          </w:p>
        </w:tc>
        <w:tc>
          <w:tcPr>
            <w:tcW w:w="1152" w:type="dxa"/>
          </w:tcPr>
          <w:p w14:paraId="0D2482C9" w14:textId="77777777" w:rsidR="008B3821" w:rsidRPr="007D25B0" w:rsidRDefault="008B3821" w:rsidP="00C73469">
            <w:pPr>
              <w:pStyle w:val="tablecell"/>
              <w:rPr>
                <w:lang w:val="en-US"/>
              </w:rPr>
            </w:pPr>
            <w:r w:rsidRPr="007D25B0">
              <w:rPr>
                <w:lang w:val="en-US"/>
              </w:rPr>
              <w:t>u(1)</w:t>
            </w:r>
          </w:p>
        </w:tc>
      </w:tr>
      <w:tr w:rsidR="008B3821" w:rsidRPr="007D25B0" w14:paraId="3CBB1EA7" w14:textId="77777777" w:rsidTr="00C73469">
        <w:trPr>
          <w:cantSplit/>
          <w:trHeight w:val="289"/>
          <w:jc w:val="center"/>
        </w:trPr>
        <w:tc>
          <w:tcPr>
            <w:tcW w:w="7920" w:type="dxa"/>
          </w:tcPr>
          <w:p w14:paraId="19306DCB"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!slice_deblocking_filter_disabled_flag ) {</w:t>
            </w:r>
          </w:p>
        </w:tc>
        <w:tc>
          <w:tcPr>
            <w:tcW w:w="1152" w:type="dxa"/>
          </w:tcPr>
          <w:p w14:paraId="71F0C4CF" w14:textId="77777777" w:rsidR="008B3821" w:rsidRPr="007D25B0" w:rsidRDefault="008B3821" w:rsidP="00C73469">
            <w:pPr>
              <w:pStyle w:val="tablecell"/>
              <w:rPr>
                <w:lang w:val="en-US"/>
              </w:rPr>
            </w:pPr>
          </w:p>
        </w:tc>
      </w:tr>
      <w:tr w:rsidR="008B3821" w:rsidRPr="007D25B0" w14:paraId="5526FA39" w14:textId="77777777" w:rsidTr="00C73469">
        <w:trPr>
          <w:cantSplit/>
          <w:trHeight w:val="289"/>
          <w:jc w:val="center"/>
        </w:trPr>
        <w:tc>
          <w:tcPr>
            <w:tcW w:w="7920" w:type="dxa"/>
          </w:tcPr>
          <w:p w14:paraId="7193C442" w14:textId="77777777"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slice_beta_offset_div2</w:t>
            </w:r>
          </w:p>
        </w:tc>
        <w:tc>
          <w:tcPr>
            <w:tcW w:w="1152" w:type="dxa"/>
          </w:tcPr>
          <w:p w14:paraId="4CDCFEC7" w14:textId="77777777" w:rsidR="008B3821" w:rsidRPr="007D25B0" w:rsidRDefault="008B3821" w:rsidP="00C73469">
            <w:pPr>
              <w:pStyle w:val="tablecell"/>
              <w:rPr>
                <w:lang w:val="en-US" w:eastAsia="ko-KR"/>
              </w:rPr>
            </w:pPr>
            <w:r w:rsidRPr="007D25B0">
              <w:rPr>
                <w:lang w:val="en-US" w:eastAsia="ko-KR"/>
              </w:rPr>
              <w:t>se(v)</w:t>
            </w:r>
          </w:p>
        </w:tc>
      </w:tr>
      <w:tr w:rsidR="008B3821" w:rsidRPr="007D25B0" w14:paraId="7B525C29" w14:textId="77777777" w:rsidTr="00C73469">
        <w:trPr>
          <w:cantSplit/>
          <w:trHeight w:val="289"/>
          <w:jc w:val="center"/>
        </w:trPr>
        <w:tc>
          <w:tcPr>
            <w:tcW w:w="7920" w:type="dxa"/>
          </w:tcPr>
          <w:p w14:paraId="535A460E" w14:textId="77777777"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slice_tc_offset_div2</w:t>
            </w:r>
          </w:p>
        </w:tc>
        <w:tc>
          <w:tcPr>
            <w:tcW w:w="1152" w:type="dxa"/>
          </w:tcPr>
          <w:p w14:paraId="493E6FC3" w14:textId="77777777" w:rsidR="008B3821" w:rsidRPr="007D25B0" w:rsidRDefault="008B3821" w:rsidP="00C73469">
            <w:pPr>
              <w:pStyle w:val="tablecell"/>
              <w:rPr>
                <w:lang w:val="en-US" w:eastAsia="ko-KR"/>
              </w:rPr>
            </w:pPr>
            <w:r w:rsidRPr="007D25B0">
              <w:rPr>
                <w:lang w:val="en-US" w:eastAsia="ko-KR"/>
              </w:rPr>
              <w:t>se(v)</w:t>
            </w:r>
          </w:p>
        </w:tc>
      </w:tr>
      <w:tr w:rsidR="008B3821" w:rsidRPr="007D25B0" w14:paraId="71CA3E1D" w14:textId="77777777" w:rsidTr="00C73469">
        <w:trPr>
          <w:cantSplit/>
          <w:trHeight w:val="289"/>
          <w:jc w:val="center"/>
        </w:trPr>
        <w:tc>
          <w:tcPr>
            <w:tcW w:w="7920" w:type="dxa"/>
          </w:tcPr>
          <w:p w14:paraId="21A6864F"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0C7B5075" w14:textId="77777777" w:rsidR="008B3821" w:rsidRPr="007D25B0" w:rsidRDefault="008B3821" w:rsidP="00C73469">
            <w:pPr>
              <w:pStyle w:val="tablecell"/>
              <w:rPr>
                <w:lang w:val="en-US"/>
              </w:rPr>
            </w:pPr>
          </w:p>
        </w:tc>
      </w:tr>
      <w:tr w:rsidR="008B3821" w:rsidRPr="007D25B0" w14:paraId="1C3AB9F0" w14:textId="77777777" w:rsidTr="00C73469">
        <w:trPr>
          <w:cantSplit/>
          <w:trHeight w:val="289"/>
          <w:jc w:val="center"/>
        </w:trPr>
        <w:tc>
          <w:tcPr>
            <w:tcW w:w="7920" w:type="dxa"/>
          </w:tcPr>
          <w:p w14:paraId="76BDE5C7"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6E24FE3F" w14:textId="77777777" w:rsidR="008B3821" w:rsidRPr="007D25B0" w:rsidRDefault="008B3821" w:rsidP="00C73469">
            <w:pPr>
              <w:pStyle w:val="tablecell"/>
              <w:rPr>
                <w:lang w:val="en-US"/>
              </w:rPr>
            </w:pPr>
          </w:p>
        </w:tc>
      </w:tr>
      <w:tr w:rsidR="008B3821" w:rsidRPr="007D25B0" w14:paraId="29EC18A6" w14:textId="77777777" w:rsidTr="00C73469">
        <w:trPr>
          <w:cantSplit/>
          <w:trHeight w:val="289"/>
          <w:jc w:val="center"/>
        </w:trPr>
        <w:tc>
          <w:tcPr>
            <w:tcW w:w="7920" w:type="dxa"/>
          </w:tcPr>
          <w:p w14:paraId="13FBFA31" w14:textId="77777777"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t>if( pps_loop_filter_across_slices_enabled_flag  &amp;&amp;</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t>( slice_sao_luma_flag  | |  slice_sao_chroma_flag  | |</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t>!slice_deblocking_filter_disabled_flag ) )</w:t>
            </w:r>
          </w:p>
        </w:tc>
        <w:tc>
          <w:tcPr>
            <w:tcW w:w="1152" w:type="dxa"/>
          </w:tcPr>
          <w:p w14:paraId="44B9E0A6" w14:textId="77777777" w:rsidR="008B3821" w:rsidRPr="007D25B0" w:rsidRDefault="008B3821" w:rsidP="00C73469">
            <w:pPr>
              <w:pStyle w:val="tablecell"/>
              <w:rPr>
                <w:lang w:val="en-US" w:eastAsia="ko-KR"/>
              </w:rPr>
            </w:pPr>
          </w:p>
        </w:tc>
      </w:tr>
      <w:tr w:rsidR="008B3821" w:rsidRPr="007D25B0" w14:paraId="22BF6245" w14:textId="77777777" w:rsidTr="00C73469">
        <w:trPr>
          <w:cantSplit/>
          <w:trHeight w:val="289"/>
          <w:jc w:val="center"/>
        </w:trPr>
        <w:tc>
          <w:tcPr>
            <w:tcW w:w="7920" w:type="dxa"/>
          </w:tcPr>
          <w:p w14:paraId="617A51B3" w14:textId="77777777" w:rsidR="008B3821" w:rsidRPr="007D25B0" w:rsidRDefault="008B3821" w:rsidP="00C73469">
            <w:pPr>
              <w:pStyle w:val="tablesyntax"/>
              <w:rPr>
                <w:rFonts w:ascii="Times New Roman" w:hAnsi="Times New Roman"/>
                <w:b/>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b/>
                <w:kern w:val="2"/>
                <w:lang w:val="en-US" w:eastAsia="ko-KR"/>
              </w:rPr>
              <w:t>slice_loop_filter_across_slices_enabled_flag</w:t>
            </w:r>
          </w:p>
        </w:tc>
        <w:tc>
          <w:tcPr>
            <w:tcW w:w="1152" w:type="dxa"/>
          </w:tcPr>
          <w:p w14:paraId="2C9D1F1D"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0CB9A2C6" w14:textId="77777777" w:rsidTr="00C73469">
        <w:trPr>
          <w:cantSplit/>
          <w:trHeight w:val="289"/>
          <w:jc w:val="center"/>
        </w:trPr>
        <w:tc>
          <w:tcPr>
            <w:tcW w:w="7920" w:type="dxa"/>
          </w:tcPr>
          <w:p w14:paraId="2329B687" w14:textId="77777777"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t>}</w:t>
            </w:r>
          </w:p>
        </w:tc>
        <w:tc>
          <w:tcPr>
            <w:tcW w:w="1152" w:type="dxa"/>
          </w:tcPr>
          <w:p w14:paraId="124C1B22" w14:textId="77777777" w:rsidR="008B3821" w:rsidRPr="007D25B0" w:rsidRDefault="008B3821" w:rsidP="00C73469">
            <w:pPr>
              <w:pStyle w:val="tablecell"/>
              <w:rPr>
                <w:lang w:val="en-US" w:eastAsia="ko-KR"/>
              </w:rPr>
            </w:pPr>
          </w:p>
        </w:tc>
      </w:tr>
      <w:tr w:rsidR="008B3821" w:rsidRPr="007D25B0" w14:paraId="0118173D" w14:textId="77777777" w:rsidTr="00C73469">
        <w:trPr>
          <w:cantSplit/>
          <w:trHeight w:val="289"/>
          <w:jc w:val="center"/>
        </w:trPr>
        <w:tc>
          <w:tcPr>
            <w:tcW w:w="7920" w:type="dxa"/>
          </w:tcPr>
          <w:p w14:paraId="48A63AFB" w14:textId="77777777"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rPr>
              <w:t>if( tiles_enabled_flag  | |  entropy_coding_sync_enabled_flag ) {</w:t>
            </w:r>
          </w:p>
        </w:tc>
        <w:tc>
          <w:tcPr>
            <w:tcW w:w="1152" w:type="dxa"/>
          </w:tcPr>
          <w:p w14:paraId="2C3179BD" w14:textId="77777777" w:rsidR="008B3821" w:rsidRPr="007D25B0" w:rsidRDefault="008B3821" w:rsidP="00C73469">
            <w:pPr>
              <w:pStyle w:val="tablecell"/>
              <w:rPr>
                <w:lang w:val="en-US" w:eastAsia="ko-KR"/>
              </w:rPr>
            </w:pPr>
          </w:p>
        </w:tc>
      </w:tr>
      <w:tr w:rsidR="008B3821" w:rsidRPr="007D25B0" w14:paraId="0E7B02D3" w14:textId="77777777" w:rsidTr="00C73469">
        <w:trPr>
          <w:cantSplit/>
          <w:trHeight w:val="289"/>
          <w:jc w:val="center"/>
        </w:trPr>
        <w:tc>
          <w:tcPr>
            <w:tcW w:w="7920" w:type="dxa"/>
          </w:tcPr>
          <w:p w14:paraId="14402EE4" w14:textId="77777777"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num_entry_point_offsets</w:t>
            </w:r>
          </w:p>
        </w:tc>
        <w:tc>
          <w:tcPr>
            <w:tcW w:w="1152" w:type="dxa"/>
          </w:tcPr>
          <w:p w14:paraId="7D53AF5A" w14:textId="77777777" w:rsidR="008B3821" w:rsidRPr="007D25B0" w:rsidRDefault="008B3821" w:rsidP="00C73469">
            <w:pPr>
              <w:pStyle w:val="tablecell"/>
              <w:rPr>
                <w:lang w:val="en-US" w:eastAsia="ko-KR"/>
              </w:rPr>
            </w:pPr>
            <w:r w:rsidRPr="007D25B0">
              <w:rPr>
                <w:lang w:val="en-US" w:eastAsia="ko-KR"/>
              </w:rPr>
              <w:t>ue(v)</w:t>
            </w:r>
          </w:p>
        </w:tc>
      </w:tr>
      <w:tr w:rsidR="008B3821" w:rsidRPr="007D25B0" w14:paraId="6EEA5AC3" w14:textId="77777777" w:rsidTr="00C73469">
        <w:trPr>
          <w:cantSplit/>
          <w:trHeight w:val="289"/>
          <w:jc w:val="center"/>
        </w:trPr>
        <w:tc>
          <w:tcPr>
            <w:tcW w:w="7920" w:type="dxa"/>
          </w:tcPr>
          <w:p w14:paraId="202822C2" w14:textId="77777777"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num_entry_point_offsets &gt; 0 ) {</w:t>
            </w:r>
          </w:p>
        </w:tc>
        <w:tc>
          <w:tcPr>
            <w:tcW w:w="1152" w:type="dxa"/>
          </w:tcPr>
          <w:p w14:paraId="3ECA389B" w14:textId="77777777" w:rsidR="008B3821" w:rsidRPr="007D25B0" w:rsidRDefault="008B3821" w:rsidP="00C73469">
            <w:pPr>
              <w:pStyle w:val="tablecell"/>
              <w:rPr>
                <w:lang w:val="en-US" w:eastAsia="ko-KR"/>
              </w:rPr>
            </w:pPr>
          </w:p>
        </w:tc>
      </w:tr>
      <w:tr w:rsidR="008B3821" w:rsidRPr="007D25B0" w14:paraId="1368594E" w14:textId="77777777" w:rsidTr="00C73469">
        <w:trPr>
          <w:cantSplit/>
          <w:trHeight w:val="289"/>
          <w:jc w:val="center"/>
        </w:trPr>
        <w:tc>
          <w:tcPr>
            <w:tcW w:w="7920" w:type="dxa"/>
          </w:tcPr>
          <w:p w14:paraId="2FA8DD7B" w14:textId="77777777"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offset_len_minus1</w:t>
            </w:r>
          </w:p>
        </w:tc>
        <w:tc>
          <w:tcPr>
            <w:tcW w:w="1152" w:type="dxa"/>
          </w:tcPr>
          <w:p w14:paraId="7C458E13" w14:textId="77777777" w:rsidR="008B3821" w:rsidRPr="007D25B0" w:rsidRDefault="008B3821" w:rsidP="00C73469">
            <w:pPr>
              <w:pStyle w:val="tablecell"/>
              <w:rPr>
                <w:lang w:val="en-US" w:eastAsia="ko-KR"/>
              </w:rPr>
            </w:pPr>
            <w:r w:rsidRPr="007D25B0">
              <w:rPr>
                <w:lang w:val="en-US" w:eastAsia="ko-KR"/>
              </w:rPr>
              <w:t>ue(v)</w:t>
            </w:r>
          </w:p>
        </w:tc>
      </w:tr>
      <w:tr w:rsidR="008B3821" w:rsidRPr="007D25B0" w14:paraId="6586541F" w14:textId="77777777" w:rsidTr="00C73469">
        <w:trPr>
          <w:cantSplit/>
          <w:trHeight w:val="289"/>
          <w:jc w:val="center"/>
        </w:trPr>
        <w:tc>
          <w:tcPr>
            <w:tcW w:w="7920" w:type="dxa"/>
          </w:tcPr>
          <w:p w14:paraId="2536B61E" w14:textId="77777777"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for( i = 0; i &lt; num_entry_point_offsets; i++ )</w:t>
            </w:r>
          </w:p>
        </w:tc>
        <w:tc>
          <w:tcPr>
            <w:tcW w:w="1152" w:type="dxa"/>
          </w:tcPr>
          <w:p w14:paraId="3EF559E4" w14:textId="77777777" w:rsidR="008B3821" w:rsidRPr="007D25B0" w:rsidRDefault="008B3821" w:rsidP="00C73469">
            <w:pPr>
              <w:pStyle w:val="tablecell"/>
              <w:rPr>
                <w:lang w:val="en-US" w:eastAsia="ko-KR"/>
              </w:rPr>
            </w:pPr>
          </w:p>
        </w:tc>
      </w:tr>
      <w:tr w:rsidR="008B3821" w:rsidRPr="007D25B0" w14:paraId="3FBC6503" w14:textId="77777777" w:rsidTr="00C73469">
        <w:trPr>
          <w:cantSplit/>
          <w:trHeight w:val="289"/>
          <w:jc w:val="center"/>
        </w:trPr>
        <w:tc>
          <w:tcPr>
            <w:tcW w:w="7920" w:type="dxa"/>
          </w:tcPr>
          <w:p w14:paraId="6D56105C" w14:textId="77777777"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bCs/>
                <w:lang w:val="en-US"/>
              </w:rPr>
              <w:t>entry_point_offset_minus1</w:t>
            </w:r>
            <w:r w:rsidRPr="007D25B0">
              <w:rPr>
                <w:rFonts w:ascii="Times New Roman" w:hAnsi="Times New Roman"/>
                <w:bCs/>
                <w:lang w:val="en-US"/>
              </w:rPr>
              <w:t>[</w:t>
            </w:r>
            <w:r w:rsidRPr="007D25B0">
              <w:rPr>
                <w:rFonts w:ascii="Times New Roman" w:hAnsi="Times New Roman"/>
                <w:lang w:val="en-US"/>
              </w:rPr>
              <w:t> i </w:t>
            </w:r>
            <w:r w:rsidRPr="007D25B0">
              <w:rPr>
                <w:rFonts w:ascii="Times New Roman" w:hAnsi="Times New Roman"/>
                <w:bCs/>
                <w:lang w:val="en-US"/>
              </w:rPr>
              <w:t>]</w:t>
            </w:r>
          </w:p>
        </w:tc>
        <w:tc>
          <w:tcPr>
            <w:tcW w:w="1152" w:type="dxa"/>
          </w:tcPr>
          <w:p w14:paraId="19BE973B" w14:textId="77777777" w:rsidR="008B3821" w:rsidRPr="007D25B0" w:rsidRDefault="008B3821" w:rsidP="00C73469">
            <w:pPr>
              <w:pStyle w:val="tablecell"/>
              <w:rPr>
                <w:lang w:val="en-US" w:eastAsia="ko-KR"/>
              </w:rPr>
            </w:pPr>
            <w:r w:rsidRPr="007D25B0">
              <w:rPr>
                <w:lang w:val="en-US" w:eastAsia="ko-KR"/>
              </w:rPr>
              <w:t>u(v)</w:t>
            </w:r>
          </w:p>
        </w:tc>
      </w:tr>
      <w:tr w:rsidR="008B3821" w:rsidRPr="007D25B0" w14:paraId="07F07EB9" w14:textId="77777777" w:rsidTr="00C73469">
        <w:trPr>
          <w:cantSplit/>
          <w:trHeight w:val="289"/>
          <w:jc w:val="center"/>
        </w:trPr>
        <w:tc>
          <w:tcPr>
            <w:tcW w:w="7920" w:type="dxa"/>
          </w:tcPr>
          <w:p w14:paraId="397BEEDE" w14:textId="77777777"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62879F20" w14:textId="77777777" w:rsidR="008B3821" w:rsidRPr="007D25B0" w:rsidRDefault="008B3821" w:rsidP="00C73469">
            <w:pPr>
              <w:pStyle w:val="tablecell"/>
              <w:rPr>
                <w:lang w:val="en-US" w:eastAsia="ko-KR"/>
              </w:rPr>
            </w:pPr>
          </w:p>
        </w:tc>
      </w:tr>
      <w:tr w:rsidR="008B3821" w:rsidRPr="007D25B0" w14:paraId="511A4A25" w14:textId="77777777" w:rsidTr="00C73469">
        <w:trPr>
          <w:cantSplit/>
          <w:trHeight w:val="289"/>
          <w:jc w:val="center"/>
        </w:trPr>
        <w:tc>
          <w:tcPr>
            <w:tcW w:w="7920" w:type="dxa"/>
          </w:tcPr>
          <w:p w14:paraId="303A287E"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14:paraId="423046D6" w14:textId="77777777" w:rsidR="008B3821" w:rsidRPr="007D25B0" w:rsidRDefault="008B3821" w:rsidP="00C73469">
            <w:pPr>
              <w:pStyle w:val="tablecell"/>
              <w:rPr>
                <w:lang w:val="en-US" w:eastAsia="ko-KR"/>
              </w:rPr>
            </w:pPr>
          </w:p>
        </w:tc>
      </w:tr>
      <w:tr w:rsidR="008B3821" w:rsidRPr="007D25B0" w14:paraId="2C13D9D1" w14:textId="77777777" w:rsidTr="00C73469">
        <w:trPr>
          <w:cantSplit/>
          <w:trHeight w:val="289"/>
          <w:jc w:val="center"/>
        </w:trPr>
        <w:tc>
          <w:tcPr>
            <w:tcW w:w="7920" w:type="dxa"/>
          </w:tcPr>
          <w:p w14:paraId="789B5570"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slice_segment_header_extension_present_flag ) {</w:t>
            </w:r>
          </w:p>
        </w:tc>
        <w:tc>
          <w:tcPr>
            <w:tcW w:w="1152" w:type="dxa"/>
          </w:tcPr>
          <w:p w14:paraId="7A29AE62" w14:textId="77777777" w:rsidR="008B3821" w:rsidRPr="007D25B0" w:rsidRDefault="008B3821" w:rsidP="00C73469">
            <w:pPr>
              <w:pStyle w:val="tablecell"/>
              <w:rPr>
                <w:lang w:val="en-US" w:eastAsia="ko-KR"/>
              </w:rPr>
            </w:pPr>
          </w:p>
        </w:tc>
      </w:tr>
      <w:tr w:rsidR="008B3821" w:rsidRPr="007D25B0" w14:paraId="2D77F213" w14:textId="77777777" w:rsidTr="00C73469">
        <w:trPr>
          <w:cantSplit/>
          <w:trHeight w:val="289"/>
          <w:jc w:val="center"/>
        </w:trPr>
        <w:tc>
          <w:tcPr>
            <w:tcW w:w="7920" w:type="dxa"/>
          </w:tcPr>
          <w:p w14:paraId="1097F647"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slice_segment_header_extension_length</w:t>
            </w:r>
          </w:p>
        </w:tc>
        <w:tc>
          <w:tcPr>
            <w:tcW w:w="1152" w:type="dxa"/>
          </w:tcPr>
          <w:p w14:paraId="30CFC2FB" w14:textId="77777777" w:rsidR="008B3821" w:rsidRPr="007D25B0" w:rsidRDefault="008B3821" w:rsidP="00C73469">
            <w:pPr>
              <w:pStyle w:val="tablecell"/>
              <w:rPr>
                <w:lang w:val="en-US" w:eastAsia="ko-KR"/>
              </w:rPr>
            </w:pPr>
            <w:r w:rsidRPr="007D25B0">
              <w:rPr>
                <w:lang w:val="en-US" w:eastAsia="ko-KR"/>
              </w:rPr>
              <w:t>ue(v)</w:t>
            </w:r>
          </w:p>
        </w:tc>
      </w:tr>
      <w:tr w:rsidR="008B3821" w:rsidRPr="007D25B0" w14:paraId="0BF003A2" w14:textId="77777777" w:rsidTr="00C73469">
        <w:trPr>
          <w:cantSplit/>
          <w:trHeight w:val="289"/>
          <w:jc w:val="center"/>
        </w:trPr>
        <w:tc>
          <w:tcPr>
            <w:tcW w:w="7920" w:type="dxa"/>
          </w:tcPr>
          <w:p w14:paraId="6D8E830A"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for( i = 0; i &lt; slice_segment_header_extension_length; i++) </w:t>
            </w:r>
          </w:p>
        </w:tc>
        <w:tc>
          <w:tcPr>
            <w:tcW w:w="1152" w:type="dxa"/>
          </w:tcPr>
          <w:p w14:paraId="0F46030F" w14:textId="77777777" w:rsidR="008B3821" w:rsidRPr="007D25B0" w:rsidRDefault="008B3821" w:rsidP="00C73469">
            <w:pPr>
              <w:pStyle w:val="tablecell"/>
              <w:rPr>
                <w:lang w:val="en-US" w:eastAsia="ko-KR"/>
              </w:rPr>
            </w:pPr>
          </w:p>
        </w:tc>
      </w:tr>
      <w:tr w:rsidR="008B3821" w:rsidRPr="007D25B0" w14:paraId="4EEB4432" w14:textId="77777777" w:rsidTr="00C73469">
        <w:trPr>
          <w:cantSplit/>
          <w:trHeight w:val="289"/>
          <w:jc w:val="center"/>
        </w:trPr>
        <w:tc>
          <w:tcPr>
            <w:tcW w:w="7920" w:type="dxa"/>
          </w:tcPr>
          <w:p w14:paraId="11C825A3"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rPr>
              <w:t>slice_segment_header_extension_data_byte</w:t>
            </w:r>
            <w:r w:rsidRPr="007D25B0">
              <w:rPr>
                <w:rFonts w:ascii="Times New Roman" w:hAnsi="Times New Roman"/>
                <w:lang w:val="en-US"/>
              </w:rPr>
              <w:t>[ i ]</w:t>
            </w:r>
          </w:p>
        </w:tc>
        <w:tc>
          <w:tcPr>
            <w:tcW w:w="1152" w:type="dxa"/>
          </w:tcPr>
          <w:p w14:paraId="46589224" w14:textId="77777777" w:rsidR="008B3821" w:rsidRPr="007D25B0" w:rsidRDefault="008B3821" w:rsidP="00C73469">
            <w:pPr>
              <w:pStyle w:val="tablecell"/>
              <w:rPr>
                <w:lang w:val="en-US" w:eastAsia="ko-KR"/>
              </w:rPr>
            </w:pPr>
            <w:r w:rsidRPr="007D25B0">
              <w:rPr>
                <w:lang w:val="en-US" w:eastAsia="ko-KR"/>
              </w:rPr>
              <w:t>u(8)</w:t>
            </w:r>
          </w:p>
        </w:tc>
      </w:tr>
      <w:tr w:rsidR="008B3821" w:rsidRPr="007D25B0" w14:paraId="7FA6836A" w14:textId="77777777" w:rsidTr="00C73469">
        <w:trPr>
          <w:cantSplit/>
          <w:trHeight w:val="289"/>
          <w:jc w:val="center"/>
        </w:trPr>
        <w:tc>
          <w:tcPr>
            <w:tcW w:w="7920" w:type="dxa"/>
          </w:tcPr>
          <w:p w14:paraId="32A41931"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14:paraId="5C673D46" w14:textId="77777777" w:rsidR="008B3821" w:rsidRPr="007D25B0" w:rsidRDefault="008B3821" w:rsidP="00C73469">
            <w:pPr>
              <w:pStyle w:val="tablecell"/>
              <w:rPr>
                <w:lang w:val="en-US" w:eastAsia="ko-KR"/>
              </w:rPr>
            </w:pPr>
          </w:p>
        </w:tc>
      </w:tr>
      <w:tr w:rsidR="008B3821" w:rsidRPr="007D25B0" w14:paraId="6807CD76" w14:textId="77777777" w:rsidTr="00C73469">
        <w:trPr>
          <w:cantSplit/>
          <w:trHeight w:val="289"/>
          <w:jc w:val="center"/>
        </w:trPr>
        <w:tc>
          <w:tcPr>
            <w:tcW w:w="7920" w:type="dxa"/>
          </w:tcPr>
          <w:p w14:paraId="320C634F"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t>byte_alignment( )</w:t>
            </w:r>
          </w:p>
        </w:tc>
        <w:tc>
          <w:tcPr>
            <w:tcW w:w="1152" w:type="dxa"/>
          </w:tcPr>
          <w:p w14:paraId="204A9376" w14:textId="77777777" w:rsidR="008B3821" w:rsidRPr="007D25B0" w:rsidRDefault="008B3821" w:rsidP="00C73469">
            <w:pPr>
              <w:pStyle w:val="tablecell"/>
              <w:rPr>
                <w:lang w:val="en-US" w:eastAsia="ko-KR"/>
              </w:rPr>
            </w:pPr>
          </w:p>
        </w:tc>
      </w:tr>
      <w:tr w:rsidR="008B3821" w:rsidRPr="007D25B0" w14:paraId="3C8E2579" w14:textId="77777777" w:rsidTr="00C73469">
        <w:trPr>
          <w:cantSplit/>
          <w:trHeight w:val="289"/>
          <w:jc w:val="center"/>
        </w:trPr>
        <w:tc>
          <w:tcPr>
            <w:tcW w:w="7920" w:type="dxa"/>
          </w:tcPr>
          <w:p w14:paraId="0E621F88" w14:textId="77777777" w:rsidR="008B3821" w:rsidRPr="007D25B0" w:rsidRDefault="008B3821" w:rsidP="00C73469">
            <w:pPr>
              <w:pStyle w:val="tablesyntax"/>
              <w:keepNext w:val="0"/>
              <w:rPr>
                <w:rFonts w:ascii="Times New Roman" w:hAnsi="Times New Roman"/>
                <w:lang w:val="en-US" w:eastAsia="ko-KR"/>
              </w:rPr>
            </w:pPr>
            <w:r w:rsidRPr="007D25B0">
              <w:rPr>
                <w:rFonts w:ascii="Times New Roman" w:hAnsi="Times New Roman"/>
                <w:lang w:val="en-US"/>
              </w:rPr>
              <w:t>}</w:t>
            </w:r>
          </w:p>
        </w:tc>
        <w:tc>
          <w:tcPr>
            <w:tcW w:w="1152" w:type="dxa"/>
          </w:tcPr>
          <w:p w14:paraId="65605AF4" w14:textId="77777777" w:rsidR="008B3821" w:rsidRPr="007D25B0" w:rsidRDefault="008B3821" w:rsidP="00C73469">
            <w:pPr>
              <w:pStyle w:val="tablecell"/>
              <w:keepNext w:val="0"/>
              <w:rPr>
                <w:lang w:val="en-US"/>
              </w:rPr>
            </w:pPr>
          </w:p>
        </w:tc>
      </w:tr>
    </w:tbl>
    <w:p w14:paraId="34405CD6" w14:textId="77777777" w:rsidR="008B3821" w:rsidRPr="007D25B0" w:rsidRDefault="008B3821" w:rsidP="008B3821">
      <w:pPr>
        <w:pStyle w:val="3N"/>
        <w:rPr>
          <w:lang w:val="en-US"/>
        </w:rPr>
      </w:pPr>
    </w:p>
    <w:p w14:paraId="24365B54"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Reference picture list modification syntax</w:t>
      </w:r>
    </w:p>
    <w:p w14:paraId="545A7A55" w14:textId="77777777" w:rsidR="008B3821" w:rsidRPr="007D25B0" w:rsidRDefault="008B3821" w:rsidP="008B3821">
      <w:pPr>
        <w:pStyle w:val="3N"/>
        <w:rPr>
          <w:lang w:val="en-US"/>
        </w:rPr>
      </w:pPr>
      <w:r w:rsidRPr="007D25B0">
        <w:rPr>
          <w:lang w:val="en-US"/>
        </w:rPr>
        <w:t>The specifications in subclause 7.3.6.2 apply.</w:t>
      </w:r>
    </w:p>
    <w:p w14:paraId="2E140066"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Weighted prediction parameters syntax</w:t>
      </w:r>
    </w:p>
    <w:p w14:paraId="506003A6" w14:textId="77777777" w:rsidR="008B3821" w:rsidRPr="007D25B0" w:rsidRDefault="008B3821" w:rsidP="008B3821">
      <w:pPr>
        <w:pStyle w:val="3N"/>
        <w:rPr>
          <w:lang w:val="en-US"/>
        </w:rPr>
      </w:pPr>
      <w:r w:rsidRPr="007D25B0">
        <w:rPr>
          <w:lang w:val="en-US"/>
        </w:rPr>
        <w:t>The specifications in subclause 7.3.6.3 apply.</w:t>
      </w:r>
    </w:p>
    <w:p w14:paraId="0E78D2CC"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15" w:name="_Toc366771956"/>
      <w:r w:rsidRPr="007D25B0">
        <w:rPr>
          <w:lang w:val="en-US"/>
        </w:rPr>
        <w:t>Short-term reference picture set syntax</w:t>
      </w:r>
      <w:bookmarkEnd w:id="1415"/>
    </w:p>
    <w:p w14:paraId="4C3B8745" w14:textId="77777777" w:rsidR="008B3821" w:rsidRPr="007D25B0" w:rsidRDefault="008B3821" w:rsidP="008B3821">
      <w:pPr>
        <w:pStyle w:val="3N"/>
        <w:rPr>
          <w:lang w:val="en-US" w:eastAsia="zh-CN"/>
        </w:rPr>
      </w:pPr>
      <w:r w:rsidRPr="007D25B0">
        <w:rPr>
          <w:lang w:val="en-US"/>
        </w:rPr>
        <w:t>The specifications in subclause 7.3.7 apply.</w:t>
      </w:r>
    </w:p>
    <w:p w14:paraId="22C12D85"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16" w:name="_Toc366771957"/>
      <w:r w:rsidRPr="007D25B0">
        <w:rPr>
          <w:lang w:val="en-US"/>
        </w:rPr>
        <w:t>Slice segment data syntax</w:t>
      </w:r>
      <w:bookmarkEnd w:id="1416"/>
    </w:p>
    <w:p w14:paraId="67FC1DC8"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data syntax</w:t>
      </w:r>
    </w:p>
    <w:p w14:paraId="4E0F7306" w14:textId="77777777" w:rsidR="008B3821" w:rsidRPr="007D25B0" w:rsidRDefault="008B3821" w:rsidP="008B3821">
      <w:pPr>
        <w:pStyle w:val="3N"/>
        <w:rPr>
          <w:lang w:val="en-US"/>
        </w:rPr>
      </w:pPr>
      <w:r w:rsidRPr="007D25B0">
        <w:rPr>
          <w:lang w:val="en-US"/>
        </w:rPr>
        <w:t>The specifications in subclause 7.3.8.1 apply.</w:t>
      </w:r>
    </w:p>
    <w:p w14:paraId="41BC8033"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Coding tree unit syntax</w:t>
      </w:r>
    </w:p>
    <w:p w14:paraId="778F0841" w14:textId="77777777" w:rsidR="008B3821" w:rsidRPr="007D25B0" w:rsidRDefault="008B3821" w:rsidP="008B3821">
      <w:pPr>
        <w:pStyle w:val="3N"/>
        <w:rPr>
          <w:lang w:val="en-US"/>
        </w:rPr>
      </w:pPr>
      <w:r w:rsidRPr="007D25B0">
        <w:rPr>
          <w:lang w:val="en-US"/>
        </w:rPr>
        <w:t>The specifications in subclause 7.3.8.2 apply.</w:t>
      </w:r>
    </w:p>
    <w:p w14:paraId="453C9CC0"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Sample adaptive offset syntax</w:t>
      </w:r>
    </w:p>
    <w:p w14:paraId="4156443F" w14:textId="77777777" w:rsidR="008B3821" w:rsidRPr="007D25B0" w:rsidRDefault="008B3821" w:rsidP="008B3821">
      <w:pPr>
        <w:pStyle w:val="3N"/>
        <w:rPr>
          <w:lang w:val="en-US"/>
        </w:rPr>
      </w:pPr>
      <w:r w:rsidRPr="007D25B0">
        <w:rPr>
          <w:lang w:val="en-US"/>
        </w:rPr>
        <w:t>The specifications in subclause 7.3.8.3 apply.</w:t>
      </w:r>
    </w:p>
    <w:p w14:paraId="2584FE34"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quadtree syntax</w:t>
      </w:r>
    </w:p>
    <w:p w14:paraId="7A18D825" w14:textId="77777777" w:rsidR="008B3821" w:rsidRPr="007D25B0" w:rsidRDefault="008B3821" w:rsidP="008B3821">
      <w:pPr>
        <w:pStyle w:val="3N"/>
        <w:rPr>
          <w:lang w:val="en-US"/>
        </w:rPr>
      </w:pPr>
      <w:r w:rsidRPr="007D25B0">
        <w:rPr>
          <w:lang w:val="en-US"/>
        </w:rPr>
        <w:t>The specifications in subclause 7.3.8.4 apply.</w:t>
      </w:r>
    </w:p>
    <w:p w14:paraId="2628F9AE"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unit syntax</w:t>
      </w:r>
    </w:p>
    <w:p w14:paraId="0CFF53D1" w14:textId="77777777" w:rsidR="008B3821" w:rsidRPr="007D25B0" w:rsidRDefault="008B3821" w:rsidP="008B3821">
      <w:pPr>
        <w:pStyle w:val="3N"/>
        <w:rPr>
          <w:lang w:val="en-US"/>
        </w:rPr>
      </w:pPr>
      <w:r w:rsidRPr="007D25B0">
        <w:rPr>
          <w:lang w:val="en-US"/>
        </w:rPr>
        <w:t>The specifications in subclause 7.3.8.5 apply.</w:t>
      </w:r>
    </w:p>
    <w:p w14:paraId="3A3F36F8"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Prediction unit syntax</w:t>
      </w:r>
    </w:p>
    <w:p w14:paraId="262C8ADB" w14:textId="77777777" w:rsidR="008B3821" w:rsidRPr="007D25B0" w:rsidRDefault="008B3821" w:rsidP="008B3821">
      <w:pPr>
        <w:pStyle w:val="3N"/>
        <w:rPr>
          <w:lang w:val="en-US"/>
        </w:rPr>
      </w:pPr>
      <w:r w:rsidRPr="007D25B0">
        <w:rPr>
          <w:lang w:val="en-US"/>
        </w:rPr>
        <w:t>The specifications in subclause 7.3.8.6 apply.</w:t>
      </w:r>
    </w:p>
    <w:p w14:paraId="15D7C755"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PCM sample syntax</w:t>
      </w:r>
    </w:p>
    <w:p w14:paraId="1206BE34" w14:textId="77777777" w:rsidR="008B3821" w:rsidRPr="007D25B0" w:rsidRDefault="008B3821" w:rsidP="008B3821">
      <w:pPr>
        <w:pStyle w:val="3N"/>
        <w:rPr>
          <w:lang w:val="en-US"/>
        </w:rPr>
      </w:pPr>
      <w:r w:rsidRPr="007D25B0">
        <w:rPr>
          <w:lang w:val="en-US"/>
        </w:rPr>
        <w:t>The specifications in subclause 7.3.8.7 apply.</w:t>
      </w:r>
    </w:p>
    <w:p w14:paraId="27BB9ED1"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tree syntax</w:t>
      </w:r>
    </w:p>
    <w:p w14:paraId="63C88E2B" w14:textId="77777777" w:rsidR="008B3821" w:rsidRPr="007D25B0" w:rsidRDefault="008B3821" w:rsidP="008B3821">
      <w:pPr>
        <w:pStyle w:val="3N"/>
        <w:rPr>
          <w:lang w:val="en-US"/>
        </w:rPr>
      </w:pPr>
      <w:r w:rsidRPr="007D25B0">
        <w:rPr>
          <w:lang w:val="en-US"/>
        </w:rPr>
        <w:t>The specifications in subclause 7.3.8.8 apply.</w:t>
      </w:r>
    </w:p>
    <w:p w14:paraId="2002E416"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Motion vector difference syntax</w:t>
      </w:r>
    </w:p>
    <w:p w14:paraId="29F4D904" w14:textId="77777777" w:rsidR="008B3821" w:rsidRPr="007D25B0" w:rsidRDefault="008B3821" w:rsidP="008B3821">
      <w:pPr>
        <w:pStyle w:val="3N"/>
        <w:rPr>
          <w:lang w:val="en-US"/>
        </w:rPr>
      </w:pPr>
      <w:r w:rsidRPr="007D25B0">
        <w:rPr>
          <w:lang w:val="en-US"/>
        </w:rPr>
        <w:t>The specifications in subclause 7.3.8.9 apply.</w:t>
      </w:r>
    </w:p>
    <w:p w14:paraId="31362AB2"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unit syntax</w:t>
      </w:r>
    </w:p>
    <w:p w14:paraId="0610CA01" w14:textId="77777777" w:rsidR="008B3821" w:rsidRPr="007D25B0" w:rsidRDefault="008B3821" w:rsidP="008B3821">
      <w:pPr>
        <w:pStyle w:val="3N"/>
        <w:rPr>
          <w:lang w:val="en-US"/>
        </w:rPr>
      </w:pPr>
      <w:r w:rsidRPr="007D25B0">
        <w:rPr>
          <w:lang w:val="en-US"/>
        </w:rPr>
        <w:t>The specifications in subclause 7.3.8.10 apply.</w:t>
      </w:r>
    </w:p>
    <w:p w14:paraId="4D224BF3"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Residual coding syntax</w:t>
      </w:r>
    </w:p>
    <w:p w14:paraId="37C87CF9" w14:textId="77777777" w:rsidR="008B3821" w:rsidRPr="007D25B0" w:rsidRDefault="008B3821" w:rsidP="008B3821">
      <w:pPr>
        <w:pStyle w:val="3N"/>
        <w:rPr>
          <w:lang w:val="en-US"/>
        </w:rPr>
      </w:pPr>
      <w:r w:rsidRPr="007D25B0">
        <w:rPr>
          <w:lang w:val="en-US"/>
        </w:rPr>
        <w:t>The specifications in subclause 7.3.8.11 apply.</w:t>
      </w:r>
    </w:p>
    <w:p w14:paraId="216F322D"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417" w:name="_Toc366771958"/>
      <w:r w:rsidRPr="007D25B0">
        <w:rPr>
          <w:lang w:val="en-US"/>
        </w:rPr>
        <w:t>Semantics</w:t>
      </w:r>
      <w:bookmarkEnd w:id="1417"/>
    </w:p>
    <w:p w14:paraId="41E4BA65"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18" w:name="_Toc366771959"/>
      <w:r w:rsidRPr="007D25B0">
        <w:rPr>
          <w:lang w:val="en-US"/>
        </w:rPr>
        <w:t>General</w:t>
      </w:r>
      <w:bookmarkEnd w:id="1418"/>
    </w:p>
    <w:p w14:paraId="7ECF8A8E"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19" w:name="_Toc366771960"/>
      <w:r w:rsidRPr="007D25B0">
        <w:rPr>
          <w:lang w:val="en-US"/>
        </w:rPr>
        <w:t>NAL unit semantics</w:t>
      </w:r>
      <w:bookmarkEnd w:id="1419"/>
    </w:p>
    <w:p w14:paraId="7B036FEE"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NAL unit semantics</w:t>
      </w:r>
    </w:p>
    <w:p w14:paraId="4DE9F186" w14:textId="77777777" w:rsidR="008B3821" w:rsidRPr="007D25B0" w:rsidRDefault="008B3821" w:rsidP="008B3821">
      <w:pPr>
        <w:pStyle w:val="3N"/>
        <w:rPr>
          <w:lang w:val="en-US"/>
        </w:rPr>
      </w:pPr>
      <w:r w:rsidRPr="007D25B0">
        <w:rPr>
          <w:lang w:val="en-US"/>
        </w:rPr>
        <w:t>The specifications in subclause 7.4.2.1 apply.</w:t>
      </w:r>
    </w:p>
    <w:p w14:paraId="22E38975"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NAL unit header semantics</w:t>
      </w:r>
    </w:p>
    <w:p w14:paraId="0E1D16F0" w14:textId="77777777" w:rsidR="008B3821" w:rsidRPr="007D25B0" w:rsidRDefault="008B3821" w:rsidP="008B3821">
      <w:pPr>
        <w:pStyle w:val="3N"/>
        <w:rPr>
          <w:lang w:val="en-US"/>
        </w:rPr>
      </w:pPr>
      <w:r w:rsidRPr="007D25B0">
        <w:rPr>
          <w:lang w:val="en-US"/>
        </w:rPr>
        <w:t>The specifications in subclause 7.4.2.2 apply with following modifications and additions.</w:t>
      </w:r>
    </w:p>
    <w:p w14:paraId="0D05A8F7" w14:textId="77777777" w:rsidR="001638A4" w:rsidRPr="00AE1C62" w:rsidRDefault="001638A4" w:rsidP="001638A4">
      <w:pPr>
        <w:keepNext/>
        <w:numPr>
          <w:ilvl w:val="1"/>
          <w:numId w:val="0"/>
        </w:numPr>
        <w:tabs>
          <w:tab w:val="left" w:pos="0"/>
          <w:tab w:val="left" w:pos="1080"/>
          <w:tab w:val="left" w:pos="1440"/>
        </w:tabs>
        <w:spacing w:before="240" w:after="60"/>
        <w:outlineLvl w:val="1"/>
        <w:rPr>
          <w:ins w:id="1420" w:author="JCTVC-O1012" w:date="2013-11-08T09:42:00Z"/>
          <w:rFonts w:eastAsia="Times New Roman"/>
          <w:bCs/>
          <w:noProof/>
        </w:rPr>
      </w:pPr>
      <w:ins w:id="1421" w:author="JCTVC-O1012" w:date="2013-11-08T09:42:00Z">
        <w:r w:rsidRPr="001638A4">
          <w:rPr>
            <w:rFonts w:eastAsia="Times New Roman"/>
            <w:b/>
            <w:bCs/>
            <w:noProof/>
            <w:highlight w:val="cyan"/>
          </w:rPr>
          <w:t>hevc_prefix_byte</w:t>
        </w:r>
        <w:r w:rsidRPr="001638A4">
          <w:rPr>
            <w:rFonts w:eastAsia="Times New Roman"/>
            <w:bCs/>
            <w:noProof/>
            <w:highlight w:val="cyan"/>
          </w:rPr>
          <w:t xml:space="preserve"> indicates that the current NAL unit is an HEVC NAL unit in a bitstream containing a mixture of AVC NAL units and HEVC NAL units. </w:t>
        </w:r>
        <w:r w:rsidR="00D872F5">
          <w:rPr>
            <w:rFonts w:eastAsia="Times New Roman"/>
            <w:bCs/>
            <w:noProof/>
            <w:highlight w:val="cyan"/>
          </w:rPr>
          <w:t>When</w:t>
        </w:r>
        <w:r w:rsidRPr="001638A4">
          <w:rPr>
            <w:rFonts w:eastAsia="Times New Roman"/>
            <w:bCs/>
            <w:noProof/>
            <w:highlight w:val="cyan"/>
          </w:rPr>
          <w:t xml:space="preserve"> avc_base_layer_flag is equal 0 in the VPS that is active for the CVS, hevc_prefix_byte shall not be present for any NAL unit in the CVS.</w:t>
        </w:r>
        <w:r w:rsidRPr="001638A4">
          <w:rPr>
            <w:highlight w:val="cyan"/>
          </w:rPr>
          <w:t xml:space="preserve"> </w:t>
        </w:r>
        <w:r w:rsidR="006F18D2">
          <w:rPr>
            <w:highlight w:val="cyan"/>
          </w:rPr>
          <w:t>If hevc_prefix_byte is present it shall be equal to 0x16. Otherwise, (</w:t>
        </w:r>
        <w:r w:rsidRPr="001638A4">
          <w:rPr>
            <w:rFonts w:eastAsia="Times New Roman"/>
            <w:bCs/>
            <w:noProof/>
            <w:highlight w:val="cyan"/>
          </w:rPr>
          <w:t>hevc_prefix_byte is not present</w:t>
        </w:r>
        <w:r w:rsidR="006F18D2">
          <w:rPr>
            <w:rFonts w:eastAsia="Times New Roman"/>
            <w:bCs/>
            <w:noProof/>
            <w:highlight w:val="cyan"/>
          </w:rPr>
          <w:t>)</w:t>
        </w:r>
        <w:r w:rsidRPr="001638A4">
          <w:rPr>
            <w:rFonts w:eastAsia="Times New Roman"/>
            <w:bCs/>
            <w:noProof/>
            <w:highlight w:val="cyan"/>
          </w:rPr>
          <w:t>, it is inferred to be equal to 0.</w:t>
        </w:r>
      </w:ins>
    </w:p>
    <w:p w14:paraId="2D2FD2EA" w14:textId="77777777" w:rsidR="008B3821" w:rsidRPr="007D25B0" w:rsidRDefault="008B3821" w:rsidP="008B3821">
      <w:pPr>
        <w:pStyle w:val="3N"/>
        <w:rPr>
          <w:bCs/>
        </w:rPr>
      </w:pPr>
      <w:proofErr w:type="gramStart"/>
      <w:r w:rsidRPr="007D25B0">
        <w:rPr>
          <w:b/>
          <w:bCs/>
          <w:lang w:val="en-US"/>
        </w:rPr>
        <w:t>nal_unit_type</w:t>
      </w:r>
      <w:proofErr w:type="gramEnd"/>
      <w:r w:rsidRPr="007D25B0">
        <w:rPr>
          <w:bCs/>
          <w:lang w:val="en-US"/>
        </w:rPr>
        <w:t xml:space="preserve"> specifies the type of RBSP data structure contained in the NAL unit as specified in Table 7 1.</w:t>
      </w:r>
    </w:p>
    <w:p w14:paraId="1EBB23EA" w14:textId="77777777" w:rsidR="008B3821" w:rsidRPr="007D25B0" w:rsidRDefault="008B3821" w:rsidP="008B3821">
      <w:pPr>
        <w:pStyle w:val="3N"/>
        <w:rPr>
          <w:bCs/>
          <w:lang w:val="en-US"/>
        </w:rPr>
      </w:pPr>
      <w:r w:rsidRPr="007D25B0">
        <w:rPr>
          <w:bCs/>
          <w:lang w:val="en-US"/>
        </w:rPr>
        <w:t>When one picture picA of a layer layerA has nal_unit_type equal to TSA_N or TSA_R, each picture in the same access unit as picA in a direct or indirect reference layer of layerA shall have nal_unit_type equal to TSA_N or TSA_R.</w:t>
      </w:r>
    </w:p>
    <w:p w14:paraId="0C5D97BC" w14:textId="77777777" w:rsidR="008B3821" w:rsidRDefault="008B3821" w:rsidP="008B3821">
      <w:pPr>
        <w:pStyle w:val="3N"/>
        <w:rPr>
          <w:bCs/>
          <w:lang w:val="en-US"/>
        </w:rPr>
      </w:pPr>
      <w:r w:rsidRPr="007D25B0">
        <w:rPr>
          <w:bCs/>
          <w:lang w:val="en-US"/>
        </w:rPr>
        <w:t>When one picture picA of a layer layerA has nal_unit_type equal to STSA_N or STSA_R, each picture in the same access unit as picA in a direct or indirect reference layer of layerA shall have nal_unit_type equal to STSA_N or STSA_R.</w:t>
      </w:r>
    </w:p>
    <w:p w14:paraId="7D92C4F6" w14:textId="77777777" w:rsidR="004756A4" w:rsidRDefault="004756A4" w:rsidP="004756A4">
      <w:pPr>
        <w:pStyle w:val="Caption"/>
        <w:rPr>
          <w:ins w:id="1422" w:author="JCTVC-O1012" w:date="2013-11-08T09:42:00Z"/>
        </w:rPr>
      </w:pPr>
      <w:bookmarkStart w:id="1423" w:name="_Ref330857631"/>
      <w:bookmarkStart w:id="1424" w:name="_Toc351409005"/>
      <w:ins w:id="1425" w:author="JCTVC-O1012" w:date="2013-11-08T09:42:00Z">
        <w:r w:rsidRPr="00943A5F">
          <w:lastRenderedPageBreak/>
          <w:t>Table </w:t>
        </w:r>
        <w:r>
          <w:fldChar w:fldCharType="begin" w:fldLock="1"/>
        </w:r>
        <w:r>
          <w:instrText xml:space="preserve"> STYLEREF 1 \s </w:instrText>
        </w:r>
        <w:r>
          <w:fldChar w:fldCharType="separate"/>
        </w:r>
        <w:r>
          <w:t>7</w:t>
        </w:r>
        <w:r>
          <w:fldChar w:fldCharType="end"/>
        </w:r>
        <w:r>
          <w:noBreakHyphen/>
        </w:r>
        <w:r>
          <w:fldChar w:fldCharType="begin" w:fldLock="1"/>
        </w:r>
        <w:r>
          <w:instrText xml:space="preserve"> SEQ Table \* ARABIC \s 1 </w:instrText>
        </w:r>
        <w:r>
          <w:fldChar w:fldCharType="separate"/>
        </w:r>
        <w:r>
          <w:t>1</w:t>
        </w:r>
        <w:r>
          <w:fldChar w:fldCharType="end"/>
        </w:r>
        <w:bookmarkEnd w:id="1423"/>
        <w:r w:rsidRPr="00943A5F">
          <w:t xml:space="preserve"> – NAL unit type codes and NAL unit type classes</w:t>
        </w:r>
        <w:bookmarkEnd w:id="1424"/>
        <w:r w:rsidR="006F20E9">
          <w:t xml:space="preserve"> </w:t>
        </w:r>
      </w:ins>
    </w:p>
    <w:tbl>
      <w:tblPr>
        <w:tblW w:w="0" w:type="auto"/>
        <w:jc w:val="center"/>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4"/>
        <w:gridCol w:w="1890"/>
        <w:gridCol w:w="4860"/>
        <w:gridCol w:w="1314"/>
      </w:tblGrid>
      <w:tr w:rsidR="004756A4" w:rsidRPr="0056241E" w14:paraId="11B649E3" w14:textId="77777777" w:rsidTr="00B70AA0">
        <w:trPr>
          <w:jc w:val="center"/>
          <w:ins w:id="1426" w:author="JCTVC-O1012" w:date="2013-11-08T09:42:00Z"/>
        </w:trPr>
        <w:tc>
          <w:tcPr>
            <w:tcW w:w="1414" w:type="dxa"/>
          </w:tcPr>
          <w:p w14:paraId="029AFE04" w14:textId="77777777" w:rsidR="004756A4" w:rsidRPr="0056241E" w:rsidRDefault="004756A4" w:rsidP="00B70AA0">
            <w:pPr>
              <w:pStyle w:val="CommentText"/>
              <w:keepNext/>
              <w:keepLines/>
              <w:spacing w:beforeLines="25" w:before="60" w:afterLines="25" w:after="60"/>
              <w:jc w:val="center"/>
              <w:rPr>
                <w:ins w:id="1427" w:author="JCTVC-O1012" w:date="2013-11-08T09:42:00Z"/>
                <w:b/>
                <w:bCs/>
                <w:noProof/>
              </w:rPr>
            </w:pPr>
            <w:ins w:id="1428" w:author="JCTVC-O1012" w:date="2013-11-08T09:42:00Z">
              <w:r>
                <w:rPr>
                  <w:b/>
                  <w:bCs/>
                  <w:noProof/>
                </w:rPr>
                <w:t>nal_unit_type</w:t>
              </w:r>
            </w:ins>
          </w:p>
        </w:tc>
        <w:tc>
          <w:tcPr>
            <w:tcW w:w="1890" w:type="dxa"/>
          </w:tcPr>
          <w:p w14:paraId="0F0FA178" w14:textId="77777777" w:rsidR="004756A4" w:rsidRPr="0056241E" w:rsidRDefault="004756A4" w:rsidP="00B70AA0">
            <w:pPr>
              <w:pStyle w:val="CommentText"/>
              <w:keepNext/>
              <w:keepLines/>
              <w:spacing w:beforeLines="25" w:before="60" w:afterLines="25" w:after="60"/>
              <w:jc w:val="center"/>
              <w:rPr>
                <w:ins w:id="1429" w:author="JCTVC-O1012" w:date="2013-11-08T09:42:00Z"/>
                <w:b/>
                <w:bCs/>
                <w:noProof/>
              </w:rPr>
            </w:pPr>
            <w:ins w:id="1430" w:author="JCTVC-O1012" w:date="2013-11-08T09:42:00Z">
              <w:r w:rsidRPr="0056241E">
                <w:rPr>
                  <w:b/>
                  <w:bCs/>
                  <w:noProof/>
                </w:rPr>
                <w:t xml:space="preserve">Name of </w:t>
              </w:r>
              <w:r>
                <w:rPr>
                  <w:b/>
                  <w:bCs/>
                  <w:noProof/>
                </w:rPr>
                <w:t>nal_unit_type</w:t>
              </w:r>
            </w:ins>
          </w:p>
        </w:tc>
        <w:tc>
          <w:tcPr>
            <w:tcW w:w="4860" w:type="dxa"/>
          </w:tcPr>
          <w:p w14:paraId="65B22D0B" w14:textId="77777777" w:rsidR="004756A4" w:rsidRPr="0056241E" w:rsidRDefault="004756A4" w:rsidP="00B70AA0">
            <w:pPr>
              <w:pStyle w:val="CommentText"/>
              <w:keepNext/>
              <w:keepLines/>
              <w:spacing w:beforeLines="25" w:before="60" w:afterLines="25" w:after="60"/>
              <w:jc w:val="center"/>
              <w:rPr>
                <w:ins w:id="1431" w:author="JCTVC-O1012" w:date="2013-11-08T09:42:00Z"/>
                <w:b/>
                <w:bCs/>
                <w:noProof/>
              </w:rPr>
            </w:pPr>
            <w:ins w:id="1432" w:author="JCTVC-O1012" w:date="2013-11-08T09:42:00Z">
              <w:r w:rsidRPr="0056241E">
                <w:rPr>
                  <w:b/>
                  <w:bCs/>
                  <w:noProof/>
                </w:rPr>
                <w:t>Content of NAL unit and RBSP syntax structure</w:t>
              </w:r>
            </w:ins>
          </w:p>
        </w:tc>
        <w:tc>
          <w:tcPr>
            <w:tcW w:w="1314" w:type="dxa"/>
          </w:tcPr>
          <w:p w14:paraId="7F76F587" w14:textId="77777777" w:rsidR="004756A4" w:rsidRPr="0056241E" w:rsidRDefault="004756A4" w:rsidP="00B70AA0">
            <w:pPr>
              <w:pStyle w:val="CommentText"/>
              <w:keepNext/>
              <w:keepLines/>
              <w:spacing w:beforeLines="25" w:before="60" w:afterLines="25" w:after="60"/>
              <w:jc w:val="center"/>
              <w:rPr>
                <w:ins w:id="1433" w:author="JCTVC-O1012" w:date="2013-11-08T09:42:00Z"/>
                <w:b/>
                <w:bCs/>
                <w:noProof/>
              </w:rPr>
            </w:pPr>
            <w:ins w:id="1434" w:author="JCTVC-O1012" w:date="2013-11-08T09:42:00Z">
              <w:r w:rsidRPr="0056241E">
                <w:rPr>
                  <w:b/>
                  <w:bCs/>
                  <w:noProof/>
                </w:rPr>
                <w:t>NAL unit</w:t>
              </w:r>
              <w:r w:rsidRPr="0056241E">
                <w:rPr>
                  <w:b/>
                  <w:bCs/>
                  <w:noProof/>
                </w:rPr>
                <w:br/>
                <w:t>type class</w:t>
              </w:r>
            </w:ins>
          </w:p>
        </w:tc>
      </w:tr>
      <w:tr w:rsidR="004756A4" w:rsidRPr="0056241E" w14:paraId="087667AC" w14:textId="77777777" w:rsidTr="00B70AA0">
        <w:trPr>
          <w:jc w:val="center"/>
          <w:ins w:id="1435" w:author="JCTVC-O1012" w:date="2013-11-08T09:42:00Z"/>
        </w:trPr>
        <w:tc>
          <w:tcPr>
            <w:tcW w:w="1414" w:type="dxa"/>
          </w:tcPr>
          <w:p w14:paraId="193D3719" w14:textId="77777777" w:rsidR="004756A4" w:rsidRPr="004756A4" w:rsidRDefault="004756A4" w:rsidP="00B70AA0">
            <w:pPr>
              <w:keepNext/>
              <w:keepLines/>
              <w:spacing w:beforeLines="25" w:before="60" w:afterLines="25" w:after="60"/>
              <w:jc w:val="center"/>
              <w:rPr>
                <w:ins w:id="1436" w:author="JCTVC-O1012" w:date="2013-11-08T09:42:00Z"/>
                <w:noProof/>
                <w:highlight w:val="cyan"/>
              </w:rPr>
            </w:pPr>
            <w:ins w:id="1437" w:author="JCTVC-O1012" w:date="2013-11-08T09:42:00Z">
              <w:r w:rsidRPr="004756A4">
                <w:rPr>
                  <w:noProof/>
                  <w:highlight w:val="cyan"/>
                </w:rPr>
                <w:t>41</w:t>
              </w:r>
            </w:ins>
          </w:p>
        </w:tc>
        <w:tc>
          <w:tcPr>
            <w:tcW w:w="1890" w:type="dxa"/>
          </w:tcPr>
          <w:p w14:paraId="5C77854F" w14:textId="77777777" w:rsidR="004756A4" w:rsidRPr="004756A4" w:rsidRDefault="004756A4" w:rsidP="00B70AA0">
            <w:pPr>
              <w:keepNext/>
              <w:keepLines/>
              <w:spacing w:beforeLines="25" w:before="60" w:afterLines="25" w:after="60"/>
              <w:jc w:val="left"/>
              <w:rPr>
                <w:ins w:id="1438" w:author="JCTVC-O1012" w:date="2013-11-08T09:42:00Z"/>
                <w:noProof/>
                <w:highlight w:val="cyan"/>
              </w:rPr>
            </w:pPr>
            <w:ins w:id="1439" w:author="JCTVC-O1012" w:date="2013-11-08T09:42:00Z">
              <w:r w:rsidRPr="004756A4">
                <w:rPr>
                  <w:noProof/>
                  <w:highlight w:val="cyan"/>
                </w:rPr>
                <w:t>ENC_NUT</w:t>
              </w:r>
            </w:ins>
          </w:p>
        </w:tc>
        <w:tc>
          <w:tcPr>
            <w:tcW w:w="4860" w:type="dxa"/>
          </w:tcPr>
          <w:p w14:paraId="70420F9F" w14:textId="77777777" w:rsidR="004756A4" w:rsidRPr="004756A4" w:rsidRDefault="004756A4" w:rsidP="00B70AA0">
            <w:pPr>
              <w:keepNext/>
              <w:keepLines/>
              <w:spacing w:beforeLines="25" w:before="60" w:afterLines="25" w:after="60"/>
              <w:jc w:val="left"/>
              <w:rPr>
                <w:ins w:id="1440" w:author="JCTVC-O1012" w:date="2013-11-08T09:42:00Z"/>
                <w:noProof/>
                <w:highlight w:val="cyan"/>
              </w:rPr>
            </w:pPr>
            <w:ins w:id="1441" w:author="JCTVC-O1012" w:date="2013-11-08T09:42:00Z">
              <w:r w:rsidRPr="004756A4">
                <w:rPr>
                  <w:noProof/>
                  <w:highlight w:val="cyan"/>
                </w:rPr>
                <w:t>Encapsulated NAL unit</w:t>
              </w:r>
            </w:ins>
          </w:p>
        </w:tc>
        <w:tc>
          <w:tcPr>
            <w:tcW w:w="1314" w:type="dxa"/>
          </w:tcPr>
          <w:p w14:paraId="315E447E" w14:textId="77777777" w:rsidR="004756A4" w:rsidRPr="004756A4" w:rsidRDefault="004756A4" w:rsidP="00B70AA0">
            <w:pPr>
              <w:keepNext/>
              <w:keepLines/>
              <w:spacing w:beforeLines="25" w:before="60" w:afterLines="25" w:after="60"/>
              <w:jc w:val="center"/>
              <w:rPr>
                <w:ins w:id="1442" w:author="JCTVC-O1012" w:date="2013-11-08T09:42:00Z"/>
                <w:noProof/>
                <w:highlight w:val="cyan"/>
              </w:rPr>
            </w:pPr>
            <w:ins w:id="1443" w:author="JCTVC-O1012" w:date="2013-11-08T09:42:00Z">
              <w:r w:rsidRPr="004756A4">
                <w:rPr>
                  <w:noProof/>
                  <w:highlight w:val="cyan"/>
                </w:rPr>
                <w:t>non-VCL</w:t>
              </w:r>
            </w:ins>
          </w:p>
        </w:tc>
      </w:tr>
      <w:tr w:rsidR="004756A4" w:rsidRPr="0056241E" w14:paraId="6C56E144" w14:textId="77777777" w:rsidTr="00B70AA0">
        <w:trPr>
          <w:jc w:val="center"/>
          <w:ins w:id="1444" w:author="JCTVC-O1012" w:date="2013-11-08T09:42:00Z"/>
        </w:trPr>
        <w:tc>
          <w:tcPr>
            <w:tcW w:w="1414" w:type="dxa"/>
          </w:tcPr>
          <w:p w14:paraId="4173F96A" w14:textId="77777777" w:rsidR="004756A4" w:rsidRPr="0056241E" w:rsidRDefault="004756A4" w:rsidP="004756A4">
            <w:pPr>
              <w:keepNext/>
              <w:keepLines/>
              <w:spacing w:beforeLines="25" w:before="60" w:afterLines="25" w:after="60"/>
              <w:jc w:val="center"/>
              <w:rPr>
                <w:ins w:id="1445" w:author="JCTVC-O1012" w:date="2013-11-08T09:42:00Z"/>
                <w:noProof/>
              </w:rPr>
            </w:pPr>
            <w:ins w:id="1446" w:author="JCTVC-O1012" w:date="2013-11-08T09:42:00Z">
              <w:r>
                <w:rPr>
                  <w:noProof/>
                </w:rPr>
                <w:t>42</w:t>
              </w:r>
              <w:r w:rsidRPr="0056241E">
                <w:rPr>
                  <w:noProof/>
                </w:rPr>
                <w:t>..47</w:t>
              </w:r>
            </w:ins>
          </w:p>
        </w:tc>
        <w:tc>
          <w:tcPr>
            <w:tcW w:w="1890" w:type="dxa"/>
          </w:tcPr>
          <w:p w14:paraId="19343FBC" w14:textId="77777777" w:rsidR="004756A4" w:rsidRPr="0056241E" w:rsidRDefault="004756A4" w:rsidP="00B70AA0">
            <w:pPr>
              <w:keepNext/>
              <w:keepLines/>
              <w:spacing w:beforeLines="25" w:before="60" w:afterLines="25" w:after="60"/>
              <w:jc w:val="left"/>
              <w:rPr>
                <w:ins w:id="1447" w:author="JCTVC-O1012" w:date="2013-11-08T09:42:00Z"/>
                <w:noProof/>
              </w:rPr>
            </w:pPr>
            <w:ins w:id="1448" w:author="JCTVC-O1012" w:date="2013-11-08T09:42:00Z">
              <w:r w:rsidRPr="0056241E">
                <w:rPr>
                  <w:noProof/>
                </w:rPr>
                <w:t>RSV_NVCL</w:t>
              </w:r>
              <w:r>
                <w:rPr>
                  <w:noProof/>
                </w:rPr>
                <w:t>41</w:t>
              </w:r>
              <w:r w:rsidRPr="0056241E">
                <w:rPr>
                  <w:noProof/>
                </w:rPr>
                <w:t>..</w:t>
              </w:r>
              <w:r w:rsidRPr="0056241E">
                <w:rPr>
                  <w:noProof/>
                </w:rPr>
                <w:br/>
                <w:t>RSV_NVCL47</w:t>
              </w:r>
            </w:ins>
          </w:p>
        </w:tc>
        <w:tc>
          <w:tcPr>
            <w:tcW w:w="4860" w:type="dxa"/>
          </w:tcPr>
          <w:p w14:paraId="047DDC2D" w14:textId="77777777" w:rsidR="004756A4" w:rsidRPr="0056241E" w:rsidRDefault="004756A4" w:rsidP="00B70AA0">
            <w:pPr>
              <w:keepNext/>
              <w:keepLines/>
              <w:spacing w:beforeLines="25" w:before="60" w:afterLines="25" w:after="60"/>
              <w:jc w:val="left"/>
              <w:rPr>
                <w:ins w:id="1449" w:author="JCTVC-O1012" w:date="2013-11-08T09:42:00Z"/>
                <w:noProof/>
              </w:rPr>
            </w:pPr>
            <w:ins w:id="1450" w:author="JCTVC-O1012" w:date="2013-11-08T09:42:00Z">
              <w:r w:rsidRPr="0056241E">
                <w:rPr>
                  <w:noProof/>
                </w:rPr>
                <w:t>Reserved</w:t>
              </w:r>
            </w:ins>
          </w:p>
        </w:tc>
        <w:tc>
          <w:tcPr>
            <w:tcW w:w="1314" w:type="dxa"/>
          </w:tcPr>
          <w:p w14:paraId="6B746BC2" w14:textId="77777777" w:rsidR="004756A4" w:rsidRPr="0056241E" w:rsidRDefault="004756A4" w:rsidP="00B70AA0">
            <w:pPr>
              <w:keepNext/>
              <w:keepLines/>
              <w:spacing w:beforeLines="25" w:before="60" w:afterLines="25" w:after="60"/>
              <w:jc w:val="center"/>
              <w:rPr>
                <w:ins w:id="1451" w:author="JCTVC-O1012" w:date="2013-11-08T09:42:00Z"/>
                <w:noProof/>
              </w:rPr>
            </w:pPr>
            <w:ins w:id="1452" w:author="JCTVC-O1012" w:date="2013-11-08T09:42:00Z">
              <w:r w:rsidRPr="0056241E">
                <w:rPr>
                  <w:noProof/>
                </w:rPr>
                <w:t>non-VCL</w:t>
              </w:r>
            </w:ins>
          </w:p>
        </w:tc>
      </w:tr>
    </w:tbl>
    <w:p w14:paraId="5C0CEE34" w14:textId="77777777" w:rsidR="004756A4" w:rsidRPr="00943A5F" w:rsidRDefault="004756A4" w:rsidP="004756A4">
      <w:pPr>
        <w:pStyle w:val="Blanc"/>
        <w:keepNext w:val="0"/>
        <w:rPr>
          <w:ins w:id="1453" w:author="JCTVC-O1012" w:date="2013-11-08T09:42:00Z"/>
          <w:noProof/>
          <w:lang w:val="en-GB"/>
        </w:rPr>
      </w:pPr>
    </w:p>
    <w:p w14:paraId="771B2E82" w14:textId="10F8017A" w:rsidR="00A41326" w:rsidRDefault="00A41326" w:rsidP="00A41326">
      <w:pPr>
        <w:ind w:left="403"/>
        <w:rPr>
          <w:ins w:id="1454" w:author="JCTVC-O1012" w:date="2013-11-08T09:42:00Z"/>
          <w:highlight w:val="cyan"/>
        </w:rPr>
      </w:pPr>
      <w:ins w:id="1455" w:author="JCTVC-O1012" w:date="2013-11-08T09:42:00Z">
        <w:r w:rsidRPr="00A41326">
          <w:rPr>
            <w:rFonts w:eastAsia="Times New Roman"/>
            <w:noProof/>
            <w:sz w:val="18"/>
            <w:highlight w:val="cyan"/>
          </w:rPr>
          <w:t xml:space="preserve">NOTE </w:t>
        </w:r>
      </w:ins>
      <w:ins w:id="1456" w:author="JCTVC-O1012" w:date="2013-11-08T09:52:00Z">
        <w:r w:rsidR="0070539C">
          <w:rPr>
            <w:rFonts w:eastAsia="Times New Roman"/>
            <w:noProof/>
            <w:sz w:val="18"/>
            <w:highlight w:val="cyan"/>
          </w:rPr>
          <w:t xml:space="preserve">X </w:t>
        </w:r>
      </w:ins>
      <w:ins w:id="1457" w:author="JCTVC-O1012" w:date="2013-11-08T09:42:00Z">
        <w:r w:rsidRPr="00A41326">
          <w:rPr>
            <w:rFonts w:eastAsia="Times New Roman"/>
            <w:noProof/>
            <w:sz w:val="18"/>
            <w:highlight w:val="cyan"/>
          </w:rPr>
          <w:t>– The nal_unit_type</w:t>
        </w:r>
        <w:r w:rsidR="006034F8">
          <w:rPr>
            <w:rFonts w:eastAsia="Times New Roman"/>
            <w:noProof/>
            <w:sz w:val="18"/>
            <w:highlight w:val="cyan"/>
          </w:rPr>
          <w:t xml:space="preserve"> value 11</w:t>
        </w:r>
        <w:r w:rsidRPr="00A41326">
          <w:rPr>
            <w:rFonts w:eastAsia="Times New Roman"/>
            <w:noProof/>
            <w:sz w:val="18"/>
            <w:highlight w:val="cyan"/>
          </w:rPr>
          <w:t xml:space="preserve"> is reserved to prevent emulation of the syntax element </w:t>
        </w:r>
        <w:r w:rsidRPr="00A41326">
          <w:rPr>
            <w:rFonts w:eastAsia="Times New Roman"/>
            <w:bCs/>
            <w:noProof/>
            <w:sz w:val="18"/>
            <w:highlight w:val="cyan"/>
          </w:rPr>
          <w:t>hevc_prefix_byte and may be used to detect that avc_base_layer_flag is equal to 1 in the VPS that is active or will be actived for the current CVS</w:t>
        </w:r>
        <w:r w:rsidRPr="00A41326">
          <w:rPr>
            <w:rFonts w:eastAsia="Times New Roman"/>
            <w:noProof/>
            <w:sz w:val="18"/>
            <w:highlight w:val="cyan"/>
          </w:rPr>
          <w:t>. A decoder that operates with</w:t>
        </w:r>
        <w:r w:rsidRPr="0070539C">
          <w:rPr>
            <w:rFonts w:eastAsia="Times New Roman"/>
            <w:noProof/>
            <w:sz w:val="18"/>
            <w:highlight w:val="cyan"/>
          </w:rPr>
          <w:t xml:space="preserve"> </w:t>
        </w:r>
        <w:r w:rsidRPr="0070539C">
          <w:rPr>
            <w:noProof/>
            <w:sz w:val="18"/>
            <w:highlight w:val="cyan"/>
          </w:rPr>
          <w:t xml:space="preserve">HevcPrefixBytePresent equal to 0 and that </w:t>
        </w:r>
        <w:r w:rsidRPr="00A41326">
          <w:rPr>
            <w:rFonts w:eastAsia="Times New Roman"/>
            <w:noProof/>
            <w:sz w:val="18"/>
            <w:highlight w:val="cyan"/>
          </w:rPr>
          <w:t xml:space="preserve">detects a NAL unit with nal_unit_type equal to 11 is encouraged to request or emaluate that HevcPrefixBytePresent is set equal to </w:t>
        </w:r>
        <w:r>
          <w:rPr>
            <w:rFonts w:eastAsia="Times New Roman"/>
            <w:noProof/>
            <w:sz w:val="18"/>
            <w:highlight w:val="cyan"/>
          </w:rPr>
          <w:t>1</w:t>
        </w:r>
        <w:r w:rsidRPr="00A41326">
          <w:rPr>
            <w:rFonts w:eastAsia="Times New Roman"/>
            <w:noProof/>
            <w:sz w:val="18"/>
            <w:highlight w:val="cyan"/>
          </w:rPr>
          <w:t xml:space="preserve"> in order to decode the CVS.</w:t>
        </w:r>
      </w:ins>
    </w:p>
    <w:p w14:paraId="68D42776" w14:textId="77777777" w:rsidR="00155BA0" w:rsidRPr="00D37764" w:rsidRDefault="00155BA0" w:rsidP="00155BA0">
      <w:pPr>
        <w:rPr>
          <w:ins w:id="1458" w:author="JCTVC-O1012" w:date="2013-11-08T09:42:00Z"/>
          <w:noProof/>
        </w:rPr>
      </w:pPr>
      <w:ins w:id="1459" w:author="JCTVC-O1012" w:date="2013-11-08T09:42:00Z">
        <w:r>
          <w:rPr>
            <w:highlight w:val="cyan"/>
          </w:rPr>
          <w:t>W</w:t>
        </w:r>
        <w:r>
          <w:rPr>
            <w:rFonts w:eastAsia="Times New Roman"/>
            <w:bCs/>
            <w:noProof/>
            <w:highlight w:val="cyan"/>
          </w:rPr>
          <w:t>hen</w:t>
        </w:r>
        <w:r w:rsidRPr="001638A4">
          <w:rPr>
            <w:rFonts w:eastAsia="Times New Roman"/>
            <w:bCs/>
            <w:noProof/>
            <w:highlight w:val="cyan"/>
          </w:rPr>
          <w:t xml:space="preserve"> </w:t>
        </w:r>
        <w:r>
          <w:rPr>
            <w:rFonts w:eastAsia="Times New Roman"/>
            <w:bCs/>
            <w:noProof/>
            <w:highlight w:val="cyan"/>
          </w:rPr>
          <w:t xml:space="preserve">one or more of the following conditions are true, there shall be no </w:t>
        </w:r>
        <w:r>
          <w:rPr>
            <w:highlight w:val="cyan"/>
          </w:rPr>
          <w:t>NAL unit with nal_unit_type equal to ENC_NUT in the CVS</w:t>
        </w:r>
        <w:r>
          <w:rPr>
            <w:rFonts w:eastAsia="Times New Roman"/>
            <w:bCs/>
            <w:noProof/>
            <w:highlight w:val="cyan"/>
          </w:rPr>
          <w:t>:</w:t>
        </w:r>
        <w:r w:rsidRPr="00155BA0">
          <w:rPr>
            <w:noProof/>
          </w:rPr>
          <w:t xml:space="preserve"> </w:t>
        </w:r>
      </w:ins>
    </w:p>
    <w:p w14:paraId="2DFACBD6" w14:textId="77777777" w:rsidR="00155BA0" w:rsidRPr="00D37764" w:rsidRDefault="00155BA0" w:rsidP="0070539C">
      <w:pPr>
        <w:pStyle w:val="3N"/>
        <w:ind w:firstLine="403"/>
        <w:rPr>
          <w:ins w:id="1460" w:author="JCTVC-O1012" w:date="2013-11-08T09:42:00Z"/>
          <w:noProof/>
        </w:rPr>
      </w:pPr>
      <w:ins w:id="1461" w:author="JCTVC-O1012" w:date="2013-11-08T09:42:00Z">
        <w:r w:rsidRPr="00D37764">
          <w:rPr>
            <w:noProof/>
          </w:rPr>
          <w:t>–</w:t>
        </w:r>
        <w:r w:rsidRPr="00D37764">
          <w:rPr>
            <w:noProof/>
          </w:rPr>
          <w:tab/>
        </w:r>
        <w:r w:rsidRPr="001638A4">
          <w:rPr>
            <w:rFonts w:eastAsia="Times New Roman"/>
            <w:bCs/>
            <w:noProof/>
            <w:highlight w:val="cyan"/>
          </w:rPr>
          <w:t>avc_base_layer_flag is equal 0 in the VPS that is active for the CVS</w:t>
        </w:r>
        <w:r w:rsidR="00A41326">
          <w:rPr>
            <w:rFonts w:eastAsia="Times New Roman"/>
            <w:bCs/>
            <w:noProof/>
          </w:rPr>
          <w:t>.</w:t>
        </w:r>
      </w:ins>
    </w:p>
    <w:p w14:paraId="648C8AA5" w14:textId="77777777" w:rsidR="0070539C" w:rsidRDefault="00155BA0" w:rsidP="00881429">
      <w:pPr>
        <w:ind w:left="403"/>
        <w:rPr>
          <w:ins w:id="1462" w:author="JCTVC-O1012" w:date="2013-11-08T09:51:00Z"/>
          <w:rFonts w:eastAsia="Times New Roman"/>
          <w:bCs/>
          <w:noProof/>
          <w:highlight w:val="cyan"/>
        </w:rPr>
      </w:pPr>
      <w:ins w:id="1463" w:author="JCTVC-O1012" w:date="2013-11-08T09:42:00Z">
        <w:r w:rsidRPr="00D37764">
          <w:rPr>
            <w:noProof/>
          </w:rPr>
          <w:t>–</w:t>
        </w:r>
        <w:r w:rsidRPr="00D37764">
          <w:rPr>
            <w:noProof/>
          </w:rPr>
          <w:tab/>
        </w:r>
        <w:r w:rsidRPr="001638A4">
          <w:rPr>
            <w:rFonts w:eastAsia="Times New Roman"/>
            <w:bCs/>
            <w:noProof/>
            <w:highlight w:val="cyan"/>
          </w:rPr>
          <w:t xml:space="preserve">hevc_prefix_byte </w:t>
        </w:r>
        <w:r>
          <w:rPr>
            <w:rFonts w:eastAsia="Times New Roman"/>
            <w:bCs/>
            <w:noProof/>
            <w:highlight w:val="cyan"/>
          </w:rPr>
          <w:t xml:space="preserve">is present in any NAL unit </w:t>
        </w:r>
        <w:r w:rsidRPr="001638A4">
          <w:rPr>
            <w:rFonts w:eastAsia="Times New Roman"/>
            <w:bCs/>
            <w:noProof/>
            <w:highlight w:val="cyan"/>
          </w:rPr>
          <w:t>in the CVS.</w:t>
        </w:r>
      </w:ins>
    </w:p>
    <w:p w14:paraId="57F477C8" w14:textId="540081EE" w:rsidR="00881429" w:rsidRDefault="00881429" w:rsidP="00881429">
      <w:pPr>
        <w:ind w:left="403"/>
        <w:rPr>
          <w:ins w:id="1464" w:author="JCTVC-O1012" w:date="2013-11-08T09:42:00Z"/>
          <w:rFonts w:eastAsia="Times New Roman"/>
          <w:noProof/>
          <w:sz w:val="18"/>
          <w:highlight w:val="cyan"/>
        </w:rPr>
      </w:pPr>
      <w:ins w:id="1465" w:author="JCTVC-O1012" w:date="2013-11-08T09:42:00Z">
        <w:r w:rsidRPr="00A41326">
          <w:rPr>
            <w:rFonts w:eastAsia="Times New Roman"/>
            <w:noProof/>
            <w:sz w:val="18"/>
            <w:highlight w:val="cyan"/>
          </w:rPr>
          <w:t>NOTE</w:t>
        </w:r>
      </w:ins>
      <w:ins w:id="1466" w:author="JCTVC-O1012" w:date="2013-11-08T09:52:00Z">
        <w:r w:rsidR="0070539C">
          <w:rPr>
            <w:rFonts w:eastAsia="Times New Roman"/>
            <w:noProof/>
            <w:sz w:val="18"/>
            <w:highlight w:val="cyan"/>
          </w:rPr>
          <w:t xml:space="preserve"> X</w:t>
        </w:r>
      </w:ins>
      <w:ins w:id="1467" w:author="JCTVC-O1012" w:date="2013-11-08T09:42:00Z">
        <w:r w:rsidRPr="00A41326">
          <w:rPr>
            <w:rFonts w:eastAsia="Times New Roman"/>
            <w:noProof/>
            <w:sz w:val="18"/>
            <w:highlight w:val="cyan"/>
          </w:rPr>
          <w:t xml:space="preserve"> – </w:t>
        </w:r>
        <w:r>
          <w:rPr>
            <w:rFonts w:eastAsia="Times New Roman"/>
            <w:noProof/>
            <w:sz w:val="18"/>
            <w:highlight w:val="cyan"/>
          </w:rPr>
          <w:t>When t</w:t>
        </w:r>
        <w:r w:rsidRPr="00A41326">
          <w:rPr>
            <w:rFonts w:eastAsia="Times New Roman"/>
            <w:noProof/>
            <w:sz w:val="18"/>
            <w:highlight w:val="cyan"/>
          </w:rPr>
          <w:t>he nal_unit_type</w:t>
        </w:r>
        <w:r>
          <w:rPr>
            <w:rFonts w:eastAsia="Times New Roman"/>
            <w:noProof/>
            <w:sz w:val="18"/>
            <w:highlight w:val="cyan"/>
          </w:rPr>
          <w:t xml:space="preserve"> </w:t>
        </w:r>
      </w:ins>
      <w:ins w:id="1468" w:author="JCTVC-O1012" w:date="2013-11-08T09:53:00Z">
        <w:r w:rsidR="0070539C">
          <w:rPr>
            <w:rFonts w:eastAsia="Times New Roman"/>
            <w:noProof/>
            <w:sz w:val="18"/>
            <w:highlight w:val="cyan"/>
          </w:rPr>
          <w:t xml:space="preserve">ENC_NUT </w:t>
        </w:r>
      </w:ins>
      <w:ins w:id="1469" w:author="JCTVC-O1012" w:date="2013-11-08T09:42:00Z">
        <w:r w:rsidRPr="00A41326">
          <w:rPr>
            <w:rFonts w:eastAsia="Times New Roman"/>
            <w:noProof/>
            <w:sz w:val="18"/>
            <w:highlight w:val="cyan"/>
          </w:rPr>
          <w:t xml:space="preserve">is </w:t>
        </w:r>
        <w:r>
          <w:rPr>
            <w:rFonts w:eastAsia="Times New Roman"/>
            <w:noProof/>
            <w:sz w:val="18"/>
            <w:highlight w:val="cyan"/>
          </w:rPr>
          <w:t>used to encapsulate a</w:t>
        </w:r>
      </w:ins>
      <w:ins w:id="1470" w:author="JCTVC-O1012" w:date="2013-11-08T09:55:00Z">
        <w:r w:rsidR="00A06D35">
          <w:rPr>
            <w:rFonts w:eastAsia="Times New Roman"/>
            <w:noProof/>
            <w:sz w:val="18"/>
            <w:highlight w:val="cyan"/>
          </w:rPr>
          <w:t>n AVC (</w:t>
        </w:r>
      </w:ins>
      <w:ins w:id="1471" w:author="JCTVC-O1012" w:date="2013-11-08T09:42:00Z">
        <w:r w:rsidR="00A23589" w:rsidRPr="00E539AC">
          <w:rPr>
            <w:rFonts w:ascii="Times" w:hAnsi="Times" w:cs="Times"/>
            <w:noProof/>
            <w:highlight w:val="cyan"/>
          </w:rPr>
          <w:t>Rec</w:t>
        </w:r>
      </w:ins>
      <w:ins w:id="1472" w:author="JCTVC-O1012" w:date="2013-11-08T09:54:00Z">
        <w:r w:rsidR="0070539C">
          <w:rPr>
            <w:rFonts w:ascii="Times" w:hAnsi="Times" w:cs="Times"/>
            <w:noProof/>
            <w:highlight w:val="cyan"/>
          </w:rPr>
          <w:t>.</w:t>
        </w:r>
      </w:ins>
      <w:ins w:id="1473" w:author="JCTVC-O1012" w:date="2013-11-08T09:42:00Z">
        <w:r w:rsidR="00A23589" w:rsidRPr="00E539AC">
          <w:rPr>
            <w:rFonts w:ascii="Times" w:hAnsi="Times" w:cs="Times"/>
            <w:noProof/>
            <w:highlight w:val="cyan"/>
          </w:rPr>
          <w:t xml:space="preserve"> ITU-T H.264 | ISO/IEC 14496-10</w:t>
        </w:r>
      </w:ins>
      <w:ins w:id="1474" w:author="JCTVC-O1012" w:date="2013-11-08T09:56:00Z">
        <w:r w:rsidR="00A06D35">
          <w:rPr>
            <w:rFonts w:ascii="Times" w:hAnsi="Times" w:cs="Times"/>
            <w:noProof/>
            <w:highlight w:val="cyan"/>
          </w:rPr>
          <w:t>)</w:t>
        </w:r>
      </w:ins>
      <w:ins w:id="1475" w:author="JCTVC-O1012" w:date="2013-11-08T09:42:00Z">
        <w:r w:rsidR="00A23589">
          <w:rPr>
            <w:rFonts w:ascii="Times" w:hAnsi="Times" w:cs="Times"/>
            <w:noProof/>
            <w:highlight w:val="cyan"/>
          </w:rPr>
          <w:t xml:space="preserve"> </w:t>
        </w:r>
        <w:r>
          <w:rPr>
            <w:rFonts w:eastAsia="Times New Roman"/>
            <w:noProof/>
            <w:sz w:val="18"/>
            <w:highlight w:val="cyan"/>
          </w:rPr>
          <w:t>NAL unit of the base layer within the same bitstream as the HEVC enhancement layer</w:t>
        </w:r>
      </w:ins>
      <w:ins w:id="1476" w:author="JCTVC-O1012" w:date="2013-11-08T09:55:00Z">
        <w:r w:rsidR="0070539C">
          <w:rPr>
            <w:rFonts w:eastAsia="Times New Roman"/>
            <w:noProof/>
            <w:sz w:val="18"/>
            <w:highlight w:val="cyan"/>
          </w:rPr>
          <w:t>(</w:t>
        </w:r>
      </w:ins>
      <w:ins w:id="1477" w:author="JCTVC-O1012" w:date="2013-11-08T09:42:00Z">
        <w:r>
          <w:rPr>
            <w:rFonts w:eastAsia="Times New Roman"/>
            <w:noProof/>
            <w:sz w:val="18"/>
            <w:highlight w:val="cyan"/>
          </w:rPr>
          <w:t>s</w:t>
        </w:r>
      </w:ins>
      <w:ins w:id="1478" w:author="JCTVC-O1012" w:date="2013-11-08T09:55:00Z">
        <w:r w:rsidR="0070539C">
          <w:rPr>
            <w:rFonts w:eastAsia="Times New Roman"/>
            <w:noProof/>
            <w:sz w:val="18"/>
            <w:highlight w:val="cyan"/>
          </w:rPr>
          <w:t>)</w:t>
        </w:r>
      </w:ins>
      <w:ins w:id="1479" w:author="JCTVC-O1012" w:date="2013-11-08T09:42:00Z">
        <w:r>
          <w:rPr>
            <w:rFonts w:eastAsia="Times New Roman"/>
            <w:noProof/>
            <w:sz w:val="18"/>
            <w:highlight w:val="cyan"/>
          </w:rPr>
          <w:t xml:space="preserve">, the  HEVC NAL unit header must be </w:t>
        </w:r>
      </w:ins>
      <w:ins w:id="1480" w:author="JCTVC-O1012" w:date="2013-11-08T09:55:00Z">
        <w:r w:rsidR="0070539C">
          <w:rPr>
            <w:rFonts w:eastAsia="Times New Roman"/>
            <w:noProof/>
            <w:sz w:val="18"/>
            <w:highlight w:val="cyan"/>
          </w:rPr>
          <w:t>removed</w:t>
        </w:r>
      </w:ins>
      <w:ins w:id="1481" w:author="JCTVC-O1012" w:date="2013-11-08T09:42:00Z">
        <w:r>
          <w:rPr>
            <w:rFonts w:eastAsia="Times New Roman"/>
            <w:noProof/>
            <w:sz w:val="18"/>
            <w:highlight w:val="cyan"/>
          </w:rPr>
          <w:t xml:space="preserve"> before </w:t>
        </w:r>
      </w:ins>
      <w:ins w:id="1482" w:author="JCTVC-O1012" w:date="2013-11-08T09:55:00Z">
        <w:r w:rsidR="0070539C">
          <w:rPr>
            <w:rFonts w:eastAsia="Times New Roman"/>
            <w:noProof/>
            <w:sz w:val="18"/>
            <w:highlight w:val="cyan"/>
          </w:rPr>
          <w:t xml:space="preserve">the AVC NAL unit is </w:t>
        </w:r>
      </w:ins>
      <w:ins w:id="1483" w:author="JCTVC-O1012" w:date="2013-11-08T09:42:00Z">
        <w:r>
          <w:rPr>
            <w:rFonts w:eastAsia="Times New Roman"/>
            <w:noProof/>
            <w:sz w:val="18"/>
            <w:highlight w:val="cyan"/>
          </w:rPr>
          <w:t xml:space="preserve">passed to an AVC decoder. </w:t>
        </w:r>
      </w:ins>
    </w:p>
    <w:p w14:paraId="58A4076D" w14:textId="77777777" w:rsidR="008B3821" w:rsidRPr="007D25B0" w:rsidRDefault="008B3821" w:rsidP="008B3821">
      <w:pPr>
        <w:pStyle w:val="3N"/>
        <w:rPr>
          <w:lang w:val="en-US"/>
        </w:rPr>
      </w:pPr>
      <w:proofErr w:type="gramStart"/>
      <w:r w:rsidRPr="007D25B0">
        <w:rPr>
          <w:b/>
          <w:bCs/>
          <w:lang w:val="en-US"/>
        </w:rPr>
        <w:t>nuh_layer_id</w:t>
      </w:r>
      <w:proofErr w:type="gramEnd"/>
      <w:r w:rsidRPr="007D25B0">
        <w:rPr>
          <w:bCs/>
          <w:lang w:val="en-US"/>
        </w:rPr>
        <w:t xml:space="preserve"> specifies the identifier of the layer</w:t>
      </w:r>
      <w:r w:rsidRPr="007D25B0">
        <w:rPr>
          <w:lang w:val="en-US"/>
        </w:rPr>
        <w:t>.</w:t>
      </w:r>
    </w:p>
    <w:p w14:paraId="27BDBD49" w14:textId="77777777" w:rsidR="008B3821" w:rsidRPr="007D25B0" w:rsidRDefault="008B3821" w:rsidP="008B3821">
      <w:pPr>
        <w:pStyle w:val="3N"/>
        <w:rPr>
          <w:lang w:val="en-US"/>
        </w:rPr>
      </w:pPr>
      <w:r w:rsidRPr="007D25B0">
        <w:rPr>
          <w:lang w:val="en-US"/>
        </w:rPr>
        <w:t xml:space="preserve">When nal_unit_type is equal to AUD_NUT, the value of nuh_layer_id </w:t>
      </w:r>
      <w:r w:rsidRPr="007D25B0">
        <w:rPr>
          <w:lang w:val="en-US" w:eastAsia="de-DE"/>
        </w:rPr>
        <w:t>shall be equal to the minimum of the nuh_layer_id values of all VCL NAL units in the access unit.</w:t>
      </w:r>
    </w:p>
    <w:p w14:paraId="35136772" w14:textId="77777777" w:rsidR="008B3821" w:rsidRDefault="008B3821" w:rsidP="008B3821">
      <w:pPr>
        <w:pStyle w:val="3N"/>
        <w:rPr>
          <w:lang w:val="en-US" w:eastAsia="de-DE"/>
        </w:rPr>
      </w:pPr>
      <w:r w:rsidRPr="007D25B0">
        <w:rPr>
          <w:lang w:val="en-US" w:eastAsia="de-DE"/>
        </w:rPr>
        <w:t>When nal_unit_type is equal to VPS_NUT, the value of nuh_layer_id shall be equal to 0</w:t>
      </w:r>
      <w:r w:rsidRPr="007D25B0">
        <w:rPr>
          <w:szCs w:val="24"/>
          <w:lang w:val="en-US" w:eastAsia="de-DE"/>
        </w:rPr>
        <w:t>. Decoder shall ignore NAL units with nal_unit_type equal to VPS_NUT and nuh_layer_id greater than 0</w:t>
      </w:r>
      <w:r w:rsidRPr="007D25B0">
        <w:rPr>
          <w:lang w:val="en-US" w:eastAsia="de-DE"/>
        </w:rPr>
        <w:t>.</w:t>
      </w:r>
    </w:p>
    <w:p w14:paraId="447456A8" w14:textId="77777777" w:rsidR="001638A4" w:rsidRDefault="003961A7" w:rsidP="00155BA0">
      <w:pPr>
        <w:rPr>
          <w:ins w:id="1484" w:author="JCTVC-O1012" w:date="2013-11-08T09:42:00Z"/>
          <w:rFonts w:eastAsia="Times New Roman"/>
          <w:noProof/>
        </w:rPr>
      </w:pPr>
      <w:ins w:id="1485" w:author="JCTVC-O1012" w:date="2013-11-08T09:42:00Z">
        <w:r w:rsidRPr="001976E6">
          <w:rPr>
            <w:highlight w:val="cyan"/>
          </w:rPr>
          <w:t>When nal_unit_type is equal to ENC_NUT,</w:t>
        </w:r>
        <w:r>
          <w:rPr>
            <w:highlight w:val="cyan"/>
          </w:rPr>
          <w:t xml:space="preserve"> the value of </w:t>
        </w:r>
        <w:r w:rsidRPr="001976E6">
          <w:rPr>
            <w:highlight w:val="cyan"/>
          </w:rPr>
          <w:t>nuh_layer_id shall be equal to 0.</w:t>
        </w:r>
        <w:r w:rsidR="00D872F5">
          <w:rPr>
            <w:highlight w:val="cyan"/>
          </w:rPr>
          <w:t xml:space="preserve"> </w:t>
        </w:r>
      </w:ins>
    </w:p>
    <w:p w14:paraId="3E2D477E" w14:textId="77777777" w:rsidR="001638A4" w:rsidRPr="006034F8" w:rsidRDefault="00D37764" w:rsidP="006034F8">
      <w:pPr>
        <w:rPr>
          <w:ins w:id="1486" w:author="JCTVC-O1012" w:date="2013-11-08T09:42:00Z"/>
          <w:noProof/>
        </w:rPr>
      </w:pPr>
      <w:ins w:id="1487" w:author="JCTVC-O1012" w:date="2013-11-08T09:42:00Z">
        <w:r w:rsidRPr="00D37764">
          <w:rPr>
            <w:b/>
            <w:noProof/>
          </w:rPr>
          <w:t>nuh_temporal_id_plus1</w:t>
        </w:r>
        <w:r w:rsidRPr="00D37764">
          <w:rPr>
            <w:noProof/>
          </w:rPr>
          <w:t xml:space="preserve"> minus 1 specifies a temporal identifier for the NAL unit. The value of nuh_temporal_id_plus1 shall not be equal to 0.</w:t>
        </w:r>
        <w:r w:rsidRPr="00D37764">
          <w:rPr>
            <w:rFonts w:eastAsia="Times New Roman"/>
            <w:bCs/>
            <w:noProof/>
            <w:highlight w:val="cyan"/>
          </w:rPr>
          <w:t xml:space="preserve"> When nuh_temporal_id_plus1 is not present, it is inferred to be equal to 1.</w:t>
        </w:r>
      </w:ins>
    </w:p>
    <w:p w14:paraId="6A1C8C28"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Encapsulation of an SODB within an RBSP (informative)</w:t>
      </w:r>
    </w:p>
    <w:p w14:paraId="6439BD23" w14:textId="77777777" w:rsidR="008B3821" w:rsidRPr="007D25B0" w:rsidRDefault="008B3821" w:rsidP="008B3821">
      <w:pPr>
        <w:pStyle w:val="3N"/>
        <w:rPr>
          <w:lang w:val="en-US"/>
        </w:rPr>
      </w:pPr>
      <w:r w:rsidRPr="007D25B0">
        <w:rPr>
          <w:lang w:val="en-US"/>
        </w:rPr>
        <w:t>The specifications in subclause 7.4.2.3 apply.</w:t>
      </w:r>
    </w:p>
    <w:p w14:paraId="1619C30E"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Order of NAL units and association to coded pictures, access units, and coded video sequences</w:t>
      </w:r>
    </w:p>
    <w:p w14:paraId="755CB3AB" w14:textId="77777777" w:rsidR="008B3821" w:rsidRPr="007D25B0" w:rsidRDefault="008B3821" w:rsidP="00A06D35">
      <w:pPr>
        <w:pStyle w:val="3H4"/>
        <w:keepLines w:val="0"/>
        <w:numPr>
          <w:ilvl w:val="5"/>
          <w:numId w:val="39"/>
        </w:numPr>
        <w:tabs>
          <w:tab w:val="num" w:pos="1134"/>
        </w:tabs>
        <w:ind w:left="1134" w:hanging="1134"/>
        <w:rPr>
          <w:lang w:val="en-US"/>
        </w:rPr>
      </w:pPr>
      <w:r w:rsidRPr="007D25B0">
        <w:rPr>
          <w:lang w:val="en-US"/>
        </w:rPr>
        <w:t>General</w:t>
      </w:r>
    </w:p>
    <w:p w14:paraId="0065A12F" w14:textId="77777777" w:rsidR="008B3821" w:rsidRPr="007D25B0" w:rsidRDefault="008B3821" w:rsidP="008B3821">
      <w:pPr>
        <w:pStyle w:val="3N"/>
        <w:rPr>
          <w:lang w:val="en-US"/>
        </w:rPr>
      </w:pPr>
      <w:r w:rsidRPr="007D25B0">
        <w:rPr>
          <w:lang w:val="en-US"/>
        </w:rPr>
        <w:t>The specifications in subclause 7.4.2.4.1 apply with the following additions.</w:t>
      </w:r>
    </w:p>
    <w:p w14:paraId="55E53781" w14:textId="77777777" w:rsidR="008B3821" w:rsidRPr="007D25B0" w:rsidRDefault="008B3821" w:rsidP="008B3821">
      <w:pPr>
        <w:pStyle w:val="3N"/>
        <w:rPr>
          <w:lang w:val="en-US"/>
        </w:rPr>
      </w:pPr>
      <w:r w:rsidRPr="007D25B0">
        <w:rPr>
          <w:lang w:val="en-US"/>
        </w:rPr>
        <w:t>A coded picture with nuh_layer_id equal to nuhLayerIdA shall precede, in decoding order, all coded pictures with nuh_layer_id greater than nuhLayerIdA in the same access unit.</w:t>
      </w:r>
    </w:p>
    <w:p w14:paraId="558F28E1" w14:textId="77777777" w:rsidR="008B3821" w:rsidRPr="007D25B0" w:rsidRDefault="008B3821" w:rsidP="00A06D35">
      <w:pPr>
        <w:pStyle w:val="3H4"/>
        <w:keepLines w:val="0"/>
        <w:numPr>
          <w:ilvl w:val="5"/>
          <w:numId w:val="39"/>
        </w:numPr>
        <w:tabs>
          <w:tab w:val="num" w:pos="1134"/>
        </w:tabs>
        <w:ind w:left="1134" w:hanging="1134"/>
        <w:rPr>
          <w:lang w:val="en-US"/>
        </w:rPr>
      </w:pPr>
      <w:r w:rsidRPr="007D25B0">
        <w:rPr>
          <w:lang w:val="en-US"/>
        </w:rPr>
        <w:t>Order of VPS, SPS and PPS RBSPs and their activation</w:t>
      </w:r>
    </w:p>
    <w:p w14:paraId="70201FDE" w14:textId="77777777" w:rsidR="008B3821" w:rsidRPr="007D25B0" w:rsidRDefault="008B3821" w:rsidP="008B3821">
      <w:pPr>
        <w:pStyle w:val="3N"/>
        <w:rPr>
          <w:lang w:val="en-US"/>
        </w:rPr>
      </w:pPr>
      <w:r w:rsidRPr="007D25B0">
        <w:rPr>
          <w:lang w:val="en-US"/>
        </w:rPr>
        <w:t>The specifications in subclause 7.4.2.4.2 apply with the following additions.</w:t>
      </w:r>
    </w:p>
    <w:p w14:paraId="1B738994" w14:textId="77777777" w:rsidR="008B3821" w:rsidRPr="007D25B0" w:rsidRDefault="008B3821" w:rsidP="008B3821">
      <w:pPr>
        <w:rPr>
          <w:lang w:val="en-US"/>
        </w:rPr>
      </w:pPr>
      <w:r w:rsidRPr="007D25B0">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14:paraId="3A71A4E5" w14:textId="77777777" w:rsidR="008B3821" w:rsidRPr="007D25B0" w:rsidRDefault="008B3821" w:rsidP="008B3821">
      <w:pPr>
        <w:numPr>
          <w:ilvl w:val="0"/>
          <w:numId w:val="8"/>
        </w:numPr>
        <w:tabs>
          <w:tab w:val="left" w:pos="360"/>
        </w:tabs>
        <w:textAlignment w:val="auto"/>
        <w:rPr>
          <w:lang w:val="en-US"/>
        </w:rPr>
      </w:pPr>
      <w:r w:rsidRPr="007D25B0">
        <w:rPr>
          <w:lang w:val="en-US"/>
        </w:rPr>
        <w:t>The access unit includes a picture for each nuh_layer_id value in TargetDecLayerIdList and each picture in the access unit is an IDR picture.</w:t>
      </w:r>
    </w:p>
    <w:p w14:paraId="34CFAC86" w14:textId="77777777" w:rsidR="008B3821" w:rsidRPr="007D25B0" w:rsidRDefault="008B3821" w:rsidP="008B3821">
      <w:pPr>
        <w:numPr>
          <w:ilvl w:val="0"/>
          <w:numId w:val="8"/>
        </w:numPr>
        <w:tabs>
          <w:tab w:val="left" w:pos="360"/>
        </w:tabs>
        <w:textAlignment w:val="auto"/>
        <w:rPr>
          <w:lang w:val="en-US"/>
        </w:rPr>
      </w:pPr>
      <w:r w:rsidRPr="007D25B0">
        <w:rPr>
          <w:lang w:val="en-US"/>
        </w:rPr>
        <w:t>The access unit includes an IRAP picture with nuh_layer_id equal to 0 for which NoClrasOutputFlag is equal to 1.</w:t>
      </w:r>
    </w:p>
    <w:p w14:paraId="1E1A6786" w14:textId="77777777" w:rsidR="008B3821" w:rsidRPr="007D25B0" w:rsidRDefault="008B3821" w:rsidP="008B3821">
      <w:pPr>
        <w:rPr>
          <w:lang w:val="en-US"/>
        </w:rPr>
      </w:pPr>
      <w:r w:rsidRPr="007D25B0">
        <w:rPr>
          <w:lang w:val="en-US"/>
        </w:rPr>
        <w:t>An activated VPS RBSP shall remain active until the end of the bitstream or until it is deactivated by another VPS RBSP in an access unit in which at least one of the following conditions is true:</w:t>
      </w:r>
    </w:p>
    <w:p w14:paraId="76024729" w14:textId="77777777" w:rsidR="008B3821" w:rsidRPr="007D25B0" w:rsidRDefault="008B3821" w:rsidP="008B3821">
      <w:pPr>
        <w:numPr>
          <w:ilvl w:val="0"/>
          <w:numId w:val="8"/>
        </w:numPr>
        <w:tabs>
          <w:tab w:val="left" w:pos="360"/>
        </w:tabs>
        <w:textAlignment w:val="auto"/>
        <w:rPr>
          <w:lang w:val="en-US"/>
        </w:rPr>
      </w:pPr>
      <w:r w:rsidRPr="007D25B0">
        <w:rPr>
          <w:lang w:val="en-US"/>
        </w:rPr>
        <w:t>The access unit includes a picture for each nuh_layer_id value in TargetDecLayerIdList and each picture in the access unit is an IDR picture.</w:t>
      </w:r>
    </w:p>
    <w:p w14:paraId="5070D4AC" w14:textId="77777777" w:rsidR="008B3821" w:rsidRPr="007D25B0" w:rsidRDefault="008B3821" w:rsidP="008B3821">
      <w:pPr>
        <w:numPr>
          <w:ilvl w:val="0"/>
          <w:numId w:val="8"/>
        </w:numPr>
        <w:tabs>
          <w:tab w:val="left" w:pos="360"/>
        </w:tabs>
        <w:textAlignment w:val="auto"/>
        <w:rPr>
          <w:lang w:val="en-US"/>
        </w:rPr>
      </w:pPr>
      <w:r w:rsidRPr="007D25B0">
        <w:rPr>
          <w:lang w:val="en-US"/>
        </w:rPr>
        <w:t>The access unit includes an IRAP picture with nuh_layer_id equal to 0 for which NoClrasOutputFlag is equal to 1.</w:t>
      </w:r>
    </w:p>
    <w:p w14:paraId="139BB02A" w14:textId="77777777" w:rsidR="008B3821" w:rsidRPr="007D25B0" w:rsidRDefault="008B3821" w:rsidP="008B3821">
      <w:pPr>
        <w:numPr>
          <w:ilvl w:val="12"/>
          <w:numId w:val="0"/>
        </w:numPr>
        <w:rPr>
          <w:lang w:val="en-US"/>
        </w:rPr>
      </w:pPr>
      <w:r w:rsidRPr="007D25B0">
        <w:rPr>
          <w:lang w:val="en-US"/>
        </w:rPr>
        <w:lastRenderedPageBreak/>
        <w:t>Each PPS RBSP is initially considered not active for any layer with nuh_layer_id greater than 0 at the start of the operation of the decoding process. At most one PPS RBSP is considered active for each non-zero nuh_layer_id value at any given moment during the operation of the decoding process, and the activation of any particular PPS RBSP for a particular non-zero nuh_layer_id value results in the deactivation of the previously-active PPS RBSP for that non-zero nuh_layer_id value (if any).</w:t>
      </w:r>
    </w:p>
    <w:p w14:paraId="56C20164" w14:textId="77777777" w:rsidR="008B3821" w:rsidRPr="007D25B0" w:rsidRDefault="008B3821" w:rsidP="008B3821">
      <w:pPr>
        <w:numPr>
          <w:ilvl w:val="12"/>
          <w:numId w:val="0"/>
        </w:numPr>
        <w:rPr>
          <w:lang w:val="en-US"/>
        </w:rPr>
      </w:pPr>
      <w:r w:rsidRPr="007D25B0">
        <w:rPr>
          <w:lang w:val="en-US"/>
        </w:rPr>
        <w:t xml:space="preserve">When a PPS RBSP (with a particular value of pps_pic_parameter_set_id) is not active for a nuh_layer_id value and it is referred to by a coded slice </w:t>
      </w:r>
      <w:r w:rsidRPr="007D25B0">
        <w:rPr>
          <w:lang w:val="en-US" w:eastAsia="ja-JP"/>
        </w:rPr>
        <w:t xml:space="preserve">segment </w:t>
      </w:r>
      <w:r w:rsidRPr="007D25B0">
        <w:rPr>
          <w:lang w:val="en-US"/>
        </w:rPr>
        <w:t>NAL unit (using a value of slice_pic_parameter_set_id equal to the pps_pic_parameter_set_id and having that value of nuh_layer_id), it is activated for that nuh_layer_id value. This PPS RBSP is called the active layer PPS RBSP for that nuh_layer_id value until it is deactivated by the activation of another PPS RBSP for the same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 The nuh_layer_id value of the NAL unit containing the PPS RBSP that is activated for nuh_layer_id equal to nuhLayerIdA shall be less than or equal to nuhLayerIdA. The same PPS RBSP may be the active layer PPS for more than one nuh_layer_id value.</w:t>
      </w:r>
    </w:p>
    <w:p w14:paraId="6BBC33C4" w14:textId="77777777" w:rsidR="008B3821" w:rsidRPr="007D25B0" w:rsidRDefault="008B3821" w:rsidP="008B3821">
      <w:pPr>
        <w:numPr>
          <w:ilvl w:val="12"/>
          <w:numId w:val="0"/>
        </w:numPr>
        <w:rPr>
          <w:lang w:val="en-US"/>
        </w:rPr>
      </w:pPr>
      <w:r w:rsidRPr="007D25B0">
        <w:rPr>
          <w:lang w:val="en-US"/>
        </w:rPr>
        <w:t>Any PPS NAL unit containing the value of pps_pic_parameter_set_id for the active layer PPS RBSP for a coded picture shall have the same content as that of the active layer PPS RBSP for the coded picture, unless it follows the last VCL NAL unit of the coded picture and precedes the first VCL NAL unit of another coded picture.</w:t>
      </w:r>
    </w:p>
    <w:p w14:paraId="2E1AC942" w14:textId="77777777" w:rsidR="008B3821" w:rsidRPr="007D25B0" w:rsidRDefault="008B3821" w:rsidP="008B3821">
      <w:pPr>
        <w:numPr>
          <w:ilvl w:val="12"/>
          <w:numId w:val="0"/>
        </w:numPr>
        <w:rPr>
          <w:lang w:val="en-US"/>
        </w:rPr>
      </w:pPr>
      <w:r w:rsidRPr="007D25B0">
        <w:rPr>
          <w:lang w:val="en-US"/>
        </w:rPr>
        <w:t>Each SPS RBSP is initially considered not active for any layer with nuh_layer_id greater than 0 at the start of the operation of the decoding process. At most one SPS RBSP is considered active for each non-zero nuh_layer_id value at any given moment during the operation of the decoding process, and the activation of any particular SPS RBSP for a particular non-zero nuh_layer_id value results in the deactivation of the previously-active SPS RBSP for that non-zero nuh_layer_id value (if any).</w:t>
      </w:r>
    </w:p>
    <w:p w14:paraId="54A7C7C3" w14:textId="77777777" w:rsidR="008B3821" w:rsidRPr="007D25B0" w:rsidRDefault="008B3821" w:rsidP="008B3821">
      <w:pPr>
        <w:numPr>
          <w:ilvl w:val="12"/>
          <w:numId w:val="0"/>
        </w:numPr>
        <w:rPr>
          <w:lang w:val="en-US"/>
        </w:rPr>
      </w:pPr>
      <w:r w:rsidRPr="007D25B0">
        <w:rPr>
          <w:lang w:val="en-US"/>
        </w:rPr>
        <w:t>When an SPS RBSP (with a particular value of sps_seq_parameter_set_id) is not already active for a nuh_layer_id value and it is referred to by activation of a PPS RBSP for that nuh_layer_id value (in which pps_seq_parameter_set_id is equal to the sps_seq_parameter_set_id value), it is activated for that nuh_layer_id value. This SPS RBSP is called the active layer SPS RBSP for that nuh_layer_id value until it is deactivated by the activation of another SPS RBSP for the same layer. An SPS RBSP, with that particular value of sps_seq_parameter_set_id shall be available to the decoding process prior to its activation, included in at least one access unit with TemporalId equal to 0 or provided through external means. An activated SPS RBSP for a particular nuh_layer_id value shall remain active for a sequence of pictures in decoding order with that nuh_layer_id value starting from a LIP picture having that nuh_layer_id value, inclusive, until either the next LIP picture with that nuh_layer_id value, exclusive, or the end of the CVS, whichever is earlier. The nuh_layer_id value the NAL unit containing the SPS RBSP that is activated for nuh_layer_id equal to nuhLayerIdA shall be less than or equal to nuhLayerIdA. The same SPS RBSP may be the active layer SPS for more than one nuh_layer_id value.</w:t>
      </w:r>
    </w:p>
    <w:p w14:paraId="43A75510" w14:textId="77777777" w:rsidR="008B3821" w:rsidRPr="007D25B0" w:rsidRDefault="008B3821" w:rsidP="008B3821">
      <w:pPr>
        <w:numPr>
          <w:ilvl w:val="12"/>
          <w:numId w:val="0"/>
        </w:numPr>
        <w:rPr>
          <w:lang w:val="en-US"/>
        </w:rPr>
      </w:pPr>
      <w:r w:rsidRPr="007D25B0">
        <w:rPr>
          <w:lang w:val="en-US"/>
        </w:rPr>
        <w:t>Any SPS NAL unit containing the value of sps_seq_parameter_set_id for the active layer SPS RBSP shall have the same content as that of the active layer SPS RBSP unless it follows the last coded picture for which the active layer SPS is required to be active and precedes the first NAL unit activating a SPS of the same value of seq_parameter_set_id.</w:t>
      </w:r>
    </w:p>
    <w:p w14:paraId="05771CC2" w14:textId="77777777" w:rsidR="008B3821" w:rsidRPr="007D25B0" w:rsidRDefault="008B3821" w:rsidP="008B3821">
      <w:pPr>
        <w:rPr>
          <w:lang w:val="en-US"/>
        </w:rPr>
      </w:pPr>
      <w:r w:rsidRPr="007D25B0">
        <w:rPr>
          <w:lang w:val="en-US"/>
        </w:rPr>
        <w:t>During operation of the decoding process for VCL NAL units with a non-zero nuh_layer_id value, the values of parameters of the active layer SPS for that non-zero nuh_layer_id value, and the active layer PPS RBSP for that non-zero nuh_layer_id value are considered in effect.</w:t>
      </w:r>
    </w:p>
    <w:p w14:paraId="4596FF11" w14:textId="77777777" w:rsidR="008B3821" w:rsidRPr="007D25B0" w:rsidRDefault="008B3821" w:rsidP="00A06D35">
      <w:pPr>
        <w:pStyle w:val="3H4"/>
        <w:keepLines w:val="0"/>
        <w:numPr>
          <w:ilvl w:val="5"/>
          <w:numId w:val="39"/>
        </w:numPr>
        <w:tabs>
          <w:tab w:val="num" w:pos="1134"/>
        </w:tabs>
        <w:ind w:left="1134" w:hanging="1134"/>
        <w:rPr>
          <w:lang w:val="en-US"/>
        </w:rPr>
      </w:pPr>
      <w:r w:rsidRPr="007D25B0">
        <w:rPr>
          <w:lang w:val="en-US"/>
        </w:rPr>
        <w:t>Order of access units and their association to CVS</w:t>
      </w:r>
    </w:p>
    <w:p w14:paraId="4CC3F8AE" w14:textId="77777777" w:rsidR="008B3821" w:rsidRPr="007D25B0" w:rsidRDefault="008B3821" w:rsidP="008B3821">
      <w:pPr>
        <w:pStyle w:val="3N"/>
        <w:rPr>
          <w:lang w:val="en-US"/>
        </w:rPr>
      </w:pPr>
      <w:r w:rsidRPr="007D25B0">
        <w:rPr>
          <w:lang w:val="en-US"/>
        </w:rPr>
        <w:t>The specifications in subclause 7.4.2.4.3 apply.</w:t>
      </w:r>
    </w:p>
    <w:p w14:paraId="15280C52" w14:textId="77777777" w:rsidR="008B3821" w:rsidRPr="007D25B0" w:rsidRDefault="008B3821" w:rsidP="00A06D35">
      <w:pPr>
        <w:pStyle w:val="3H4"/>
        <w:keepLines w:val="0"/>
        <w:numPr>
          <w:ilvl w:val="5"/>
          <w:numId w:val="39"/>
        </w:numPr>
        <w:tabs>
          <w:tab w:val="num" w:pos="1134"/>
        </w:tabs>
        <w:ind w:left="1134" w:hanging="1134"/>
        <w:rPr>
          <w:lang w:val="en-US"/>
        </w:rPr>
      </w:pPr>
      <w:r w:rsidRPr="007D25B0">
        <w:rPr>
          <w:lang w:val="en-US"/>
        </w:rPr>
        <w:t>Order of NAL units and coded pictures and association to access units</w:t>
      </w:r>
    </w:p>
    <w:p w14:paraId="3C6D68DA" w14:textId="6A12D2C8" w:rsidR="003D6F6F" w:rsidRPr="006F18D2" w:rsidRDefault="003D6F6F" w:rsidP="006F18D2">
      <w:pPr>
        <w:rPr>
          <w:lang w:val="en-CA"/>
        </w:rPr>
      </w:pPr>
    </w:p>
    <w:p w14:paraId="01B387F8" w14:textId="13B98EB2" w:rsidR="008B3821" w:rsidRPr="007D25B0" w:rsidRDefault="008B3821" w:rsidP="00A06D35">
      <w:pPr>
        <w:pStyle w:val="3H4"/>
        <w:keepLines w:val="0"/>
        <w:numPr>
          <w:ilvl w:val="5"/>
          <w:numId w:val="39"/>
        </w:numPr>
        <w:tabs>
          <w:tab w:val="num" w:pos="1134"/>
        </w:tabs>
        <w:ind w:left="1134" w:hanging="1134"/>
        <w:rPr>
          <w:lang w:val="en-US"/>
        </w:rPr>
      </w:pPr>
      <w:r w:rsidRPr="007D25B0">
        <w:rPr>
          <w:lang w:val="en-US"/>
        </w:rPr>
        <w:t>The specifications in subclause 7.4.2.4.4 apply.Order of VCL NAL units and association to coded pictures</w:t>
      </w:r>
    </w:p>
    <w:p w14:paraId="5F73E57F" w14:textId="77777777" w:rsidR="008B3821" w:rsidRPr="007D25B0" w:rsidRDefault="008B3821" w:rsidP="008B3821">
      <w:pPr>
        <w:rPr>
          <w:lang w:val="en-US"/>
        </w:rPr>
      </w:pPr>
      <w:r w:rsidRPr="007D25B0">
        <w:rPr>
          <w:lang w:val="en-US"/>
        </w:rPr>
        <w:t>The specifications in subclause 7.4.2.4.5 apply.</w:t>
      </w:r>
    </w:p>
    <w:p w14:paraId="7C382003"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88" w:name="_Toc366771961"/>
      <w:r w:rsidRPr="007D25B0">
        <w:rPr>
          <w:lang w:val="en-US"/>
        </w:rPr>
        <w:t>Raw byte sequence payloads, trailing bits, and byte alignment semantics</w:t>
      </w:r>
      <w:bookmarkEnd w:id="1488"/>
    </w:p>
    <w:p w14:paraId="103112FF"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Video parameter set RBSP semantics</w:t>
      </w:r>
    </w:p>
    <w:p w14:paraId="45B27683" w14:textId="77777777" w:rsidR="008B3821" w:rsidRPr="007D25B0" w:rsidRDefault="008B3821" w:rsidP="008B3821">
      <w:pPr>
        <w:pStyle w:val="3N"/>
        <w:rPr>
          <w:lang w:val="en-US"/>
        </w:rPr>
      </w:pPr>
      <w:r w:rsidRPr="007D25B0">
        <w:rPr>
          <w:lang w:val="en-US"/>
        </w:rPr>
        <w:t>The specifications in subclause 7.4.3.1 apply with following modifications and additions.</w:t>
      </w:r>
    </w:p>
    <w:p w14:paraId="6A794A11" w14:textId="77777777" w:rsidR="008B3821" w:rsidRPr="007D25B0" w:rsidRDefault="008B3821" w:rsidP="008B3821">
      <w:pPr>
        <w:pStyle w:val="3N"/>
        <w:rPr>
          <w:lang w:val="en-US"/>
        </w:rPr>
      </w:pPr>
      <w:r w:rsidRPr="007D25B0">
        <w:rPr>
          <w:lang w:val="en-US"/>
        </w:rPr>
        <w:t>–</w:t>
      </w:r>
      <w:r w:rsidRPr="007D25B0">
        <w:rPr>
          <w:lang w:val="en-US"/>
        </w:rPr>
        <w:tab/>
      </w:r>
      <w:proofErr w:type="gramStart"/>
      <w:r w:rsidRPr="007D25B0">
        <w:rPr>
          <w:lang w:val="en-US"/>
        </w:rPr>
        <w:t>layerSetLayerIdList</w:t>
      </w:r>
      <w:proofErr w:type="gramEnd"/>
      <w:r w:rsidRPr="007D25B0">
        <w:rPr>
          <w:lang w:val="en-US"/>
        </w:rPr>
        <w:t xml:space="preserve"> is replaced by LayerSetLayerIdList.</w:t>
      </w:r>
    </w:p>
    <w:p w14:paraId="4A1B5D25" w14:textId="77777777" w:rsidR="008B3821" w:rsidRPr="007D25B0" w:rsidRDefault="008B3821" w:rsidP="008B3821">
      <w:pPr>
        <w:pStyle w:val="3N"/>
        <w:rPr>
          <w:lang w:val="en-US"/>
        </w:rPr>
      </w:pPr>
      <w:r w:rsidRPr="007D25B0">
        <w:rPr>
          <w:lang w:val="en-US"/>
        </w:rPr>
        <w:t>–</w:t>
      </w:r>
      <w:r w:rsidRPr="007D25B0">
        <w:rPr>
          <w:lang w:val="en-US"/>
        </w:rPr>
        <w:tab/>
      </w:r>
      <w:proofErr w:type="gramStart"/>
      <w:r w:rsidRPr="007D25B0">
        <w:rPr>
          <w:lang w:val="en-US"/>
        </w:rPr>
        <w:t>numLayersInIdList</w:t>
      </w:r>
      <w:proofErr w:type="gramEnd"/>
      <w:r w:rsidRPr="007D25B0">
        <w:rPr>
          <w:lang w:val="en-US"/>
        </w:rPr>
        <w:t xml:space="preserve"> is replaced by NumLayersInIdList.</w:t>
      </w:r>
    </w:p>
    <w:p w14:paraId="16D12EA8" w14:textId="77777777" w:rsidR="008B3821" w:rsidRPr="007D25B0" w:rsidRDefault="008B3821" w:rsidP="008B3821">
      <w:pPr>
        <w:tabs>
          <w:tab w:val="left" w:pos="2977"/>
        </w:tabs>
        <w:rPr>
          <w:bCs/>
          <w:lang w:val="en-US"/>
        </w:rPr>
      </w:pPr>
      <w:proofErr w:type="gramStart"/>
      <w:r w:rsidRPr="007D25B0">
        <w:rPr>
          <w:b/>
          <w:bCs/>
          <w:lang w:val="en-US"/>
        </w:rPr>
        <w:lastRenderedPageBreak/>
        <w:t>vps_extension_offset</w:t>
      </w:r>
      <w:proofErr w:type="gramEnd"/>
      <w:r w:rsidRPr="007D25B0">
        <w:rPr>
          <w:b/>
          <w:bCs/>
          <w:lang w:val="en-US"/>
        </w:rPr>
        <w:t xml:space="preserve"> </w:t>
      </w:r>
      <w:r w:rsidRPr="007D25B0">
        <w:rPr>
          <w:bCs/>
          <w:lang w:val="en-US"/>
        </w:rPr>
        <w:t>specifies the byte offset, starting from the beginning of the VPS NAL unit, of the next set of fixed-length coded information starting from avc_base_layer_flag, when present, in the VPS NAL unit. When present, emulation prevention bytes that appear in the VPS NAL unit are counted for purposes of byte offset identification.</w:t>
      </w:r>
    </w:p>
    <w:p w14:paraId="71F7B12E" w14:textId="77777777" w:rsidR="008B3821" w:rsidRPr="007D25B0" w:rsidRDefault="008B3821" w:rsidP="008B3821">
      <w:pPr>
        <w:pStyle w:val="Note1CharCharCharCharCharChar"/>
        <w:rPr>
          <w:lang w:val="en-US"/>
        </w:rPr>
      </w:pPr>
      <w:r w:rsidRPr="007D25B0">
        <w:rPr>
          <w:lang w:val="en-US"/>
        </w:rPr>
        <w:t>NOTE – VPS information for non-base layer or view starts from a byte-aligned position of the VPS NAL unit, with fixed-length coded information that is essential for session negotiation and/or capability exchange. The byte offset specified by vps_extension_offset would then help to locate and access those essential information in the VPS NAL unit without the need of entropy decoding, which may not be equipped with some network entities that may desire to access only the information in the VPS that is essential for session negotiation and/or capability exchange.</w:t>
      </w:r>
    </w:p>
    <w:p w14:paraId="46551CDC" w14:textId="77777777" w:rsidR="008B3821" w:rsidRPr="007D25B0" w:rsidRDefault="008B3821" w:rsidP="008B3821">
      <w:pPr>
        <w:rPr>
          <w:szCs w:val="22"/>
          <w:lang w:val="en-US"/>
        </w:rPr>
      </w:pPr>
      <w:proofErr w:type="gramStart"/>
      <w:r w:rsidRPr="007D25B0">
        <w:rPr>
          <w:b/>
          <w:szCs w:val="22"/>
          <w:lang w:val="en-US"/>
        </w:rPr>
        <w:t>vps_extension_flag</w:t>
      </w:r>
      <w:proofErr w:type="gramEnd"/>
      <w:r w:rsidRPr="007D25B0">
        <w:rPr>
          <w:szCs w:val="22"/>
          <w:lang w:val="en-US"/>
        </w:rPr>
        <w:t xml:space="preserve"> equal to 0 specifies that no vps_extension( ) syntax structure is present in the VPS RBSP syntax structure. </w:t>
      </w:r>
      <w:proofErr w:type="gramStart"/>
      <w:r w:rsidRPr="007D25B0">
        <w:rPr>
          <w:szCs w:val="22"/>
          <w:lang w:val="en-US"/>
        </w:rPr>
        <w:t>vps_extension_flag</w:t>
      </w:r>
      <w:proofErr w:type="gramEnd"/>
      <w:r w:rsidRPr="007D25B0">
        <w:rPr>
          <w:szCs w:val="22"/>
          <w:lang w:val="en-US"/>
        </w:rPr>
        <w:t xml:space="preserve"> equal to 1 specifies that the vps_extension( ) syntax structure is present in the VPS RBSP syntax structure. When vps_max_layers_minus1 is greater than 0, vps_extension_flag shall be equal to 1.</w:t>
      </w:r>
    </w:p>
    <w:p w14:paraId="4A40F405" w14:textId="77777777" w:rsidR="008B3821" w:rsidRPr="007D25B0" w:rsidRDefault="008B3821" w:rsidP="008B3821">
      <w:pPr>
        <w:pStyle w:val="3N"/>
        <w:rPr>
          <w:bCs/>
          <w:lang w:val="en-US"/>
        </w:rPr>
      </w:pPr>
      <w:proofErr w:type="gramStart"/>
      <w:r w:rsidRPr="007D25B0">
        <w:rPr>
          <w:b/>
          <w:bCs/>
          <w:lang w:val="en-US"/>
        </w:rPr>
        <w:t>vps_extension_alignment_bit_equal_to_one</w:t>
      </w:r>
      <w:proofErr w:type="gramEnd"/>
      <w:r w:rsidRPr="007D25B0">
        <w:rPr>
          <w:bCs/>
          <w:lang w:val="en-US"/>
        </w:rPr>
        <w:t xml:space="preserve"> shall be equal to 1.</w:t>
      </w:r>
    </w:p>
    <w:p w14:paraId="38DE4453" w14:textId="77777777" w:rsidR="008B3821" w:rsidRPr="007D25B0" w:rsidRDefault="008B3821" w:rsidP="008B3821">
      <w:pPr>
        <w:pStyle w:val="3N"/>
        <w:rPr>
          <w:lang w:val="en-US"/>
        </w:rPr>
      </w:pPr>
      <w:proofErr w:type="gramStart"/>
      <w:r w:rsidRPr="007D25B0">
        <w:rPr>
          <w:b/>
          <w:lang w:val="en-US"/>
        </w:rPr>
        <w:t>vps_extension2_flag</w:t>
      </w:r>
      <w:proofErr w:type="gramEnd"/>
      <w:r w:rsidRPr="007D25B0">
        <w:rPr>
          <w:lang w:val="en-US"/>
        </w:rPr>
        <w:t xml:space="preserve"> equal to 0 specifies that no vps_extension_data_flag syntax elements are present in the VPS RBSP syntax structure. </w:t>
      </w:r>
      <w:proofErr w:type="gramStart"/>
      <w:r w:rsidRPr="007D25B0">
        <w:rPr>
          <w:lang w:val="en-US"/>
        </w:rPr>
        <w:t>vps_extension2_flag</w:t>
      </w:r>
      <w:proofErr w:type="gramEnd"/>
      <w:r w:rsidRPr="007D25B0">
        <w:rPr>
          <w:lang w:val="en-US"/>
        </w:rPr>
        <w:t xml:space="preserve"> shall be equal to 0 in bitstreams conforming to this version of this Specification. The value of 1 for vps_extension2_flag is reserved for future use by ITU</w:t>
      </w:r>
      <w:r w:rsidRPr="007D25B0">
        <w:rPr>
          <w:lang w:val="en-US"/>
        </w:rPr>
        <w:noBreakHyphen/>
        <w:t>T | ISO/IEC. Decoders shall ignore all data that follow the value 1 for vps_extension2_flag in a VPS NAL unit.</w:t>
      </w:r>
    </w:p>
    <w:p w14:paraId="41EFFC31" w14:textId="77777777" w:rsidR="008B3821" w:rsidRPr="007D25B0" w:rsidRDefault="008B3821" w:rsidP="00A06D35">
      <w:pPr>
        <w:pStyle w:val="3H4"/>
        <w:keepLines w:val="0"/>
        <w:numPr>
          <w:ilvl w:val="5"/>
          <w:numId w:val="39"/>
        </w:numPr>
        <w:tabs>
          <w:tab w:val="num" w:pos="1134"/>
        </w:tabs>
        <w:ind w:left="1134" w:hanging="1134"/>
        <w:rPr>
          <w:lang w:val="en-US"/>
        </w:rPr>
      </w:pPr>
      <w:r w:rsidRPr="007D25B0">
        <w:rPr>
          <w:lang w:val="en-US"/>
        </w:rPr>
        <w:t>Video parameter set extension semantics</w:t>
      </w:r>
    </w:p>
    <w:p w14:paraId="2EAACE0D" w14:textId="77777777" w:rsidR="008B3821" w:rsidRPr="007D25B0" w:rsidRDefault="008B3821" w:rsidP="008B3821">
      <w:pPr>
        <w:rPr>
          <w:lang w:val="en-US"/>
        </w:rPr>
      </w:pPr>
      <w:proofErr w:type="gramStart"/>
      <w:r w:rsidRPr="007D25B0">
        <w:rPr>
          <w:b/>
          <w:lang w:val="en-US"/>
        </w:rPr>
        <w:t>avc_base_layer_flag</w:t>
      </w:r>
      <w:proofErr w:type="gramEnd"/>
      <w:r w:rsidRPr="007D25B0">
        <w:rPr>
          <w:lang w:val="en-US"/>
        </w:rPr>
        <w:t xml:space="preserve"> equal to 1 specifies that the base layer conforms to Rec. ITU-T H.264 | ISO/IEC 14496-10. </w:t>
      </w:r>
      <w:proofErr w:type="gramStart"/>
      <w:r w:rsidRPr="007D25B0">
        <w:rPr>
          <w:lang w:val="en-US"/>
        </w:rPr>
        <w:t>avc_base_layer_flag</w:t>
      </w:r>
      <w:proofErr w:type="gramEnd"/>
      <w:r w:rsidRPr="007D25B0">
        <w:rPr>
          <w:lang w:val="en-US"/>
        </w:rPr>
        <w:t xml:space="preserve"> equal to 0 specifies that the base layer conforms to this Specification.</w:t>
      </w:r>
    </w:p>
    <w:p w14:paraId="69AF91ED" w14:textId="77777777" w:rsidR="008B3821" w:rsidRDefault="008B3821" w:rsidP="008B3821">
      <w:pPr>
        <w:rPr>
          <w:lang w:val="en-US"/>
        </w:rPr>
      </w:pPr>
      <w:r w:rsidRPr="007D25B0">
        <w:rPr>
          <w:lang w:val="en-US"/>
        </w:rPr>
        <w:t>When avc_base_layer_flag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7D25B0">
        <w:rPr>
          <w:lang w:val="en-US"/>
        </w:rPr>
        <w:softHyphen/>
        <w:t>T H.264 | ISO/IEC 14496-10 subclause G.8.8.1 with any value for temporal_id as the input shall result in a set of CVSs, with each CVS conforming to one or more of the profiles specified in Rec. ITU</w:t>
      </w:r>
      <w:r w:rsidRPr="007D25B0">
        <w:rPr>
          <w:lang w:val="en-US"/>
        </w:rPr>
        <w:softHyphen/>
        <w:t>T H.264 | ISO/IEC 14496-10 Annexes A, G and H.</w:t>
      </w:r>
    </w:p>
    <w:p w14:paraId="59D00CAD" w14:textId="77777777" w:rsidR="00A06D35" w:rsidRDefault="00252781" w:rsidP="008B3821">
      <w:pPr>
        <w:tabs>
          <w:tab w:val="left" w:pos="2977"/>
        </w:tabs>
        <w:rPr>
          <w:ins w:id="1489" w:author="JCTVC-O1012" w:date="2013-11-08T09:57:00Z"/>
          <w:bCs/>
        </w:rPr>
      </w:pPr>
      <w:proofErr w:type="gramStart"/>
      <w:ins w:id="1490" w:author="JCTVC-O1012" w:date="2013-11-08T09:42:00Z">
        <w:r w:rsidRPr="0042056C">
          <w:rPr>
            <w:b/>
            <w:highlight w:val="cyan"/>
            <w:lang w:val="en-CA"/>
          </w:rPr>
          <w:t>avc_base_profile_level_idc</w:t>
        </w:r>
        <w:proofErr w:type="gramEnd"/>
        <w:r w:rsidRPr="0042056C">
          <w:rPr>
            <w:b/>
            <w:highlight w:val="cyan"/>
          </w:rPr>
          <w:t xml:space="preserve"> </w:t>
        </w:r>
        <w:r w:rsidRPr="0042056C">
          <w:rPr>
            <w:bCs/>
            <w:highlight w:val="cyan"/>
          </w:rPr>
          <w:t>indicates the conformance point of the</w:t>
        </w:r>
        <w:r w:rsidRPr="0042056C">
          <w:rPr>
            <w:highlight w:val="cyan"/>
          </w:rPr>
          <w:t xml:space="preserve"> Rec. ITU-T H.264 | ISO/IEC 14496-10 base layer.  </w:t>
        </w:r>
        <w:r w:rsidRPr="0042056C">
          <w:rPr>
            <w:bCs/>
            <w:highlight w:val="cyan"/>
          </w:rPr>
          <w:t xml:space="preserve">avc_base_profile_level_idc </w:t>
        </w:r>
        <w:r w:rsidR="006034F8">
          <w:rPr>
            <w:bCs/>
            <w:highlight w:val="cyan"/>
          </w:rPr>
          <w:t>shall have the same value as</w:t>
        </w:r>
        <w:r w:rsidRPr="0042056C">
          <w:rPr>
            <w:bCs/>
            <w:highlight w:val="cyan"/>
          </w:rPr>
          <w:t xml:space="preserve"> the three bytes </w:t>
        </w:r>
        <w:r w:rsidR="006034F8">
          <w:rPr>
            <w:bCs/>
            <w:highlight w:val="cyan"/>
          </w:rPr>
          <w:t xml:space="preserve">in </w:t>
        </w:r>
        <w:r w:rsidRPr="0042056C">
          <w:rPr>
            <w:highlight w:val="cyan"/>
          </w:rPr>
          <w:t xml:space="preserve">Rec. ITU-T H.264 | ISO/IEC 14496-10 </w:t>
        </w:r>
        <w:r w:rsidRPr="0042056C">
          <w:rPr>
            <w:bCs/>
            <w:highlight w:val="cyan"/>
          </w:rPr>
          <w:t>comprised of profile_idc, constraint_set0_flag, constraint_set1_flag, constraint_set2_flag, constraint_set3_flag, constraint_set4_flag, constraint_set5_flag, reserved_zero_2bits and level_idc</w:t>
        </w:r>
        <w:r w:rsidR="006034F8">
          <w:rPr>
            <w:bCs/>
            <w:highlight w:val="cyan"/>
          </w:rPr>
          <w:t xml:space="preserve"> of the </w:t>
        </w:r>
        <w:r w:rsidR="006034F8" w:rsidRPr="0042056C">
          <w:rPr>
            <w:highlight w:val="cyan"/>
          </w:rPr>
          <w:t>Rec. ITU-T H.264 | ISO/IEC 14496-10</w:t>
        </w:r>
        <w:r w:rsidR="006034F8">
          <w:rPr>
            <w:highlight w:val="cyan"/>
          </w:rPr>
          <w:t xml:space="preserve"> </w:t>
        </w:r>
        <w:r w:rsidR="006034F8">
          <w:rPr>
            <w:bCs/>
            <w:highlight w:val="cyan"/>
          </w:rPr>
          <w:t>sequence parameter set in the base layer</w:t>
        </w:r>
        <w:r w:rsidRPr="0042056C">
          <w:rPr>
            <w:bCs/>
            <w:highlight w:val="cyan"/>
          </w:rPr>
          <w:t>.</w:t>
        </w:r>
      </w:ins>
    </w:p>
    <w:p w14:paraId="741FAC35" w14:textId="1D832E14" w:rsidR="008B3821" w:rsidRPr="007D25B0" w:rsidRDefault="008B3821" w:rsidP="008B3821">
      <w:pPr>
        <w:tabs>
          <w:tab w:val="left" w:pos="2977"/>
        </w:tabs>
        <w:rPr>
          <w:rFonts w:eastAsia="Times New Roman"/>
          <w:b/>
          <w:lang w:val="en-US"/>
        </w:rPr>
      </w:pPr>
      <w:proofErr w:type="gramStart"/>
      <w:r w:rsidRPr="007D25B0">
        <w:rPr>
          <w:b/>
          <w:bCs/>
          <w:lang w:val="en-US"/>
        </w:rPr>
        <w:t>vps_vui_offset</w:t>
      </w:r>
      <w:proofErr w:type="gramEnd"/>
      <w:r w:rsidRPr="007D25B0">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r w:rsidRPr="007D25B0">
        <w:rPr>
          <w:bCs/>
          <w:lang w:val="en-US"/>
        </w:rPr>
        <w:br/>
      </w:r>
      <w:r w:rsidRPr="007D25B0">
        <w:rPr>
          <w:rFonts w:eastAsia="Times New Roman"/>
          <w:b/>
          <w:lang w:val="en-US"/>
        </w:rPr>
        <w:t xml:space="preserve">splitting_flag </w:t>
      </w:r>
      <w:r w:rsidRPr="007D25B0">
        <w:rPr>
          <w:rFonts w:eastAsia="Times New Roman"/>
          <w:lang w:val="en-US"/>
        </w:rPr>
        <w:t xml:space="preserve">equal to 1 indicates that the </w:t>
      </w:r>
      <w:r w:rsidRPr="007D25B0">
        <w:rPr>
          <w:rFonts w:eastAsia="Batang"/>
          <w:bCs/>
          <w:lang w:eastAsia="ko-KR"/>
        </w:rPr>
        <w:t xml:space="preserve">dimension_id[ i ][ j ] syntax elements are not present and </w:t>
      </w:r>
      <w:r w:rsidRPr="007D25B0">
        <w:rPr>
          <w:rFonts w:eastAsia="Times New Roman"/>
        </w:rPr>
        <w:t>that the binary representation</w:t>
      </w:r>
      <w:r w:rsidRPr="007D25B0">
        <w:rPr>
          <w:rFonts w:eastAsia="Times New Roman"/>
          <w:lang w:val="en-US"/>
        </w:rPr>
        <w:t xml:space="preserve"> of the nuh_layer_id value in the NAL unit header are split into NumScalabilityTypes segments with lengths, in bits, according to the values of dimension_id_len_minus1[ j ] and that the </w:t>
      </w:r>
      <w:r w:rsidRPr="007D25B0">
        <w:rPr>
          <w:rFonts w:eastAsia="Times New Roman"/>
        </w:rPr>
        <w:t xml:space="preserve">values of </w:t>
      </w:r>
      <w:r w:rsidRPr="007D25B0">
        <w:rPr>
          <w:rFonts w:eastAsia="Batang"/>
          <w:bCs/>
          <w:lang w:eastAsia="ko-KR"/>
        </w:rPr>
        <w:t xml:space="preserve">dimension_id[ LayerIdxInVps[ nuh_layer_id ] ][ j ] </w:t>
      </w:r>
      <w:r w:rsidRPr="007D25B0">
        <w:rPr>
          <w:rFonts w:eastAsia="Times New Roman"/>
        </w:rPr>
        <w:t xml:space="preserve">are inferred from the </w:t>
      </w:r>
      <w:r w:rsidRPr="007D25B0">
        <w:rPr>
          <w:rFonts w:eastAsia="Batang"/>
          <w:bCs/>
          <w:lang w:eastAsia="ko-KR"/>
        </w:rPr>
        <w:t>NumScalabilityTypes</w:t>
      </w:r>
      <w:r w:rsidRPr="007D25B0">
        <w:rPr>
          <w:rFonts w:eastAsia="Times New Roman"/>
        </w:rPr>
        <w:t xml:space="preserve"> segments.</w:t>
      </w:r>
      <w:r w:rsidRPr="007D25B0">
        <w:rPr>
          <w:rFonts w:eastAsia="Times New Roman"/>
          <w:lang w:val="en-US"/>
        </w:rPr>
        <w:t xml:space="preserve"> </w:t>
      </w:r>
      <w:proofErr w:type="gramStart"/>
      <w:r w:rsidRPr="007D25B0">
        <w:rPr>
          <w:rFonts w:eastAsia="Times New Roman"/>
          <w:lang w:val="en-US"/>
        </w:rPr>
        <w:t>splitting_flag</w:t>
      </w:r>
      <w:proofErr w:type="gramEnd"/>
      <w:r w:rsidRPr="007D25B0">
        <w:rPr>
          <w:rFonts w:eastAsia="Times New Roman"/>
          <w:lang w:val="en-US"/>
        </w:rPr>
        <w:t xml:space="preserve"> equal to 0 </w:t>
      </w:r>
      <w:r w:rsidRPr="007D25B0">
        <w:rPr>
          <w:rFonts w:eastAsia="Batang"/>
          <w:bCs/>
          <w:lang w:eastAsia="ko-KR"/>
        </w:rPr>
        <w:t>indicates that the syntax elements dimension_id[ i ][ j ] are present</w:t>
      </w:r>
      <w:r w:rsidRPr="007D25B0">
        <w:rPr>
          <w:lang w:val="en-US"/>
        </w:rPr>
        <w:t>.</w:t>
      </w:r>
    </w:p>
    <w:p w14:paraId="7E1E5B65" w14:textId="77777777" w:rsidR="008B3821" w:rsidRPr="007D25B0" w:rsidRDefault="008B3821" w:rsidP="008B3821">
      <w:pPr>
        <w:pStyle w:val="Note1"/>
        <w:rPr>
          <w:lang w:val="en-US"/>
        </w:rPr>
      </w:pPr>
      <w:r w:rsidRPr="007D25B0">
        <w:rPr>
          <w:lang w:val="en-US"/>
        </w:rPr>
        <w:t>NOTE </w:t>
      </w:r>
      <w:r w:rsidR="00836CDD">
        <w:fldChar w:fldCharType="begin"/>
      </w:r>
      <w:r w:rsidR="00836CDD">
        <w:instrText xml:space="preserve"> SEQ NoteCounter \r 1 \* MERGEFORMAT </w:instrText>
      </w:r>
      <w:r w:rsidR="00836CDD">
        <w:fldChar w:fldCharType="separate"/>
      </w:r>
      <w:r w:rsidRPr="007D25B0">
        <w:rPr>
          <w:noProof/>
          <w:lang w:val="en-US"/>
        </w:rPr>
        <w:t>1</w:t>
      </w:r>
      <w:r w:rsidR="00836CDD">
        <w:rPr>
          <w:noProof/>
          <w:lang w:val="en-US"/>
        </w:rPr>
        <w:fldChar w:fldCharType="end"/>
      </w:r>
      <w:r w:rsidRPr="007D25B0">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14:paraId="6DA53257"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Times New Roman"/>
          <w:b/>
          <w:lang w:val="en-US"/>
        </w:rPr>
        <w:t>scalability_mask_flag</w:t>
      </w:r>
      <w:proofErr w:type="gramStart"/>
      <w:r w:rsidRPr="007D25B0">
        <w:rPr>
          <w:rFonts w:eastAsia="Times New Roman"/>
          <w:lang w:val="en-US"/>
        </w:rPr>
        <w:t>[ i</w:t>
      </w:r>
      <w:proofErr w:type="gramEnd"/>
      <w:r w:rsidRPr="007D25B0">
        <w:rPr>
          <w:rFonts w:eastAsia="Times New Roman"/>
          <w:lang w:val="en-US"/>
        </w:rPr>
        <w:t xml:space="preserve"> ] equal to 1 indicates that dimension_id syntax elements corresponding to the i-th scalability dimension in </w:t>
      </w:r>
      <w:r w:rsidR="0074750D" w:rsidRPr="007D25B0">
        <w:rPr>
          <w:rFonts w:eastAsia="Times New Roman"/>
          <w:lang w:val="en-US"/>
        </w:rPr>
        <w:fldChar w:fldCharType="begin"/>
      </w:r>
      <w:r w:rsidRPr="007D25B0">
        <w:rPr>
          <w:rFonts w:eastAsia="Times New Roman"/>
          <w:lang w:val="en-US"/>
        </w:rPr>
        <w:instrText xml:space="preserve"> REF _Ref342859264 \h </w:instrText>
      </w:r>
      <w:r w:rsidR="007D25B0">
        <w:rPr>
          <w:rFonts w:eastAsia="Times New Roman"/>
          <w:lang w:val="en-US"/>
        </w:rPr>
        <w:instrText xml:space="preserve"> \* MERGEFORMAT </w:instrText>
      </w:r>
      <w:r w:rsidR="0074750D" w:rsidRPr="007D25B0">
        <w:rPr>
          <w:rFonts w:eastAsia="Times New Roman"/>
          <w:lang w:val="en-US"/>
        </w:rPr>
      </w:r>
      <w:r w:rsidR="0074750D" w:rsidRPr="007D25B0">
        <w:rPr>
          <w:rFonts w:eastAsia="Times New Roman"/>
          <w:lang w:val="en-US"/>
        </w:rPr>
        <w:fldChar w:fldCharType="separate"/>
      </w:r>
      <w:r w:rsidRPr="007D25B0">
        <w:t>Table </w:t>
      </w:r>
      <w:r w:rsidRPr="007D25B0">
        <w:rPr>
          <w:rFonts w:eastAsia="Batang"/>
          <w:bCs/>
          <w:lang w:val="en-US" w:eastAsia="ko-KR"/>
        </w:rPr>
        <w:t>F</w:t>
      </w:r>
      <w:r w:rsidRPr="007D25B0">
        <w:noBreakHyphen/>
      </w:r>
      <w:r w:rsidRPr="007D25B0">
        <w:rPr>
          <w:noProof/>
        </w:rPr>
        <w:t>1</w:t>
      </w:r>
      <w:r w:rsidR="0074750D" w:rsidRPr="007D25B0">
        <w:rPr>
          <w:rFonts w:eastAsia="Times New Roman"/>
          <w:lang w:val="en-US"/>
        </w:rPr>
        <w:fldChar w:fldCharType="end"/>
      </w:r>
      <w:r w:rsidRPr="007D25B0">
        <w:rPr>
          <w:rFonts w:eastAsia="Times New Roman"/>
          <w:lang w:val="en-US"/>
        </w:rPr>
        <w:t xml:space="preserve"> are present. scalability_mask_flag</w:t>
      </w:r>
      <w:proofErr w:type="gramStart"/>
      <w:r w:rsidRPr="007D25B0">
        <w:rPr>
          <w:rFonts w:eastAsia="Times New Roman"/>
          <w:lang w:val="en-US"/>
        </w:rPr>
        <w:t>[ i</w:t>
      </w:r>
      <w:proofErr w:type="gramEnd"/>
      <w:r w:rsidRPr="007D25B0">
        <w:rPr>
          <w:rFonts w:eastAsia="Times New Roman"/>
          <w:lang w:val="en-US"/>
        </w:rPr>
        <w:t> ] equal to 0 indicates that dimension_id syntax elements corresponding to the i-th scalability dimension are not present.</w:t>
      </w:r>
    </w:p>
    <w:p w14:paraId="75892F29" w14:textId="77777777" w:rsidR="008B3821" w:rsidRPr="007D25B0" w:rsidRDefault="008B3821" w:rsidP="008B3821">
      <w:pPr>
        <w:pStyle w:val="Caption"/>
      </w:pPr>
      <w:r w:rsidRPr="007D25B0">
        <w:lastRenderedPageBreak/>
        <w:t>Table </w:t>
      </w:r>
      <w:r w:rsidR="0074750D" w:rsidRPr="007D25B0">
        <w:fldChar w:fldCharType="begin"/>
      </w:r>
      <w:r w:rsidRPr="007D25B0">
        <w:instrText xml:space="preserve"> REF F \h </w:instrText>
      </w:r>
      <w:r w:rsidR="007D25B0">
        <w:instrText xml:space="preserve"> \* MERGEFORMAT </w:instrText>
      </w:r>
      <w:r w:rsidR="0074750D" w:rsidRPr="007D25B0">
        <w:fldChar w:fldCharType="separate"/>
      </w:r>
      <w:r w:rsidRPr="007D25B0">
        <w:rPr>
          <w:rFonts w:eastAsia="Batang"/>
          <w:bCs w:val="0"/>
          <w:lang w:eastAsia="ko-KR"/>
        </w:rPr>
        <w:t>F</w:t>
      </w:r>
      <w:r w:rsidR="0074750D" w:rsidRPr="007D25B0">
        <w:fldChar w:fldCharType="end"/>
      </w:r>
      <w:r w:rsidRPr="007D25B0">
        <w:noBreakHyphen/>
      </w:r>
      <w:r w:rsidR="0074750D" w:rsidRPr="007D25B0">
        <w:fldChar w:fldCharType="begin"/>
      </w:r>
      <w:r w:rsidRPr="007D25B0">
        <w:instrText xml:space="preserve"> SEQ Table \* ARABIC \s 1 </w:instrText>
      </w:r>
      <w:r w:rsidR="0074750D" w:rsidRPr="007D25B0">
        <w:fldChar w:fldCharType="separate"/>
      </w:r>
      <w:r w:rsidRPr="007D25B0">
        <w:t>1</w:t>
      </w:r>
      <w:r w:rsidR="0074750D" w:rsidRPr="007D25B0">
        <w:fldChar w:fldCharType="end"/>
      </w:r>
      <w:r w:rsidRPr="007D25B0">
        <w:rPr>
          <w:lang w:eastAsia="ko-KR"/>
        </w:rPr>
        <w:t xml:space="preserve"> </w:t>
      </w:r>
      <w:r w:rsidRPr="007D25B0">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8B3821" w:rsidRPr="007D25B0" w14:paraId="3647E304" w14:textId="77777777" w:rsidTr="00C73469">
        <w:trPr>
          <w:jc w:val="center"/>
        </w:trPr>
        <w:tc>
          <w:tcPr>
            <w:tcW w:w="0" w:type="auto"/>
          </w:tcPr>
          <w:p w14:paraId="2AE325F7"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7D25B0">
              <w:rPr>
                <w:rFonts w:eastAsia="Batang"/>
                <w:b/>
                <w:bCs/>
                <w:lang w:val="en-US" w:eastAsia="ko-KR"/>
              </w:rPr>
              <w:t>scalability mask</w:t>
            </w:r>
          </w:p>
          <w:p w14:paraId="67344820"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rFonts w:eastAsia="Batang"/>
                <w:b/>
                <w:bCs/>
                <w:lang w:val="en-US" w:eastAsia="ko-KR"/>
              </w:rPr>
              <w:t>index</w:t>
            </w:r>
          </w:p>
        </w:tc>
        <w:tc>
          <w:tcPr>
            <w:tcW w:w="1866" w:type="dxa"/>
          </w:tcPr>
          <w:p w14:paraId="5BBFD3D5"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b/>
                <w:bCs/>
                <w:lang w:val="en-US"/>
              </w:rPr>
              <w:t>Scalability dimension</w:t>
            </w:r>
          </w:p>
        </w:tc>
        <w:tc>
          <w:tcPr>
            <w:tcW w:w="1866" w:type="dxa"/>
          </w:tcPr>
          <w:p w14:paraId="692E74E8"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b/>
                <w:bCs/>
                <w:lang w:val="en-US"/>
              </w:rPr>
              <w:t>ScalabilityId mapping</w:t>
            </w:r>
          </w:p>
        </w:tc>
      </w:tr>
      <w:tr w:rsidR="008B3821" w:rsidRPr="007D25B0" w14:paraId="69359611" w14:textId="77777777" w:rsidTr="00C73469">
        <w:trPr>
          <w:jc w:val="center"/>
        </w:trPr>
        <w:tc>
          <w:tcPr>
            <w:tcW w:w="0" w:type="auto"/>
          </w:tcPr>
          <w:p w14:paraId="7EDCD828"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0</w:t>
            </w:r>
          </w:p>
        </w:tc>
        <w:tc>
          <w:tcPr>
            <w:tcW w:w="1866" w:type="dxa"/>
          </w:tcPr>
          <w:p w14:paraId="795D7036"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Reserved</w:t>
            </w:r>
          </w:p>
        </w:tc>
        <w:tc>
          <w:tcPr>
            <w:tcW w:w="1866" w:type="dxa"/>
          </w:tcPr>
          <w:p w14:paraId="10A6C739"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8B3821" w:rsidRPr="007D25B0" w14:paraId="28ABEA8A" w14:textId="77777777" w:rsidTr="00C73469">
        <w:trPr>
          <w:jc w:val="center"/>
        </w:trPr>
        <w:tc>
          <w:tcPr>
            <w:tcW w:w="0" w:type="auto"/>
          </w:tcPr>
          <w:p w14:paraId="47CB0B80"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1</w:t>
            </w:r>
          </w:p>
        </w:tc>
        <w:tc>
          <w:tcPr>
            <w:tcW w:w="1866" w:type="dxa"/>
          </w:tcPr>
          <w:p w14:paraId="53851AF8"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Multiview</w:t>
            </w:r>
          </w:p>
        </w:tc>
        <w:tc>
          <w:tcPr>
            <w:tcW w:w="1866" w:type="dxa"/>
          </w:tcPr>
          <w:p w14:paraId="34688465"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View Order Index</w:t>
            </w:r>
          </w:p>
        </w:tc>
      </w:tr>
      <w:tr w:rsidR="0010282C" w:rsidRPr="007D25B0" w14:paraId="05371837" w14:textId="77777777" w:rsidTr="00C73469">
        <w:trPr>
          <w:jc w:val="center"/>
        </w:trPr>
        <w:tc>
          <w:tcPr>
            <w:tcW w:w="0" w:type="auto"/>
          </w:tcPr>
          <w:p w14:paraId="66516D6C" w14:textId="77777777"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2</w:t>
            </w:r>
          </w:p>
        </w:tc>
        <w:tc>
          <w:tcPr>
            <w:tcW w:w="1866" w:type="dxa"/>
          </w:tcPr>
          <w:p w14:paraId="5CDFB867" w14:textId="77777777"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sz w:val="18"/>
              </w:rPr>
              <w:t>spatial/SNR scalability</w:t>
            </w:r>
          </w:p>
        </w:tc>
        <w:tc>
          <w:tcPr>
            <w:tcW w:w="1866" w:type="dxa"/>
          </w:tcPr>
          <w:p w14:paraId="0DB21E0A" w14:textId="77777777"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sz w:val="18"/>
              </w:rPr>
              <w:t>DependencyId</w:t>
            </w:r>
          </w:p>
        </w:tc>
      </w:tr>
      <w:tr w:rsidR="008B3821" w:rsidRPr="007D25B0" w14:paraId="0F5FFA22" w14:textId="77777777" w:rsidTr="00C73469">
        <w:trPr>
          <w:jc w:val="center"/>
        </w:trPr>
        <w:tc>
          <w:tcPr>
            <w:tcW w:w="0" w:type="auto"/>
          </w:tcPr>
          <w:p w14:paraId="2DA89A66" w14:textId="77777777" w:rsidR="008B3821"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3</w:t>
            </w:r>
            <w:r w:rsidR="008B3821" w:rsidRPr="007D25B0">
              <w:rPr>
                <w:rFonts w:ascii="Times" w:hAnsi="Times" w:cs="Times"/>
                <w:sz w:val="18"/>
                <w:lang w:val="en-US"/>
              </w:rPr>
              <w:t>-15</w:t>
            </w:r>
          </w:p>
        </w:tc>
        <w:tc>
          <w:tcPr>
            <w:tcW w:w="1866" w:type="dxa"/>
          </w:tcPr>
          <w:p w14:paraId="3837F92C"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Reserved</w:t>
            </w:r>
          </w:p>
        </w:tc>
        <w:tc>
          <w:tcPr>
            <w:tcW w:w="1866" w:type="dxa"/>
          </w:tcPr>
          <w:p w14:paraId="565ED6B6"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14:paraId="700BA10C" w14:textId="77777777" w:rsidR="008B3821" w:rsidRPr="007D25B0" w:rsidRDefault="008B3821" w:rsidP="008B3821">
      <w:pPr>
        <w:pStyle w:val="Note1"/>
        <w:rPr>
          <w:lang w:val="en-US"/>
        </w:rPr>
      </w:pPr>
    </w:p>
    <w:p w14:paraId="092E3A21" w14:textId="77777777" w:rsidR="008B3821" w:rsidRPr="007D25B0" w:rsidRDefault="008B3821" w:rsidP="008B3821">
      <w:pPr>
        <w:pStyle w:val="Note1"/>
        <w:rPr>
          <w:rFonts w:eastAsia="Batang"/>
          <w:b/>
          <w:bCs/>
          <w:lang w:val="en-US" w:eastAsia="ko-KR"/>
        </w:rPr>
      </w:pPr>
      <w:r w:rsidRPr="007D25B0">
        <w:rPr>
          <w:lang w:val="en-US"/>
        </w:rPr>
        <w:t>NOTE </w:t>
      </w:r>
      <w:r w:rsidR="00836CDD">
        <w:fldChar w:fldCharType="begin"/>
      </w:r>
      <w:r w:rsidR="00836CDD">
        <w:instrText xml:space="preserve"> SEQ NoteCounter \* MERGEFORMAT </w:instrText>
      </w:r>
      <w:r w:rsidR="00836CDD">
        <w:fldChar w:fldCharType="separate"/>
      </w:r>
      <w:r w:rsidRPr="007D25B0">
        <w:rPr>
          <w:noProof/>
          <w:lang w:val="en-US"/>
        </w:rPr>
        <w:t>2</w:t>
      </w:r>
      <w:r w:rsidR="00836CDD">
        <w:rPr>
          <w:noProof/>
          <w:lang w:val="en-US"/>
        </w:rPr>
        <w:fldChar w:fldCharType="end"/>
      </w:r>
      <w:r w:rsidRPr="007D25B0">
        <w:rPr>
          <w:lang w:val="en-US"/>
        </w:rPr>
        <w:t> – </w:t>
      </w:r>
      <w:r w:rsidRPr="007D25B0">
        <w:rPr>
          <w:lang w:val="en-US" w:eastAsia="ko-KR"/>
        </w:rPr>
        <w:t xml:space="preserve">It is anticipated that in future 3D extensions of this Specification, scalability mask index 0 will be used to indicate depth maps. </w:t>
      </w:r>
    </w:p>
    <w:p w14:paraId="4D78C5B3"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dimension_id_len_</w:t>
      </w:r>
      <w:proofErr w:type="gramStart"/>
      <w:r w:rsidRPr="007D25B0">
        <w:rPr>
          <w:rFonts w:eastAsia="Batang"/>
          <w:b/>
          <w:bCs/>
          <w:lang w:val="en-US" w:eastAsia="ko-KR"/>
        </w:rPr>
        <w:t>minus1</w:t>
      </w:r>
      <w:r w:rsidRPr="007D25B0">
        <w:rPr>
          <w:rFonts w:eastAsia="Batang"/>
          <w:bCs/>
          <w:lang w:val="en-US" w:eastAsia="ko-KR"/>
        </w:rPr>
        <w:t>[</w:t>
      </w:r>
      <w:proofErr w:type="gramEnd"/>
      <w:r w:rsidRPr="007D25B0">
        <w:rPr>
          <w:rFonts w:eastAsia="Batang"/>
          <w:bCs/>
          <w:lang w:val="en-US" w:eastAsia="ko-KR"/>
        </w:rPr>
        <w:t> j ] plus 1 specifies the length, in bits, of the dimension_id[ i ][ j ] syntax element.</w:t>
      </w:r>
    </w:p>
    <w:p w14:paraId="2D454955" w14:textId="77777777" w:rsidR="008B3821" w:rsidRPr="007D25B0" w:rsidRDefault="008B3821" w:rsidP="008B3821">
      <w:pPr>
        <w:rPr>
          <w:rFonts w:eastAsia="Batang"/>
          <w:bCs/>
          <w:lang w:val="en-US" w:eastAsia="ko-KR"/>
        </w:rPr>
      </w:pPr>
      <w:r w:rsidRPr="007D25B0">
        <w:rPr>
          <w:rFonts w:eastAsia="Batang"/>
          <w:bCs/>
          <w:lang w:val="en-US" w:eastAsia="ko-KR"/>
        </w:rPr>
        <w:t>When splitting_flag is equal to 1, the following applies:</w:t>
      </w:r>
    </w:p>
    <w:p w14:paraId="561B0B88" w14:textId="77777777" w:rsidR="008B3821" w:rsidRPr="007D25B0" w:rsidRDefault="008B3821" w:rsidP="008B3821">
      <w:pPr>
        <w:pStyle w:val="enumlev1"/>
        <w:ind w:left="397"/>
        <w:rPr>
          <w:rFonts w:eastAsia="Batang"/>
          <w:bCs/>
          <w:lang w:val="en-US" w:eastAsia="ko-KR"/>
        </w:rPr>
      </w:pPr>
      <w:r w:rsidRPr="007D25B0">
        <w:rPr>
          <w:lang w:val="en-US"/>
        </w:rPr>
        <w:t>–</w:t>
      </w:r>
      <w:r w:rsidRPr="007D25B0">
        <w:rPr>
          <w:lang w:val="en-US"/>
        </w:rPr>
        <w:tab/>
      </w:r>
      <w:r w:rsidRPr="007D25B0">
        <w:rPr>
          <w:rFonts w:eastAsia="Batang"/>
          <w:bCs/>
          <w:lang w:val="en-US" w:eastAsia="ko-KR"/>
        </w:rPr>
        <w:t>The variable dimBitOffset[ 0 ] is set equal to 0 and for j in the range of 1 to  NumScalabilityTypes − 1 , inclusive, dimBitOffset[ j ] is derived as follows:</w:t>
      </w:r>
    </w:p>
    <w:p w14:paraId="66964F73" w14:textId="754037D3" w:rsidR="008B3821" w:rsidRPr="007D25B0" w:rsidRDefault="008B3821" w:rsidP="008B3821">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7D25B0">
        <w:rPr>
          <w:rFonts w:eastAsia="Batang"/>
          <w:bCs/>
          <w:position w:val="-28"/>
          <w:sz w:val="20"/>
          <w:szCs w:val="20"/>
          <w:lang w:val="en-US" w:eastAsia="ko-KR"/>
        </w:rPr>
        <w:object w:dxaOrig="6320" w:dyaOrig="680" w14:anchorId="12535A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5.35pt;height:29.4pt" o:ole="">
            <v:imagedata r:id="rId30" o:title=""/>
          </v:shape>
          <o:OLEObject Type="Embed" ProgID="Equation.3" ShapeID="_x0000_i1025" DrawAspect="Content" ObjectID="_1445437266" r:id="rId31"/>
        </w:object>
      </w:r>
      <w:r w:rsidRPr="007D25B0">
        <w:rPr>
          <w:rFonts w:eastAsia="Batang"/>
          <w:bCs/>
          <w:sz w:val="20"/>
          <w:szCs w:val="20"/>
          <w:lang w:val="en-US" w:eastAsia="ko-KR"/>
        </w:rPr>
        <w:tab/>
        <w:t>(F</w:t>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Pr="007D25B0">
        <w:rPr>
          <w:noProof/>
          <w:sz w:val="20"/>
          <w:szCs w:val="20"/>
          <w:lang w:val="en-US"/>
        </w:rPr>
        <w:t>1</w:t>
      </w:r>
      <w:r w:rsidR="0074750D" w:rsidRPr="007D25B0">
        <w:rPr>
          <w:sz w:val="20"/>
          <w:szCs w:val="20"/>
          <w:lang w:val="en-US"/>
        </w:rPr>
        <w:fldChar w:fldCharType="end"/>
      </w:r>
      <w:r w:rsidRPr="007D25B0">
        <w:rPr>
          <w:rFonts w:eastAsia="Batang"/>
          <w:bCs/>
          <w:sz w:val="20"/>
          <w:szCs w:val="20"/>
          <w:lang w:val="en-US" w:eastAsia="ko-KR"/>
        </w:rPr>
        <w:t>)</w:t>
      </w:r>
    </w:p>
    <w:p w14:paraId="2F72CFF6" w14:textId="77777777" w:rsidR="008B3821" w:rsidRPr="007D25B0" w:rsidRDefault="008B3821" w:rsidP="008B3821">
      <w:pPr>
        <w:pStyle w:val="enumlev1"/>
        <w:ind w:left="397"/>
        <w:rPr>
          <w:rFonts w:eastAsia="Batang"/>
          <w:bCs/>
          <w:lang w:val="en-US" w:eastAsia="ko-KR"/>
        </w:rPr>
      </w:pPr>
      <w:r w:rsidRPr="007D25B0">
        <w:rPr>
          <w:lang w:val="en-US"/>
        </w:rPr>
        <w:t>–</w:t>
      </w:r>
      <w:r w:rsidRPr="007D25B0">
        <w:rPr>
          <w:lang w:val="en-US"/>
        </w:rPr>
        <w:tab/>
        <w:t>The</w:t>
      </w:r>
      <w:r w:rsidRPr="007D25B0">
        <w:rPr>
          <w:rFonts w:eastAsia="Batang"/>
          <w:bCs/>
          <w:lang w:val="en-US" w:eastAsia="ko-KR"/>
        </w:rPr>
        <w:t xml:space="preserve"> value of </w:t>
      </w:r>
      <w:r w:rsidRPr="007D25B0">
        <w:rPr>
          <w:lang w:val="en-US"/>
        </w:rPr>
        <w:t>dimension</w:t>
      </w:r>
      <w:r w:rsidRPr="007D25B0">
        <w:rPr>
          <w:rFonts w:eastAsia="Batang"/>
          <w:bCs/>
          <w:lang w:val="en-US" w:eastAsia="ko-KR"/>
        </w:rPr>
        <w:t>_id_len_</w:t>
      </w:r>
      <w:proofErr w:type="gramStart"/>
      <w:r w:rsidRPr="007D25B0">
        <w:rPr>
          <w:rFonts w:eastAsia="Batang"/>
          <w:bCs/>
          <w:lang w:val="en-US" w:eastAsia="ko-KR"/>
        </w:rPr>
        <w:t>minus1[</w:t>
      </w:r>
      <w:proofErr w:type="gramEnd"/>
      <w:r w:rsidRPr="007D25B0">
        <w:rPr>
          <w:rFonts w:eastAsia="Batang"/>
          <w:bCs/>
          <w:lang w:val="en-US" w:eastAsia="ko-KR"/>
        </w:rPr>
        <w:t> NumScalabilityTypes − 1 ] is inferred to be equal to 5 − dimBitOffset[ NumScalabilityTypes − 1 ].</w:t>
      </w:r>
    </w:p>
    <w:p w14:paraId="62A0DA65" w14:textId="77777777" w:rsidR="008B3821" w:rsidRPr="007D25B0" w:rsidRDefault="008B3821" w:rsidP="008B3821">
      <w:pPr>
        <w:pStyle w:val="enumlev1"/>
        <w:ind w:left="397"/>
        <w:rPr>
          <w:lang w:val="en-US"/>
        </w:rPr>
      </w:pPr>
      <w:r w:rsidRPr="007D25B0">
        <w:rPr>
          <w:lang w:val="en-US"/>
        </w:rPr>
        <w:t>–</w:t>
      </w:r>
      <w:r w:rsidRPr="007D25B0">
        <w:rPr>
          <w:lang w:val="en-US"/>
        </w:rPr>
        <w:tab/>
        <w:t xml:space="preserve">The value of </w:t>
      </w:r>
      <w:proofErr w:type="gramStart"/>
      <w:r w:rsidRPr="007D25B0">
        <w:rPr>
          <w:lang w:val="en-US"/>
        </w:rPr>
        <w:t>dimBitOffset[</w:t>
      </w:r>
      <w:proofErr w:type="gramEnd"/>
      <w:r w:rsidRPr="007D25B0">
        <w:rPr>
          <w:lang w:val="en-US"/>
        </w:rPr>
        <w:t> </w:t>
      </w:r>
      <w:r w:rsidRPr="007D25B0">
        <w:rPr>
          <w:rFonts w:eastAsia="Batang"/>
          <w:bCs/>
          <w:lang w:val="en-US" w:eastAsia="ko-KR"/>
        </w:rPr>
        <w:t>NumScalabilityTypes</w:t>
      </w:r>
      <w:r w:rsidRPr="007D25B0">
        <w:rPr>
          <w:lang w:val="en-US"/>
        </w:rPr>
        <w:t> ] is set equal to 6.</w:t>
      </w:r>
    </w:p>
    <w:p w14:paraId="4FE74036" w14:textId="77777777" w:rsidR="008B3821" w:rsidRPr="007D25B0" w:rsidRDefault="008B3821" w:rsidP="008B3821">
      <w:pPr>
        <w:rPr>
          <w:rFonts w:eastAsia="Batang"/>
          <w:bCs/>
          <w:lang w:val="en-US" w:eastAsia="ko-KR"/>
        </w:rPr>
      </w:pPr>
      <w:r w:rsidRPr="007D25B0">
        <w:rPr>
          <w:rFonts w:eastAsia="Batang"/>
          <w:bCs/>
          <w:lang w:val="en-US" w:eastAsia="ko-KR"/>
        </w:rPr>
        <w:t xml:space="preserve">It is a requirement of bitstream conformance that when NumScalabilityTypes is greater than 0, </w:t>
      </w:r>
      <w:proofErr w:type="gramStart"/>
      <w:r w:rsidRPr="007D25B0">
        <w:rPr>
          <w:rFonts w:eastAsia="Batang"/>
          <w:bCs/>
          <w:lang w:val="en-US" w:eastAsia="ko-KR"/>
        </w:rPr>
        <w:t>dimBitOffset[</w:t>
      </w:r>
      <w:proofErr w:type="gramEnd"/>
      <w:r w:rsidRPr="007D25B0">
        <w:rPr>
          <w:rFonts w:eastAsia="Batang"/>
          <w:bCs/>
          <w:lang w:val="en-US" w:eastAsia="ko-KR"/>
        </w:rPr>
        <w:t> NumScalabilityTypes − 1 ] shall be less than 6.</w:t>
      </w:r>
    </w:p>
    <w:p w14:paraId="75974A8E"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7D25B0">
        <w:rPr>
          <w:rFonts w:eastAsia="Batang"/>
          <w:b/>
          <w:bCs/>
          <w:lang w:val="en-US" w:eastAsia="ko-KR"/>
        </w:rPr>
        <w:t>vps_nuh_layer_id_present_flag</w:t>
      </w:r>
      <w:proofErr w:type="gramEnd"/>
      <w:r w:rsidRPr="007D25B0">
        <w:rPr>
          <w:rFonts w:eastAsia="Batang"/>
          <w:b/>
          <w:bCs/>
          <w:lang w:val="en-US" w:eastAsia="ko-KR"/>
        </w:rPr>
        <w:t xml:space="preserve"> </w:t>
      </w:r>
      <w:r w:rsidRPr="007D25B0">
        <w:rPr>
          <w:rFonts w:eastAsia="Batang"/>
          <w:bCs/>
          <w:lang w:val="en-US" w:eastAsia="ko-KR"/>
        </w:rPr>
        <w:t>equal to 1</w:t>
      </w:r>
      <w:r w:rsidRPr="007D25B0">
        <w:rPr>
          <w:rFonts w:eastAsia="Batang"/>
          <w:b/>
          <w:bCs/>
          <w:lang w:val="en-US" w:eastAsia="ko-KR"/>
        </w:rPr>
        <w:t xml:space="preserve"> </w:t>
      </w:r>
      <w:r w:rsidRPr="007D25B0">
        <w:rPr>
          <w:rFonts w:eastAsia="Batang"/>
          <w:bCs/>
          <w:lang w:val="en-US" w:eastAsia="ko-KR"/>
        </w:rPr>
        <w:t xml:space="preserve">specifies that layer_id_in_nuh[ i ] for i from 0 to vps_max_layers_minus1, inclusive, are present. </w:t>
      </w:r>
      <w:proofErr w:type="gramStart"/>
      <w:r w:rsidRPr="007D25B0">
        <w:rPr>
          <w:rFonts w:eastAsia="Batang"/>
          <w:bCs/>
          <w:lang w:val="en-US" w:eastAsia="ko-KR"/>
        </w:rPr>
        <w:t>vps_nuh_layer_id_present_flag</w:t>
      </w:r>
      <w:proofErr w:type="gramEnd"/>
      <w:r w:rsidRPr="007D25B0">
        <w:rPr>
          <w:rFonts w:eastAsia="Batang"/>
          <w:bCs/>
          <w:lang w:val="en-US" w:eastAsia="ko-KR"/>
        </w:rPr>
        <w:t xml:space="preserve"> equal to 0 specifies that layer_id_in_nuh[ i ] for i from 0 to vps_max_layers_minus1, inclusive, are not present.</w:t>
      </w:r>
    </w:p>
    <w:p w14:paraId="48141BDA"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Batang"/>
          <w:b/>
          <w:bCs/>
          <w:lang w:val="en-US" w:eastAsia="ko-KR"/>
        </w:rPr>
        <w:t>layer_id_in_nuh</w:t>
      </w:r>
      <w:proofErr w:type="gramStart"/>
      <w:r w:rsidRPr="007D25B0">
        <w:rPr>
          <w:rFonts w:eastAsia="Batang"/>
          <w:bCs/>
          <w:lang w:val="en-US" w:eastAsia="ko-KR"/>
        </w:rPr>
        <w:t>[ i</w:t>
      </w:r>
      <w:proofErr w:type="gramEnd"/>
      <w:r w:rsidRPr="007D25B0">
        <w:rPr>
          <w:rFonts w:eastAsia="Batang"/>
          <w:bCs/>
          <w:lang w:val="en-US" w:eastAsia="ko-KR"/>
        </w:rPr>
        <w:t xml:space="preserve"> ] </w:t>
      </w:r>
      <w:r w:rsidRPr="007D25B0">
        <w:rPr>
          <w:rFonts w:eastAsia="Times New Roman"/>
          <w:lang w:val="en-US"/>
        </w:rPr>
        <w:t>specifies the value of the nuh_layer_id syntax element in VCL NAL units of the i-th layer.</w:t>
      </w:r>
      <w:r w:rsidRPr="007D25B0">
        <w:rPr>
          <w:rFonts w:eastAsia="Batang"/>
          <w:bCs/>
          <w:lang w:val="en-US" w:eastAsia="ko-KR"/>
        </w:rPr>
        <w:t xml:space="preserve"> For i in the range of 0 to vps_max_layers_minus1, inclusive, when layer_id_in_nuh</w:t>
      </w:r>
      <w:proofErr w:type="gramStart"/>
      <w:r w:rsidRPr="007D25B0">
        <w:rPr>
          <w:rFonts w:eastAsia="Times New Roman"/>
          <w:lang w:val="en-US"/>
        </w:rPr>
        <w:t>[ i</w:t>
      </w:r>
      <w:proofErr w:type="gramEnd"/>
      <w:r w:rsidRPr="007D25B0">
        <w:rPr>
          <w:rFonts w:eastAsia="Times New Roman"/>
          <w:lang w:val="en-US"/>
        </w:rPr>
        <w:t xml:space="preserve"> ] is </w:t>
      </w:r>
      <w:r w:rsidRPr="007D25B0">
        <w:rPr>
          <w:rFonts w:eastAsia="Batang"/>
          <w:bCs/>
          <w:lang w:val="en-US" w:eastAsia="ko-KR"/>
        </w:rPr>
        <w:t xml:space="preserve">not present, the value </w:t>
      </w:r>
      <w:r w:rsidRPr="007D25B0">
        <w:rPr>
          <w:rFonts w:eastAsia="Times New Roman"/>
          <w:lang w:val="en-US"/>
        </w:rPr>
        <w:t>is inferred to be equal to i.</w:t>
      </w:r>
    </w:p>
    <w:p w14:paraId="467D542F"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Times New Roman"/>
          <w:lang w:val="en-US"/>
        </w:rPr>
        <w:t>When i is greater than 0, layer_id_in_nuh</w:t>
      </w:r>
      <w:proofErr w:type="gramStart"/>
      <w:r w:rsidRPr="007D25B0">
        <w:rPr>
          <w:rFonts w:eastAsia="Times New Roman"/>
          <w:lang w:val="en-US"/>
        </w:rPr>
        <w:t>[ i</w:t>
      </w:r>
      <w:proofErr w:type="gramEnd"/>
      <w:r w:rsidRPr="007D25B0">
        <w:rPr>
          <w:rFonts w:eastAsia="Times New Roman"/>
          <w:lang w:val="en-US"/>
        </w:rPr>
        <w:t> ] shall be greater than layer_id_in_nuh[ i – 1 ].</w:t>
      </w:r>
    </w:p>
    <w:p w14:paraId="51136EAF"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For i from 0 to vps_max_layers_minus1, inclusive,</w:t>
      </w:r>
      <w:r w:rsidRPr="007D25B0">
        <w:rPr>
          <w:rFonts w:eastAsia="Times New Roman"/>
          <w:lang w:val="en-US"/>
        </w:rPr>
        <w:t xml:space="preserve"> the variable </w:t>
      </w:r>
      <w:proofErr w:type="gramStart"/>
      <w:r w:rsidRPr="007D25B0">
        <w:rPr>
          <w:rFonts w:eastAsia="Times New Roman"/>
          <w:lang w:val="en-US"/>
        </w:rPr>
        <w:t>LayerIdxInVps[</w:t>
      </w:r>
      <w:proofErr w:type="gramEnd"/>
      <w:r w:rsidRPr="007D25B0">
        <w:rPr>
          <w:rFonts w:eastAsia="Times New Roman"/>
          <w:lang w:val="en-US"/>
        </w:rPr>
        <w:t> layer_id_in_nuh[ i ] ] is set equal to i.</w:t>
      </w:r>
    </w:p>
    <w:p w14:paraId="718A00B8"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dimension_id</w:t>
      </w:r>
      <w:proofErr w:type="gramStart"/>
      <w:r w:rsidRPr="007D25B0">
        <w:rPr>
          <w:rFonts w:eastAsia="Batang"/>
          <w:bCs/>
          <w:lang w:val="en-US" w:eastAsia="ko-KR"/>
        </w:rPr>
        <w:t>[ i</w:t>
      </w:r>
      <w:proofErr w:type="gramEnd"/>
      <w:r w:rsidRPr="007D25B0">
        <w:rPr>
          <w:rFonts w:eastAsia="Batang"/>
          <w:bCs/>
          <w:lang w:val="en-US" w:eastAsia="ko-KR"/>
        </w:rPr>
        <w:t xml:space="preserve"> ][ j ] specifies the identifier of the j-th present scalability dimension type of the i-th layer. </w:t>
      </w:r>
      <w:r w:rsidRPr="007D25B0">
        <w:rPr>
          <w:rFonts w:eastAsia="Times New Roman"/>
          <w:lang w:val="en-US"/>
        </w:rPr>
        <w:t xml:space="preserve">The number of bits used for the representation of </w:t>
      </w:r>
      <w:r w:rsidRPr="007D25B0">
        <w:rPr>
          <w:rFonts w:eastAsia="Batang"/>
          <w:bCs/>
          <w:lang w:val="en-US" w:eastAsia="ko-KR"/>
        </w:rPr>
        <w:t>dimension_id</w:t>
      </w:r>
      <w:proofErr w:type="gramStart"/>
      <w:r w:rsidRPr="007D25B0">
        <w:rPr>
          <w:rFonts w:eastAsia="Batang"/>
          <w:bCs/>
          <w:lang w:val="en-US" w:eastAsia="ko-KR"/>
        </w:rPr>
        <w:t>[ i</w:t>
      </w:r>
      <w:proofErr w:type="gramEnd"/>
      <w:r w:rsidRPr="007D25B0">
        <w:rPr>
          <w:rFonts w:eastAsia="Batang"/>
          <w:bCs/>
          <w:lang w:val="en-US" w:eastAsia="ko-KR"/>
        </w:rPr>
        <w:t> ][ j ] is dimension_id_len_minus1[ j ] + 1 bits.</w:t>
      </w:r>
    </w:p>
    <w:p w14:paraId="564A882E"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If splitting_flag is equal to 1, for i from 0 to vps_max_layers_minus1, inclusive,</w:t>
      </w:r>
      <w:r w:rsidRPr="007D25B0">
        <w:rPr>
          <w:rFonts w:eastAsia="Times New Roman"/>
          <w:lang w:val="en-US"/>
        </w:rPr>
        <w:t xml:space="preserve"> and </w:t>
      </w:r>
      <w:r w:rsidRPr="007D25B0">
        <w:rPr>
          <w:rFonts w:eastAsia="Batang"/>
          <w:bCs/>
          <w:lang w:val="en-US" w:eastAsia="ko-KR"/>
        </w:rPr>
        <w:t>j from 0 to NumScalabilityTypes − 1, inclusive, dimension_id[ i ][ j ] is inferred to be equal to ( ( layer_id_in_nuh[ i ] &amp; ( (1 &lt;&lt; dimBitOffset[ j + 1 ] ) − 1) ) &gt;&gt; dimBitOffset[ j ] ).</w:t>
      </w:r>
    </w:p>
    <w:p w14:paraId="045737CA"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Otherwise, for j from 0 to NumScalabilityTypes − 1, inclusive, dimension_</w:t>
      </w:r>
      <w:proofErr w:type="gramStart"/>
      <w:r w:rsidRPr="007D25B0">
        <w:rPr>
          <w:rFonts w:eastAsia="Batang"/>
          <w:bCs/>
          <w:lang w:val="en-US" w:eastAsia="ko-KR"/>
        </w:rPr>
        <w:t>id[</w:t>
      </w:r>
      <w:proofErr w:type="gramEnd"/>
      <w:r w:rsidRPr="007D25B0">
        <w:rPr>
          <w:rFonts w:eastAsia="Batang"/>
          <w:bCs/>
          <w:lang w:val="en-US" w:eastAsia="ko-KR"/>
        </w:rPr>
        <w:t> 0 ][ j ] is inferred to be equal to 0.</w:t>
      </w:r>
    </w:p>
    <w:p w14:paraId="2103E327"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2D498B" w:rsidRPr="007D25B0">
        <w:rPr>
          <w:lang w:val="en-CA"/>
        </w:rPr>
        <w:t>DependencyId</w:t>
      </w:r>
      <w:r w:rsidR="002D498B" w:rsidRPr="007D25B0">
        <w:rPr>
          <w:rFonts w:eastAsia="Batang"/>
          <w:bCs/>
          <w:lang w:val="en-CA" w:eastAsia="ko-KR"/>
        </w:rPr>
        <w:t>[ layer_id_in_nuh[ i ] ]</w:t>
      </w:r>
      <w:r w:rsidR="002D498B" w:rsidRPr="007D25B0">
        <w:rPr>
          <w:lang w:val="en-CA"/>
        </w:rPr>
        <w:t xml:space="preserve"> specifying the </w:t>
      </w:r>
      <w:r w:rsidR="002D498B" w:rsidRPr="007D25B0">
        <w:rPr>
          <w:rFonts w:eastAsia="Batang"/>
          <w:bCs/>
          <w:lang w:val="en-CA" w:eastAsia="ko-KR"/>
        </w:rPr>
        <w:t>spatial/SNR</w:t>
      </w:r>
      <w:r w:rsidR="002D498B" w:rsidRPr="007D25B0">
        <w:rPr>
          <w:lang w:val="en-CA"/>
        </w:rPr>
        <w:t xml:space="preserve"> scalability identifier of the i-th layer, </w:t>
      </w:r>
      <w:r w:rsidRPr="007D25B0">
        <w:rPr>
          <w:rFonts w:eastAsia="Batang"/>
          <w:bCs/>
          <w:lang w:val="en-US" w:eastAsia="ko-KR"/>
        </w:rPr>
        <w:t>and the variable ViewScalExtLayerFlag specifying whether the i-th layer is a view scalability extension layer are derived as follows:</w:t>
      </w:r>
    </w:p>
    <w:p w14:paraId="2D2E0D6F"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7D25B0">
        <w:rPr>
          <w:rFonts w:eastAsia="Batang"/>
          <w:bCs/>
          <w:lang w:val="en-US" w:eastAsia="ko-KR"/>
        </w:rPr>
        <w:t>NumViews = 1</w:t>
      </w:r>
    </w:p>
    <w:p w14:paraId="5AC632FD"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7D25B0">
        <w:rPr>
          <w:rFonts w:eastAsia="Batang"/>
          <w:bCs/>
          <w:lang w:val="en-US" w:eastAsia="ko-KR"/>
        </w:rPr>
        <w:t>for(</w:t>
      </w:r>
      <w:proofErr w:type="gramEnd"/>
      <w:r w:rsidRPr="007D25B0">
        <w:rPr>
          <w:rFonts w:eastAsia="Batang"/>
          <w:bCs/>
          <w:lang w:val="en-US" w:eastAsia="ko-KR"/>
        </w:rPr>
        <w:t xml:space="preserve"> i = 0; i  &lt;=  vps_max_layers_minus1; i++ ) {</w:t>
      </w:r>
    </w:p>
    <w:p w14:paraId="009F01AF"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proofErr w:type="gramStart"/>
      <w:r w:rsidRPr="007D25B0">
        <w:rPr>
          <w:rFonts w:eastAsia="Batang"/>
          <w:bCs/>
          <w:lang w:val="en-US" w:eastAsia="ko-KR"/>
        </w:rPr>
        <w:t>lId</w:t>
      </w:r>
      <w:proofErr w:type="gramEnd"/>
      <w:r w:rsidRPr="007D25B0">
        <w:rPr>
          <w:rFonts w:eastAsia="Batang"/>
          <w:bCs/>
          <w:lang w:val="en-US" w:eastAsia="ko-KR"/>
        </w:rPr>
        <w:t xml:space="preserve"> = layer_id_in_nuh[ i ]</w:t>
      </w:r>
    </w:p>
    <w:p w14:paraId="6F104E05"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proofErr w:type="gramStart"/>
      <w:r w:rsidRPr="007D25B0">
        <w:rPr>
          <w:rFonts w:eastAsia="Batang"/>
          <w:bCs/>
          <w:lang w:val="en-US" w:eastAsia="ko-KR"/>
        </w:rPr>
        <w:t>for(</w:t>
      </w:r>
      <w:proofErr w:type="gramEnd"/>
      <w:r w:rsidRPr="007D25B0">
        <w:rPr>
          <w:rFonts w:eastAsia="Batang"/>
          <w:bCs/>
          <w:lang w:val="en-US" w:eastAsia="ko-KR"/>
        </w:rPr>
        <w:t xml:space="preserve"> smIdx= 0, j = 0; smIdx &lt; 16; smIdx++ )</w:t>
      </w:r>
    </w:p>
    <w:p w14:paraId="5F8DFF8A"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7D25B0">
        <w:rPr>
          <w:rFonts w:eastAsia="Times New Roman"/>
          <w:bCs/>
          <w:lang w:val="en-US" w:eastAsia="ko-KR"/>
        </w:rPr>
        <w:tab/>
      </w:r>
      <w:r w:rsidRPr="007D25B0">
        <w:rPr>
          <w:rFonts w:eastAsia="Times New Roman"/>
          <w:bCs/>
          <w:lang w:val="en-US" w:eastAsia="ko-KR"/>
        </w:rPr>
        <w:tab/>
      </w:r>
      <w:proofErr w:type="gramStart"/>
      <w:r w:rsidRPr="007D25B0">
        <w:rPr>
          <w:rFonts w:eastAsia="Times New Roman"/>
          <w:bCs/>
          <w:lang w:val="en-US" w:eastAsia="ko-KR"/>
        </w:rPr>
        <w:t>if(</w:t>
      </w:r>
      <w:proofErr w:type="gramEnd"/>
      <w:r w:rsidRPr="007D25B0">
        <w:rPr>
          <w:rFonts w:eastAsia="Times New Roman"/>
          <w:bCs/>
          <w:lang w:val="en-US" w:eastAsia="ko-KR"/>
        </w:rPr>
        <w:t xml:space="preserve"> scalability_mask_flag[ smIdx ] )</w:t>
      </w:r>
    </w:p>
    <w:p w14:paraId="659141C0"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7D25B0">
        <w:rPr>
          <w:rFonts w:eastAsia="Times New Roman"/>
          <w:bCs/>
          <w:lang w:val="en-US" w:eastAsia="ko-KR"/>
        </w:rPr>
        <w:tab/>
      </w:r>
      <w:r w:rsidRPr="007D25B0">
        <w:rPr>
          <w:rFonts w:eastAsia="Times New Roman"/>
          <w:bCs/>
          <w:lang w:val="en-US" w:eastAsia="ko-KR"/>
        </w:rPr>
        <w:tab/>
      </w:r>
      <w:r w:rsidRPr="007D25B0">
        <w:rPr>
          <w:rFonts w:eastAsia="Times New Roman"/>
          <w:bCs/>
          <w:lang w:val="en-US" w:eastAsia="ko-KR"/>
        </w:rPr>
        <w:tab/>
        <w:t>ScalabilityId</w:t>
      </w:r>
      <w:proofErr w:type="gramStart"/>
      <w:r w:rsidRPr="007D25B0">
        <w:rPr>
          <w:rFonts w:eastAsia="Times New Roman"/>
          <w:bCs/>
          <w:lang w:val="en-US" w:eastAsia="ko-KR"/>
        </w:rPr>
        <w:t>[ i</w:t>
      </w:r>
      <w:proofErr w:type="gramEnd"/>
      <w:r w:rsidRPr="007D25B0">
        <w:rPr>
          <w:rFonts w:eastAsia="Times New Roman"/>
          <w:bCs/>
          <w:lang w:val="en-US" w:eastAsia="ko-KR"/>
        </w:rPr>
        <w:t> ][ smIdx ] = dimension_id[ i ][ j++ ]</w:t>
      </w:r>
    </w:p>
    <w:p w14:paraId="10943CD1"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proofErr w:type="gramStart"/>
      <w:r w:rsidRPr="007D25B0">
        <w:rPr>
          <w:rFonts w:eastAsia="Batang"/>
          <w:bCs/>
          <w:lang w:val="en-US" w:eastAsia="ko-KR"/>
        </w:rPr>
        <w:t>ViewOrderIdx[</w:t>
      </w:r>
      <w:proofErr w:type="gramEnd"/>
      <w:r w:rsidRPr="007D25B0">
        <w:rPr>
          <w:rFonts w:eastAsia="Batang"/>
          <w:bCs/>
          <w:lang w:val="en-US" w:eastAsia="ko-KR"/>
        </w:rPr>
        <w:t> lId ] = ScalabilityId[ i ][ 1 ]</w:t>
      </w:r>
    </w:p>
    <w:p w14:paraId="21EDDE24" w14:textId="77777777" w:rsidR="002D498B" w:rsidRPr="007D25B0" w:rsidRDefault="002D498B"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lang w:val="en-CA"/>
        </w:rPr>
        <w:tab/>
        <w:t>DependencyId</w:t>
      </w:r>
      <w:r w:rsidRPr="007D25B0">
        <w:rPr>
          <w:rFonts w:eastAsia="Batang"/>
          <w:bCs/>
          <w:lang w:val="en-CA" w:eastAsia="ko-KR"/>
        </w:rPr>
        <w:t xml:space="preserve"> </w:t>
      </w:r>
      <w:proofErr w:type="gramStart"/>
      <w:r w:rsidRPr="007D25B0">
        <w:rPr>
          <w:rFonts w:eastAsia="Batang"/>
          <w:bCs/>
          <w:lang w:val="en-CA" w:eastAsia="ko-KR"/>
        </w:rPr>
        <w:t>[ </w:t>
      </w:r>
      <w:r w:rsidRPr="007D25B0">
        <w:rPr>
          <w:rFonts w:eastAsia="Batang"/>
          <w:bCs/>
          <w:lang w:eastAsia="ko-KR"/>
        </w:rPr>
        <w:t>lId</w:t>
      </w:r>
      <w:proofErr w:type="gramEnd"/>
      <w:r w:rsidRPr="007D25B0">
        <w:rPr>
          <w:rFonts w:eastAsia="Batang"/>
          <w:bCs/>
          <w:lang w:eastAsia="ko-KR"/>
        </w:rPr>
        <w:t> </w:t>
      </w:r>
      <w:r w:rsidRPr="007D25B0">
        <w:rPr>
          <w:rFonts w:eastAsia="Batang"/>
          <w:bCs/>
          <w:lang w:val="en-CA" w:eastAsia="ko-KR"/>
        </w:rPr>
        <w:t> ] = ScalabilityId[ i ][ </w:t>
      </w:r>
      <w:r w:rsidR="00ED1D3B" w:rsidRPr="007D25B0">
        <w:rPr>
          <w:rFonts w:eastAsia="Batang"/>
          <w:bCs/>
          <w:lang w:val="en-CA" w:eastAsia="ko-KR"/>
        </w:rPr>
        <w:t>2</w:t>
      </w:r>
      <w:r w:rsidRPr="007D25B0">
        <w:rPr>
          <w:rFonts w:eastAsia="Batang"/>
          <w:bCs/>
          <w:lang w:val="en-CA" w:eastAsia="ko-KR"/>
        </w:rPr>
        <w:t> ]</w:t>
      </w:r>
    </w:p>
    <w:p w14:paraId="3D6FD81B"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if( i &gt; 0  &amp;&amp;  ( ViewOrderIdx[ lId ]  !=  ScalabilityId[ i – 1][ 1 ] ) )</w:t>
      </w:r>
    </w:p>
    <w:p w14:paraId="06C25329"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r w:rsidRPr="007D25B0">
        <w:rPr>
          <w:rFonts w:eastAsia="Batang"/>
          <w:bCs/>
          <w:lang w:val="en-US" w:eastAsia="ko-KR"/>
        </w:rPr>
        <w:tab/>
        <w:t>NumViews++</w:t>
      </w:r>
    </w:p>
    <w:p w14:paraId="67FD0D14"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lastRenderedPageBreak/>
        <w:tab/>
      </w:r>
      <w:proofErr w:type="gramStart"/>
      <w:r w:rsidRPr="007D25B0">
        <w:rPr>
          <w:rFonts w:eastAsia="Batang"/>
          <w:bCs/>
          <w:lang w:val="en-US" w:eastAsia="ko-KR"/>
        </w:rPr>
        <w:t>ViewScalExtLayerFlag[</w:t>
      </w:r>
      <w:proofErr w:type="gramEnd"/>
      <w:r w:rsidRPr="007D25B0">
        <w:rPr>
          <w:rFonts w:eastAsia="Batang"/>
          <w:bCs/>
          <w:lang w:val="en-US" w:eastAsia="ko-KR"/>
        </w:rPr>
        <w:t> lId ] = ( ViewOrderIdx[ lId ] &gt; 0 )</w:t>
      </w:r>
    </w:p>
    <w:p w14:paraId="71EBB984"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w:t>
      </w:r>
    </w:p>
    <w:p w14:paraId="7B38E374" w14:textId="77777777" w:rsidR="008B3821" w:rsidRPr="007D25B0" w:rsidRDefault="008B3821" w:rsidP="008B3821">
      <w:pPr>
        <w:rPr>
          <w:lang w:val="en-US"/>
        </w:rPr>
      </w:pPr>
      <w:proofErr w:type="gramStart"/>
      <w:r w:rsidRPr="007D25B0">
        <w:rPr>
          <w:rFonts w:eastAsia="Batang"/>
          <w:b/>
          <w:bCs/>
          <w:lang w:val="en-US" w:eastAsia="ko-KR"/>
        </w:rPr>
        <w:t>view_id_len_minus1</w:t>
      </w:r>
      <w:proofErr w:type="gramEnd"/>
      <w:r w:rsidRPr="007D25B0">
        <w:rPr>
          <w:rFonts w:eastAsia="Batang"/>
          <w:bCs/>
          <w:lang w:val="en-US" w:eastAsia="ko-KR"/>
        </w:rPr>
        <w:t xml:space="preserve"> plus 1 specifies the length, in bits, of the view_id_val[ i ] syntax element.</w:t>
      </w:r>
    </w:p>
    <w:p w14:paraId="507AC590" w14:textId="77777777" w:rsidR="008B3821" w:rsidRPr="007D25B0" w:rsidRDefault="008B3821" w:rsidP="008B3821">
      <w:pPr>
        <w:rPr>
          <w:bCs/>
          <w:lang w:val="en-US"/>
        </w:rPr>
      </w:pPr>
      <w:r w:rsidRPr="007D25B0">
        <w:rPr>
          <w:rFonts w:eastAsia="Batang"/>
          <w:b/>
          <w:bCs/>
          <w:lang w:val="en-US" w:eastAsia="ko-KR"/>
        </w:rPr>
        <w:t>view_id_val</w:t>
      </w:r>
      <w:proofErr w:type="gramStart"/>
      <w:r w:rsidRPr="007D25B0">
        <w:rPr>
          <w:rFonts w:eastAsia="Batang"/>
          <w:bCs/>
          <w:lang w:val="en-US" w:eastAsia="ko-KR"/>
        </w:rPr>
        <w:t>[ i</w:t>
      </w:r>
      <w:proofErr w:type="gramEnd"/>
      <w:r w:rsidRPr="007D25B0">
        <w:rPr>
          <w:rFonts w:eastAsia="Batang"/>
          <w:bCs/>
          <w:lang w:val="en-US" w:eastAsia="ko-KR"/>
        </w:rPr>
        <w:t xml:space="preserve"> ] specifies the view identifier of the i-th view specified by the VPS. </w:t>
      </w:r>
      <w:r w:rsidRPr="007D25B0">
        <w:rPr>
          <w:lang w:val="en-US"/>
        </w:rPr>
        <w:t xml:space="preserve">The length of the </w:t>
      </w:r>
      <w:r w:rsidRPr="007D25B0">
        <w:rPr>
          <w:rFonts w:eastAsia="Batang"/>
          <w:bCs/>
          <w:lang w:val="en-US" w:eastAsia="ko-KR"/>
        </w:rPr>
        <w:t>view_id_val</w:t>
      </w:r>
      <w:proofErr w:type="gramStart"/>
      <w:r w:rsidRPr="007D25B0">
        <w:rPr>
          <w:rFonts w:eastAsia="Batang"/>
          <w:bCs/>
          <w:lang w:val="en-US" w:eastAsia="ko-KR"/>
        </w:rPr>
        <w:t>[ i</w:t>
      </w:r>
      <w:proofErr w:type="gramEnd"/>
      <w:r w:rsidRPr="007D25B0">
        <w:rPr>
          <w:rFonts w:eastAsia="Batang"/>
          <w:bCs/>
          <w:lang w:val="en-US" w:eastAsia="ko-KR"/>
        </w:rPr>
        <w:t xml:space="preserve"> ] </w:t>
      </w:r>
      <w:r w:rsidRPr="007D25B0">
        <w:rPr>
          <w:lang w:val="en-US"/>
        </w:rPr>
        <w:t xml:space="preserve">syntax element is view_id_len_minus1 + 1 bits. </w:t>
      </w:r>
      <w:r w:rsidRPr="007D25B0">
        <w:rPr>
          <w:bCs/>
          <w:lang w:val="en-US"/>
        </w:rPr>
        <w:t>When not present, the value of view_id_val</w:t>
      </w:r>
      <w:proofErr w:type="gramStart"/>
      <w:r w:rsidRPr="007D25B0">
        <w:rPr>
          <w:bCs/>
          <w:lang w:val="en-US"/>
        </w:rPr>
        <w:t>[ i</w:t>
      </w:r>
      <w:proofErr w:type="gramEnd"/>
      <w:r w:rsidRPr="007D25B0">
        <w:rPr>
          <w:bCs/>
          <w:lang w:val="en-US"/>
        </w:rPr>
        <w:t> ] is inferred to be equal to 0.</w:t>
      </w:r>
    </w:p>
    <w:p w14:paraId="10F9F8DC" w14:textId="77777777" w:rsidR="008B3821" w:rsidRPr="007D25B0" w:rsidRDefault="008B3821" w:rsidP="008B3821">
      <w:pPr>
        <w:rPr>
          <w:bCs/>
          <w:lang w:val="en-US"/>
        </w:rPr>
      </w:pPr>
      <w:r w:rsidRPr="007D25B0">
        <w:rPr>
          <w:bCs/>
          <w:lang w:val="en-US"/>
        </w:rPr>
        <w:t xml:space="preserve">For each layer with nuh_layer_id equal to nuhLayerId, the value </w:t>
      </w:r>
      <w:proofErr w:type="gramStart"/>
      <w:r w:rsidRPr="007D25B0">
        <w:rPr>
          <w:bCs/>
          <w:lang w:val="en-US"/>
        </w:rPr>
        <w:t>ViewId[</w:t>
      </w:r>
      <w:proofErr w:type="gramEnd"/>
      <w:r w:rsidRPr="007D25B0">
        <w:rPr>
          <w:bCs/>
          <w:lang w:val="en-US"/>
        </w:rPr>
        <w:t> nuhLayerId ] is set equal to view_id_val[ ViewOrderIdx[ nuhLayerId ] ].</w:t>
      </w:r>
    </w:p>
    <w:p w14:paraId="60CCD7B4"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direct_dependency_flag</w:t>
      </w:r>
      <w:r w:rsidRPr="007D25B0">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7D25B0">
        <w:rPr>
          <w:rFonts w:eastAsia="Batang"/>
          <w:bCs/>
          <w:lang w:val="en-US" w:eastAsia="ko-KR"/>
        </w:rPr>
        <w:t>[ i</w:t>
      </w:r>
      <w:proofErr w:type="gramEnd"/>
      <w:r w:rsidRPr="007D25B0">
        <w:rPr>
          <w:rFonts w:eastAsia="Batang"/>
          <w:bCs/>
          <w:lang w:val="en-US" w:eastAsia="ko-KR"/>
        </w:rPr>
        <w:t> ][ j ] is not present for i and j in the range of 0 to vps_max_layers_minus1, it is inferred to be equal to 0.</w:t>
      </w:r>
    </w:p>
    <w:p w14:paraId="2D7BEEAE"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The variables NumDirectRefLayers[ i ]</w:t>
      </w:r>
      <w:r w:rsidR="00911B87" w:rsidRPr="007D25B0">
        <w:rPr>
          <w:rFonts w:eastAsia="Batang"/>
          <w:bCs/>
          <w:lang w:val="en-US" w:eastAsia="ko-KR"/>
        </w:rPr>
        <w:t>,</w:t>
      </w:r>
      <w:r w:rsidRPr="007D25B0">
        <w:rPr>
          <w:rFonts w:eastAsia="Batang"/>
          <w:bCs/>
          <w:lang w:val="en-US" w:eastAsia="ko-KR"/>
        </w:rPr>
        <w:t xml:space="preserve"> </w:t>
      </w:r>
      <w:r w:rsidRPr="007D25B0">
        <w:rPr>
          <w:rFonts w:eastAsia="Batang"/>
          <w:bCs/>
          <w:strike/>
          <w:lang w:val="en-US" w:eastAsia="ko-KR"/>
        </w:rPr>
        <w:t xml:space="preserve">and </w:t>
      </w:r>
      <w:r w:rsidRPr="007D25B0">
        <w:rPr>
          <w:rFonts w:eastAsia="Batang"/>
          <w:bCs/>
          <w:lang w:val="en-US" w:eastAsia="ko-KR"/>
        </w:rPr>
        <w:t xml:space="preserve">RefLayerId[ i ][ j ] </w:t>
      </w:r>
      <w:r w:rsidR="004A5B50" w:rsidRPr="007D25B0">
        <w:rPr>
          <w:rFonts w:eastAsia="Batang"/>
          <w:bCs/>
          <w:lang w:eastAsia="ko-KR"/>
        </w:rPr>
        <w:t xml:space="preserve">SamplePredEnabledFlag[ i ][ j ], MotionPredEnabledFlag[ i ][ j ] </w:t>
      </w:r>
      <w:r w:rsidR="00911B87" w:rsidRPr="007D25B0">
        <w:rPr>
          <w:rFonts w:eastAsia="Batang"/>
          <w:bCs/>
          <w:lang w:val="en-US" w:eastAsia="ko-KR"/>
        </w:rPr>
        <w:t xml:space="preserve">and </w:t>
      </w:r>
      <w:r w:rsidR="00911B87" w:rsidRPr="007D25B0">
        <w:rPr>
          <w:rFonts w:eastAsia="Batang"/>
          <w:bCs/>
          <w:lang w:val="en-CA" w:eastAsia="ko-KR"/>
        </w:rPr>
        <w:t xml:space="preserve">DirectRefLayerIdx[ i ][ j ] </w:t>
      </w:r>
      <w:r w:rsidRPr="007D25B0">
        <w:rPr>
          <w:rFonts w:eastAsia="Batang"/>
          <w:bCs/>
          <w:lang w:val="en-US" w:eastAsia="ko-KR"/>
        </w:rPr>
        <w:t>are derived as follows:</w:t>
      </w:r>
    </w:p>
    <w:p w14:paraId="06805E55"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7D25B0">
        <w:rPr>
          <w:rFonts w:eastAsia="Batang"/>
          <w:bCs/>
          <w:lang w:val="en-US" w:eastAsia="ko-KR"/>
        </w:rPr>
        <w:t>for( i = 0; i  &lt;=  vps_max_layers_minus1; i++ ) {</w:t>
      </w:r>
      <w:r w:rsidRPr="007D25B0">
        <w:rPr>
          <w:rFonts w:eastAsia="Batang"/>
          <w:bCs/>
          <w:lang w:val="en-US" w:eastAsia="ko-KR"/>
        </w:rPr>
        <w:br/>
      </w:r>
      <w:r w:rsidRPr="007D25B0">
        <w:rPr>
          <w:rFonts w:eastAsia="Batang"/>
          <w:bCs/>
          <w:lang w:val="en-US" w:eastAsia="ko-KR"/>
        </w:rPr>
        <w:tab/>
        <w:t>iNuhLId = layer_id_in_nuh[ i ]</w:t>
      </w:r>
      <w:r w:rsidRPr="007D25B0">
        <w:rPr>
          <w:rFonts w:eastAsia="Batang"/>
          <w:bCs/>
          <w:lang w:val="en-US" w:eastAsia="ko-KR"/>
        </w:rPr>
        <w:br/>
      </w:r>
      <w:r w:rsidRPr="007D25B0">
        <w:rPr>
          <w:rFonts w:eastAsia="Batang"/>
          <w:bCs/>
          <w:lang w:val="en-US" w:eastAsia="ko-KR"/>
        </w:rPr>
        <w:tab/>
        <w:t>NumDirectRefLayers[ iNuhLId ] = 0</w:t>
      </w:r>
      <w:r w:rsidRPr="007D25B0">
        <w:rPr>
          <w:rFonts w:eastAsia="Batang"/>
          <w:bCs/>
          <w:lang w:val="en-US" w:eastAsia="ko-KR"/>
        </w:rPr>
        <w:br/>
      </w:r>
      <w:r w:rsidRPr="007D25B0">
        <w:rPr>
          <w:rFonts w:eastAsia="Batang"/>
          <w:bCs/>
          <w:lang w:val="en-US" w:eastAsia="ko-KR"/>
        </w:rPr>
        <w:tab/>
        <w:t>for( j = 0; j &lt; i; j++ )</w:t>
      </w:r>
      <w:r w:rsidRPr="007D25B0">
        <w:rPr>
          <w:rFonts w:eastAsia="Batang"/>
          <w:bCs/>
          <w:lang w:val="en-US" w:eastAsia="ko-KR"/>
        </w:rPr>
        <w:br/>
      </w:r>
      <w:r w:rsidRPr="007D25B0">
        <w:rPr>
          <w:rFonts w:eastAsia="Batang"/>
          <w:bCs/>
          <w:lang w:val="en-US" w:eastAsia="ko-KR"/>
        </w:rPr>
        <w:tab/>
      </w:r>
      <w:r w:rsidRPr="007D25B0">
        <w:rPr>
          <w:rFonts w:eastAsia="Batang"/>
          <w:bCs/>
          <w:lang w:val="en-US" w:eastAsia="ko-KR"/>
        </w:rPr>
        <w:tab/>
        <w:t>if( direct_dependency_flag[ i ][ j ] )</w:t>
      </w:r>
      <w:r w:rsidR="00911B87" w:rsidRPr="007D25B0">
        <w:rPr>
          <w:rFonts w:eastAsia="Batang"/>
          <w:bCs/>
          <w:lang w:val="en-US" w:eastAsia="ko-KR"/>
        </w:rPr>
        <w:t xml:space="preserve"> {</w:t>
      </w:r>
      <w:r w:rsidRPr="007D25B0">
        <w:rPr>
          <w:rFonts w:eastAsia="Batang"/>
          <w:bCs/>
          <w:lang w:val="en-US" w:eastAsia="ko-KR"/>
        </w:rPr>
        <w:br/>
      </w: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RefLayerId[ iNuhLId ][ NumDirectRefLayers[ iNuhLId ]++ ] = layer_id_in_nuh[ j ]</w:t>
      </w:r>
      <w:r w:rsidR="00911B87" w:rsidRPr="007D25B0">
        <w:rPr>
          <w:rFonts w:eastAsia="Batang"/>
          <w:bCs/>
          <w:lang w:val="en-US" w:eastAsia="ko-KR"/>
        </w:rPr>
        <w:br/>
      </w:r>
      <w:r w:rsidR="002373BB" w:rsidRPr="007D25B0">
        <w:rPr>
          <w:rFonts w:eastAsia="Batang"/>
          <w:bCs/>
          <w:lang w:val="en-CA" w:eastAsia="ko-KR"/>
        </w:rPr>
        <w:tab/>
      </w:r>
      <w:r w:rsidR="002373BB" w:rsidRPr="007D25B0">
        <w:rPr>
          <w:rFonts w:eastAsia="Batang"/>
          <w:bCs/>
          <w:lang w:val="en-CA" w:eastAsia="ko-KR"/>
        </w:rPr>
        <w:tab/>
      </w:r>
      <w:r w:rsidR="002373BB" w:rsidRPr="007D25B0">
        <w:rPr>
          <w:rFonts w:eastAsia="Batang"/>
          <w:bCs/>
          <w:lang w:val="en-CA" w:eastAsia="ko-KR"/>
        </w:rPr>
        <w:tab/>
      </w:r>
      <w:r w:rsidR="002373BB" w:rsidRPr="007D25B0">
        <w:rPr>
          <w:rFonts w:eastAsia="Batang"/>
          <w:bCs/>
          <w:lang w:eastAsia="ko-KR"/>
        </w:rPr>
        <w:t>SamplePredEnabledFlag[ iNuhLId ][ j ] =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direct_dependency_type[ i ][ j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1</w:t>
      </w:r>
      <w:r w:rsidR="00DC4C8B" w:rsidRPr="007D25B0">
        <w:rPr>
          <w:rFonts w:eastAsia="Batang"/>
          <w:bCs/>
          <w:lang w:eastAsia="ko-KR"/>
        </w:rPr>
        <w:t> </w:t>
      </w:r>
      <w:r w:rsidR="002373BB" w:rsidRPr="007D25B0">
        <w:rPr>
          <w:rFonts w:eastAsia="Batang"/>
          <w:bCs/>
          <w:lang w:eastAsia="ko-KR"/>
        </w:rPr>
        <w:t>) &amp; 1 )</w:t>
      </w:r>
      <w:r w:rsidR="002373BB" w:rsidRPr="007D25B0">
        <w:rPr>
          <w:rFonts w:eastAsia="Batang"/>
          <w:bCs/>
          <w:lang w:eastAsia="ko-KR"/>
        </w:rPr>
        <w:br/>
      </w:r>
      <w:r w:rsidR="002373BB" w:rsidRPr="007D25B0">
        <w:rPr>
          <w:rFonts w:eastAsia="Batang"/>
          <w:bCs/>
          <w:lang w:eastAsia="ko-KR"/>
        </w:rPr>
        <w:tab/>
      </w:r>
      <w:r w:rsidR="002373BB" w:rsidRPr="007D25B0">
        <w:rPr>
          <w:rFonts w:eastAsia="Batang"/>
          <w:bCs/>
          <w:lang w:eastAsia="ko-KR"/>
        </w:rPr>
        <w:tab/>
      </w:r>
      <w:r w:rsidR="002373BB" w:rsidRPr="007D25B0">
        <w:rPr>
          <w:rFonts w:eastAsia="Batang"/>
          <w:bCs/>
          <w:lang w:eastAsia="ko-KR"/>
        </w:rPr>
        <w:tab/>
        <w:t>MotionPredEnabledFlag[ iNuhLId ][ j ] =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 direct_dependency_type[ i ][ j ]</w:t>
      </w:r>
      <w:r w:rsidR="00DC4C8B" w:rsidRPr="007D25B0">
        <w:rPr>
          <w:rFonts w:eastAsia="Batang"/>
          <w:bCs/>
          <w:lang w:val="en-US" w:eastAsia="ko-KR"/>
        </w:rPr>
        <w:t> </w:t>
      </w:r>
      <w:r w:rsidR="002373BB" w:rsidRPr="007D25B0">
        <w:rPr>
          <w:rFonts w:eastAsia="Batang"/>
          <w:bCs/>
          <w:lang w:eastAsia="ko-KR"/>
        </w:rPr>
        <w:t>+</w:t>
      </w:r>
      <w:r w:rsidR="00DC4C8B" w:rsidRPr="007D25B0">
        <w:rPr>
          <w:rFonts w:eastAsia="Batang"/>
          <w:bCs/>
          <w:lang w:val="en-US" w:eastAsia="ko-KR"/>
        </w:rPr>
        <w:t> </w:t>
      </w:r>
      <w:r w:rsidR="002373BB" w:rsidRPr="007D25B0">
        <w:rPr>
          <w:rFonts w:eastAsia="Batang"/>
          <w:bCs/>
          <w:lang w:eastAsia="ko-KR"/>
        </w:rPr>
        <w:t>1</w:t>
      </w:r>
      <w:r w:rsidR="00DC4C8B" w:rsidRPr="007D25B0">
        <w:rPr>
          <w:rFonts w:eastAsia="Batang"/>
          <w:bCs/>
          <w:lang w:val="en-US" w:eastAsia="ko-KR"/>
        </w:rPr>
        <w:t> </w:t>
      </w:r>
      <w:r w:rsidR="002373BB" w:rsidRPr="007D25B0">
        <w:rPr>
          <w:rFonts w:eastAsia="Batang"/>
          <w:bCs/>
          <w:lang w:eastAsia="ko-KR"/>
        </w:rPr>
        <w:t>) &amp; 2 ) &gt;&gt; 1 )</w:t>
      </w:r>
      <w:r w:rsidR="002373BB" w:rsidRPr="007D25B0">
        <w:rPr>
          <w:rFonts w:eastAsia="Batang"/>
          <w:bCs/>
          <w:lang w:eastAsia="ko-KR"/>
        </w:rPr>
        <w:br/>
      </w:r>
      <w:r w:rsidR="00911B87" w:rsidRPr="007D25B0">
        <w:rPr>
          <w:rFonts w:eastAsia="Batang"/>
          <w:bCs/>
          <w:lang w:val="en-CA" w:eastAsia="ko-KR"/>
        </w:rPr>
        <w:tab/>
      </w:r>
      <w:r w:rsidR="00911B87" w:rsidRPr="007D25B0">
        <w:rPr>
          <w:rFonts w:eastAsia="Batang"/>
          <w:bCs/>
          <w:lang w:val="en-CA" w:eastAsia="ko-KR"/>
        </w:rPr>
        <w:tab/>
      </w:r>
      <w:r w:rsidR="00911B87" w:rsidRPr="007D25B0">
        <w:rPr>
          <w:rFonts w:eastAsia="Batang"/>
          <w:bCs/>
          <w:lang w:val="en-CA" w:eastAsia="ko-KR"/>
        </w:rPr>
        <w:tab/>
        <w:t>DirectRefLayerIdx[ iNuhLid ][ layer_id_in_nuh[ j ] ] = NumDirectRefLayers[ iNuhLId ] </w:t>
      </w:r>
      <w:r w:rsidR="00911B87" w:rsidRPr="007D25B0">
        <w:rPr>
          <w:rFonts w:eastAsia="Batang"/>
          <w:bCs/>
          <w:lang w:val="en-US" w:eastAsia="ko-KR"/>
        </w:rPr>
        <w:t>–</w:t>
      </w:r>
      <w:r w:rsidR="00911B87" w:rsidRPr="007D25B0">
        <w:rPr>
          <w:rFonts w:eastAsia="Batang"/>
          <w:bCs/>
          <w:lang w:val="en-CA" w:eastAsia="ko-KR"/>
        </w:rPr>
        <w:t> 1</w:t>
      </w:r>
      <w:r w:rsidR="00911B87" w:rsidRPr="007D25B0">
        <w:rPr>
          <w:rFonts w:eastAsia="Batang"/>
          <w:bCs/>
          <w:lang w:val="en-US" w:eastAsia="ko-KR"/>
        </w:rPr>
        <w:tab/>
      </w:r>
      <w:r w:rsidR="00911B87" w:rsidRPr="007D25B0">
        <w:rPr>
          <w:rFonts w:eastAsia="Batang"/>
          <w:bCs/>
          <w:lang w:val="en-US" w:eastAsia="ko-KR"/>
        </w:rPr>
        <w:tab/>
        <w:t>}</w:t>
      </w:r>
      <w:r w:rsidRPr="007D25B0">
        <w:rPr>
          <w:rFonts w:eastAsia="Batang"/>
          <w:bCs/>
          <w:lang w:val="en-US" w:eastAsia="ko-KR"/>
        </w:rPr>
        <w:br/>
        <w:t>}</w:t>
      </w:r>
    </w:p>
    <w:p w14:paraId="05AFA38C" w14:textId="77777777" w:rsidR="008B3821" w:rsidRPr="007D25B0" w:rsidRDefault="008B3821" w:rsidP="008B3821">
      <w:pPr>
        <w:pStyle w:val="3N"/>
        <w:rPr>
          <w:lang w:val="en-US" w:eastAsia="ko-KR"/>
        </w:rPr>
      </w:pPr>
      <w:proofErr w:type="gramStart"/>
      <w:r w:rsidRPr="007D25B0">
        <w:rPr>
          <w:rFonts w:eastAsia="Batang"/>
          <w:b/>
          <w:bCs/>
          <w:lang w:val="en-US" w:eastAsia="ko-KR"/>
        </w:rPr>
        <w:t>max_tid_ref_present_flag</w:t>
      </w:r>
      <w:proofErr w:type="gramEnd"/>
      <w:r w:rsidRPr="007D25B0">
        <w:rPr>
          <w:lang w:val="en-US" w:eastAsia="ko-KR"/>
        </w:rPr>
        <w:t xml:space="preserve"> equal to 1 specifies that the syntax element max_tid_il_ref_pics_plus1[ i ] is present. </w:t>
      </w:r>
      <w:proofErr w:type="gramStart"/>
      <w:r w:rsidRPr="007D25B0">
        <w:rPr>
          <w:rFonts w:eastAsia="Batang"/>
          <w:bCs/>
          <w:lang w:val="en-US" w:eastAsia="ko-KR"/>
        </w:rPr>
        <w:t>max_tid_ref_present_flag</w:t>
      </w:r>
      <w:proofErr w:type="gramEnd"/>
      <w:r w:rsidRPr="007D25B0">
        <w:rPr>
          <w:lang w:val="en-US" w:eastAsia="ko-KR"/>
        </w:rPr>
        <w:t xml:space="preserve"> equal to 0 specifies that the syntax element max_tid_il_ref_pics_plus1[ i ] is not present.</w:t>
      </w:r>
    </w:p>
    <w:p w14:paraId="3E21DBF8" w14:textId="77777777" w:rsidR="008B3821" w:rsidRPr="007D25B0" w:rsidRDefault="008B3821" w:rsidP="008B3821">
      <w:pPr>
        <w:pStyle w:val="3N"/>
        <w:rPr>
          <w:szCs w:val="22"/>
          <w:lang w:val="en-US"/>
        </w:rPr>
      </w:pPr>
      <w:r w:rsidRPr="007D25B0">
        <w:rPr>
          <w:b/>
          <w:lang w:val="en-US" w:eastAsia="ko-KR"/>
        </w:rPr>
        <w:t>max_tid_il_ref_pics_plus1</w:t>
      </w:r>
      <w:r w:rsidRPr="007D25B0">
        <w:rPr>
          <w:szCs w:val="22"/>
          <w:lang w:val="en-US"/>
        </w:rPr>
        <w:t>[ i ] equal to 0 specifies that within the CVS non-IRAP picture</w:t>
      </w:r>
      <w:r w:rsidRPr="007D25B0">
        <w:rPr>
          <w:szCs w:val="22"/>
          <w:lang w:val="en-US" w:eastAsia="ko-KR"/>
        </w:rPr>
        <w:t>s with nuh_layer_id equal to layer_id_in_nuh[ i ]</w:t>
      </w:r>
      <w:r w:rsidRPr="007D25B0">
        <w:rPr>
          <w:szCs w:val="22"/>
          <w:lang w:val="en-US"/>
        </w:rPr>
        <w:t xml:space="preserve"> are not used as reference for inter-layer prediction.</w:t>
      </w:r>
      <w:r w:rsidRPr="007D25B0">
        <w:rPr>
          <w:szCs w:val="22"/>
          <w:lang w:val="en-US" w:eastAsia="ko-KR"/>
        </w:rPr>
        <w:t xml:space="preserve"> </w:t>
      </w:r>
      <w:r w:rsidRPr="007D25B0">
        <w:rPr>
          <w:szCs w:val="22"/>
          <w:lang w:val="en-US"/>
        </w:rPr>
        <w:t>max_tid_il_ref_pics_plus1[ i ] greater than 0 specifies that within the CVS pictures with nuh_layer_id equal to layer_id_in_nuh[ i ] and TemporalId greater than max_tid_il_ref_pics_plus1[ i ]</w:t>
      </w:r>
      <w:r w:rsidRPr="007D25B0">
        <w:rPr>
          <w:szCs w:val="22"/>
          <w:lang w:val="en-US" w:eastAsia="ko-KR"/>
        </w:rPr>
        <w:t> </w:t>
      </w:r>
      <w:r w:rsidRPr="007D25B0">
        <w:rPr>
          <w:szCs w:val="22"/>
          <w:lang w:val="en-US"/>
        </w:rPr>
        <w:t>– 1 are not used as reference for inter-layer prediction. When not present, max_tid_il_ref_pics_</w:t>
      </w:r>
      <w:proofErr w:type="gramStart"/>
      <w:r w:rsidRPr="007D25B0">
        <w:rPr>
          <w:szCs w:val="22"/>
          <w:lang w:val="en-US"/>
        </w:rPr>
        <w:t>plus1[</w:t>
      </w:r>
      <w:proofErr w:type="gramEnd"/>
      <w:r w:rsidRPr="007D25B0">
        <w:rPr>
          <w:szCs w:val="22"/>
          <w:lang w:val="en-US"/>
        </w:rPr>
        <w:t> i ] is inferred to be equal to 7.</w:t>
      </w:r>
    </w:p>
    <w:p w14:paraId="34009615" w14:textId="77777777" w:rsidR="008B3821" w:rsidRPr="007D25B0" w:rsidRDefault="008B3821" w:rsidP="008B3821">
      <w:pPr>
        <w:rPr>
          <w:rFonts w:eastAsia="Batang"/>
          <w:bCs/>
          <w:lang w:val="en-US" w:eastAsia="ko-KR"/>
        </w:rPr>
      </w:pPr>
      <w:proofErr w:type="gramStart"/>
      <w:r w:rsidRPr="007D25B0">
        <w:rPr>
          <w:rFonts w:eastAsia="Batang"/>
          <w:b/>
          <w:bCs/>
          <w:lang w:val="en-US" w:eastAsia="ko-KR"/>
        </w:rPr>
        <w:t>all_ref_layers_active_flag</w:t>
      </w:r>
      <w:proofErr w:type="gramEnd"/>
      <w:r w:rsidRPr="007D25B0">
        <w:rPr>
          <w:rFonts w:eastAsia="Batang"/>
          <w:bCs/>
          <w:lang w:val="en-US" w:eastAsia="ko-KR"/>
        </w:rPr>
        <w:t xml:space="preserve"> equal to 1 specifies that for each picture referring to the VPS, the reference layer pictures of all direct reference layers of the layer containing the picture are present in the same access unit as the picture and are included in the </w:t>
      </w:r>
      <w:r w:rsidRPr="007D25B0">
        <w:rPr>
          <w:lang w:val="en-US" w:eastAsia="ko-KR"/>
        </w:rPr>
        <w:t>inter-layer reference picture set of the picture</w:t>
      </w:r>
      <w:r w:rsidRPr="007D25B0">
        <w:rPr>
          <w:rFonts w:eastAsia="Batang"/>
          <w:bCs/>
          <w:lang w:val="en-US" w:eastAsia="ko-KR"/>
        </w:rPr>
        <w:t xml:space="preserve">. </w:t>
      </w:r>
      <w:proofErr w:type="gramStart"/>
      <w:r w:rsidRPr="007D25B0">
        <w:rPr>
          <w:rFonts w:eastAsia="Batang"/>
          <w:bCs/>
          <w:lang w:val="en-US" w:eastAsia="ko-KR"/>
        </w:rPr>
        <w:t>all_ref_layers_active_flag</w:t>
      </w:r>
      <w:proofErr w:type="gramEnd"/>
      <w:r w:rsidRPr="007D25B0">
        <w:rPr>
          <w:rFonts w:eastAsia="Batang"/>
          <w:bCs/>
          <w:lang w:val="en-US" w:eastAsia="ko-KR"/>
        </w:rPr>
        <w:t xml:space="preserve"> equal to 0 specifies that the above restriction may or may not apply.</w:t>
      </w:r>
      <w:r w:rsidR="001E0564" w:rsidRPr="007D25B0">
        <w:rPr>
          <w:rFonts w:eastAsia="Batang"/>
          <w:bCs/>
          <w:lang w:val="en-US" w:eastAsia="ko-KR"/>
        </w:rPr>
        <w:t xml:space="preserve"> </w:t>
      </w:r>
    </w:p>
    <w:p w14:paraId="158A6711" w14:textId="77777777" w:rsidR="008B3821" w:rsidRPr="007D25B0" w:rsidRDefault="008B3821" w:rsidP="008B3821">
      <w:pPr>
        <w:rPr>
          <w:rFonts w:eastAsia="Batang"/>
          <w:bCs/>
          <w:lang w:val="en-US" w:eastAsia="ko-KR"/>
        </w:rPr>
      </w:pPr>
      <w:proofErr w:type="gramStart"/>
      <w:r w:rsidRPr="007D25B0">
        <w:rPr>
          <w:rFonts w:eastAsia="Batang"/>
          <w:b/>
          <w:bCs/>
          <w:lang w:val="en-US" w:eastAsia="ko-KR"/>
        </w:rPr>
        <w:t>vps_number_layer_sets_minus1</w:t>
      </w:r>
      <w:proofErr w:type="gramEnd"/>
      <w:r w:rsidRPr="007D25B0">
        <w:rPr>
          <w:rFonts w:eastAsia="Batang"/>
          <w:bCs/>
          <w:lang w:val="en-US" w:eastAsia="ko-KR"/>
        </w:rPr>
        <w:t xml:space="preserve"> plus 1 specifies the number of layer sets that are specified by the VPS. The value of vps_number_layer_sets_minus1 shall be in the range of 0 to 1023, inclusive, and shall be equal to vps_num_layer_sets_minus1.</w:t>
      </w:r>
    </w:p>
    <w:p w14:paraId="79A0BCEE" w14:textId="77777777" w:rsidR="008B3821" w:rsidRPr="007D25B0" w:rsidRDefault="008B3821" w:rsidP="008B3821">
      <w:pPr>
        <w:rPr>
          <w:rFonts w:eastAsia="Batang"/>
          <w:bCs/>
          <w:lang w:val="en-US" w:eastAsia="ko-KR"/>
        </w:rPr>
      </w:pPr>
      <w:proofErr w:type="gramStart"/>
      <w:r w:rsidRPr="007D25B0">
        <w:rPr>
          <w:rFonts w:eastAsia="Batang"/>
          <w:b/>
          <w:bCs/>
          <w:lang w:val="en-US" w:eastAsia="ko-KR"/>
        </w:rPr>
        <w:t>vps_num_profile_tier_level_minus1</w:t>
      </w:r>
      <w:proofErr w:type="gramEnd"/>
      <w:r w:rsidRPr="007D25B0">
        <w:rPr>
          <w:lang w:val="en-US"/>
        </w:rPr>
        <w:t xml:space="preserve"> plus 1 specifies the number of </w:t>
      </w:r>
      <w:r w:rsidRPr="007D25B0">
        <w:rPr>
          <w:rFonts w:ascii="Times" w:hAnsi="Times"/>
          <w:lang w:val="en-US"/>
        </w:rPr>
        <w:t xml:space="preserve">profile_tier_level( ) </w:t>
      </w:r>
      <w:r w:rsidRPr="007D25B0">
        <w:rPr>
          <w:lang w:val="en-US"/>
        </w:rPr>
        <w:t>syntax structures in the VPS.</w:t>
      </w:r>
    </w:p>
    <w:p w14:paraId="267CFAC9" w14:textId="77777777" w:rsidR="008B3821" w:rsidRPr="007D25B0" w:rsidRDefault="008B3821" w:rsidP="008B3821">
      <w:pPr>
        <w:rPr>
          <w:bCs/>
          <w:lang w:val="en-US"/>
        </w:rPr>
      </w:pPr>
      <w:r w:rsidRPr="007D25B0">
        <w:rPr>
          <w:b/>
          <w:bCs/>
          <w:lang w:val="en-US"/>
        </w:rPr>
        <w:t>vps_profile_present_flag</w:t>
      </w:r>
      <w:proofErr w:type="gramStart"/>
      <w:r w:rsidRPr="007D25B0">
        <w:rPr>
          <w:bCs/>
          <w:lang w:val="en-US"/>
        </w:rPr>
        <w:t>[ i</w:t>
      </w:r>
      <w:proofErr w:type="gramEnd"/>
      <w:r w:rsidRPr="007D25B0">
        <w:rPr>
          <w:bCs/>
          <w:lang w:val="en-US"/>
        </w:rPr>
        <w:t xml:space="preserve"> ] equal to 1 specifies that the profile and tier information for layer set i </w:t>
      </w:r>
      <w:r w:rsidRPr="007D25B0">
        <w:rPr>
          <w:bCs/>
          <w:szCs w:val="22"/>
          <w:lang w:val="en-US"/>
        </w:rPr>
        <w:t>is present in the i-th profile_tier_level( ) syntax structure</w:t>
      </w:r>
      <w:r w:rsidRPr="007D25B0">
        <w:rPr>
          <w:bCs/>
          <w:lang w:val="en-US"/>
        </w:rPr>
        <w:t>.</w:t>
      </w:r>
      <w:r w:rsidRPr="007D25B0">
        <w:rPr>
          <w:b/>
          <w:bCs/>
          <w:lang w:val="en-US"/>
        </w:rPr>
        <w:t xml:space="preserve"> </w:t>
      </w:r>
      <w:r w:rsidRPr="007D25B0">
        <w:rPr>
          <w:bCs/>
          <w:lang w:val="en-US"/>
        </w:rPr>
        <w:t>vps_profile_present_flag</w:t>
      </w:r>
      <w:proofErr w:type="gramStart"/>
      <w:r w:rsidRPr="007D25B0">
        <w:rPr>
          <w:bCs/>
          <w:lang w:val="en-US"/>
        </w:rPr>
        <w:t>[ i</w:t>
      </w:r>
      <w:proofErr w:type="gramEnd"/>
      <w:r w:rsidRPr="007D25B0">
        <w:rPr>
          <w:bCs/>
          <w:lang w:val="en-US"/>
        </w:rPr>
        <w:t xml:space="preserve"> ] </w:t>
      </w:r>
      <w:r w:rsidRPr="007D25B0">
        <w:rPr>
          <w:bCs/>
          <w:szCs w:val="22"/>
          <w:lang w:val="en-US"/>
        </w:rPr>
        <w:t>equal to 0 specifies that profile and tier information is not present in the i-th profile_tier_level( ) syntax structure and is inferred.</w:t>
      </w:r>
    </w:p>
    <w:p w14:paraId="23ADC252"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b/>
          <w:lang w:val="en-US"/>
        </w:rPr>
      </w:pPr>
      <w:r w:rsidRPr="007D25B0">
        <w:rPr>
          <w:b/>
          <w:bCs/>
          <w:lang w:val="en-US"/>
        </w:rPr>
        <w:t>profile_ref_minus1</w:t>
      </w:r>
      <w:r w:rsidRPr="007D25B0">
        <w:rPr>
          <w:bCs/>
          <w:lang w:val="en-US"/>
        </w:rPr>
        <w:t>[ i ] specifies that the profile and tier information for the i-th profile_tier_level( ) syntax structure is inferred to be equal to the profile and tier information for the (profile</w:t>
      </w:r>
      <w:r w:rsidRPr="007D25B0" w:rsidDel="005951AD">
        <w:rPr>
          <w:bCs/>
          <w:lang w:val="en-US"/>
        </w:rPr>
        <w:t xml:space="preserve"> </w:t>
      </w:r>
      <w:r w:rsidRPr="007D25B0">
        <w:rPr>
          <w:bCs/>
          <w:lang w:val="en-US"/>
        </w:rPr>
        <w:t>_ref_minus1[ i ] + 1)-th layer set. The value of profile_ref_</w:t>
      </w:r>
      <w:proofErr w:type="gramStart"/>
      <w:r w:rsidRPr="007D25B0">
        <w:rPr>
          <w:bCs/>
          <w:lang w:val="en-US"/>
        </w:rPr>
        <w:t>minus1[</w:t>
      </w:r>
      <w:proofErr w:type="gramEnd"/>
      <w:r w:rsidRPr="007D25B0">
        <w:rPr>
          <w:bCs/>
          <w:lang w:val="en-US"/>
        </w:rPr>
        <w:t> i ] + 1 shall be less than i.</w:t>
      </w:r>
    </w:p>
    <w:p w14:paraId="5C047A56" w14:textId="77777777" w:rsidR="008B3821" w:rsidRPr="007D25B0" w:rsidRDefault="008B3821" w:rsidP="008B3821">
      <w:pPr>
        <w:rPr>
          <w:rFonts w:eastAsia="Batang"/>
          <w:b/>
          <w:bCs/>
          <w:lang w:val="en-US" w:eastAsia="ko-KR"/>
        </w:rPr>
      </w:pPr>
      <w:proofErr w:type="gramStart"/>
      <w:r w:rsidRPr="007D25B0">
        <w:rPr>
          <w:rFonts w:eastAsia="Batang"/>
          <w:b/>
          <w:bCs/>
          <w:lang w:val="en-US" w:eastAsia="ko-KR"/>
        </w:rPr>
        <w:t>more_output_layer_sets_than_default_flag</w:t>
      </w:r>
      <w:proofErr w:type="gramEnd"/>
      <w:r w:rsidRPr="007D25B0">
        <w:rPr>
          <w:rFonts w:eastAsia="Batang"/>
          <w:bCs/>
          <w:lang w:val="en-US" w:eastAsia="ko-KR"/>
        </w:rPr>
        <w:t xml:space="preserve"> equal to 1 specifies that the number of output layer sets specified by the VPS is greater than vps_number_layer_sets_minus1 + 1. </w:t>
      </w:r>
      <w:proofErr w:type="gramStart"/>
      <w:r w:rsidRPr="007D25B0">
        <w:rPr>
          <w:rFonts w:eastAsia="Batang"/>
          <w:bCs/>
          <w:lang w:val="en-US" w:eastAsia="ko-KR"/>
        </w:rPr>
        <w:t>more_output_layer_sets_than_default_flag</w:t>
      </w:r>
      <w:proofErr w:type="gramEnd"/>
      <w:r w:rsidRPr="007D25B0">
        <w:rPr>
          <w:rFonts w:eastAsia="Batang"/>
          <w:bCs/>
          <w:lang w:val="en-US" w:eastAsia="ko-KR"/>
        </w:rPr>
        <w:t xml:space="preserve"> equal to 0 specifies that the number of output layer sets specified by the VPS is equal to vps_number_layer_sets_minus1 + 1.</w:t>
      </w:r>
    </w:p>
    <w:p w14:paraId="32D61813" w14:textId="77777777" w:rsidR="008B3821" w:rsidRPr="007D25B0" w:rsidRDefault="008B3821" w:rsidP="008B3821">
      <w:pPr>
        <w:rPr>
          <w:rFonts w:eastAsia="Batang"/>
          <w:b/>
          <w:bCs/>
          <w:lang w:val="en-US" w:eastAsia="ko-KR"/>
        </w:rPr>
      </w:pPr>
      <w:proofErr w:type="gramStart"/>
      <w:r w:rsidRPr="007D25B0">
        <w:rPr>
          <w:b/>
          <w:bCs/>
          <w:lang w:val="en-US"/>
        </w:rPr>
        <w:t>num_add_output_layer_sets_minus1</w:t>
      </w:r>
      <w:proofErr w:type="gramEnd"/>
      <w:r w:rsidRPr="007D25B0">
        <w:rPr>
          <w:bCs/>
          <w:lang w:val="en-US"/>
        </w:rPr>
        <w:t xml:space="preserve"> plus 1 </w:t>
      </w:r>
      <w:r w:rsidRPr="007D25B0">
        <w:rPr>
          <w:lang w:val="en-US"/>
        </w:rPr>
        <w:t xml:space="preserve">specifies the number of output layer sets in addition to </w:t>
      </w:r>
      <w:r w:rsidRPr="007D25B0">
        <w:rPr>
          <w:bCs/>
          <w:lang w:val="en-US"/>
        </w:rPr>
        <w:t>the default output layer sets specified by the VPS.</w:t>
      </w:r>
      <w:r w:rsidRPr="007D25B0">
        <w:rPr>
          <w:lang w:val="en-US"/>
        </w:rPr>
        <w:t xml:space="preserve"> The default output layer sets refer to the first </w:t>
      </w:r>
      <w:r w:rsidRPr="007D25B0">
        <w:rPr>
          <w:bCs/>
          <w:lang w:val="en-US"/>
        </w:rPr>
        <w:t>vps_number_layer_sets_minus1 + 1 output layer sets specified by the VPS. For the default output layer sets, either only the highest layer is a target output layer or all layers are target output layers.</w:t>
      </w:r>
    </w:p>
    <w:p w14:paraId="5A665AC8" w14:textId="77777777" w:rsidR="008B3821" w:rsidRPr="007D25B0" w:rsidRDefault="008B3821" w:rsidP="008B3821">
      <w:pPr>
        <w:rPr>
          <w:rFonts w:eastAsia="Batang"/>
          <w:lang w:val="en-US" w:eastAsia="ko-KR"/>
        </w:rPr>
      </w:pPr>
      <w:proofErr w:type="gramStart"/>
      <w:r w:rsidRPr="007D25B0">
        <w:rPr>
          <w:rFonts w:eastAsia="Batang"/>
          <w:b/>
          <w:bCs/>
          <w:lang w:val="en-US" w:eastAsia="ko-KR"/>
        </w:rPr>
        <w:lastRenderedPageBreak/>
        <w:t>default_one_target_output_layer_flag</w:t>
      </w:r>
      <w:proofErr w:type="gramEnd"/>
      <w:r w:rsidRPr="007D25B0">
        <w:rPr>
          <w:rFonts w:eastAsia="Batang"/>
          <w:lang w:val="en-US" w:eastAsia="ko-KR"/>
        </w:rPr>
        <w:t xml:space="preserve"> equal to 1 specifies that only the highest layer in each of the default output layer sets is a target output layer. </w:t>
      </w:r>
      <w:proofErr w:type="gramStart"/>
      <w:r w:rsidRPr="007D25B0">
        <w:rPr>
          <w:rFonts w:eastAsia="Batang"/>
          <w:lang w:val="en-US" w:eastAsia="ko-KR"/>
        </w:rPr>
        <w:t>default_one_target_output_layer_flag</w:t>
      </w:r>
      <w:proofErr w:type="gramEnd"/>
      <w:r w:rsidRPr="007D25B0">
        <w:rPr>
          <w:rFonts w:eastAsia="Batang"/>
          <w:lang w:val="en-US" w:eastAsia="ko-KR"/>
        </w:rPr>
        <w:t xml:space="preserve"> equal to 0 specifies that all layers in each of the default output layer sets are target output layers.</w:t>
      </w:r>
    </w:p>
    <w:p w14:paraId="23B5883E" w14:textId="77777777" w:rsidR="008B3821" w:rsidRPr="007D25B0" w:rsidRDefault="008B3821" w:rsidP="008B3821">
      <w:pPr>
        <w:rPr>
          <w:lang w:val="en-US"/>
        </w:rPr>
      </w:pPr>
      <w:r w:rsidRPr="007D25B0">
        <w:rPr>
          <w:b/>
          <w:lang w:val="en-US"/>
        </w:rPr>
        <w:t>output_layer_set_idx_</w:t>
      </w:r>
      <w:proofErr w:type="gramStart"/>
      <w:r w:rsidRPr="007D25B0">
        <w:rPr>
          <w:b/>
          <w:lang w:val="en-US"/>
        </w:rPr>
        <w:t>minus1</w:t>
      </w:r>
      <w:r w:rsidRPr="007D25B0">
        <w:rPr>
          <w:lang w:val="en-US"/>
        </w:rPr>
        <w:t>[</w:t>
      </w:r>
      <w:proofErr w:type="gramEnd"/>
      <w:r w:rsidRPr="007D25B0">
        <w:rPr>
          <w:lang w:val="en-US"/>
        </w:rPr>
        <w:t> i ] plus 1</w:t>
      </w:r>
      <w:r w:rsidRPr="007D25B0">
        <w:rPr>
          <w:b/>
          <w:lang w:val="en-US"/>
        </w:rPr>
        <w:t xml:space="preserve"> </w:t>
      </w:r>
      <w:r w:rsidRPr="007D25B0">
        <w:rPr>
          <w:lang w:val="en-US"/>
        </w:rPr>
        <w:t>specifies the index of the layer set for the i-th output layer set. The value of output_layer_set_idx_</w:t>
      </w:r>
      <w:proofErr w:type="gramStart"/>
      <w:r w:rsidRPr="007D25B0">
        <w:rPr>
          <w:lang w:val="en-US"/>
        </w:rPr>
        <w:t>minus1[</w:t>
      </w:r>
      <w:proofErr w:type="gramEnd"/>
      <w:r w:rsidRPr="007D25B0">
        <w:rPr>
          <w:lang w:val="en-US"/>
        </w:rPr>
        <w:t> i ] shall be in the range of 0 to vps_num_layer_sets_minus1 − 1, inclusive. The length of the output_layer_set_idx_minus1[ i ] syntax element is Ceil( Log2( </w:t>
      </w:r>
      <w:r w:rsidRPr="007D25B0">
        <w:rPr>
          <w:bCs/>
          <w:lang w:val="en-US"/>
        </w:rPr>
        <w:t>vps_num_layer_sets_minus1</w:t>
      </w:r>
      <w:r w:rsidRPr="007D25B0">
        <w:rPr>
          <w:lang w:val="en-US"/>
        </w:rPr>
        <w:t> ) ) bits.</w:t>
      </w:r>
    </w:p>
    <w:p w14:paraId="06388759" w14:textId="77777777" w:rsidR="008B3821" w:rsidRPr="007D25B0" w:rsidRDefault="008B3821" w:rsidP="008B3821">
      <w:pPr>
        <w:rPr>
          <w:lang w:val="en-US"/>
        </w:rPr>
      </w:pPr>
      <w:r w:rsidRPr="007D25B0">
        <w:rPr>
          <w:lang w:val="en-US"/>
        </w:rPr>
        <w:t xml:space="preserve">The layer set for </w:t>
      </w:r>
      <w:proofErr w:type="gramStart"/>
      <w:r w:rsidRPr="007D25B0">
        <w:rPr>
          <w:lang w:val="en-US"/>
        </w:rPr>
        <w:t>the i</w:t>
      </w:r>
      <w:proofErr w:type="gramEnd"/>
      <w:r w:rsidRPr="007D25B0">
        <w:rPr>
          <w:lang w:val="en-US"/>
        </w:rPr>
        <w:t>-th output layer set with i in the range of 0 to vps_num_layer_sets_minus1, inclusive, is inferred to be the i-th layer set.</w:t>
      </w:r>
    </w:p>
    <w:p w14:paraId="41AD061F" w14:textId="77777777" w:rsidR="008B3821" w:rsidRPr="007D25B0" w:rsidRDefault="008B3821" w:rsidP="008B3821">
      <w:pPr>
        <w:rPr>
          <w:lang w:val="en-US"/>
        </w:rPr>
      </w:pPr>
      <w:r w:rsidRPr="007D25B0">
        <w:rPr>
          <w:b/>
          <w:bCs/>
          <w:lang w:val="en-US"/>
        </w:rPr>
        <w:t>output_layer_flag</w:t>
      </w:r>
      <w:proofErr w:type="gramStart"/>
      <w:r w:rsidRPr="007D25B0">
        <w:rPr>
          <w:lang w:val="en-US"/>
        </w:rPr>
        <w:t>[ i</w:t>
      </w:r>
      <w:proofErr w:type="gramEnd"/>
      <w:r w:rsidRPr="007D25B0">
        <w:rPr>
          <w:lang w:val="en-US"/>
        </w:rPr>
        <w:t> ]</w:t>
      </w:r>
      <w:r w:rsidRPr="007D25B0">
        <w:rPr>
          <w:bCs/>
          <w:lang w:val="en-US"/>
        </w:rPr>
        <w:t>[ j ] equal to 1 specifies that the j-th layer in the i-th output layer set is a target output layer. output_layer_flag</w:t>
      </w:r>
      <w:proofErr w:type="gramStart"/>
      <w:r w:rsidRPr="007D25B0">
        <w:rPr>
          <w:lang w:val="en-US"/>
        </w:rPr>
        <w:t>[ i</w:t>
      </w:r>
      <w:proofErr w:type="gramEnd"/>
      <w:r w:rsidRPr="007D25B0">
        <w:rPr>
          <w:lang w:val="en-US"/>
        </w:rPr>
        <w:t> ]</w:t>
      </w:r>
      <w:r w:rsidRPr="007D25B0">
        <w:rPr>
          <w:bCs/>
          <w:lang w:val="en-US"/>
        </w:rPr>
        <w:t>[ j ] equal to 0 specifies that the j-th layer in the i-th output layer set is not a target output layer.</w:t>
      </w:r>
    </w:p>
    <w:p w14:paraId="25D0B439" w14:textId="77777777" w:rsidR="008B3821" w:rsidRPr="007D25B0" w:rsidRDefault="008B3821" w:rsidP="008B3821">
      <w:pPr>
        <w:rPr>
          <w:bCs/>
          <w:lang w:val="en-US"/>
        </w:rPr>
      </w:pPr>
      <w:r w:rsidRPr="007D25B0">
        <w:rPr>
          <w:b/>
          <w:bCs/>
          <w:lang w:val="en-US"/>
        </w:rPr>
        <w:t>profile_level_tier_idx</w:t>
      </w:r>
      <w:proofErr w:type="gramStart"/>
      <w:r w:rsidRPr="007D25B0">
        <w:rPr>
          <w:lang w:val="en-US"/>
        </w:rPr>
        <w:t>[ i</w:t>
      </w:r>
      <w:proofErr w:type="gramEnd"/>
      <w:r w:rsidRPr="007D25B0">
        <w:rPr>
          <w:lang w:val="en-US"/>
        </w:rPr>
        <w:t> ]</w:t>
      </w:r>
      <w:r w:rsidRPr="007D25B0">
        <w:rPr>
          <w:bCs/>
          <w:lang w:val="en-US"/>
        </w:rPr>
        <w:t xml:space="preserve"> </w:t>
      </w:r>
      <w:r w:rsidRPr="007D25B0">
        <w:rPr>
          <w:lang w:val="en-US"/>
        </w:rPr>
        <w:t xml:space="preserve">specifies the index, into the list of </w:t>
      </w:r>
      <w:r w:rsidRPr="007D25B0">
        <w:rPr>
          <w:bCs/>
          <w:lang w:val="en-US"/>
        </w:rPr>
        <w:t>profile_tier_level( ) syntax structures</w:t>
      </w:r>
      <w:r w:rsidRPr="007D25B0">
        <w:rPr>
          <w:lang w:val="en-US"/>
        </w:rPr>
        <w:t xml:space="preserve"> in the VPS, of the </w:t>
      </w:r>
      <w:r w:rsidRPr="007D25B0">
        <w:rPr>
          <w:bCs/>
          <w:lang w:val="en-US"/>
        </w:rPr>
        <w:t xml:space="preserve">profile_tier_level( ) </w:t>
      </w:r>
      <w:r w:rsidRPr="007D25B0">
        <w:rPr>
          <w:lang w:val="en-US"/>
        </w:rPr>
        <w:t xml:space="preserve">syntax structure that applies to i-th output layer set. The length of the </w:t>
      </w:r>
      <w:r w:rsidRPr="007D25B0">
        <w:rPr>
          <w:bCs/>
          <w:lang w:val="en-US"/>
        </w:rPr>
        <w:t>profile_level_tier_idx</w:t>
      </w:r>
      <w:proofErr w:type="gramStart"/>
      <w:r w:rsidRPr="007D25B0">
        <w:rPr>
          <w:lang w:val="en-US"/>
        </w:rPr>
        <w:t>[ i</w:t>
      </w:r>
      <w:proofErr w:type="gramEnd"/>
      <w:r w:rsidRPr="007D25B0">
        <w:rPr>
          <w:lang w:val="en-US"/>
        </w:rPr>
        <w:t> ] syntax element is Ceil( Log2( </w:t>
      </w:r>
      <w:r w:rsidRPr="007D25B0">
        <w:rPr>
          <w:rFonts w:eastAsia="Batang"/>
          <w:bCs/>
          <w:lang w:val="en-US" w:eastAsia="ko-KR"/>
        </w:rPr>
        <w:t>vps_num_profile_tier_level_minus1 + 1</w:t>
      </w:r>
      <w:r w:rsidRPr="007D25B0">
        <w:rPr>
          <w:lang w:val="en-US"/>
        </w:rPr>
        <w:t> ) ) bits. T</w:t>
      </w:r>
      <w:r w:rsidRPr="007D25B0">
        <w:rPr>
          <w:rFonts w:eastAsia="Batang"/>
          <w:bCs/>
          <w:lang w:val="en-US" w:eastAsia="ko-KR"/>
        </w:rPr>
        <w:t xml:space="preserve">he value of </w:t>
      </w:r>
      <w:r w:rsidRPr="007D25B0">
        <w:rPr>
          <w:bCs/>
          <w:lang w:val="en-US"/>
        </w:rPr>
        <w:t>profile_level_tier_</w:t>
      </w:r>
      <w:proofErr w:type="gramStart"/>
      <w:r w:rsidRPr="007D25B0">
        <w:rPr>
          <w:bCs/>
          <w:lang w:val="en-US"/>
        </w:rPr>
        <w:t>idx</w:t>
      </w:r>
      <w:r w:rsidRPr="007D25B0">
        <w:rPr>
          <w:lang w:val="en-US"/>
        </w:rPr>
        <w:t>[</w:t>
      </w:r>
      <w:proofErr w:type="gramEnd"/>
      <w:r w:rsidRPr="007D25B0">
        <w:rPr>
          <w:lang w:val="en-US"/>
        </w:rPr>
        <w:t> 0 ]</w:t>
      </w:r>
      <w:r w:rsidRPr="007D25B0">
        <w:rPr>
          <w:rFonts w:eastAsia="Batang"/>
          <w:bCs/>
          <w:lang w:val="en-US" w:eastAsia="ko-KR"/>
        </w:rPr>
        <w:t xml:space="preserve"> is inferred to be equal to 0. The value of </w:t>
      </w:r>
      <w:r w:rsidRPr="007D25B0">
        <w:rPr>
          <w:bCs/>
          <w:lang w:val="en-US"/>
        </w:rPr>
        <w:t>profile_level_tier_idx</w:t>
      </w:r>
      <w:proofErr w:type="gramStart"/>
      <w:r w:rsidRPr="007D25B0">
        <w:rPr>
          <w:lang w:val="en-US"/>
        </w:rPr>
        <w:t>[ i</w:t>
      </w:r>
      <w:proofErr w:type="gramEnd"/>
      <w:r w:rsidRPr="007D25B0">
        <w:rPr>
          <w:lang w:val="en-US"/>
        </w:rPr>
        <w:t> ]</w:t>
      </w:r>
      <w:r w:rsidRPr="007D25B0">
        <w:rPr>
          <w:rFonts w:eastAsia="Batang"/>
          <w:bCs/>
          <w:lang w:val="en-US" w:eastAsia="ko-KR"/>
        </w:rPr>
        <w:t xml:space="preserve"> shall be in the range of 0 to vps_num_profile_tier_level_minus1, inclusive</w:t>
      </w:r>
      <w:r w:rsidRPr="007D25B0">
        <w:rPr>
          <w:bCs/>
          <w:lang w:val="en-US"/>
        </w:rPr>
        <w:t>.</w:t>
      </w:r>
    </w:p>
    <w:p w14:paraId="529EA3D5" w14:textId="77777777" w:rsidR="008B3821" w:rsidRPr="007D25B0" w:rsidRDefault="008B3821" w:rsidP="008B3821">
      <w:pPr>
        <w:rPr>
          <w:rFonts w:eastAsia="Batang"/>
          <w:bCs/>
          <w:lang w:val="en-US" w:eastAsia="ko-KR"/>
        </w:rPr>
      </w:pPr>
      <w:proofErr w:type="gramStart"/>
      <w:r w:rsidRPr="007D25B0">
        <w:rPr>
          <w:rFonts w:eastAsia="Batang"/>
          <w:b/>
          <w:bCs/>
          <w:lang w:val="en-US" w:eastAsia="ko-KR"/>
        </w:rPr>
        <w:t>rep_format_idx_present_flag</w:t>
      </w:r>
      <w:proofErr w:type="gramEnd"/>
      <w:r w:rsidRPr="007D25B0">
        <w:rPr>
          <w:rFonts w:eastAsia="Batang"/>
          <w:bCs/>
          <w:lang w:val="en-US" w:eastAsia="ko-KR"/>
        </w:rPr>
        <w:t xml:space="preserve"> equal to 1 specifies that the syntax elements vps_num_rep_formats_minus1 and vps_rep_format_idx[ i ] are present. </w:t>
      </w:r>
      <w:proofErr w:type="gramStart"/>
      <w:r w:rsidRPr="007D25B0">
        <w:rPr>
          <w:rFonts w:eastAsia="Batang"/>
          <w:bCs/>
          <w:lang w:val="en-US" w:eastAsia="ko-KR"/>
        </w:rPr>
        <w:t>rep_format_idx_present_flag</w:t>
      </w:r>
      <w:proofErr w:type="gramEnd"/>
      <w:r w:rsidRPr="007D25B0">
        <w:rPr>
          <w:rFonts w:eastAsia="Batang"/>
          <w:bCs/>
          <w:lang w:val="en-US" w:eastAsia="ko-KR"/>
        </w:rPr>
        <w:t xml:space="preserve"> equal to 0 specifies that the syntax elements vps_num_rep_formats_minus1 and vps_rep_format_idx[ i ] are not present.</w:t>
      </w:r>
    </w:p>
    <w:p w14:paraId="2AFFF3E7" w14:textId="77777777" w:rsidR="008B3821" w:rsidRPr="007D25B0" w:rsidRDefault="008B3821" w:rsidP="008B3821">
      <w:pPr>
        <w:rPr>
          <w:rFonts w:eastAsia="Batang"/>
          <w:bCs/>
          <w:lang w:val="en-US" w:eastAsia="ko-KR"/>
        </w:rPr>
      </w:pPr>
      <w:proofErr w:type="gramStart"/>
      <w:r w:rsidRPr="007D25B0">
        <w:rPr>
          <w:rFonts w:eastAsia="Batang"/>
          <w:b/>
          <w:bCs/>
          <w:lang w:val="en-US" w:eastAsia="ko-KR"/>
        </w:rPr>
        <w:t>vps_num_rep_formats_minus1</w:t>
      </w:r>
      <w:proofErr w:type="gramEnd"/>
      <w:r w:rsidRPr="007D25B0">
        <w:rPr>
          <w:rFonts w:eastAsia="Batang"/>
          <w:bCs/>
          <w:lang w:val="en-US" w:eastAsia="ko-KR"/>
        </w:rPr>
        <w:t xml:space="preserve"> plus 1 specifies the number of the following rep_format( ) syntax structures in the VPS. When not present, the value of vps_num_rep_formats_minus1 is inferred to be equal to vps_max_layers_minus1.</w:t>
      </w:r>
    </w:p>
    <w:p w14:paraId="383CB05F" w14:textId="77777777" w:rsidR="008B3821" w:rsidRPr="007D25B0" w:rsidRDefault="008B3821" w:rsidP="008B3821">
      <w:pPr>
        <w:rPr>
          <w:rFonts w:eastAsia="Batang"/>
          <w:bCs/>
          <w:lang w:val="en-US" w:eastAsia="ko-KR"/>
        </w:rPr>
      </w:pPr>
      <w:r w:rsidRPr="007D25B0">
        <w:rPr>
          <w:rFonts w:eastAsia="Batang"/>
          <w:b/>
          <w:bCs/>
          <w:lang w:val="en-US" w:eastAsia="ko-KR"/>
        </w:rPr>
        <w:t>vps_rep_format_idx</w:t>
      </w:r>
      <w:proofErr w:type="gramStart"/>
      <w:r w:rsidRPr="007D25B0">
        <w:rPr>
          <w:rFonts w:eastAsia="Batang"/>
          <w:bCs/>
          <w:lang w:val="en-US" w:eastAsia="ko-KR"/>
        </w:rPr>
        <w:t>[ i</w:t>
      </w:r>
      <w:proofErr w:type="gramEnd"/>
      <w:r w:rsidRPr="007D25B0">
        <w:rPr>
          <w:rFonts w:eastAsia="Batang"/>
          <w:bCs/>
          <w:lang w:val="en-US" w:eastAsia="ko-KR"/>
        </w:rPr>
        <w:t>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7D25B0">
        <w:rPr>
          <w:rFonts w:eastAsia="Batang"/>
          <w:bCs/>
          <w:lang w:val="en-US" w:eastAsia="ko-KR"/>
        </w:rPr>
        <w:t>[ i</w:t>
      </w:r>
      <w:proofErr w:type="gramEnd"/>
      <w:r w:rsidRPr="007D25B0">
        <w:rPr>
          <w:rFonts w:eastAsia="Batang"/>
          <w:bCs/>
          <w:lang w:val="en-US" w:eastAsia="ko-KR"/>
        </w:rPr>
        <w:t> ] is inferred to be equal to 0. The value of vps_rep_format_idx</w:t>
      </w:r>
      <w:proofErr w:type="gramStart"/>
      <w:r w:rsidRPr="007D25B0">
        <w:rPr>
          <w:rFonts w:eastAsia="Batang"/>
          <w:bCs/>
          <w:lang w:val="en-US" w:eastAsia="ko-KR"/>
        </w:rPr>
        <w:t>[ i</w:t>
      </w:r>
      <w:proofErr w:type="gramEnd"/>
      <w:r w:rsidRPr="007D25B0">
        <w:rPr>
          <w:rFonts w:eastAsia="Batang"/>
          <w:bCs/>
          <w:lang w:val="en-US" w:eastAsia="ko-KR"/>
        </w:rPr>
        <w:t> ] shall be in the range of 0 to vps_num_rep_formats_minus1, inclusive.</w:t>
      </w:r>
    </w:p>
    <w:p w14:paraId="0B4702FC" w14:textId="77777777" w:rsidR="008B3821" w:rsidRPr="007D25B0" w:rsidRDefault="008B3821" w:rsidP="008B3821">
      <w:pPr>
        <w:rPr>
          <w:lang w:val="en-US" w:eastAsia="ko-KR"/>
        </w:rPr>
      </w:pPr>
      <w:proofErr w:type="gramStart"/>
      <w:r w:rsidRPr="007D25B0">
        <w:rPr>
          <w:rFonts w:eastAsia="Batang"/>
          <w:b/>
          <w:bCs/>
          <w:lang w:val="en-US" w:eastAsia="ko-KR"/>
        </w:rPr>
        <w:t>max_one_active_ref_layer_flag</w:t>
      </w:r>
      <w:proofErr w:type="gramEnd"/>
      <w:r w:rsidRPr="007D25B0">
        <w:rPr>
          <w:rFonts w:eastAsia="Batang"/>
          <w:b/>
          <w:bCs/>
          <w:lang w:val="en-US" w:eastAsia="ko-KR"/>
        </w:rPr>
        <w:t xml:space="preserve"> </w:t>
      </w:r>
      <w:r w:rsidRPr="007D25B0">
        <w:rPr>
          <w:rFonts w:eastAsia="Batang"/>
          <w:bCs/>
          <w:lang w:val="en-US" w:eastAsia="ko-KR"/>
        </w:rPr>
        <w:t xml:space="preserve">equal to 1 specifies that at most one picture is used for inter-layer prediction for each picture in the CVS. </w:t>
      </w:r>
      <w:proofErr w:type="gramStart"/>
      <w:r w:rsidRPr="007D25B0">
        <w:rPr>
          <w:rFonts w:eastAsia="Batang"/>
          <w:bCs/>
          <w:lang w:val="en-US" w:eastAsia="ko-KR"/>
        </w:rPr>
        <w:t>max_one_active_ref_layer_flag</w:t>
      </w:r>
      <w:proofErr w:type="gramEnd"/>
      <w:r w:rsidRPr="007D25B0">
        <w:rPr>
          <w:rFonts w:eastAsia="Batang"/>
          <w:bCs/>
          <w:lang w:val="en-US" w:eastAsia="ko-KR"/>
        </w:rPr>
        <w:t xml:space="preserve"> equal to 0 specifies that more than one picture may be used for inter-layer prediction for each picture in the CVS.</w:t>
      </w:r>
    </w:p>
    <w:p w14:paraId="3E4A2230" w14:textId="77777777" w:rsidR="008B3821" w:rsidRPr="007D25B0" w:rsidRDefault="008B3821" w:rsidP="008B3821">
      <w:pPr>
        <w:rPr>
          <w:lang w:val="en-US" w:eastAsia="ko-KR"/>
        </w:rPr>
      </w:pPr>
      <w:r w:rsidRPr="007D25B0">
        <w:rPr>
          <w:rFonts w:eastAsia="Batang"/>
          <w:b/>
          <w:bCs/>
          <w:lang w:val="en-US" w:eastAsia="ko-KR"/>
        </w:rPr>
        <w:t>cross_layer_irap_aligned_flag</w:t>
      </w:r>
      <w:r w:rsidRPr="007D25B0">
        <w:rPr>
          <w:lang w:val="en-US" w:eastAsia="ko-KR"/>
        </w:rPr>
        <w:t xml:space="preserve"> equal to 1 specifies that IRAP pictures in the</w:t>
      </w:r>
      <w:r w:rsidRPr="007D25B0">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7D25B0">
        <w:rPr>
          <w:lang w:val="en-US" w:eastAsia="ko-KR"/>
        </w:rPr>
        <w:t xml:space="preserve"> VCL NAL units of pictureB have the same value of </w:t>
      </w:r>
      <w:r w:rsidRPr="007D25B0">
        <w:rPr>
          <w:lang w:val="en-US"/>
        </w:rPr>
        <w:t xml:space="preserve">nal_unit_type as that of pictureA. </w:t>
      </w:r>
      <w:proofErr w:type="gramStart"/>
      <w:r w:rsidRPr="007D25B0">
        <w:rPr>
          <w:lang w:val="en-US"/>
        </w:rPr>
        <w:t>cross_layer_irap_aligned_flag</w:t>
      </w:r>
      <w:proofErr w:type="gramEnd"/>
      <w:r w:rsidRPr="007D25B0">
        <w:rPr>
          <w:lang w:val="en-US"/>
        </w:rPr>
        <w:t xml:space="preserve"> equal to 0 </w:t>
      </w:r>
      <w:r w:rsidRPr="007D25B0">
        <w:rPr>
          <w:lang w:val="en-US" w:eastAsia="ko-KR"/>
        </w:rPr>
        <w:t>specifies that the above restriction may or may not apply.</w:t>
      </w:r>
    </w:p>
    <w:p w14:paraId="3D0E5E75" w14:textId="77777777" w:rsidR="008B3821" w:rsidRPr="007D25B0" w:rsidRDefault="008B3821" w:rsidP="008B3821">
      <w:pPr>
        <w:rPr>
          <w:szCs w:val="22"/>
          <w:lang w:val="en-US"/>
        </w:rPr>
      </w:pPr>
      <w:proofErr w:type="gramStart"/>
      <w:r w:rsidRPr="007D25B0">
        <w:rPr>
          <w:b/>
          <w:szCs w:val="22"/>
          <w:lang w:val="en-US"/>
        </w:rPr>
        <w:t>direct_dep_type_len_minus2</w:t>
      </w:r>
      <w:proofErr w:type="gramEnd"/>
      <w:r w:rsidRPr="007D25B0">
        <w:rPr>
          <w:szCs w:val="22"/>
          <w:lang w:val="en-US"/>
        </w:rPr>
        <w:t xml:space="preserve"> plus 2 specifies the number of bits of the direct_dependency_type[ i ][ j ] syntax element.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14:paraId="6B4A923B" w14:textId="77777777" w:rsidR="008B3821" w:rsidRPr="007D25B0" w:rsidRDefault="008B3821" w:rsidP="008B3821">
      <w:pPr>
        <w:rPr>
          <w:rFonts w:eastAsia="Batang"/>
          <w:bCs/>
          <w:lang w:val="en-US" w:eastAsia="ko-KR"/>
        </w:rPr>
      </w:pPr>
      <w:r w:rsidRPr="007D25B0">
        <w:rPr>
          <w:b/>
          <w:szCs w:val="22"/>
          <w:lang w:val="en-US"/>
        </w:rPr>
        <w:t>direct_dependency_type</w:t>
      </w:r>
      <w:r w:rsidRPr="007D25B0">
        <w:rPr>
          <w:szCs w:val="22"/>
          <w:lang w:val="en-US"/>
        </w:rPr>
        <w:t xml:space="preserve">[ i ][ j ] indicates the type of dependency between the layer with nuh_layer_id equal layer_id_in_nuh[ i ] and the layer with nuh_layer_id equal to layer_id_in_nuh[ j ]. direct_dependency_type[ i ][ j ] </w:t>
      </w:r>
      <w:r w:rsidRPr="007D25B0">
        <w:rPr>
          <w:rFonts w:eastAsia="Batang"/>
          <w:bCs/>
          <w:lang w:val="en-US" w:eastAsia="ko-KR"/>
        </w:rPr>
        <w:t xml:space="preserve">equal to 0 indicates that the layer with </w:t>
      </w:r>
      <w:r w:rsidRPr="007D25B0">
        <w:rPr>
          <w:szCs w:val="22"/>
          <w:lang w:val="en-US"/>
        </w:rPr>
        <w:t xml:space="preserve">nuh_layer_id equal to layer_id_in_nuh[ j ] is used for inter-layer sample prediction </w:t>
      </w:r>
      <w:r w:rsidR="0025148D" w:rsidRPr="007D25B0">
        <w:rPr>
          <w:szCs w:val="22"/>
          <w:lang w:val="en-US"/>
        </w:rPr>
        <w:t xml:space="preserve">but not for </w:t>
      </w:r>
      <w:r w:rsidRPr="007D25B0">
        <w:rPr>
          <w:szCs w:val="22"/>
          <w:lang w:val="en-US"/>
        </w:rPr>
        <w:t>inter-layer motion prediction of the layer with nuh_layer_id equal layer_id_in_nuh[ i ]</w:t>
      </w:r>
      <w:r w:rsidRPr="007D25B0">
        <w:rPr>
          <w:rFonts w:eastAsia="Batang"/>
          <w:bCs/>
          <w:lang w:val="en-US" w:eastAsia="ko-KR"/>
        </w:rPr>
        <w:t xml:space="preserve">. </w:t>
      </w:r>
      <w:r w:rsidRPr="007D25B0">
        <w:rPr>
          <w:szCs w:val="22"/>
          <w:lang w:val="en-US"/>
        </w:rPr>
        <w:t xml:space="preserve">direct_dependency_type[ i ][ j ] </w:t>
      </w:r>
      <w:r w:rsidRPr="007D25B0">
        <w:rPr>
          <w:rFonts w:eastAsia="Batang"/>
          <w:bCs/>
          <w:lang w:val="en-US" w:eastAsia="ko-KR"/>
        </w:rPr>
        <w:t xml:space="preserve">equal to 1 indicates that the layer with </w:t>
      </w:r>
      <w:r w:rsidRPr="007D25B0">
        <w:rPr>
          <w:szCs w:val="22"/>
          <w:lang w:val="en-US"/>
        </w:rPr>
        <w:t xml:space="preserve">nuh_layer_id equal to layer_id_in_nuh[ j ] is used for inter-layer </w:t>
      </w:r>
      <w:r w:rsidR="0025148D" w:rsidRPr="007D25B0">
        <w:rPr>
          <w:szCs w:val="22"/>
          <w:lang w:val="en-US"/>
        </w:rPr>
        <w:t xml:space="preserve">motion </w:t>
      </w:r>
      <w:r w:rsidRPr="007D25B0">
        <w:rPr>
          <w:szCs w:val="22"/>
          <w:lang w:val="en-US"/>
        </w:rPr>
        <w:t xml:space="preserve">prediction but not for inter-layer </w:t>
      </w:r>
      <w:r w:rsidR="0025148D" w:rsidRPr="007D25B0">
        <w:rPr>
          <w:szCs w:val="22"/>
          <w:lang w:val="en-US"/>
        </w:rPr>
        <w:t xml:space="preserve">sample </w:t>
      </w:r>
      <w:r w:rsidRPr="007D25B0">
        <w:rPr>
          <w:szCs w:val="22"/>
          <w:lang w:val="en-US"/>
        </w:rPr>
        <w:t>prediction of the layer with nuh_layer_id equal layer_id_in_nuh[ i ]</w:t>
      </w:r>
      <w:r w:rsidRPr="007D25B0">
        <w:rPr>
          <w:rFonts w:eastAsia="Batang"/>
          <w:bCs/>
          <w:lang w:val="en-US" w:eastAsia="ko-KR"/>
        </w:rPr>
        <w:t xml:space="preserve">. </w:t>
      </w:r>
      <w:r w:rsidRPr="007D25B0">
        <w:rPr>
          <w:szCs w:val="22"/>
          <w:lang w:val="en-US"/>
        </w:rPr>
        <w:t xml:space="preserve">direct_dependency_type[ i ][ j ] </w:t>
      </w:r>
      <w:r w:rsidRPr="007D25B0">
        <w:rPr>
          <w:rFonts w:eastAsia="Batang"/>
          <w:bCs/>
          <w:lang w:val="en-US" w:eastAsia="ko-KR"/>
        </w:rPr>
        <w:t xml:space="preserve">equal to 2 indicates that the layer with </w:t>
      </w:r>
      <w:r w:rsidRPr="007D25B0">
        <w:rPr>
          <w:szCs w:val="22"/>
          <w:lang w:val="en-US"/>
        </w:rPr>
        <w:t xml:space="preserve">nuh_layer_id equal to layer_id_in_nuh[ j ] is used for </w:t>
      </w:r>
      <w:r w:rsidR="0025148D" w:rsidRPr="007D25B0">
        <w:rPr>
          <w:szCs w:val="22"/>
          <w:lang w:val="en-US"/>
        </w:rPr>
        <w:t xml:space="preserve">both </w:t>
      </w:r>
      <w:r w:rsidRPr="007D25B0">
        <w:rPr>
          <w:szCs w:val="22"/>
          <w:lang w:val="en-US"/>
        </w:rPr>
        <w:t xml:space="preserve">inter-layer </w:t>
      </w:r>
      <w:r w:rsidR="0025148D" w:rsidRPr="007D25B0">
        <w:rPr>
          <w:szCs w:val="22"/>
          <w:lang w:val="en-US"/>
        </w:rPr>
        <w:t xml:space="preserve">sample </w:t>
      </w:r>
      <w:r w:rsidRPr="007D25B0">
        <w:rPr>
          <w:szCs w:val="22"/>
          <w:lang w:val="en-US"/>
        </w:rPr>
        <w:t xml:space="preserve">motion prediction </w:t>
      </w:r>
      <w:r w:rsidR="0025148D" w:rsidRPr="007D25B0">
        <w:rPr>
          <w:szCs w:val="22"/>
          <w:lang w:val="en-US"/>
        </w:rPr>
        <w:t xml:space="preserve">and </w:t>
      </w:r>
      <w:r w:rsidRPr="007D25B0">
        <w:rPr>
          <w:szCs w:val="22"/>
          <w:lang w:val="en-US"/>
        </w:rPr>
        <w:t xml:space="preserve"> inter-layer  </w:t>
      </w:r>
      <w:r w:rsidR="0025148D" w:rsidRPr="007D25B0">
        <w:rPr>
          <w:szCs w:val="22"/>
          <w:lang w:val="en-US"/>
        </w:rPr>
        <w:t xml:space="preserve">motion </w:t>
      </w:r>
      <w:r w:rsidRPr="007D25B0">
        <w:rPr>
          <w:szCs w:val="22"/>
          <w:lang w:val="en-US"/>
        </w:rPr>
        <w:t>prediction of the layer with nuh_layer_id equal layer_id_in_nuh[ i ]</w:t>
      </w:r>
      <w:r w:rsidRPr="007D25B0">
        <w:rPr>
          <w:rFonts w:eastAsia="Batang"/>
          <w:bCs/>
          <w:lang w:val="en-US" w:eastAsia="ko-KR"/>
        </w:rPr>
        <w:t xml:space="preserve">. </w:t>
      </w:r>
      <w:r w:rsidRPr="007D25B0">
        <w:rPr>
          <w:szCs w:val="22"/>
          <w:lang w:val="en-US"/>
        </w:rPr>
        <w:t xml:space="preserve">Although the value of </w:t>
      </w:r>
      <w:r w:rsidRPr="007D25B0">
        <w:rPr>
          <w:rFonts w:eastAsia="Batang"/>
          <w:bCs/>
          <w:lang w:val="en-US" w:eastAsia="ko-KR"/>
        </w:rPr>
        <w:t xml:space="preserve">direct_dependency_type[ i ][ j ] </w:t>
      </w:r>
      <w:r w:rsidRPr="007D25B0">
        <w:rPr>
          <w:szCs w:val="22"/>
          <w:lang w:val="en-US"/>
        </w:rPr>
        <w:t xml:space="preserve">shall be in the range of 0 to 2, inclusive, in this version of this Specification, decoders shall allow values of </w:t>
      </w:r>
      <w:r w:rsidRPr="007D25B0">
        <w:rPr>
          <w:rFonts w:eastAsia="Batang"/>
          <w:bCs/>
          <w:lang w:val="en-US" w:eastAsia="ko-KR"/>
        </w:rPr>
        <w:t>direct_dependency_type[ i ][ j ]</w:t>
      </w:r>
      <w:r w:rsidRPr="007D25B0">
        <w:rPr>
          <w:szCs w:val="22"/>
          <w:lang w:val="en-US"/>
        </w:rPr>
        <w:t xml:space="preserve"> in the range of 3 to 2</w:t>
      </w:r>
      <w:r w:rsidRPr="007D25B0">
        <w:rPr>
          <w:szCs w:val="22"/>
          <w:vertAlign w:val="superscript"/>
          <w:lang w:val="en-US"/>
        </w:rPr>
        <w:t>32</w:t>
      </w:r>
      <w:r w:rsidRPr="007D25B0">
        <w:rPr>
          <w:szCs w:val="22"/>
          <w:lang w:val="en-US"/>
        </w:rPr>
        <w:t> − 2, inclusive, to appear in the syntax.</w:t>
      </w:r>
    </w:p>
    <w:p w14:paraId="26D8D892" w14:textId="77777777" w:rsidR="008D0C59" w:rsidRPr="007D25B0" w:rsidRDefault="008D0C59" w:rsidP="008D0C59">
      <w:pPr>
        <w:rPr>
          <w:lang w:val="en-CA"/>
        </w:rPr>
      </w:pPr>
      <w:r w:rsidRPr="007D25B0">
        <w:rPr>
          <w:b/>
          <w:lang w:val="en-CA"/>
        </w:rPr>
        <w:t>single_layer_for_non_irap_flag</w:t>
      </w:r>
      <w:r w:rsidRPr="007D25B0">
        <w:rPr>
          <w:lang w:val="en-CA"/>
        </w:rPr>
        <w:t xml:space="preserve"> equal to 1 indicates either </w:t>
      </w:r>
      <w:r w:rsidRPr="007D25B0">
        <w:t>that</w:t>
      </w:r>
      <w:r w:rsidRPr="007D25B0">
        <w:rPr>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7D25B0">
        <w:rPr>
          <w:lang w:val="en-CA"/>
        </w:rPr>
        <w:t>single_layer_for_non_irap_flag</w:t>
      </w:r>
      <w:proofErr w:type="gramEnd"/>
      <w:r w:rsidRPr="007D25B0">
        <w:rPr>
          <w:lang w:val="en-CA"/>
        </w:rPr>
        <w:t xml:space="preserve"> equal to 0 indicates that nuh_layer_id values may or may not be constrained beyond constraints specified in other parts of this </w:t>
      </w:r>
      <w:r w:rsidRPr="007D25B0">
        <w:rPr>
          <w:noProof/>
        </w:rPr>
        <w:t>Recommendation | International Standard</w:t>
      </w:r>
      <w:r w:rsidRPr="007D25B0">
        <w:rPr>
          <w:lang w:val="en-CA"/>
        </w:rPr>
        <w:t>.</w:t>
      </w:r>
    </w:p>
    <w:p w14:paraId="67F92B88" w14:textId="77777777" w:rsidR="008B3821" w:rsidRPr="007D25B0" w:rsidRDefault="008B3821" w:rsidP="008B3821">
      <w:pPr>
        <w:rPr>
          <w:rFonts w:eastAsia="Batang"/>
          <w:bCs/>
          <w:lang w:val="en-US" w:eastAsia="ko-KR"/>
        </w:rPr>
      </w:pPr>
      <w:proofErr w:type="gramStart"/>
      <w:r w:rsidRPr="007D25B0">
        <w:rPr>
          <w:b/>
          <w:lang w:val="en-US"/>
        </w:rPr>
        <w:t>vps_vui_present_flag</w:t>
      </w:r>
      <w:proofErr w:type="gramEnd"/>
      <w:r w:rsidRPr="007D25B0">
        <w:rPr>
          <w:lang w:val="en-US" w:eastAsia="de-DE"/>
        </w:rPr>
        <w:t xml:space="preserve"> equal to 1 specifies that the vps_vui( ) syntax structure is present in the VPS</w:t>
      </w:r>
      <w:r w:rsidRPr="007D25B0">
        <w:rPr>
          <w:rFonts w:eastAsia="Batang"/>
          <w:bCs/>
          <w:lang w:val="en-US" w:eastAsia="ko-KR"/>
        </w:rPr>
        <w:t xml:space="preserve">. </w:t>
      </w:r>
      <w:proofErr w:type="gramStart"/>
      <w:r w:rsidRPr="007D25B0">
        <w:rPr>
          <w:lang w:val="en-US"/>
        </w:rPr>
        <w:t>vps_vui_present_flag</w:t>
      </w:r>
      <w:proofErr w:type="gramEnd"/>
      <w:r w:rsidRPr="007D25B0">
        <w:rPr>
          <w:lang w:val="en-US" w:eastAsia="de-DE"/>
        </w:rPr>
        <w:t xml:space="preserve"> equal to 0 specifies that the vps_vui( ) syntax structure is not present in the VPS</w:t>
      </w:r>
      <w:r w:rsidRPr="007D25B0">
        <w:rPr>
          <w:rFonts w:eastAsia="Batang"/>
          <w:bCs/>
          <w:lang w:val="en-US" w:eastAsia="ko-KR"/>
        </w:rPr>
        <w:t>.</w:t>
      </w:r>
    </w:p>
    <w:p w14:paraId="5D080015" w14:textId="77777777" w:rsidR="008B3821" w:rsidRPr="007D25B0" w:rsidRDefault="008B3821" w:rsidP="008B3821">
      <w:pPr>
        <w:pStyle w:val="3N"/>
        <w:rPr>
          <w:lang w:val="en-US"/>
        </w:rPr>
      </w:pPr>
      <w:proofErr w:type="gramStart"/>
      <w:r w:rsidRPr="007D25B0">
        <w:rPr>
          <w:rFonts w:eastAsia="Batang"/>
          <w:b/>
          <w:bCs/>
          <w:lang w:val="en-US" w:eastAsia="ko-KR"/>
        </w:rPr>
        <w:t>vps_vui_alignment_bit_equal_to_one</w:t>
      </w:r>
      <w:proofErr w:type="gramEnd"/>
      <w:r w:rsidRPr="007D25B0">
        <w:rPr>
          <w:bCs/>
          <w:lang w:val="en-US"/>
        </w:rPr>
        <w:t xml:space="preserve"> shall be equal to 1.</w:t>
      </w:r>
    </w:p>
    <w:p w14:paraId="16F81340" w14:textId="77777777" w:rsidR="008B3821" w:rsidRPr="007D25B0" w:rsidRDefault="008B3821" w:rsidP="00A06D35">
      <w:pPr>
        <w:pStyle w:val="3H4"/>
        <w:keepLines w:val="0"/>
        <w:numPr>
          <w:ilvl w:val="5"/>
          <w:numId w:val="39"/>
        </w:numPr>
        <w:tabs>
          <w:tab w:val="num" w:pos="1134"/>
        </w:tabs>
        <w:ind w:left="1134" w:hanging="1134"/>
        <w:rPr>
          <w:lang w:val="en-US"/>
        </w:rPr>
      </w:pPr>
      <w:r w:rsidRPr="007D25B0">
        <w:rPr>
          <w:lang w:val="en-US"/>
        </w:rPr>
        <w:lastRenderedPageBreak/>
        <w:t>Representation format semantics</w:t>
      </w:r>
    </w:p>
    <w:p w14:paraId="46074E20" w14:textId="77777777" w:rsidR="008B3821" w:rsidRPr="007D25B0" w:rsidRDefault="008B3821" w:rsidP="008B3821">
      <w:pPr>
        <w:rPr>
          <w:lang w:val="en-US"/>
        </w:rPr>
      </w:pPr>
      <w:r w:rsidRPr="007D25B0">
        <w:rPr>
          <w:b/>
          <w:lang w:val="en-US"/>
        </w:rPr>
        <w:t>chroma_format_vps_idc</w:t>
      </w:r>
      <w:r w:rsidRPr="007D25B0">
        <w:rPr>
          <w:lang w:val="en-US"/>
        </w:rPr>
        <w:t xml:space="preserve">, </w:t>
      </w:r>
      <w:r w:rsidRPr="007D25B0">
        <w:rPr>
          <w:b/>
          <w:lang w:val="en-US" w:eastAsia="ko-KR"/>
        </w:rPr>
        <w:t>separate_colour_plane_vps_flag</w:t>
      </w:r>
      <w:r w:rsidRPr="007D25B0">
        <w:rPr>
          <w:lang w:val="en-US"/>
        </w:rPr>
        <w:t xml:space="preserve">, </w:t>
      </w:r>
      <w:r w:rsidRPr="007D25B0">
        <w:rPr>
          <w:b/>
          <w:lang w:val="en-US"/>
        </w:rPr>
        <w:t>pic_width_vps_in_luma_samples</w:t>
      </w:r>
      <w:r w:rsidRPr="007D25B0">
        <w:rPr>
          <w:lang w:val="en-US"/>
        </w:rPr>
        <w:t xml:space="preserve">, </w:t>
      </w:r>
      <w:r w:rsidRPr="007D25B0">
        <w:rPr>
          <w:b/>
          <w:lang w:val="en-US"/>
        </w:rPr>
        <w:t>pic_height_vps_in_luma_samples</w:t>
      </w:r>
      <w:r w:rsidRPr="007D25B0">
        <w:rPr>
          <w:lang w:val="en-US"/>
        </w:rPr>
        <w:t xml:space="preserve">, </w:t>
      </w:r>
      <w:r w:rsidRPr="007D25B0">
        <w:rPr>
          <w:b/>
          <w:lang w:val="en-US"/>
        </w:rPr>
        <w:t>bit_depth_vps_luma_minus8</w:t>
      </w:r>
      <w:r w:rsidRPr="007D25B0">
        <w:rPr>
          <w:lang w:val="en-US"/>
        </w:rPr>
        <w:t xml:space="preserve">, and </w:t>
      </w:r>
      <w:r w:rsidRPr="007D25B0">
        <w:rPr>
          <w:b/>
          <w:lang w:val="en-US"/>
        </w:rPr>
        <w:t>bit_depth_vps_chroma_minus8</w:t>
      </w:r>
      <w:r w:rsidRPr="007D25B0">
        <w:rPr>
          <w:lang w:val="en-US"/>
        </w:rPr>
        <w:t xml:space="preserve"> are used for inference of the values of the SPS syntax elements </w:t>
      </w:r>
      <w:r w:rsidRPr="007D25B0">
        <w:rPr>
          <w:lang w:val="en-US" w:eastAsia="ko-KR"/>
        </w:rPr>
        <w:t xml:space="preserve">chroma_format_idc, separate_colour_plane_flag, </w:t>
      </w:r>
      <w:r w:rsidRPr="007D25B0">
        <w:rPr>
          <w:lang w:val="en-US"/>
        </w:rPr>
        <w:t>pic_width_in_luma_samples, pic_height_in_luma_samples, bit_depth_luma_minus8, and bit_depth_chroma_minus8, respectively, for each SPS that refers to the VPS.</w:t>
      </w:r>
    </w:p>
    <w:p w14:paraId="214CED3B" w14:textId="77777777" w:rsidR="008B3821" w:rsidRPr="007D25B0" w:rsidRDefault="008B3821" w:rsidP="008B3821">
      <w:pPr>
        <w:rPr>
          <w:lang w:val="en-US"/>
        </w:rPr>
      </w:pPr>
      <w:r w:rsidRPr="007D25B0">
        <w:rPr>
          <w:lang w:val="en-US"/>
        </w:rPr>
        <w:t xml:space="preserve">For each of these syntax elements, all constraints, if any, </w:t>
      </w:r>
      <w:proofErr w:type="gramStart"/>
      <w:r w:rsidRPr="007D25B0">
        <w:rPr>
          <w:lang w:val="en-US"/>
        </w:rPr>
        <w:t>that apply</w:t>
      </w:r>
      <w:proofErr w:type="gramEnd"/>
      <w:r w:rsidRPr="007D25B0">
        <w:rPr>
          <w:lang w:val="en-US"/>
        </w:rPr>
        <w:t xml:space="preserve"> to the value of the corresponding SPS syntax element also apply.</w:t>
      </w:r>
    </w:p>
    <w:p w14:paraId="1F35AE7A" w14:textId="77777777" w:rsidR="008B3821" w:rsidRPr="007D25B0" w:rsidRDefault="008B3821" w:rsidP="00A06D35">
      <w:pPr>
        <w:pStyle w:val="3H4"/>
        <w:keepLines w:val="0"/>
        <w:numPr>
          <w:ilvl w:val="5"/>
          <w:numId w:val="39"/>
        </w:numPr>
        <w:tabs>
          <w:tab w:val="num" w:pos="1134"/>
        </w:tabs>
        <w:ind w:left="1134" w:hanging="1134"/>
        <w:rPr>
          <w:lang w:val="en-US"/>
        </w:rPr>
      </w:pPr>
      <w:r w:rsidRPr="007D25B0">
        <w:rPr>
          <w:lang w:val="en-US"/>
        </w:rPr>
        <w:t>VPS VUI semantics</w:t>
      </w:r>
    </w:p>
    <w:p w14:paraId="69734114" w14:textId="77777777" w:rsidR="008B3821" w:rsidRPr="007D25B0" w:rsidRDefault="008B3821" w:rsidP="008B3821">
      <w:pPr>
        <w:rPr>
          <w:rFonts w:eastAsia="Batang"/>
          <w:bCs/>
          <w:lang w:val="en-US" w:eastAsia="ko-KR"/>
        </w:rPr>
      </w:pPr>
      <w:proofErr w:type="gramStart"/>
      <w:r w:rsidRPr="007D25B0">
        <w:rPr>
          <w:b/>
          <w:lang w:val="en-US"/>
        </w:rPr>
        <w:t>bit_rate_present_vps_flag</w:t>
      </w:r>
      <w:proofErr w:type="gramEnd"/>
      <w:r w:rsidRPr="007D25B0">
        <w:rPr>
          <w:rFonts w:eastAsia="Batang"/>
          <w:b/>
          <w:bCs/>
          <w:lang w:val="en-US" w:eastAsia="ko-KR"/>
        </w:rPr>
        <w:t xml:space="preserve"> </w:t>
      </w:r>
      <w:r w:rsidRPr="007D25B0">
        <w:rPr>
          <w:rFonts w:eastAsia="Batang"/>
          <w:bCs/>
          <w:lang w:val="en-US" w:eastAsia="ko-KR"/>
        </w:rPr>
        <w:t xml:space="preserve">equal to 1 specifies that the syntax element bit_rate_present_flag[ i ][ j ] is present. </w:t>
      </w:r>
      <w:proofErr w:type="gramStart"/>
      <w:r w:rsidRPr="007D25B0">
        <w:rPr>
          <w:lang w:val="en-US"/>
        </w:rPr>
        <w:t>bit_rate_present_vps_flag</w:t>
      </w:r>
      <w:proofErr w:type="gramEnd"/>
      <w:r w:rsidRPr="007D25B0">
        <w:rPr>
          <w:rFonts w:eastAsia="Batang"/>
          <w:bCs/>
          <w:lang w:val="en-US" w:eastAsia="ko-KR"/>
        </w:rPr>
        <w:t xml:space="preserve"> equal to 0 specifies that the syntax element bit_rate_present_flag[ i ][ j ] is not present.</w:t>
      </w:r>
    </w:p>
    <w:p w14:paraId="05949667" w14:textId="77777777" w:rsidR="008B3821" w:rsidRPr="007D25B0" w:rsidRDefault="008B3821" w:rsidP="008B3821">
      <w:pPr>
        <w:rPr>
          <w:rFonts w:eastAsia="Batang"/>
          <w:bCs/>
          <w:lang w:val="en-US" w:eastAsia="ko-KR"/>
        </w:rPr>
      </w:pPr>
      <w:proofErr w:type="gramStart"/>
      <w:r w:rsidRPr="007D25B0">
        <w:rPr>
          <w:b/>
          <w:lang w:val="en-US"/>
        </w:rPr>
        <w:t>pic_rate_present_vps_flag</w:t>
      </w:r>
      <w:proofErr w:type="gramEnd"/>
      <w:r w:rsidRPr="007D25B0">
        <w:rPr>
          <w:rFonts w:eastAsia="Batang"/>
          <w:b/>
          <w:bCs/>
          <w:lang w:val="en-US" w:eastAsia="ko-KR"/>
        </w:rPr>
        <w:t xml:space="preserve"> </w:t>
      </w:r>
      <w:r w:rsidRPr="007D25B0">
        <w:rPr>
          <w:rFonts w:eastAsia="Batang"/>
          <w:bCs/>
          <w:lang w:val="en-US" w:eastAsia="ko-KR"/>
        </w:rPr>
        <w:t xml:space="preserve">equal to 1 specifies that the syntax element pic_rate_present_flag[ i ][ j ] is present. </w:t>
      </w:r>
      <w:proofErr w:type="gramStart"/>
      <w:r w:rsidRPr="007D25B0">
        <w:rPr>
          <w:rFonts w:eastAsia="Batang"/>
          <w:bCs/>
          <w:lang w:val="en-US" w:eastAsia="ko-KR"/>
        </w:rPr>
        <w:t>pic</w:t>
      </w:r>
      <w:r w:rsidRPr="007D25B0">
        <w:rPr>
          <w:lang w:val="en-US"/>
        </w:rPr>
        <w:t>_rate_present_vps_flag</w:t>
      </w:r>
      <w:proofErr w:type="gramEnd"/>
      <w:r w:rsidRPr="007D25B0">
        <w:rPr>
          <w:rFonts w:eastAsia="Batang"/>
          <w:bCs/>
          <w:lang w:val="en-US" w:eastAsia="ko-KR"/>
        </w:rPr>
        <w:t xml:space="preserve"> equal to 0 specifies that the syntax element pic_rate_present_flag[ i ][ j ] is not present.</w:t>
      </w:r>
    </w:p>
    <w:p w14:paraId="305AA3BE" w14:textId="77777777" w:rsidR="008B3821" w:rsidRPr="007D25B0" w:rsidRDefault="008B3821" w:rsidP="008B3821">
      <w:pPr>
        <w:rPr>
          <w:bCs/>
          <w:lang w:val="en-US"/>
        </w:rPr>
      </w:pPr>
      <w:r w:rsidRPr="007D25B0">
        <w:rPr>
          <w:b/>
          <w:bCs/>
          <w:lang w:val="en-US"/>
        </w:rPr>
        <w:t>bit_rate_present_flag</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1 specifies that the bit rate information for the j-th subset of the i-th layer set is present. bit_rate_present_flag</w:t>
      </w:r>
      <w:proofErr w:type="gramStart"/>
      <w:r w:rsidRPr="007D25B0">
        <w:rPr>
          <w:bCs/>
          <w:lang w:val="en-US"/>
        </w:rPr>
        <w:t>[ i</w:t>
      </w:r>
      <w:proofErr w:type="gramEnd"/>
      <w:r w:rsidRPr="007D25B0">
        <w:rPr>
          <w:bCs/>
          <w:lang w:val="en-US"/>
        </w:rPr>
        <w:t xml:space="preserve"> ] equal to 0 specifies that the bit rate information for the j-th subset of the i-th layer set is not present. The j-th subset of a layer set is the output of the sub-bitstream extraction process when it is invoked with the layer set, j, and </w:t>
      </w:r>
      <w:r w:rsidRPr="007D25B0">
        <w:rPr>
          <w:lang w:val="en-US"/>
        </w:rPr>
        <w:t>the layer identifier list associated with the layer set as inputs</w:t>
      </w:r>
      <w:r w:rsidRPr="007D25B0">
        <w:rPr>
          <w:bCs/>
          <w:lang w:val="en-US"/>
        </w:rPr>
        <w:t>. When not present, the value of bit_rate_present_flag</w:t>
      </w:r>
      <w:proofErr w:type="gramStart"/>
      <w:r w:rsidRPr="007D25B0">
        <w:rPr>
          <w:bCs/>
          <w:lang w:val="en-US"/>
        </w:rPr>
        <w:t>[ i</w:t>
      </w:r>
      <w:proofErr w:type="gramEnd"/>
      <w:r w:rsidRPr="007D25B0">
        <w:rPr>
          <w:bCs/>
          <w:lang w:val="en-US"/>
        </w:rPr>
        <w:t> ][ j ] is inferred to be equal to 0.</w:t>
      </w:r>
    </w:p>
    <w:p w14:paraId="20487DF3" w14:textId="77777777" w:rsidR="008B3821" w:rsidRPr="007D25B0" w:rsidRDefault="008B3821" w:rsidP="008B3821">
      <w:pPr>
        <w:rPr>
          <w:bCs/>
          <w:lang w:val="en-US"/>
        </w:rPr>
      </w:pPr>
      <w:r w:rsidRPr="007D25B0">
        <w:rPr>
          <w:b/>
          <w:bCs/>
          <w:lang w:val="en-US"/>
        </w:rPr>
        <w:t>pic_rate_present_flag</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1 specifies that picture rate information for the j-th subset of the i-th layer set is present. pic_rate_present_flag</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0 specifies that picture rate information for the j-th subset of the i-th layer set is not present. When not present, the value of pic_rate_present_flag</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is inferred to be equal to 0.</w:t>
      </w:r>
    </w:p>
    <w:p w14:paraId="1814A986" w14:textId="77777777" w:rsidR="008B3821" w:rsidRPr="007D25B0" w:rsidRDefault="008B3821" w:rsidP="008B3821">
      <w:pPr>
        <w:rPr>
          <w:bCs/>
          <w:lang w:val="en-US"/>
        </w:rPr>
      </w:pPr>
      <w:r w:rsidRPr="007D25B0">
        <w:rPr>
          <w:b/>
          <w:bCs/>
          <w:lang w:val="en-US"/>
        </w:rPr>
        <w:t>avg_bit_rate</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indicates the average bit rate of the j-th subset of the i-th layer set, in bits per second. The value is given by </w:t>
      </w:r>
      <w:proofErr w:type="gramStart"/>
      <w:r w:rsidRPr="007D25B0">
        <w:rPr>
          <w:bCs/>
          <w:lang w:val="en-US"/>
        </w:rPr>
        <w:t>BitRateBPS(</w:t>
      </w:r>
      <w:proofErr w:type="gramEnd"/>
      <w:r w:rsidRPr="007D25B0">
        <w:rPr>
          <w:bCs/>
          <w:lang w:val="en-US"/>
        </w:rPr>
        <w:t> avg_bit_rate[ i ]</w:t>
      </w:r>
      <w:r w:rsidRPr="007D25B0">
        <w:rPr>
          <w:rFonts w:eastAsia="Batang"/>
          <w:bCs/>
          <w:lang w:val="en-US" w:eastAsia="ko-KR"/>
        </w:rPr>
        <w:t>[ j ]</w:t>
      </w:r>
      <w:r w:rsidRPr="007D25B0">
        <w:rPr>
          <w:bCs/>
          <w:lang w:val="en-US"/>
        </w:rPr>
        <w:t> ) with the function BitRateBPS( ) being specified as follows:</w:t>
      </w:r>
    </w:p>
    <w:p w14:paraId="6BB82FC7" w14:textId="77777777" w:rsidR="008B3821" w:rsidRPr="007D25B0" w:rsidRDefault="008B3821" w:rsidP="008B3821">
      <w:pPr>
        <w:tabs>
          <w:tab w:val="center" w:pos="4849"/>
          <w:tab w:val="right" w:pos="9700"/>
        </w:tabs>
        <w:spacing w:before="193" w:after="240"/>
        <w:ind w:left="720"/>
        <w:rPr>
          <w:bCs/>
          <w:lang w:val="de-DE"/>
        </w:rPr>
      </w:pPr>
      <w:r w:rsidRPr="007D25B0">
        <w:rPr>
          <w:bCs/>
          <w:lang w:val="de-DE"/>
        </w:rPr>
        <w:t>BitRateBPS( x ) = ( x &amp; ( 2</w:t>
      </w:r>
      <w:r w:rsidRPr="007D25B0">
        <w:rPr>
          <w:bCs/>
          <w:vertAlign w:val="superscript"/>
          <w:lang w:val="de-DE"/>
        </w:rPr>
        <w:t>14</w:t>
      </w:r>
      <w:r w:rsidRPr="007D25B0">
        <w:rPr>
          <w:bCs/>
          <w:lang w:val="de-DE"/>
        </w:rPr>
        <w:t> − 1 ) ) * 10</w:t>
      </w:r>
      <w:r w:rsidRPr="007D25B0">
        <w:rPr>
          <w:bCs/>
          <w:vertAlign w:val="superscript"/>
          <w:lang w:val="de-DE"/>
        </w:rPr>
        <w:t>( 2 + ( x  &gt;&gt;  14 ) )</w:t>
      </w:r>
      <w:r w:rsidRPr="007D25B0">
        <w:rPr>
          <w:bCs/>
          <w:lang w:val="de-DE"/>
        </w:rPr>
        <w:tab/>
        <w:t>(F</w:t>
      </w:r>
      <w:r w:rsidRPr="007D25B0">
        <w:rPr>
          <w:lang w:val="de-DE"/>
        </w:rPr>
        <w:noBreakHyphen/>
      </w:r>
      <w:r w:rsidR="0074750D" w:rsidRPr="007D25B0">
        <w:rPr>
          <w:lang w:val="en-US"/>
        </w:rPr>
        <w:fldChar w:fldCharType="begin"/>
      </w:r>
      <w:r w:rsidRPr="007D25B0">
        <w:rPr>
          <w:lang w:val="de-DE"/>
        </w:rPr>
        <w:instrText xml:space="preserve"> SEQ Equation \* ARABIC </w:instrText>
      </w:r>
      <w:r w:rsidR="0074750D" w:rsidRPr="007D25B0">
        <w:rPr>
          <w:lang w:val="en-US"/>
        </w:rPr>
        <w:fldChar w:fldCharType="separate"/>
      </w:r>
      <w:r w:rsidRPr="007D25B0">
        <w:rPr>
          <w:noProof/>
          <w:lang w:val="de-DE"/>
        </w:rPr>
        <w:t>2</w:t>
      </w:r>
      <w:r w:rsidR="0074750D" w:rsidRPr="007D25B0">
        <w:rPr>
          <w:lang w:val="en-US"/>
        </w:rPr>
        <w:fldChar w:fldCharType="end"/>
      </w:r>
      <w:r w:rsidRPr="007D25B0">
        <w:rPr>
          <w:bCs/>
          <w:lang w:val="de-DE"/>
        </w:rPr>
        <w:t>)</w:t>
      </w:r>
    </w:p>
    <w:p w14:paraId="140DC4AE" w14:textId="77777777" w:rsidR="008B3821" w:rsidRPr="007D25B0" w:rsidRDefault="008B3821" w:rsidP="008B3821">
      <w:pPr>
        <w:rPr>
          <w:bCs/>
          <w:lang w:val="en-US"/>
        </w:rPr>
      </w:pPr>
      <w:r w:rsidRPr="007D25B0">
        <w:rPr>
          <w:bCs/>
          <w:lang w:val="en-US"/>
        </w:rPr>
        <w:t xml:space="preserve">The average bit rate is derived according to the access unit removal time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In the following, bTotal is the number of bits in all NAL units of the j-th subset of the i-th layer set, t</w:t>
      </w:r>
      <w:r w:rsidRPr="007D25B0">
        <w:rPr>
          <w:bCs/>
          <w:vertAlign w:val="subscript"/>
          <w:lang w:val="en-US"/>
        </w:rPr>
        <w:t>1</w:t>
      </w:r>
      <w:r w:rsidRPr="007D25B0">
        <w:rPr>
          <w:bCs/>
          <w:lang w:val="en-US"/>
        </w:rPr>
        <w:t xml:space="preserve"> is the removal time (in seconds) of the first access unit to which the VPS applies, and t</w:t>
      </w:r>
      <w:r w:rsidRPr="007D25B0">
        <w:rPr>
          <w:bCs/>
          <w:vertAlign w:val="subscript"/>
          <w:lang w:val="en-US"/>
        </w:rPr>
        <w:t>2</w:t>
      </w:r>
      <w:r w:rsidRPr="007D25B0">
        <w:rPr>
          <w:bCs/>
          <w:lang w:val="en-US"/>
        </w:rPr>
        <w:t xml:space="preserve"> is the removal time (in seconds) of the last access unit (in decoding order) to which the VPS applies. With x specifying the value of avg_bit_rate</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the following applies:</w:t>
      </w:r>
    </w:p>
    <w:p w14:paraId="6F3F0387" w14:textId="77777777" w:rsidR="008B3821" w:rsidRPr="007D25B0" w:rsidRDefault="008B3821" w:rsidP="008B3821">
      <w:pPr>
        <w:pStyle w:val="enumlev1"/>
        <w:ind w:left="397"/>
        <w:rPr>
          <w:bCs/>
          <w:lang w:val="en-US"/>
        </w:rPr>
      </w:pPr>
      <w:r w:rsidRPr="007D25B0">
        <w:rPr>
          <w:bCs/>
          <w:lang w:val="en-US"/>
        </w:rPr>
        <w:t>–</w:t>
      </w:r>
      <w:r w:rsidRPr="007D25B0">
        <w:rPr>
          <w:bCs/>
          <w:lang w:val="en-US"/>
        </w:rPr>
        <w:tab/>
        <w:t>If t</w:t>
      </w:r>
      <w:r w:rsidRPr="007D25B0">
        <w:rPr>
          <w:bCs/>
          <w:vertAlign w:val="subscript"/>
          <w:lang w:val="en-US"/>
        </w:rPr>
        <w:t>1</w:t>
      </w:r>
      <w:r w:rsidRPr="007D25B0">
        <w:rPr>
          <w:bCs/>
          <w:lang w:val="en-US"/>
        </w:rPr>
        <w:t xml:space="preserve"> is not equal to t</w:t>
      </w:r>
      <w:r w:rsidRPr="007D25B0">
        <w:rPr>
          <w:bCs/>
          <w:vertAlign w:val="subscript"/>
          <w:lang w:val="en-US"/>
        </w:rPr>
        <w:t>2</w:t>
      </w:r>
      <w:r w:rsidRPr="007D25B0">
        <w:rPr>
          <w:bCs/>
          <w:lang w:val="en-US"/>
        </w:rPr>
        <w:t>, the following condition shall be true:</w:t>
      </w:r>
    </w:p>
    <w:p w14:paraId="5F773459" w14:textId="77777777" w:rsidR="008B3821" w:rsidRPr="007D25B0" w:rsidRDefault="008B3821" w:rsidP="008B3821">
      <w:pPr>
        <w:tabs>
          <w:tab w:val="center" w:pos="4849"/>
          <w:tab w:val="right" w:pos="9700"/>
        </w:tabs>
        <w:spacing w:before="193" w:after="240"/>
        <w:ind w:left="720"/>
        <w:rPr>
          <w:bCs/>
          <w:lang w:val="en-US"/>
        </w:rPr>
      </w:pPr>
      <w:proofErr w:type="gramStart"/>
      <w:r w:rsidRPr="007D25B0">
        <w:rPr>
          <w:bCs/>
          <w:lang w:val="en-US"/>
        </w:rPr>
        <w:t>( x</w:t>
      </w:r>
      <w:proofErr w:type="gramEnd"/>
      <w:r w:rsidRPr="007D25B0">
        <w:rPr>
          <w:bCs/>
          <w:lang w:val="en-US"/>
        </w:rPr>
        <w:t xml:space="preserve"> &amp; ( 2</w:t>
      </w:r>
      <w:r w:rsidRPr="007D25B0">
        <w:rPr>
          <w:bCs/>
          <w:vertAlign w:val="superscript"/>
          <w:lang w:val="en-US"/>
        </w:rPr>
        <w:t>14</w:t>
      </w:r>
      <w:r w:rsidRPr="007D25B0">
        <w:rPr>
          <w:bCs/>
          <w:lang w:val="en-US"/>
        </w:rPr>
        <w:t> − 1 ) )  = =  Round( bTotal ÷ ( ( t</w:t>
      </w:r>
      <w:r w:rsidRPr="007D25B0">
        <w:rPr>
          <w:bCs/>
          <w:vertAlign w:val="subscript"/>
          <w:lang w:val="en-US"/>
        </w:rPr>
        <w:t>2</w:t>
      </w:r>
      <w:r w:rsidRPr="007D25B0">
        <w:rPr>
          <w:bCs/>
          <w:lang w:val="en-US"/>
        </w:rPr>
        <w:t> − t</w:t>
      </w:r>
      <w:r w:rsidRPr="007D25B0">
        <w:rPr>
          <w:bCs/>
          <w:vertAlign w:val="subscript"/>
          <w:lang w:val="en-US"/>
        </w:rPr>
        <w:t>1</w:t>
      </w:r>
      <w:r w:rsidRPr="007D25B0">
        <w:rPr>
          <w:bCs/>
          <w:lang w:val="en-US"/>
        </w:rPr>
        <w:t> ) * 10</w:t>
      </w:r>
      <w:r w:rsidRPr="007D25B0">
        <w:rPr>
          <w:bCs/>
          <w:vertAlign w:val="superscript"/>
          <w:lang w:val="en-US"/>
        </w:rPr>
        <w:t>( 2 + ( x  &gt;&gt;  14 ) )</w:t>
      </w:r>
      <w:r w:rsidRPr="007D25B0">
        <w:rPr>
          <w:bCs/>
          <w:lang w:val="en-US"/>
        </w:rPr>
        <w:t>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3</w:t>
      </w:r>
      <w:r w:rsidR="0074750D" w:rsidRPr="007D25B0">
        <w:rPr>
          <w:lang w:val="en-US"/>
        </w:rPr>
        <w:fldChar w:fldCharType="end"/>
      </w:r>
      <w:r w:rsidRPr="007D25B0">
        <w:rPr>
          <w:bCs/>
          <w:lang w:val="en-US"/>
        </w:rPr>
        <w:t>)</w:t>
      </w:r>
    </w:p>
    <w:p w14:paraId="7B202028" w14:textId="77777777" w:rsidR="008B3821" w:rsidRPr="007D25B0" w:rsidRDefault="008B3821" w:rsidP="008B3821">
      <w:pPr>
        <w:pStyle w:val="enumlev1"/>
        <w:ind w:left="397"/>
        <w:rPr>
          <w:bCs/>
          <w:lang w:val="en-US"/>
        </w:rPr>
      </w:pPr>
      <w:r w:rsidRPr="007D25B0">
        <w:rPr>
          <w:bCs/>
          <w:lang w:val="en-US"/>
        </w:rPr>
        <w:t>–</w:t>
      </w:r>
      <w:r w:rsidRPr="007D25B0">
        <w:rPr>
          <w:bCs/>
          <w:lang w:val="en-US"/>
        </w:rPr>
        <w:tab/>
        <w:t>Otherwise (t</w:t>
      </w:r>
      <w:r w:rsidRPr="007D25B0">
        <w:rPr>
          <w:bCs/>
          <w:vertAlign w:val="subscript"/>
          <w:lang w:val="en-US"/>
        </w:rPr>
        <w:t>1</w:t>
      </w:r>
      <w:r w:rsidRPr="007D25B0">
        <w:rPr>
          <w:bCs/>
          <w:lang w:val="en-US"/>
        </w:rPr>
        <w:t xml:space="preserve"> is equal to t</w:t>
      </w:r>
      <w:r w:rsidRPr="007D25B0">
        <w:rPr>
          <w:bCs/>
          <w:vertAlign w:val="subscript"/>
          <w:lang w:val="en-US"/>
        </w:rPr>
        <w:t>2</w:t>
      </w:r>
      <w:r w:rsidRPr="007D25B0">
        <w:rPr>
          <w:bCs/>
          <w:lang w:val="en-US"/>
        </w:rPr>
        <w:t>), the following condition shall be true:</w:t>
      </w:r>
    </w:p>
    <w:p w14:paraId="1A7E98F7" w14:textId="77777777" w:rsidR="008B3821" w:rsidRPr="007D25B0" w:rsidRDefault="008B3821" w:rsidP="008B3821">
      <w:pPr>
        <w:tabs>
          <w:tab w:val="center" w:pos="4849"/>
          <w:tab w:val="right" w:pos="9700"/>
        </w:tabs>
        <w:spacing w:before="193" w:after="240"/>
        <w:ind w:left="720"/>
        <w:rPr>
          <w:bCs/>
          <w:lang w:val="en-US"/>
        </w:rPr>
      </w:pPr>
      <w:proofErr w:type="gramStart"/>
      <w:r w:rsidRPr="007D25B0">
        <w:rPr>
          <w:bCs/>
          <w:lang w:val="en-US"/>
        </w:rPr>
        <w:t>( x</w:t>
      </w:r>
      <w:proofErr w:type="gramEnd"/>
      <w:r w:rsidRPr="007D25B0">
        <w:rPr>
          <w:bCs/>
          <w:lang w:val="en-US"/>
        </w:rPr>
        <w:t xml:space="preserve"> &amp; ( 2</w:t>
      </w:r>
      <w:r w:rsidRPr="007D25B0">
        <w:rPr>
          <w:bCs/>
          <w:vertAlign w:val="superscript"/>
          <w:lang w:val="en-US"/>
        </w:rPr>
        <w:t>14</w:t>
      </w:r>
      <w:r w:rsidRPr="007D25B0">
        <w:rPr>
          <w:bCs/>
          <w:lang w:val="en-US"/>
        </w:rPr>
        <w:t> − 1 ) )  = </w:t>
      </w:r>
      <w:proofErr w:type="gramStart"/>
      <w:r w:rsidRPr="007D25B0">
        <w:rPr>
          <w:bCs/>
          <w:lang w:val="en-US"/>
        </w:rPr>
        <w:t>=  0</w:t>
      </w:r>
      <w:proofErr w:type="gramEnd"/>
      <w:r w:rsidRPr="007D25B0">
        <w:rPr>
          <w:bCs/>
          <w:lang w:val="en-US"/>
        </w:rPr>
        <w:tab/>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4</w:t>
      </w:r>
      <w:r w:rsidR="0074750D" w:rsidRPr="007D25B0">
        <w:rPr>
          <w:lang w:val="en-US"/>
        </w:rPr>
        <w:fldChar w:fldCharType="end"/>
      </w:r>
      <w:r w:rsidRPr="007D25B0">
        <w:rPr>
          <w:bCs/>
          <w:lang w:val="en-US"/>
        </w:rPr>
        <w:t>)</w:t>
      </w:r>
    </w:p>
    <w:p w14:paraId="05BF0DEE" w14:textId="77777777" w:rsidR="008B3821" w:rsidRPr="007D25B0" w:rsidRDefault="008B3821" w:rsidP="008B3821">
      <w:pPr>
        <w:rPr>
          <w:bCs/>
          <w:lang w:val="en-US"/>
        </w:rPr>
      </w:pPr>
      <w:r w:rsidRPr="007D25B0">
        <w:rPr>
          <w:b/>
          <w:bCs/>
          <w:lang w:val="en-US"/>
        </w:rPr>
        <w:t>max_bit_rate_layer</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indicates an upper bound for the bit rate of the j-th subset of the i-th layer set in any one-second time window of access unit removal time as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xml:space="preserve">. The upper bound for the bit rate in bits per second is given by </w:t>
      </w:r>
      <w:proofErr w:type="gramStart"/>
      <w:r w:rsidRPr="007D25B0">
        <w:rPr>
          <w:bCs/>
          <w:lang w:val="en-US"/>
        </w:rPr>
        <w:t>BitRateBPS(</w:t>
      </w:r>
      <w:proofErr w:type="gramEnd"/>
      <w:r w:rsidRPr="007D25B0">
        <w:rPr>
          <w:bCs/>
          <w:lang w:val="en-US"/>
        </w:rPr>
        <w:t> max_bit_rate_layer[ i ]</w:t>
      </w:r>
      <w:r w:rsidRPr="007D25B0">
        <w:rPr>
          <w:rFonts w:eastAsia="Batang"/>
          <w:bCs/>
          <w:lang w:val="en-US" w:eastAsia="ko-KR"/>
        </w:rPr>
        <w:t>[ j ]</w:t>
      </w:r>
      <w:r w:rsidRPr="007D25B0">
        <w:rPr>
          <w:bCs/>
          <w:lang w:val="en-US"/>
        </w:rPr>
        <w:t xml:space="preserve"> ). The bit rate values are derived according to the access unit removal time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In the following, t</w:t>
      </w:r>
      <w:r w:rsidRPr="007D25B0">
        <w:rPr>
          <w:bCs/>
          <w:vertAlign w:val="subscript"/>
          <w:lang w:val="en-US"/>
        </w:rPr>
        <w:t>1</w:t>
      </w:r>
      <w:r w:rsidRPr="007D25B0">
        <w:rPr>
          <w:bCs/>
          <w:lang w:val="en-US"/>
        </w:rPr>
        <w:t xml:space="preserve"> is any point in time (in seconds), t</w:t>
      </w:r>
      <w:r w:rsidRPr="007D25B0">
        <w:rPr>
          <w:bCs/>
          <w:vertAlign w:val="subscript"/>
          <w:lang w:val="en-US"/>
        </w:rPr>
        <w:t>2</w:t>
      </w:r>
      <w:r w:rsidRPr="007D25B0">
        <w:rPr>
          <w:bCs/>
          <w:lang w:val="en-US"/>
        </w:rPr>
        <w:t xml:space="preserve"> is set equal to t</w:t>
      </w:r>
      <w:r w:rsidRPr="007D25B0">
        <w:rPr>
          <w:bCs/>
          <w:vertAlign w:val="subscript"/>
          <w:lang w:val="en-US"/>
        </w:rPr>
        <w:t>1</w:t>
      </w:r>
      <w:r w:rsidRPr="007D25B0">
        <w:rPr>
          <w:bCs/>
          <w:lang w:val="en-US"/>
        </w:rPr>
        <w:t> + 1 ÷ 100, and bTotal is the number of bits in all NAL units of access units with a removal time greater than or equal to t</w:t>
      </w:r>
      <w:r w:rsidRPr="007D25B0">
        <w:rPr>
          <w:bCs/>
          <w:vertAlign w:val="subscript"/>
          <w:lang w:val="en-US"/>
        </w:rPr>
        <w:t>1</w:t>
      </w:r>
      <w:r w:rsidRPr="007D25B0">
        <w:rPr>
          <w:bCs/>
          <w:lang w:val="en-US"/>
        </w:rPr>
        <w:t xml:space="preserve"> and less than t</w:t>
      </w:r>
      <w:r w:rsidRPr="007D25B0">
        <w:rPr>
          <w:bCs/>
          <w:vertAlign w:val="subscript"/>
          <w:lang w:val="en-US"/>
        </w:rPr>
        <w:t>2</w:t>
      </w:r>
      <w:r w:rsidRPr="007D25B0">
        <w:rPr>
          <w:bCs/>
          <w:lang w:val="en-US"/>
        </w:rPr>
        <w:t>. With x specifying the value of max_bit_rate_layer</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the following condition shall be obeyed for all values of t</w:t>
      </w:r>
      <w:r w:rsidRPr="007D25B0">
        <w:rPr>
          <w:bCs/>
          <w:vertAlign w:val="subscript"/>
          <w:lang w:val="en-US"/>
        </w:rPr>
        <w:t>1</w:t>
      </w:r>
      <w:r w:rsidRPr="007D25B0">
        <w:rPr>
          <w:bCs/>
          <w:lang w:val="en-US"/>
        </w:rPr>
        <w:t>:</w:t>
      </w:r>
    </w:p>
    <w:p w14:paraId="0D8620E8" w14:textId="77777777" w:rsidR="008B3821" w:rsidRPr="007D25B0" w:rsidRDefault="008B3821" w:rsidP="008B3821">
      <w:pPr>
        <w:tabs>
          <w:tab w:val="center" w:pos="4849"/>
          <w:tab w:val="right" w:pos="9700"/>
        </w:tabs>
        <w:spacing w:before="193" w:after="240"/>
        <w:ind w:left="720"/>
        <w:rPr>
          <w:bCs/>
          <w:lang w:val="de-DE"/>
        </w:rPr>
      </w:pPr>
      <w:r w:rsidRPr="007D25B0">
        <w:rPr>
          <w:bCs/>
          <w:lang w:val="de-DE"/>
        </w:rPr>
        <w:t>( x &amp; ( 2</w:t>
      </w:r>
      <w:r w:rsidRPr="007D25B0">
        <w:rPr>
          <w:bCs/>
          <w:vertAlign w:val="superscript"/>
          <w:lang w:val="de-DE"/>
        </w:rPr>
        <w:t>14</w:t>
      </w:r>
      <w:r w:rsidRPr="007D25B0">
        <w:rPr>
          <w:bCs/>
          <w:lang w:val="de-DE"/>
        </w:rPr>
        <w:t> − 1 ) )  &gt;=  bTotal ÷ ( ( t</w:t>
      </w:r>
      <w:r w:rsidRPr="007D25B0">
        <w:rPr>
          <w:bCs/>
          <w:vertAlign w:val="subscript"/>
          <w:lang w:val="de-DE"/>
        </w:rPr>
        <w:t>2</w:t>
      </w:r>
      <w:r w:rsidRPr="007D25B0">
        <w:rPr>
          <w:bCs/>
          <w:lang w:val="de-DE"/>
        </w:rPr>
        <w:t> − t</w:t>
      </w:r>
      <w:r w:rsidRPr="007D25B0">
        <w:rPr>
          <w:bCs/>
          <w:vertAlign w:val="subscript"/>
          <w:lang w:val="de-DE"/>
        </w:rPr>
        <w:t>1</w:t>
      </w:r>
      <w:r w:rsidRPr="007D25B0">
        <w:rPr>
          <w:bCs/>
          <w:lang w:val="de-DE"/>
        </w:rPr>
        <w:t> ) * 10</w:t>
      </w:r>
      <w:r w:rsidRPr="007D25B0">
        <w:rPr>
          <w:bCs/>
          <w:vertAlign w:val="superscript"/>
          <w:lang w:val="de-DE"/>
        </w:rPr>
        <w:t>( 2 + ( x  &gt;&gt;  14 ) )</w:t>
      </w:r>
      <w:r w:rsidRPr="007D25B0">
        <w:rPr>
          <w:bCs/>
          <w:lang w:val="de-DE"/>
        </w:rPr>
        <w:t> )</w:t>
      </w:r>
      <w:r w:rsidRPr="007D25B0">
        <w:rPr>
          <w:bCs/>
          <w:lang w:val="de-DE"/>
        </w:rPr>
        <w:tab/>
        <w:t>(F</w:t>
      </w:r>
      <w:r w:rsidRPr="007D25B0">
        <w:rPr>
          <w:lang w:val="de-DE"/>
        </w:rPr>
        <w:noBreakHyphen/>
      </w:r>
      <w:r w:rsidR="0074750D" w:rsidRPr="007D25B0">
        <w:rPr>
          <w:lang w:val="en-US"/>
        </w:rPr>
        <w:fldChar w:fldCharType="begin"/>
      </w:r>
      <w:r w:rsidRPr="007D25B0">
        <w:rPr>
          <w:lang w:val="de-DE"/>
        </w:rPr>
        <w:instrText xml:space="preserve"> SEQ Equation \* ARABIC </w:instrText>
      </w:r>
      <w:r w:rsidR="0074750D" w:rsidRPr="007D25B0">
        <w:rPr>
          <w:lang w:val="en-US"/>
        </w:rPr>
        <w:fldChar w:fldCharType="separate"/>
      </w:r>
      <w:r w:rsidRPr="007D25B0">
        <w:rPr>
          <w:noProof/>
          <w:lang w:val="de-DE"/>
        </w:rPr>
        <w:t>5</w:t>
      </w:r>
      <w:r w:rsidR="0074750D" w:rsidRPr="007D25B0">
        <w:rPr>
          <w:lang w:val="en-US"/>
        </w:rPr>
        <w:fldChar w:fldCharType="end"/>
      </w:r>
      <w:r w:rsidRPr="007D25B0">
        <w:rPr>
          <w:bCs/>
          <w:lang w:val="de-DE"/>
        </w:rPr>
        <w:t>)</w:t>
      </w:r>
    </w:p>
    <w:p w14:paraId="6DA915A8" w14:textId="77777777" w:rsidR="008B3821" w:rsidRPr="007D25B0" w:rsidRDefault="008B3821" w:rsidP="008B3821">
      <w:pPr>
        <w:rPr>
          <w:bCs/>
          <w:lang w:val="en-US"/>
        </w:rPr>
      </w:pPr>
      <w:r w:rsidRPr="007D25B0">
        <w:rPr>
          <w:b/>
          <w:bCs/>
          <w:lang w:val="en-US"/>
        </w:rPr>
        <w:t>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7D25B0">
        <w:rPr>
          <w:bCs/>
          <w:vertAlign w:val="subscript"/>
          <w:lang w:val="en-US"/>
        </w:rPr>
        <w:t>1</w:t>
      </w:r>
      <w:r w:rsidRPr="007D25B0">
        <w:rPr>
          <w:bCs/>
          <w:lang w:val="en-US"/>
        </w:rPr>
        <w:t>( tSeg ) is the removal time (in seconds) of the first access unit (in decoding order) of the temporal segment tSeg, t</w:t>
      </w:r>
      <w:r w:rsidRPr="007D25B0">
        <w:rPr>
          <w:bCs/>
          <w:vertAlign w:val="subscript"/>
          <w:lang w:val="en-US"/>
        </w:rPr>
        <w:t>2</w:t>
      </w:r>
      <w:r w:rsidRPr="007D25B0">
        <w:rPr>
          <w:bCs/>
          <w:lang w:val="en-US"/>
        </w:rPr>
        <w:t>( tSeg ) is the removal time (in seconds) of the last access unit (in decoding order) of the temporal segment tSeg, and avgPicRate( tSeg ) is the average picture rate in the temporal segment tSeg, and is specified as follows:</w:t>
      </w:r>
    </w:p>
    <w:p w14:paraId="0AB0C2C6" w14:textId="77777777" w:rsidR="008B3821" w:rsidRPr="007D25B0" w:rsidRDefault="008B3821" w:rsidP="008B3821">
      <w:pPr>
        <w:tabs>
          <w:tab w:val="center" w:pos="4849"/>
          <w:tab w:val="right" w:pos="9700"/>
        </w:tabs>
        <w:spacing w:before="193" w:after="240"/>
        <w:ind w:left="720"/>
        <w:rPr>
          <w:bCs/>
          <w:lang w:val="en-US"/>
        </w:rPr>
      </w:pPr>
      <w:r w:rsidRPr="007D25B0">
        <w:rPr>
          <w:bCs/>
          <w:lang w:val="en-US"/>
        </w:rPr>
        <w:t>avgPicRate( tSeg )  = =  Round( auTotal( tSeg ) * 256 ÷ ( t</w:t>
      </w:r>
      <w:r w:rsidRPr="007D25B0">
        <w:rPr>
          <w:bCs/>
          <w:vertAlign w:val="subscript"/>
          <w:lang w:val="en-US"/>
        </w:rPr>
        <w:t>2</w:t>
      </w:r>
      <w:r w:rsidRPr="007D25B0">
        <w:rPr>
          <w:bCs/>
          <w:lang w:val="en-US"/>
        </w:rPr>
        <w:t>( tSeg ) − t</w:t>
      </w:r>
      <w:r w:rsidRPr="007D25B0">
        <w:rPr>
          <w:bCs/>
          <w:vertAlign w:val="subscript"/>
          <w:lang w:val="en-US"/>
        </w:rPr>
        <w:t>1</w:t>
      </w:r>
      <w:r w:rsidRPr="007D25B0">
        <w:rPr>
          <w:bCs/>
          <w:lang w:val="en-US"/>
        </w:rPr>
        <w:t>( tSeg )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6</w:t>
      </w:r>
      <w:r w:rsidR="0074750D" w:rsidRPr="007D25B0">
        <w:rPr>
          <w:lang w:val="en-US"/>
        </w:rPr>
        <w:fldChar w:fldCharType="end"/>
      </w:r>
      <w:r w:rsidRPr="007D25B0">
        <w:rPr>
          <w:bCs/>
          <w:lang w:val="en-US"/>
        </w:rPr>
        <w:t>)</w:t>
      </w:r>
    </w:p>
    <w:p w14:paraId="3A2CD942" w14:textId="77777777" w:rsidR="008B3821" w:rsidRPr="007D25B0" w:rsidRDefault="008B3821" w:rsidP="008B3821">
      <w:pPr>
        <w:rPr>
          <w:bCs/>
          <w:lang w:val="en-US"/>
        </w:rPr>
      </w:pPr>
      <w:r w:rsidRPr="007D25B0">
        <w:rPr>
          <w:bCs/>
          <w:lang w:val="en-US"/>
        </w:rPr>
        <w:t xml:space="preserve">If the j-th subset of the i-th layer set only contains one or two access units or the value of </w:t>
      </w:r>
      <w:proofErr w:type="gramStart"/>
      <w:r w:rsidRPr="007D25B0">
        <w:rPr>
          <w:bCs/>
          <w:lang w:val="en-US"/>
        </w:rPr>
        <w:t>avgPicRate(</w:t>
      </w:r>
      <w:proofErr w:type="gramEnd"/>
      <w:r w:rsidRPr="007D25B0">
        <w:rPr>
          <w:bCs/>
          <w:lang w:val="en-US"/>
        </w:rPr>
        <w:t> tSeg ) is constant over all the temporal segments, the picture rate is constant; otherwise, the picture rate is not constant.</w:t>
      </w:r>
    </w:p>
    <w:p w14:paraId="65977CB6" w14:textId="77777777" w:rsidR="008B3821" w:rsidRPr="007D25B0" w:rsidRDefault="008B3821" w:rsidP="008B3821">
      <w:pPr>
        <w:rPr>
          <w:bCs/>
          <w:lang w:val="en-US"/>
        </w:rPr>
      </w:pPr>
      <w:r w:rsidRPr="007D25B0">
        <w:rPr>
          <w:bCs/>
          <w:lang w:val="en-US"/>
        </w:rPr>
        <w:lastRenderedPageBreak/>
        <w:t>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0 indicates that the picture rate of the j-th subset of the i-th layer set is not constant. 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1 indicates that the picture rate of the j-th subset of the i-th layer set is constant. 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2 indicates that the picture rate of the j-th subset of the i-th layer set may or may not be constant. The value of 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shall be in the range of 0 to 2, inclusive.</w:t>
      </w:r>
    </w:p>
    <w:p w14:paraId="7F9833BF" w14:textId="77777777" w:rsidR="008B3821" w:rsidRPr="007D25B0" w:rsidRDefault="008B3821" w:rsidP="008B3821">
      <w:pPr>
        <w:rPr>
          <w:bCs/>
          <w:lang w:val="en-US"/>
        </w:rPr>
      </w:pPr>
      <w:r w:rsidRPr="007D25B0">
        <w:rPr>
          <w:b/>
          <w:bCs/>
          <w:lang w:val="en-US"/>
        </w:rPr>
        <w:t>avg_pic_rate</w:t>
      </w:r>
      <w:proofErr w:type="gramStart"/>
      <w:r w:rsidRPr="007D25B0">
        <w:rPr>
          <w:bCs/>
          <w:lang w:val="en-US"/>
        </w:rPr>
        <w:t>[ i</w:t>
      </w:r>
      <w:proofErr w:type="gramEnd"/>
      <w:r w:rsidRPr="007D25B0">
        <w:rPr>
          <w:bCs/>
          <w:lang w:val="en-US"/>
        </w:rPr>
        <w:t> ] indicates the average picture rate, in units of picture per 256 seconds, of the j-th subset of the layer set. With auTotal being the number of access units in the j-th subset of the i-th layer set, t</w:t>
      </w:r>
      <w:r w:rsidRPr="007D25B0">
        <w:rPr>
          <w:bCs/>
          <w:vertAlign w:val="subscript"/>
          <w:lang w:val="en-US"/>
        </w:rPr>
        <w:t>1</w:t>
      </w:r>
      <w:r w:rsidRPr="007D25B0">
        <w:rPr>
          <w:bCs/>
          <w:lang w:val="en-US"/>
        </w:rPr>
        <w:t xml:space="preserve"> being the removal time (in seconds) of the first access unit to which the VPS applies, and t</w:t>
      </w:r>
      <w:r w:rsidRPr="007D25B0">
        <w:rPr>
          <w:bCs/>
          <w:vertAlign w:val="subscript"/>
          <w:lang w:val="en-US"/>
        </w:rPr>
        <w:t>2</w:t>
      </w:r>
      <w:r w:rsidRPr="007D25B0">
        <w:rPr>
          <w:bCs/>
          <w:lang w:val="en-US"/>
        </w:rPr>
        <w:t xml:space="preserve"> being the removal time (in seconds) of the last access unit (in decoding order) to which the VPS applies, the following applies:</w:t>
      </w:r>
    </w:p>
    <w:p w14:paraId="0D061A3B" w14:textId="77777777" w:rsidR="008B3821" w:rsidRPr="007D25B0" w:rsidRDefault="008B3821" w:rsidP="008B3821">
      <w:pPr>
        <w:pStyle w:val="enumlev1"/>
        <w:ind w:left="397"/>
        <w:rPr>
          <w:bCs/>
          <w:lang w:val="en-US"/>
        </w:rPr>
      </w:pPr>
      <w:r w:rsidRPr="007D25B0">
        <w:rPr>
          <w:bCs/>
          <w:lang w:val="en-US"/>
        </w:rPr>
        <w:t>–</w:t>
      </w:r>
      <w:r w:rsidRPr="007D25B0">
        <w:rPr>
          <w:bCs/>
          <w:lang w:val="en-US"/>
        </w:rPr>
        <w:tab/>
        <w:t>If t</w:t>
      </w:r>
      <w:r w:rsidRPr="007D25B0">
        <w:rPr>
          <w:bCs/>
          <w:vertAlign w:val="subscript"/>
          <w:lang w:val="en-US"/>
        </w:rPr>
        <w:t>1</w:t>
      </w:r>
      <w:r w:rsidRPr="007D25B0">
        <w:rPr>
          <w:bCs/>
          <w:lang w:val="en-US"/>
        </w:rPr>
        <w:t xml:space="preserve"> is not equal to t</w:t>
      </w:r>
      <w:r w:rsidRPr="007D25B0">
        <w:rPr>
          <w:bCs/>
          <w:vertAlign w:val="subscript"/>
          <w:lang w:val="en-US"/>
        </w:rPr>
        <w:t>2</w:t>
      </w:r>
      <w:r w:rsidRPr="007D25B0">
        <w:rPr>
          <w:bCs/>
          <w:lang w:val="en-US"/>
        </w:rPr>
        <w:t>, the following condition shall be true:</w:t>
      </w:r>
    </w:p>
    <w:p w14:paraId="3E28F5DE" w14:textId="77777777" w:rsidR="008B3821" w:rsidRPr="007D25B0" w:rsidRDefault="008B3821" w:rsidP="008B3821">
      <w:pPr>
        <w:tabs>
          <w:tab w:val="center" w:pos="4849"/>
          <w:tab w:val="right" w:pos="9700"/>
        </w:tabs>
        <w:spacing w:before="193" w:after="240"/>
        <w:ind w:left="720"/>
        <w:rPr>
          <w:bCs/>
          <w:lang w:val="en-US"/>
        </w:rPr>
      </w:pPr>
      <w:r w:rsidRPr="007D25B0">
        <w:rPr>
          <w:bCs/>
          <w:lang w:val="en-US"/>
        </w:rPr>
        <w:t>avg_pic_rate</w:t>
      </w:r>
      <w:proofErr w:type="gramStart"/>
      <w:r w:rsidRPr="007D25B0">
        <w:rPr>
          <w:bCs/>
          <w:lang w:val="en-US"/>
        </w:rPr>
        <w:t>[ i</w:t>
      </w:r>
      <w:proofErr w:type="gramEnd"/>
      <w:r w:rsidRPr="007D25B0">
        <w:rPr>
          <w:bCs/>
          <w:lang w:val="en-US"/>
        </w:rPr>
        <w:t> ]  = =  Round( auTotal * 256 ÷ ( t</w:t>
      </w:r>
      <w:r w:rsidRPr="007D25B0">
        <w:rPr>
          <w:bCs/>
          <w:vertAlign w:val="subscript"/>
          <w:lang w:val="en-US"/>
        </w:rPr>
        <w:t>2</w:t>
      </w:r>
      <w:r w:rsidRPr="007D25B0">
        <w:rPr>
          <w:bCs/>
          <w:lang w:val="en-US"/>
        </w:rPr>
        <w:t> − t</w:t>
      </w:r>
      <w:r w:rsidRPr="007D25B0">
        <w:rPr>
          <w:bCs/>
          <w:vertAlign w:val="subscript"/>
          <w:lang w:val="en-US"/>
        </w:rPr>
        <w:t>1</w:t>
      </w:r>
      <w:r w:rsidRPr="007D25B0">
        <w:rPr>
          <w:bCs/>
          <w:lang w:val="en-US"/>
        </w:rPr>
        <w:t>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7</w:t>
      </w:r>
      <w:r w:rsidR="0074750D" w:rsidRPr="007D25B0">
        <w:rPr>
          <w:lang w:val="en-US"/>
        </w:rPr>
        <w:fldChar w:fldCharType="end"/>
      </w:r>
      <w:r w:rsidRPr="007D25B0">
        <w:rPr>
          <w:bCs/>
          <w:lang w:val="en-US"/>
        </w:rPr>
        <w:t>)</w:t>
      </w:r>
    </w:p>
    <w:p w14:paraId="446D1479" w14:textId="77777777" w:rsidR="008B3821" w:rsidRPr="007D25B0" w:rsidRDefault="008B3821" w:rsidP="008B3821">
      <w:pPr>
        <w:pStyle w:val="enumlev1"/>
        <w:ind w:left="397"/>
        <w:rPr>
          <w:bCs/>
          <w:lang w:val="en-US"/>
        </w:rPr>
      </w:pPr>
      <w:r w:rsidRPr="007D25B0">
        <w:rPr>
          <w:bCs/>
          <w:lang w:val="en-US"/>
        </w:rPr>
        <w:t>–</w:t>
      </w:r>
      <w:r w:rsidRPr="007D25B0">
        <w:rPr>
          <w:bCs/>
          <w:lang w:val="en-US"/>
        </w:rPr>
        <w:tab/>
        <w:t>Otherwise (t</w:t>
      </w:r>
      <w:r w:rsidRPr="007D25B0">
        <w:rPr>
          <w:bCs/>
          <w:vertAlign w:val="subscript"/>
          <w:lang w:val="en-US"/>
        </w:rPr>
        <w:t>1</w:t>
      </w:r>
      <w:r w:rsidRPr="007D25B0">
        <w:rPr>
          <w:bCs/>
          <w:lang w:val="en-US"/>
        </w:rPr>
        <w:t xml:space="preserve"> is equal to t</w:t>
      </w:r>
      <w:r w:rsidRPr="007D25B0">
        <w:rPr>
          <w:bCs/>
          <w:vertAlign w:val="subscript"/>
          <w:lang w:val="en-US"/>
        </w:rPr>
        <w:t>2</w:t>
      </w:r>
      <w:r w:rsidRPr="007D25B0">
        <w:rPr>
          <w:bCs/>
          <w:lang w:val="en-US"/>
        </w:rPr>
        <w:t>), the following condition shall be true:</w:t>
      </w:r>
    </w:p>
    <w:p w14:paraId="27B74318" w14:textId="77777777" w:rsidR="008B3821" w:rsidRPr="007D25B0" w:rsidRDefault="008B3821" w:rsidP="008B3821">
      <w:pPr>
        <w:tabs>
          <w:tab w:val="center" w:pos="4849"/>
          <w:tab w:val="right" w:pos="9700"/>
        </w:tabs>
        <w:spacing w:before="193" w:after="240"/>
        <w:ind w:left="720"/>
        <w:rPr>
          <w:bCs/>
          <w:lang w:val="en-US"/>
        </w:rPr>
      </w:pPr>
      <w:r w:rsidRPr="007D25B0">
        <w:rPr>
          <w:bCs/>
          <w:lang w:val="en-US"/>
        </w:rPr>
        <w:t>avg_pic_rate</w:t>
      </w:r>
      <w:proofErr w:type="gramStart"/>
      <w:r w:rsidRPr="007D25B0">
        <w:rPr>
          <w:bCs/>
          <w:lang w:val="en-US"/>
        </w:rPr>
        <w:t>[ i</w:t>
      </w:r>
      <w:proofErr w:type="gramEnd"/>
      <w:r w:rsidRPr="007D25B0">
        <w:rPr>
          <w:bCs/>
          <w:lang w:val="en-US"/>
        </w:rPr>
        <w:t> ]  = =  0</w:t>
      </w:r>
      <w:r w:rsidRPr="007D25B0">
        <w:rPr>
          <w:bCs/>
          <w:lang w:val="en-US"/>
        </w:rPr>
        <w:tab/>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8</w:t>
      </w:r>
      <w:r w:rsidR="0074750D" w:rsidRPr="007D25B0">
        <w:rPr>
          <w:lang w:val="en-US"/>
        </w:rPr>
        <w:fldChar w:fldCharType="end"/>
      </w:r>
      <w:r w:rsidRPr="007D25B0">
        <w:rPr>
          <w:bCs/>
          <w:lang w:val="en-US"/>
        </w:rPr>
        <w:t>)</w:t>
      </w:r>
    </w:p>
    <w:p w14:paraId="3C95C117" w14:textId="77777777" w:rsidR="008B3821" w:rsidRPr="007D25B0" w:rsidRDefault="008B3821" w:rsidP="008B3821">
      <w:pPr>
        <w:rPr>
          <w:lang w:val="en-US"/>
        </w:rPr>
      </w:pPr>
      <w:r w:rsidRPr="007D25B0">
        <w:rPr>
          <w:b/>
          <w:lang w:val="en-US"/>
        </w:rPr>
        <w:t>tile_boundaries_aligned_flag</w:t>
      </w:r>
      <w:r w:rsidRPr="007D25B0">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7D25B0">
        <w:rPr>
          <w:lang w:val="en-US"/>
        </w:rPr>
        <w:t>tile_boundaries_aligned_flag</w:t>
      </w:r>
      <w:proofErr w:type="gramEnd"/>
      <w:r w:rsidRPr="007D25B0">
        <w:rPr>
          <w:lang w:val="en-US"/>
        </w:rPr>
        <w:t xml:space="preserve"> equal to 0 indicates that such a restriction may or may not apply.</w:t>
      </w:r>
    </w:p>
    <w:p w14:paraId="581D733C" w14:textId="77777777" w:rsidR="008B3821" w:rsidRPr="007D25B0" w:rsidRDefault="008B3821" w:rsidP="008B3821">
      <w:pPr>
        <w:rPr>
          <w:lang w:val="en-US"/>
        </w:rPr>
      </w:pPr>
      <w:proofErr w:type="gramStart"/>
      <w:r w:rsidRPr="007D25B0">
        <w:rPr>
          <w:b/>
          <w:bCs/>
          <w:lang w:val="en-US"/>
        </w:rPr>
        <w:t>ilp_restricted_ref_layers_flag</w:t>
      </w:r>
      <w:proofErr w:type="gramEnd"/>
      <w:r w:rsidRPr="007D25B0">
        <w:rPr>
          <w:lang w:val="en-US"/>
        </w:rPr>
        <w:t xml:space="preserve"> equal to 1 indicates that additional restrictions on inter-layer prediction as specified below apply for each direct reference layer of each layer specified by the VPS. </w:t>
      </w:r>
      <w:proofErr w:type="gramStart"/>
      <w:r w:rsidRPr="007D25B0">
        <w:rPr>
          <w:bCs/>
          <w:lang w:val="en-US"/>
        </w:rPr>
        <w:t>ilp_restricted_ref_layers_flag</w:t>
      </w:r>
      <w:proofErr w:type="gramEnd"/>
      <w:r w:rsidRPr="007D25B0">
        <w:rPr>
          <w:lang w:val="en-US"/>
        </w:rPr>
        <w:t xml:space="preserve"> equal to 0 indicates that additional restrictions on inter-layer prediction may or may not apply.</w:t>
      </w:r>
    </w:p>
    <w:p w14:paraId="7CDAA381" w14:textId="77777777" w:rsidR="008B3821" w:rsidRPr="007D25B0" w:rsidRDefault="008B3821" w:rsidP="008B3821">
      <w:pPr>
        <w:rPr>
          <w:bCs/>
          <w:lang w:val="en-US"/>
        </w:rPr>
      </w:pPr>
      <w:r w:rsidRPr="007D25B0">
        <w:rPr>
          <w:bCs/>
          <w:lang w:val="en-US"/>
        </w:rPr>
        <w:t>The variables refCtbLog2SizeY[ i ][ j ], refPicWidthInCtbsY[ i ][ j ], and refPicHeightInCtbsY[ i ][ j ] are set equal to CtbLog2SizeY, PicWidthInCtbsY, and PicHeightInCtbsY, respectively, of the j-th direct reference layer of the i-th layer.</w:t>
      </w:r>
    </w:p>
    <w:p w14:paraId="6ABF7C7A" w14:textId="77777777" w:rsidR="008B3821" w:rsidRPr="007D25B0" w:rsidRDefault="008B3821" w:rsidP="008B3821">
      <w:pPr>
        <w:rPr>
          <w:bCs/>
          <w:lang w:val="en-US"/>
        </w:rPr>
      </w:pPr>
      <w:r w:rsidRPr="007D25B0">
        <w:rPr>
          <w:b/>
          <w:bCs/>
          <w:lang w:val="en-US"/>
        </w:rPr>
        <w:t>min_spatial_segment_offset_plus1</w:t>
      </w:r>
      <w:r w:rsidRPr="007D25B0">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7D25B0">
        <w:rPr>
          <w:lang w:val="en-US"/>
        </w:rPr>
        <w:t>min_horizontal_ctu_offset_plus1</w:t>
      </w:r>
      <w:r w:rsidRPr="007D25B0">
        <w:rPr>
          <w:bCs/>
          <w:lang w:val="en-US"/>
        </w:rPr>
        <w:t xml:space="preserve">[ i ][ j ], as specified below. </w:t>
      </w:r>
      <w:r w:rsidRPr="007D25B0">
        <w:rPr>
          <w:lang w:val="en-US"/>
        </w:rPr>
        <w:t>The value of min_spatial_segment_offset_plus1</w:t>
      </w:r>
      <w:r w:rsidRPr="007D25B0">
        <w:rPr>
          <w:bCs/>
          <w:lang w:val="en-US"/>
        </w:rPr>
        <w:t>[ i ][ j ]</w:t>
      </w:r>
      <w:r w:rsidRPr="007D25B0">
        <w:rPr>
          <w:lang w:val="en-US"/>
        </w:rPr>
        <w:t xml:space="preserve"> shall be in the range of 0 to refPicWidthInCtbsY</w:t>
      </w:r>
      <w:r w:rsidRPr="007D25B0">
        <w:rPr>
          <w:bCs/>
          <w:lang w:val="en-US"/>
        </w:rPr>
        <w:t>[ i ][ j ] </w:t>
      </w:r>
      <w:r w:rsidRPr="007D25B0">
        <w:rPr>
          <w:lang w:val="en-US"/>
        </w:rPr>
        <w:t>* refPicHeightInCtbsY</w:t>
      </w:r>
      <w:r w:rsidRPr="007D25B0">
        <w:rPr>
          <w:bCs/>
          <w:lang w:val="en-US"/>
        </w:rPr>
        <w:t>[ i ][ j ]</w:t>
      </w:r>
      <w:r w:rsidRPr="007D25B0">
        <w:rPr>
          <w:lang w:val="en-US"/>
        </w:rPr>
        <w:t>, inclusive.</w:t>
      </w:r>
      <w:r w:rsidRPr="007D25B0">
        <w:rPr>
          <w:bCs/>
          <w:lang w:val="en-US"/>
        </w:rPr>
        <w:t xml:space="preserve"> When</w:t>
      </w:r>
      <w:r w:rsidRPr="007D25B0">
        <w:rPr>
          <w:lang w:val="en-US"/>
        </w:rPr>
        <w:t xml:space="preserve"> not present, the value of </w:t>
      </w:r>
      <w:r w:rsidRPr="007D25B0">
        <w:rPr>
          <w:bCs/>
          <w:lang w:val="en-US"/>
        </w:rPr>
        <w:t>min_spatial_segment_offset_</w:t>
      </w:r>
      <w:proofErr w:type="gramStart"/>
      <w:r w:rsidRPr="007D25B0">
        <w:rPr>
          <w:bCs/>
          <w:lang w:val="en-US"/>
        </w:rPr>
        <w:t>plus1</w:t>
      </w:r>
      <w:r w:rsidRPr="007D25B0">
        <w:rPr>
          <w:lang w:val="en-US"/>
        </w:rPr>
        <w:t>[</w:t>
      </w:r>
      <w:proofErr w:type="gramEnd"/>
      <w:r w:rsidRPr="007D25B0">
        <w:rPr>
          <w:lang w:val="en-US"/>
        </w:rPr>
        <w:t> i ]</w:t>
      </w:r>
      <w:r w:rsidRPr="007D25B0">
        <w:rPr>
          <w:bCs/>
          <w:lang w:val="en-US"/>
        </w:rPr>
        <w:t>[ j ]</w:t>
      </w:r>
      <w:r w:rsidRPr="007D25B0">
        <w:rPr>
          <w:lang w:val="en-US"/>
        </w:rPr>
        <w:t xml:space="preserve"> is inferred to be equal to 0.</w:t>
      </w:r>
    </w:p>
    <w:p w14:paraId="4F1754D2" w14:textId="77777777" w:rsidR="008B3821" w:rsidRPr="007D25B0" w:rsidRDefault="008B3821" w:rsidP="008B3821">
      <w:pPr>
        <w:rPr>
          <w:bCs/>
          <w:lang w:val="en-US"/>
        </w:rPr>
      </w:pPr>
      <w:r w:rsidRPr="007D25B0">
        <w:rPr>
          <w:b/>
          <w:bCs/>
          <w:lang w:val="en-US"/>
        </w:rPr>
        <w:t>ctu_based_offset_enabled_flag</w:t>
      </w:r>
      <w:r w:rsidRPr="007D25B0">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7D25B0">
        <w:rPr>
          <w:lang w:val="en-US"/>
        </w:rPr>
        <w:t>horizontal_ctu_offset</w:t>
      </w:r>
      <w:r w:rsidRPr="007D25B0">
        <w:rPr>
          <w:bCs/>
          <w:lang w:val="en-US"/>
        </w:rPr>
        <w:t>_plus1[ i ][ j ] together. ctu_based_offset_enabled_flag</w:t>
      </w:r>
      <w:proofErr w:type="gramStart"/>
      <w:r w:rsidRPr="007D25B0">
        <w:rPr>
          <w:bCs/>
          <w:lang w:val="en-US"/>
        </w:rPr>
        <w:t>[ i</w:t>
      </w:r>
      <w:proofErr w:type="gramEnd"/>
      <w:r w:rsidRPr="007D25B0">
        <w:rPr>
          <w:bCs/>
          <w:lang w:val="en-US"/>
        </w:rPr>
        <w:t>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7D25B0">
        <w:rPr>
          <w:lang w:val="en-US"/>
        </w:rPr>
        <w:t xml:space="preserve"> When not present, the value of ctu_based_offset_enabled_flag</w:t>
      </w:r>
      <w:proofErr w:type="gramStart"/>
      <w:r w:rsidRPr="007D25B0">
        <w:rPr>
          <w:lang w:val="en-US"/>
        </w:rPr>
        <w:t>[ i</w:t>
      </w:r>
      <w:proofErr w:type="gramEnd"/>
      <w:r w:rsidRPr="007D25B0">
        <w:rPr>
          <w:lang w:val="en-US"/>
        </w:rPr>
        <w:t> ] is inferred to be equal to 0.</w:t>
      </w:r>
    </w:p>
    <w:p w14:paraId="4D1DE9D5" w14:textId="77777777" w:rsidR="008B3821" w:rsidRPr="007D25B0" w:rsidRDefault="008B3821" w:rsidP="008B3821">
      <w:pPr>
        <w:rPr>
          <w:lang w:val="en-US"/>
        </w:rPr>
      </w:pPr>
      <w:r w:rsidRPr="007D25B0">
        <w:rPr>
          <w:b/>
          <w:bCs/>
          <w:lang w:val="en-US"/>
        </w:rPr>
        <w:t>min_horizontal_ctu_offset_plus1</w:t>
      </w:r>
      <w:r w:rsidRPr="007D25B0">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7D25B0">
        <w:rPr>
          <w:lang w:val="en-US"/>
        </w:rPr>
        <w:t>min_spatial_segment_offset_plus1</w:t>
      </w:r>
      <w:r w:rsidRPr="007D25B0">
        <w:rPr>
          <w:bCs/>
          <w:lang w:val="en-US"/>
        </w:rPr>
        <w:t xml:space="preserve">[ i ][ j ], as specified below. </w:t>
      </w:r>
      <w:r w:rsidRPr="007D25B0">
        <w:rPr>
          <w:lang w:val="en-US"/>
        </w:rPr>
        <w:t>The value of min_horizontal_ctu_offset_plus1</w:t>
      </w:r>
      <w:r w:rsidRPr="007D25B0">
        <w:rPr>
          <w:bCs/>
          <w:lang w:val="en-US"/>
        </w:rPr>
        <w:t>[ i ][ j ]</w:t>
      </w:r>
      <w:r w:rsidRPr="007D25B0">
        <w:rPr>
          <w:lang w:val="en-US"/>
        </w:rPr>
        <w:t xml:space="preserve"> shall be in the range of 0 to refPicWidthInCtbsY</w:t>
      </w:r>
      <w:r w:rsidRPr="007D25B0">
        <w:rPr>
          <w:bCs/>
          <w:lang w:val="en-US"/>
        </w:rPr>
        <w:t>[ i ][ j ]</w:t>
      </w:r>
      <w:r w:rsidRPr="007D25B0">
        <w:rPr>
          <w:lang w:val="en-US"/>
        </w:rPr>
        <w:t>, inclusive.</w:t>
      </w:r>
    </w:p>
    <w:p w14:paraId="0FA07FA7" w14:textId="77777777" w:rsidR="008B3821" w:rsidRPr="007D25B0" w:rsidRDefault="008B3821" w:rsidP="008B3821">
      <w:pPr>
        <w:rPr>
          <w:lang w:val="en-US"/>
        </w:rPr>
      </w:pPr>
      <w:r w:rsidRPr="007D25B0">
        <w:rPr>
          <w:lang w:val="en-US"/>
        </w:rPr>
        <w:t xml:space="preserve">When </w:t>
      </w:r>
      <w:r w:rsidRPr="007D25B0">
        <w:rPr>
          <w:bCs/>
          <w:lang w:val="en-US"/>
        </w:rPr>
        <w:t>ctu_based_offset_enabled_flag[ i ][ j ] is equal to 1, t</w:t>
      </w:r>
      <w:r w:rsidRPr="007D25B0">
        <w:rPr>
          <w:lang w:val="en-US"/>
        </w:rPr>
        <w:t>he variable minHorizontalCtbOffset[ i ]</w:t>
      </w:r>
      <w:r w:rsidRPr="007D25B0">
        <w:rPr>
          <w:bCs/>
          <w:lang w:val="en-US"/>
        </w:rPr>
        <w:t>[ j ]</w:t>
      </w:r>
      <w:r w:rsidRPr="007D25B0">
        <w:rPr>
          <w:lang w:val="en-US"/>
        </w:rPr>
        <w:t xml:space="preserve"> is derived as follows:</w:t>
      </w:r>
    </w:p>
    <w:p w14:paraId="1B4DD308" w14:textId="77777777" w:rsidR="008B3821" w:rsidRPr="007D25B0" w:rsidRDefault="008B3821" w:rsidP="008B3821">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7D25B0">
        <w:rPr>
          <w:sz w:val="20"/>
          <w:szCs w:val="20"/>
          <w:lang w:val="en-US"/>
        </w:rPr>
        <w:t>minHorizontalCtbOffset[ i ]</w:t>
      </w:r>
      <w:r w:rsidRPr="007D25B0">
        <w:rPr>
          <w:bCs/>
          <w:sz w:val="20"/>
          <w:szCs w:val="20"/>
          <w:lang w:val="en-US"/>
        </w:rPr>
        <w:t xml:space="preserve">[ j ] </w:t>
      </w:r>
      <w:r w:rsidRPr="007D25B0">
        <w:rPr>
          <w:sz w:val="20"/>
          <w:szCs w:val="20"/>
          <w:lang w:val="en-US"/>
        </w:rPr>
        <w:t>= ( min_horizontal_ctu_offset_plus1[ i ]</w:t>
      </w:r>
      <w:r w:rsidRPr="007D25B0">
        <w:rPr>
          <w:bCs/>
          <w:sz w:val="20"/>
          <w:szCs w:val="20"/>
          <w:lang w:val="en-US"/>
        </w:rPr>
        <w:t>[ j ]</w:t>
      </w:r>
      <w:r w:rsidRPr="007D25B0">
        <w:rPr>
          <w:sz w:val="20"/>
          <w:szCs w:val="20"/>
          <w:lang w:val="en-US"/>
        </w:rPr>
        <w:t> &gt; 0 )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Pr="007D25B0">
        <w:rPr>
          <w:noProof/>
          <w:sz w:val="20"/>
          <w:szCs w:val="20"/>
          <w:lang w:val="en-US"/>
        </w:rPr>
        <w:t>9</w:t>
      </w:r>
      <w:r w:rsidR="0074750D" w:rsidRPr="007D25B0">
        <w:rPr>
          <w:sz w:val="20"/>
          <w:szCs w:val="20"/>
          <w:lang w:val="en-US"/>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 min_horizontal_ctu_offset_plus1[ i ]</w:t>
      </w:r>
      <w:r w:rsidRPr="007D25B0">
        <w:rPr>
          <w:bCs/>
          <w:sz w:val="20"/>
          <w:szCs w:val="20"/>
          <w:lang w:val="en-US"/>
        </w:rPr>
        <w:t>[ j ]</w:t>
      </w:r>
      <w:r w:rsidRPr="007D25B0">
        <w:rPr>
          <w:sz w:val="20"/>
          <w:szCs w:val="20"/>
          <w:lang w:val="en-US"/>
        </w:rPr>
        <w:t> – 1 ) : ( refPicWidthInCtbsY[ i ]</w:t>
      </w:r>
      <w:r w:rsidRPr="007D25B0">
        <w:rPr>
          <w:bCs/>
          <w:sz w:val="20"/>
          <w:szCs w:val="20"/>
          <w:lang w:val="en-US"/>
        </w:rPr>
        <w:t>[ j ]</w:t>
      </w:r>
      <w:r w:rsidRPr="007D25B0">
        <w:rPr>
          <w:sz w:val="20"/>
          <w:szCs w:val="20"/>
          <w:lang w:val="en-US"/>
        </w:rPr>
        <w:t> </w:t>
      </w:r>
      <w:r w:rsidRPr="007D25B0">
        <w:rPr>
          <w:sz w:val="20"/>
          <w:szCs w:val="20"/>
          <w:lang w:val="en-US"/>
        </w:rPr>
        <w:noBreakHyphen/>
        <w:t> 1 )</w:t>
      </w:r>
    </w:p>
    <w:p w14:paraId="13A59793" w14:textId="77777777" w:rsidR="008B3821" w:rsidRPr="007D25B0" w:rsidRDefault="008B3821" w:rsidP="008B3821">
      <w:pPr>
        <w:rPr>
          <w:bCs/>
          <w:lang w:val="en-US"/>
        </w:rPr>
      </w:pPr>
      <w:r w:rsidRPr="007D25B0">
        <w:rPr>
          <w:bCs/>
          <w:lang w:val="en-US"/>
        </w:rPr>
        <w:t xml:space="preserve">The variables </w:t>
      </w:r>
      <w:r w:rsidR="00E205BF" w:rsidRPr="007D25B0">
        <w:rPr>
          <w:bCs/>
          <w:lang w:val="en-US"/>
        </w:rPr>
        <w:t>cu</w:t>
      </w:r>
      <w:r w:rsidR="00E205BF" w:rsidRPr="007D25B0">
        <w:rPr>
          <w:noProof/>
          <w:lang w:eastAsia="ko-KR"/>
        </w:rPr>
        <w:t>rPicWidthInSamples</w:t>
      </w:r>
      <w:r w:rsidR="00E205BF" w:rsidRPr="007D25B0">
        <w:rPr>
          <w:vertAlign w:val="subscript"/>
        </w:rPr>
        <w:t>L</w:t>
      </w:r>
      <w:r w:rsidR="00E205BF" w:rsidRPr="007D25B0">
        <w:rPr>
          <w:bCs/>
          <w:lang w:val="en-US"/>
        </w:rPr>
        <w:t>[ i ], cu</w:t>
      </w:r>
      <w:r w:rsidR="00E205BF" w:rsidRPr="007D25B0">
        <w:rPr>
          <w:noProof/>
          <w:lang w:eastAsia="ko-KR"/>
        </w:rPr>
        <w:t>rPicHeightInSamples</w:t>
      </w:r>
      <w:r w:rsidR="00E205BF" w:rsidRPr="007D25B0">
        <w:rPr>
          <w:vertAlign w:val="subscript"/>
        </w:rPr>
        <w:t>L</w:t>
      </w:r>
      <w:r w:rsidR="00E205BF" w:rsidRPr="007D25B0">
        <w:rPr>
          <w:bCs/>
          <w:lang w:val="en-US"/>
        </w:rPr>
        <w:t xml:space="preserve">[ i ], </w:t>
      </w:r>
      <w:r w:rsidRPr="007D25B0">
        <w:rPr>
          <w:bCs/>
          <w:lang w:val="en-US"/>
        </w:rPr>
        <w:t xml:space="preserve">curCtbLog2SizeY[ i ], curPicWidthInCtbsY[ i ], and curPicHeightInCtbsY[ i ] are set equal to </w:t>
      </w:r>
      <w:r w:rsidR="00E205BF" w:rsidRPr="007D25B0">
        <w:rPr>
          <w:noProof/>
          <w:lang w:eastAsia="ko-KR"/>
        </w:rPr>
        <w:t>PicWidthInSamples</w:t>
      </w:r>
      <w:r w:rsidR="00E205BF" w:rsidRPr="007D25B0">
        <w:rPr>
          <w:vertAlign w:val="subscript"/>
        </w:rPr>
        <w:t>L</w:t>
      </w:r>
      <w:r w:rsidR="00E205BF" w:rsidRPr="007D25B0">
        <w:rPr>
          <w:bCs/>
          <w:lang w:val="en-US"/>
        </w:rPr>
        <w:t xml:space="preserve">, </w:t>
      </w:r>
      <w:r w:rsidR="00E205BF" w:rsidRPr="007D25B0">
        <w:rPr>
          <w:noProof/>
          <w:lang w:eastAsia="ko-KR"/>
        </w:rPr>
        <w:t>PicHeightInSamples</w:t>
      </w:r>
      <w:r w:rsidR="00E205BF" w:rsidRPr="007D25B0">
        <w:rPr>
          <w:vertAlign w:val="subscript"/>
        </w:rPr>
        <w:t>L</w:t>
      </w:r>
      <w:r w:rsidR="00E205BF" w:rsidRPr="007D25B0">
        <w:rPr>
          <w:bCs/>
          <w:lang w:val="en-US"/>
        </w:rPr>
        <w:t xml:space="preserve">, </w:t>
      </w:r>
      <w:r w:rsidRPr="007D25B0">
        <w:rPr>
          <w:bCs/>
          <w:lang w:val="en-US"/>
        </w:rPr>
        <w:t>CtbLog2SizeY, PicWidthInCtbsY, and PicHeightInCtbsY, respectively, of the i-th layer.</w:t>
      </w:r>
    </w:p>
    <w:p w14:paraId="52B4A8AF" w14:textId="77777777" w:rsidR="007C35E6" w:rsidRPr="007D25B0" w:rsidRDefault="007C35E6" w:rsidP="007C35E6">
      <w:pPr>
        <w:rPr>
          <w:bCs/>
          <w:lang w:val="en-US"/>
        </w:rPr>
      </w:pPr>
      <w:r w:rsidRPr="007D25B0">
        <w:rPr>
          <w:bCs/>
          <w:lang w:val="en-US"/>
        </w:rPr>
        <w:t xml:space="preserve">The variables </w:t>
      </w:r>
      <w:r w:rsidR="00E205BF" w:rsidRPr="007D25B0">
        <w:rPr>
          <w:bCs/>
          <w:lang w:val="en-US"/>
        </w:rPr>
        <w:t>ref</w:t>
      </w:r>
      <w:r w:rsidR="00E205BF" w:rsidRPr="007D25B0">
        <w:rPr>
          <w:noProof/>
          <w:lang w:eastAsia="ko-KR"/>
        </w:rPr>
        <w:t>PicWidthInSamples</w:t>
      </w:r>
      <w:r w:rsidR="00E205BF" w:rsidRPr="007D25B0">
        <w:rPr>
          <w:vertAlign w:val="subscript"/>
        </w:rPr>
        <w:t>L</w:t>
      </w:r>
      <w:r w:rsidR="00E205BF" w:rsidRPr="007D25B0">
        <w:rPr>
          <w:bCs/>
          <w:lang w:val="en-US"/>
        </w:rPr>
        <w:t>[ i ][ j ], ref</w:t>
      </w:r>
      <w:r w:rsidR="00E205BF" w:rsidRPr="007D25B0">
        <w:rPr>
          <w:noProof/>
          <w:lang w:eastAsia="ko-KR"/>
        </w:rPr>
        <w:t>PicHeightInSamples</w:t>
      </w:r>
      <w:r w:rsidR="00E205BF" w:rsidRPr="007D25B0">
        <w:rPr>
          <w:vertAlign w:val="subscript"/>
        </w:rPr>
        <w:t>L</w:t>
      </w:r>
      <w:r w:rsidR="00E205BF" w:rsidRPr="007D25B0">
        <w:rPr>
          <w:bCs/>
          <w:lang w:val="en-US"/>
        </w:rPr>
        <w:t xml:space="preserve">[ i ][ j ], </w:t>
      </w:r>
      <w:r w:rsidRPr="007D25B0">
        <w:rPr>
          <w:bCs/>
          <w:lang w:val="en-US"/>
        </w:rPr>
        <w:t xml:space="preserve">refCtbLog2SizeY[ i ][ j ], refPicWidthInCtbsY[ i ][ j ], and refPicHeightInCtbsY[ i ][ j ] are set equal to </w:t>
      </w:r>
      <w:r w:rsidR="00E205BF" w:rsidRPr="007D25B0">
        <w:rPr>
          <w:noProof/>
          <w:lang w:eastAsia="ko-KR"/>
        </w:rPr>
        <w:t>PicWidthInSamples</w:t>
      </w:r>
      <w:r w:rsidR="00E205BF" w:rsidRPr="007D25B0">
        <w:rPr>
          <w:vertAlign w:val="subscript"/>
        </w:rPr>
        <w:t>L</w:t>
      </w:r>
      <w:r w:rsidR="00E205BF" w:rsidRPr="007D25B0">
        <w:rPr>
          <w:bCs/>
          <w:lang w:val="en-US"/>
        </w:rPr>
        <w:t xml:space="preserve">, </w:t>
      </w:r>
      <w:r w:rsidR="00E205BF" w:rsidRPr="007D25B0">
        <w:rPr>
          <w:noProof/>
          <w:lang w:eastAsia="ko-KR"/>
        </w:rPr>
        <w:t>PicHeightInSamplesL</w:t>
      </w:r>
      <w:r w:rsidR="00E205BF" w:rsidRPr="007D25B0">
        <w:rPr>
          <w:bCs/>
          <w:lang w:val="en-US"/>
        </w:rPr>
        <w:t xml:space="preserve">, </w:t>
      </w:r>
      <w:r w:rsidRPr="007D25B0">
        <w:rPr>
          <w:bCs/>
          <w:lang w:val="en-US"/>
        </w:rPr>
        <w:t>CtbLog2SizeY, PicWidthInCtbsY, and PicHeightInCtbsY, respectively, of the j-th direct reference layer of the i-th layer.</w:t>
      </w:r>
    </w:p>
    <w:p w14:paraId="77B829F2" w14:textId="77777777" w:rsidR="007C35E6" w:rsidRPr="007D25B0" w:rsidRDefault="007C35E6" w:rsidP="007C35E6">
      <w:pPr>
        <w:spacing w:before="120"/>
        <w:rPr>
          <w:bCs/>
          <w:lang w:val="en-US"/>
        </w:rPr>
      </w:pPr>
      <w:r w:rsidRPr="007D25B0">
        <w:rPr>
          <w:noProof/>
        </w:rPr>
        <w:lastRenderedPageBreak/>
        <w:t>The variables curScaledRefLayerLeftOffset</w:t>
      </w:r>
      <w:r w:rsidRPr="007D25B0">
        <w:rPr>
          <w:bCs/>
          <w:lang w:val="en-US"/>
        </w:rPr>
        <w:t>[ i ][ j ]</w:t>
      </w:r>
      <w:r w:rsidRPr="007D25B0">
        <w:rPr>
          <w:noProof/>
        </w:rPr>
        <w:t>, curScaledRefLayerTopOffset</w:t>
      </w:r>
      <w:r w:rsidRPr="007D25B0">
        <w:rPr>
          <w:bCs/>
          <w:lang w:val="en-US"/>
        </w:rPr>
        <w:t>[ i ][ j ]</w:t>
      </w:r>
      <w:r w:rsidRPr="007D25B0">
        <w:rPr>
          <w:noProof/>
        </w:rPr>
        <w:t>, curScaledRefLayerRightOffset</w:t>
      </w:r>
      <w:r w:rsidRPr="007D25B0">
        <w:rPr>
          <w:bCs/>
          <w:lang w:val="en-US"/>
        </w:rPr>
        <w:t>[ i ][ j ]</w:t>
      </w:r>
      <w:r w:rsidRPr="007D25B0">
        <w:rPr>
          <w:noProof/>
        </w:rPr>
        <w:t xml:space="preserve"> and curScaledRefLayerBottomOffset</w:t>
      </w:r>
      <w:r w:rsidRPr="007D25B0">
        <w:rPr>
          <w:bCs/>
          <w:lang w:val="en-US"/>
        </w:rPr>
        <w:t>[ i ][ j ]</w:t>
      </w:r>
      <w:r w:rsidRPr="007D25B0">
        <w:rPr>
          <w:noProof/>
        </w:rPr>
        <w:t xml:space="preserve"> </w:t>
      </w:r>
      <w:r w:rsidRPr="007D25B0">
        <w:rPr>
          <w:bCs/>
          <w:lang w:val="en-US"/>
        </w:rPr>
        <w:t>are set equal to</w:t>
      </w:r>
      <w:r w:rsidRPr="007D25B0">
        <w:rPr>
          <w:noProof/>
        </w:rPr>
        <w:t xml:space="preserve"> scaled_ref_layer_left_offset[ j ]&lt;&lt;1, scaled_ref_layer_top_offset[ j ]&lt;&lt;1, scaled_ref_layer_right_offset[ j ]&lt;&lt;1, scaled_ref_layer_bottom_offset [ j ]&lt;&lt;1,</w:t>
      </w:r>
      <w:r w:rsidRPr="007D25B0">
        <w:rPr>
          <w:bCs/>
          <w:lang w:val="en-US"/>
        </w:rPr>
        <w:t xml:space="preserve"> respectively, of the j-th direct reference layer of the i-th layer.</w:t>
      </w:r>
    </w:p>
    <w:p w14:paraId="6F2E2A16" w14:textId="77777777" w:rsidR="008B3821" w:rsidRPr="007D25B0" w:rsidRDefault="008B3821" w:rsidP="008B3821">
      <w:pPr>
        <w:rPr>
          <w:lang w:val="en-US"/>
        </w:rPr>
      </w:pPr>
      <w:r w:rsidRPr="007D25B0">
        <w:rPr>
          <w:lang w:val="en-US"/>
        </w:rPr>
        <w:t>The variable colCtbAddr[ i ]</w:t>
      </w:r>
      <w:r w:rsidRPr="007D25B0">
        <w:rPr>
          <w:bCs/>
          <w:lang w:val="en-US"/>
        </w:rPr>
        <w:t>[ j ]</w:t>
      </w:r>
      <w:r w:rsidRPr="007D25B0">
        <w:rPr>
          <w:lang w:val="en-US"/>
        </w:rPr>
        <w:t xml:space="preserve"> that denotes the </w:t>
      </w:r>
      <w:r w:rsidRPr="007D25B0">
        <w:rPr>
          <w:bCs/>
          <w:lang w:val="en-US"/>
        </w:rPr>
        <w:t xml:space="preserve">raster scan </w:t>
      </w:r>
      <w:r w:rsidRPr="007D25B0">
        <w:rPr>
          <w:lang w:val="en-US"/>
        </w:rPr>
        <w:t xml:space="preserve">address of the collocated CTU, in a picture in the j-th direct reference layer of the i-th layer, of the CTU with </w:t>
      </w:r>
      <w:r w:rsidRPr="007D25B0">
        <w:rPr>
          <w:bCs/>
          <w:lang w:val="en-US"/>
        </w:rPr>
        <w:t xml:space="preserve">raster scan </w:t>
      </w:r>
      <w:r w:rsidRPr="007D25B0">
        <w:rPr>
          <w:lang w:val="en-US"/>
        </w:rPr>
        <w:t>address equal to ctbAddr in a picture of the i-th layer is derived as follows:</w:t>
      </w:r>
    </w:p>
    <w:p w14:paraId="591193E3" w14:textId="77777777" w:rsidR="00493016" w:rsidRPr="007D25B0" w:rsidRDefault="006725F0" w:rsidP="006725F0">
      <w:pPr>
        <w:ind w:left="437" w:hanging="437"/>
        <w:rPr>
          <w:lang w:val="en-US"/>
        </w:rPr>
      </w:pPr>
      <w:r w:rsidRPr="007D25B0">
        <w:rPr>
          <w:lang w:val="en-US"/>
        </w:rPr>
        <w:t>–</w:t>
      </w:r>
      <w:r w:rsidRPr="007D25B0">
        <w:rPr>
          <w:lang w:val="en-US"/>
        </w:rPr>
        <w:tab/>
      </w:r>
      <w:r w:rsidR="00493016" w:rsidRPr="007D25B0">
        <w:rPr>
          <w:lang w:val="en-US"/>
        </w:rPr>
        <w:t>The variables (</w:t>
      </w:r>
      <w:r w:rsidR="00E205BF" w:rsidRPr="007D25B0">
        <w:rPr>
          <w:lang w:val="en-US"/>
        </w:rPr>
        <w:t> </w:t>
      </w:r>
      <w:r w:rsidR="00493016" w:rsidRPr="007D25B0">
        <w:rPr>
          <w:lang w:val="en-US"/>
        </w:rPr>
        <w:t>xP,</w:t>
      </w:r>
      <w:r w:rsidR="00E205BF" w:rsidRPr="007D25B0">
        <w:rPr>
          <w:lang w:val="en-US"/>
        </w:rPr>
        <w:t> </w:t>
      </w:r>
      <w:r w:rsidR="00493016" w:rsidRPr="007D25B0">
        <w:rPr>
          <w:lang w:val="en-US"/>
        </w:rPr>
        <w:t>yP</w:t>
      </w:r>
      <w:r w:rsidR="00E205BF" w:rsidRPr="007D25B0">
        <w:rPr>
          <w:lang w:val="en-US"/>
        </w:rPr>
        <w:t> </w:t>
      </w:r>
      <w:r w:rsidR="00493016" w:rsidRPr="007D25B0">
        <w:rPr>
          <w:lang w:val="en-US"/>
        </w:rPr>
        <w:t xml:space="preserve">) specifying the </w:t>
      </w:r>
      <w:r w:rsidR="00DE643A" w:rsidRPr="007D25B0">
        <w:rPr>
          <w:lang w:val="en-US"/>
        </w:rPr>
        <w:t>location of the top-left l</w:t>
      </w:r>
      <w:r w:rsidR="00DE643A" w:rsidRPr="007D25B0">
        <w:rPr>
          <w:noProof/>
          <w:lang w:eastAsia="ko-KR"/>
        </w:rPr>
        <w:t xml:space="preserve">uma sample of the CTU with </w:t>
      </w:r>
      <w:r w:rsidR="00DE643A" w:rsidRPr="007D25B0">
        <w:rPr>
          <w:bCs/>
          <w:lang w:val="en-US"/>
        </w:rPr>
        <w:t xml:space="preserve">raster scan </w:t>
      </w:r>
      <w:r w:rsidR="00DE643A" w:rsidRPr="007D25B0">
        <w:rPr>
          <w:lang w:val="en-US"/>
        </w:rPr>
        <w:t>address equal to ctbAddr</w:t>
      </w:r>
      <w:r w:rsidR="00DE643A" w:rsidRPr="007D25B0">
        <w:rPr>
          <w:noProof/>
          <w:lang w:eastAsia="ko-KR"/>
        </w:rPr>
        <w:t xml:space="preserve"> relative to top-left luma luma sample </w:t>
      </w:r>
      <w:r w:rsidR="00DE643A" w:rsidRPr="007D25B0">
        <w:rPr>
          <w:lang w:val="en-US"/>
        </w:rPr>
        <w:t>in a picture of the i-th layer are derived as follows:</w:t>
      </w:r>
    </w:p>
    <w:p w14:paraId="12635C16" w14:textId="77777777" w:rsidR="008B3821" w:rsidRPr="007D25B0" w:rsidRDefault="00493016" w:rsidP="008B3821">
      <w:pPr>
        <w:pStyle w:val="Equation"/>
        <w:tabs>
          <w:tab w:val="clear" w:pos="794"/>
          <w:tab w:val="clear" w:pos="1588"/>
          <w:tab w:val="clear" w:pos="4849"/>
          <w:tab w:val="right" w:pos="864"/>
        </w:tabs>
        <w:ind w:left="403"/>
        <w:rPr>
          <w:sz w:val="20"/>
          <w:szCs w:val="20"/>
          <w:lang w:val="en-US"/>
        </w:rPr>
      </w:pPr>
      <w:proofErr w:type="gramStart"/>
      <w:r w:rsidRPr="007D25B0">
        <w:rPr>
          <w:sz w:val="20"/>
          <w:szCs w:val="20"/>
          <w:lang w:val="en-US"/>
        </w:rPr>
        <w:t>xP</w:t>
      </w:r>
      <w:proofErr w:type="gramEnd"/>
      <w:r w:rsidR="008B3821" w:rsidRPr="007D25B0">
        <w:rPr>
          <w:sz w:val="20"/>
          <w:szCs w:val="20"/>
          <w:lang w:val="en-US"/>
        </w:rPr>
        <w:t xml:space="preserve"> = ( ctbAddr % curPicWidthInCtbsY</w:t>
      </w:r>
      <w:r w:rsidR="007A775D" w:rsidRPr="007D25B0">
        <w:rPr>
          <w:sz w:val="20"/>
          <w:szCs w:val="20"/>
          <w:lang w:val="en-US"/>
        </w:rPr>
        <w:t>[ i ]</w:t>
      </w:r>
      <w:r w:rsidR="008B3821" w:rsidRPr="007D25B0">
        <w:rPr>
          <w:sz w:val="20"/>
          <w:szCs w:val="20"/>
          <w:lang w:val="en-US"/>
        </w:rPr>
        <w:t> )  &lt;&lt;  curCtbLog2SizeY</w:t>
      </w:r>
      <w:r w:rsidR="008B3821" w:rsidRPr="007D25B0">
        <w:rPr>
          <w:sz w:val="20"/>
          <w:szCs w:val="20"/>
          <w:lang w:val="en-US"/>
        </w:rPr>
        <w:tab/>
      </w:r>
      <w:r w:rsidR="008B3821"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8B3821" w:rsidRPr="007D25B0">
        <w:t>F</w:t>
      </w:r>
      <w:r w:rsidR="002D2385" w:rsidRPr="007D25B0">
        <w:fldChar w:fldCharType="end"/>
      </w:r>
      <w:r w:rsidR="008B3821" w:rsidRPr="007D25B0">
        <w:rPr>
          <w:sz w:val="20"/>
          <w:szCs w:val="20"/>
          <w:lang w:val="en-US"/>
        </w:rPr>
        <w:noBreakHyphen/>
      </w:r>
      <w:r w:rsidR="0074750D" w:rsidRPr="007D25B0">
        <w:rPr>
          <w:sz w:val="20"/>
          <w:szCs w:val="20"/>
          <w:lang w:val="en-US"/>
        </w:rPr>
        <w:fldChar w:fldCharType="begin"/>
      </w:r>
      <w:r w:rsidR="008B3821" w:rsidRPr="007D25B0">
        <w:rPr>
          <w:sz w:val="20"/>
          <w:szCs w:val="20"/>
          <w:lang w:val="en-US"/>
        </w:rPr>
        <w:instrText xml:space="preserve"> SEQ Equation \* ARABIC </w:instrText>
      </w:r>
      <w:r w:rsidR="0074750D" w:rsidRPr="007D25B0">
        <w:rPr>
          <w:sz w:val="20"/>
          <w:szCs w:val="20"/>
          <w:lang w:val="en-US"/>
        </w:rPr>
        <w:fldChar w:fldCharType="separate"/>
      </w:r>
      <w:r w:rsidR="008B3821" w:rsidRPr="007D25B0">
        <w:rPr>
          <w:noProof/>
          <w:sz w:val="20"/>
          <w:szCs w:val="20"/>
          <w:lang w:val="en-US"/>
        </w:rPr>
        <w:t>10</w:t>
      </w:r>
      <w:r w:rsidR="0074750D" w:rsidRPr="007D25B0">
        <w:rPr>
          <w:sz w:val="20"/>
          <w:szCs w:val="20"/>
          <w:lang w:val="en-US"/>
        </w:rPr>
        <w:fldChar w:fldCharType="end"/>
      </w:r>
      <w:r w:rsidR="008B3821" w:rsidRPr="007D25B0">
        <w:rPr>
          <w:sz w:val="20"/>
          <w:szCs w:val="20"/>
          <w:lang w:val="en-US"/>
        </w:rPr>
        <w:t>)</w:t>
      </w:r>
    </w:p>
    <w:p w14:paraId="08D06BB2" w14:textId="77777777" w:rsidR="008B3821" w:rsidRPr="007D25B0" w:rsidRDefault="00493016" w:rsidP="008B3821">
      <w:pPr>
        <w:pStyle w:val="Equation"/>
        <w:tabs>
          <w:tab w:val="clear" w:pos="794"/>
          <w:tab w:val="clear" w:pos="1588"/>
          <w:tab w:val="clear" w:pos="4849"/>
          <w:tab w:val="right" w:pos="864"/>
        </w:tabs>
        <w:ind w:left="403"/>
        <w:rPr>
          <w:sz w:val="20"/>
          <w:szCs w:val="20"/>
          <w:lang w:val="en-US"/>
        </w:rPr>
      </w:pPr>
      <w:proofErr w:type="gramStart"/>
      <w:r w:rsidRPr="007D25B0">
        <w:rPr>
          <w:sz w:val="20"/>
          <w:szCs w:val="20"/>
          <w:lang w:val="en-US"/>
        </w:rPr>
        <w:t>yP</w:t>
      </w:r>
      <w:proofErr w:type="gramEnd"/>
      <w:r w:rsidR="008B3821" w:rsidRPr="007D25B0">
        <w:rPr>
          <w:sz w:val="20"/>
          <w:szCs w:val="20"/>
          <w:lang w:val="en-US"/>
        </w:rPr>
        <w:t xml:space="preserve"> = ( ctbAddr / curPicWidthInCtbsY</w:t>
      </w:r>
      <w:r w:rsidR="007A775D" w:rsidRPr="007D25B0">
        <w:rPr>
          <w:sz w:val="20"/>
          <w:szCs w:val="20"/>
          <w:lang w:val="en-US"/>
        </w:rPr>
        <w:t>[ i ]</w:t>
      </w:r>
      <w:r w:rsidR="008B3821" w:rsidRPr="007D25B0">
        <w:rPr>
          <w:sz w:val="20"/>
          <w:szCs w:val="20"/>
          <w:lang w:val="en-US"/>
        </w:rPr>
        <w:t> )  &lt;&lt;  curCtbLog2SizeY</w:t>
      </w:r>
      <w:r w:rsidR="008B3821" w:rsidRPr="007D25B0">
        <w:rPr>
          <w:sz w:val="20"/>
          <w:szCs w:val="20"/>
          <w:lang w:val="en-US"/>
        </w:rPr>
        <w:tab/>
      </w:r>
      <w:r w:rsidR="008B3821"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8B3821" w:rsidRPr="007D25B0">
        <w:t>F</w:t>
      </w:r>
      <w:r w:rsidR="002D2385" w:rsidRPr="007D25B0">
        <w:fldChar w:fldCharType="end"/>
      </w:r>
      <w:r w:rsidR="008B3821" w:rsidRPr="007D25B0">
        <w:rPr>
          <w:sz w:val="20"/>
          <w:szCs w:val="20"/>
          <w:lang w:val="en-US"/>
        </w:rPr>
        <w:noBreakHyphen/>
      </w:r>
      <w:r w:rsidR="0074750D" w:rsidRPr="007D25B0">
        <w:rPr>
          <w:sz w:val="20"/>
          <w:szCs w:val="20"/>
          <w:lang w:val="en-US"/>
        </w:rPr>
        <w:fldChar w:fldCharType="begin"/>
      </w:r>
      <w:r w:rsidR="008B3821" w:rsidRPr="007D25B0">
        <w:rPr>
          <w:sz w:val="20"/>
          <w:szCs w:val="20"/>
          <w:lang w:val="en-US"/>
        </w:rPr>
        <w:instrText xml:space="preserve"> SEQ Equation \* ARABIC </w:instrText>
      </w:r>
      <w:r w:rsidR="0074750D" w:rsidRPr="007D25B0">
        <w:rPr>
          <w:sz w:val="20"/>
          <w:szCs w:val="20"/>
          <w:lang w:val="en-US"/>
        </w:rPr>
        <w:fldChar w:fldCharType="separate"/>
      </w:r>
      <w:r w:rsidR="008B3821" w:rsidRPr="007D25B0">
        <w:rPr>
          <w:noProof/>
          <w:sz w:val="20"/>
          <w:szCs w:val="20"/>
          <w:lang w:val="en-US"/>
        </w:rPr>
        <w:t>11</w:t>
      </w:r>
      <w:r w:rsidR="0074750D" w:rsidRPr="007D25B0">
        <w:rPr>
          <w:sz w:val="20"/>
          <w:szCs w:val="20"/>
          <w:lang w:val="en-US"/>
        </w:rPr>
        <w:fldChar w:fldCharType="end"/>
      </w:r>
      <w:r w:rsidR="008B3821" w:rsidRPr="007D25B0">
        <w:rPr>
          <w:sz w:val="20"/>
          <w:szCs w:val="20"/>
          <w:lang w:val="en-US"/>
        </w:rPr>
        <w:t>)</w:t>
      </w:r>
    </w:p>
    <w:p w14:paraId="3EC04BE1" w14:textId="77777777" w:rsidR="00DE643A" w:rsidRPr="007D25B0" w:rsidRDefault="00DE643A" w:rsidP="00DE643A">
      <w:pPr>
        <w:ind w:left="437" w:hanging="437"/>
        <w:rPr>
          <w:noProof/>
          <w:lang w:eastAsia="ko-KR"/>
        </w:rPr>
      </w:pPr>
      <w:r w:rsidRPr="007D25B0">
        <w:rPr>
          <w:lang w:val="en-US"/>
        </w:rPr>
        <w:t>–</w:t>
      </w:r>
      <w:r w:rsidRPr="007D25B0">
        <w:rPr>
          <w:lang w:val="en-US"/>
        </w:rPr>
        <w:tab/>
      </w:r>
      <w:r w:rsidRPr="007D25B0">
        <w:rPr>
          <w:noProof/>
        </w:rPr>
        <w:t xml:space="preserve">The variables </w:t>
      </w:r>
      <w:r w:rsidRPr="007D25B0">
        <w:rPr>
          <w:bCs/>
          <w:lang w:val="en-US"/>
        </w:rPr>
        <w:t>scaleFactorX[ i ][ j ] and scaleFactorY[ i ][ j ] are derived</w:t>
      </w:r>
      <w:r w:rsidRPr="007D25B0">
        <w:rPr>
          <w:noProof/>
          <w:lang w:eastAsia="ko-KR"/>
        </w:rPr>
        <w:t xml:space="preserve"> as follows:</w:t>
      </w:r>
    </w:p>
    <w:p w14:paraId="722BC3C3" w14:textId="77777777" w:rsidR="00493016" w:rsidRPr="007D25B0" w:rsidRDefault="00493016" w:rsidP="00493016">
      <w:pPr>
        <w:pStyle w:val="Equation"/>
        <w:tabs>
          <w:tab w:val="clear" w:pos="794"/>
          <w:tab w:val="clear" w:pos="1588"/>
          <w:tab w:val="clear" w:pos="4849"/>
          <w:tab w:val="right" w:pos="864"/>
        </w:tabs>
        <w:ind w:left="403"/>
        <w:rPr>
          <w:rFonts w:eastAsia="Batang"/>
          <w:bCs/>
          <w:sz w:val="20"/>
          <w:szCs w:val="20"/>
          <w:lang w:val="en-US" w:eastAsia="ko-KR"/>
        </w:rPr>
      </w:pPr>
      <w:r w:rsidRPr="007D25B0">
        <w:rPr>
          <w:sz w:val="20"/>
          <w:szCs w:val="20"/>
          <w:lang w:val="en-US"/>
        </w:rPr>
        <w:t>curScaledRefLayerPicWidthInSamples</w:t>
      </w:r>
      <w:r w:rsidRPr="007D25B0">
        <w:rPr>
          <w:vertAlign w:val="subscript"/>
        </w:rPr>
        <w:t>L</w:t>
      </w:r>
      <w:r w:rsidRPr="007D25B0">
        <w:rPr>
          <w:bCs/>
          <w:sz w:val="20"/>
          <w:szCs w:val="20"/>
          <w:lang w:val="en-US"/>
        </w:rPr>
        <w:t>[ i ][ j ] = curPicWidthInSamples</w:t>
      </w:r>
      <w:r w:rsidRPr="007D25B0">
        <w:rPr>
          <w:vertAlign w:val="subscript"/>
        </w:rPr>
        <w:t>L</w:t>
      </w:r>
      <w:r w:rsidRPr="007D25B0">
        <w:rPr>
          <w:bCs/>
          <w:sz w:val="20"/>
          <w:szCs w:val="20"/>
          <w:lang w:val="en-US"/>
        </w:rPr>
        <w:t>[ i ]  – </w:t>
      </w:r>
      <w:r w:rsidRPr="007D25B0">
        <w:rPr>
          <w:bCs/>
          <w:sz w:val="20"/>
          <w:szCs w:val="20"/>
          <w:lang w:val="en-US"/>
        </w:rPr>
        <w:br/>
      </w:r>
      <w:r w:rsidRPr="007D25B0">
        <w:rPr>
          <w:bCs/>
          <w:sz w:val="20"/>
          <w:szCs w:val="20"/>
          <w:lang w:val="en-US"/>
        </w:rPr>
        <w:tab/>
        <w:t>curScaledRefLayerLeftOffset[ i ][ j ] – curScaledRefLayerRightOffset[ i ][ j ]</w:t>
      </w:r>
      <w:r w:rsidRPr="007D25B0">
        <w:rPr>
          <w:noProof/>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12</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14:paraId="1402058E" w14:textId="77777777" w:rsidR="00493016" w:rsidRPr="007D25B0" w:rsidRDefault="00493016" w:rsidP="00493016">
      <w:pPr>
        <w:pStyle w:val="Equation"/>
        <w:tabs>
          <w:tab w:val="clear" w:pos="794"/>
          <w:tab w:val="clear" w:pos="1588"/>
          <w:tab w:val="clear" w:pos="4849"/>
          <w:tab w:val="right" w:pos="864"/>
        </w:tabs>
        <w:ind w:left="403"/>
        <w:rPr>
          <w:rFonts w:eastAsia="Batang"/>
          <w:bCs/>
          <w:sz w:val="20"/>
          <w:szCs w:val="20"/>
          <w:lang w:val="en-US" w:eastAsia="ko-KR"/>
        </w:rPr>
      </w:pPr>
      <w:r w:rsidRPr="007D25B0">
        <w:rPr>
          <w:noProof/>
          <w:sz w:val="20"/>
          <w:szCs w:val="20"/>
          <w:lang w:eastAsia="ko-KR"/>
        </w:rPr>
        <w:t>curScaledRefLayerPicHeightInSamples</w:t>
      </w:r>
      <w:r w:rsidRPr="007D25B0">
        <w:rPr>
          <w:vertAlign w:val="subscript"/>
        </w:rPr>
        <w:t>L</w:t>
      </w:r>
      <w:r w:rsidRPr="007D25B0">
        <w:rPr>
          <w:bCs/>
          <w:sz w:val="20"/>
          <w:szCs w:val="20"/>
          <w:lang w:val="en-US"/>
        </w:rPr>
        <w:t xml:space="preserve">[ i ][ j ] </w:t>
      </w:r>
      <w:r w:rsidRPr="007D25B0">
        <w:rPr>
          <w:noProof/>
          <w:sz w:val="20"/>
          <w:szCs w:val="20"/>
        </w:rPr>
        <w:t xml:space="preserve"> = cur</w:t>
      </w:r>
      <w:r w:rsidRPr="007D25B0">
        <w:rPr>
          <w:noProof/>
          <w:sz w:val="20"/>
          <w:szCs w:val="20"/>
          <w:lang w:eastAsia="ko-KR"/>
        </w:rPr>
        <w:t>PicHeightInSamples</w:t>
      </w:r>
      <w:r w:rsidRPr="007D25B0">
        <w:rPr>
          <w:vertAlign w:val="subscript"/>
        </w:rPr>
        <w:t>L</w:t>
      </w:r>
      <w:r w:rsidRPr="007D25B0">
        <w:rPr>
          <w:bCs/>
          <w:sz w:val="20"/>
          <w:szCs w:val="20"/>
          <w:lang w:val="en-US"/>
        </w:rPr>
        <w:t>[ i ]</w:t>
      </w:r>
      <w:r w:rsidRPr="007D25B0">
        <w:rPr>
          <w:noProof/>
          <w:sz w:val="20"/>
          <w:szCs w:val="20"/>
        </w:rPr>
        <w:t>  – </w:t>
      </w:r>
      <w:r w:rsidRPr="007D25B0">
        <w:rPr>
          <w:noProof/>
          <w:sz w:val="20"/>
          <w:szCs w:val="20"/>
        </w:rPr>
        <w:br/>
      </w:r>
      <w:r w:rsidRPr="007D25B0">
        <w:rPr>
          <w:noProof/>
          <w:sz w:val="20"/>
          <w:szCs w:val="20"/>
        </w:rPr>
        <w:tab/>
      </w:r>
      <w:r w:rsidRPr="007D25B0">
        <w:rPr>
          <w:bCs/>
          <w:sz w:val="20"/>
          <w:szCs w:val="20"/>
          <w:lang w:val="en-US"/>
        </w:rPr>
        <w:t>curScaledRefLayerTop</w:t>
      </w:r>
      <w:r w:rsidR="00E205BF" w:rsidRPr="007D25B0">
        <w:rPr>
          <w:bCs/>
          <w:sz w:val="20"/>
          <w:szCs w:val="20"/>
          <w:lang w:val="en-US"/>
        </w:rPr>
        <w:t>Offset[ i ][ j ]</w:t>
      </w:r>
      <w:r w:rsidRPr="007D25B0">
        <w:rPr>
          <w:bCs/>
          <w:sz w:val="20"/>
          <w:szCs w:val="20"/>
          <w:lang w:val="en-US"/>
        </w:rPr>
        <w:t> – curScaledRefLayerBottomOffset[ i ][ j ]</w:t>
      </w:r>
      <w:r w:rsidRPr="007D25B0">
        <w:rPr>
          <w:noProof/>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13</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14:paraId="2C9BD9DA" w14:textId="77777777" w:rsidR="00493016" w:rsidRPr="007D25B0" w:rsidRDefault="00493016" w:rsidP="00493016">
      <w:pPr>
        <w:pStyle w:val="Equation"/>
        <w:tabs>
          <w:tab w:val="clear" w:pos="794"/>
          <w:tab w:val="clear" w:pos="1588"/>
          <w:tab w:val="clear" w:pos="4849"/>
          <w:tab w:val="right" w:pos="864"/>
        </w:tabs>
        <w:ind w:left="403"/>
        <w:rPr>
          <w:bCs/>
          <w:sz w:val="20"/>
          <w:szCs w:val="20"/>
          <w:lang w:val="en-US"/>
        </w:rPr>
      </w:pPr>
      <w:r w:rsidRPr="007D25B0">
        <w:rPr>
          <w:sz w:val="20"/>
          <w:szCs w:val="20"/>
          <w:lang w:val="en-US"/>
        </w:rPr>
        <w:t>scaleFactorX</w:t>
      </w:r>
      <w:r w:rsidRPr="007D25B0">
        <w:rPr>
          <w:bCs/>
          <w:sz w:val="20"/>
          <w:szCs w:val="20"/>
          <w:lang w:val="en-US"/>
        </w:rPr>
        <w:t>[ i ][ j ] = ( ( refPicWidthInSamples</w:t>
      </w:r>
      <w:r w:rsidRPr="007D25B0">
        <w:rPr>
          <w:vertAlign w:val="subscript"/>
        </w:rPr>
        <w:t>L</w:t>
      </w:r>
      <w:r w:rsidRPr="007D25B0">
        <w:rPr>
          <w:bCs/>
          <w:sz w:val="20"/>
          <w:szCs w:val="20"/>
          <w:lang w:val="en-US"/>
        </w:rPr>
        <w:t xml:space="preserve"> [ i ][ j ]  &lt;&lt; 16 ) + </w:t>
      </w:r>
      <w:r w:rsidRPr="007D25B0">
        <w:rPr>
          <w:bCs/>
          <w:sz w:val="20"/>
          <w:szCs w:val="20"/>
          <w:lang w:val="en-US"/>
        </w:rPr>
        <w:br/>
        <w:t>( curScaledRefLayerPicWidthInSamples</w:t>
      </w:r>
      <w:r w:rsidRPr="007D25B0">
        <w:rPr>
          <w:vertAlign w:val="subscript"/>
        </w:rPr>
        <w:t>L</w:t>
      </w:r>
      <w:r w:rsidRPr="007D25B0">
        <w:rPr>
          <w:bCs/>
          <w:sz w:val="20"/>
          <w:szCs w:val="20"/>
          <w:lang w:val="en-US"/>
        </w:rPr>
        <w:t xml:space="preserve"> [ i ][ j ]&gt;&gt; 1 ) )/curScaledRefLayerPicWidthInSamples</w:t>
      </w:r>
      <w:r w:rsidRPr="007D25B0">
        <w:rPr>
          <w:vertAlign w:val="subscript"/>
        </w:rPr>
        <w:t>L</w:t>
      </w:r>
      <w:r w:rsidRPr="007D25B0">
        <w:rPr>
          <w:bCs/>
          <w:sz w:val="20"/>
          <w:szCs w:val="20"/>
          <w:lang w:val="en-US"/>
        </w:rPr>
        <w:t xml:space="preserve"> [ i ][ j ]</w:t>
      </w:r>
      <w:r w:rsidRPr="007D25B0">
        <w:rPr>
          <w:bCs/>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14</w:t>
      </w:r>
      <w:r w:rsidR="0074750D" w:rsidRPr="007D25B0">
        <w:rPr>
          <w:rFonts w:eastAsia="Batang"/>
          <w:bCs/>
          <w:sz w:val="20"/>
          <w:szCs w:val="20"/>
          <w:lang w:val="en-US" w:eastAsia="ko-KR"/>
        </w:rPr>
        <w:fldChar w:fldCharType="end"/>
      </w:r>
      <w:r w:rsidRPr="007D25B0">
        <w:rPr>
          <w:bCs/>
          <w:sz w:val="20"/>
          <w:szCs w:val="20"/>
          <w:lang w:val="en-US"/>
        </w:rPr>
        <w:t>)</w:t>
      </w:r>
    </w:p>
    <w:p w14:paraId="72013BB0" w14:textId="77777777" w:rsidR="00EC16EA" w:rsidRPr="007D25B0" w:rsidRDefault="00493016" w:rsidP="00F01583">
      <w:pPr>
        <w:pStyle w:val="Equation"/>
        <w:tabs>
          <w:tab w:val="clear" w:pos="794"/>
          <w:tab w:val="clear" w:pos="1588"/>
          <w:tab w:val="clear" w:pos="4849"/>
          <w:tab w:val="right" w:pos="864"/>
        </w:tabs>
        <w:ind w:left="403"/>
        <w:rPr>
          <w:rFonts w:eastAsia="Batang"/>
          <w:bCs/>
          <w:sz w:val="20"/>
          <w:szCs w:val="20"/>
          <w:lang w:val="en-US" w:eastAsia="ko-KR"/>
        </w:rPr>
      </w:pPr>
      <w:r w:rsidRPr="007D25B0">
        <w:rPr>
          <w:sz w:val="20"/>
          <w:szCs w:val="20"/>
        </w:rPr>
        <w:t>scaleFactorY</w:t>
      </w:r>
      <w:r w:rsidRPr="007D25B0">
        <w:rPr>
          <w:bCs/>
          <w:sz w:val="20"/>
          <w:szCs w:val="20"/>
          <w:lang w:val="en-US"/>
        </w:rPr>
        <w:t>[ i ][ j ]</w:t>
      </w:r>
      <w:r w:rsidRPr="007D25B0">
        <w:rPr>
          <w:sz w:val="20"/>
          <w:szCs w:val="20"/>
        </w:rPr>
        <w:t xml:space="preserve"> = ( ( </w:t>
      </w:r>
      <w:r w:rsidRPr="007D25B0">
        <w:rPr>
          <w:bCs/>
          <w:sz w:val="20"/>
          <w:szCs w:val="20"/>
          <w:lang w:val="en-US"/>
        </w:rPr>
        <w:t>refPicHeightInSamples</w:t>
      </w:r>
      <w:r w:rsidRPr="007D25B0">
        <w:rPr>
          <w:vertAlign w:val="subscript"/>
        </w:rPr>
        <w:t>L</w:t>
      </w:r>
      <w:r w:rsidRPr="007D25B0">
        <w:rPr>
          <w:bCs/>
          <w:sz w:val="20"/>
          <w:szCs w:val="20"/>
          <w:lang w:val="en-US"/>
        </w:rPr>
        <w:t xml:space="preserve"> [ i ][ j ]</w:t>
      </w:r>
      <w:r w:rsidRPr="007D25B0">
        <w:rPr>
          <w:sz w:val="20"/>
          <w:szCs w:val="20"/>
        </w:rPr>
        <w:t xml:space="preserve"> &lt;&lt; 16 ) + </w:t>
      </w:r>
      <w:r w:rsidRPr="007D25B0">
        <w:rPr>
          <w:sz w:val="20"/>
          <w:szCs w:val="20"/>
        </w:rPr>
        <w:br/>
        <w:t>( curS</w:t>
      </w:r>
      <w:r w:rsidRPr="007D25B0">
        <w:rPr>
          <w:bCs/>
          <w:sz w:val="20"/>
          <w:szCs w:val="20"/>
          <w:lang w:val="en-US"/>
        </w:rPr>
        <w:t>caledRefLayerPicHeightInSamples</w:t>
      </w:r>
      <w:r w:rsidRPr="007D25B0">
        <w:rPr>
          <w:vertAlign w:val="subscript"/>
        </w:rPr>
        <w:t>L</w:t>
      </w:r>
      <w:r w:rsidRPr="007D25B0">
        <w:rPr>
          <w:sz w:val="20"/>
          <w:szCs w:val="20"/>
        </w:rPr>
        <w:t xml:space="preserve"> &gt;&gt; 1 ) ) /</w:t>
      </w:r>
      <w:r w:rsidRPr="007D25B0">
        <w:rPr>
          <w:sz w:val="20"/>
          <w:szCs w:val="20"/>
          <w:lang w:eastAsia="zh-TW"/>
        </w:rPr>
        <w:t xml:space="preserve"> curS</w:t>
      </w:r>
      <w:r w:rsidRPr="007D25B0">
        <w:rPr>
          <w:noProof/>
          <w:sz w:val="20"/>
          <w:szCs w:val="20"/>
          <w:lang w:eastAsia="ko-KR"/>
        </w:rPr>
        <w:t>caledRefLayerPicHeightInSamples</w:t>
      </w:r>
      <w:r w:rsidRPr="007D25B0">
        <w:rPr>
          <w:vertAlign w:val="subscript"/>
        </w:rPr>
        <w:t>L</w:t>
      </w:r>
      <w:r w:rsidRPr="007D25B0">
        <w:rPr>
          <w:bCs/>
          <w:sz w:val="20"/>
          <w:szCs w:val="20"/>
          <w:lang w:val="en-US"/>
        </w:rPr>
        <w:t xml:space="preserve"> [ i ][ j ]</w:t>
      </w:r>
      <w:r w:rsidRPr="007D25B0">
        <w:rPr>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15</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14:paraId="345BB152" w14:textId="77777777" w:rsidR="00895775" w:rsidRPr="007D25B0" w:rsidRDefault="007C35E6" w:rsidP="007C35E6">
      <w:pPr>
        <w:ind w:left="437" w:hanging="437"/>
        <w:rPr>
          <w:noProof/>
        </w:rPr>
      </w:pPr>
      <w:r w:rsidRPr="007D25B0">
        <w:rPr>
          <w:lang w:val="en-US"/>
        </w:rPr>
        <w:t>–</w:t>
      </w:r>
      <w:r w:rsidRPr="007D25B0">
        <w:rPr>
          <w:lang w:val="en-US"/>
        </w:rPr>
        <w:tab/>
        <w:t>The</w:t>
      </w:r>
      <w:r w:rsidRPr="007D25B0">
        <w:rPr>
          <w:noProof/>
        </w:rPr>
        <w:t xml:space="preserve"> variables </w:t>
      </w:r>
      <w:r w:rsidR="00DE643A" w:rsidRPr="007D25B0">
        <w:rPr>
          <w:noProof/>
        </w:rPr>
        <w:t xml:space="preserve">( xCol[ I ][ j ], yCol xCol[ I ][ j ]) specifying the collocated </w:t>
      </w:r>
      <w:r w:rsidR="00895775" w:rsidRPr="007D25B0">
        <w:rPr>
          <w:noProof/>
        </w:rPr>
        <w:t xml:space="preserve">luma </w:t>
      </w:r>
      <w:r w:rsidR="00DE643A" w:rsidRPr="007D25B0">
        <w:rPr>
          <w:noProof/>
        </w:rPr>
        <w:t xml:space="preserve">sample </w:t>
      </w:r>
      <w:r w:rsidR="00895775" w:rsidRPr="007D25B0">
        <w:rPr>
          <w:noProof/>
        </w:rPr>
        <w:t xml:space="preserve">location </w:t>
      </w:r>
      <w:r w:rsidR="00895775" w:rsidRPr="007D25B0">
        <w:rPr>
          <w:lang w:val="en-US"/>
        </w:rPr>
        <w:t>in a picture in the j-th direct reference layer of the luma sample location ( xP, yP ) in the i-th layer are derived as follows:</w:t>
      </w:r>
    </w:p>
    <w:p w14:paraId="3CAE5D4C" w14:textId="77777777" w:rsidR="007C35E6" w:rsidRPr="007D25B0" w:rsidRDefault="00DE643A" w:rsidP="007C35E6">
      <w:pPr>
        <w:pStyle w:val="Equation"/>
        <w:tabs>
          <w:tab w:val="clear" w:pos="794"/>
          <w:tab w:val="clear" w:pos="1588"/>
          <w:tab w:val="clear" w:pos="4849"/>
          <w:tab w:val="right" w:pos="864"/>
        </w:tabs>
        <w:ind w:left="403"/>
        <w:rPr>
          <w:sz w:val="20"/>
          <w:szCs w:val="20"/>
          <w:lang w:val="en-US"/>
        </w:rPr>
      </w:pPr>
      <w:r w:rsidRPr="007D25B0">
        <w:rPr>
          <w:noProof/>
        </w:rPr>
        <w:t>xCol</w:t>
      </w:r>
      <w:r w:rsidRPr="007D25B0">
        <w:rPr>
          <w:sz w:val="20"/>
          <w:szCs w:val="20"/>
          <w:lang w:val="en-US"/>
        </w:rPr>
        <w:t xml:space="preserve"> </w:t>
      </w:r>
      <w:r w:rsidR="007C35E6" w:rsidRPr="007D25B0">
        <w:rPr>
          <w:sz w:val="20"/>
          <w:szCs w:val="20"/>
          <w:lang w:val="en-US"/>
        </w:rPr>
        <w:t>[ i ][ j ] = Clip3( 0,</w:t>
      </w:r>
      <w:r w:rsidR="00E205BF" w:rsidRPr="007D25B0">
        <w:rPr>
          <w:sz w:val="20"/>
          <w:szCs w:val="20"/>
          <w:lang w:val="en-US"/>
        </w:rPr>
        <w:t> </w:t>
      </w:r>
      <w:r w:rsidR="007C35E6" w:rsidRPr="007D25B0">
        <w:rPr>
          <w:sz w:val="20"/>
          <w:szCs w:val="20"/>
          <w:lang w:val="en-US"/>
        </w:rPr>
        <w:t>( </w:t>
      </w:r>
      <w:r w:rsidR="007C35E6" w:rsidRPr="007D25B0">
        <w:rPr>
          <w:bCs/>
          <w:sz w:val="20"/>
          <w:szCs w:val="20"/>
          <w:lang w:val="en-US"/>
        </w:rPr>
        <w:t>refPicWidthInSamples</w:t>
      </w:r>
      <w:r w:rsidR="007C35E6" w:rsidRPr="007D25B0">
        <w:rPr>
          <w:vertAlign w:val="subscript"/>
        </w:rPr>
        <w:t>L</w:t>
      </w:r>
      <w:r w:rsidR="007C35E6" w:rsidRPr="007D25B0">
        <w:rPr>
          <w:bCs/>
          <w:sz w:val="20"/>
          <w:szCs w:val="20"/>
          <w:lang w:val="en-US"/>
        </w:rPr>
        <w:t>[ i ][ j ]</w:t>
      </w:r>
      <w:r w:rsidR="007C35E6" w:rsidRPr="007D25B0">
        <w:rPr>
          <w:sz w:val="20"/>
          <w:szCs w:val="20"/>
          <w:lang w:val="en-US"/>
        </w:rPr>
        <w:t xml:space="preserve">– 1 ), </w:t>
      </w:r>
      <w:r w:rsidR="007C35E6" w:rsidRPr="007D25B0">
        <w:rPr>
          <w:bCs/>
          <w:sz w:val="20"/>
          <w:szCs w:val="20"/>
          <w:lang w:val="en-US"/>
        </w:rPr>
        <w:t>( ( xP </w:t>
      </w:r>
      <w:r w:rsidR="007C35E6" w:rsidRPr="007D25B0">
        <w:rPr>
          <w:bCs/>
          <w:sz w:val="20"/>
          <w:szCs w:val="20"/>
          <w:lang w:val="en-US"/>
        </w:rPr>
        <w:noBreakHyphen/>
        <w:t> curScaledRefLayerLeftOffset[ i ][ j ]) * scaleFactorX[ i ][ j ] + ( 1 &lt;&lt; 15 ) ) &gt;&gt; 16))</w:t>
      </w:r>
      <w:r w:rsidR="007C35E6" w:rsidRPr="007D25B0">
        <w:rPr>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007C35E6" w:rsidRPr="007D25B0">
        <w:rPr>
          <w:sz w:val="20"/>
          <w:szCs w:val="20"/>
          <w:lang w:val="en-US"/>
        </w:rPr>
        <w:noBreakHyphen/>
      </w:r>
      <w:r w:rsidR="0074750D" w:rsidRPr="007D25B0">
        <w:rPr>
          <w:sz w:val="20"/>
          <w:szCs w:val="20"/>
          <w:lang w:val="en-US"/>
        </w:rPr>
        <w:fldChar w:fldCharType="begin"/>
      </w:r>
      <w:r w:rsidR="007C35E6" w:rsidRPr="007D25B0">
        <w:rPr>
          <w:sz w:val="20"/>
          <w:szCs w:val="20"/>
          <w:lang w:val="en-US"/>
        </w:rPr>
        <w:instrText xml:space="preserve"> SEQ Equation \* ARABIC </w:instrText>
      </w:r>
      <w:r w:rsidR="0074750D" w:rsidRPr="007D25B0">
        <w:rPr>
          <w:sz w:val="20"/>
          <w:szCs w:val="20"/>
          <w:lang w:val="en-US"/>
        </w:rPr>
        <w:fldChar w:fldCharType="separate"/>
      </w:r>
      <w:r w:rsidR="007C35E6" w:rsidRPr="007D25B0">
        <w:rPr>
          <w:sz w:val="20"/>
          <w:szCs w:val="20"/>
          <w:lang w:val="en-US"/>
        </w:rPr>
        <w:t>16</w:t>
      </w:r>
      <w:r w:rsidR="0074750D" w:rsidRPr="007D25B0">
        <w:rPr>
          <w:sz w:val="20"/>
          <w:szCs w:val="20"/>
          <w:lang w:val="en-US"/>
        </w:rPr>
        <w:fldChar w:fldCharType="end"/>
      </w:r>
      <w:r w:rsidR="007C35E6" w:rsidRPr="007D25B0">
        <w:rPr>
          <w:sz w:val="20"/>
          <w:szCs w:val="20"/>
          <w:lang w:val="en-US"/>
        </w:rPr>
        <w:t>)</w:t>
      </w:r>
    </w:p>
    <w:p w14:paraId="083E0388" w14:textId="77777777" w:rsidR="007C35E6" w:rsidRPr="007D25B0" w:rsidRDefault="00DE643A" w:rsidP="007C35E6">
      <w:pPr>
        <w:pStyle w:val="Equation"/>
        <w:tabs>
          <w:tab w:val="clear" w:pos="794"/>
          <w:tab w:val="clear" w:pos="1588"/>
          <w:tab w:val="clear" w:pos="4849"/>
          <w:tab w:val="right" w:pos="864"/>
        </w:tabs>
        <w:ind w:left="403"/>
        <w:rPr>
          <w:sz w:val="20"/>
          <w:szCs w:val="20"/>
          <w:lang w:val="en-US"/>
        </w:rPr>
      </w:pPr>
      <w:r w:rsidRPr="007D25B0">
        <w:rPr>
          <w:noProof/>
          <w:lang w:val="en-US"/>
        </w:rPr>
        <w:t>y</w:t>
      </w:r>
      <w:r w:rsidRPr="007D25B0">
        <w:rPr>
          <w:noProof/>
        </w:rPr>
        <w:t>Col</w:t>
      </w:r>
      <w:r w:rsidRPr="007D25B0">
        <w:rPr>
          <w:sz w:val="20"/>
          <w:szCs w:val="20"/>
          <w:lang w:val="en-US"/>
        </w:rPr>
        <w:t xml:space="preserve"> </w:t>
      </w:r>
      <w:r w:rsidR="007C35E6" w:rsidRPr="007D25B0">
        <w:rPr>
          <w:sz w:val="20"/>
          <w:szCs w:val="20"/>
          <w:lang w:val="en-US"/>
        </w:rPr>
        <w:t>[ i ][ j ] = Clip3( 0 , ( </w:t>
      </w:r>
      <w:r w:rsidR="007C35E6" w:rsidRPr="007D25B0">
        <w:rPr>
          <w:bCs/>
          <w:sz w:val="20"/>
          <w:szCs w:val="20"/>
          <w:lang w:val="en-US"/>
        </w:rPr>
        <w:t>refPicHeightInSamples</w:t>
      </w:r>
      <w:r w:rsidR="007C35E6" w:rsidRPr="007D25B0">
        <w:rPr>
          <w:vertAlign w:val="subscript"/>
        </w:rPr>
        <w:t>L</w:t>
      </w:r>
      <w:r w:rsidR="007C35E6" w:rsidRPr="007D25B0">
        <w:rPr>
          <w:bCs/>
          <w:sz w:val="20"/>
          <w:szCs w:val="20"/>
          <w:lang w:val="en-US"/>
        </w:rPr>
        <w:t>[ i ][ j ]</w:t>
      </w:r>
      <w:r w:rsidR="007C35E6" w:rsidRPr="007D25B0">
        <w:rPr>
          <w:sz w:val="20"/>
          <w:szCs w:val="20"/>
          <w:lang w:val="en-US"/>
        </w:rPr>
        <w:t>– 1 ), ( ( yP </w:t>
      </w:r>
      <w:r w:rsidR="007C35E6" w:rsidRPr="007D25B0">
        <w:rPr>
          <w:sz w:val="20"/>
          <w:szCs w:val="20"/>
          <w:lang w:val="en-US"/>
        </w:rPr>
        <w:noBreakHyphen/>
        <w:t> curScaledRefLayerTopOffset</w:t>
      </w:r>
      <w:r w:rsidR="007C35E6" w:rsidRPr="007D25B0">
        <w:rPr>
          <w:bCs/>
          <w:sz w:val="20"/>
          <w:szCs w:val="20"/>
          <w:lang w:val="en-US"/>
        </w:rPr>
        <w:t>[ i ][ j ]</w:t>
      </w:r>
      <w:r w:rsidR="007C35E6" w:rsidRPr="007D25B0">
        <w:rPr>
          <w:sz w:val="20"/>
          <w:szCs w:val="20"/>
          <w:lang w:val="en-US"/>
        </w:rPr>
        <w:t>) * scaleFactorY</w:t>
      </w:r>
      <w:r w:rsidR="007C35E6" w:rsidRPr="007D25B0">
        <w:rPr>
          <w:bCs/>
          <w:sz w:val="20"/>
          <w:szCs w:val="20"/>
          <w:lang w:val="en-US"/>
        </w:rPr>
        <w:t>[ i ][ j ]</w:t>
      </w:r>
      <w:r w:rsidR="007C35E6" w:rsidRPr="007D25B0">
        <w:rPr>
          <w:sz w:val="20"/>
          <w:szCs w:val="20"/>
          <w:lang w:val="en-US"/>
        </w:rPr>
        <w:t> + ( 1 &lt;&lt; 15 ) ) &gt;&gt; 16))</w:t>
      </w:r>
      <w:r w:rsidR="007C35E6" w:rsidRPr="007D25B0">
        <w:rPr>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007C35E6" w:rsidRPr="007D25B0">
        <w:rPr>
          <w:sz w:val="20"/>
          <w:szCs w:val="20"/>
          <w:lang w:val="en-US"/>
        </w:rPr>
        <w:noBreakHyphen/>
      </w:r>
      <w:r w:rsidR="0074750D" w:rsidRPr="007D25B0">
        <w:rPr>
          <w:sz w:val="20"/>
          <w:szCs w:val="20"/>
          <w:lang w:val="en-US"/>
        </w:rPr>
        <w:fldChar w:fldCharType="begin"/>
      </w:r>
      <w:r w:rsidR="007C35E6" w:rsidRPr="007D25B0">
        <w:rPr>
          <w:sz w:val="20"/>
          <w:szCs w:val="20"/>
          <w:lang w:val="en-US"/>
        </w:rPr>
        <w:instrText xml:space="preserve"> SEQ Equation \* ARABIC </w:instrText>
      </w:r>
      <w:r w:rsidR="0074750D" w:rsidRPr="007D25B0">
        <w:rPr>
          <w:sz w:val="20"/>
          <w:szCs w:val="20"/>
          <w:lang w:val="en-US"/>
        </w:rPr>
        <w:fldChar w:fldCharType="separate"/>
      </w:r>
      <w:r w:rsidR="007C35E6" w:rsidRPr="007D25B0">
        <w:rPr>
          <w:noProof/>
          <w:sz w:val="20"/>
          <w:szCs w:val="20"/>
          <w:lang w:val="en-US"/>
        </w:rPr>
        <w:t>1</w:t>
      </w:r>
      <w:r w:rsidR="0074750D" w:rsidRPr="007D25B0">
        <w:rPr>
          <w:sz w:val="20"/>
          <w:szCs w:val="20"/>
          <w:lang w:val="en-US"/>
        </w:rPr>
        <w:fldChar w:fldCharType="end"/>
      </w:r>
      <w:r w:rsidR="007C35E6" w:rsidRPr="007D25B0">
        <w:rPr>
          <w:sz w:val="20"/>
          <w:szCs w:val="20"/>
          <w:lang w:val="en-US"/>
        </w:rPr>
        <w:t>7)</w:t>
      </w:r>
    </w:p>
    <w:p w14:paraId="4E1A207E" w14:textId="77777777" w:rsidR="007C35E6" w:rsidRPr="007D25B0" w:rsidRDefault="007C35E6" w:rsidP="007C35E6">
      <w:pPr>
        <w:ind w:left="437" w:hanging="437"/>
        <w:rPr>
          <w:lang w:val="en-US"/>
        </w:rPr>
      </w:pPr>
      <w:r w:rsidRPr="007D25B0">
        <w:rPr>
          <w:lang w:val="en-US"/>
        </w:rPr>
        <w:t>–</w:t>
      </w:r>
      <w:r w:rsidRPr="007D25B0">
        <w:rPr>
          <w:lang w:val="en-US"/>
        </w:rPr>
        <w:tab/>
        <w:t>The variable colCtbAddr</w:t>
      </w:r>
      <w:proofErr w:type="gramStart"/>
      <w:r w:rsidRPr="007D25B0">
        <w:rPr>
          <w:lang w:val="en-US"/>
        </w:rPr>
        <w:t>[ i</w:t>
      </w:r>
      <w:proofErr w:type="gramEnd"/>
      <w:r w:rsidRPr="007D25B0">
        <w:rPr>
          <w:lang w:val="en-US"/>
        </w:rPr>
        <w:t> ]</w:t>
      </w:r>
      <w:r w:rsidRPr="007D25B0">
        <w:rPr>
          <w:bCs/>
          <w:lang w:val="en-US"/>
        </w:rPr>
        <w:t>[ j ] is derived as follows:</w:t>
      </w:r>
    </w:p>
    <w:p w14:paraId="5B5D626E" w14:textId="77777777" w:rsidR="008B3821" w:rsidRPr="007D25B0" w:rsidRDefault="008B3821" w:rsidP="008B3821">
      <w:pPr>
        <w:pStyle w:val="Equation"/>
        <w:tabs>
          <w:tab w:val="clear" w:pos="794"/>
          <w:tab w:val="clear" w:pos="1588"/>
          <w:tab w:val="clear" w:pos="4849"/>
          <w:tab w:val="right" w:pos="864"/>
        </w:tabs>
        <w:ind w:left="403"/>
        <w:rPr>
          <w:bCs/>
          <w:sz w:val="20"/>
          <w:szCs w:val="20"/>
          <w:lang w:val="en-US"/>
        </w:rPr>
      </w:pPr>
      <w:r w:rsidRPr="007D25B0">
        <w:rPr>
          <w:sz w:val="20"/>
          <w:szCs w:val="20"/>
          <w:lang w:val="en-US"/>
        </w:rPr>
        <w:t>xColCtb</w:t>
      </w:r>
      <w:r w:rsidRPr="007D25B0">
        <w:rPr>
          <w:bCs/>
          <w:sz w:val="20"/>
          <w:szCs w:val="20"/>
          <w:lang w:val="en-US"/>
        </w:rPr>
        <w:t xml:space="preserve">[ i ][ j ] </w:t>
      </w:r>
      <w:r w:rsidRPr="007D25B0">
        <w:rPr>
          <w:sz w:val="20"/>
          <w:szCs w:val="20"/>
          <w:lang w:val="en-US"/>
        </w:rPr>
        <w:t xml:space="preserve">= </w:t>
      </w:r>
      <w:r w:rsidR="00DE643A" w:rsidRPr="007D25B0">
        <w:rPr>
          <w:sz w:val="20"/>
          <w:szCs w:val="20"/>
          <w:lang w:val="en-US"/>
        </w:rPr>
        <w:t>xCol</w:t>
      </w:r>
      <w:r w:rsidRPr="007D25B0">
        <w:rPr>
          <w:sz w:val="20"/>
          <w:szCs w:val="20"/>
          <w:lang w:val="en-US"/>
        </w:rPr>
        <w:t>[ i ]</w:t>
      </w:r>
      <w:r w:rsidRPr="007D25B0">
        <w:rPr>
          <w:bCs/>
          <w:sz w:val="20"/>
          <w:szCs w:val="20"/>
          <w:lang w:val="en-US"/>
        </w:rPr>
        <w:t>[ j ]</w:t>
      </w:r>
      <w:r w:rsidRPr="007D25B0">
        <w:rPr>
          <w:sz w:val="20"/>
          <w:szCs w:val="20"/>
          <w:lang w:val="en-US"/>
        </w:rPr>
        <w:t>  &gt;&gt;  refCtbLog2SizeY</w:t>
      </w:r>
      <w:r w:rsidRPr="007D25B0">
        <w:rPr>
          <w:bCs/>
          <w:sz w:val="20"/>
          <w:szCs w:val="20"/>
          <w:lang w:val="en-US"/>
        </w:rPr>
        <w:t>[ i ][ j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18</w:t>
      </w:r>
      <w:r w:rsidR="0074750D" w:rsidRPr="007D25B0">
        <w:rPr>
          <w:sz w:val="20"/>
          <w:szCs w:val="20"/>
          <w:lang w:val="en-US"/>
        </w:rPr>
        <w:fldChar w:fldCharType="end"/>
      </w:r>
      <w:r w:rsidRPr="007D25B0">
        <w:rPr>
          <w:sz w:val="20"/>
          <w:szCs w:val="20"/>
          <w:lang w:val="en-US"/>
        </w:rPr>
        <w:t>)</w:t>
      </w:r>
    </w:p>
    <w:p w14:paraId="2895FBF1" w14:textId="77777777" w:rsidR="008B3821" w:rsidRPr="007D25B0" w:rsidRDefault="008B3821" w:rsidP="008B3821">
      <w:pPr>
        <w:pStyle w:val="Equation"/>
        <w:tabs>
          <w:tab w:val="clear" w:pos="794"/>
          <w:tab w:val="clear" w:pos="1588"/>
          <w:tab w:val="clear" w:pos="4849"/>
          <w:tab w:val="right" w:pos="864"/>
        </w:tabs>
        <w:ind w:left="403"/>
        <w:rPr>
          <w:bCs/>
          <w:sz w:val="20"/>
          <w:szCs w:val="20"/>
          <w:lang w:val="en-US"/>
        </w:rPr>
      </w:pPr>
      <w:r w:rsidRPr="007D25B0">
        <w:rPr>
          <w:sz w:val="20"/>
          <w:szCs w:val="20"/>
          <w:lang w:val="en-US"/>
        </w:rPr>
        <w:t>yColCtb</w:t>
      </w:r>
      <w:r w:rsidRPr="007D25B0">
        <w:rPr>
          <w:bCs/>
          <w:sz w:val="20"/>
          <w:szCs w:val="20"/>
          <w:lang w:val="en-US"/>
        </w:rPr>
        <w:t xml:space="preserve">[ i ][ j ] </w:t>
      </w:r>
      <w:r w:rsidRPr="007D25B0">
        <w:rPr>
          <w:sz w:val="20"/>
          <w:szCs w:val="20"/>
          <w:lang w:val="en-US"/>
        </w:rPr>
        <w:t xml:space="preserve">= </w:t>
      </w:r>
      <w:r w:rsidR="00DE643A" w:rsidRPr="007D25B0">
        <w:rPr>
          <w:sz w:val="20"/>
          <w:szCs w:val="20"/>
          <w:lang w:val="en-US"/>
        </w:rPr>
        <w:t>yCol</w:t>
      </w:r>
      <w:r w:rsidRPr="007D25B0">
        <w:rPr>
          <w:sz w:val="20"/>
          <w:szCs w:val="20"/>
          <w:lang w:val="en-US"/>
        </w:rPr>
        <w:t>[ i ]</w:t>
      </w:r>
      <w:r w:rsidRPr="007D25B0">
        <w:rPr>
          <w:bCs/>
          <w:sz w:val="20"/>
          <w:szCs w:val="20"/>
          <w:lang w:val="en-US"/>
        </w:rPr>
        <w:t>[ j ]</w:t>
      </w:r>
      <w:r w:rsidRPr="007D25B0">
        <w:rPr>
          <w:sz w:val="20"/>
          <w:szCs w:val="20"/>
          <w:lang w:val="en-US"/>
        </w:rPr>
        <w:t>  &gt;&gt;  refCtbLog2SizeY</w:t>
      </w:r>
      <w:r w:rsidRPr="007D25B0">
        <w:rPr>
          <w:bCs/>
          <w:sz w:val="20"/>
          <w:szCs w:val="20"/>
          <w:lang w:val="en-US"/>
        </w:rPr>
        <w:t>[ i ][ j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19</w:t>
      </w:r>
      <w:r w:rsidR="0074750D" w:rsidRPr="007D25B0">
        <w:rPr>
          <w:sz w:val="20"/>
          <w:szCs w:val="20"/>
          <w:lang w:val="en-US"/>
        </w:rPr>
        <w:fldChar w:fldCharType="end"/>
      </w:r>
      <w:r w:rsidRPr="007D25B0">
        <w:rPr>
          <w:sz w:val="20"/>
          <w:szCs w:val="20"/>
          <w:lang w:val="en-US"/>
        </w:rPr>
        <w:t>)</w:t>
      </w:r>
    </w:p>
    <w:p w14:paraId="1CEF0832" w14:textId="77777777" w:rsidR="008B3821" w:rsidRPr="007D25B0" w:rsidRDefault="008B3821" w:rsidP="008B3821">
      <w:pPr>
        <w:pStyle w:val="Equation"/>
        <w:tabs>
          <w:tab w:val="clear" w:pos="794"/>
          <w:tab w:val="clear" w:pos="1588"/>
          <w:tab w:val="clear" w:pos="4849"/>
          <w:tab w:val="right" w:pos="864"/>
        </w:tabs>
        <w:ind w:left="403"/>
        <w:rPr>
          <w:sz w:val="20"/>
          <w:szCs w:val="20"/>
          <w:lang w:val="en-US"/>
        </w:rPr>
      </w:pPr>
      <w:r w:rsidRPr="007D25B0">
        <w:rPr>
          <w:sz w:val="20"/>
          <w:szCs w:val="20"/>
          <w:lang w:val="en-US"/>
        </w:rPr>
        <w:t>colCtbAddr</w:t>
      </w:r>
      <w:r w:rsidRPr="007D25B0">
        <w:rPr>
          <w:bCs/>
          <w:sz w:val="20"/>
          <w:szCs w:val="20"/>
          <w:lang w:val="en-US"/>
        </w:rPr>
        <w:t xml:space="preserve">[ i ][ j ] </w:t>
      </w:r>
      <w:r w:rsidRPr="007D25B0">
        <w:rPr>
          <w:sz w:val="20"/>
          <w:szCs w:val="20"/>
          <w:lang w:val="en-US"/>
        </w:rPr>
        <w:t>= xColCtb</w:t>
      </w:r>
      <w:r w:rsidRPr="007D25B0">
        <w:rPr>
          <w:bCs/>
          <w:sz w:val="20"/>
          <w:szCs w:val="20"/>
          <w:lang w:val="en-US"/>
        </w:rPr>
        <w:t>[ i ][ j ]</w:t>
      </w:r>
      <w:r w:rsidRPr="007D25B0">
        <w:rPr>
          <w:sz w:val="20"/>
          <w:szCs w:val="20"/>
          <w:lang w:val="en-US"/>
        </w:rPr>
        <w:t> + ( yColCtb</w:t>
      </w:r>
      <w:r w:rsidRPr="007D25B0">
        <w:rPr>
          <w:bCs/>
          <w:sz w:val="20"/>
          <w:szCs w:val="20"/>
          <w:lang w:val="en-US"/>
        </w:rPr>
        <w:t>[ i ][ j ]</w:t>
      </w:r>
      <w:r w:rsidRPr="007D25B0">
        <w:rPr>
          <w:sz w:val="20"/>
          <w:szCs w:val="20"/>
          <w:lang w:val="en-US"/>
        </w:rPr>
        <w:t> * refPicWidthInCtbsY</w:t>
      </w:r>
      <w:r w:rsidRPr="007D25B0">
        <w:rPr>
          <w:bCs/>
          <w:sz w:val="20"/>
          <w:szCs w:val="20"/>
          <w:lang w:val="en-US"/>
        </w:rPr>
        <w:t>[ i ][ j ]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20</w:t>
      </w:r>
      <w:r w:rsidR="0074750D" w:rsidRPr="007D25B0">
        <w:rPr>
          <w:sz w:val="20"/>
          <w:szCs w:val="20"/>
          <w:lang w:val="en-US"/>
        </w:rPr>
        <w:fldChar w:fldCharType="end"/>
      </w:r>
      <w:r w:rsidRPr="007D25B0">
        <w:rPr>
          <w:sz w:val="20"/>
          <w:szCs w:val="20"/>
          <w:lang w:val="en-US"/>
        </w:rPr>
        <w:t>)</w:t>
      </w:r>
    </w:p>
    <w:p w14:paraId="191A301F" w14:textId="77777777" w:rsidR="008B3821" w:rsidRPr="007D25B0" w:rsidRDefault="008B3821" w:rsidP="008B3821">
      <w:pPr>
        <w:rPr>
          <w:bCs/>
          <w:lang w:val="en-US"/>
        </w:rPr>
      </w:pPr>
      <w:r w:rsidRPr="007D25B0">
        <w:rPr>
          <w:bCs/>
          <w:lang w:val="en-US"/>
        </w:rPr>
        <w:t>When min_spatial_segment_offset_</w:t>
      </w:r>
      <w:proofErr w:type="gramStart"/>
      <w:r w:rsidRPr="007D25B0">
        <w:rPr>
          <w:bCs/>
          <w:lang w:val="en-US"/>
        </w:rPr>
        <w:t>plus1[</w:t>
      </w:r>
      <w:proofErr w:type="gramEnd"/>
      <w:r w:rsidRPr="007D25B0">
        <w:rPr>
          <w:bCs/>
          <w:lang w:val="en-US"/>
        </w:rPr>
        <w:t> i ][ j ] is greater than 0, it is a requirement of bitstream conformance that the following shall apply:</w:t>
      </w:r>
    </w:p>
    <w:p w14:paraId="1CB4D374" w14:textId="77777777" w:rsidR="008B3821" w:rsidRPr="007D25B0" w:rsidRDefault="008B3821" w:rsidP="002026D5">
      <w:pPr>
        <w:numPr>
          <w:ilvl w:val="0"/>
          <w:numId w:val="17"/>
        </w:numPr>
        <w:tabs>
          <w:tab w:val="left" w:pos="284"/>
        </w:tabs>
        <w:ind w:left="284" w:hanging="284"/>
        <w:rPr>
          <w:bCs/>
          <w:lang w:val="en-US"/>
        </w:rPr>
      </w:pPr>
      <w:r w:rsidRPr="007D25B0">
        <w:rPr>
          <w:bCs/>
          <w:lang w:val="en-US"/>
        </w:rPr>
        <w:t>If ctu_based_offset_enabled_flag[ i ][ j ] is equal to 0, exactly one of the following applies:</w:t>
      </w:r>
    </w:p>
    <w:p w14:paraId="6020D9D6" w14:textId="77777777"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 xml:space="preserve">In each </w:t>
      </w:r>
      <w:r w:rsidRPr="007D25B0">
        <w:rPr>
          <w:lang w:val="en-US" w:eastAsia="ko-KR"/>
        </w:rPr>
        <w:t>PPS</w:t>
      </w:r>
      <w:r w:rsidRPr="007D25B0">
        <w:rPr>
          <w:bCs/>
          <w:lang w:val="en-US"/>
        </w:rPr>
        <w:t xml:space="preserve"> referred to by a picture in the j-th direct reference layer of the i-th layer, tiles_enabled_flag is equal to 0 and entropy_coding_sync_enabled_flag is equal to 0, and the following applies:</w:t>
      </w:r>
    </w:p>
    <w:p w14:paraId="6751D8A2" w14:textId="77777777"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 xml:space="preserve">Let slice segment A be any slice segment of a picture of the i-th layer and ctbAddr </w:t>
      </w:r>
      <w:proofErr w:type="gramStart"/>
      <w:r w:rsidRPr="007D25B0">
        <w:rPr>
          <w:bCs/>
          <w:lang w:val="en-US"/>
        </w:rPr>
        <w:t>be</w:t>
      </w:r>
      <w:proofErr w:type="gramEnd"/>
      <w:r w:rsidRPr="007D25B0">
        <w:rPr>
          <w:bCs/>
          <w:lang w:val="en-US"/>
        </w:rPr>
        <w:t xml:space="preserve"> the raster scan address of the last CTU in slice segment A. Let slice segment B be the slice segment that belongs to the same access unit as slice segment A, belongs to the j-th direct reference layer of the i-th layer, and contains the CTU with raster scan address colCtbAddr</w:t>
      </w:r>
      <w:proofErr w:type="gramStart"/>
      <w:r w:rsidRPr="007D25B0">
        <w:rPr>
          <w:bCs/>
          <w:lang w:val="en-US"/>
        </w:rPr>
        <w:t>[ i</w:t>
      </w:r>
      <w:proofErr w:type="gramEnd"/>
      <w:r w:rsidRPr="007D25B0">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7D25B0">
        <w:rPr>
          <w:bCs/>
          <w:lang w:val="en-US"/>
        </w:rPr>
        <w:noBreakHyphen/>
        <w:t xml:space="preserve"> 1 slice segments in decoding order. When slice segment C is present, the syntax elements of slice segment A are constrained such that no sample or syntax elements values in slice segment C or any slice segment of the same picture </w:t>
      </w:r>
      <w:r w:rsidRPr="007D25B0">
        <w:rPr>
          <w:bCs/>
          <w:lang w:val="en-US"/>
        </w:rPr>
        <w:lastRenderedPageBreak/>
        <w:t>following C in decoding order are used for inter-layer prediction in the decoding process of any samples within slice segment A.</w:t>
      </w:r>
    </w:p>
    <w:p w14:paraId="49F09C49" w14:textId="77777777"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In each PPS referred to by a picture in the j-th direct reference layer of the i-th layer, tiles_enabled_flag is equal to 1 and entropy_coding_sync_enabled_flag is equal to 0, and the following applies:</w:t>
      </w:r>
    </w:p>
    <w:p w14:paraId="2EA889C4" w14:textId="77777777"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 xml:space="preserve">Let tile A be any tile in any picture picA of </w:t>
      </w:r>
      <w:proofErr w:type="gramStart"/>
      <w:r w:rsidRPr="007D25B0">
        <w:rPr>
          <w:bCs/>
          <w:lang w:val="en-US"/>
        </w:rPr>
        <w:t>the i</w:t>
      </w:r>
      <w:proofErr w:type="gramEnd"/>
      <w:r w:rsidRPr="007D25B0">
        <w:rPr>
          <w:bCs/>
          <w:lang w:val="en-US"/>
        </w:rPr>
        <w:t>-th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7D25B0">
        <w:rPr>
          <w:bCs/>
          <w:lang w:val="en-US"/>
        </w:rPr>
        <w:t>[ i</w:t>
      </w:r>
      <w:proofErr w:type="gramEnd"/>
      <w:r w:rsidRPr="007D25B0">
        <w:rPr>
          <w:bCs/>
          <w:lang w:val="en-US"/>
        </w:rPr>
        <w:t> ][ j ]. Let tile C be the tile that is also in picB and follows tile B in decoding order, and between tile B and that tile there are min_spatial_segment_offset_plus1[ i ] </w:t>
      </w:r>
      <w:r w:rsidRPr="007D25B0">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14:paraId="12B9F79A" w14:textId="77777777"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In each PPS referred to by a picture in the j-th direct reference layer of the i-th layer, tiles_enabled_flag is equal to 0 and entropy_coding_sync_enabled_flag is equal to 1, and the following applies:</w:t>
      </w:r>
    </w:p>
    <w:p w14:paraId="035C88CB" w14:textId="77777777"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 xml:space="preserve">Let CTU row A be any CTU row in any picture picA of </w:t>
      </w:r>
      <w:proofErr w:type="gramStart"/>
      <w:r w:rsidRPr="007D25B0">
        <w:rPr>
          <w:bCs/>
          <w:lang w:val="en-US"/>
        </w:rPr>
        <w:t>the i</w:t>
      </w:r>
      <w:proofErr w:type="gramEnd"/>
      <w:r w:rsidRPr="007D25B0">
        <w:rPr>
          <w:bCs/>
          <w:lang w:val="en-US"/>
        </w:rPr>
        <w:t>-th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7D25B0">
        <w:rPr>
          <w:bCs/>
          <w:lang w:val="en-US"/>
        </w:rPr>
        <w:t>[ i</w:t>
      </w:r>
      <w:proofErr w:type="gramEnd"/>
      <w:r w:rsidRPr="007D25B0">
        <w:rPr>
          <w:bCs/>
          <w:lang w:val="en-US"/>
        </w:rPr>
        <w:t> ][ j ]. Let CTU row C be the CTU row that is also in picB and follows CTU row B in decoding order, and between CTU row B and that CTU row there are min_spatial_segment_offset_plus1[ i ] </w:t>
      </w:r>
      <w:r w:rsidRPr="007D25B0">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14:paraId="0FF88FEB" w14:textId="77777777" w:rsidR="008B3821" w:rsidRPr="007D25B0" w:rsidRDefault="008B3821" w:rsidP="002026D5">
      <w:pPr>
        <w:numPr>
          <w:ilvl w:val="0"/>
          <w:numId w:val="17"/>
        </w:numPr>
        <w:tabs>
          <w:tab w:val="left" w:pos="284"/>
        </w:tabs>
        <w:ind w:left="284" w:hanging="284"/>
        <w:rPr>
          <w:lang w:val="en-US"/>
        </w:rPr>
      </w:pPr>
      <w:r w:rsidRPr="007D25B0">
        <w:rPr>
          <w:bCs/>
          <w:lang w:val="en-US"/>
        </w:rPr>
        <w:t>Otherwise (ctu_based_offset_enabled_flag[ i ][ j ] is equal to 1), the following applies:</w:t>
      </w:r>
    </w:p>
    <w:p w14:paraId="4DB5D860" w14:textId="77777777"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lang w:val="en-US"/>
        </w:rPr>
      </w:pPr>
      <w:r w:rsidRPr="007D25B0">
        <w:rPr>
          <w:bCs/>
          <w:lang w:val="en-US"/>
        </w:rPr>
        <w:t>T</w:t>
      </w:r>
      <w:r w:rsidRPr="007D25B0">
        <w:rPr>
          <w:lang w:val="en-US"/>
        </w:rPr>
        <w:t xml:space="preserve">he variable </w:t>
      </w:r>
      <w:r w:rsidRPr="007D25B0">
        <w:rPr>
          <w:bCs/>
          <w:lang w:val="en-US"/>
        </w:rPr>
        <w:t>refCtbAddr[ i ][ j ]</w:t>
      </w:r>
      <w:r w:rsidRPr="007D25B0">
        <w:rPr>
          <w:lang w:val="en-US"/>
        </w:rPr>
        <w:t xml:space="preserve"> is derived as follows:</w:t>
      </w:r>
    </w:p>
    <w:p w14:paraId="543AC8F2" w14:textId="77777777" w:rsidR="008B3821" w:rsidRPr="007D25B0" w:rsidRDefault="008B3821" w:rsidP="008B3821">
      <w:pPr>
        <w:pStyle w:val="Equation"/>
        <w:tabs>
          <w:tab w:val="clear" w:pos="794"/>
          <w:tab w:val="clear" w:pos="1588"/>
          <w:tab w:val="clear" w:pos="4849"/>
          <w:tab w:val="right" w:pos="1134"/>
        </w:tabs>
        <w:ind w:left="709"/>
        <w:rPr>
          <w:bCs/>
          <w:sz w:val="20"/>
          <w:szCs w:val="20"/>
          <w:lang w:val="en-US"/>
        </w:rPr>
      </w:pPr>
      <w:r w:rsidRPr="007D25B0">
        <w:rPr>
          <w:sz w:val="20"/>
          <w:szCs w:val="20"/>
          <w:lang w:val="en-US"/>
        </w:rPr>
        <w:tab/>
        <w:t>xOffset[ i ]</w:t>
      </w:r>
      <w:r w:rsidRPr="007D25B0">
        <w:rPr>
          <w:bCs/>
          <w:sz w:val="20"/>
          <w:szCs w:val="20"/>
          <w:lang w:val="en-US"/>
        </w:rPr>
        <w:t xml:space="preserve">[ j ] </w:t>
      </w:r>
      <w:r w:rsidRPr="007D25B0">
        <w:rPr>
          <w:sz w:val="20"/>
          <w:szCs w:val="20"/>
          <w:lang w:val="en-US"/>
        </w:rPr>
        <w:t>= ( ( xColCtb</w:t>
      </w:r>
      <w:r w:rsidRPr="007D25B0">
        <w:rPr>
          <w:bCs/>
          <w:sz w:val="20"/>
          <w:szCs w:val="20"/>
          <w:lang w:val="en-US"/>
        </w:rPr>
        <w:t>[ i ][ j ]</w:t>
      </w:r>
      <w:r w:rsidRPr="007D25B0">
        <w:rPr>
          <w:sz w:val="20"/>
          <w:szCs w:val="20"/>
          <w:lang w:val="en-US"/>
        </w:rPr>
        <w:t> + minHorizontalCtbOffset[ i ]</w:t>
      </w:r>
      <w:r w:rsidRPr="007D25B0">
        <w:rPr>
          <w:bCs/>
          <w:sz w:val="20"/>
          <w:szCs w:val="20"/>
          <w:lang w:val="en-US"/>
        </w:rPr>
        <w:t>[ j ]</w:t>
      </w:r>
      <w:r w:rsidRPr="007D25B0">
        <w:rPr>
          <w:sz w:val="20"/>
          <w:szCs w:val="20"/>
          <w:lang w:val="en-US"/>
        </w:rPr>
        <w:t> ) &gt; ( refPicWidthInCtbsY</w:t>
      </w:r>
      <w:r w:rsidRPr="007D25B0">
        <w:rPr>
          <w:bCs/>
          <w:sz w:val="20"/>
          <w:szCs w:val="20"/>
          <w:lang w:val="en-US"/>
        </w:rPr>
        <w:t>[ i ][ j ]</w:t>
      </w:r>
      <w:r w:rsidRPr="007D25B0">
        <w:rPr>
          <w:sz w:val="20"/>
          <w:szCs w:val="20"/>
          <w:lang w:val="en-US"/>
        </w:rPr>
        <w:t> </w:t>
      </w:r>
      <w:r w:rsidRPr="007D25B0">
        <w:rPr>
          <w:sz w:val="20"/>
          <w:szCs w:val="20"/>
          <w:lang w:val="en-US"/>
        </w:rPr>
        <w:noBreakHyphen/>
        <w:t xml:space="preserve"> 1 ) ) ? </w:t>
      </w:r>
      <w:r w:rsidRPr="007D25B0">
        <w:rPr>
          <w:sz w:val="20"/>
          <w:szCs w:val="20"/>
          <w:lang w:val="en-US"/>
        </w:rPr>
        <w:tab/>
      </w:r>
      <w:r w:rsidRPr="007D25B0">
        <w:rPr>
          <w:sz w:val="20"/>
          <w:szCs w:val="20"/>
          <w:lang w:val="en-US"/>
        </w:rPr>
        <w:tab/>
        <w:t>( refPicWidthInCtbsY</w:t>
      </w:r>
      <w:r w:rsidRPr="007D25B0">
        <w:rPr>
          <w:bCs/>
          <w:sz w:val="20"/>
          <w:szCs w:val="20"/>
          <w:lang w:val="en-US"/>
        </w:rPr>
        <w:t>[ i ][ j ]</w:t>
      </w:r>
      <w:r w:rsidRPr="007D25B0">
        <w:rPr>
          <w:sz w:val="20"/>
          <w:szCs w:val="20"/>
          <w:lang w:val="en-US"/>
        </w:rPr>
        <w:t> </w:t>
      </w:r>
      <w:r w:rsidRPr="007D25B0">
        <w:rPr>
          <w:sz w:val="20"/>
          <w:szCs w:val="20"/>
          <w:lang w:val="en-US"/>
        </w:rPr>
        <w:noBreakHyphen/>
        <w:t> 1 –xColCtb[ i ]</w:t>
      </w:r>
      <w:r w:rsidRPr="007D25B0">
        <w:rPr>
          <w:bCs/>
          <w:sz w:val="20"/>
          <w:szCs w:val="20"/>
          <w:lang w:val="en-US"/>
        </w:rPr>
        <w:t>[ j ]</w:t>
      </w:r>
      <w:r w:rsidRPr="007D25B0">
        <w:rPr>
          <w:sz w:val="20"/>
          <w:szCs w:val="20"/>
          <w:lang w:val="en-US"/>
        </w:rPr>
        <w:t> ) : ( minHorizontalCtbOffset[ i ]</w:t>
      </w:r>
      <w:r w:rsidRPr="007D25B0">
        <w:rPr>
          <w:bCs/>
          <w:sz w:val="20"/>
          <w:szCs w:val="20"/>
          <w:lang w:val="en-US"/>
        </w:rPr>
        <w:t>[ j ]</w:t>
      </w:r>
      <w:r w:rsidRPr="007D25B0">
        <w:rPr>
          <w:sz w:val="20"/>
          <w:szCs w:val="20"/>
          <w:lang w:val="en-US"/>
        </w:rPr>
        <w:t> </w:t>
      </w:r>
      <w:r w:rsidRPr="007D25B0">
        <w:rPr>
          <w:bCs/>
          <w:sz w:val="20"/>
          <w:szCs w:val="20"/>
          <w:lang w:val="en-US"/>
        </w:rPr>
        <w:t>)</w:t>
      </w:r>
      <w:r w:rsidRPr="007D25B0">
        <w:rPr>
          <w:bCs/>
          <w:sz w:val="20"/>
          <w:szCs w:val="20"/>
          <w:lang w:val="en-US"/>
        </w:rPr>
        <w:br/>
      </w:r>
      <w:r w:rsidRPr="007D25B0">
        <w:rPr>
          <w:bCs/>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21</w:t>
      </w:r>
      <w:r w:rsidR="0074750D" w:rsidRPr="007D25B0">
        <w:rPr>
          <w:sz w:val="20"/>
          <w:szCs w:val="20"/>
          <w:lang w:val="en-US"/>
        </w:rPr>
        <w:fldChar w:fldCharType="end"/>
      </w:r>
      <w:r w:rsidRPr="007D25B0">
        <w:rPr>
          <w:sz w:val="20"/>
          <w:szCs w:val="20"/>
          <w:lang w:val="en-US"/>
        </w:rPr>
        <w:t>)</w:t>
      </w:r>
    </w:p>
    <w:p w14:paraId="6E3BBF3B" w14:textId="77777777" w:rsidR="008B3821" w:rsidRPr="007D25B0" w:rsidRDefault="008B3821" w:rsidP="008B3821">
      <w:pPr>
        <w:pStyle w:val="Equation"/>
        <w:tabs>
          <w:tab w:val="clear" w:pos="794"/>
          <w:tab w:val="clear" w:pos="1588"/>
          <w:tab w:val="clear" w:pos="4849"/>
          <w:tab w:val="right" w:pos="864"/>
        </w:tabs>
        <w:ind w:left="806"/>
        <w:rPr>
          <w:bCs/>
          <w:sz w:val="20"/>
          <w:lang w:val="en-US"/>
        </w:rPr>
      </w:pPr>
      <w:r w:rsidRPr="007D25B0">
        <w:rPr>
          <w:sz w:val="20"/>
          <w:lang w:val="en-US"/>
        </w:rPr>
        <w:tab/>
        <w:t>yOffset[ i ]</w:t>
      </w:r>
      <w:r w:rsidRPr="007D25B0">
        <w:rPr>
          <w:bCs/>
          <w:sz w:val="20"/>
          <w:szCs w:val="20"/>
          <w:lang w:val="en-US"/>
        </w:rPr>
        <w:t xml:space="preserve">[ j ] </w:t>
      </w:r>
      <w:r w:rsidRPr="007D25B0">
        <w:rPr>
          <w:sz w:val="20"/>
          <w:lang w:val="en-US"/>
        </w:rPr>
        <w:t>= ( min_spatial_segment_offset_plus1</w:t>
      </w:r>
      <w:r w:rsidRPr="007D25B0">
        <w:rPr>
          <w:bCs/>
          <w:sz w:val="20"/>
          <w:lang w:val="en-US"/>
        </w:rPr>
        <w:t>[ i ]</w:t>
      </w:r>
      <w:r w:rsidRPr="007D25B0">
        <w:rPr>
          <w:bCs/>
          <w:sz w:val="20"/>
          <w:szCs w:val="20"/>
          <w:lang w:val="en-US"/>
        </w:rPr>
        <w:t>[ j ]</w:t>
      </w:r>
      <w:r w:rsidRPr="007D25B0">
        <w:rPr>
          <w:sz w:val="20"/>
          <w:lang w:val="en-US"/>
        </w:rPr>
        <w:t> – 1 ) * refPicWidthInCtbsY</w:t>
      </w:r>
      <w:r w:rsidRPr="007D25B0">
        <w:rPr>
          <w:bCs/>
          <w:sz w:val="20"/>
          <w:lang w:val="en-US"/>
        </w:rPr>
        <w:t>[ i ]</w:t>
      </w:r>
      <w:r w:rsidRPr="007D25B0">
        <w:rPr>
          <w:bCs/>
          <w:sz w:val="20"/>
          <w:szCs w:val="20"/>
          <w:lang w:val="en-US"/>
        </w:rPr>
        <w:t>[ j ]</w:t>
      </w:r>
      <w:r w:rsidRPr="007D25B0">
        <w:rPr>
          <w:bCs/>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22</w:t>
      </w:r>
      <w:r w:rsidR="0074750D" w:rsidRPr="007D25B0">
        <w:rPr>
          <w:sz w:val="20"/>
          <w:szCs w:val="20"/>
          <w:lang w:val="en-US"/>
        </w:rPr>
        <w:fldChar w:fldCharType="end"/>
      </w:r>
      <w:r w:rsidRPr="007D25B0">
        <w:rPr>
          <w:sz w:val="20"/>
          <w:szCs w:val="20"/>
          <w:lang w:val="en-US"/>
        </w:rPr>
        <w:t>)</w:t>
      </w:r>
    </w:p>
    <w:p w14:paraId="05243A0A" w14:textId="77777777" w:rsidR="008B3821" w:rsidRPr="007D25B0" w:rsidRDefault="008B3821" w:rsidP="008B3821">
      <w:pPr>
        <w:pStyle w:val="Equation"/>
        <w:tabs>
          <w:tab w:val="clear" w:pos="794"/>
          <w:tab w:val="clear" w:pos="1588"/>
          <w:tab w:val="clear" w:pos="4849"/>
          <w:tab w:val="right" w:pos="864"/>
        </w:tabs>
        <w:ind w:left="806"/>
        <w:rPr>
          <w:sz w:val="20"/>
          <w:lang w:val="en-US"/>
        </w:rPr>
      </w:pPr>
      <w:r w:rsidRPr="007D25B0">
        <w:rPr>
          <w:sz w:val="20"/>
          <w:lang w:val="en-US"/>
        </w:rPr>
        <w:tab/>
        <w:t>refCtbAddr</w:t>
      </w:r>
      <w:r w:rsidRPr="007D25B0">
        <w:rPr>
          <w:bCs/>
          <w:sz w:val="20"/>
          <w:lang w:val="en-US"/>
        </w:rPr>
        <w:t>[ i ]</w:t>
      </w:r>
      <w:r w:rsidRPr="007D25B0">
        <w:rPr>
          <w:bCs/>
          <w:sz w:val="20"/>
          <w:szCs w:val="20"/>
          <w:lang w:val="en-US"/>
        </w:rPr>
        <w:t>[ j ]</w:t>
      </w:r>
      <w:r w:rsidRPr="007D25B0">
        <w:rPr>
          <w:bCs/>
          <w:sz w:val="20"/>
          <w:lang w:val="en-US"/>
        </w:rPr>
        <w:t xml:space="preserve"> </w:t>
      </w:r>
      <w:r w:rsidRPr="007D25B0">
        <w:rPr>
          <w:sz w:val="20"/>
          <w:lang w:val="en-US"/>
        </w:rPr>
        <w:t>= colCtbAddr</w:t>
      </w:r>
      <w:r w:rsidRPr="007D25B0">
        <w:rPr>
          <w:bCs/>
          <w:sz w:val="20"/>
          <w:lang w:val="en-US"/>
        </w:rPr>
        <w:t>[ i ]</w:t>
      </w:r>
      <w:r w:rsidRPr="007D25B0">
        <w:rPr>
          <w:bCs/>
          <w:sz w:val="20"/>
          <w:szCs w:val="20"/>
          <w:lang w:val="en-US"/>
        </w:rPr>
        <w:t>[ j ]</w:t>
      </w:r>
      <w:r w:rsidRPr="007D25B0">
        <w:rPr>
          <w:bCs/>
          <w:sz w:val="20"/>
          <w:lang w:val="en-US"/>
        </w:rPr>
        <w:t> + xOffset</w:t>
      </w:r>
      <w:r w:rsidRPr="007D25B0">
        <w:rPr>
          <w:sz w:val="20"/>
          <w:lang w:val="en-US"/>
        </w:rPr>
        <w:t>[ i ]</w:t>
      </w:r>
      <w:r w:rsidRPr="007D25B0">
        <w:rPr>
          <w:bCs/>
          <w:sz w:val="20"/>
          <w:szCs w:val="20"/>
          <w:lang w:val="en-US"/>
        </w:rPr>
        <w:t>[ j ]</w:t>
      </w:r>
      <w:r w:rsidRPr="007D25B0">
        <w:rPr>
          <w:bCs/>
          <w:sz w:val="20"/>
          <w:lang w:val="en-US"/>
        </w:rPr>
        <w:t> + yOffset</w:t>
      </w:r>
      <w:r w:rsidRPr="007D25B0">
        <w:rPr>
          <w:sz w:val="20"/>
          <w:lang w:val="en-US"/>
        </w:rPr>
        <w:t>[ i ]</w:t>
      </w:r>
      <w:r w:rsidRPr="007D25B0">
        <w:rPr>
          <w:bCs/>
          <w:sz w:val="20"/>
          <w:szCs w:val="20"/>
          <w:lang w:val="en-US"/>
        </w:rPr>
        <w:t>[ j ]</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23</w:t>
      </w:r>
      <w:r w:rsidR="0074750D" w:rsidRPr="007D25B0">
        <w:rPr>
          <w:sz w:val="20"/>
          <w:szCs w:val="20"/>
          <w:lang w:val="en-US"/>
        </w:rPr>
        <w:fldChar w:fldCharType="end"/>
      </w:r>
      <w:r w:rsidRPr="007D25B0">
        <w:rPr>
          <w:sz w:val="20"/>
          <w:szCs w:val="20"/>
          <w:lang w:val="en-US"/>
        </w:rPr>
        <w:t>)</w:t>
      </w:r>
    </w:p>
    <w:p w14:paraId="59D351FF" w14:textId="77777777"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 xml:space="preserve">Let CTU A be any CTU in any picture picA of </w:t>
      </w:r>
      <w:proofErr w:type="gramStart"/>
      <w:r w:rsidRPr="007D25B0">
        <w:rPr>
          <w:bCs/>
          <w:lang w:val="en-US"/>
        </w:rPr>
        <w:t>the i</w:t>
      </w:r>
      <w:proofErr w:type="gramEnd"/>
      <w:r w:rsidRPr="007D25B0">
        <w:rPr>
          <w:bCs/>
          <w:lang w:val="en-US"/>
        </w:rPr>
        <w:t>-th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7D25B0">
        <w:rPr>
          <w:bCs/>
          <w:lang w:val="en-US"/>
        </w:rPr>
        <w:t>[ i</w:t>
      </w:r>
      <w:proofErr w:type="gramEnd"/>
      <w:r w:rsidRPr="007D25B0">
        <w:rPr>
          <w:bCs/>
          <w:lang w:val="en-US"/>
        </w:rPr>
        <w:t> ][ j ]. When CTU B is present, the syntax elements of CTU A are constrained such that no sample or syntax elements values in CTU B are used for inter-layer prediction in the decoding process of any samples within CTU A.</w:t>
      </w:r>
    </w:p>
    <w:p w14:paraId="1AFD7E9A"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Sequence parameter set RBSP semantics</w:t>
      </w:r>
    </w:p>
    <w:p w14:paraId="09EEA10E" w14:textId="77777777" w:rsidR="008B3821" w:rsidRPr="007D25B0" w:rsidRDefault="008B3821" w:rsidP="008B3821">
      <w:pPr>
        <w:pStyle w:val="3N"/>
        <w:rPr>
          <w:lang w:val="en-US"/>
        </w:rPr>
      </w:pPr>
      <w:r w:rsidRPr="007D25B0">
        <w:rPr>
          <w:lang w:val="en-US"/>
        </w:rPr>
        <w:t>The specifications in subclause 7.4.3.2 apply, with following additions and modifications.</w:t>
      </w:r>
    </w:p>
    <w:p w14:paraId="22A55806" w14:textId="77777777" w:rsidR="008B3821" w:rsidRPr="007D25B0" w:rsidRDefault="008B3821" w:rsidP="008B3821">
      <w:pPr>
        <w:pStyle w:val="Note1"/>
        <w:rPr>
          <w:lang w:val="en-US"/>
        </w:rPr>
      </w:pPr>
      <w:r w:rsidRPr="007D25B0">
        <w:rPr>
          <w:lang w:val="en-US"/>
        </w:rPr>
        <w:t>NOTE </w:t>
      </w:r>
      <w:r w:rsidR="00836CDD">
        <w:fldChar w:fldCharType="begin"/>
      </w:r>
      <w:r w:rsidR="00836CDD">
        <w:instrText xml:space="preserve"> SEQ NoteCounter \r 1 \* MERGEFORMAT </w:instrText>
      </w:r>
      <w:r w:rsidR="00836CDD">
        <w:fldChar w:fldCharType="separate"/>
      </w:r>
      <w:r w:rsidRPr="007D25B0">
        <w:rPr>
          <w:noProof/>
          <w:lang w:val="en-US"/>
        </w:rPr>
        <w:t>1</w:t>
      </w:r>
      <w:r w:rsidR="00836CDD">
        <w:rPr>
          <w:noProof/>
          <w:lang w:val="en-US"/>
        </w:rPr>
        <w:fldChar w:fldCharType="end"/>
      </w:r>
      <w:r w:rsidRPr="007D25B0">
        <w:rPr>
          <w:lang w:val="en-US"/>
        </w:rPr>
        <w:t xml:space="preserve"> – All </w:t>
      </w:r>
      <w:r w:rsidRPr="007D25B0">
        <w:rPr>
          <w:szCs w:val="24"/>
          <w:lang w:val="en-US" w:eastAsia="de-DE"/>
        </w:rPr>
        <w:t>SPSs, regardless of the values of their nuh_layer_id, share the same value space for sps_seq_parameter_set_id</w:t>
      </w:r>
      <w:r w:rsidRPr="007D25B0">
        <w:rPr>
          <w:lang w:val="en-US"/>
        </w:rPr>
        <w:t xml:space="preserve">. In other words, an SPS with nuh_layer_id equal to X and </w:t>
      </w:r>
      <w:r w:rsidRPr="007D25B0">
        <w:rPr>
          <w:szCs w:val="24"/>
          <w:lang w:val="en-US" w:eastAsia="de-DE"/>
        </w:rPr>
        <w:t>sps_seq_parameter_set_id equal to A would update the previously received SPS with nuh_layer_id not equal to X and sps_seq_parameter_set_id equal to A.</w:t>
      </w:r>
    </w:p>
    <w:p w14:paraId="3C2EB206" w14:textId="77777777" w:rsidR="008B3821" w:rsidRPr="007D25B0" w:rsidRDefault="008B3821" w:rsidP="008B3821">
      <w:pPr>
        <w:rPr>
          <w:lang w:val="en-US" w:eastAsia="ko-KR"/>
        </w:rPr>
      </w:pPr>
      <w:proofErr w:type="gramStart"/>
      <w:r w:rsidRPr="007D25B0">
        <w:rPr>
          <w:b/>
          <w:lang w:val="en-US" w:eastAsia="ko-KR"/>
        </w:rPr>
        <w:t>sps_max_sub_layers_minus1</w:t>
      </w:r>
      <w:proofErr w:type="gramEnd"/>
      <w:r w:rsidRPr="007D25B0">
        <w:rPr>
          <w:lang w:val="en-US" w:eastAsia="ko-KR"/>
        </w:rPr>
        <w:t xml:space="preserve"> plus 1 specifies the maximum number of temporal sub-layers that may be present in each CVS referring to the SPS. The value of sps_max_sub_layers_minus1 shall be in the range of 0 to 6, inclusive. </w:t>
      </w:r>
      <w:proofErr w:type="gramStart"/>
      <w:r w:rsidRPr="007D25B0">
        <w:rPr>
          <w:lang w:val="en-US" w:eastAsia="ko-KR"/>
        </w:rPr>
        <w:t>When not present sps_max_sub_layers_minus1 is inferred to be equal to vps_max_sub_layers_minus1.</w:t>
      </w:r>
      <w:proofErr w:type="gramEnd"/>
    </w:p>
    <w:p w14:paraId="667073D5" w14:textId="77777777" w:rsidR="008B3821" w:rsidRPr="007D25B0" w:rsidRDefault="008B3821" w:rsidP="008B3821">
      <w:pPr>
        <w:rPr>
          <w:lang w:val="en-US" w:eastAsia="ko-KR"/>
        </w:rPr>
      </w:pPr>
      <w:r w:rsidRPr="007D25B0">
        <w:rPr>
          <w:b/>
          <w:lang w:val="en-US" w:eastAsia="ko-KR"/>
        </w:rPr>
        <w:t>update_rep_format_flag</w:t>
      </w:r>
      <w:r w:rsidRPr="007D25B0">
        <w:rPr>
          <w:lang w:val="en-US" w:eastAsia="ko-KR"/>
        </w:rPr>
        <w:t xml:space="preserve"> equal to 1 specifies that the syntax elements chroma_format_idc, separate_colour_plane_flag, pic_width_in_luma_samples, pic_height_in_luma_samples, bit_depth_luma_minus8, and bit_depth_chroma_minus8 are explicitly signalled in the SPS and all the layers with nuh_layer_id greater than zero that refer to this SPS use these values instead of those signalled in the VPS when the nuh_layer_id of the SPS is greater than 0. </w:t>
      </w:r>
      <w:proofErr w:type="gramStart"/>
      <w:r w:rsidRPr="007D25B0">
        <w:rPr>
          <w:lang w:val="en-US" w:eastAsia="ko-KR"/>
        </w:rPr>
        <w:t>update_rep_format_flag</w:t>
      </w:r>
      <w:proofErr w:type="gramEnd"/>
      <w:r w:rsidRPr="007D25B0">
        <w:rPr>
          <w:lang w:val="en-US" w:eastAsia="ko-KR"/>
        </w:rPr>
        <w:t xml:space="preserve"> equal to 0 specifies that the syntax elements chroma_format_idc, separate_colour_plane_flag, pic_width_in_luma_samples, pic_height_in_luma_samples, bit_depth_luma_minus8, and bit_depth_chroma_minus8 are not signalled in the SPS and all the layers that refer to this SPS use the values signaled in the VPS. When not present, the value of update_rep_format_flag is inferred to be equal to 1.</w:t>
      </w:r>
    </w:p>
    <w:p w14:paraId="0318A28D" w14:textId="77777777" w:rsidR="008B3821" w:rsidRPr="007D25B0" w:rsidRDefault="008B3821" w:rsidP="008B3821">
      <w:pPr>
        <w:rPr>
          <w:lang w:val="en-US" w:eastAsia="ko-KR"/>
        </w:rPr>
      </w:pPr>
      <w:r w:rsidRPr="007D25B0">
        <w:rPr>
          <w:lang w:val="en-US" w:eastAsia="ko-KR"/>
        </w:rPr>
        <w:lastRenderedPageBreak/>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14:paraId="6320AB7A" w14:textId="77777777" w:rsidR="008B3821" w:rsidRPr="007D25B0" w:rsidRDefault="008B3821" w:rsidP="008B3821">
      <w:pPr>
        <w:ind w:left="437" w:hanging="437"/>
        <w:rPr>
          <w:lang w:val="en-US" w:eastAsia="ko-KR"/>
        </w:rPr>
      </w:pPr>
      <w:r w:rsidRPr="007D25B0">
        <w:rPr>
          <w:lang w:val="en-US"/>
        </w:rPr>
        <w:t>–</w:t>
      </w:r>
      <w:r w:rsidRPr="007D25B0">
        <w:rPr>
          <w:lang w:val="en-US"/>
        </w:rPr>
        <w:tab/>
      </w:r>
      <w:r w:rsidRPr="007D25B0">
        <w:rPr>
          <w:lang w:val="en-US" w:eastAsia="ko-KR"/>
        </w:rPr>
        <w:t>If the nuh_layer_id of the active layer SPS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vps_rep_format_idx[ j ]-th rep_format( ) syntax structure in the active VPS where j is equal to LayerIdxInVps[ layerIdCurr ] and the values of chroma_format_idc, separate_colour_plane_flag, pic_width_in_luma_samples, pic_height_in_luma_samples, bit_depth_luma_minus8, and bit_depth_chroma_minus8 of the active layer SPS are ignored.</w:t>
      </w:r>
    </w:p>
    <w:p w14:paraId="775F4042" w14:textId="77777777" w:rsidR="008B3821" w:rsidRPr="007D25B0" w:rsidRDefault="008B3821" w:rsidP="008B3821">
      <w:pPr>
        <w:pStyle w:val="Note1"/>
        <w:ind w:left="806"/>
        <w:rPr>
          <w:lang w:val="en-US" w:eastAsia="ko-KR"/>
        </w:rPr>
      </w:pPr>
      <w:r w:rsidRPr="007D25B0">
        <w:rPr>
          <w:lang w:val="en-US" w:eastAsia="ko-KR"/>
        </w:rPr>
        <w:t>NOTE </w:t>
      </w:r>
      <w:r w:rsidR="00836CDD">
        <w:fldChar w:fldCharType="begin"/>
      </w:r>
      <w:r w:rsidR="00836CDD">
        <w:instrText xml:space="preserve"> SEQ NoteCounter \* MERGEFORMAT </w:instrText>
      </w:r>
      <w:r w:rsidR="00836CDD">
        <w:fldChar w:fldCharType="separate"/>
      </w:r>
      <w:r w:rsidRPr="007D25B0">
        <w:rPr>
          <w:noProof/>
          <w:lang w:val="en-US"/>
        </w:rPr>
        <w:t>2</w:t>
      </w:r>
      <w:r w:rsidR="00836CDD">
        <w:rPr>
          <w:noProof/>
          <w:lang w:val="en-US"/>
        </w:rPr>
        <w:fldChar w:fldCharType="end"/>
      </w:r>
      <w:r w:rsidRPr="007D25B0">
        <w:rPr>
          <w:lang w:val="en-US"/>
        </w:rPr>
        <w:t> </w:t>
      </w:r>
      <w:r w:rsidRPr="007D25B0">
        <w:rPr>
          <w:lang w:val="en-US" w:eastAsia="ko-KR"/>
        </w:rPr>
        <w:t xml:space="preserve">– The values are </w:t>
      </w:r>
      <w:r w:rsidRPr="007D25B0">
        <w:rPr>
          <w:lang w:val="en-US"/>
        </w:rPr>
        <w:t>inferred</w:t>
      </w:r>
      <w:r w:rsidRPr="007D25B0">
        <w:rPr>
          <w:lang w:val="en-US" w:eastAsia="ko-KR"/>
        </w:rPr>
        <w:t xml:space="preserve"> from the VPS when an active non-base layer references an SPS which is also used by the base layer, in which case the SPS has nuh_layer_id equal to 0. For an active base layer, the values in the active SPS apply.</w:t>
      </w:r>
    </w:p>
    <w:p w14:paraId="1C312C20" w14:textId="77777777" w:rsidR="008B3821" w:rsidRPr="007D25B0" w:rsidRDefault="008B3821" w:rsidP="008B3821">
      <w:pPr>
        <w:ind w:left="437" w:hanging="437"/>
        <w:rPr>
          <w:lang w:val="en-US" w:eastAsia="ko-KR"/>
        </w:rPr>
      </w:pPr>
      <w:r w:rsidRPr="007D25B0">
        <w:rPr>
          <w:lang w:val="en-US"/>
        </w:rPr>
        <w:t>–</w:t>
      </w:r>
      <w:r w:rsidRPr="007D25B0">
        <w:rPr>
          <w:lang w:val="en-US"/>
        </w:rPr>
        <w:tab/>
      </w:r>
      <w:r w:rsidRPr="007D25B0">
        <w:rPr>
          <w:lang w:val="en-US" w:eastAsia="ko-KR"/>
        </w:rPr>
        <w:t>Otherwise (the nuh_layer_id of the active layer SPS is greater than zero), the following applies:</w:t>
      </w:r>
    </w:p>
    <w:p w14:paraId="25767CC0" w14:textId="77777777" w:rsidR="008B3821" w:rsidRPr="007D25B0" w:rsidRDefault="008B3821" w:rsidP="008B3821">
      <w:pPr>
        <w:tabs>
          <w:tab w:val="clear" w:pos="794"/>
        </w:tabs>
        <w:ind w:left="840" w:hanging="437"/>
        <w:rPr>
          <w:lang w:val="en-US" w:eastAsia="ko-KR"/>
        </w:rPr>
      </w:pPr>
      <w:r w:rsidRPr="007D25B0">
        <w:rPr>
          <w:lang w:val="en-US"/>
        </w:rPr>
        <w:t>–</w:t>
      </w:r>
      <w:r w:rsidRPr="007D25B0">
        <w:rPr>
          <w:lang w:val="en-US"/>
        </w:rPr>
        <w:tab/>
      </w:r>
      <w:r w:rsidRPr="007D25B0">
        <w:rPr>
          <w:lang w:val="en-US" w:eastAsia="ko-KR"/>
        </w:rPr>
        <w:t>If update_rep_format_flag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vps_rep_format_idx[ j ]-th rep_format( ) syntax structure in the active VPS, where j is equal to LayerIdxInVps[ layerIdCurr ].</w:t>
      </w:r>
    </w:p>
    <w:p w14:paraId="4D9CA345" w14:textId="77777777" w:rsidR="008B3821" w:rsidRPr="007D25B0" w:rsidRDefault="008B3821" w:rsidP="008B3821">
      <w:pPr>
        <w:tabs>
          <w:tab w:val="clear" w:pos="794"/>
        </w:tabs>
        <w:ind w:left="840" w:hanging="437"/>
        <w:rPr>
          <w:lang w:val="en-US" w:eastAsia="ko-KR"/>
        </w:rPr>
      </w:pPr>
      <w:r w:rsidRPr="007D25B0">
        <w:rPr>
          <w:lang w:val="en-US"/>
        </w:rPr>
        <w:t>–</w:t>
      </w:r>
      <w:r w:rsidRPr="007D25B0">
        <w:rPr>
          <w:lang w:val="en-US"/>
        </w:rPr>
        <w:tab/>
      </w:r>
      <w:r w:rsidRPr="007D25B0">
        <w:rPr>
          <w:lang w:val="en-US" w:eastAsia="ko-KR"/>
        </w:rPr>
        <w:t>Otherwise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14:paraId="0D307FE3" w14:textId="77777777" w:rsidR="008B3821" w:rsidRPr="007D25B0" w:rsidRDefault="008B3821" w:rsidP="008B3821">
      <w:pPr>
        <w:rPr>
          <w:lang w:val="en-US"/>
        </w:rPr>
      </w:pPr>
      <w:proofErr w:type="gramStart"/>
      <w:r w:rsidRPr="007D25B0">
        <w:rPr>
          <w:b/>
          <w:lang w:val="en-US"/>
        </w:rPr>
        <w:t>chroma_format_idc</w:t>
      </w:r>
      <w:proofErr w:type="gramEnd"/>
      <w:r w:rsidRPr="007D25B0">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14:paraId="18A6D792" w14:textId="77777777" w:rsidR="008B3821" w:rsidRPr="007D25B0" w:rsidRDefault="008B3821" w:rsidP="008B3821">
      <w:pPr>
        <w:rPr>
          <w:rFonts w:eastAsia="Times New Roman"/>
          <w:lang w:val="en-US"/>
        </w:rPr>
      </w:pPr>
      <w:proofErr w:type="gramStart"/>
      <w:r w:rsidRPr="007D25B0">
        <w:rPr>
          <w:rFonts w:eastAsia="Times New Roman"/>
          <w:b/>
          <w:lang w:val="en-US" w:eastAsia="ja-JP"/>
        </w:rPr>
        <w:t>separate_colour_plane_flag</w:t>
      </w:r>
      <w:proofErr w:type="gramEnd"/>
      <w:r w:rsidRPr="007D25B0">
        <w:rPr>
          <w:rFonts w:eastAsia="Times New Roman"/>
          <w:lang w:val="en-US"/>
        </w:rPr>
        <w:t xml:space="preserve"> equal to 1 specifies that the three colour components of the 4:4:4 chroma format are coded separately. </w:t>
      </w:r>
      <w:proofErr w:type="gramStart"/>
      <w:r w:rsidRPr="007D25B0">
        <w:rPr>
          <w:rFonts w:eastAsia="Times New Roman"/>
          <w:lang w:val="en-US"/>
        </w:rPr>
        <w:t>separate_colour_plane_flag</w:t>
      </w:r>
      <w:proofErr w:type="gramEnd"/>
      <w:r w:rsidRPr="007D25B0">
        <w:rPr>
          <w:rFonts w:eastAsia="Times New Roman"/>
          <w:lang w:val="en-US"/>
        </w:rPr>
        <w:t xml:space="preserve">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14:paraId="53A8C70B" w14:textId="77777777" w:rsidR="008B3821" w:rsidRPr="007D25B0" w:rsidRDefault="008B3821" w:rsidP="008B3821">
      <w:pPr>
        <w:pStyle w:val="Note1"/>
        <w:rPr>
          <w:i/>
          <w:lang w:val="en-US"/>
        </w:rPr>
      </w:pPr>
      <w:r w:rsidRPr="007D25B0">
        <w:rPr>
          <w:lang w:val="en-US"/>
        </w:rPr>
        <w:t>NOTE </w:t>
      </w:r>
      <w:r w:rsidR="00836CDD">
        <w:fldChar w:fldCharType="begin"/>
      </w:r>
      <w:r w:rsidR="00836CDD">
        <w:instrText xml:space="preserve"> SEQ NoteCounter \* MERGEFORMAT </w:instrText>
      </w:r>
      <w:r w:rsidR="00836CDD">
        <w:fldChar w:fldCharType="separate"/>
      </w:r>
      <w:r w:rsidRPr="007D25B0">
        <w:rPr>
          <w:noProof/>
          <w:lang w:val="en-US"/>
        </w:rPr>
        <w:t>3</w:t>
      </w:r>
      <w:r w:rsidR="00836CDD">
        <w:rPr>
          <w:noProof/>
          <w:lang w:val="en-US"/>
        </w:rPr>
        <w:fldChar w:fldCharType="end"/>
      </w:r>
      <w:r w:rsidRPr="007D25B0">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14:paraId="0CE8C405" w14:textId="77777777" w:rsidR="008B3821" w:rsidRPr="007D25B0" w:rsidRDefault="008B3821" w:rsidP="008B3821">
      <w:pPr>
        <w:rPr>
          <w:rFonts w:eastAsia="Times New Roman"/>
          <w:lang w:val="en-US"/>
        </w:rPr>
      </w:pPr>
      <w:r w:rsidRPr="007D25B0">
        <w:rPr>
          <w:rFonts w:eastAsia="Times New Roman"/>
          <w:lang w:val="en-US"/>
        </w:rPr>
        <w:t xml:space="preserve">Depending on the value of </w:t>
      </w:r>
      <w:r w:rsidRPr="007D25B0">
        <w:rPr>
          <w:rFonts w:eastAsia="Times New Roman"/>
          <w:lang w:val="en-US" w:eastAsia="ja-JP"/>
        </w:rPr>
        <w:t>separate_colour_plane_flag,</w:t>
      </w:r>
      <w:r w:rsidRPr="007D25B0">
        <w:rPr>
          <w:rFonts w:eastAsia="Times New Roman"/>
          <w:lang w:val="en-US"/>
        </w:rPr>
        <w:t xml:space="preserve"> the value of the variable ChromaArrayType is assigned as follows:</w:t>
      </w:r>
    </w:p>
    <w:p w14:paraId="58B4B12E" w14:textId="77777777" w:rsidR="008B3821" w:rsidRPr="007D25B0" w:rsidRDefault="008B3821" w:rsidP="008B3821">
      <w:pPr>
        <w:tabs>
          <w:tab w:val="clear" w:pos="794"/>
        </w:tabs>
        <w:spacing w:before="86"/>
        <w:ind w:left="425" w:hanging="425"/>
        <w:rPr>
          <w:rFonts w:eastAsia="Times New Roman"/>
          <w:lang w:val="en-US"/>
        </w:rPr>
      </w:pPr>
      <w:r w:rsidRPr="007D25B0">
        <w:rPr>
          <w:rFonts w:eastAsia="Times New Roman"/>
          <w:lang w:val="en-US"/>
        </w:rPr>
        <w:t>–</w:t>
      </w:r>
      <w:r w:rsidRPr="007D25B0">
        <w:rPr>
          <w:rFonts w:eastAsia="Times New Roman"/>
          <w:lang w:val="en-US"/>
        </w:rPr>
        <w:tab/>
        <w:t xml:space="preserve">If </w:t>
      </w:r>
      <w:r w:rsidRPr="007D25B0">
        <w:rPr>
          <w:rFonts w:eastAsia="Times New Roman"/>
          <w:lang w:val="en-US" w:eastAsia="ja-JP"/>
        </w:rPr>
        <w:t xml:space="preserve">separate_colour_plane_flag is equal to 0, </w:t>
      </w:r>
      <w:r w:rsidRPr="007D25B0">
        <w:rPr>
          <w:rFonts w:eastAsia="Times New Roman"/>
          <w:lang w:val="en-US"/>
        </w:rPr>
        <w:t>ChromaArrayType is set equal to chroma_format_idc.</w:t>
      </w:r>
    </w:p>
    <w:p w14:paraId="26FE28D9" w14:textId="77777777" w:rsidR="008B3821" w:rsidRPr="007D25B0" w:rsidRDefault="008B3821" w:rsidP="008B3821">
      <w:pPr>
        <w:tabs>
          <w:tab w:val="clear" w:pos="794"/>
        </w:tabs>
        <w:spacing w:before="86"/>
        <w:ind w:left="425" w:hanging="425"/>
        <w:rPr>
          <w:rFonts w:eastAsia="Times New Roman"/>
          <w:lang w:val="en-US"/>
        </w:rPr>
      </w:pPr>
      <w:r w:rsidRPr="007D25B0">
        <w:rPr>
          <w:rFonts w:eastAsia="Times New Roman"/>
          <w:lang w:val="en-US"/>
        </w:rPr>
        <w:t>–</w:t>
      </w:r>
      <w:r w:rsidRPr="007D25B0">
        <w:rPr>
          <w:rFonts w:eastAsia="Times New Roman"/>
          <w:lang w:val="en-US"/>
        </w:rPr>
        <w:tab/>
        <w:t>Otherwise (</w:t>
      </w:r>
      <w:r w:rsidRPr="007D25B0">
        <w:rPr>
          <w:rFonts w:eastAsia="Times New Roman"/>
          <w:lang w:val="en-US" w:eastAsia="ja-JP"/>
        </w:rPr>
        <w:t>separate_colour_plane_flag is equal to 1</w:t>
      </w:r>
      <w:r w:rsidRPr="007D25B0">
        <w:rPr>
          <w:rFonts w:eastAsia="Times New Roman"/>
          <w:lang w:val="en-US"/>
        </w:rPr>
        <w:t>), ChromaArrayType is set equal to 0.</w:t>
      </w:r>
    </w:p>
    <w:p w14:paraId="7F71DF53" w14:textId="77777777" w:rsidR="008B3821" w:rsidRPr="007D25B0" w:rsidRDefault="008B3821" w:rsidP="008B3821">
      <w:pPr>
        <w:rPr>
          <w:lang w:val="en-US"/>
        </w:rPr>
      </w:pPr>
      <w:proofErr w:type="gramStart"/>
      <w:r w:rsidRPr="007D25B0">
        <w:rPr>
          <w:b/>
          <w:bCs/>
          <w:lang w:val="en-US"/>
        </w:rPr>
        <w:t>pic_width_in_luma_samples</w:t>
      </w:r>
      <w:proofErr w:type="gramEnd"/>
      <w:r w:rsidRPr="007D25B0">
        <w:rPr>
          <w:lang w:val="en-US"/>
        </w:rPr>
        <w:t xml:space="preserve"> specifies the width of each decoded picture in units of luma samples. </w:t>
      </w:r>
      <w:proofErr w:type="gramStart"/>
      <w:r w:rsidRPr="007D25B0">
        <w:rPr>
          <w:lang w:val="en-US"/>
        </w:rPr>
        <w:t>pic_width_in_luma_samples</w:t>
      </w:r>
      <w:proofErr w:type="gramEnd"/>
      <w:r w:rsidRPr="007D25B0">
        <w:rPr>
          <w:lang w:val="en-US"/>
        </w:rPr>
        <w:t xml:space="preserve"> shall not be equal to 0 and shall be an integer multiple of MinCbSizeY. The value of pic_width_in_luma_samples shall be less than or equal to pic_width_vps_in_luma_samples.</w:t>
      </w:r>
    </w:p>
    <w:p w14:paraId="4E9172D4" w14:textId="77777777" w:rsidR="008B3821" w:rsidRPr="007D25B0" w:rsidRDefault="008B3821" w:rsidP="008B3821">
      <w:pPr>
        <w:rPr>
          <w:lang w:val="en-US"/>
        </w:rPr>
      </w:pPr>
      <w:proofErr w:type="gramStart"/>
      <w:r w:rsidRPr="007D25B0">
        <w:rPr>
          <w:b/>
          <w:lang w:val="en-US"/>
        </w:rPr>
        <w:t>pic_height_in_luma_samples</w:t>
      </w:r>
      <w:proofErr w:type="gramEnd"/>
      <w:r w:rsidRPr="007D25B0">
        <w:rPr>
          <w:lang w:val="en-US"/>
        </w:rPr>
        <w:t xml:space="preserve"> specifies the height of each decoded picture in units of luma samples. </w:t>
      </w:r>
      <w:proofErr w:type="gramStart"/>
      <w:r w:rsidRPr="007D25B0">
        <w:rPr>
          <w:lang w:val="en-US"/>
        </w:rPr>
        <w:t>pic_height_in_luma_samples</w:t>
      </w:r>
      <w:proofErr w:type="gramEnd"/>
      <w:r w:rsidRPr="007D25B0">
        <w:rPr>
          <w:lang w:val="en-US"/>
        </w:rPr>
        <w:t xml:space="preserve"> shall not be equal to 0 and shall be an integer multiple of MinCbSizeY. The value of pic_height_in_luma_samples shall be less than or equal to pic_height_vps_in_luma_samples.</w:t>
      </w:r>
    </w:p>
    <w:p w14:paraId="3CEF1CA3" w14:textId="77777777" w:rsidR="008B3821" w:rsidRPr="007D25B0" w:rsidRDefault="008B3821" w:rsidP="008B3821">
      <w:pPr>
        <w:rPr>
          <w:lang w:val="en-US"/>
        </w:rPr>
      </w:pPr>
      <w:proofErr w:type="gramStart"/>
      <w:r w:rsidRPr="007D25B0">
        <w:rPr>
          <w:b/>
          <w:lang w:val="en-US"/>
        </w:rPr>
        <w:t>bit_depth_luma_minus8</w:t>
      </w:r>
      <w:proofErr w:type="gramEnd"/>
      <w:r w:rsidRPr="007D25B0">
        <w:rPr>
          <w:lang w:val="en-US"/>
        </w:rPr>
        <w:t xml:space="preserve"> specifies the bit depth of the samples of the luma array BitDepth</w:t>
      </w:r>
      <w:r w:rsidRPr="007D25B0">
        <w:rPr>
          <w:vertAlign w:val="subscript"/>
          <w:lang w:val="en-US"/>
        </w:rPr>
        <w:t>Y</w:t>
      </w:r>
      <w:r w:rsidRPr="007D25B0">
        <w:rPr>
          <w:lang w:val="en-US"/>
        </w:rPr>
        <w:t xml:space="preserve"> and the value of the luma quantization parameter range offset QpBdOffset</w:t>
      </w:r>
      <w:r w:rsidRPr="007D25B0">
        <w:rPr>
          <w:vertAlign w:val="subscript"/>
          <w:lang w:val="en-US"/>
        </w:rPr>
        <w:t>Y</w:t>
      </w:r>
      <w:r w:rsidRPr="007D25B0">
        <w:rPr>
          <w:lang w:val="en-US"/>
        </w:rPr>
        <w:t xml:space="preserve"> as follows:</w:t>
      </w:r>
    </w:p>
    <w:p w14:paraId="3C2A6917" w14:textId="77777777"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BitDepth</w:t>
      </w:r>
      <w:r w:rsidRPr="007D25B0">
        <w:rPr>
          <w:sz w:val="20"/>
          <w:szCs w:val="20"/>
          <w:vertAlign w:val="subscript"/>
          <w:lang w:val="en-US"/>
        </w:rPr>
        <w:t>Y</w:t>
      </w:r>
      <w:r w:rsidRPr="007D25B0">
        <w:rPr>
          <w:sz w:val="20"/>
          <w:szCs w:val="20"/>
          <w:vertAlign w:val="subscript"/>
          <w:lang w:val="en-US"/>
        </w:rPr>
        <w:tab/>
      </w:r>
      <w:r w:rsidRPr="007D25B0">
        <w:rPr>
          <w:sz w:val="20"/>
          <w:szCs w:val="20"/>
          <w:lang w:val="en-US"/>
        </w:rPr>
        <w:t>= 8 + bit_depth_luma_minus8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24</w:t>
      </w:r>
      <w:r w:rsidR="0074750D" w:rsidRPr="007D25B0">
        <w:rPr>
          <w:sz w:val="20"/>
          <w:szCs w:val="20"/>
          <w:lang w:val="en-US"/>
        </w:rPr>
        <w:fldChar w:fldCharType="end"/>
      </w:r>
      <w:r w:rsidRPr="007D25B0">
        <w:rPr>
          <w:sz w:val="20"/>
          <w:szCs w:val="20"/>
          <w:lang w:val="en-US"/>
        </w:rPr>
        <w:t>)</w:t>
      </w:r>
    </w:p>
    <w:p w14:paraId="420E62F5" w14:textId="77777777"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lastRenderedPageBreak/>
        <w:t>QpBdOffset</w:t>
      </w:r>
      <w:r w:rsidRPr="007D25B0">
        <w:rPr>
          <w:sz w:val="20"/>
          <w:szCs w:val="20"/>
          <w:vertAlign w:val="subscript"/>
          <w:lang w:val="en-US"/>
        </w:rPr>
        <w:t>Y</w:t>
      </w:r>
      <w:r w:rsidRPr="007D25B0">
        <w:rPr>
          <w:sz w:val="20"/>
          <w:szCs w:val="20"/>
          <w:lang w:val="en-US"/>
        </w:rPr>
        <w:tab/>
        <w:t>= 6 * bit_depth_luma_minus8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25</w:t>
      </w:r>
      <w:r w:rsidR="0074750D" w:rsidRPr="007D25B0">
        <w:rPr>
          <w:sz w:val="20"/>
          <w:szCs w:val="20"/>
          <w:lang w:val="en-US"/>
        </w:rPr>
        <w:fldChar w:fldCharType="end"/>
      </w:r>
      <w:r w:rsidRPr="007D25B0">
        <w:rPr>
          <w:sz w:val="20"/>
          <w:szCs w:val="20"/>
          <w:lang w:val="en-US"/>
        </w:rPr>
        <w:t>)</w:t>
      </w:r>
    </w:p>
    <w:p w14:paraId="3CF73569" w14:textId="77777777" w:rsidR="008B3821" w:rsidRPr="007D25B0" w:rsidRDefault="008B3821" w:rsidP="008B3821">
      <w:pPr>
        <w:rPr>
          <w:lang w:val="en-US"/>
        </w:rPr>
      </w:pPr>
      <w:proofErr w:type="gramStart"/>
      <w:r w:rsidRPr="007D25B0">
        <w:rPr>
          <w:lang w:val="en-US"/>
        </w:rPr>
        <w:t>bit_depth_luma_minus8</w:t>
      </w:r>
      <w:proofErr w:type="gramEnd"/>
      <w:r w:rsidRPr="007D25B0">
        <w:rPr>
          <w:lang w:val="en-US"/>
        </w:rPr>
        <w:t xml:space="preserve"> shall be in the range of 0 to 6, inclusive. </w:t>
      </w:r>
      <w:proofErr w:type="gramStart"/>
      <w:r w:rsidRPr="007D25B0">
        <w:rPr>
          <w:lang w:val="en-US"/>
        </w:rPr>
        <w:t>bit_depth_luma_minus8</w:t>
      </w:r>
      <w:proofErr w:type="gramEnd"/>
      <w:r w:rsidRPr="007D25B0">
        <w:rPr>
          <w:lang w:val="en-US"/>
        </w:rPr>
        <w:t xml:space="preserve"> shall be less than or equal to bit_depth_vps_luma_minus8.</w:t>
      </w:r>
    </w:p>
    <w:p w14:paraId="72C8BFE7" w14:textId="77777777" w:rsidR="008B3821" w:rsidRPr="007D25B0" w:rsidRDefault="008B3821" w:rsidP="008B3821">
      <w:pPr>
        <w:rPr>
          <w:lang w:val="en-US"/>
        </w:rPr>
      </w:pPr>
      <w:proofErr w:type="gramStart"/>
      <w:r w:rsidRPr="007D25B0">
        <w:rPr>
          <w:b/>
          <w:lang w:val="en-US"/>
        </w:rPr>
        <w:t>bit_depth_chroma_minus8</w:t>
      </w:r>
      <w:proofErr w:type="gramEnd"/>
      <w:r w:rsidRPr="007D25B0">
        <w:rPr>
          <w:lang w:val="en-US" w:eastAsia="ko-KR"/>
        </w:rPr>
        <w:t xml:space="preserve"> </w:t>
      </w:r>
      <w:r w:rsidRPr="007D25B0">
        <w:rPr>
          <w:lang w:val="en-US"/>
        </w:rPr>
        <w:t>specifies the bit depth of the samples of the chroma arrays BitDepth</w:t>
      </w:r>
      <w:r w:rsidRPr="007D25B0">
        <w:rPr>
          <w:vertAlign w:val="subscript"/>
          <w:lang w:val="en-US"/>
        </w:rPr>
        <w:t>C</w:t>
      </w:r>
      <w:r w:rsidRPr="007D25B0">
        <w:rPr>
          <w:lang w:val="en-US"/>
        </w:rPr>
        <w:t xml:space="preserve"> and the value of the chroma quantization parameter range offset QpBdOffset</w:t>
      </w:r>
      <w:r w:rsidRPr="007D25B0">
        <w:rPr>
          <w:vertAlign w:val="subscript"/>
          <w:lang w:val="en-US"/>
        </w:rPr>
        <w:t>C</w:t>
      </w:r>
      <w:r w:rsidRPr="007D25B0">
        <w:rPr>
          <w:lang w:val="en-US"/>
        </w:rPr>
        <w:t xml:space="preserve"> as follows:</w:t>
      </w:r>
    </w:p>
    <w:p w14:paraId="1A76FB0E" w14:textId="77777777"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BitDepth</w:t>
      </w:r>
      <w:r w:rsidRPr="007D25B0">
        <w:rPr>
          <w:sz w:val="20"/>
          <w:szCs w:val="20"/>
          <w:vertAlign w:val="subscript"/>
          <w:lang w:val="en-US"/>
        </w:rPr>
        <w:t>C</w:t>
      </w:r>
      <w:r w:rsidRPr="007D25B0">
        <w:rPr>
          <w:sz w:val="20"/>
          <w:szCs w:val="20"/>
          <w:lang w:val="en-US"/>
        </w:rPr>
        <w:tab/>
        <w:t>= 8 + bit_depth_chroma_minus8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26</w:t>
      </w:r>
      <w:r w:rsidR="0074750D" w:rsidRPr="007D25B0">
        <w:rPr>
          <w:sz w:val="20"/>
          <w:szCs w:val="20"/>
          <w:lang w:val="en-US"/>
        </w:rPr>
        <w:fldChar w:fldCharType="end"/>
      </w:r>
      <w:r w:rsidRPr="007D25B0">
        <w:rPr>
          <w:sz w:val="20"/>
          <w:szCs w:val="20"/>
          <w:lang w:val="en-US"/>
        </w:rPr>
        <w:t>)</w:t>
      </w:r>
    </w:p>
    <w:p w14:paraId="6189FE68" w14:textId="77777777"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QpBdOffset</w:t>
      </w:r>
      <w:r w:rsidRPr="007D25B0">
        <w:rPr>
          <w:sz w:val="20"/>
          <w:szCs w:val="20"/>
          <w:vertAlign w:val="subscript"/>
          <w:lang w:val="en-US"/>
        </w:rPr>
        <w:t>C</w:t>
      </w:r>
      <w:r w:rsidRPr="007D25B0">
        <w:rPr>
          <w:sz w:val="20"/>
          <w:szCs w:val="20"/>
          <w:lang w:val="en-US"/>
        </w:rPr>
        <w:tab/>
        <w:t>= 6 * bit_depth_chroma_minus8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27</w:t>
      </w:r>
      <w:r w:rsidR="0074750D" w:rsidRPr="007D25B0">
        <w:rPr>
          <w:sz w:val="20"/>
          <w:szCs w:val="20"/>
          <w:lang w:val="en-US"/>
        </w:rPr>
        <w:fldChar w:fldCharType="end"/>
      </w:r>
      <w:r w:rsidRPr="007D25B0">
        <w:rPr>
          <w:sz w:val="20"/>
          <w:szCs w:val="20"/>
          <w:lang w:val="en-US"/>
        </w:rPr>
        <w:t>)</w:t>
      </w:r>
    </w:p>
    <w:p w14:paraId="05F1D013" w14:textId="77777777" w:rsidR="008B3821" w:rsidRPr="007D25B0" w:rsidRDefault="008B3821" w:rsidP="008B3821">
      <w:pPr>
        <w:rPr>
          <w:lang w:val="en-US" w:eastAsia="ko-KR"/>
        </w:rPr>
      </w:pPr>
      <w:proofErr w:type="gramStart"/>
      <w:r w:rsidRPr="007D25B0">
        <w:rPr>
          <w:lang w:val="en-US"/>
        </w:rPr>
        <w:t>bit_depth_chroma_minus8</w:t>
      </w:r>
      <w:proofErr w:type="gramEnd"/>
      <w:r w:rsidRPr="007D25B0">
        <w:rPr>
          <w:lang w:val="en-US"/>
        </w:rPr>
        <w:t xml:space="preserve"> shall be in the range of 0 to 6, inclusive. </w:t>
      </w:r>
      <w:proofErr w:type="gramStart"/>
      <w:r w:rsidRPr="007D25B0">
        <w:rPr>
          <w:lang w:val="en-US"/>
        </w:rPr>
        <w:t>bit_depth_chroma_minus8</w:t>
      </w:r>
      <w:proofErr w:type="gramEnd"/>
      <w:r w:rsidRPr="007D25B0">
        <w:rPr>
          <w:lang w:val="en-US"/>
        </w:rPr>
        <w:t xml:space="preserve"> shall be less than or equal to bit_depth_vps_chroma_minus8.</w:t>
      </w:r>
    </w:p>
    <w:p w14:paraId="28C818C9" w14:textId="77777777" w:rsidR="008B3821" w:rsidRPr="007D25B0" w:rsidRDefault="008B3821" w:rsidP="008B3821">
      <w:pPr>
        <w:rPr>
          <w:lang w:val="en-US" w:eastAsia="ko-KR"/>
        </w:rPr>
      </w:pPr>
      <w:proofErr w:type="gramStart"/>
      <w:r w:rsidRPr="007D25B0">
        <w:rPr>
          <w:b/>
          <w:lang w:val="en-US" w:eastAsia="ko-KR"/>
        </w:rPr>
        <w:t>sps_infer_scaling_list_flag</w:t>
      </w:r>
      <w:proofErr w:type="gramEnd"/>
      <w:r w:rsidRPr="007D25B0">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7D25B0">
        <w:rPr>
          <w:lang w:val="en-US" w:eastAsia="ko-KR"/>
        </w:rPr>
        <w:t>sps_infer_scaling_list_flag</w:t>
      </w:r>
      <w:proofErr w:type="gramEnd"/>
      <w:r w:rsidRPr="007D25B0">
        <w:rPr>
          <w:lang w:val="en-US" w:eastAsia="ko-KR"/>
        </w:rPr>
        <w:t xml:space="preserve"> equal to 0 specifies that the syntax elements of the scaling list data syntax structure are not inferred. When not present, the value of sps_infer_scaling_list_flag is inferred to be 0.</w:t>
      </w:r>
    </w:p>
    <w:p w14:paraId="1F6B8D1F" w14:textId="77777777" w:rsidR="008B3821" w:rsidRPr="007D25B0" w:rsidRDefault="008B3821" w:rsidP="008B3821">
      <w:pPr>
        <w:rPr>
          <w:lang w:val="en-US" w:eastAsia="ko-KR"/>
        </w:rPr>
      </w:pPr>
      <w:bookmarkStart w:id="1491" w:name="OLE_LINK1"/>
      <w:proofErr w:type="gramStart"/>
      <w:r w:rsidRPr="007D25B0">
        <w:rPr>
          <w:b/>
          <w:lang w:val="en-US" w:eastAsia="ko-KR"/>
        </w:rPr>
        <w:t>sps_scaling_list_ref_layer_id</w:t>
      </w:r>
      <w:proofErr w:type="gramEnd"/>
      <w:r w:rsidRPr="007D25B0">
        <w:rPr>
          <w:lang w:val="en-US" w:eastAsia="ko-KR"/>
        </w:rPr>
        <w:t xml:space="preserve"> specifies the value of the nuh_layer_id of the layer for which the active SPS is associated with the same scaling list data as the current SPS.</w:t>
      </w:r>
    </w:p>
    <w:bookmarkEnd w:id="1491"/>
    <w:p w14:paraId="7C119747" w14:textId="77777777" w:rsidR="008B3821" w:rsidRPr="007D25B0" w:rsidRDefault="008B3821" w:rsidP="008B3821">
      <w:pPr>
        <w:rPr>
          <w:lang w:val="en-US" w:eastAsia="ko-KR"/>
        </w:rPr>
      </w:pPr>
      <w:r w:rsidRPr="007D25B0">
        <w:rPr>
          <w:lang w:val="en-US" w:eastAsia="ko-KR"/>
        </w:rPr>
        <w:t>The value of sps_scaling_list_ref_layer_id shall be in the range of 0 to 62, inclusive.</w:t>
      </w:r>
    </w:p>
    <w:p w14:paraId="49E587C3" w14:textId="77777777" w:rsidR="008B3821" w:rsidRPr="007D25B0" w:rsidRDefault="008B3821" w:rsidP="008B3821">
      <w:pPr>
        <w:rPr>
          <w:lang w:val="en-US" w:eastAsia="ko-KR"/>
        </w:rPr>
      </w:pPr>
      <w:r w:rsidRPr="007D25B0">
        <w:rPr>
          <w:lang w:val="en-US" w:eastAsia="ko-KR"/>
        </w:rPr>
        <w:t>When avc_base_layer_flag is equal to 1, it is a requirement of bitstream conformance that the value of sps_scaling_list_ref_layer_id shall be greater than 0.</w:t>
      </w:r>
    </w:p>
    <w:p w14:paraId="05961F2E" w14:textId="77777777" w:rsidR="008B3821" w:rsidRPr="007D25B0" w:rsidRDefault="008B3821" w:rsidP="008B3821">
      <w:pPr>
        <w:rPr>
          <w:lang w:val="en-US" w:eastAsia="ko-KR"/>
        </w:rPr>
      </w:pPr>
      <w:r w:rsidRPr="007D25B0">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14:paraId="6B36EB4B" w14:textId="77777777" w:rsidR="008B3821" w:rsidRPr="007D25B0" w:rsidRDefault="008B3821" w:rsidP="008B3821">
      <w:pPr>
        <w:rPr>
          <w:lang w:val="en-US" w:eastAsia="ko-KR"/>
        </w:rPr>
      </w:pPr>
      <w:r w:rsidRPr="007D25B0">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14:paraId="34ED964E" w14:textId="77777777" w:rsidR="008B3821" w:rsidRPr="007D25B0" w:rsidRDefault="008B3821" w:rsidP="008B3821">
      <w:pPr>
        <w:rPr>
          <w:lang w:val="en-US" w:eastAsia="ko-KR"/>
        </w:rPr>
      </w:pPr>
      <w:proofErr w:type="gramStart"/>
      <w:r w:rsidRPr="007D25B0">
        <w:rPr>
          <w:rFonts w:eastAsia="MS Mincho"/>
          <w:b/>
          <w:lang w:val="en-US" w:eastAsia="zh-CN"/>
        </w:rPr>
        <w:t>sps_</w:t>
      </w:r>
      <w:r w:rsidRPr="007D25B0">
        <w:rPr>
          <w:rFonts w:eastAsia="MS Mincho"/>
          <w:b/>
          <w:lang w:val="en-US" w:eastAsia="ja-JP"/>
        </w:rPr>
        <w:t>scaling_list</w:t>
      </w:r>
      <w:r w:rsidRPr="007D25B0">
        <w:rPr>
          <w:rFonts w:eastAsia="MS Mincho"/>
          <w:b/>
          <w:lang w:val="en-US" w:eastAsia="zh-CN"/>
        </w:rPr>
        <w:t>_data_present_flag</w:t>
      </w:r>
      <w:proofErr w:type="gramEnd"/>
      <w:r w:rsidRPr="007D25B0">
        <w:rPr>
          <w:rFonts w:eastAsia="MS Mincho"/>
          <w:lang w:val="en-US" w:eastAsia="zh-CN"/>
        </w:rPr>
        <w:t xml:space="preserve"> equal to 1 specifies that the </w:t>
      </w:r>
      <w:r w:rsidRPr="007D25B0">
        <w:rPr>
          <w:rFonts w:eastAsia="MS Mincho"/>
          <w:lang w:val="en-US" w:eastAsia="ja-JP"/>
        </w:rPr>
        <w:t>scaling list</w:t>
      </w:r>
      <w:r w:rsidRPr="007D25B0">
        <w:rPr>
          <w:rFonts w:eastAsia="MS Mincho"/>
          <w:lang w:val="en-US" w:eastAsia="zh-CN"/>
        </w:rPr>
        <w:t xml:space="preserve"> </w:t>
      </w:r>
      <w:r w:rsidRPr="007D25B0">
        <w:rPr>
          <w:rFonts w:eastAsia="MS Mincho"/>
          <w:lang w:val="en-US" w:eastAsia="ja-JP"/>
        </w:rPr>
        <w:t>data</w:t>
      </w:r>
      <w:r w:rsidRPr="007D25B0">
        <w:rPr>
          <w:rFonts w:eastAsia="MS Mincho"/>
          <w:lang w:val="en-US" w:eastAsia="zh-CN"/>
        </w:rPr>
        <w:t xml:space="preserve"> syntax structure is present in the SPS. </w:t>
      </w:r>
      <w:proofErr w:type="gramStart"/>
      <w:r w:rsidRPr="007D25B0">
        <w:rPr>
          <w:rFonts w:eastAsia="MS Mincho"/>
          <w:lang w:val="en-US" w:eastAsia="zh-CN"/>
        </w:rPr>
        <w:t>sps_scaling_list_data_present_flag</w:t>
      </w:r>
      <w:proofErr w:type="gramEnd"/>
      <w:r w:rsidRPr="007D25B0">
        <w:rPr>
          <w:rFonts w:eastAsia="MS Mincho"/>
          <w:lang w:val="en-US" w:eastAsia="zh-CN"/>
        </w:rPr>
        <w:t xml:space="preserve"> equal to 0 specifies that the </w:t>
      </w:r>
      <w:r w:rsidRPr="007D25B0">
        <w:rPr>
          <w:rFonts w:eastAsia="MS Mincho"/>
          <w:lang w:val="en-US" w:eastAsia="ja-JP"/>
        </w:rPr>
        <w:t>scaling list</w:t>
      </w:r>
      <w:r w:rsidRPr="007D25B0">
        <w:rPr>
          <w:rFonts w:eastAsia="MS Mincho"/>
          <w:lang w:val="en-US" w:eastAsia="zh-CN"/>
        </w:rPr>
        <w:t xml:space="preserve"> </w:t>
      </w:r>
      <w:r w:rsidRPr="007D25B0">
        <w:rPr>
          <w:rFonts w:eastAsia="MS Mincho"/>
          <w:lang w:val="en-US" w:eastAsia="ja-JP"/>
        </w:rPr>
        <w:t>data</w:t>
      </w:r>
      <w:r w:rsidRPr="007D25B0">
        <w:rPr>
          <w:rFonts w:eastAsia="MS Mincho"/>
          <w:lang w:val="en-US" w:eastAsia="zh-CN"/>
        </w:rPr>
        <w:t xml:space="preserve"> syntax structure is not present in the SPS. When not present, the value of sps_scaling_list_data_present_flag is inferred to be equal to 0.</w:t>
      </w:r>
    </w:p>
    <w:p w14:paraId="19AC0422" w14:textId="77777777" w:rsidR="008B3821" w:rsidRPr="007D25B0" w:rsidRDefault="008B3821" w:rsidP="008B3821">
      <w:pPr>
        <w:rPr>
          <w:lang w:val="en-US" w:eastAsia="ko-KR"/>
        </w:rPr>
      </w:pPr>
      <w:r w:rsidRPr="007D25B0">
        <w:rPr>
          <w:b/>
          <w:lang w:val="en-US" w:eastAsia="ko-KR"/>
        </w:rPr>
        <w:t>sps_temporal_id_nesting_flag</w:t>
      </w:r>
      <w:r w:rsidRPr="007D25B0">
        <w:rPr>
          <w:lang w:val="en-US" w:eastAsia="ko-KR"/>
        </w:rPr>
        <w:t xml:space="preserve">,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t>
      </w:r>
      <w:proofErr w:type="gramStart"/>
      <w:r w:rsidRPr="007D25B0">
        <w:rPr>
          <w:lang w:val="en-US" w:eastAsia="ko-KR"/>
        </w:rPr>
        <w:t>When not present sps_temporal_id_nesting_flag is inferred to be equal to vps_temporal_id_nesting_flag.</w:t>
      </w:r>
      <w:proofErr w:type="gramEnd"/>
    </w:p>
    <w:p w14:paraId="77273F00" w14:textId="77777777" w:rsidR="008B3821" w:rsidRPr="007D25B0" w:rsidRDefault="008B3821" w:rsidP="008B3821">
      <w:pPr>
        <w:pStyle w:val="Note1"/>
        <w:rPr>
          <w:lang w:val="en-US" w:eastAsia="ko-KR"/>
        </w:rPr>
      </w:pPr>
      <w:r w:rsidRPr="007D25B0">
        <w:rPr>
          <w:lang w:val="en-US" w:eastAsia="ko-KR"/>
        </w:rPr>
        <w:t>NOTE </w:t>
      </w:r>
      <w:r w:rsidR="00836CDD">
        <w:fldChar w:fldCharType="begin"/>
      </w:r>
      <w:r w:rsidR="00836CDD">
        <w:instrText xml:space="preserve"> SEQ NoteCounter \s 9 \* MERGEFORMAT </w:instrText>
      </w:r>
      <w:r w:rsidR="00836CDD">
        <w:fldChar w:fldCharType="separate"/>
      </w:r>
      <w:r w:rsidRPr="007D25B0">
        <w:rPr>
          <w:noProof/>
          <w:lang w:val="en-US"/>
        </w:rPr>
        <w:t>4</w:t>
      </w:r>
      <w:r w:rsidR="00836CDD">
        <w:rPr>
          <w:noProof/>
          <w:lang w:val="en-US"/>
        </w:rPr>
        <w:fldChar w:fldCharType="end"/>
      </w:r>
      <w:r w:rsidRPr="007D25B0">
        <w:rPr>
          <w:lang w:val="en-US"/>
        </w:rPr>
        <w:t> </w:t>
      </w:r>
      <w:r w:rsidRPr="007D25B0">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14:paraId="37A8DB1C" w14:textId="77777777" w:rsidR="008B3821" w:rsidRPr="007D25B0" w:rsidRDefault="008B3821" w:rsidP="008B3821">
      <w:pPr>
        <w:rPr>
          <w:szCs w:val="22"/>
          <w:lang w:val="en-US"/>
        </w:rPr>
      </w:pPr>
      <w:proofErr w:type="gramStart"/>
      <w:r w:rsidRPr="007D25B0">
        <w:rPr>
          <w:b/>
          <w:szCs w:val="22"/>
          <w:lang w:val="en-US"/>
        </w:rPr>
        <w:t>sps_extension_flag</w:t>
      </w:r>
      <w:proofErr w:type="gramEnd"/>
      <w:r w:rsidRPr="007D25B0">
        <w:rPr>
          <w:szCs w:val="22"/>
          <w:lang w:val="en-US"/>
        </w:rPr>
        <w:t xml:space="preserve"> equal to 0 specifies that no sps_extension( ) syntax structure is present in the SPS RBSP syntax structure. </w:t>
      </w:r>
      <w:proofErr w:type="gramStart"/>
      <w:r w:rsidRPr="007D25B0">
        <w:rPr>
          <w:szCs w:val="22"/>
          <w:lang w:val="en-US"/>
        </w:rPr>
        <w:t>sps_extension_flag</w:t>
      </w:r>
      <w:proofErr w:type="gramEnd"/>
      <w:r w:rsidRPr="007D25B0">
        <w:rPr>
          <w:szCs w:val="22"/>
          <w:lang w:val="en-US"/>
        </w:rPr>
        <w:t xml:space="preserve"> equal to 1 specifies that the sps_extension( ) syntax structure is present in the SPS RBSP syntax structure.</w:t>
      </w:r>
    </w:p>
    <w:p w14:paraId="63EAA19A" w14:textId="77777777" w:rsidR="008B3821" w:rsidRPr="007D25B0" w:rsidRDefault="008B3821" w:rsidP="008B3821">
      <w:pPr>
        <w:rPr>
          <w:lang w:val="en-US"/>
        </w:rPr>
      </w:pPr>
      <w:proofErr w:type="gramStart"/>
      <w:r w:rsidRPr="007D25B0">
        <w:rPr>
          <w:b/>
          <w:lang w:val="en-US"/>
        </w:rPr>
        <w:t>sps_extension2_flag</w:t>
      </w:r>
      <w:proofErr w:type="gramEnd"/>
      <w:r w:rsidRPr="007D25B0">
        <w:rPr>
          <w:lang w:val="en-US"/>
        </w:rPr>
        <w:t xml:space="preserve"> equal to 0 specifies that no sps_extension_data_flag syntax elements are present in the SPS RBSP syntax structure. </w:t>
      </w:r>
      <w:proofErr w:type="gramStart"/>
      <w:r w:rsidRPr="007D25B0">
        <w:rPr>
          <w:lang w:val="en-US"/>
        </w:rPr>
        <w:t>sps_extension2_flag</w:t>
      </w:r>
      <w:proofErr w:type="gramEnd"/>
      <w:r w:rsidRPr="007D25B0">
        <w:rPr>
          <w:lang w:val="en-US"/>
        </w:rPr>
        <w:t xml:space="preserve"> shall be equal to 0 in bitstreams conforming to this version of this Specification. The value of 1 for sps_extension2_flag is reserved for future use by ITU-T | ISO/IEC. Decoders shall ignore all sps_extension_data_flag syntax elements that follow the value 1 for sps_extension2_flag in an SPS NAL unit.</w:t>
      </w:r>
    </w:p>
    <w:p w14:paraId="3B468862" w14:textId="77777777" w:rsidR="008B3821" w:rsidRPr="007D25B0" w:rsidRDefault="008B3821" w:rsidP="00A06D35">
      <w:pPr>
        <w:pStyle w:val="3H4"/>
        <w:keepLines w:val="0"/>
        <w:numPr>
          <w:ilvl w:val="5"/>
          <w:numId w:val="39"/>
        </w:numPr>
        <w:tabs>
          <w:tab w:val="num" w:pos="1134"/>
        </w:tabs>
        <w:ind w:left="1134" w:hanging="1134"/>
        <w:rPr>
          <w:lang w:val="en-US"/>
        </w:rPr>
      </w:pPr>
      <w:r w:rsidRPr="007D25B0">
        <w:rPr>
          <w:lang w:val="en-US"/>
        </w:rPr>
        <w:t>Sequence parameter set extension semantics</w:t>
      </w:r>
    </w:p>
    <w:p w14:paraId="1BEADF9C" w14:textId="77777777" w:rsidR="008B3821" w:rsidRPr="007D25B0" w:rsidRDefault="008B3821" w:rsidP="008B3821">
      <w:pPr>
        <w:pStyle w:val="3N"/>
        <w:rPr>
          <w:bCs/>
          <w:lang w:val="en-US"/>
        </w:rPr>
      </w:pPr>
      <w:proofErr w:type="gramStart"/>
      <w:r w:rsidRPr="007D25B0">
        <w:rPr>
          <w:rFonts w:eastAsia="Batang"/>
          <w:b/>
          <w:bCs/>
          <w:lang w:val="en-US" w:eastAsia="ko-KR"/>
        </w:rPr>
        <w:t>inter_view_</w:t>
      </w:r>
      <w:r w:rsidRPr="007D25B0">
        <w:rPr>
          <w:b/>
          <w:bCs/>
          <w:lang w:val="en-US" w:eastAsia="ja-JP"/>
        </w:rPr>
        <w:t>mv_vert_constraint_flag</w:t>
      </w:r>
      <w:proofErr w:type="gramEnd"/>
      <w:r w:rsidRPr="007D25B0">
        <w:rPr>
          <w:b/>
          <w:bCs/>
          <w:lang w:val="en-US" w:eastAsia="ja-JP"/>
        </w:rPr>
        <w:t xml:space="preserve"> </w:t>
      </w:r>
      <w:r w:rsidRPr="007D25B0">
        <w:rPr>
          <w:lang w:val="en-US" w:eastAsia="ja-JP"/>
        </w:rPr>
        <w:t xml:space="preserve">equal to 1 specifies that vertical component of motion </w:t>
      </w:r>
      <w:r w:rsidRPr="007D25B0">
        <w:rPr>
          <w:rFonts w:eastAsia="MS Mincho"/>
          <w:lang w:val="en-US" w:eastAsia="ja-JP"/>
        </w:rPr>
        <w:t xml:space="preserve">vectors used for inter-layer prediction are constrained </w:t>
      </w:r>
      <w:r w:rsidRPr="007D25B0">
        <w:rPr>
          <w:lang w:val="en-US" w:eastAsia="ko-KR"/>
        </w:rPr>
        <w:t>in the CVS</w:t>
      </w:r>
      <w:r w:rsidRPr="007D25B0">
        <w:rPr>
          <w:rFonts w:eastAsia="MS Mincho"/>
          <w:lang w:val="en-US" w:eastAsia="ja-JP"/>
        </w:rPr>
        <w:t>.</w:t>
      </w:r>
      <w:r w:rsidRPr="007D25B0">
        <w:rPr>
          <w:rFonts w:eastAsia="MS Mincho"/>
          <w:bCs/>
          <w:lang w:val="en-US" w:eastAsia="ja-JP"/>
        </w:rPr>
        <w:t xml:space="preserve"> When </w:t>
      </w:r>
      <w:r w:rsidRPr="007D25B0">
        <w:rPr>
          <w:rFonts w:eastAsia="Batang"/>
          <w:bCs/>
          <w:lang w:val="en-US" w:eastAsia="ko-KR"/>
        </w:rPr>
        <w:t>inter_view_</w:t>
      </w:r>
      <w:r w:rsidRPr="007D25B0">
        <w:rPr>
          <w:bCs/>
          <w:lang w:val="en-US" w:eastAsia="ja-JP"/>
        </w:rPr>
        <w:t>mv_vert_constraint</w:t>
      </w:r>
      <w:r w:rsidRPr="007D25B0">
        <w:rPr>
          <w:rFonts w:eastAsia="MS Mincho"/>
          <w:lang w:val="en-US" w:eastAsia="ja-JP"/>
        </w:rPr>
        <w:t xml:space="preserve">_flag is </w:t>
      </w:r>
      <w:r w:rsidRPr="007D25B0">
        <w:rPr>
          <w:lang w:val="en-US" w:eastAsia="ja-JP"/>
        </w:rPr>
        <w:t>equal to 1</w:t>
      </w:r>
      <w:r w:rsidRPr="007D25B0">
        <w:rPr>
          <w:rFonts w:eastAsia="MS Mincho"/>
          <w:lang w:val="en-US" w:eastAsia="ja-JP"/>
        </w:rPr>
        <w:t xml:space="preserve">, </w:t>
      </w:r>
      <w:r w:rsidRPr="007D25B0">
        <w:rPr>
          <w:rFonts w:eastAsia="MS Mincho"/>
          <w:bCs/>
          <w:lang w:val="en-US" w:eastAsia="ja-JP"/>
        </w:rPr>
        <w:t xml:space="preserve">the vertical component of the motion vectors used for inter-layer prediction shall be equal to or less than 56 in units of luma samples. When </w:t>
      </w:r>
      <w:r w:rsidRPr="007D25B0">
        <w:rPr>
          <w:rFonts w:eastAsia="Batang"/>
          <w:bCs/>
          <w:lang w:val="en-US" w:eastAsia="ko-KR"/>
        </w:rPr>
        <w:t>inter_view_</w:t>
      </w:r>
      <w:r w:rsidRPr="007D25B0">
        <w:rPr>
          <w:bCs/>
          <w:lang w:val="en-US" w:eastAsia="ja-JP"/>
        </w:rPr>
        <w:t>mv_vert_constraint</w:t>
      </w:r>
      <w:r w:rsidRPr="007D25B0">
        <w:rPr>
          <w:rFonts w:eastAsia="MS Mincho"/>
          <w:lang w:val="en-US" w:eastAsia="ja-JP"/>
        </w:rPr>
        <w:t xml:space="preserve">_flag is </w:t>
      </w:r>
      <w:r w:rsidRPr="007D25B0">
        <w:rPr>
          <w:lang w:val="en-US" w:eastAsia="ja-JP"/>
        </w:rPr>
        <w:t xml:space="preserve">equal to </w:t>
      </w:r>
      <w:r w:rsidRPr="007D25B0">
        <w:rPr>
          <w:rFonts w:eastAsia="MS Mincho"/>
          <w:lang w:val="en-US" w:eastAsia="ja-JP"/>
        </w:rPr>
        <w:t>0</w:t>
      </w:r>
      <w:r w:rsidRPr="007D25B0">
        <w:rPr>
          <w:rFonts w:eastAsia="MS Mincho"/>
          <w:bCs/>
          <w:lang w:val="en-US" w:eastAsia="ja-JP"/>
        </w:rPr>
        <w:t>, no constraint for of the vertical component of the motion vectors used for inter-layer prediction is signalled by this flag. W</w:t>
      </w:r>
      <w:r w:rsidRPr="007D25B0">
        <w:rPr>
          <w:bCs/>
          <w:lang w:val="en-US"/>
        </w:rPr>
        <w:t xml:space="preserve">hen not </w:t>
      </w:r>
      <w:r w:rsidRPr="007D25B0">
        <w:rPr>
          <w:rFonts w:eastAsia="MS Mincho"/>
          <w:bCs/>
          <w:lang w:val="en-US" w:eastAsia="ja-JP"/>
        </w:rPr>
        <w:t>present, t</w:t>
      </w:r>
      <w:r w:rsidRPr="007D25B0">
        <w:rPr>
          <w:bCs/>
          <w:lang w:val="en-US"/>
        </w:rPr>
        <w:t xml:space="preserve">he </w:t>
      </w:r>
      <w:r w:rsidRPr="007D25B0">
        <w:rPr>
          <w:rFonts w:eastAsia="Batang"/>
          <w:bCs/>
          <w:lang w:val="en-US" w:eastAsia="ko-KR"/>
        </w:rPr>
        <w:t>inter_view_</w:t>
      </w:r>
      <w:r w:rsidRPr="007D25B0">
        <w:rPr>
          <w:bCs/>
          <w:lang w:val="en-US" w:eastAsia="ja-JP"/>
        </w:rPr>
        <w:t>mv_vert_constraint_flag</w:t>
      </w:r>
      <w:r w:rsidRPr="007D25B0">
        <w:rPr>
          <w:rFonts w:eastAsia="MS Mincho"/>
          <w:bCs/>
          <w:lang w:val="en-US" w:eastAsia="ja-JP"/>
        </w:rPr>
        <w:t xml:space="preserve"> is inferred to be equal to 0</w:t>
      </w:r>
      <w:r w:rsidRPr="007D25B0">
        <w:rPr>
          <w:bCs/>
          <w:lang w:val="en-US"/>
        </w:rPr>
        <w:t>.</w:t>
      </w:r>
    </w:p>
    <w:p w14:paraId="1C912C81" w14:textId="77777777" w:rsidR="0026394B" w:rsidRPr="007D25B0" w:rsidRDefault="0026394B" w:rsidP="0026394B">
      <w:pPr>
        <w:rPr>
          <w:b/>
        </w:rPr>
      </w:pPr>
      <w:proofErr w:type="gramStart"/>
      <w:r w:rsidRPr="007D25B0">
        <w:rPr>
          <w:b/>
          <w:bCs/>
        </w:rPr>
        <w:lastRenderedPageBreak/>
        <w:t>num_scaled_ref_layer_offsets</w:t>
      </w:r>
      <w:proofErr w:type="gramEnd"/>
      <w:r w:rsidRPr="007D25B0">
        <w:rPr>
          <w:noProof/>
        </w:rPr>
        <w:t xml:space="preserve"> specifies</w:t>
      </w:r>
      <w:r w:rsidRPr="007D25B0">
        <w:t xml:space="preserve"> </w:t>
      </w:r>
      <w:r w:rsidRPr="007D25B0">
        <w:rPr>
          <w:bCs/>
          <w:szCs w:val="22"/>
        </w:rPr>
        <w:t xml:space="preserve">the </w:t>
      </w:r>
      <w:r w:rsidRPr="007D25B0">
        <w:rPr>
          <w:noProof/>
        </w:rPr>
        <w:t xml:space="preserve">number of sets of </w:t>
      </w:r>
      <w:r w:rsidRPr="007D25B0">
        <w:t xml:space="preserve">scaled reference layer offset parameters </w:t>
      </w:r>
      <w:r w:rsidRPr="007D25B0">
        <w:rPr>
          <w:noProof/>
        </w:rPr>
        <w:t xml:space="preserve">that </w:t>
      </w:r>
      <w:r w:rsidRPr="007D25B0">
        <w:t>are present in the SPS.</w:t>
      </w:r>
      <w:r w:rsidRPr="007D25B0">
        <w:rPr>
          <w:noProof/>
        </w:rPr>
        <w:t xml:space="preserve"> The value of </w:t>
      </w:r>
      <w:r w:rsidRPr="007D25B0">
        <w:rPr>
          <w:bCs/>
        </w:rPr>
        <w:t>num_scaled_ref_layer_offsets shall be in the range of 0 to 63, inclusive.</w:t>
      </w:r>
    </w:p>
    <w:p w14:paraId="0865199F" w14:textId="77777777" w:rsidR="0026394B" w:rsidRPr="007D25B0" w:rsidRDefault="0026394B" w:rsidP="0026394B">
      <w:pPr>
        <w:pStyle w:val="3N"/>
        <w:rPr>
          <w:noProof/>
        </w:rPr>
      </w:pPr>
      <w:r w:rsidRPr="007D25B0">
        <w:rPr>
          <w:b/>
          <w:noProof/>
        </w:rPr>
        <w:t>scaled_ref_layer_left_offset</w:t>
      </w:r>
      <w:r w:rsidRPr="007D25B0">
        <w:rPr>
          <w:bCs/>
        </w:rPr>
        <w:t>[ i ]</w:t>
      </w:r>
      <w:r w:rsidRPr="007D25B0">
        <w:rPr>
          <w:noProof/>
        </w:rPr>
        <w:t xml:space="preserve"> specifies the horizontal offset between the </w:t>
      </w:r>
      <w:r w:rsidRPr="007D25B0">
        <w:rPr>
          <w:rFonts w:eastAsiaTheme="minorEastAsia"/>
          <w:noProof/>
          <w:lang w:eastAsia="zh-CN"/>
        </w:rPr>
        <w:t>top</w:t>
      </w:r>
      <w:r w:rsidRPr="007D25B0">
        <w:rPr>
          <w:noProof/>
        </w:rPr>
        <w:t xml:space="preserve">-left luma sample of the resampled i-th direct reference layer picture used for inter-layer prediction and the </w:t>
      </w:r>
      <w:r w:rsidRPr="007D25B0">
        <w:rPr>
          <w:noProof/>
          <w:lang w:val="en-US"/>
        </w:rPr>
        <w:t>top</w:t>
      </w:r>
      <w:r w:rsidRPr="007D25B0">
        <w:rPr>
          <w:noProof/>
        </w:rPr>
        <w:t>-left luma sample of the current picture in units of two luma samples. When not present, the value of scaled_ref_layer_left_offset</w:t>
      </w:r>
      <w:proofErr w:type="gramStart"/>
      <w:r w:rsidRPr="007D25B0">
        <w:rPr>
          <w:bCs/>
        </w:rPr>
        <w:t>[ i</w:t>
      </w:r>
      <w:proofErr w:type="gramEnd"/>
      <w:r w:rsidRPr="007D25B0">
        <w:rPr>
          <w:bCs/>
        </w:rPr>
        <w:t> ]</w:t>
      </w:r>
      <w:r w:rsidRPr="007D25B0">
        <w:rPr>
          <w:b/>
          <w:bCs/>
        </w:rPr>
        <w:t xml:space="preserve"> </w:t>
      </w:r>
      <w:r w:rsidRPr="007D25B0">
        <w:rPr>
          <w:noProof/>
        </w:rPr>
        <w:t xml:space="preserve">  is inferred to be equal to 0.</w:t>
      </w:r>
    </w:p>
    <w:p w14:paraId="2994AA8D" w14:textId="77777777" w:rsidR="0026394B" w:rsidRPr="007D25B0" w:rsidRDefault="0026394B" w:rsidP="0026394B">
      <w:pPr>
        <w:pStyle w:val="3N"/>
        <w:rPr>
          <w:noProof/>
        </w:rPr>
      </w:pPr>
      <w:r w:rsidRPr="007D25B0">
        <w:rPr>
          <w:b/>
          <w:noProof/>
        </w:rPr>
        <w:t>scaled_ref_layer_top_offset</w:t>
      </w:r>
      <w:r w:rsidRPr="007D25B0">
        <w:rPr>
          <w:bCs/>
        </w:rPr>
        <w:t>[ i ]</w:t>
      </w:r>
      <w:r w:rsidRPr="007D25B0">
        <w:rPr>
          <w:noProof/>
        </w:rPr>
        <w:t xml:space="preserve"> specifies the vertical offset between the </w:t>
      </w:r>
      <w:r w:rsidRPr="007D25B0">
        <w:rPr>
          <w:rFonts w:eastAsiaTheme="minorEastAsia"/>
          <w:noProof/>
          <w:lang w:eastAsia="zh-CN"/>
        </w:rPr>
        <w:t>top</w:t>
      </w:r>
      <w:r w:rsidRPr="007D25B0">
        <w:rPr>
          <w:noProof/>
        </w:rPr>
        <w:t>-left luma sample of the resampled i-th direct reference layer picture used for inter-layer prediction and the top-left luma sample of the current picture in units of two luma samples. When not present, the value of scaled_ref_layer_top_offset</w:t>
      </w:r>
      <w:proofErr w:type="gramStart"/>
      <w:r w:rsidRPr="007D25B0">
        <w:rPr>
          <w:bCs/>
        </w:rPr>
        <w:t>[ i</w:t>
      </w:r>
      <w:proofErr w:type="gramEnd"/>
      <w:r w:rsidRPr="007D25B0">
        <w:rPr>
          <w:bCs/>
        </w:rPr>
        <w:t> ]</w:t>
      </w:r>
      <w:r w:rsidRPr="007D25B0">
        <w:rPr>
          <w:b/>
          <w:bCs/>
        </w:rPr>
        <w:t xml:space="preserve"> </w:t>
      </w:r>
      <w:r w:rsidRPr="007D25B0">
        <w:rPr>
          <w:noProof/>
        </w:rPr>
        <w:t xml:space="preserve"> is inferred to be equal to 0.</w:t>
      </w:r>
    </w:p>
    <w:p w14:paraId="475FA921" w14:textId="77777777" w:rsidR="0026394B" w:rsidRPr="007D25B0" w:rsidRDefault="0026394B" w:rsidP="0026394B">
      <w:pPr>
        <w:pStyle w:val="3N"/>
        <w:rPr>
          <w:noProof/>
        </w:rPr>
      </w:pPr>
      <w:r w:rsidRPr="007D25B0">
        <w:rPr>
          <w:b/>
          <w:noProof/>
        </w:rPr>
        <w:t>scaled_ref_layer_right_offset</w:t>
      </w:r>
      <w:proofErr w:type="gramStart"/>
      <w:r w:rsidRPr="007D25B0">
        <w:rPr>
          <w:bCs/>
        </w:rPr>
        <w:t>[ i</w:t>
      </w:r>
      <w:proofErr w:type="gramEnd"/>
      <w:r w:rsidRPr="007D25B0">
        <w:rPr>
          <w:bCs/>
        </w:rPr>
        <w:t> ]</w:t>
      </w:r>
      <w:r w:rsidRPr="007D25B0">
        <w:rPr>
          <w:noProof/>
        </w:rPr>
        <w:t xml:space="preserve"> specifies the horizontal offset between the bottom-right luma sample of the resampled i-th direct reference layer picture used for inter-layer prediction and the bottom-right luma sample of the current picture in units of two luma samples. When not present, the value of scaled_ref_layer_right_offset</w:t>
      </w:r>
      <w:proofErr w:type="gramStart"/>
      <w:r w:rsidRPr="007D25B0">
        <w:rPr>
          <w:bCs/>
        </w:rPr>
        <w:t>[ i</w:t>
      </w:r>
      <w:proofErr w:type="gramEnd"/>
      <w:r w:rsidRPr="007D25B0">
        <w:rPr>
          <w:bCs/>
        </w:rPr>
        <w:t> ]</w:t>
      </w:r>
      <w:r w:rsidRPr="007D25B0">
        <w:rPr>
          <w:b/>
          <w:bCs/>
        </w:rPr>
        <w:t xml:space="preserve"> </w:t>
      </w:r>
      <w:r w:rsidRPr="007D25B0">
        <w:rPr>
          <w:noProof/>
        </w:rPr>
        <w:t xml:space="preserve"> is inferred to be equal to 0.</w:t>
      </w:r>
    </w:p>
    <w:p w14:paraId="3BE842E3" w14:textId="77777777" w:rsidR="008B3821" w:rsidRPr="007D25B0" w:rsidRDefault="0026394B" w:rsidP="0026394B">
      <w:pPr>
        <w:pStyle w:val="3N"/>
        <w:rPr>
          <w:lang w:val="en-US"/>
        </w:rPr>
      </w:pPr>
      <w:r w:rsidRPr="007D25B0">
        <w:rPr>
          <w:b/>
          <w:noProof/>
        </w:rPr>
        <w:t>scaled_ref_layer_bottom_offset</w:t>
      </w:r>
      <w:proofErr w:type="gramStart"/>
      <w:r w:rsidRPr="007D25B0">
        <w:rPr>
          <w:bCs/>
        </w:rPr>
        <w:t>[ i</w:t>
      </w:r>
      <w:proofErr w:type="gramEnd"/>
      <w:r w:rsidRPr="007D25B0">
        <w:rPr>
          <w:bCs/>
        </w:rPr>
        <w:t> ]</w:t>
      </w:r>
      <w:r w:rsidRPr="007D25B0">
        <w:rPr>
          <w:b/>
          <w:bCs/>
        </w:rPr>
        <w:t xml:space="preserve"> </w:t>
      </w:r>
      <w:r w:rsidRPr="007D25B0">
        <w:rPr>
          <w:noProof/>
        </w:rPr>
        <w:t xml:space="preserve"> specifies the vertical offset between the bottom-right luma sample of the resampled i-th direct reference layer picture used for inter-layer prediction and the bottom-right luma sample of the current picture in units of two luma samples. When not present, the value of scaled_ref_layer_bottom_offset</w:t>
      </w:r>
      <w:proofErr w:type="gramStart"/>
      <w:r w:rsidRPr="007D25B0">
        <w:rPr>
          <w:bCs/>
        </w:rPr>
        <w:t>[ i</w:t>
      </w:r>
      <w:proofErr w:type="gramEnd"/>
      <w:r w:rsidRPr="007D25B0">
        <w:rPr>
          <w:bCs/>
        </w:rPr>
        <w:t> ]</w:t>
      </w:r>
      <w:r w:rsidRPr="007D25B0">
        <w:rPr>
          <w:b/>
          <w:bCs/>
        </w:rPr>
        <w:t xml:space="preserve"> </w:t>
      </w:r>
      <w:r w:rsidRPr="007D25B0">
        <w:rPr>
          <w:noProof/>
        </w:rPr>
        <w:t xml:space="preserve"> is inferred to be equal to 0.</w:t>
      </w:r>
    </w:p>
    <w:p w14:paraId="585AC785"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Picture parameter set RBSP semantics</w:t>
      </w:r>
    </w:p>
    <w:p w14:paraId="2DA516FA" w14:textId="77777777" w:rsidR="008B3821" w:rsidRPr="007D25B0" w:rsidRDefault="008B3821" w:rsidP="008B3821">
      <w:pPr>
        <w:pStyle w:val="3N"/>
        <w:rPr>
          <w:lang w:val="en-US"/>
        </w:rPr>
      </w:pPr>
      <w:r w:rsidRPr="007D25B0">
        <w:rPr>
          <w:lang w:val="en-US"/>
        </w:rPr>
        <w:t>The specifications in subclause 7.4.3.3 apply, with the following modifications:</w:t>
      </w:r>
    </w:p>
    <w:p w14:paraId="316F509C" w14:textId="77777777" w:rsidR="008B3821" w:rsidRPr="007D25B0" w:rsidRDefault="008B3821" w:rsidP="008B3821">
      <w:pPr>
        <w:pStyle w:val="Note1"/>
        <w:rPr>
          <w:lang w:val="en-US"/>
        </w:rPr>
      </w:pPr>
      <w:r w:rsidRPr="007D25B0">
        <w:rPr>
          <w:lang w:val="en-US"/>
        </w:rPr>
        <w:t xml:space="preserve">NOTE – All </w:t>
      </w:r>
      <w:r w:rsidRPr="007D25B0">
        <w:rPr>
          <w:szCs w:val="24"/>
          <w:lang w:val="en-US" w:eastAsia="de-DE"/>
        </w:rPr>
        <w:t>PPSs, regardless of the values of their nuh_layer_id, share the same value space for pps_pic_parameter_set_id</w:t>
      </w:r>
      <w:r w:rsidRPr="007D25B0">
        <w:rPr>
          <w:lang w:val="en-US"/>
        </w:rPr>
        <w:t xml:space="preserve">. In other words, a PPS with nuh_layer_id equal to X and </w:t>
      </w:r>
      <w:r w:rsidRPr="007D25B0">
        <w:rPr>
          <w:szCs w:val="24"/>
          <w:lang w:val="en-US" w:eastAsia="de-DE"/>
        </w:rPr>
        <w:t>pps_pic_parameter_set_id equal to A would update the previously received PPS with nuh_layer_id not equal to X and pps_pic_parameter_set_id equal to A.</w:t>
      </w:r>
    </w:p>
    <w:p w14:paraId="167437B5" w14:textId="77777777" w:rsidR="008B3821" w:rsidRPr="007D25B0" w:rsidRDefault="008B3821" w:rsidP="008B3821">
      <w:pPr>
        <w:pStyle w:val="3N"/>
        <w:rPr>
          <w:lang w:val="en-US"/>
        </w:rPr>
      </w:pPr>
      <w:proofErr w:type="gramStart"/>
      <w:r w:rsidRPr="007D25B0">
        <w:rPr>
          <w:b/>
          <w:lang w:val="en-US"/>
        </w:rPr>
        <w:t>num_extra_slice_header_bits</w:t>
      </w:r>
      <w:proofErr w:type="gramEnd"/>
      <w:r w:rsidRPr="007D25B0">
        <w:rPr>
          <w:lang w:val="en-US"/>
        </w:rPr>
        <w:t xml:space="preserve"> specifies the number of extra slice header bits that are present in the slice header RBSP for coded pictures referring to the PPS. </w:t>
      </w:r>
      <w:proofErr w:type="gramStart"/>
      <w:r w:rsidRPr="007D25B0">
        <w:rPr>
          <w:lang w:val="en-US"/>
        </w:rPr>
        <w:t>num_extra_slice_header_bits</w:t>
      </w:r>
      <w:proofErr w:type="gramEnd"/>
      <w:r w:rsidRPr="007D25B0">
        <w:rPr>
          <w:lang w:val="en-US"/>
        </w:rPr>
        <w:t xml:space="preserve">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14:paraId="0389D5BA" w14:textId="77777777" w:rsidR="008B3821" w:rsidRPr="007D25B0" w:rsidRDefault="008B3821" w:rsidP="008B3821">
      <w:pPr>
        <w:pStyle w:val="3N"/>
        <w:rPr>
          <w:lang w:val="en-US"/>
        </w:rPr>
      </w:pPr>
      <w:r w:rsidRPr="007D25B0">
        <w:rPr>
          <w:lang w:val="en-US"/>
        </w:rPr>
        <w:t xml:space="preserve">When cross_layer_irap_aligned_flag </w:t>
      </w:r>
      <w:r w:rsidR="00FC1F30" w:rsidRPr="007D25B0">
        <w:rPr>
          <w:lang w:val="en-US"/>
        </w:rPr>
        <w:t xml:space="preserve">is </w:t>
      </w:r>
      <w:r w:rsidRPr="007D25B0">
        <w:rPr>
          <w:lang w:val="en-US"/>
        </w:rPr>
        <w:t>equal to 0, it is a requirement of bitstream conformance that num_extra_slice_header_bits shall be greater than or equal to 1.</w:t>
      </w:r>
    </w:p>
    <w:p w14:paraId="59D8F22C" w14:textId="77777777" w:rsidR="008B3821" w:rsidRPr="007D25B0" w:rsidRDefault="008B3821" w:rsidP="008B3821">
      <w:pPr>
        <w:pStyle w:val="3N"/>
        <w:rPr>
          <w:lang w:val="en-US"/>
        </w:rPr>
      </w:pPr>
      <w:proofErr w:type="gramStart"/>
      <w:r w:rsidRPr="007D25B0">
        <w:rPr>
          <w:b/>
          <w:lang w:val="en-US"/>
        </w:rPr>
        <w:t>pps_infer_scaling_list_flag</w:t>
      </w:r>
      <w:proofErr w:type="gramEnd"/>
      <w:r w:rsidRPr="007D25B0">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7D25B0">
        <w:rPr>
          <w:lang w:val="en-US"/>
        </w:rPr>
        <w:t>pps_infer_scaling_list_flag</w:t>
      </w:r>
      <w:proofErr w:type="gramEnd"/>
      <w:r w:rsidRPr="007D25B0">
        <w:rPr>
          <w:lang w:val="en-US"/>
        </w:rPr>
        <w:t xml:space="preserve"> equal to 0 specifies that the syntax elements of the scaling list data syntax structure of the PPS are not inferred. When not present, the value of pps_infer_scaling_list_flag is inferred to be 0.</w:t>
      </w:r>
    </w:p>
    <w:p w14:paraId="72CF6543" w14:textId="77777777" w:rsidR="008B3821" w:rsidRPr="007D25B0" w:rsidRDefault="008B3821" w:rsidP="008B3821">
      <w:pPr>
        <w:pStyle w:val="3N"/>
        <w:rPr>
          <w:lang w:val="en-US"/>
        </w:rPr>
      </w:pPr>
      <w:proofErr w:type="gramStart"/>
      <w:r w:rsidRPr="007D25B0">
        <w:rPr>
          <w:b/>
          <w:lang w:val="en-US"/>
        </w:rPr>
        <w:t>pps_scaling_list_ref_layer_id</w:t>
      </w:r>
      <w:proofErr w:type="gramEnd"/>
      <w:r w:rsidRPr="007D25B0">
        <w:rPr>
          <w:lang w:val="en-US"/>
        </w:rPr>
        <w:t xml:space="preserve"> specifies the value of the nuh_layer_id of the layer for which the active PPS is associated with the same scaling list data as the current PPS.</w:t>
      </w:r>
    </w:p>
    <w:p w14:paraId="196CAF08" w14:textId="77777777" w:rsidR="008B3821" w:rsidRPr="007D25B0" w:rsidRDefault="008B3821" w:rsidP="008B3821">
      <w:pPr>
        <w:pStyle w:val="3N"/>
        <w:rPr>
          <w:lang w:val="en-US"/>
        </w:rPr>
      </w:pPr>
      <w:r w:rsidRPr="007D25B0">
        <w:rPr>
          <w:lang w:val="en-US"/>
        </w:rPr>
        <w:t>The value of pps_scaling_list_ref_layer_id shall be in the range of 0 to 62, inclusive.</w:t>
      </w:r>
    </w:p>
    <w:p w14:paraId="79838AC3" w14:textId="77777777" w:rsidR="008B3821" w:rsidRPr="007D25B0" w:rsidRDefault="008B3821" w:rsidP="008B3821">
      <w:pPr>
        <w:pStyle w:val="3N"/>
        <w:rPr>
          <w:lang w:val="en-US"/>
        </w:rPr>
      </w:pPr>
      <w:r w:rsidRPr="007D25B0">
        <w:rPr>
          <w:lang w:val="en-US"/>
        </w:rPr>
        <w:t>When avc_base_layer_flag is equal to 1, it is a requirement of bitstream conformance that pps_scaling_list_ref_layer_id shall be greater than 0.</w:t>
      </w:r>
    </w:p>
    <w:p w14:paraId="466F5845" w14:textId="77777777" w:rsidR="008B3821" w:rsidRPr="007D25B0" w:rsidRDefault="008B3821" w:rsidP="008B3821">
      <w:pPr>
        <w:pStyle w:val="3N"/>
        <w:rPr>
          <w:lang w:val="en-US"/>
        </w:rPr>
      </w:pPr>
      <w:r w:rsidRPr="007D25B0">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14:paraId="389A2B74" w14:textId="77777777" w:rsidR="008B3821" w:rsidRPr="007D25B0" w:rsidRDefault="008B3821" w:rsidP="008B3821">
      <w:pPr>
        <w:pStyle w:val="3N"/>
        <w:rPr>
          <w:lang w:val="en-US"/>
        </w:rPr>
      </w:pPr>
      <w:r w:rsidRPr="007D25B0">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14:paraId="0D81D98F" w14:textId="77777777" w:rsidR="008B3821" w:rsidRPr="007D25B0" w:rsidRDefault="008B3821" w:rsidP="008B3821">
      <w:pPr>
        <w:rPr>
          <w:lang w:val="en-US"/>
        </w:rPr>
      </w:pPr>
      <w:proofErr w:type="gramStart"/>
      <w:r w:rsidRPr="007D25B0">
        <w:rPr>
          <w:rFonts w:eastAsia="MS Mincho"/>
          <w:b/>
          <w:bCs/>
          <w:lang w:val="en-US" w:eastAsia="ja-JP"/>
        </w:rPr>
        <w:t>pps_scaling_list_data_present_flag</w:t>
      </w:r>
      <w:proofErr w:type="gramEnd"/>
      <w:r w:rsidRPr="007D25B0">
        <w:rPr>
          <w:b/>
          <w:bCs/>
          <w:lang w:val="en-US"/>
        </w:rPr>
        <w:t xml:space="preserve"> </w:t>
      </w:r>
      <w:r w:rsidRPr="007D25B0">
        <w:rPr>
          <w:bCs/>
          <w:lang w:val="en-US"/>
        </w:rPr>
        <w:t xml:space="preserve">equal to 1 </w:t>
      </w:r>
      <w:r w:rsidRPr="007D25B0">
        <w:rPr>
          <w:lang w:val="en-US"/>
        </w:rPr>
        <w:t xml:space="preserve">specifies that parameters are present in the PPS to modify the scaling lists specified by the active SPS. </w:t>
      </w:r>
      <w:proofErr w:type="gramStart"/>
      <w:r w:rsidRPr="007D25B0">
        <w:rPr>
          <w:lang w:val="en-US"/>
        </w:rPr>
        <w:t>pps_scaling_list_data_present_flag</w:t>
      </w:r>
      <w:proofErr w:type="gramEnd"/>
      <w:r w:rsidRPr="007D25B0">
        <w:rPr>
          <w:lang w:val="en-US"/>
        </w:rPr>
        <w:t xml:space="preserve">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7D25B0">
        <w:rPr>
          <w:lang w:val="en-US" w:eastAsia="ko-KR"/>
        </w:rPr>
        <w:t xml:space="preserve">When scaling_list_enabled_flag is equal to 1, sps_scaling_list_data_present_flag is equal to 0, and </w:t>
      </w:r>
      <w:r w:rsidRPr="007D25B0">
        <w:rPr>
          <w:rFonts w:eastAsia="MS Mincho"/>
          <w:lang w:val="en-US" w:eastAsia="zh-CN"/>
        </w:rPr>
        <w:t>pps_scaling_list_data_present_flag is equal to 0, the default scaling list data are used to derive</w:t>
      </w:r>
      <w:r w:rsidRPr="007D25B0">
        <w:rPr>
          <w:lang w:val="en-US" w:eastAsia="ko-KR"/>
        </w:rPr>
        <w:t xml:space="preserve"> the array ScalingFactor as described in the </w:t>
      </w:r>
      <w:r w:rsidRPr="007D25B0">
        <w:rPr>
          <w:lang w:val="en-US"/>
        </w:rPr>
        <w:t>scaling list data semantics</w:t>
      </w:r>
      <w:r w:rsidRPr="007D25B0">
        <w:rPr>
          <w:lang w:val="en-US" w:eastAsia="ko-KR"/>
        </w:rPr>
        <w:t xml:space="preserve"> 7.4.5.</w:t>
      </w:r>
    </w:p>
    <w:p w14:paraId="49840350"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Supplemental enhancement information RBSP semantics</w:t>
      </w:r>
    </w:p>
    <w:p w14:paraId="687FEF06" w14:textId="77777777" w:rsidR="008B3821" w:rsidRPr="007D25B0" w:rsidRDefault="008B3821" w:rsidP="008B3821">
      <w:pPr>
        <w:pStyle w:val="3N"/>
        <w:rPr>
          <w:lang w:val="en-US"/>
        </w:rPr>
      </w:pPr>
      <w:r w:rsidRPr="007D25B0">
        <w:rPr>
          <w:lang w:val="en-US"/>
        </w:rPr>
        <w:t>The specifications in subclause 7.4.3.4 apply.</w:t>
      </w:r>
    </w:p>
    <w:p w14:paraId="0F01A6A7"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Access unit delimiter RBSP semantics</w:t>
      </w:r>
    </w:p>
    <w:p w14:paraId="4D63169B" w14:textId="77777777" w:rsidR="008B3821" w:rsidRPr="007D25B0" w:rsidRDefault="008B3821" w:rsidP="008B3821">
      <w:pPr>
        <w:pStyle w:val="3N"/>
        <w:rPr>
          <w:lang w:val="en-US"/>
        </w:rPr>
      </w:pPr>
      <w:r w:rsidRPr="007D25B0">
        <w:rPr>
          <w:lang w:val="en-US"/>
        </w:rPr>
        <w:t>The specifications in subclause 7.4.3.5 apply.</w:t>
      </w:r>
    </w:p>
    <w:p w14:paraId="6D670C27"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sequence RBSP semantics</w:t>
      </w:r>
    </w:p>
    <w:p w14:paraId="254A17D3" w14:textId="77777777" w:rsidR="008B3821" w:rsidRPr="007D25B0" w:rsidRDefault="008B3821" w:rsidP="008B3821">
      <w:pPr>
        <w:pStyle w:val="3N"/>
        <w:rPr>
          <w:lang w:val="en-US"/>
        </w:rPr>
      </w:pPr>
      <w:r w:rsidRPr="007D25B0">
        <w:rPr>
          <w:lang w:val="en-US"/>
        </w:rPr>
        <w:t>The specifications in subclause 7.4.3.6 apply.</w:t>
      </w:r>
    </w:p>
    <w:p w14:paraId="2680C375"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bitstream RBSP semantics</w:t>
      </w:r>
    </w:p>
    <w:p w14:paraId="34D7361F" w14:textId="77777777" w:rsidR="008B3821" w:rsidRPr="007D25B0" w:rsidRDefault="008B3821" w:rsidP="008B3821">
      <w:pPr>
        <w:pStyle w:val="3N"/>
        <w:rPr>
          <w:lang w:val="en-US"/>
        </w:rPr>
      </w:pPr>
      <w:r w:rsidRPr="007D25B0">
        <w:rPr>
          <w:lang w:val="en-US"/>
        </w:rPr>
        <w:t>The specifications in subclause 7.4.3.7 apply.</w:t>
      </w:r>
    </w:p>
    <w:p w14:paraId="3F441C34"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Filler data RBSP semantics</w:t>
      </w:r>
    </w:p>
    <w:p w14:paraId="32FAC1AC" w14:textId="77777777" w:rsidR="008B3821" w:rsidRPr="007D25B0" w:rsidRDefault="008B3821" w:rsidP="008B3821">
      <w:pPr>
        <w:pStyle w:val="3N"/>
        <w:rPr>
          <w:lang w:val="en-US"/>
        </w:rPr>
      </w:pPr>
      <w:r w:rsidRPr="007D25B0">
        <w:rPr>
          <w:lang w:val="en-US"/>
        </w:rPr>
        <w:t>The specifications in subclause 7.4.3.8 apply.</w:t>
      </w:r>
    </w:p>
    <w:p w14:paraId="58E4A199"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Slice segment layer RBSP semantics</w:t>
      </w:r>
    </w:p>
    <w:p w14:paraId="56185AAC" w14:textId="77777777" w:rsidR="008B3821" w:rsidRPr="007D25B0" w:rsidRDefault="008B3821" w:rsidP="008B3821">
      <w:pPr>
        <w:pStyle w:val="3N"/>
        <w:rPr>
          <w:lang w:val="en-US"/>
        </w:rPr>
      </w:pPr>
      <w:r w:rsidRPr="007D25B0">
        <w:rPr>
          <w:lang w:val="en-US"/>
        </w:rPr>
        <w:t>The specifications in subclause 7.4.3.9 apply.</w:t>
      </w:r>
    </w:p>
    <w:p w14:paraId="7F5B6E7E"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slice segment trailing bits semantics</w:t>
      </w:r>
    </w:p>
    <w:p w14:paraId="71AADB32" w14:textId="77777777" w:rsidR="008B3821" w:rsidRPr="007D25B0" w:rsidRDefault="008B3821" w:rsidP="008B3821">
      <w:pPr>
        <w:pStyle w:val="3N"/>
        <w:rPr>
          <w:lang w:val="en-US"/>
        </w:rPr>
      </w:pPr>
      <w:r w:rsidRPr="007D25B0">
        <w:rPr>
          <w:lang w:val="en-US"/>
        </w:rPr>
        <w:t>The specifications in subclause 7.4.3.10 apply.</w:t>
      </w:r>
    </w:p>
    <w:p w14:paraId="42A7FDEE"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trailing bits semantics</w:t>
      </w:r>
    </w:p>
    <w:p w14:paraId="41C57B89" w14:textId="77777777" w:rsidR="008B3821" w:rsidRPr="007D25B0" w:rsidRDefault="008B3821" w:rsidP="008B3821">
      <w:pPr>
        <w:pStyle w:val="3N"/>
        <w:rPr>
          <w:lang w:val="en-US"/>
        </w:rPr>
      </w:pPr>
      <w:r w:rsidRPr="007D25B0">
        <w:rPr>
          <w:lang w:val="en-US"/>
        </w:rPr>
        <w:t>The specifications in subclause 7.4.3.11 apply.</w:t>
      </w:r>
    </w:p>
    <w:p w14:paraId="50211C12"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Byte alignment semantics</w:t>
      </w:r>
    </w:p>
    <w:p w14:paraId="213ECE8F" w14:textId="77777777" w:rsidR="008B3821" w:rsidRPr="007D25B0" w:rsidRDefault="008B3821" w:rsidP="008B3821">
      <w:pPr>
        <w:pStyle w:val="3N"/>
        <w:rPr>
          <w:lang w:val="en-US"/>
        </w:rPr>
      </w:pPr>
      <w:r w:rsidRPr="007D25B0">
        <w:rPr>
          <w:lang w:val="en-US"/>
        </w:rPr>
        <w:t>The specifications in subclause 7.4.3.12 apply.</w:t>
      </w:r>
    </w:p>
    <w:p w14:paraId="01870CA2"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92" w:name="_Toc366771962"/>
      <w:r w:rsidRPr="007D25B0">
        <w:rPr>
          <w:lang w:val="en-US"/>
        </w:rPr>
        <w:t>Profile, tier and level semantics</w:t>
      </w:r>
      <w:bookmarkEnd w:id="1492"/>
    </w:p>
    <w:p w14:paraId="34FC5DAC" w14:textId="77777777" w:rsidR="008B3821" w:rsidRPr="007D25B0" w:rsidRDefault="008B3821" w:rsidP="008B3821">
      <w:pPr>
        <w:rPr>
          <w:bCs/>
          <w:szCs w:val="22"/>
          <w:lang w:val="en-US"/>
        </w:rPr>
      </w:pPr>
      <w:r w:rsidRPr="007D25B0">
        <w:rPr>
          <w:lang w:val="en-US"/>
        </w:rPr>
        <w:t>The profile_tier_</w:t>
      </w:r>
      <w:proofErr w:type="gramStart"/>
      <w:r w:rsidRPr="007D25B0">
        <w:rPr>
          <w:lang w:val="en-US"/>
        </w:rPr>
        <w:t>level(</w:t>
      </w:r>
      <w:proofErr w:type="gramEnd"/>
      <w:r w:rsidRPr="007D25B0">
        <w:rPr>
          <w:lang w:val="en-US"/>
        </w:rPr>
        <w:t> ) syntax structure provides profile, tier and level information used for a layer set. When the profile_tier_</w:t>
      </w:r>
      <w:proofErr w:type="gramStart"/>
      <w:r w:rsidRPr="007D25B0">
        <w:rPr>
          <w:lang w:val="en-US"/>
        </w:rPr>
        <w:t>level(</w:t>
      </w:r>
      <w:proofErr w:type="gramEnd"/>
      <w:r w:rsidRPr="007D25B0">
        <w:rPr>
          <w:lang w:val="en-US"/>
        </w:rPr>
        <w:t xml:space="preserve"> ) syntax structure is included in a </w:t>
      </w:r>
      <w:r w:rsidRPr="007D25B0">
        <w:rPr>
          <w:rFonts w:eastAsia="MS Mincho"/>
          <w:lang w:val="en-US"/>
        </w:rPr>
        <w:t xml:space="preserve">vps_extension( ) </w:t>
      </w:r>
      <w:r w:rsidRPr="007D25B0">
        <w:rPr>
          <w:lang w:val="en-US"/>
        </w:rPr>
        <w:t xml:space="preserve">syntax structure, </w:t>
      </w:r>
      <w:r w:rsidRPr="007D25B0">
        <w:rPr>
          <w:bCs/>
          <w:szCs w:val="22"/>
          <w:lang w:val="en-US"/>
        </w:rPr>
        <w:t xml:space="preserve">the applicable </w:t>
      </w:r>
      <w:r w:rsidRPr="007D25B0">
        <w:rPr>
          <w:lang w:val="en-US"/>
        </w:rPr>
        <w:t xml:space="preserve">layer set to which the profile_tier_level( ) syntax structure applies is specified by the corresponding lsIdx variable in the </w:t>
      </w:r>
      <w:r w:rsidRPr="007D25B0">
        <w:rPr>
          <w:rFonts w:eastAsia="MS Mincho"/>
          <w:lang w:val="en-US"/>
        </w:rPr>
        <w:t xml:space="preserve">vps_extension( ) </w:t>
      </w:r>
      <w:r w:rsidRPr="007D25B0">
        <w:rPr>
          <w:lang w:val="en-US"/>
        </w:rPr>
        <w:t>syntax structure. When the profile_tier_</w:t>
      </w:r>
      <w:proofErr w:type="gramStart"/>
      <w:r w:rsidRPr="007D25B0">
        <w:rPr>
          <w:lang w:val="en-US"/>
        </w:rPr>
        <w:t>level(</w:t>
      </w:r>
      <w:proofErr w:type="gramEnd"/>
      <w:r w:rsidRPr="007D25B0">
        <w:rPr>
          <w:lang w:val="en-US"/>
        </w:rPr>
        <w:t xml:space="preserve"> ) syntax structure is included in a </w:t>
      </w:r>
      <w:r w:rsidRPr="007D25B0">
        <w:rPr>
          <w:rFonts w:eastAsia="MS Mincho"/>
          <w:lang w:val="en-US"/>
        </w:rPr>
        <w:t xml:space="preserve">VPS, but not in a vps_extension( ) </w:t>
      </w:r>
      <w:r w:rsidRPr="007D25B0">
        <w:rPr>
          <w:lang w:val="en-US"/>
        </w:rPr>
        <w:t xml:space="preserve">syntax structure, </w:t>
      </w:r>
      <w:r w:rsidRPr="007D25B0">
        <w:rPr>
          <w:bCs/>
          <w:szCs w:val="22"/>
          <w:lang w:val="en-US"/>
        </w:rPr>
        <w:t xml:space="preserve">the applicable </w:t>
      </w:r>
      <w:r w:rsidRPr="007D25B0">
        <w:rPr>
          <w:lang w:val="en-US"/>
        </w:rPr>
        <w:t xml:space="preserve">layer set to which the profile_tier_level( ) syntax structure applies is the layer set specified by the index 0. </w:t>
      </w:r>
      <w:r w:rsidRPr="007D25B0">
        <w:rPr>
          <w:bCs/>
          <w:szCs w:val="22"/>
          <w:lang w:val="en-US"/>
        </w:rPr>
        <w:t xml:space="preserve">When the </w:t>
      </w:r>
      <w:r w:rsidRPr="007D25B0">
        <w:rPr>
          <w:lang w:val="en-US"/>
        </w:rPr>
        <w:t>profile_tier_</w:t>
      </w:r>
      <w:proofErr w:type="gramStart"/>
      <w:r w:rsidRPr="007D25B0">
        <w:rPr>
          <w:lang w:val="en-US"/>
        </w:rPr>
        <w:t>level(</w:t>
      </w:r>
      <w:proofErr w:type="gramEnd"/>
      <w:r w:rsidRPr="007D25B0">
        <w:rPr>
          <w:lang w:val="en-US"/>
        </w:rPr>
        <w:t xml:space="preserve"> ) </w:t>
      </w:r>
      <w:r w:rsidRPr="007D25B0">
        <w:rPr>
          <w:bCs/>
          <w:szCs w:val="22"/>
          <w:lang w:val="en-US"/>
        </w:rPr>
        <w:t xml:space="preserve">syntax structure is included in an SPS, the layer set to which the </w:t>
      </w:r>
      <w:r w:rsidRPr="007D25B0">
        <w:rPr>
          <w:lang w:val="en-US"/>
        </w:rPr>
        <w:t xml:space="preserve">profile_tier_level( ) </w:t>
      </w:r>
      <w:r w:rsidRPr="007D25B0">
        <w:rPr>
          <w:bCs/>
          <w:szCs w:val="22"/>
          <w:lang w:val="en-US"/>
        </w:rPr>
        <w:t>syntax structure</w:t>
      </w:r>
      <w:r w:rsidRPr="007D25B0">
        <w:rPr>
          <w:lang w:val="en-US"/>
        </w:rPr>
        <w:t xml:space="preserve"> applies is the </w:t>
      </w:r>
      <w:r w:rsidRPr="007D25B0">
        <w:rPr>
          <w:bCs/>
          <w:szCs w:val="22"/>
          <w:lang w:val="en-US"/>
        </w:rPr>
        <w:t>layer set specified by the index 0.</w:t>
      </w:r>
    </w:p>
    <w:p w14:paraId="50A25984" w14:textId="77777777" w:rsidR="008B3821" w:rsidRPr="007D25B0" w:rsidRDefault="008B3821" w:rsidP="008B3821">
      <w:pPr>
        <w:rPr>
          <w:lang w:val="en-US"/>
        </w:rPr>
      </w:pPr>
      <w:r w:rsidRPr="007D25B0">
        <w:rPr>
          <w:lang w:val="en-US"/>
        </w:rPr>
        <w:t>For interpretation of the following semantics, CVS refers to the CVS subset associated with the layer set to which the profile_tier_</w:t>
      </w:r>
      <w:proofErr w:type="gramStart"/>
      <w:r w:rsidRPr="007D25B0">
        <w:rPr>
          <w:lang w:val="en-US"/>
        </w:rPr>
        <w:t>level(</w:t>
      </w:r>
      <w:proofErr w:type="gramEnd"/>
      <w:r w:rsidRPr="007D25B0">
        <w:rPr>
          <w:lang w:val="en-US"/>
        </w:rPr>
        <w:t> ) syntax structure applies.</w:t>
      </w:r>
    </w:p>
    <w:p w14:paraId="7F50ED9C" w14:textId="77777777" w:rsidR="008B3821" w:rsidRPr="007D25B0" w:rsidRDefault="008B3821" w:rsidP="008B3821">
      <w:pPr>
        <w:pStyle w:val="3N"/>
        <w:rPr>
          <w:lang w:val="en-US"/>
        </w:rPr>
      </w:pPr>
      <w:r w:rsidRPr="007D25B0">
        <w:rPr>
          <w:bCs/>
          <w:szCs w:val="22"/>
          <w:lang w:val="en-US"/>
        </w:rPr>
        <w:t>When the syntax elements general_profile_space, general_tier_flag, general_profile_idc, general_profile_compatibility_flag</w:t>
      </w:r>
      <w:proofErr w:type="gramStart"/>
      <w:r w:rsidRPr="007D25B0">
        <w:rPr>
          <w:bCs/>
          <w:szCs w:val="22"/>
          <w:lang w:val="en-US"/>
        </w:rPr>
        <w:t>[ j</w:t>
      </w:r>
      <w:proofErr w:type="gramEnd"/>
      <w:r w:rsidRPr="007D25B0">
        <w:rPr>
          <w:bCs/>
          <w:szCs w:val="22"/>
          <w:lang w:val="en-US"/>
        </w:rPr>
        <w:t xml:space="preserve"> ], general_progressive_source_flag, general_interlaced_source_flag, </w:t>
      </w:r>
      <w:r w:rsidRPr="007D25B0">
        <w:rPr>
          <w:bCs/>
          <w:lang w:val="en-US"/>
        </w:rPr>
        <w:t xml:space="preserve">general_non_packed_constraint_flag, general_frame_only_constraint_flag, </w:t>
      </w:r>
      <w:r w:rsidRPr="007D25B0">
        <w:rPr>
          <w:bCs/>
          <w:szCs w:val="22"/>
          <w:lang w:val="en-US"/>
        </w:rPr>
        <w:t>general_reserved_zero_44bits are not present for the applicable layer set, they are inferred to be equal to the corresponding values of the layer set specified by the index (</w:t>
      </w:r>
      <w:r w:rsidRPr="007D25B0">
        <w:rPr>
          <w:b/>
          <w:bCs/>
          <w:szCs w:val="22"/>
          <w:lang w:val="en-US"/>
        </w:rPr>
        <w:t> </w:t>
      </w:r>
      <w:r w:rsidRPr="007D25B0">
        <w:rPr>
          <w:bCs/>
          <w:szCs w:val="22"/>
          <w:lang w:val="en-US"/>
        </w:rPr>
        <w:t>profile_layer_set_ref_minus1[ lsIdx ] +1 ).</w:t>
      </w:r>
    </w:p>
    <w:p w14:paraId="5EB87B4C" w14:textId="77777777" w:rsidR="008B3821" w:rsidRPr="007D25B0" w:rsidRDefault="008B3821" w:rsidP="008B3821">
      <w:pPr>
        <w:pStyle w:val="3N"/>
        <w:rPr>
          <w:lang w:val="en-US"/>
        </w:rPr>
      </w:pPr>
      <w:r w:rsidRPr="007D25B0">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7D25B0">
        <w:rPr>
          <w:bCs/>
          <w:lang w:val="en-US"/>
        </w:rPr>
        <w:t>non_packed_constraint_flag</w:t>
      </w:r>
      <w:r w:rsidRPr="007D25B0">
        <w:rPr>
          <w:bCs/>
          <w:szCs w:val="22"/>
          <w:lang w:val="en-US"/>
        </w:rPr>
        <w:t>[ i ]</w:t>
      </w:r>
      <w:r w:rsidRPr="007D25B0">
        <w:rPr>
          <w:bCs/>
          <w:lang w:val="en-US"/>
        </w:rPr>
        <w:t xml:space="preserve">, </w:t>
      </w:r>
      <w:r w:rsidRPr="007D25B0">
        <w:rPr>
          <w:bCs/>
          <w:szCs w:val="22"/>
          <w:lang w:val="en-US"/>
        </w:rPr>
        <w:t>sub_layer_</w:t>
      </w:r>
      <w:r w:rsidRPr="007D25B0">
        <w:rPr>
          <w:bCs/>
          <w:lang w:val="en-US"/>
        </w:rPr>
        <w:t>frame_only_constraint_flag</w:t>
      </w:r>
      <w:r w:rsidRPr="007D25B0">
        <w:rPr>
          <w:bCs/>
          <w:szCs w:val="22"/>
          <w:lang w:val="en-US"/>
        </w:rPr>
        <w:t>[ i ]</w:t>
      </w:r>
      <w:r w:rsidRPr="007D25B0">
        <w:rPr>
          <w:bCs/>
          <w:lang w:val="en-US"/>
        </w:rPr>
        <w:t xml:space="preserve">, </w:t>
      </w:r>
      <w:r w:rsidRPr="007D25B0">
        <w:rPr>
          <w:bCs/>
          <w:szCs w:val="22"/>
          <w:lang w:val="en-US"/>
        </w:rPr>
        <w:t>sub_layer_reserved_zero_44bits[ i ] are not present for the applicable layer set, and they are present in or inferred for the layer set specified by the index (</w:t>
      </w:r>
      <w:r w:rsidRPr="007D25B0">
        <w:rPr>
          <w:b/>
          <w:bCs/>
          <w:szCs w:val="22"/>
          <w:lang w:val="en-US"/>
        </w:rPr>
        <w:t> </w:t>
      </w:r>
      <w:r w:rsidRPr="007D25B0">
        <w:rPr>
          <w:bCs/>
          <w:szCs w:val="22"/>
          <w:lang w:val="en-US"/>
        </w:rPr>
        <w:t>profile_layer_set_ref_minus1[ lsIdx ] +1 ) they are inferred to be equal to the corresponding values of the layer set specified by the index (</w:t>
      </w:r>
      <w:r w:rsidRPr="007D25B0">
        <w:rPr>
          <w:b/>
          <w:bCs/>
          <w:szCs w:val="22"/>
          <w:lang w:val="en-US"/>
        </w:rPr>
        <w:t> </w:t>
      </w:r>
      <w:r w:rsidRPr="007D25B0">
        <w:rPr>
          <w:bCs/>
          <w:szCs w:val="22"/>
          <w:lang w:val="en-US"/>
        </w:rPr>
        <w:t>profile_layer_set_ref_minus1[ lsIdx ] +1 ).</w:t>
      </w:r>
    </w:p>
    <w:p w14:paraId="665EF596" w14:textId="77777777" w:rsidR="008B3821" w:rsidRPr="007D25B0" w:rsidRDefault="008B3821" w:rsidP="008B3821">
      <w:pPr>
        <w:pStyle w:val="3N"/>
        <w:rPr>
          <w:lang w:val="en-US"/>
        </w:rPr>
      </w:pPr>
      <w:r w:rsidRPr="007D25B0">
        <w:rPr>
          <w:lang w:val="en-US"/>
        </w:rPr>
        <w:t>The specifications in subclause 7.4.4 apply, with following modifications.</w:t>
      </w:r>
    </w:p>
    <w:p w14:paraId="640079AB" w14:textId="77777777" w:rsidR="008B3821" w:rsidRPr="007D25B0" w:rsidRDefault="008B3821" w:rsidP="008B3821">
      <w:pPr>
        <w:rPr>
          <w:bCs/>
          <w:szCs w:val="22"/>
          <w:lang w:val="en-US"/>
        </w:rPr>
      </w:pPr>
      <w:proofErr w:type="gramStart"/>
      <w:r w:rsidRPr="007D25B0">
        <w:rPr>
          <w:b/>
          <w:bCs/>
          <w:szCs w:val="22"/>
          <w:lang w:val="en-US"/>
        </w:rPr>
        <w:t>general_tier_flag</w:t>
      </w:r>
      <w:proofErr w:type="gramEnd"/>
      <w:r w:rsidRPr="007D25B0">
        <w:rPr>
          <w:bCs/>
          <w:szCs w:val="22"/>
          <w:lang w:val="en-US"/>
        </w:rPr>
        <w:t xml:space="preserve"> specifies the tier context for the interpretation of general_level_idc as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9C5DB8" w:rsidRPr="007D25B0">
        <w:rPr>
          <w:bCs/>
          <w:szCs w:val="22"/>
          <w:lang w:val="en-US"/>
        </w:rPr>
        <w:t xml:space="preserve"> or subclause H.11</w:t>
      </w:r>
      <w:r w:rsidRPr="007D25B0">
        <w:rPr>
          <w:bCs/>
          <w:szCs w:val="22"/>
          <w:lang w:val="en-US"/>
        </w:rPr>
        <w:t>.</w:t>
      </w:r>
    </w:p>
    <w:p w14:paraId="014890D5" w14:textId="77777777" w:rsidR="008B3821" w:rsidRPr="007D25B0" w:rsidRDefault="008B3821" w:rsidP="008B3821">
      <w:pPr>
        <w:rPr>
          <w:bCs/>
          <w:szCs w:val="22"/>
          <w:lang w:val="en-US"/>
        </w:rPr>
      </w:pPr>
      <w:r w:rsidRPr="007D25B0">
        <w:rPr>
          <w:b/>
          <w:bCs/>
          <w:szCs w:val="22"/>
          <w:lang w:val="en-US"/>
        </w:rPr>
        <w:t>general_profile_idc</w:t>
      </w:r>
      <w:r w:rsidRPr="007D25B0">
        <w:rPr>
          <w:bCs/>
          <w:szCs w:val="22"/>
          <w:lang w:val="en-US"/>
        </w:rPr>
        <w:t xml:space="preserve">, when general_profile_space is equal to 0, indicates a profile to which the CVS conforms as specified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xml:space="preserve">. Bitstreams shall not contain values of general_profile_idc other than those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Other values of general_profile_idc are reserved for future use by ITU-T | ISO/IEC.</w:t>
      </w:r>
    </w:p>
    <w:p w14:paraId="57E8EA95" w14:textId="77777777" w:rsidR="008B3821" w:rsidRPr="007D25B0" w:rsidRDefault="008B3821" w:rsidP="008B3821">
      <w:pPr>
        <w:rPr>
          <w:bCs/>
          <w:szCs w:val="22"/>
          <w:lang w:val="en-US"/>
        </w:rPr>
      </w:pPr>
      <w:r w:rsidRPr="007D25B0">
        <w:rPr>
          <w:b/>
          <w:bCs/>
          <w:szCs w:val="22"/>
          <w:lang w:val="en-US"/>
        </w:rPr>
        <w:t>general_profile_compatibility_flag</w:t>
      </w:r>
      <w:r w:rsidRPr="007D25B0">
        <w:rPr>
          <w:bCs/>
          <w:szCs w:val="22"/>
          <w:lang w:val="en-US"/>
        </w:rPr>
        <w:t>[ j ] equal to 1, when general_profile_space is equal to 0, indicates that the CVS conforms to the profile indicated by general_profile_idc equal to i as specified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w:t>
      </w:r>
      <w:r w:rsidR="0061689D" w:rsidRPr="007D25B0">
        <w:rPr>
          <w:bCs/>
          <w:szCs w:val="22"/>
          <w:lang w:val="en-US"/>
        </w:rPr>
        <w:lastRenderedPageBreak/>
        <w:t>subclause H.11</w:t>
      </w:r>
      <w:r w:rsidRPr="007D25B0">
        <w:rPr>
          <w:bCs/>
          <w:szCs w:val="22"/>
          <w:lang w:val="en-US"/>
        </w:rPr>
        <w:t>. When general_profile_space is equal to 0, general_profile_compatibility_</w:t>
      </w:r>
      <w:proofErr w:type="gramStart"/>
      <w:r w:rsidRPr="007D25B0">
        <w:rPr>
          <w:bCs/>
          <w:szCs w:val="22"/>
          <w:lang w:val="en-US"/>
        </w:rPr>
        <w:t>flag[</w:t>
      </w:r>
      <w:proofErr w:type="gramEnd"/>
      <w:r w:rsidRPr="007D25B0">
        <w:rPr>
          <w:bCs/>
          <w:szCs w:val="22"/>
          <w:lang w:val="en-US"/>
        </w:rPr>
        <w:t> general_profile_idc ] shall be equal to 1. The value of general_profile_compatibility_flag</w:t>
      </w:r>
      <w:proofErr w:type="gramStart"/>
      <w:r w:rsidRPr="007D25B0">
        <w:rPr>
          <w:bCs/>
          <w:szCs w:val="22"/>
          <w:lang w:val="en-US"/>
        </w:rPr>
        <w:t>[ j</w:t>
      </w:r>
      <w:proofErr w:type="gramEnd"/>
      <w:r w:rsidRPr="007D25B0">
        <w:rPr>
          <w:bCs/>
          <w:szCs w:val="22"/>
          <w:lang w:val="en-US"/>
        </w:rPr>
        <w:t> ] shall be equal to 0 for any value of j that is not specified as an allowed value of general_profile_idc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w:t>
      </w:r>
    </w:p>
    <w:p w14:paraId="1D7C409B" w14:textId="77777777" w:rsidR="008B3821" w:rsidRPr="007D25B0" w:rsidRDefault="008B3821" w:rsidP="008B3821">
      <w:pPr>
        <w:rPr>
          <w:bCs/>
          <w:szCs w:val="22"/>
          <w:lang w:val="en-US"/>
        </w:rPr>
      </w:pPr>
      <w:proofErr w:type="gramStart"/>
      <w:r w:rsidRPr="007D25B0">
        <w:rPr>
          <w:b/>
          <w:bCs/>
          <w:szCs w:val="22"/>
          <w:lang w:val="en-US"/>
        </w:rPr>
        <w:t>general_level_idc</w:t>
      </w:r>
      <w:proofErr w:type="gramEnd"/>
      <w:r w:rsidRPr="007D25B0">
        <w:rPr>
          <w:b/>
          <w:bCs/>
          <w:szCs w:val="22"/>
          <w:lang w:val="en-US"/>
        </w:rPr>
        <w:t xml:space="preserve"> </w:t>
      </w:r>
      <w:r w:rsidRPr="007D25B0">
        <w:rPr>
          <w:bCs/>
          <w:szCs w:val="22"/>
          <w:lang w:val="en-US"/>
        </w:rPr>
        <w:t xml:space="preserve">indicates a level to which the CVS conforms as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subclause H.11</w:t>
      </w:r>
      <w:r w:rsidRPr="007D25B0">
        <w:rPr>
          <w:bCs/>
          <w:szCs w:val="22"/>
          <w:lang w:val="en-US"/>
        </w:rPr>
        <w:t xml:space="preserve">. Bitstreams shall not contain values of general_level_idc other than those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subclause H.11</w:t>
      </w:r>
      <w:r w:rsidRPr="007D25B0">
        <w:rPr>
          <w:bCs/>
          <w:szCs w:val="22"/>
          <w:lang w:val="en-US"/>
        </w:rPr>
        <w:t>. Other values of general_level_idc are reserved for future use by ITU-T | ISO/IEC.</w:t>
      </w:r>
    </w:p>
    <w:p w14:paraId="42C73D85" w14:textId="77777777" w:rsidR="008B3821" w:rsidRPr="007D25B0" w:rsidRDefault="008B3821" w:rsidP="008B3821">
      <w:pPr>
        <w:rPr>
          <w:bCs/>
          <w:szCs w:val="22"/>
          <w:lang w:val="en-US"/>
        </w:rPr>
      </w:pPr>
      <w:r w:rsidRPr="007D25B0">
        <w:rPr>
          <w:b/>
          <w:bCs/>
          <w:szCs w:val="22"/>
          <w:lang w:val="en-US"/>
        </w:rPr>
        <w:t>sub_layer_profile_present_flag</w:t>
      </w:r>
      <w:proofErr w:type="gramStart"/>
      <w:r w:rsidRPr="007D25B0">
        <w:rPr>
          <w:bCs/>
          <w:szCs w:val="22"/>
          <w:lang w:val="en-US"/>
        </w:rPr>
        <w:t>[ i</w:t>
      </w:r>
      <w:proofErr w:type="gramEnd"/>
      <w:r w:rsidRPr="007D25B0">
        <w:rPr>
          <w:bCs/>
          <w:szCs w:val="22"/>
          <w:lang w:val="en-US"/>
        </w:rPr>
        <w:t>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 When profilePresentFlag is equal to 0, sub_layer_profile_present_flag</w:t>
      </w:r>
      <w:proofErr w:type="gramStart"/>
      <w:r w:rsidRPr="007D25B0">
        <w:rPr>
          <w:bCs/>
          <w:szCs w:val="22"/>
          <w:lang w:val="en-US"/>
        </w:rPr>
        <w:t>[ i</w:t>
      </w:r>
      <w:proofErr w:type="gramEnd"/>
      <w:r w:rsidRPr="007D25B0">
        <w:rPr>
          <w:bCs/>
          <w:szCs w:val="22"/>
          <w:lang w:val="en-US"/>
        </w:rPr>
        <w:t> ] shall be equal to 0.</w:t>
      </w:r>
    </w:p>
    <w:p w14:paraId="708FEE88"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93" w:name="_Toc366771963"/>
      <w:r w:rsidRPr="007D25B0">
        <w:rPr>
          <w:lang w:val="en-US"/>
        </w:rPr>
        <w:t>Scaling list data semantics</w:t>
      </w:r>
      <w:bookmarkEnd w:id="1493"/>
    </w:p>
    <w:p w14:paraId="5CBEC1BA" w14:textId="77777777" w:rsidR="008B3821" w:rsidRPr="007D25B0" w:rsidRDefault="008B3821" w:rsidP="008B3821">
      <w:pPr>
        <w:pStyle w:val="3N"/>
        <w:rPr>
          <w:lang w:val="en-US"/>
        </w:rPr>
      </w:pPr>
      <w:r w:rsidRPr="007D25B0">
        <w:rPr>
          <w:lang w:val="en-US"/>
        </w:rPr>
        <w:t>The specifications in subclause 7.4.5 apply.</w:t>
      </w:r>
    </w:p>
    <w:p w14:paraId="1D1AF32F"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94" w:name="_Toc366771964"/>
      <w:r w:rsidRPr="007D25B0">
        <w:rPr>
          <w:lang w:val="en-US"/>
        </w:rPr>
        <w:t>Supplemental enhancement information message semantics</w:t>
      </w:r>
      <w:bookmarkEnd w:id="1494"/>
    </w:p>
    <w:p w14:paraId="2DF01A28" w14:textId="77777777" w:rsidR="008B3821" w:rsidRPr="007D25B0" w:rsidRDefault="008B3821" w:rsidP="008B3821">
      <w:pPr>
        <w:pStyle w:val="3N"/>
        <w:rPr>
          <w:lang w:val="en-US"/>
        </w:rPr>
      </w:pPr>
      <w:r w:rsidRPr="007D25B0">
        <w:rPr>
          <w:lang w:val="en-US"/>
        </w:rPr>
        <w:t>The specifications in subclause 7.4.6 apply.</w:t>
      </w:r>
    </w:p>
    <w:p w14:paraId="6F284054"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95" w:name="_Toc366771965"/>
      <w:r w:rsidRPr="007D25B0">
        <w:rPr>
          <w:lang w:val="en-US"/>
        </w:rPr>
        <w:t>Slice segment header semantics</w:t>
      </w:r>
      <w:bookmarkEnd w:id="1495"/>
    </w:p>
    <w:p w14:paraId="7638C183"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header semantics</w:t>
      </w:r>
    </w:p>
    <w:p w14:paraId="7A64A71D" w14:textId="77777777" w:rsidR="008B3821" w:rsidRPr="007D25B0" w:rsidRDefault="008B3821" w:rsidP="008B3821">
      <w:pPr>
        <w:pStyle w:val="3N"/>
        <w:rPr>
          <w:lang w:val="en-US"/>
        </w:rPr>
      </w:pPr>
      <w:r w:rsidRPr="007D25B0">
        <w:rPr>
          <w:lang w:val="en-US"/>
        </w:rPr>
        <w:t>The specifications in subclause 7.4.7.1 apply with the following modifications.</w:t>
      </w:r>
    </w:p>
    <w:p w14:paraId="026BEC5D" w14:textId="77777777" w:rsidR="008B3821" w:rsidRPr="007D25B0" w:rsidRDefault="008B3821" w:rsidP="008B3821">
      <w:pPr>
        <w:tabs>
          <w:tab w:val="clear" w:pos="794"/>
          <w:tab w:val="left" w:pos="567"/>
        </w:tabs>
        <w:ind w:left="426" w:hanging="426"/>
        <w:rPr>
          <w:lang w:val="en-US"/>
        </w:rPr>
      </w:pPr>
      <w:r w:rsidRPr="007D25B0">
        <w:rPr>
          <w:lang w:val="en-US"/>
        </w:rPr>
        <w:t>–</w:t>
      </w:r>
      <w:r w:rsidRPr="007D25B0">
        <w:rPr>
          <w:lang w:val="en-US"/>
        </w:rPr>
        <w:tab/>
        <w:t>"When nal_unit_type has a value in the range of 16 to 23, inclusive (IRAP picture), slice_type shall be equal to 2." is replaced by</w:t>
      </w:r>
      <w:r w:rsidRPr="007D25B0" w:rsidDel="0090388A">
        <w:rPr>
          <w:lang w:val="en-US"/>
        </w:rPr>
        <w:t xml:space="preserve"> </w:t>
      </w:r>
      <w:r w:rsidRPr="007D25B0">
        <w:rPr>
          <w:lang w:val="en-US"/>
        </w:rPr>
        <w:t>"When nal_unit_type has a value in the range of 16 to 23 and nuh_</w:t>
      </w:r>
      <w:r w:rsidRPr="007D25B0">
        <w:rPr>
          <w:iCs/>
          <w:lang w:val="en-US"/>
        </w:rPr>
        <w:t>layer_id is equal to 0</w:t>
      </w:r>
      <w:r w:rsidRPr="007D25B0">
        <w:rPr>
          <w:lang w:val="en-US"/>
        </w:rPr>
        <w:t>, inclusive (IRAP picture), slice_type shall be equal to 2."</w:t>
      </w:r>
    </w:p>
    <w:p w14:paraId="015763C3" w14:textId="77777777" w:rsidR="008B3821" w:rsidRPr="007D25B0" w:rsidRDefault="008B3821" w:rsidP="008B3821">
      <w:pPr>
        <w:rPr>
          <w:lang w:val="en-US"/>
        </w:rPr>
      </w:pPr>
      <w:proofErr w:type="gramStart"/>
      <w:r w:rsidRPr="007D25B0">
        <w:rPr>
          <w:b/>
          <w:lang w:val="en-US"/>
        </w:rPr>
        <w:t>poc_reset_flag</w:t>
      </w:r>
      <w:proofErr w:type="gramEnd"/>
      <w:r w:rsidRPr="007D25B0">
        <w:rPr>
          <w:lang w:val="en-US"/>
        </w:rPr>
        <w:t xml:space="preserve"> equal to 1 specifies that the derived picture order count for the current picture is equal to 0. </w:t>
      </w:r>
      <w:proofErr w:type="gramStart"/>
      <w:r w:rsidRPr="007D25B0">
        <w:rPr>
          <w:lang w:val="en-US"/>
        </w:rPr>
        <w:t>poc_reset_flag</w:t>
      </w:r>
      <w:proofErr w:type="gramEnd"/>
      <w:r w:rsidRPr="007D25B0">
        <w:rPr>
          <w:lang w:val="en-US"/>
        </w:rPr>
        <w:t xml:space="preserve"> equal to 0 specifies that the derived picture order count for the current picture may or may not be equal to 0. It is a requirement of bitstream conformance that when cross_layer_irap_aligned_flag is equal to 1, the value of poc_reset_flag shall be equal to 0. When not present, the value of poc_reset_flag is inferred to be equal to 0.</w:t>
      </w:r>
    </w:p>
    <w:p w14:paraId="109AD742" w14:textId="77777777" w:rsidR="008B3821" w:rsidRPr="007D25B0" w:rsidRDefault="008B3821" w:rsidP="008B3821">
      <w:pPr>
        <w:pStyle w:val="3N"/>
        <w:rPr>
          <w:lang w:val="en-US"/>
        </w:rPr>
      </w:pPr>
      <w:proofErr w:type="gramStart"/>
      <w:r w:rsidRPr="007D25B0">
        <w:rPr>
          <w:b/>
          <w:lang w:val="en-US"/>
        </w:rPr>
        <w:t>discardable_flag</w:t>
      </w:r>
      <w:proofErr w:type="gramEnd"/>
      <w:r w:rsidRPr="007D25B0">
        <w:rPr>
          <w:lang w:val="en-US"/>
        </w:rPr>
        <w:t xml:space="preserve"> equal to 1 specifies that the coded picture is not used as a reference picture for inter prediction and is not used as an inter-layer reference picture in the decoding process of subsequent pictures in decoding order. </w:t>
      </w:r>
      <w:proofErr w:type="gramStart"/>
      <w:r w:rsidRPr="007D25B0">
        <w:rPr>
          <w:lang w:val="en-US"/>
        </w:rPr>
        <w:t>discardable_flag</w:t>
      </w:r>
      <w:proofErr w:type="gramEnd"/>
      <w:r w:rsidRPr="007D25B0">
        <w:rPr>
          <w:lang w:val="en-US"/>
        </w:rPr>
        <w:t xml:space="preserve">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14:paraId="1F40B7EB" w14:textId="77777777" w:rsidR="008B3821" w:rsidRPr="007D25B0" w:rsidRDefault="008B3821" w:rsidP="008B3821">
      <w:pPr>
        <w:rPr>
          <w:lang w:val="en-US" w:eastAsia="ko-KR"/>
        </w:rPr>
      </w:pPr>
      <w:proofErr w:type="gramStart"/>
      <w:r w:rsidRPr="007D25B0">
        <w:rPr>
          <w:b/>
          <w:lang w:val="en-US" w:eastAsia="ko-KR"/>
        </w:rPr>
        <w:t>inter_layer_pred_enabled_flag</w:t>
      </w:r>
      <w:proofErr w:type="gramEnd"/>
      <w:r w:rsidRPr="007D25B0">
        <w:rPr>
          <w:lang w:val="en-US" w:eastAsia="ko-KR"/>
        </w:rPr>
        <w:t xml:space="preserve"> equal to 1 specifies that inter-layer prediction may be used in decoding of the current picture. </w:t>
      </w:r>
      <w:proofErr w:type="gramStart"/>
      <w:r w:rsidRPr="007D25B0">
        <w:rPr>
          <w:lang w:val="en-US" w:eastAsia="ko-KR"/>
        </w:rPr>
        <w:t>inter_layer_pred_enabled_flag</w:t>
      </w:r>
      <w:proofErr w:type="gramEnd"/>
      <w:r w:rsidRPr="007D25B0">
        <w:rPr>
          <w:lang w:val="en-US" w:eastAsia="ko-KR"/>
        </w:rPr>
        <w:t xml:space="preserve"> equal to 0 specifies that inter-layer prediction is not used in decoding of the current picture.</w:t>
      </w:r>
    </w:p>
    <w:p w14:paraId="10DC7AE3" w14:textId="77777777" w:rsidR="008B3821" w:rsidRPr="007D25B0" w:rsidRDefault="008B3821" w:rsidP="008B3821">
      <w:pPr>
        <w:rPr>
          <w:lang w:val="en-US" w:eastAsia="ko-KR"/>
        </w:rPr>
      </w:pPr>
      <w:proofErr w:type="gramStart"/>
      <w:r w:rsidRPr="007D25B0">
        <w:rPr>
          <w:b/>
          <w:bCs/>
          <w:lang w:val="en-US"/>
        </w:rPr>
        <w:t>num_inter_layer_ref_pics_minus1</w:t>
      </w:r>
      <w:proofErr w:type="gramEnd"/>
      <w:r w:rsidRPr="007D25B0">
        <w:rPr>
          <w:lang w:val="en-US" w:eastAsia="ko-KR"/>
        </w:rPr>
        <w:t xml:space="preserve"> plus 1 specifies the number of pictures that may be used in decoding of the current picture for inter-layer prediction. The length of the </w:t>
      </w:r>
      <w:r w:rsidRPr="007D25B0">
        <w:rPr>
          <w:bCs/>
          <w:lang w:val="en-US"/>
        </w:rPr>
        <w:t>num_inter_layer_ref_pics_minus1</w:t>
      </w:r>
      <w:r w:rsidRPr="007D25B0">
        <w:rPr>
          <w:lang w:val="en-US" w:eastAsia="ko-KR"/>
        </w:rPr>
        <w:t xml:space="preserve"> syntax element is </w:t>
      </w:r>
      <w:proofErr w:type="gramStart"/>
      <w:r w:rsidRPr="007D25B0">
        <w:rPr>
          <w:lang w:val="en-US" w:eastAsia="ko-KR"/>
        </w:rPr>
        <w:t>Ceil(</w:t>
      </w:r>
      <w:proofErr w:type="gramEnd"/>
      <w:r w:rsidRPr="007D25B0">
        <w:rPr>
          <w:lang w:val="en-US" w:eastAsia="ko-KR"/>
        </w:rPr>
        <w:t> Log2( </w:t>
      </w:r>
      <w:r w:rsidRPr="007D25B0">
        <w:rPr>
          <w:lang w:val="en-US"/>
        </w:rPr>
        <w:t>NumDirectRefLayers[ nuh_layer_id ]</w:t>
      </w:r>
      <w:r w:rsidRPr="007D25B0">
        <w:rPr>
          <w:lang w:val="en-US" w:eastAsia="ko-KR"/>
        </w:rPr>
        <w:t> </w:t>
      </w:r>
      <w:r w:rsidRPr="007D25B0">
        <w:rPr>
          <w:rFonts w:eastAsia="Batang"/>
          <w:bCs/>
          <w:lang w:val="en-US" w:eastAsia="ko-KR"/>
        </w:rPr>
        <w:t>) </w:t>
      </w:r>
      <w:r w:rsidRPr="007D25B0">
        <w:rPr>
          <w:lang w:val="en-US" w:eastAsia="ko-KR"/>
        </w:rPr>
        <w:t xml:space="preserve">) bits. The value of num_inter_layer_ref_pics_minus1 shall be in the range of 0 to </w:t>
      </w:r>
      <w:proofErr w:type="gramStart"/>
      <w:r w:rsidRPr="007D25B0">
        <w:rPr>
          <w:rFonts w:eastAsia="Batang"/>
          <w:bCs/>
          <w:lang w:val="en-US" w:eastAsia="ko-KR"/>
        </w:rPr>
        <w:t>NumDirectRefLayers[</w:t>
      </w:r>
      <w:proofErr w:type="gramEnd"/>
      <w:r w:rsidRPr="007D25B0">
        <w:rPr>
          <w:rFonts w:eastAsia="Batang"/>
          <w:bCs/>
          <w:lang w:val="en-US" w:eastAsia="ko-KR"/>
        </w:rPr>
        <w:t> </w:t>
      </w:r>
      <w:r w:rsidRPr="007D25B0">
        <w:rPr>
          <w:lang w:val="en-US"/>
        </w:rPr>
        <w:t>nuh_layer_id</w:t>
      </w:r>
      <w:r w:rsidRPr="007D25B0">
        <w:rPr>
          <w:rFonts w:eastAsia="Batang"/>
          <w:bCs/>
          <w:lang w:val="en-US" w:eastAsia="ko-KR"/>
        </w:rPr>
        <w:t> ] − 1, inclusive</w:t>
      </w:r>
      <w:r w:rsidRPr="007D25B0">
        <w:rPr>
          <w:lang w:val="en-US" w:eastAsia="ko-KR"/>
        </w:rPr>
        <w:t>.</w:t>
      </w:r>
    </w:p>
    <w:p w14:paraId="75630B36" w14:textId="77777777" w:rsidR="008B3821" w:rsidRPr="007D25B0" w:rsidRDefault="008B3821" w:rsidP="008B3821">
      <w:pPr>
        <w:keepNext/>
        <w:rPr>
          <w:lang w:val="en-US" w:eastAsia="ko-KR"/>
        </w:rPr>
      </w:pPr>
      <w:r w:rsidRPr="007D25B0">
        <w:rPr>
          <w:lang w:val="en-US" w:eastAsia="ko-KR"/>
        </w:rPr>
        <w:t>The variable NumActiveRefLayerPics is derived as follows:</w:t>
      </w:r>
    </w:p>
    <w:p w14:paraId="73B21205" w14:textId="77777777" w:rsidR="008B3821" w:rsidRPr="007D25B0" w:rsidRDefault="008B3821" w:rsidP="008B3821">
      <w:pPr>
        <w:ind w:left="360"/>
        <w:jc w:val="left"/>
        <w:rPr>
          <w:rFonts w:eastAsia="Batang"/>
          <w:bCs/>
          <w:lang w:val="en-US" w:eastAsia="ko-KR"/>
        </w:rPr>
      </w:pPr>
      <w:r w:rsidRPr="007D25B0">
        <w:rPr>
          <w:rFonts w:eastAsia="Batang"/>
          <w:bCs/>
          <w:lang w:val="en-US" w:eastAsia="ko-KR"/>
        </w:rPr>
        <w:t>if( nuh_layer_id  = =  0  | |  NumDirectRefLayers[ nuh_layer_id ]  = =  0 )</w:t>
      </w:r>
      <w:r w:rsidRPr="007D25B0">
        <w:rPr>
          <w:rFonts w:eastAsia="Batang"/>
          <w:bCs/>
          <w:lang w:val="en-US" w:eastAsia="ko-KR"/>
        </w:rPr>
        <w:br/>
      </w:r>
      <w:r w:rsidRPr="007D25B0">
        <w:rPr>
          <w:rFonts w:eastAsia="Batang"/>
          <w:bCs/>
          <w:lang w:val="en-US" w:eastAsia="ko-KR"/>
        </w:rPr>
        <w:tab/>
        <w:t>NumActiveRefLayerPics = 0</w:t>
      </w:r>
      <w:r w:rsidRPr="007D25B0">
        <w:rPr>
          <w:rFonts w:eastAsia="Batang"/>
          <w:bCs/>
          <w:lang w:val="en-US" w:eastAsia="ko-KR"/>
        </w:rPr>
        <w:br/>
        <w:t>else if( all_ref_layers_active_flag )</w:t>
      </w:r>
      <w:r w:rsidRPr="007D25B0">
        <w:rPr>
          <w:rFonts w:eastAsia="Batang"/>
          <w:bCs/>
          <w:lang w:val="en-US" w:eastAsia="ko-KR"/>
        </w:rPr>
        <w:br/>
      </w:r>
      <w:r w:rsidRPr="007D25B0">
        <w:rPr>
          <w:rFonts w:eastAsia="Batang"/>
          <w:bCs/>
          <w:lang w:val="en-US" w:eastAsia="ko-KR"/>
        </w:rPr>
        <w:tab/>
        <w:t>NumActiveRefLayerPics = NumDirectRefLayers[ nuh_layer_id ]</w:t>
      </w:r>
      <w:r w:rsidRPr="007D25B0">
        <w:rPr>
          <w:rFonts w:eastAsia="Batang"/>
          <w:bCs/>
          <w:lang w:val="en-US" w:eastAsia="ko-KR"/>
        </w:rPr>
        <w:br/>
        <w:t>else if( !inter_layer_pred_enabled_flag )</w:t>
      </w:r>
      <w:r w:rsidRPr="007D25B0">
        <w:rPr>
          <w:rFonts w:eastAsia="Batang"/>
          <w:bCs/>
          <w:lang w:val="en-US" w:eastAsia="ko-KR"/>
        </w:rPr>
        <w:br/>
      </w:r>
      <w:r w:rsidRPr="007D25B0">
        <w:rPr>
          <w:rFonts w:eastAsia="Batang"/>
          <w:bCs/>
          <w:lang w:val="en-US" w:eastAsia="ko-KR"/>
        </w:rPr>
        <w:tab/>
        <w:t>NumActiveRefLayerPics = 0</w:t>
      </w:r>
      <w:r w:rsidRPr="007D25B0">
        <w:rPr>
          <w:rFonts w:eastAsia="Batang"/>
          <w:bCs/>
          <w:lang w:val="en-US" w:eastAsia="ko-KR"/>
        </w:rPr>
        <w:br/>
        <w:t>else if( max_one_active_ref_layer_flag  | |  NumDirectRefLayers[ nuh_layer_id ]  = = 1 )</w:t>
      </w:r>
      <w:r w:rsidRPr="007D25B0">
        <w:rPr>
          <w:rFonts w:eastAsia="Batang"/>
          <w:bCs/>
          <w:lang w:val="en-US" w:eastAsia="ko-KR"/>
        </w:rPr>
        <w:br/>
      </w:r>
      <w:r w:rsidRPr="007D25B0">
        <w:rPr>
          <w:rFonts w:eastAsia="Batang"/>
          <w:bCs/>
          <w:lang w:val="en-US" w:eastAsia="ko-KR"/>
        </w:rPr>
        <w:tab/>
        <w:t>NumActiveRefLayerPics = 1</w:t>
      </w:r>
      <w:r w:rsidRPr="007D25B0">
        <w:rPr>
          <w:rFonts w:eastAsia="Batang"/>
          <w:bCs/>
          <w:lang w:val="en-US" w:eastAsia="ko-KR"/>
        </w:rPr>
        <w:br/>
        <w:t>else</w:t>
      </w:r>
      <w:r w:rsidRPr="007D25B0">
        <w:rPr>
          <w:rFonts w:eastAsia="Batang"/>
          <w:bCs/>
          <w:lang w:val="en-US" w:eastAsia="ko-KR"/>
        </w:rPr>
        <w:br/>
      </w:r>
      <w:r w:rsidRPr="007D25B0">
        <w:rPr>
          <w:rFonts w:eastAsia="Batang"/>
          <w:bCs/>
          <w:lang w:val="en-US" w:eastAsia="ko-KR"/>
        </w:rPr>
        <w:tab/>
        <w:t>NumActiveRefLayerPics = num_inter_layer_ref_pics_minus1 + 1</w:t>
      </w:r>
    </w:p>
    <w:p w14:paraId="116A5051" w14:textId="77777777" w:rsidR="008B3821" w:rsidRPr="007D25B0" w:rsidRDefault="008B3821" w:rsidP="008B3821">
      <w:pPr>
        <w:rPr>
          <w:lang w:val="en-US" w:eastAsia="ko-KR"/>
        </w:rPr>
      </w:pPr>
      <w:r w:rsidRPr="007D25B0">
        <w:rPr>
          <w:lang w:val="en-US" w:eastAsia="ko-KR"/>
        </w:rPr>
        <w:t>All slices of a coded picture shall have the same value of NumActiveRefLayerPics.</w:t>
      </w:r>
    </w:p>
    <w:p w14:paraId="3697E8B3" w14:textId="77777777" w:rsidR="008B3821" w:rsidRPr="007D25B0" w:rsidRDefault="008B3821" w:rsidP="008B3821">
      <w:pPr>
        <w:rPr>
          <w:bCs/>
          <w:lang w:val="en-US"/>
        </w:rPr>
      </w:pPr>
      <w:r w:rsidRPr="007D25B0">
        <w:rPr>
          <w:b/>
          <w:bCs/>
          <w:lang w:val="en-US"/>
        </w:rPr>
        <w:t>inter_layer_pred_layer_idc</w:t>
      </w:r>
      <w:proofErr w:type="gramStart"/>
      <w:r w:rsidRPr="007D25B0">
        <w:rPr>
          <w:b/>
          <w:bCs/>
          <w:lang w:val="en-US"/>
        </w:rPr>
        <w:t>[ </w:t>
      </w:r>
      <w:r w:rsidRPr="007D25B0">
        <w:rPr>
          <w:bCs/>
          <w:lang w:val="en-US"/>
        </w:rPr>
        <w:t>i</w:t>
      </w:r>
      <w:proofErr w:type="gramEnd"/>
      <w:r w:rsidRPr="007D25B0">
        <w:rPr>
          <w:bCs/>
          <w:lang w:val="en-US"/>
        </w:rPr>
        <w:t> ]</w:t>
      </w:r>
      <w:r w:rsidRPr="007D25B0">
        <w:rPr>
          <w:lang w:val="en-US" w:eastAsia="ko-KR"/>
        </w:rPr>
        <w:t xml:space="preserve"> specifies the variable, RefPicLayerId[ i ], representing the nuh_layer_id of the i-th picture that may be used by the current picture for inter-layer prediction. The length of the syntax element </w:t>
      </w:r>
      <w:r w:rsidRPr="007D25B0">
        <w:rPr>
          <w:bCs/>
          <w:lang w:val="en-US"/>
        </w:rPr>
        <w:t xml:space="preserve">inter_layer_pred_layer_idc[ i ] </w:t>
      </w:r>
      <w:r w:rsidRPr="007D25B0">
        <w:rPr>
          <w:lang w:val="en-US" w:eastAsia="ko-KR"/>
        </w:rPr>
        <w:t>is Ceil( Log2( </w:t>
      </w:r>
      <w:r w:rsidRPr="007D25B0">
        <w:rPr>
          <w:lang w:val="en-US"/>
        </w:rPr>
        <w:t>NumDirectRefLayers[ nuh_layer_id ]</w:t>
      </w:r>
      <w:r w:rsidRPr="007D25B0">
        <w:rPr>
          <w:lang w:val="en-US" w:eastAsia="ko-KR"/>
        </w:rPr>
        <w:t xml:space="preserve"> ) ) bits. The value of </w:t>
      </w:r>
      <w:r w:rsidRPr="007D25B0">
        <w:rPr>
          <w:bCs/>
          <w:lang w:val="en-US"/>
        </w:rPr>
        <w:lastRenderedPageBreak/>
        <w:t>inter_layer_pred_layer_idc</w:t>
      </w:r>
      <w:proofErr w:type="gramStart"/>
      <w:r w:rsidRPr="007D25B0">
        <w:rPr>
          <w:bCs/>
          <w:lang w:val="en-US"/>
        </w:rPr>
        <w:t>[ i</w:t>
      </w:r>
      <w:proofErr w:type="gramEnd"/>
      <w:r w:rsidRPr="007D25B0">
        <w:rPr>
          <w:bCs/>
          <w:lang w:val="en-US"/>
        </w:rPr>
        <w:t xml:space="preserve"> ] </w:t>
      </w:r>
      <w:r w:rsidRPr="007D25B0">
        <w:rPr>
          <w:lang w:val="en-US" w:eastAsia="ko-KR"/>
        </w:rPr>
        <w:t xml:space="preserve">shall be in the range of 0 to </w:t>
      </w:r>
      <w:r w:rsidRPr="007D25B0">
        <w:rPr>
          <w:rFonts w:eastAsia="Batang"/>
          <w:bCs/>
          <w:lang w:val="en-US" w:eastAsia="ko-KR"/>
        </w:rPr>
        <w:t>NumDirectRefLayers[</w:t>
      </w:r>
      <w:r w:rsidRPr="007D25B0">
        <w:rPr>
          <w:lang w:val="en-US"/>
        </w:rPr>
        <w:t> nuh_layer_id </w:t>
      </w:r>
      <w:r w:rsidRPr="007D25B0">
        <w:rPr>
          <w:rFonts w:eastAsia="Batang"/>
          <w:bCs/>
          <w:lang w:val="en-US" w:eastAsia="ko-KR"/>
        </w:rPr>
        <w:t>] − 1, inclusive</w:t>
      </w:r>
      <w:r w:rsidRPr="007D25B0">
        <w:rPr>
          <w:lang w:val="en-US" w:eastAsia="ko-KR"/>
        </w:rPr>
        <w:t xml:space="preserve">. When not present, the value of </w:t>
      </w:r>
      <w:r w:rsidRPr="007D25B0">
        <w:rPr>
          <w:bCs/>
          <w:lang w:val="en-US"/>
        </w:rPr>
        <w:t>inter_layer_pred_layer_idc</w:t>
      </w:r>
      <w:proofErr w:type="gramStart"/>
      <w:r w:rsidRPr="007D25B0">
        <w:rPr>
          <w:bCs/>
          <w:lang w:val="en-US"/>
        </w:rPr>
        <w:t>[ i</w:t>
      </w:r>
      <w:proofErr w:type="gramEnd"/>
      <w:r w:rsidRPr="007D25B0">
        <w:rPr>
          <w:bCs/>
          <w:lang w:val="en-US"/>
        </w:rPr>
        <w:t> ] is inferred to be equal to i.</w:t>
      </w:r>
    </w:p>
    <w:p w14:paraId="7CC6FA7C" w14:textId="77777777" w:rsidR="008B3821" w:rsidRPr="007D25B0" w:rsidRDefault="008B3821" w:rsidP="008B3821">
      <w:pPr>
        <w:rPr>
          <w:lang w:val="en-US" w:eastAsia="ko-KR"/>
        </w:rPr>
      </w:pPr>
      <w:r w:rsidRPr="007D25B0">
        <w:rPr>
          <w:lang w:val="en-US" w:eastAsia="ko-KR"/>
        </w:rPr>
        <w:t>When i is greater than 0, inter_layer_pred_layer_idc[ i ] shall be greater than inter_layer_pred_layer_idc[ i </w:t>
      </w:r>
      <w:r w:rsidRPr="007D25B0">
        <w:rPr>
          <w:lang w:val="en-US"/>
        </w:rPr>
        <w:t>−</w:t>
      </w:r>
      <w:r w:rsidRPr="007D25B0">
        <w:rPr>
          <w:lang w:val="en-US" w:eastAsia="ko-KR"/>
        </w:rPr>
        <w:t> 1 ].</w:t>
      </w:r>
    </w:p>
    <w:p w14:paraId="7884509E" w14:textId="77777777" w:rsidR="008B3821" w:rsidRPr="007D25B0" w:rsidRDefault="008B3821" w:rsidP="008B3821">
      <w:pPr>
        <w:rPr>
          <w:lang w:val="en-US" w:eastAsia="ko-KR"/>
        </w:rPr>
      </w:pPr>
      <w:r w:rsidRPr="007D25B0">
        <w:rPr>
          <w:lang w:val="en-US" w:eastAsia="ko-KR"/>
        </w:rPr>
        <w:t>The variables RefPicLayerId</w:t>
      </w:r>
      <w:proofErr w:type="gramStart"/>
      <w:r w:rsidRPr="007D25B0">
        <w:rPr>
          <w:lang w:val="en-US" w:eastAsia="ko-KR"/>
        </w:rPr>
        <w:t>[ i</w:t>
      </w:r>
      <w:proofErr w:type="gramEnd"/>
      <w:r w:rsidRPr="007D25B0">
        <w:rPr>
          <w:lang w:val="en-US" w:eastAsia="ko-KR"/>
        </w:rPr>
        <w:t> ] for all values of i in the range of 0 to NumActiveRefLayerPics − 1, inclusive, are derived as follows:</w:t>
      </w:r>
    </w:p>
    <w:p w14:paraId="0715BB0F" w14:textId="77777777" w:rsidR="008B3821" w:rsidRPr="007D25B0" w:rsidRDefault="008B3821" w:rsidP="008B3821">
      <w:pPr>
        <w:ind w:left="360"/>
        <w:jc w:val="left"/>
        <w:rPr>
          <w:rFonts w:eastAsia="Batang"/>
          <w:bCs/>
          <w:lang w:val="en-US" w:eastAsia="ko-KR"/>
        </w:rPr>
      </w:pPr>
      <w:r w:rsidRPr="007D25B0">
        <w:rPr>
          <w:rFonts w:eastAsia="Batang"/>
          <w:bCs/>
          <w:lang w:val="en-US" w:eastAsia="ko-KR"/>
        </w:rPr>
        <w:t xml:space="preserve">for( i = 0, j = 0; i &lt; </w:t>
      </w:r>
      <w:r w:rsidRPr="007D25B0">
        <w:rPr>
          <w:lang w:val="en-US" w:eastAsia="ko-KR"/>
        </w:rPr>
        <w:t>NumActiveRefLayerPics; i++</w:t>
      </w:r>
      <w:r w:rsidRPr="007D25B0">
        <w:rPr>
          <w:rFonts w:eastAsia="Batang"/>
          <w:bCs/>
          <w:lang w:val="en-US" w:eastAsia="ko-KR"/>
        </w:rPr>
        <w:t>)</w:t>
      </w:r>
      <w:r w:rsidRPr="007D25B0">
        <w:rPr>
          <w:rFonts w:eastAsia="Batang"/>
          <w:bCs/>
          <w:lang w:val="en-US" w:eastAsia="ko-KR"/>
        </w:rPr>
        <w:br/>
      </w:r>
      <w:r w:rsidRPr="007D25B0">
        <w:rPr>
          <w:rFonts w:eastAsia="Batang"/>
          <w:bCs/>
          <w:lang w:val="en-US" w:eastAsia="ko-KR"/>
        </w:rPr>
        <w:tab/>
        <w:t>RefPicLayerId[ i ] = RefLayerId</w:t>
      </w:r>
      <w:r w:rsidRPr="007D25B0">
        <w:rPr>
          <w:lang w:val="en-US" w:eastAsia="ko-KR"/>
        </w:rPr>
        <w:t>[ nuh_layer_id ][ </w:t>
      </w:r>
      <w:r w:rsidRPr="007D25B0">
        <w:rPr>
          <w:lang w:val="en-US"/>
        </w:rPr>
        <w:t>inter_layer_pred_layer_idc[ </w:t>
      </w:r>
      <w:r w:rsidRPr="007D25B0">
        <w:rPr>
          <w:lang w:val="en-US" w:eastAsia="ko-KR"/>
        </w:rPr>
        <w:t>i ] ]</w:t>
      </w:r>
    </w:p>
    <w:p w14:paraId="67B5D316" w14:textId="77777777" w:rsidR="008B3821" w:rsidRPr="007D25B0" w:rsidRDefault="008B3821" w:rsidP="008B3821">
      <w:pPr>
        <w:rPr>
          <w:lang w:val="en-US" w:eastAsia="ko-KR"/>
        </w:rPr>
      </w:pPr>
      <w:r w:rsidRPr="007D25B0">
        <w:rPr>
          <w:lang w:val="en-US" w:eastAsia="ko-KR"/>
        </w:rPr>
        <w:t xml:space="preserve">All slices of a picture shall have the same value of </w:t>
      </w:r>
      <w:r w:rsidRPr="007D25B0">
        <w:rPr>
          <w:bCs/>
          <w:lang w:val="en-US"/>
        </w:rPr>
        <w:t>inter_layer_pred_layer_idc</w:t>
      </w:r>
      <w:proofErr w:type="gramStart"/>
      <w:r w:rsidRPr="007D25B0">
        <w:rPr>
          <w:bCs/>
          <w:lang w:val="en-US"/>
        </w:rPr>
        <w:t>[ i</w:t>
      </w:r>
      <w:proofErr w:type="gramEnd"/>
      <w:r w:rsidRPr="007D25B0">
        <w:rPr>
          <w:bCs/>
          <w:lang w:val="en-US"/>
        </w:rPr>
        <w:t> ]</w:t>
      </w:r>
      <w:r w:rsidRPr="007D25B0">
        <w:rPr>
          <w:lang w:val="en-US" w:eastAsia="ko-KR"/>
        </w:rPr>
        <w:t xml:space="preserve"> for each value of i in the range of 0 to NumActiveRefLayerPics</w:t>
      </w:r>
      <w:r w:rsidRPr="007D25B0">
        <w:rPr>
          <w:rFonts w:eastAsia="Batang"/>
          <w:bCs/>
          <w:lang w:val="en-US" w:eastAsia="ko-KR"/>
        </w:rPr>
        <w:t> − 1, inclusive</w:t>
      </w:r>
      <w:r w:rsidRPr="007D25B0">
        <w:rPr>
          <w:lang w:val="en-US" w:eastAsia="ko-KR"/>
        </w:rPr>
        <w:t>.</w:t>
      </w:r>
    </w:p>
    <w:p w14:paraId="456FEC60" w14:textId="77777777" w:rsidR="008B3821" w:rsidRPr="007D25B0" w:rsidRDefault="008B3821" w:rsidP="008B3821">
      <w:pPr>
        <w:rPr>
          <w:lang w:val="en-US" w:eastAsia="ko-KR"/>
        </w:rPr>
      </w:pPr>
      <w:r w:rsidRPr="007D25B0">
        <w:rPr>
          <w:lang w:val="en-US" w:eastAsia="ko-KR"/>
        </w:rPr>
        <w:t>It is a requirement of bitstream conformance that for each value of i in the range of 0 to NumActiveRefLayerPics − 1, inclusive, either of the following two conditions shall be true:</w:t>
      </w:r>
    </w:p>
    <w:p w14:paraId="71CC029A" w14:textId="77777777" w:rsidR="008B3821" w:rsidRPr="007D25B0" w:rsidRDefault="008B3821" w:rsidP="008B3821">
      <w:pPr>
        <w:tabs>
          <w:tab w:val="clear" w:pos="794"/>
          <w:tab w:val="clear" w:pos="1191"/>
          <w:tab w:val="clear" w:pos="1588"/>
          <w:tab w:val="clear" w:pos="1985"/>
        </w:tabs>
        <w:ind w:left="437" w:hanging="437"/>
        <w:rPr>
          <w:lang w:val="en-US" w:eastAsia="ko-KR"/>
        </w:rPr>
      </w:pPr>
      <w:r w:rsidRPr="007D25B0">
        <w:rPr>
          <w:lang w:val="en-US"/>
        </w:rPr>
        <w:t>–</w:t>
      </w:r>
      <w:r w:rsidRPr="007D25B0">
        <w:rPr>
          <w:lang w:val="en-US"/>
        </w:rPr>
        <w:tab/>
        <w:t>T</w:t>
      </w:r>
      <w:r w:rsidRPr="007D25B0">
        <w:rPr>
          <w:lang w:val="en-US" w:eastAsia="ko-KR"/>
        </w:rPr>
        <w:t>he value of max_tid_il_ref_pics_</w:t>
      </w:r>
      <w:proofErr w:type="gramStart"/>
      <w:r w:rsidRPr="007D25B0">
        <w:rPr>
          <w:lang w:val="en-US" w:eastAsia="ko-KR"/>
        </w:rPr>
        <w:t>plus1[</w:t>
      </w:r>
      <w:proofErr w:type="gramEnd"/>
      <w:r w:rsidRPr="007D25B0">
        <w:rPr>
          <w:lang w:val="en-US" w:eastAsia="ko-KR"/>
        </w:rPr>
        <w:t> </w:t>
      </w:r>
      <w:r w:rsidRPr="007D25B0">
        <w:rPr>
          <w:lang w:val="en-US"/>
        </w:rPr>
        <w:t>LayerIdxInVps[ </w:t>
      </w:r>
      <w:r w:rsidRPr="007D25B0">
        <w:rPr>
          <w:lang w:val="en-US" w:eastAsia="ko-KR"/>
        </w:rPr>
        <w:t>RefPicLayerId[ i ] ] ] is greater than TemporalId.</w:t>
      </w:r>
    </w:p>
    <w:p w14:paraId="3A8CC515" w14:textId="77777777" w:rsidR="008B3821" w:rsidRPr="007D25B0" w:rsidRDefault="008B3821" w:rsidP="008B3821">
      <w:pPr>
        <w:tabs>
          <w:tab w:val="clear" w:pos="794"/>
          <w:tab w:val="clear" w:pos="1191"/>
          <w:tab w:val="clear" w:pos="1588"/>
          <w:tab w:val="clear" w:pos="1985"/>
        </w:tabs>
        <w:ind w:left="437" w:hanging="437"/>
        <w:rPr>
          <w:lang w:val="en-US" w:eastAsia="ko-KR"/>
        </w:rPr>
      </w:pPr>
      <w:r w:rsidRPr="007D25B0">
        <w:rPr>
          <w:lang w:val="en-US"/>
        </w:rPr>
        <w:t>–</w:t>
      </w:r>
      <w:r w:rsidRPr="007D25B0">
        <w:rPr>
          <w:lang w:val="en-US"/>
        </w:rPr>
        <w:tab/>
        <w:t>T</w:t>
      </w:r>
      <w:r w:rsidRPr="007D25B0">
        <w:rPr>
          <w:lang w:val="en-US" w:eastAsia="ko-KR"/>
        </w:rPr>
        <w:t>he values of max_tid_il_ref_pics_plus1[ </w:t>
      </w:r>
      <w:r w:rsidRPr="007D25B0">
        <w:rPr>
          <w:lang w:val="en-US"/>
        </w:rPr>
        <w:t>LayerIdxInVps[ </w:t>
      </w:r>
      <w:r w:rsidRPr="007D25B0">
        <w:rPr>
          <w:lang w:val="en-US" w:eastAsia="ko-KR"/>
        </w:rPr>
        <w:t>RefPicLayerId[ i ] ] ] and TemporalId are both equal to 0 and t</w:t>
      </w:r>
      <w:r w:rsidRPr="007D25B0">
        <w:rPr>
          <w:lang w:val="en-US"/>
        </w:rPr>
        <w:t xml:space="preserve">he picture in the current access unit with nuh_layer_id equal to </w:t>
      </w:r>
      <w:r w:rsidRPr="007D25B0">
        <w:rPr>
          <w:lang w:val="en-US" w:eastAsia="ko-KR"/>
        </w:rPr>
        <w:t>RefPicLayerId[ i ] is an IRAP picture.</w:t>
      </w:r>
    </w:p>
    <w:p w14:paraId="45718920"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Reference picture list modification semantics</w:t>
      </w:r>
    </w:p>
    <w:p w14:paraId="2FA669F1" w14:textId="77777777" w:rsidR="008B3821" w:rsidRPr="007D25B0" w:rsidRDefault="008B3821" w:rsidP="008B3821">
      <w:pPr>
        <w:pStyle w:val="3N"/>
        <w:rPr>
          <w:lang w:val="en-US" w:eastAsia="zh-CN"/>
        </w:rPr>
      </w:pPr>
      <w:r w:rsidRPr="007D25B0">
        <w:rPr>
          <w:lang w:val="en-US"/>
        </w:rPr>
        <w:t>The specifications in subclause 7.4.7.2 apply with following modifications.</w:t>
      </w:r>
    </w:p>
    <w:p w14:paraId="1E3B09CF" w14:textId="77777777" w:rsidR="008B3821" w:rsidRPr="007D25B0" w:rsidRDefault="008B3821" w:rsidP="008B3821">
      <w:pPr>
        <w:tabs>
          <w:tab w:val="clear" w:pos="794"/>
          <w:tab w:val="left" w:pos="567"/>
        </w:tabs>
        <w:ind w:left="426" w:hanging="426"/>
        <w:rPr>
          <w:szCs w:val="22"/>
          <w:lang w:val="en-US"/>
        </w:rPr>
      </w:pPr>
      <w:r w:rsidRPr="007D25B0">
        <w:rPr>
          <w:lang w:val="en-US"/>
        </w:rPr>
        <w:t>–</w:t>
      </w:r>
      <w:r w:rsidRPr="007D25B0">
        <w:rPr>
          <w:lang w:val="en-US"/>
        </w:rPr>
        <w:tab/>
      </w:r>
      <w:r w:rsidRPr="007D25B0">
        <w:rPr>
          <w:szCs w:val="22"/>
          <w:lang w:val="en-US"/>
        </w:rPr>
        <w:t>Equation (7</w:t>
      </w:r>
      <w:r w:rsidRPr="007D25B0">
        <w:rPr>
          <w:lang w:val="en-US"/>
        </w:rPr>
        <w:noBreakHyphen/>
      </w:r>
      <w:r w:rsidRPr="007D25B0">
        <w:rPr>
          <w:szCs w:val="22"/>
          <w:lang w:val="en-US"/>
        </w:rPr>
        <w:t xml:space="preserve">43) </w:t>
      </w:r>
      <w:r w:rsidRPr="007D25B0">
        <w:rPr>
          <w:lang w:val="en-US"/>
        </w:rPr>
        <w:t>specifying</w:t>
      </w:r>
      <w:r w:rsidRPr="007D25B0">
        <w:rPr>
          <w:szCs w:val="22"/>
          <w:lang w:val="en-US"/>
        </w:rPr>
        <w:t xml:space="preserve"> the derivation of </w:t>
      </w:r>
      <w:r w:rsidRPr="007D25B0">
        <w:rPr>
          <w:lang w:val="en-US"/>
        </w:rPr>
        <w:t xml:space="preserve">NumPicTotalCurr </w:t>
      </w:r>
      <w:r w:rsidRPr="007D25B0">
        <w:rPr>
          <w:szCs w:val="22"/>
          <w:lang w:val="en-US"/>
        </w:rPr>
        <w:t>is replaced by:</w:t>
      </w:r>
    </w:p>
    <w:p w14:paraId="59F41A12" w14:textId="77777777" w:rsidR="008B3821" w:rsidRPr="007D25B0" w:rsidRDefault="008B3821" w:rsidP="008B3821">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7D25B0">
        <w:rPr>
          <w:sz w:val="20"/>
          <w:szCs w:val="20"/>
          <w:lang w:val="en-US"/>
        </w:rPr>
        <w:t>NumPicTotalCurr = 0</w:t>
      </w:r>
      <w:r w:rsidRPr="007D25B0">
        <w:rPr>
          <w:sz w:val="20"/>
          <w:szCs w:val="20"/>
          <w:lang w:val="en-US"/>
        </w:rPr>
        <w:br/>
        <w:t>for( i = 0; i &lt; NumNegativePics[ CurrRpsIdx ]; i++)</w:t>
      </w:r>
      <w:r w:rsidRPr="007D25B0">
        <w:rPr>
          <w:sz w:val="20"/>
          <w:szCs w:val="20"/>
          <w:lang w:val="en-US"/>
        </w:rPr>
        <w:br/>
      </w:r>
      <w:r w:rsidRPr="007D25B0">
        <w:rPr>
          <w:sz w:val="20"/>
          <w:szCs w:val="20"/>
          <w:lang w:val="en-US"/>
        </w:rPr>
        <w:tab/>
        <w:t>if(UsedByCurrPicS0[ CurrRpsIdx ][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for( i = 0; i &lt; NumPositivePics[ CurrRpsIdx ]; i++)</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28</w:t>
      </w:r>
      <w:r w:rsidR="0074750D" w:rsidRPr="007D25B0">
        <w:rPr>
          <w:sz w:val="20"/>
          <w:szCs w:val="20"/>
          <w:lang w:val="en-US"/>
        </w:rPr>
        <w:fldChar w:fldCharType="end"/>
      </w:r>
      <w:r w:rsidRPr="007D25B0">
        <w:rPr>
          <w:sz w:val="20"/>
          <w:szCs w:val="20"/>
          <w:lang w:val="en-US"/>
        </w:rPr>
        <w:t>)</w:t>
      </w:r>
      <w:r w:rsidRPr="007D25B0">
        <w:rPr>
          <w:sz w:val="20"/>
          <w:szCs w:val="20"/>
          <w:lang w:val="en-US"/>
        </w:rPr>
        <w:br/>
      </w:r>
      <w:r w:rsidRPr="007D25B0">
        <w:rPr>
          <w:sz w:val="20"/>
          <w:szCs w:val="20"/>
          <w:lang w:val="en-US"/>
        </w:rPr>
        <w:tab/>
        <w:t>if(UsedByCurrPicS1[ CurrRpsIdx ][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for( i = 0; i &lt; num_long_term_sps + num_long_term_pics; i++ )</w:t>
      </w:r>
      <w:r w:rsidRPr="007D25B0">
        <w:rPr>
          <w:sz w:val="20"/>
          <w:szCs w:val="20"/>
          <w:lang w:val="en-US"/>
        </w:rPr>
        <w:br/>
      </w:r>
      <w:r w:rsidRPr="007D25B0">
        <w:rPr>
          <w:sz w:val="20"/>
          <w:szCs w:val="20"/>
          <w:lang w:val="en-US"/>
        </w:rPr>
        <w:tab/>
        <w:t>if( UsedByCurrPicLt[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NumPicTotalCurr  +=  NumActiveRefLayerPics</w:t>
      </w:r>
    </w:p>
    <w:p w14:paraId="04991682"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Weighted prediction parameters semantics</w:t>
      </w:r>
    </w:p>
    <w:p w14:paraId="00013745" w14:textId="77777777" w:rsidR="008B3821" w:rsidRPr="007D25B0" w:rsidRDefault="008B3821" w:rsidP="008B3821">
      <w:pPr>
        <w:pStyle w:val="3N"/>
        <w:rPr>
          <w:lang w:val="en-US"/>
        </w:rPr>
      </w:pPr>
      <w:r w:rsidRPr="007D25B0">
        <w:rPr>
          <w:lang w:val="en-US"/>
        </w:rPr>
        <w:t>The specifications in subclause 7.4.7.3 apply.</w:t>
      </w:r>
    </w:p>
    <w:p w14:paraId="49B214D4"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96" w:name="_Toc366771966"/>
      <w:r w:rsidRPr="007D25B0">
        <w:rPr>
          <w:lang w:val="en-US"/>
        </w:rPr>
        <w:t>Short-term reference picture set semantics</w:t>
      </w:r>
      <w:bookmarkEnd w:id="1496"/>
    </w:p>
    <w:p w14:paraId="4FD5DCC9" w14:textId="77777777" w:rsidR="008B3821" w:rsidRPr="007D25B0" w:rsidRDefault="008B3821" w:rsidP="008B3821">
      <w:pPr>
        <w:pStyle w:val="3N"/>
        <w:rPr>
          <w:lang w:val="en-US" w:eastAsia="zh-CN"/>
        </w:rPr>
      </w:pPr>
      <w:r w:rsidRPr="007D25B0">
        <w:rPr>
          <w:lang w:val="en-US"/>
        </w:rPr>
        <w:t>The specifications in subclause 7.4.8 apply.</w:t>
      </w:r>
    </w:p>
    <w:p w14:paraId="5A83F591"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97" w:name="_Toc366771967"/>
      <w:r w:rsidRPr="007D25B0">
        <w:rPr>
          <w:lang w:val="en-US"/>
        </w:rPr>
        <w:t>Slice segment data semantics</w:t>
      </w:r>
      <w:bookmarkEnd w:id="1497"/>
    </w:p>
    <w:p w14:paraId="1370A0C2"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data semantics</w:t>
      </w:r>
    </w:p>
    <w:p w14:paraId="62D3E739" w14:textId="77777777" w:rsidR="008B3821" w:rsidRPr="007D25B0" w:rsidRDefault="008B3821" w:rsidP="008B3821">
      <w:pPr>
        <w:pStyle w:val="3N"/>
        <w:rPr>
          <w:lang w:val="en-US"/>
        </w:rPr>
      </w:pPr>
      <w:r w:rsidRPr="007D25B0">
        <w:rPr>
          <w:lang w:val="en-US"/>
        </w:rPr>
        <w:t>The specifications in subclause 7.4.9.1 apply.</w:t>
      </w:r>
    </w:p>
    <w:p w14:paraId="765A711C"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tree unit semantics</w:t>
      </w:r>
    </w:p>
    <w:p w14:paraId="06B24599" w14:textId="77777777" w:rsidR="008B3821" w:rsidRPr="007D25B0" w:rsidRDefault="008B3821" w:rsidP="008B3821">
      <w:pPr>
        <w:pStyle w:val="3N"/>
        <w:rPr>
          <w:lang w:val="en-US"/>
        </w:rPr>
      </w:pPr>
      <w:r w:rsidRPr="007D25B0">
        <w:rPr>
          <w:lang w:val="en-US"/>
        </w:rPr>
        <w:t>The specifications in subclause 7.4.9.2 apply.</w:t>
      </w:r>
    </w:p>
    <w:p w14:paraId="0024ACD1"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Sample adaptive offset semantics</w:t>
      </w:r>
    </w:p>
    <w:p w14:paraId="1A06842D" w14:textId="77777777" w:rsidR="008B3821" w:rsidRPr="007D25B0" w:rsidRDefault="008B3821" w:rsidP="008B3821">
      <w:pPr>
        <w:pStyle w:val="3N"/>
        <w:rPr>
          <w:lang w:val="en-US"/>
        </w:rPr>
      </w:pPr>
      <w:r w:rsidRPr="007D25B0">
        <w:rPr>
          <w:lang w:val="en-US"/>
        </w:rPr>
        <w:t>The specifications in subclause 7.4.9.3 apply.</w:t>
      </w:r>
    </w:p>
    <w:p w14:paraId="0709794F"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quadtree semantics</w:t>
      </w:r>
    </w:p>
    <w:p w14:paraId="117F8E12" w14:textId="77777777" w:rsidR="008B3821" w:rsidRPr="007D25B0" w:rsidRDefault="008B3821" w:rsidP="008B3821">
      <w:pPr>
        <w:pStyle w:val="3N"/>
        <w:rPr>
          <w:lang w:val="en-US"/>
        </w:rPr>
      </w:pPr>
      <w:r w:rsidRPr="007D25B0">
        <w:rPr>
          <w:lang w:val="en-US"/>
        </w:rPr>
        <w:t>The specifications in subclause 7.4.9.4 apply.</w:t>
      </w:r>
    </w:p>
    <w:p w14:paraId="657A0150"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unit semantics</w:t>
      </w:r>
    </w:p>
    <w:p w14:paraId="149155FA" w14:textId="77777777" w:rsidR="008B3821" w:rsidRPr="007D25B0" w:rsidRDefault="008B3821" w:rsidP="008B3821">
      <w:pPr>
        <w:pStyle w:val="3N"/>
        <w:rPr>
          <w:lang w:val="en-US"/>
        </w:rPr>
      </w:pPr>
      <w:r w:rsidRPr="007D25B0">
        <w:rPr>
          <w:lang w:val="en-US"/>
        </w:rPr>
        <w:t>The specifications in subclause 7.4.9.5 apply.</w:t>
      </w:r>
    </w:p>
    <w:p w14:paraId="269C23CD"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Prediction unit semantics</w:t>
      </w:r>
    </w:p>
    <w:p w14:paraId="4F1629FE" w14:textId="77777777" w:rsidR="008B3821" w:rsidRPr="007D25B0" w:rsidRDefault="008B3821" w:rsidP="008B3821">
      <w:pPr>
        <w:pStyle w:val="3N"/>
        <w:rPr>
          <w:lang w:val="en-US"/>
        </w:rPr>
      </w:pPr>
      <w:r w:rsidRPr="007D25B0">
        <w:rPr>
          <w:lang w:val="en-US"/>
        </w:rPr>
        <w:t>The specifications in subclause 7.4.9.6 apply.</w:t>
      </w:r>
    </w:p>
    <w:p w14:paraId="2055C9CB"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PCM sample semantics</w:t>
      </w:r>
    </w:p>
    <w:p w14:paraId="162B4664" w14:textId="77777777" w:rsidR="008B3821" w:rsidRPr="007D25B0" w:rsidRDefault="008B3821" w:rsidP="008B3821">
      <w:pPr>
        <w:pStyle w:val="3N"/>
        <w:rPr>
          <w:lang w:val="en-US"/>
        </w:rPr>
      </w:pPr>
      <w:r w:rsidRPr="007D25B0">
        <w:rPr>
          <w:lang w:val="en-US"/>
        </w:rPr>
        <w:t>The specifications in subclause 7.4.9.7 apply.</w:t>
      </w:r>
    </w:p>
    <w:p w14:paraId="15383569"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tree semantics</w:t>
      </w:r>
    </w:p>
    <w:p w14:paraId="2865B0C6" w14:textId="77777777" w:rsidR="008B3821" w:rsidRPr="007D25B0" w:rsidRDefault="008B3821" w:rsidP="008B3821">
      <w:pPr>
        <w:pStyle w:val="3N"/>
        <w:rPr>
          <w:lang w:val="en-US"/>
        </w:rPr>
      </w:pPr>
      <w:r w:rsidRPr="007D25B0">
        <w:rPr>
          <w:lang w:val="en-US"/>
        </w:rPr>
        <w:t>The specifications in subclause 7.4.9.8 apply.</w:t>
      </w:r>
    </w:p>
    <w:p w14:paraId="603B552C"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Motion vector difference semantics</w:t>
      </w:r>
    </w:p>
    <w:p w14:paraId="5F3F707E" w14:textId="77777777" w:rsidR="008B3821" w:rsidRPr="007D25B0" w:rsidRDefault="008B3821" w:rsidP="008B3821">
      <w:pPr>
        <w:pStyle w:val="3N"/>
        <w:rPr>
          <w:lang w:val="en-US"/>
        </w:rPr>
      </w:pPr>
      <w:r w:rsidRPr="007D25B0">
        <w:rPr>
          <w:lang w:val="en-US"/>
        </w:rPr>
        <w:t>The specifications in subclause 7.4.9.9 apply.</w:t>
      </w:r>
    </w:p>
    <w:p w14:paraId="1FCB871D"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unit semantics</w:t>
      </w:r>
    </w:p>
    <w:p w14:paraId="5E0B283E" w14:textId="77777777" w:rsidR="008B3821" w:rsidRPr="007D25B0" w:rsidRDefault="008B3821" w:rsidP="008B3821">
      <w:pPr>
        <w:pStyle w:val="3N"/>
        <w:rPr>
          <w:lang w:val="en-US"/>
        </w:rPr>
      </w:pPr>
      <w:r w:rsidRPr="007D25B0">
        <w:rPr>
          <w:lang w:val="en-US"/>
        </w:rPr>
        <w:t>The specifications in subclause 7.4.9.10 apply.</w:t>
      </w:r>
    </w:p>
    <w:p w14:paraId="6D13C204"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Residual coding semantics</w:t>
      </w:r>
    </w:p>
    <w:p w14:paraId="2A06F815" w14:textId="77777777" w:rsidR="008B3821" w:rsidRPr="007D25B0" w:rsidRDefault="008B3821" w:rsidP="008B3821">
      <w:pPr>
        <w:pStyle w:val="3N"/>
        <w:rPr>
          <w:lang w:val="en-US"/>
        </w:rPr>
      </w:pPr>
      <w:r w:rsidRPr="007D25B0">
        <w:rPr>
          <w:lang w:val="en-US"/>
        </w:rPr>
        <w:t>The specifications in subclause 7.4.9.11 apply.</w:t>
      </w:r>
    </w:p>
    <w:p w14:paraId="6868155E"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498" w:name="_Toc366771968"/>
      <w:r w:rsidRPr="007D25B0">
        <w:rPr>
          <w:lang w:val="en-US"/>
        </w:rPr>
        <w:t>Decoding process</w:t>
      </w:r>
      <w:bookmarkEnd w:id="1498"/>
    </w:p>
    <w:p w14:paraId="7C08ABE2"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499" w:name="_Ref364436892"/>
      <w:bookmarkStart w:id="1500" w:name="_Toc366771969"/>
      <w:r w:rsidRPr="007D25B0">
        <w:rPr>
          <w:lang w:val="en-US"/>
        </w:rPr>
        <w:t>General decoding process</w:t>
      </w:r>
      <w:bookmarkEnd w:id="1499"/>
      <w:bookmarkEnd w:id="1500"/>
    </w:p>
    <w:p w14:paraId="73B6FD27" w14:textId="77777777" w:rsidR="008B3821" w:rsidRPr="007D25B0" w:rsidRDefault="008B3821" w:rsidP="008B3821">
      <w:pPr>
        <w:pStyle w:val="3N"/>
        <w:rPr>
          <w:lang w:val="en-US"/>
        </w:rPr>
      </w:pPr>
      <w:r w:rsidRPr="007D25B0">
        <w:rPr>
          <w:lang w:val="en-US"/>
        </w:rPr>
        <w:t>The specifications in subclause 8.1 apply with following additions.</w:t>
      </w:r>
    </w:p>
    <w:p w14:paraId="4E1AAB57" w14:textId="77777777" w:rsidR="008B3821" w:rsidRPr="007D25B0" w:rsidRDefault="008B3821" w:rsidP="008B3821">
      <w:pPr>
        <w:rPr>
          <w:lang w:val="en-US"/>
        </w:rPr>
      </w:pPr>
      <w:r w:rsidRPr="007D25B0">
        <w:rPr>
          <w:lang w:val="en-US"/>
        </w:rPr>
        <w:t>When the current picture has nuh_layer_id greater than 0, the following applies.</w:t>
      </w:r>
    </w:p>
    <w:p w14:paraId="702C1147"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Depending on the value of separate_colour_plane_flag, the decoding process is structured as follows:</w:t>
      </w:r>
    </w:p>
    <w:p w14:paraId="659FC77A" w14:textId="77777777"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If separate_colour_plane_flag is equal to 0, the following decoding process is invoked a single time with the current picture being the output.</w:t>
      </w:r>
    </w:p>
    <w:p w14:paraId="3DB488BC" w14:textId="77777777"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7D25B0">
        <w:rPr>
          <w:vertAlign w:val="subscript"/>
          <w:lang w:val="en-US"/>
        </w:rPr>
        <w:t>L</w:t>
      </w:r>
      <w:r w:rsidRPr="007D25B0">
        <w:rPr>
          <w:lang w:val="en-US"/>
        </w:rPr>
        <w:t>, S</w:t>
      </w:r>
      <w:r w:rsidRPr="007D25B0">
        <w:rPr>
          <w:vertAlign w:val="subscript"/>
          <w:lang w:val="en-US"/>
        </w:rPr>
        <w:t>Cb,</w:t>
      </w:r>
      <w:r w:rsidRPr="007D25B0">
        <w:rPr>
          <w:lang w:val="en-US"/>
        </w:rPr>
        <w:t xml:space="preserve"> and S</w:t>
      </w:r>
      <w:r w:rsidRPr="007D25B0">
        <w:rPr>
          <w:vertAlign w:val="subscript"/>
          <w:lang w:val="en-US"/>
        </w:rPr>
        <w:t>Cr</w:t>
      </w:r>
      <w:r w:rsidRPr="007D25B0">
        <w:rPr>
          <w:lang w:val="en-US"/>
        </w:rPr>
        <w:t>, respectively.</w:t>
      </w:r>
    </w:p>
    <w:p w14:paraId="51EE5FF9" w14:textId="77777777" w:rsidR="008B3821" w:rsidRPr="007D25B0" w:rsidRDefault="008B3821" w:rsidP="008B3821">
      <w:pPr>
        <w:pStyle w:val="Note1"/>
        <w:ind w:left="688"/>
        <w:rPr>
          <w:lang w:val="en-US"/>
        </w:rPr>
      </w:pPr>
      <w:r w:rsidRPr="007D25B0">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14:paraId="40E4BED4"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decoding process operates as follows for the current picture CurrPic.</w:t>
      </w:r>
    </w:p>
    <w:p w14:paraId="2279B005" w14:textId="77777777"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002D2385" w:rsidRPr="007D25B0">
        <w:fldChar w:fldCharType="begin"/>
      </w:r>
      <w:r w:rsidR="002D2385" w:rsidRPr="007D25B0">
        <w:instrText xml:space="preserve"> REF _Ref343098647 \r \h  \* MERGEFORMAT </w:instrText>
      </w:r>
      <w:r w:rsidR="002D2385" w:rsidRPr="007D25B0">
        <w:fldChar w:fldCharType="separate"/>
      </w:r>
      <w:r w:rsidRPr="007D25B0">
        <w:rPr>
          <w:lang w:val="en-US"/>
        </w:rPr>
        <w:t>F.8.1.1</w:t>
      </w:r>
      <w:r w:rsidR="002D2385" w:rsidRPr="007D25B0">
        <w:fldChar w:fldCharType="end"/>
      </w:r>
      <w:r w:rsidRPr="007D25B0">
        <w:rPr>
          <w:lang w:val="en-US"/>
        </w:rPr>
        <w:t xml:space="preserve"> is invoked.</w:t>
      </w:r>
    </w:p>
    <w:p w14:paraId="316283F6" w14:textId="77777777"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r>
      <w:r w:rsidRPr="007D25B0">
        <w:rPr>
          <w:strike/>
          <w:lang w:val="en-US"/>
        </w:rPr>
        <w:t>When</w:t>
      </w:r>
      <w:r w:rsidRPr="007D25B0">
        <w:rPr>
          <w:lang w:val="en-US"/>
        </w:rPr>
        <w:t xml:space="preserve"> </w:t>
      </w:r>
      <w:r w:rsidR="00E079D6" w:rsidRPr="007D25B0">
        <w:rPr>
          <w:rFonts w:eastAsia="Batang"/>
          <w:bCs/>
          <w:lang w:val="en-US" w:eastAsia="ko-KR"/>
        </w:rPr>
        <w:t xml:space="preserve">If </w:t>
      </w:r>
      <w:proofErr w:type="gramStart"/>
      <w:r w:rsidRPr="007D25B0">
        <w:rPr>
          <w:rFonts w:eastAsia="Batang"/>
          <w:bCs/>
          <w:lang w:val="en-US" w:eastAsia="ko-KR"/>
        </w:rPr>
        <w:t>ViewScalExtLayerFlag</w:t>
      </w:r>
      <w:r w:rsidRPr="007D25B0">
        <w:rPr>
          <w:lang w:val="en-US"/>
        </w:rPr>
        <w:t>[</w:t>
      </w:r>
      <w:proofErr w:type="gramEnd"/>
      <w:r w:rsidRPr="007D25B0">
        <w:rPr>
          <w:lang w:val="en-US"/>
        </w:rPr>
        <w:t xml:space="preserve"> nuh_layer_id ] is equal to 1, the decoding process for a coded picture with nuh_layer_id greater than 0 specified in subclause </w:t>
      </w:r>
      <w:r w:rsidR="0074750D" w:rsidRPr="007D25B0">
        <w:rPr>
          <w:lang w:val="en-US"/>
        </w:rPr>
        <w:fldChar w:fldCharType="begin"/>
      </w:r>
      <w:r w:rsidRPr="007D25B0">
        <w:rPr>
          <w:lang w:val="en-US"/>
        </w:rPr>
        <w:instrText xml:space="preserve"> REF _Ref346393708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G.8.1</w:t>
      </w:r>
      <w:r w:rsidR="0074750D" w:rsidRPr="007D25B0">
        <w:rPr>
          <w:lang w:val="en-US"/>
        </w:rPr>
        <w:fldChar w:fldCharType="end"/>
      </w:r>
      <w:r w:rsidRPr="007D25B0">
        <w:rPr>
          <w:lang w:val="en-US"/>
        </w:rPr>
        <w:t xml:space="preserve"> is invoked.</w:t>
      </w:r>
    </w:p>
    <w:p w14:paraId="2B6D4D89" w14:textId="77777777" w:rsidR="00E079D6" w:rsidRPr="007D25B0" w:rsidRDefault="00E079D6" w:rsidP="00E079D6">
      <w:pPr>
        <w:tabs>
          <w:tab w:val="clear" w:pos="794"/>
          <w:tab w:val="left" w:pos="400"/>
        </w:tabs>
        <w:ind w:left="803" w:hanging="400"/>
        <w:rPr>
          <w:noProof/>
        </w:rPr>
      </w:pPr>
      <w:r w:rsidRPr="007D25B0">
        <w:rPr>
          <w:lang w:val="en-CA"/>
        </w:rPr>
        <w:t>–</w:t>
      </w:r>
      <w:r w:rsidRPr="007D25B0">
        <w:rPr>
          <w:lang w:val="en-CA"/>
        </w:rPr>
        <w:tab/>
      </w:r>
      <w:r w:rsidRPr="007D25B0">
        <w:rPr>
          <w:noProof/>
        </w:rPr>
        <w:t xml:space="preserve">Otherwise, when </w:t>
      </w:r>
      <w:proofErr w:type="gramStart"/>
      <w:r w:rsidRPr="007D25B0">
        <w:rPr>
          <w:lang w:val="en-CA"/>
        </w:rPr>
        <w:t>DependencyId</w:t>
      </w:r>
      <w:r w:rsidRPr="007D25B0">
        <w:rPr>
          <w:rFonts w:eastAsia="Batang"/>
          <w:bCs/>
          <w:lang w:val="en-CA" w:eastAsia="ko-KR"/>
        </w:rPr>
        <w:t>[</w:t>
      </w:r>
      <w:proofErr w:type="gramEnd"/>
      <w:r w:rsidRPr="007D25B0">
        <w:rPr>
          <w:rFonts w:eastAsia="Batang"/>
          <w:bCs/>
          <w:lang w:val="en-CA" w:eastAsia="ko-KR"/>
        </w:rPr>
        <w:t> </w:t>
      </w:r>
      <w:r w:rsidRPr="007D25B0">
        <w:rPr>
          <w:lang w:val="en-CA"/>
        </w:rPr>
        <w:t>nuh_layer_id</w:t>
      </w:r>
      <w:r w:rsidRPr="007D25B0">
        <w:rPr>
          <w:rFonts w:eastAsia="Batang"/>
          <w:bCs/>
          <w:lang w:val="en-CA" w:eastAsia="ko-KR"/>
        </w:rPr>
        <w:t>] is greater than 0</w:t>
      </w:r>
      <w:r w:rsidRPr="007D25B0">
        <w:rPr>
          <w:noProof/>
        </w:rPr>
        <w:t>, the decoding process f</w:t>
      </w:r>
      <w:r w:rsidRPr="007D25B0">
        <w:rPr>
          <w:lang w:val="en-CA"/>
        </w:rPr>
        <w:t xml:space="preserve">or a coded picture with nuh_layer_id greater than 0 </w:t>
      </w:r>
      <w:r w:rsidRPr="007D25B0">
        <w:rPr>
          <w:noProof/>
        </w:rPr>
        <w:t xml:space="preserve">specified in subclause H.8.1.1 is invoked. </w:t>
      </w:r>
    </w:p>
    <w:p w14:paraId="1B443A18" w14:textId="77777777"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 xml:space="preserve">After all slices of the current picture have been decoded, the decoding process for ending the decoding of a coded picture with nuh_layer_id greater than 0 specified in subclause </w:t>
      </w:r>
      <w:r w:rsidR="0074750D" w:rsidRPr="007D25B0">
        <w:rPr>
          <w:lang w:val="en-US"/>
        </w:rPr>
        <w:fldChar w:fldCharType="begin"/>
      </w:r>
      <w:r w:rsidRPr="007D25B0">
        <w:rPr>
          <w:lang w:val="en-US"/>
        </w:rPr>
        <w:instrText xml:space="preserve"> REF _Ref346382028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F.8.1.2</w:t>
      </w:r>
      <w:r w:rsidR="0074750D" w:rsidRPr="007D25B0">
        <w:rPr>
          <w:lang w:val="en-US"/>
        </w:rPr>
        <w:fldChar w:fldCharType="end"/>
      </w:r>
      <w:r w:rsidRPr="007D25B0">
        <w:rPr>
          <w:lang w:val="en-US"/>
        </w:rPr>
        <w:t xml:space="preserve"> is invoked.</w:t>
      </w:r>
    </w:p>
    <w:p w14:paraId="23755C79"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01" w:name="_Toc366771970"/>
      <w:r w:rsidRPr="007D25B0">
        <w:rPr>
          <w:lang w:val="en-US"/>
        </w:rPr>
        <w:t>Decoding process for starting the decoding of a coded picture with nuh_layer_id greater than 0</w:t>
      </w:r>
      <w:bookmarkEnd w:id="1501"/>
    </w:p>
    <w:p w14:paraId="686958CF" w14:textId="77777777" w:rsidR="008B3821" w:rsidRPr="007D25B0" w:rsidRDefault="008B3821" w:rsidP="008B3821">
      <w:pPr>
        <w:rPr>
          <w:lang w:val="en-US"/>
        </w:rPr>
      </w:pPr>
      <w:r w:rsidRPr="007D25B0">
        <w:rPr>
          <w:lang w:val="en-US"/>
        </w:rPr>
        <w:t>Each picture referred to in this subclause is a complete coded picture.</w:t>
      </w:r>
    </w:p>
    <w:p w14:paraId="2C80E8A6" w14:textId="77777777" w:rsidR="008B3821" w:rsidRPr="007D25B0" w:rsidRDefault="008B3821" w:rsidP="008B3821">
      <w:pPr>
        <w:rPr>
          <w:lang w:val="en-US"/>
        </w:rPr>
      </w:pPr>
      <w:r w:rsidRPr="007D25B0">
        <w:rPr>
          <w:lang w:val="en-US"/>
        </w:rPr>
        <w:t>The decoding process operates as follows for the current picture CurrPic:</w:t>
      </w:r>
    </w:p>
    <w:p w14:paraId="6869EDE9" w14:textId="77777777" w:rsidR="008B3821" w:rsidRPr="007D25B0" w:rsidRDefault="008B3821" w:rsidP="008B3821">
      <w:pPr>
        <w:numPr>
          <w:ilvl w:val="0"/>
          <w:numId w:val="11"/>
        </w:numPr>
        <w:tabs>
          <w:tab w:val="clear" w:pos="794"/>
          <w:tab w:val="left" w:pos="700"/>
        </w:tabs>
        <w:ind w:left="700"/>
        <w:rPr>
          <w:lang w:val="en-US"/>
        </w:rPr>
      </w:pPr>
      <w:r w:rsidRPr="007D25B0">
        <w:rPr>
          <w:lang w:val="en-US"/>
        </w:rPr>
        <w:t>The decoding of NAL units is specified in subclause </w:t>
      </w:r>
      <w:r w:rsidR="002D2385" w:rsidRPr="007D25B0">
        <w:fldChar w:fldCharType="begin"/>
      </w:r>
      <w:r w:rsidR="002D2385" w:rsidRPr="007D25B0">
        <w:instrText xml:space="preserve"> REF _Ref24436508 \r \h  \* MERGEFORMAT </w:instrText>
      </w:r>
      <w:r w:rsidR="002D2385" w:rsidRPr="007D25B0">
        <w:fldChar w:fldCharType="separate"/>
      </w:r>
      <w:r w:rsidRPr="007D25B0">
        <w:t>4</w:t>
      </w:r>
      <w:r w:rsidR="002D2385" w:rsidRPr="007D25B0">
        <w:fldChar w:fldCharType="end"/>
      </w:r>
      <w:r w:rsidRPr="007D25B0">
        <w:rPr>
          <w:lang w:val="en-US"/>
        </w:rPr>
        <w:t>.</w:t>
      </w:r>
    </w:p>
    <w:p w14:paraId="42D8FA08" w14:textId="77777777" w:rsidR="008B3821" w:rsidRPr="007D25B0" w:rsidRDefault="008B3821" w:rsidP="008B3821">
      <w:pPr>
        <w:numPr>
          <w:ilvl w:val="0"/>
          <w:numId w:val="11"/>
        </w:numPr>
        <w:tabs>
          <w:tab w:val="clear" w:pos="794"/>
          <w:tab w:val="left" w:pos="700"/>
        </w:tabs>
        <w:ind w:left="700"/>
        <w:rPr>
          <w:lang w:val="en-US"/>
        </w:rPr>
      </w:pPr>
      <w:r w:rsidRPr="007D25B0">
        <w:rPr>
          <w:lang w:val="en-US"/>
        </w:rPr>
        <w:lastRenderedPageBreak/>
        <w:t>The processes in subclause </w:t>
      </w:r>
      <w:r w:rsidR="0074750D" w:rsidRPr="007D25B0">
        <w:rPr>
          <w:lang w:val="en-US"/>
        </w:rPr>
        <w:fldChar w:fldCharType="begin"/>
      </w:r>
      <w:r w:rsidRPr="007D25B0">
        <w:rPr>
          <w:lang w:val="en-US"/>
        </w:rPr>
        <w:instrText xml:space="preserve"> REF _Ref363319757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w:t>
      </w:r>
      <w:r w:rsidR="0074750D" w:rsidRPr="007D25B0">
        <w:rPr>
          <w:lang w:val="en-US"/>
        </w:rPr>
        <w:fldChar w:fldCharType="end"/>
      </w:r>
      <w:r w:rsidRPr="007D25B0">
        <w:rPr>
          <w:lang w:val="en-US"/>
        </w:rPr>
        <w:t xml:space="preserve"> specify the following decoding processes using syntax elements in the slice segment layer and above:</w:t>
      </w:r>
    </w:p>
    <w:p w14:paraId="18FCDE73" w14:textId="77777777"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Variables and functions relating to picture order count are derived in subclause </w:t>
      </w:r>
      <w:r w:rsidR="0074750D" w:rsidRPr="007D25B0">
        <w:rPr>
          <w:lang w:val="en-US"/>
        </w:rPr>
        <w:fldChar w:fldCharType="begin"/>
      </w:r>
      <w:r w:rsidRPr="007D25B0">
        <w:rPr>
          <w:lang w:val="en-US"/>
        </w:rPr>
        <w:instrText xml:space="preserve"> REF _Ref363319686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F.8.3.1</w:t>
      </w:r>
      <w:r w:rsidR="0074750D" w:rsidRPr="007D25B0">
        <w:rPr>
          <w:lang w:val="en-US"/>
        </w:rPr>
        <w:fldChar w:fldCharType="end"/>
      </w:r>
      <w:r w:rsidRPr="007D25B0">
        <w:rPr>
          <w:lang w:val="en-US"/>
        </w:rPr>
        <w:t>. This needs to be invoked only for the first slice segment of a picture. It is a requirement of bitstream conformance that PicOrderCntVal shall remain unchanged within an access unit.</w:t>
      </w:r>
    </w:p>
    <w:p w14:paraId="37EE9794" w14:textId="77777777"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The decoding process for RPS in subclause </w:t>
      </w:r>
      <w:r w:rsidR="0074750D" w:rsidRPr="007D25B0">
        <w:rPr>
          <w:lang w:val="en-US"/>
        </w:rPr>
        <w:fldChar w:fldCharType="begin"/>
      </w:r>
      <w:r w:rsidRPr="007D25B0">
        <w:rPr>
          <w:lang w:val="en-US"/>
        </w:rPr>
        <w:instrText xml:space="preserve"> REF _Ref363319770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F.8.3.2</w:t>
      </w:r>
      <w:r w:rsidR="0074750D" w:rsidRPr="007D25B0">
        <w:rPr>
          <w:lang w:val="en-US"/>
        </w:rPr>
        <w:fldChar w:fldCharType="end"/>
      </w:r>
      <w:r w:rsidRPr="007D25B0">
        <w:rPr>
          <w:lang w:val="en-US"/>
        </w:rPr>
        <w:t xml:space="preserve"> is invoked, wherein only reference pictures with a nuh_layer_id equal to that of CurrPic may be marked as "unused for reference" or "used for long-term reference" and any picture with a different value of nuh_layer_id is not marked. This needs to be invoked only for the first slice segment of a picture.</w:t>
      </w:r>
    </w:p>
    <w:p w14:paraId="5739CC46" w14:textId="77777777"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 xml:space="preserve">When </w:t>
      </w:r>
      <w:proofErr w:type="gramStart"/>
      <w:r w:rsidRPr="007D25B0">
        <w:rPr>
          <w:lang w:val="en-US"/>
        </w:rPr>
        <w:t>FirstPicInLayerDecodedFlag[</w:t>
      </w:r>
      <w:proofErr w:type="gramEnd"/>
      <w:r w:rsidRPr="007D25B0">
        <w:rPr>
          <w:lang w:val="en-US"/>
        </w:rPr>
        <w:t> nuh_layer_id ] is equal to 0, the decoding process for generating unavailable reference pictures specified in subclause </w:t>
      </w:r>
      <w:r w:rsidR="0074750D" w:rsidRPr="007D25B0">
        <w:rPr>
          <w:lang w:val="en-US"/>
        </w:rPr>
        <w:fldChar w:fldCharType="begin"/>
      </w:r>
      <w:r w:rsidRPr="007D25B0">
        <w:rPr>
          <w:lang w:val="en-US"/>
        </w:rPr>
        <w:instrText xml:space="preserve"> REF _Ref363260402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F.8.1.3</w:t>
      </w:r>
      <w:r w:rsidR="0074750D" w:rsidRPr="007D25B0">
        <w:rPr>
          <w:lang w:val="en-US"/>
        </w:rPr>
        <w:fldChar w:fldCharType="end"/>
      </w:r>
      <w:r w:rsidRPr="007D25B0">
        <w:rPr>
          <w:lang w:val="en-US"/>
        </w:rPr>
        <w:t xml:space="preserve"> is invoked, which needs to be invoked only for the first slice segment of a picture.</w:t>
      </w:r>
    </w:p>
    <w:p w14:paraId="5F5E8C85"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02" w:name="_Toc366771971"/>
      <w:r w:rsidRPr="007D25B0">
        <w:rPr>
          <w:lang w:val="en-US"/>
        </w:rPr>
        <w:t>Decoding process for ending the decoding of a coded picture with nuh_layer_id greater than 0</w:t>
      </w:r>
      <w:bookmarkEnd w:id="1502"/>
    </w:p>
    <w:p w14:paraId="4941A428" w14:textId="77777777" w:rsidR="008B3821" w:rsidRPr="007D25B0" w:rsidRDefault="008B3821" w:rsidP="008B3821">
      <w:pPr>
        <w:ind w:left="434" w:hanging="434"/>
        <w:rPr>
          <w:lang w:val="en-US"/>
        </w:rPr>
      </w:pPr>
      <w:r w:rsidRPr="007D25B0">
        <w:rPr>
          <w:lang w:val="en-US"/>
        </w:rPr>
        <w:t>PicOutputFlag is set as follows:</w:t>
      </w:r>
    </w:p>
    <w:p w14:paraId="76436433" w14:textId="77777777" w:rsidR="008B3821" w:rsidRPr="007D25B0" w:rsidRDefault="008B3821" w:rsidP="008B3821">
      <w:pPr>
        <w:ind w:left="434" w:hanging="434"/>
        <w:rPr>
          <w:lang w:val="en-US"/>
        </w:rPr>
      </w:pPr>
      <w:r w:rsidRPr="007D25B0">
        <w:rPr>
          <w:lang w:val="en-US"/>
        </w:rPr>
        <w:t>–</w:t>
      </w:r>
      <w:r w:rsidRPr="007D25B0">
        <w:rPr>
          <w:lang w:val="en-US"/>
        </w:rPr>
        <w:tab/>
        <w:t>If the current picture is a RASL picture and NoRaslOutputFlag of the associated IRAP picture is equal to 1, PicOutputFlag is set equal to 0.</w:t>
      </w:r>
    </w:p>
    <w:p w14:paraId="1267F848" w14:textId="77777777" w:rsidR="008B3821" w:rsidRPr="007D25B0" w:rsidRDefault="008B3821" w:rsidP="008B3821">
      <w:pPr>
        <w:ind w:left="434" w:hanging="434"/>
        <w:rPr>
          <w:lang w:val="en-US"/>
        </w:rPr>
      </w:pPr>
      <w:r w:rsidRPr="007D25B0">
        <w:rPr>
          <w:lang w:val="en-US"/>
        </w:rPr>
        <w:t>–</w:t>
      </w:r>
      <w:r w:rsidRPr="007D25B0">
        <w:rPr>
          <w:lang w:val="en-US"/>
        </w:rPr>
        <w:tab/>
        <w:t xml:space="preserve">Otherwise, if </w:t>
      </w:r>
      <w:proofErr w:type="gramStart"/>
      <w:r w:rsidRPr="007D25B0">
        <w:rPr>
          <w:lang w:val="en-US"/>
        </w:rPr>
        <w:t>LayerInitialisedFlag[</w:t>
      </w:r>
      <w:proofErr w:type="gramEnd"/>
      <w:r w:rsidRPr="007D25B0">
        <w:rPr>
          <w:lang w:val="en-US"/>
        </w:rPr>
        <w:t> nuh_layer_id ] is equal to 0, PicOutputFlag is set equal to 0.</w:t>
      </w:r>
    </w:p>
    <w:p w14:paraId="39ACB075" w14:textId="77777777" w:rsidR="008B3821" w:rsidRPr="007D25B0" w:rsidRDefault="008B3821" w:rsidP="008B3821">
      <w:pPr>
        <w:ind w:left="434" w:hanging="434"/>
        <w:rPr>
          <w:lang w:val="en-US"/>
        </w:rPr>
      </w:pPr>
      <w:r w:rsidRPr="007D25B0">
        <w:rPr>
          <w:lang w:val="en-US"/>
        </w:rPr>
        <w:t>–</w:t>
      </w:r>
      <w:r w:rsidRPr="007D25B0">
        <w:rPr>
          <w:lang w:val="en-US"/>
        </w:rPr>
        <w:tab/>
        <w:t>Otherwise, PicOutputFlag is set equal to pic_output_flag.</w:t>
      </w:r>
    </w:p>
    <w:p w14:paraId="30FA4B3A" w14:textId="77777777" w:rsidR="008B3821" w:rsidRPr="007D25B0" w:rsidRDefault="008B3821" w:rsidP="008B3821">
      <w:pPr>
        <w:tabs>
          <w:tab w:val="clear" w:pos="1191"/>
          <w:tab w:val="left" w:pos="1200"/>
        </w:tabs>
        <w:ind w:left="434" w:hanging="434"/>
        <w:rPr>
          <w:lang w:val="en-US"/>
        </w:rPr>
      </w:pPr>
      <w:r w:rsidRPr="007D25B0">
        <w:rPr>
          <w:lang w:val="en-US"/>
        </w:rPr>
        <w:t>The following applies:</w:t>
      </w:r>
    </w:p>
    <w:p w14:paraId="0D24B7EE" w14:textId="77777777" w:rsidR="008B3821" w:rsidRPr="007D25B0" w:rsidRDefault="008B3821" w:rsidP="008B3821">
      <w:pPr>
        <w:ind w:left="434" w:hanging="434"/>
        <w:rPr>
          <w:lang w:val="en-US"/>
        </w:rPr>
      </w:pPr>
      <w:r w:rsidRPr="007D25B0">
        <w:rPr>
          <w:lang w:val="en-US"/>
        </w:rPr>
        <w:t>–</w:t>
      </w:r>
      <w:r w:rsidRPr="007D25B0">
        <w:rPr>
          <w:lang w:val="en-US"/>
        </w:rPr>
        <w:tab/>
        <w:t>If discardable_flag is equal to 1, the decoded picture is marked as "unused for reference".</w:t>
      </w:r>
    </w:p>
    <w:p w14:paraId="54B0E05B" w14:textId="77777777" w:rsidR="008B3821" w:rsidRPr="007D25B0" w:rsidRDefault="008B3821" w:rsidP="008B3821">
      <w:pPr>
        <w:tabs>
          <w:tab w:val="clear" w:pos="1191"/>
          <w:tab w:val="left" w:pos="1200"/>
        </w:tabs>
        <w:ind w:left="434" w:hanging="434"/>
        <w:rPr>
          <w:lang w:val="en-US"/>
        </w:rPr>
      </w:pPr>
      <w:r w:rsidRPr="007D25B0">
        <w:rPr>
          <w:lang w:val="en-US"/>
        </w:rPr>
        <w:t>–</w:t>
      </w:r>
      <w:r w:rsidRPr="007D25B0">
        <w:rPr>
          <w:lang w:val="en-US"/>
        </w:rPr>
        <w:tab/>
        <w:t>Otherwise, the decoded picture is marked as "used for short-term reference".</w:t>
      </w:r>
    </w:p>
    <w:p w14:paraId="209BD40F" w14:textId="77777777" w:rsidR="008B3821" w:rsidRPr="007D25B0" w:rsidRDefault="008B3821" w:rsidP="008B3821">
      <w:pPr>
        <w:tabs>
          <w:tab w:val="clear" w:pos="1191"/>
          <w:tab w:val="left" w:pos="1200"/>
        </w:tabs>
        <w:rPr>
          <w:lang w:val="en-US"/>
        </w:rPr>
      </w:pPr>
      <w:r w:rsidRPr="007D25B0">
        <w:rPr>
          <w:lang w:val="en-US"/>
        </w:rPr>
        <w:t xml:space="preserve">When TemporalId is equal to HighestTid, the marking process for sub-layer non-reference pictures not needed for inter-layer prediction specified in subclause </w:t>
      </w:r>
      <w:r w:rsidR="002D2385" w:rsidRPr="007D25B0">
        <w:fldChar w:fldCharType="begin"/>
      </w:r>
      <w:r w:rsidR="002D2385" w:rsidRPr="007D25B0">
        <w:instrText xml:space="preserve"> REF _Ref343168794 \r \h  \* MERGEFORMAT </w:instrText>
      </w:r>
      <w:r w:rsidR="002D2385" w:rsidRPr="007D25B0">
        <w:fldChar w:fldCharType="separate"/>
      </w:r>
      <w:r w:rsidRPr="007D25B0">
        <w:rPr>
          <w:lang w:val="en-US"/>
        </w:rPr>
        <w:t>F.8.1.2.1</w:t>
      </w:r>
      <w:r w:rsidR="002D2385" w:rsidRPr="007D25B0">
        <w:fldChar w:fldCharType="end"/>
      </w:r>
      <w:r w:rsidRPr="007D25B0">
        <w:rPr>
          <w:lang w:val="en-US"/>
        </w:rPr>
        <w:t xml:space="preserve"> is invoked with latestDecLayerId equal to nuh_layer_id as input.</w:t>
      </w:r>
    </w:p>
    <w:p w14:paraId="1523047D" w14:textId="77777777" w:rsidR="008B3821" w:rsidRPr="007D25B0" w:rsidRDefault="008B3821" w:rsidP="008B3821">
      <w:pPr>
        <w:tabs>
          <w:tab w:val="clear" w:pos="1191"/>
          <w:tab w:val="left" w:pos="1200"/>
        </w:tabs>
        <w:rPr>
          <w:lang w:val="en-US"/>
        </w:rPr>
      </w:pPr>
      <w:proofErr w:type="gramStart"/>
      <w:r w:rsidRPr="007D25B0">
        <w:rPr>
          <w:lang w:val="en-US"/>
        </w:rPr>
        <w:t>FirstPicInLayerDecodedFlag[</w:t>
      </w:r>
      <w:proofErr w:type="gramEnd"/>
      <w:r w:rsidRPr="007D25B0">
        <w:rPr>
          <w:lang w:val="en-US"/>
        </w:rPr>
        <w:t> nuh_layer_id ] is set equal to 1.</w:t>
      </w:r>
    </w:p>
    <w:p w14:paraId="7B6FFC5C"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Marking process for sub-layer non-reference pictures not needed for inter-layer prediction</w:t>
      </w:r>
    </w:p>
    <w:p w14:paraId="1231442B" w14:textId="77777777" w:rsidR="008B3821" w:rsidRPr="007D25B0" w:rsidRDefault="008B3821" w:rsidP="008B3821">
      <w:pPr>
        <w:rPr>
          <w:lang w:val="en-US"/>
        </w:rPr>
      </w:pPr>
      <w:r w:rsidRPr="007D25B0">
        <w:rPr>
          <w:lang w:val="en-US"/>
        </w:rPr>
        <w:t>Input to this process is:</w:t>
      </w:r>
    </w:p>
    <w:p w14:paraId="0710EAEF" w14:textId="77777777" w:rsidR="008B3821" w:rsidRPr="007D25B0" w:rsidRDefault="008B3821" w:rsidP="008B3821">
      <w:pPr>
        <w:tabs>
          <w:tab w:val="left" w:pos="284"/>
        </w:tabs>
        <w:ind w:left="284" w:hanging="284"/>
        <w:rPr>
          <w:lang w:val="en-US"/>
        </w:rPr>
      </w:pPr>
      <w:r w:rsidRPr="007D25B0">
        <w:rPr>
          <w:lang w:val="en-US"/>
        </w:rPr>
        <w:t>–</w:t>
      </w:r>
      <w:r w:rsidRPr="007D25B0">
        <w:rPr>
          <w:lang w:val="en-US"/>
        </w:rPr>
        <w:tab/>
      </w:r>
      <w:proofErr w:type="gramStart"/>
      <w:r w:rsidRPr="007D25B0">
        <w:rPr>
          <w:lang w:val="en-US"/>
        </w:rPr>
        <w:t>a</w:t>
      </w:r>
      <w:proofErr w:type="gramEnd"/>
      <w:r w:rsidRPr="007D25B0">
        <w:rPr>
          <w:lang w:val="en-US"/>
        </w:rPr>
        <w:t xml:space="preserve"> nuh_layer_id value latestDecLayerId</w:t>
      </w:r>
    </w:p>
    <w:p w14:paraId="2F1186FA" w14:textId="77777777" w:rsidR="008B3821" w:rsidRPr="007D25B0" w:rsidRDefault="008B3821" w:rsidP="008B3821">
      <w:pPr>
        <w:rPr>
          <w:lang w:val="en-US"/>
        </w:rPr>
      </w:pPr>
      <w:r w:rsidRPr="007D25B0">
        <w:rPr>
          <w:lang w:val="en-US"/>
        </w:rPr>
        <w:t>Output of this process is:</w:t>
      </w:r>
    </w:p>
    <w:p w14:paraId="4E73E87B" w14:textId="77777777" w:rsidR="008B3821" w:rsidRPr="007D25B0" w:rsidRDefault="008B3821" w:rsidP="008B3821">
      <w:pPr>
        <w:tabs>
          <w:tab w:val="left" w:pos="284"/>
        </w:tabs>
        <w:ind w:left="284" w:hanging="284"/>
        <w:rPr>
          <w:lang w:val="en-US"/>
        </w:rPr>
      </w:pPr>
      <w:r w:rsidRPr="007D25B0">
        <w:rPr>
          <w:lang w:val="en-US"/>
        </w:rPr>
        <w:t>–</w:t>
      </w:r>
      <w:r w:rsidRPr="007D25B0">
        <w:rPr>
          <w:lang w:val="en-US"/>
        </w:rPr>
        <w:tab/>
      </w:r>
      <w:proofErr w:type="gramStart"/>
      <w:r w:rsidRPr="007D25B0">
        <w:rPr>
          <w:lang w:val="en-US"/>
        </w:rPr>
        <w:t>potentially</w:t>
      </w:r>
      <w:proofErr w:type="gramEnd"/>
      <w:r w:rsidRPr="007D25B0">
        <w:rPr>
          <w:lang w:val="en-US"/>
        </w:rPr>
        <w:t xml:space="preserve"> updated marking as "unused for reference" for some decoded pictures</w:t>
      </w:r>
    </w:p>
    <w:p w14:paraId="4FAA9159" w14:textId="77777777" w:rsidR="008B3821" w:rsidRPr="007D25B0" w:rsidRDefault="008B3821" w:rsidP="008B3821">
      <w:pPr>
        <w:pStyle w:val="Note1CharCharCharCharCharChar"/>
        <w:rPr>
          <w:lang w:val="en-US"/>
        </w:rPr>
      </w:pPr>
      <w:r w:rsidRPr="007D25B0">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14:paraId="5D96D4ED" w14:textId="77777777" w:rsidR="008B3821" w:rsidRPr="007D25B0" w:rsidRDefault="008B3821" w:rsidP="008B3821">
      <w:pPr>
        <w:numPr>
          <w:ilvl w:val="12"/>
          <w:numId w:val="0"/>
        </w:numPr>
        <w:tabs>
          <w:tab w:val="left" w:pos="-720"/>
        </w:tabs>
        <w:rPr>
          <w:lang w:val="en-US"/>
        </w:rPr>
      </w:pPr>
      <w:r w:rsidRPr="007D25B0">
        <w:rPr>
          <w:lang w:val="en-US"/>
        </w:rPr>
        <w:t xml:space="preserve">The variables </w:t>
      </w:r>
      <w:proofErr w:type="gramStart"/>
      <w:r w:rsidRPr="007D25B0">
        <w:rPr>
          <w:lang w:val="en-US"/>
        </w:rPr>
        <w:t>numTargetDecLayers,</w:t>
      </w:r>
      <w:proofErr w:type="gramEnd"/>
      <w:r w:rsidRPr="007D25B0">
        <w:rPr>
          <w:lang w:val="en-US"/>
        </w:rPr>
        <w:t xml:space="preserve"> and latestDecIdx are derived as follows:</w:t>
      </w:r>
    </w:p>
    <w:p w14:paraId="7E7380E1" w14:textId="77777777" w:rsidR="008B3821" w:rsidRPr="007D25B0" w:rsidRDefault="008B3821" w:rsidP="008B3821">
      <w:pPr>
        <w:tabs>
          <w:tab w:val="left" w:pos="284"/>
        </w:tabs>
        <w:ind w:left="284" w:hanging="284"/>
        <w:rPr>
          <w:lang w:val="en-US"/>
        </w:rPr>
      </w:pPr>
      <w:r w:rsidRPr="007D25B0">
        <w:rPr>
          <w:lang w:val="en-US"/>
        </w:rPr>
        <w:t>–</w:t>
      </w:r>
      <w:r w:rsidRPr="007D25B0">
        <w:rPr>
          <w:lang w:val="en-US"/>
        </w:rPr>
        <w:tab/>
      </w:r>
      <w:proofErr w:type="gramStart"/>
      <w:r w:rsidRPr="007D25B0">
        <w:rPr>
          <w:lang w:val="en-US"/>
        </w:rPr>
        <w:t>numTargetDecLayers</w:t>
      </w:r>
      <w:proofErr w:type="gramEnd"/>
      <w:r w:rsidRPr="007D25B0">
        <w:rPr>
          <w:lang w:val="en-US"/>
        </w:rPr>
        <w:t xml:space="preserve"> is set equal to the number of entries in TargetDecLayerIdList.</w:t>
      </w:r>
    </w:p>
    <w:p w14:paraId="30243073" w14:textId="77777777" w:rsidR="008B3821" w:rsidRPr="007D25B0" w:rsidRDefault="008B3821" w:rsidP="008B3821">
      <w:pPr>
        <w:tabs>
          <w:tab w:val="left" w:pos="284"/>
        </w:tabs>
        <w:ind w:left="284" w:hanging="284"/>
        <w:rPr>
          <w:lang w:val="en-US"/>
        </w:rPr>
      </w:pPr>
      <w:r w:rsidRPr="007D25B0">
        <w:rPr>
          <w:lang w:val="en-US"/>
        </w:rPr>
        <w:t>–</w:t>
      </w:r>
      <w:r w:rsidRPr="007D25B0">
        <w:rPr>
          <w:lang w:val="en-US"/>
        </w:rPr>
        <w:tab/>
      </w:r>
      <w:proofErr w:type="gramStart"/>
      <w:r w:rsidRPr="007D25B0">
        <w:rPr>
          <w:lang w:val="en-US"/>
        </w:rPr>
        <w:t>latestDecIdx</w:t>
      </w:r>
      <w:proofErr w:type="gramEnd"/>
      <w:r w:rsidRPr="007D25B0">
        <w:rPr>
          <w:lang w:val="en-US"/>
        </w:rPr>
        <w:t xml:space="preserve"> is set equal to the value of i for which TargetDecLayerIdList[ i ] is equal to latestDecLayerId.</w:t>
      </w:r>
    </w:p>
    <w:p w14:paraId="7763773A" w14:textId="77777777" w:rsidR="008B3821" w:rsidRPr="007D25B0" w:rsidRDefault="008B3821" w:rsidP="008B3821">
      <w:pPr>
        <w:numPr>
          <w:ilvl w:val="12"/>
          <w:numId w:val="0"/>
        </w:numPr>
        <w:tabs>
          <w:tab w:val="left" w:pos="-720"/>
        </w:tabs>
        <w:rPr>
          <w:lang w:val="en-US"/>
        </w:rPr>
      </w:pPr>
      <w:r w:rsidRPr="007D25B0">
        <w:rPr>
          <w:lang w:val="en-US"/>
        </w:rPr>
        <w:t>For i in the range of 0 to latestDecIdx, inclusive, the following applies for marking of pictures as "unused for reference":</w:t>
      </w:r>
    </w:p>
    <w:p w14:paraId="3DE1E8E7" w14:textId="77777777" w:rsidR="008B3821" w:rsidRPr="007D25B0" w:rsidRDefault="008B3821" w:rsidP="008B3821">
      <w:pPr>
        <w:pStyle w:val="enumlev1"/>
        <w:spacing w:before="136"/>
        <w:ind w:left="403" w:hanging="403"/>
        <w:rPr>
          <w:lang w:val="en-US"/>
        </w:rPr>
      </w:pPr>
      <w:r w:rsidRPr="007D25B0">
        <w:rPr>
          <w:lang w:val="en-US"/>
        </w:rPr>
        <w:t>–</w:t>
      </w:r>
      <w:r w:rsidRPr="007D25B0">
        <w:rPr>
          <w:lang w:val="en-US"/>
        </w:rPr>
        <w:tab/>
        <w:t>Let currPic be the picture in the current access unit with nuh_layer_id equal to TargetDecLayerIdList</w:t>
      </w:r>
      <w:proofErr w:type="gramStart"/>
      <w:r w:rsidRPr="007D25B0">
        <w:rPr>
          <w:lang w:val="en-US"/>
        </w:rPr>
        <w:t>[ i</w:t>
      </w:r>
      <w:proofErr w:type="gramEnd"/>
      <w:r w:rsidRPr="007D25B0">
        <w:rPr>
          <w:lang w:val="en-US"/>
        </w:rPr>
        <w:t> ].</w:t>
      </w:r>
    </w:p>
    <w:p w14:paraId="1EB0B0EC"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When currPic is marked as "used for reference" and is a sub-layer non-reference picture, the following applies:</w:t>
      </w:r>
    </w:p>
    <w:p w14:paraId="7B8020C0"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variable currTid is set equal to the value of TemporalId of currPic.</w:t>
      </w:r>
    </w:p>
    <w:p w14:paraId="7D756FD7" w14:textId="77777777" w:rsidR="008B3821" w:rsidRPr="007D25B0" w:rsidRDefault="008B3821" w:rsidP="008B3821">
      <w:pPr>
        <w:pStyle w:val="enumlev1"/>
        <w:spacing w:before="136"/>
        <w:ind w:left="806" w:hanging="403"/>
        <w:rPr>
          <w:lang w:val="en-US" w:eastAsia="ko-KR"/>
        </w:rPr>
      </w:pPr>
      <w:r w:rsidRPr="007D25B0">
        <w:rPr>
          <w:lang w:val="en-US"/>
        </w:rPr>
        <w:t>–</w:t>
      </w:r>
      <w:r w:rsidRPr="007D25B0">
        <w:rPr>
          <w:lang w:val="en-US"/>
        </w:rPr>
        <w:tab/>
        <w:t>The variable remainingInterLayerReferencesFlag is derived as specified in the following:</w:t>
      </w:r>
    </w:p>
    <w:p w14:paraId="1D508252" w14:textId="77777777" w:rsidR="008B3821" w:rsidRPr="007D25B0" w:rsidRDefault="008B3821" w:rsidP="008B3821">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7D25B0">
        <w:rPr>
          <w:sz w:val="20"/>
          <w:lang w:val="en-US"/>
        </w:rPr>
        <w:tab/>
      </w:r>
      <w:r w:rsidRPr="007D25B0">
        <w:rPr>
          <w:sz w:val="20"/>
          <w:lang w:val="en-US"/>
        </w:rPr>
        <w:tab/>
        <w:t>remainingInterLayerReferencesFlag = 0</w:t>
      </w:r>
      <w:r w:rsidRPr="007D25B0">
        <w:rPr>
          <w:sz w:val="20"/>
          <w:lang w:val="en-US"/>
        </w:rPr>
        <w:br/>
      </w:r>
      <w:r w:rsidRPr="007D25B0">
        <w:rPr>
          <w:sz w:val="20"/>
          <w:lang w:val="en-US"/>
        </w:rPr>
        <w:tab/>
      </w:r>
      <w:r w:rsidRPr="007D25B0">
        <w:rPr>
          <w:sz w:val="20"/>
          <w:lang w:val="en-US"/>
        </w:rPr>
        <w:tab/>
        <w:t xml:space="preserve">if </w:t>
      </w:r>
      <w:r w:rsidRPr="007D25B0">
        <w:rPr>
          <w:sz w:val="20"/>
          <w:szCs w:val="20"/>
          <w:lang w:val="en-US"/>
        </w:rPr>
        <w:t xml:space="preserve">( </w:t>
      </w:r>
      <w:r w:rsidRPr="007D25B0">
        <w:rPr>
          <w:sz w:val="20"/>
          <w:lang w:val="en-US"/>
        </w:rPr>
        <w:t>currTid</w:t>
      </w:r>
      <w:r w:rsidRPr="007D25B0">
        <w:rPr>
          <w:sz w:val="20"/>
          <w:szCs w:val="20"/>
          <w:lang w:val="en-US"/>
        </w:rPr>
        <w:t xml:space="preserve">  &lt;=  ( max_tid_il_ref_pics_plus1[ LayerIdxInVps[ TargetDecLayerIdList[ i ] ] ] </w:t>
      </w:r>
      <w:r w:rsidRPr="007D25B0">
        <w:rPr>
          <w:lang w:val="en-US"/>
        </w:rPr>
        <w:t>–</w:t>
      </w:r>
      <w:r w:rsidRPr="007D25B0">
        <w:rPr>
          <w:sz w:val="20"/>
          <w:szCs w:val="20"/>
          <w:lang w:val="en-US"/>
        </w:rPr>
        <w:t>1 ) )</w:t>
      </w:r>
      <w:r w:rsidRPr="007D25B0">
        <w:rPr>
          <w:sz w:val="20"/>
          <w:lang w:val="en-US"/>
        </w:rPr>
        <w:br/>
      </w:r>
      <w:r w:rsidRPr="007D25B0">
        <w:rPr>
          <w:sz w:val="20"/>
          <w:lang w:val="en-US"/>
        </w:rPr>
        <w:tab/>
      </w:r>
      <w:r w:rsidRPr="007D25B0">
        <w:rPr>
          <w:sz w:val="20"/>
          <w:lang w:val="en-US"/>
        </w:rPr>
        <w:tab/>
      </w:r>
      <w:r w:rsidRPr="007D25B0">
        <w:rPr>
          <w:sz w:val="20"/>
          <w:lang w:val="en-US"/>
        </w:rPr>
        <w:tab/>
        <w:t>for( j = latestDecIdx + 1; j &lt; numTargetDecLayers; j++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t>for( k = 0; k &lt; NumDirectRefLayers[ TargetDecLayerIdList[ j ] ]; k++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t>if( TargetDecLayerIdList[ i ]  = =  RefLayerId[ TargetDecLayerIdList[ j ] ][ k ]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t>remainingInterLayerReferencesFlag = 1</w:t>
      </w:r>
    </w:p>
    <w:p w14:paraId="34A436F7" w14:textId="77777777" w:rsidR="008B3821" w:rsidRPr="007D25B0" w:rsidRDefault="008B3821" w:rsidP="008B3821">
      <w:pPr>
        <w:pStyle w:val="enumlev1"/>
        <w:spacing w:before="136"/>
        <w:ind w:left="806" w:hanging="403"/>
        <w:rPr>
          <w:lang w:val="en-US"/>
        </w:rPr>
      </w:pPr>
      <w:r w:rsidRPr="007D25B0">
        <w:rPr>
          <w:lang w:val="en-US"/>
        </w:rPr>
        <w:lastRenderedPageBreak/>
        <w:t>–</w:t>
      </w:r>
      <w:r w:rsidRPr="007D25B0">
        <w:rPr>
          <w:lang w:val="en-US"/>
        </w:rPr>
        <w:tab/>
        <w:t>When remainingInterLayerReferenceFlag is equal to 0, currPic is marked as "unused for reference".</w:t>
      </w:r>
    </w:p>
    <w:p w14:paraId="1ADD7DE5"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03" w:name="_Toc366771972"/>
      <w:r w:rsidRPr="007D25B0">
        <w:rPr>
          <w:lang w:val="en-US"/>
        </w:rPr>
        <w:t>Generation of unavailable reference pictures for pictures first in decoding order within a layer</w:t>
      </w:r>
      <w:bookmarkEnd w:id="1503"/>
    </w:p>
    <w:p w14:paraId="3E337DB4" w14:textId="77777777" w:rsidR="008B3821" w:rsidRPr="007D25B0" w:rsidRDefault="008B3821" w:rsidP="008B3821">
      <w:pPr>
        <w:numPr>
          <w:ilvl w:val="12"/>
          <w:numId w:val="0"/>
        </w:numPr>
        <w:tabs>
          <w:tab w:val="left" w:pos="-720"/>
        </w:tabs>
        <w:rPr>
          <w:lang w:val="en-US"/>
        </w:rPr>
      </w:pPr>
      <w:r w:rsidRPr="007D25B0">
        <w:rPr>
          <w:lang w:val="en-US"/>
        </w:rPr>
        <w:t xml:space="preserve">This process is invoked for a picture with nuh_layer_id equal to layerId, when </w:t>
      </w:r>
      <w:proofErr w:type="gramStart"/>
      <w:r w:rsidRPr="007D25B0">
        <w:rPr>
          <w:lang w:val="en-US"/>
        </w:rPr>
        <w:t>FirstPicInLayerDecodedFlag[</w:t>
      </w:r>
      <w:proofErr w:type="gramEnd"/>
      <w:r w:rsidRPr="007D25B0">
        <w:rPr>
          <w:lang w:val="en-US"/>
        </w:rPr>
        <w:t> layerId ] is equal to 0.</w:t>
      </w:r>
    </w:p>
    <w:p w14:paraId="586A2F1E" w14:textId="77777777" w:rsidR="008B3821" w:rsidRPr="007D25B0" w:rsidRDefault="008B3821" w:rsidP="008B3821">
      <w:pPr>
        <w:spacing w:before="60"/>
        <w:ind w:left="288"/>
        <w:rPr>
          <w:sz w:val="18"/>
          <w:szCs w:val="18"/>
          <w:lang w:val="en-US"/>
        </w:rPr>
      </w:pPr>
      <w:r w:rsidRPr="007D25B0">
        <w:rPr>
          <w:sz w:val="18"/>
          <w:szCs w:val="18"/>
          <w:lang w:val="en-US"/>
        </w:rPr>
        <w:t xml:space="preserve">NOTE – A cross-layer random access skipped (CL-RAS) picture is a picture with nuh_layer_id equal to layerId such that </w:t>
      </w:r>
      <w:proofErr w:type="gramStart"/>
      <w:r w:rsidRPr="007D25B0">
        <w:rPr>
          <w:sz w:val="18"/>
          <w:szCs w:val="18"/>
          <w:lang w:val="en-US"/>
        </w:rPr>
        <w:t>LayerInitialisedFlag[</w:t>
      </w:r>
      <w:proofErr w:type="gramEnd"/>
      <w:r w:rsidRPr="007D25B0">
        <w:rPr>
          <w:sz w:val="18"/>
          <w:szCs w:val="18"/>
          <w:lang w:val="en-US"/>
        </w:rPr>
        <w:t>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0074750D" w:rsidRPr="007D25B0">
        <w:rPr>
          <w:sz w:val="18"/>
          <w:szCs w:val="18"/>
          <w:lang w:val="en-US"/>
        </w:rPr>
        <w:fldChar w:fldCharType="begin"/>
      </w:r>
      <w:r w:rsidRPr="007D25B0">
        <w:rPr>
          <w:sz w:val="18"/>
          <w:szCs w:val="18"/>
          <w:lang w:val="en-US"/>
        </w:rPr>
        <w:instrText xml:space="preserve"> REF _Ref363646510 \r \h </w:instrText>
      </w:r>
      <w:r w:rsidR="007D25B0">
        <w:rPr>
          <w:sz w:val="18"/>
          <w:szCs w:val="18"/>
          <w:lang w:val="en-US"/>
        </w:rPr>
        <w:instrText xml:space="preserve"> \* MERGEFORMAT </w:instrText>
      </w:r>
      <w:r w:rsidR="0074750D" w:rsidRPr="007D25B0">
        <w:rPr>
          <w:sz w:val="18"/>
          <w:szCs w:val="18"/>
          <w:lang w:val="en-US"/>
        </w:rPr>
      </w:r>
      <w:r w:rsidR="0074750D" w:rsidRPr="007D25B0">
        <w:rPr>
          <w:sz w:val="18"/>
          <w:szCs w:val="18"/>
          <w:lang w:val="en-US"/>
        </w:rPr>
        <w:fldChar w:fldCharType="separate"/>
      </w:r>
      <w:r w:rsidRPr="007D25B0">
        <w:rPr>
          <w:sz w:val="18"/>
          <w:szCs w:val="18"/>
          <w:lang w:val="en-US"/>
        </w:rPr>
        <w:t>C</w:t>
      </w:r>
      <w:r w:rsidR="0074750D" w:rsidRPr="007D25B0">
        <w:rPr>
          <w:sz w:val="18"/>
          <w:szCs w:val="18"/>
          <w:lang w:val="en-US"/>
        </w:rPr>
        <w:fldChar w:fldCharType="end"/>
      </w:r>
      <w:r w:rsidRPr="007D25B0">
        <w:rPr>
          <w:sz w:val="18"/>
          <w:szCs w:val="18"/>
          <w:lang w:val="en-US"/>
        </w:rPr>
        <w:t>, CL-RAS pictures may need to be taken into consideration in derivation of CPB arrival and removal times.</w:t>
      </w:r>
    </w:p>
    <w:p w14:paraId="7C9E6BBC" w14:textId="77777777" w:rsidR="008B3821" w:rsidRPr="007D25B0" w:rsidRDefault="008B3821" w:rsidP="008B3821">
      <w:pPr>
        <w:keepNext/>
        <w:rPr>
          <w:lang w:val="en-US"/>
        </w:rPr>
      </w:pPr>
      <w:r w:rsidRPr="007D25B0">
        <w:rPr>
          <w:lang w:val="en-US"/>
        </w:rPr>
        <w:t>When this process is invoked, the following applies:</w:t>
      </w:r>
    </w:p>
    <w:p w14:paraId="64980355" w14:textId="77777777" w:rsidR="008B3821" w:rsidRPr="007D25B0" w:rsidRDefault="008B3821" w:rsidP="008B3821">
      <w:pPr>
        <w:ind w:left="434" w:hanging="434"/>
        <w:rPr>
          <w:lang w:val="en-US"/>
        </w:rPr>
      </w:pPr>
      <w:r w:rsidRPr="007D25B0">
        <w:rPr>
          <w:lang w:val="en-US"/>
        </w:rPr>
        <w:t>–</w:t>
      </w:r>
      <w:r w:rsidRPr="007D25B0">
        <w:rPr>
          <w:lang w:val="en-US"/>
        </w:rPr>
        <w:tab/>
        <w:t>For each RefPicSetStCurrBefore[ i ], with i in the range of 0 to NumPocStCurrBefore – 1, inclusive, that is equal to “no-reference picture”, a picture is generated as specified in subclause 8.3.3.2, and the following applies:</w:t>
      </w:r>
    </w:p>
    <w:p w14:paraId="36C4AD45"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PocStCurrBefore</w:t>
      </w:r>
      <w:proofErr w:type="gramStart"/>
      <w:r w:rsidRPr="007D25B0">
        <w:rPr>
          <w:lang w:val="en-US"/>
        </w:rPr>
        <w:t>[ i</w:t>
      </w:r>
      <w:proofErr w:type="gramEnd"/>
      <w:r w:rsidRPr="007D25B0">
        <w:rPr>
          <w:lang w:val="en-US"/>
        </w:rPr>
        <w:t> ].</w:t>
      </w:r>
    </w:p>
    <w:p w14:paraId="3237FE4B"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14:paraId="29234F00"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14:paraId="4A9A7EFA"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RefPicSetStCurrBefore</w:t>
      </w:r>
      <w:proofErr w:type="gramStart"/>
      <w:r w:rsidRPr="007D25B0">
        <w:rPr>
          <w:lang w:val="en-US"/>
        </w:rPr>
        <w:t>[ i</w:t>
      </w:r>
      <w:proofErr w:type="gramEnd"/>
      <w:r w:rsidRPr="007D25B0">
        <w:rPr>
          <w:lang w:val="en-US"/>
        </w:rPr>
        <w:t> ] is set to be the generated reference picture.</w:t>
      </w:r>
    </w:p>
    <w:p w14:paraId="24061DB4"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14:paraId="19AE56EA" w14:textId="77777777" w:rsidR="008B3821" w:rsidRPr="007D25B0" w:rsidRDefault="008B3821" w:rsidP="008B3821">
      <w:pPr>
        <w:ind w:left="434" w:hanging="434"/>
        <w:rPr>
          <w:lang w:val="en-US"/>
        </w:rPr>
      </w:pPr>
      <w:r w:rsidRPr="007D25B0">
        <w:rPr>
          <w:lang w:val="en-US"/>
        </w:rPr>
        <w:t>–</w:t>
      </w:r>
      <w:r w:rsidRPr="007D25B0">
        <w:rPr>
          <w:lang w:val="en-US"/>
        </w:rPr>
        <w:tab/>
        <w:t>For each RefPicSetStCurrAfter[ i ], with i in the range of 0 to NumPocStCurrAfter – 1, inclusive, that is equal to “no-reference picture”, a picture is generated as specified in subclause 8.3.3.2, and the following applies:</w:t>
      </w:r>
    </w:p>
    <w:p w14:paraId="5048FE49"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PocStCurrAfter</w:t>
      </w:r>
      <w:proofErr w:type="gramStart"/>
      <w:r w:rsidRPr="007D25B0">
        <w:rPr>
          <w:lang w:val="en-US"/>
        </w:rPr>
        <w:t>[ i</w:t>
      </w:r>
      <w:proofErr w:type="gramEnd"/>
      <w:r w:rsidRPr="007D25B0">
        <w:rPr>
          <w:lang w:val="en-US"/>
        </w:rPr>
        <w:t> ].</w:t>
      </w:r>
    </w:p>
    <w:p w14:paraId="1B5027F7"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14:paraId="6D19E25B"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14:paraId="150D9CAC"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RefPicSetStCurrAfter</w:t>
      </w:r>
      <w:proofErr w:type="gramStart"/>
      <w:r w:rsidRPr="007D25B0">
        <w:rPr>
          <w:lang w:val="en-US"/>
        </w:rPr>
        <w:t>[ i</w:t>
      </w:r>
      <w:proofErr w:type="gramEnd"/>
      <w:r w:rsidRPr="007D25B0">
        <w:rPr>
          <w:lang w:val="en-US"/>
        </w:rPr>
        <w:t> ] is set to be the generated reference picture.</w:t>
      </w:r>
    </w:p>
    <w:p w14:paraId="46401D45"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14:paraId="24AFAF0B" w14:textId="77777777" w:rsidR="008B3821" w:rsidRPr="007D25B0" w:rsidRDefault="008B3821" w:rsidP="008B3821">
      <w:pPr>
        <w:ind w:left="434" w:hanging="434"/>
        <w:rPr>
          <w:lang w:val="en-US"/>
        </w:rPr>
      </w:pPr>
      <w:r w:rsidRPr="007D25B0">
        <w:rPr>
          <w:lang w:val="en-US"/>
        </w:rPr>
        <w:t>–</w:t>
      </w:r>
      <w:r w:rsidRPr="007D25B0">
        <w:rPr>
          <w:lang w:val="en-US"/>
        </w:rPr>
        <w:tab/>
        <w:t>For each RefPicSetStFoll</w:t>
      </w:r>
      <w:proofErr w:type="gramStart"/>
      <w:r w:rsidRPr="007D25B0">
        <w:rPr>
          <w:lang w:val="en-US"/>
        </w:rPr>
        <w:t>[ i</w:t>
      </w:r>
      <w:proofErr w:type="gramEnd"/>
      <w:r w:rsidRPr="007D25B0">
        <w:rPr>
          <w:lang w:val="en-US"/>
        </w:rPr>
        <w:t> ], with i in the range of 0 to NumPocStFoll − 1, inclusive, that is equal to "no reference picture", a picture is generated as specified in subclause 8.3.3.2, and the following applies:</w:t>
      </w:r>
    </w:p>
    <w:p w14:paraId="02DAFDB6"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PocStFoll</w:t>
      </w:r>
      <w:proofErr w:type="gramStart"/>
      <w:r w:rsidRPr="007D25B0">
        <w:rPr>
          <w:lang w:val="en-US"/>
        </w:rPr>
        <w:t>[ i</w:t>
      </w:r>
      <w:proofErr w:type="gramEnd"/>
      <w:r w:rsidRPr="007D25B0">
        <w:rPr>
          <w:lang w:val="en-US"/>
        </w:rPr>
        <w:t> ].</w:t>
      </w:r>
    </w:p>
    <w:p w14:paraId="2643D1E3"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14:paraId="12D7AFBC"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14:paraId="777D879A"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RefPicSetStFoll</w:t>
      </w:r>
      <w:proofErr w:type="gramStart"/>
      <w:r w:rsidRPr="007D25B0">
        <w:rPr>
          <w:lang w:val="en-US"/>
        </w:rPr>
        <w:t>[ i</w:t>
      </w:r>
      <w:proofErr w:type="gramEnd"/>
      <w:r w:rsidRPr="007D25B0">
        <w:rPr>
          <w:lang w:val="en-US"/>
        </w:rPr>
        <w:t> ] is set to be the generated reference picture.</w:t>
      </w:r>
    </w:p>
    <w:p w14:paraId="25C803A7"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14:paraId="0540D5F1" w14:textId="77777777" w:rsidR="008B3821" w:rsidRPr="007D25B0" w:rsidRDefault="008B3821" w:rsidP="008B3821">
      <w:pPr>
        <w:ind w:left="434" w:hanging="434"/>
        <w:rPr>
          <w:lang w:val="en-US"/>
        </w:rPr>
      </w:pPr>
      <w:r w:rsidRPr="007D25B0">
        <w:rPr>
          <w:lang w:val="en-US"/>
        </w:rPr>
        <w:t>–</w:t>
      </w:r>
      <w:r w:rsidRPr="007D25B0">
        <w:rPr>
          <w:lang w:val="en-US"/>
        </w:rPr>
        <w:tab/>
        <w:t>For each RefPicSetLtCurr[ i ], with i in the range of 0 to NumPocLtCurr – 1, inclusive, that is equal to “no-reference picture”, a picture is generated as specified in subclause 8.3.3.2, and the following applies:</w:t>
      </w:r>
    </w:p>
    <w:p w14:paraId="235C41D7"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PocLtCurr</w:t>
      </w:r>
      <w:proofErr w:type="gramStart"/>
      <w:r w:rsidRPr="007D25B0">
        <w:rPr>
          <w:lang w:val="en-US"/>
        </w:rPr>
        <w:t>[ i</w:t>
      </w:r>
      <w:proofErr w:type="gramEnd"/>
      <w:r w:rsidRPr="007D25B0">
        <w:rPr>
          <w:lang w:val="en-US"/>
        </w:rPr>
        <w:t> ].</w:t>
      </w:r>
    </w:p>
    <w:p w14:paraId="25568CEE"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 xml:space="preserve">The value of slice_pic_order_cnt_lsb for the generated picture is inferred to be equal to </w:t>
      </w:r>
      <w:proofErr w:type="gramStart"/>
      <w:r w:rsidRPr="007D25B0">
        <w:rPr>
          <w:lang w:val="en-US"/>
        </w:rPr>
        <w:t>( PocLtCurr</w:t>
      </w:r>
      <w:proofErr w:type="gramEnd"/>
      <w:r w:rsidRPr="007D25B0">
        <w:rPr>
          <w:lang w:val="en-US"/>
        </w:rPr>
        <w:t>[ i ] &amp; ( MaxPicOrderCntLsb – 1 ) ).</w:t>
      </w:r>
    </w:p>
    <w:p w14:paraId="0469464E"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14:paraId="55BAC885"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long-term reference".</w:t>
      </w:r>
    </w:p>
    <w:p w14:paraId="79AB7A44"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RefPicSetLtCurr</w:t>
      </w:r>
      <w:proofErr w:type="gramStart"/>
      <w:r w:rsidRPr="007D25B0">
        <w:rPr>
          <w:lang w:val="en-US"/>
        </w:rPr>
        <w:t>[ i</w:t>
      </w:r>
      <w:proofErr w:type="gramEnd"/>
      <w:r w:rsidRPr="007D25B0">
        <w:rPr>
          <w:lang w:val="en-US"/>
        </w:rPr>
        <w:t> ] is set to be the generated reference picture.</w:t>
      </w:r>
    </w:p>
    <w:p w14:paraId="427E8EBF"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14:paraId="0C36FB99" w14:textId="77777777" w:rsidR="008B3821" w:rsidRPr="007D25B0" w:rsidRDefault="008B3821" w:rsidP="008B3821">
      <w:pPr>
        <w:ind w:left="434" w:hanging="434"/>
        <w:rPr>
          <w:lang w:val="en-US"/>
        </w:rPr>
      </w:pPr>
      <w:r w:rsidRPr="007D25B0">
        <w:rPr>
          <w:lang w:val="en-US"/>
        </w:rPr>
        <w:t>–</w:t>
      </w:r>
      <w:r w:rsidRPr="007D25B0">
        <w:rPr>
          <w:lang w:val="en-US"/>
        </w:rPr>
        <w:tab/>
        <w:t>For each RefPicSetLtFoll</w:t>
      </w:r>
      <w:proofErr w:type="gramStart"/>
      <w:r w:rsidRPr="007D25B0">
        <w:rPr>
          <w:lang w:val="en-US"/>
        </w:rPr>
        <w:t>[ i</w:t>
      </w:r>
      <w:proofErr w:type="gramEnd"/>
      <w:r w:rsidRPr="007D25B0">
        <w:rPr>
          <w:lang w:val="en-US"/>
        </w:rPr>
        <w:t> ], with i in the range of 0 to NumPocLtFoll − 1, inclusive, that is equal to "no reference picture", a picture is generated as specified in subclause 8.3.3.2, and the following applies:</w:t>
      </w:r>
    </w:p>
    <w:p w14:paraId="345ED7A0"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PocLtFoll</w:t>
      </w:r>
      <w:proofErr w:type="gramStart"/>
      <w:r w:rsidRPr="007D25B0">
        <w:rPr>
          <w:lang w:val="en-US"/>
        </w:rPr>
        <w:t>[ i</w:t>
      </w:r>
      <w:proofErr w:type="gramEnd"/>
      <w:r w:rsidRPr="007D25B0">
        <w:rPr>
          <w:lang w:val="en-US"/>
        </w:rPr>
        <w:t> ].</w:t>
      </w:r>
    </w:p>
    <w:p w14:paraId="3582F40F" w14:textId="77777777" w:rsidR="008B3821" w:rsidRPr="007D25B0" w:rsidRDefault="008B3821" w:rsidP="008B3821">
      <w:pPr>
        <w:pStyle w:val="enumlev1"/>
        <w:spacing w:before="136"/>
        <w:ind w:left="806" w:hanging="403"/>
        <w:rPr>
          <w:lang w:val="en-US"/>
        </w:rPr>
      </w:pPr>
      <w:r w:rsidRPr="007D25B0">
        <w:rPr>
          <w:lang w:val="en-US"/>
        </w:rPr>
        <w:lastRenderedPageBreak/>
        <w:t>–</w:t>
      </w:r>
      <w:r w:rsidRPr="007D25B0">
        <w:rPr>
          <w:lang w:val="en-US"/>
        </w:rPr>
        <w:tab/>
        <w:t xml:space="preserve">The value of slice_pic_order_cnt_lsb for the generated picture is inferred to be equal to </w:t>
      </w:r>
      <w:proofErr w:type="gramStart"/>
      <w:r w:rsidRPr="007D25B0">
        <w:rPr>
          <w:lang w:val="en-US"/>
        </w:rPr>
        <w:t>( PocLtFoll</w:t>
      </w:r>
      <w:proofErr w:type="gramEnd"/>
      <w:r w:rsidRPr="007D25B0">
        <w:rPr>
          <w:lang w:val="en-US"/>
        </w:rPr>
        <w:t>[ i ] &amp; ( MaxPicOrderCntLsb – 1 ) ).</w:t>
      </w:r>
    </w:p>
    <w:p w14:paraId="7BD9C29B"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14:paraId="6C0BA85F"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long-term reference".</w:t>
      </w:r>
    </w:p>
    <w:p w14:paraId="16472C4A"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RefPicSetLtFoll</w:t>
      </w:r>
      <w:proofErr w:type="gramStart"/>
      <w:r w:rsidRPr="007D25B0">
        <w:rPr>
          <w:lang w:val="en-US"/>
        </w:rPr>
        <w:t>[ i</w:t>
      </w:r>
      <w:proofErr w:type="gramEnd"/>
      <w:r w:rsidRPr="007D25B0">
        <w:rPr>
          <w:lang w:val="en-US"/>
        </w:rPr>
        <w:t> ] is set to be the generated reference picture.</w:t>
      </w:r>
    </w:p>
    <w:p w14:paraId="437ADC63"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14:paraId="5B65A312"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504" w:name="_Toc366771973"/>
      <w:r w:rsidRPr="007D25B0">
        <w:rPr>
          <w:lang w:val="en-US"/>
        </w:rPr>
        <w:t>NAL unit decoding process</w:t>
      </w:r>
      <w:bookmarkEnd w:id="1504"/>
    </w:p>
    <w:p w14:paraId="652DD2F6" w14:textId="77777777" w:rsidR="008B3821" w:rsidRPr="007D25B0" w:rsidRDefault="008B3821" w:rsidP="008B3821">
      <w:pPr>
        <w:pStyle w:val="3N"/>
        <w:rPr>
          <w:lang w:val="en-US"/>
        </w:rPr>
      </w:pPr>
      <w:r w:rsidRPr="007D25B0">
        <w:rPr>
          <w:lang w:val="en-US"/>
        </w:rPr>
        <w:t>The specifications in subclause 8.2 apply.</w:t>
      </w:r>
    </w:p>
    <w:p w14:paraId="2A031703"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505" w:name="_Toc366771974"/>
      <w:r w:rsidRPr="007D25B0">
        <w:rPr>
          <w:lang w:val="en-US"/>
        </w:rPr>
        <w:t>Slice decoding processes</w:t>
      </w:r>
      <w:bookmarkEnd w:id="1505"/>
    </w:p>
    <w:p w14:paraId="53969A4B"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06" w:name="_Ref364437598"/>
      <w:bookmarkStart w:id="1507" w:name="_Toc366771975"/>
      <w:r w:rsidRPr="007D25B0">
        <w:rPr>
          <w:lang w:val="en-US"/>
        </w:rPr>
        <w:t>Decoding process for picture order count</w:t>
      </w:r>
      <w:bookmarkEnd w:id="1506"/>
      <w:bookmarkEnd w:id="1507"/>
    </w:p>
    <w:p w14:paraId="53A9FEAB" w14:textId="77777777" w:rsidR="008B3821" w:rsidRPr="007D25B0" w:rsidRDefault="008B3821" w:rsidP="008B3821">
      <w:pPr>
        <w:rPr>
          <w:lang w:val="en-US"/>
        </w:rPr>
      </w:pPr>
      <w:r w:rsidRPr="007D25B0">
        <w:rPr>
          <w:lang w:val="en-US"/>
        </w:rPr>
        <w:t>Output of this process is PicOrderCntVal, the picture order count of the current picture.</w:t>
      </w:r>
    </w:p>
    <w:p w14:paraId="3B9BD4A4" w14:textId="77777777" w:rsidR="008B3821" w:rsidRPr="007D25B0" w:rsidRDefault="008B3821" w:rsidP="008B3821">
      <w:pPr>
        <w:rPr>
          <w:lang w:val="en-US" w:eastAsia="ja-JP"/>
        </w:rPr>
      </w:pPr>
      <w:r w:rsidRPr="007D25B0">
        <w:rPr>
          <w:lang w:val="en-US"/>
        </w:rPr>
        <w:t>Picture order counts are used to identify pictures,</w:t>
      </w:r>
      <w:r w:rsidRPr="007D25B0">
        <w:rPr>
          <w:lang w:val="en-US" w:eastAsia="ja-JP"/>
        </w:rPr>
        <w:t xml:space="preserve"> for deriving motion parameters in merge mode and motion vector prediction, and for decoder conformance checking (see subclause </w:t>
      </w:r>
      <w:r w:rsidRPr="007D25B0">
        <w:rPr>
          <w:lang w:val="en-US"/>
        </w:rPr>
        <w:t>C.5</w:t>
      </w:r>
      <w:r w:rsidRPr="007D25B0">
        <w:rPr>
          <w:lang w:val="en-US" w:eastAsia="ja-JP"/>
        </w:rPr>
        <w:t>).</w:t>
      </w:r>
    </w:p>
    <w:p w14:paraId="64396E58" w14:textId="77777777" w:rsidR="008B3821" w:rsidRPr="007D25B0" w:rsidRDefault="008B3821" w:rsidP="008B3821">
      <w:pPr>
        <w:rPr>
          <w:lang w:val="en-US" w:eastAsia="ja-JP"/>
        </w:rPr>
      </w:pPr>
      <w:r w:rsidRPr="007D25B0">
        <w:rPr>
          <w:lang w:val="en-US"/>
        </w:rPr>
        <w:t>Each coded picture is associated with a picture order count variable, denoted as PicOrderCntVal.</w:t>
      </w:r>
    </w:p>
    <w:p w14:paraId="0A4B0CD9" w14:textId="77777777" w:rsidR="008B3821" w:rsidRPr="007D25B0" w:rsidRDefault="008B3821" w:rsidP="008B3821">
      <w:pPr>
        <w:numPr>
          <w:ilvl w:val="12"/>
          <w:numId w:val="0"/>
        </w:numPr>
        <w:rPr>
          <w:lang w:val="en-US"/>
        </w:rPr>
      </w:pPr>
      <w:r w:rsidRPr="007D25B0">
        <w:rPr>
          <w:lang w:val="en-US"/>
        </w:rPr>
        <w:t>When the current picture is not an IRAP picture with NoRaslOutputFlag equal to 1</w:t>
      </w:r>
      <w:r w:rsidRPr="007D25B0">
        <w:rPr>
          <w:color w:val="000000"/>
          <w:lang w:val="en-US"/>
        </w:rPr>
        <w:t>,</w:t>
      </w:r>
      <w:r w:rsidRPr="007D25B0">
        <w:rPr>
          <w:lang w:val="en-US"/>
        </w:rPr>
        <w:t xml:space="preserve"> the variables prevPicOrderCntLsb and prevPicOrderCntMsb are derived as follows:</w:t>
      </w:r>
    </w:p>
    <w:p w14:paraId="7C38A35D" w14:textId="77777777" w:rsidR="008B3821" w:rsidRPr="007D25B0" w:rsidRDefault="008B3821" w:rsidP="008B3821">
      <w:pPr>
        <w:numPr>
          <w:ilvl w:val="0"/>
          <w:numId w:val="8"/>
        </w:numPr>
        <w:textAlignment w:val="auto"/>
        <w:rPr>
          <w:lang w:val="en-US"/>
        </w:rPr>
      </w:pPr>
      <w:r w:rsidRPr="007D25B0">
        <w:rPr>
          <w:lang w:val="en-US"/>
        </w:rPr>
        <w:t>Let prevTid0Pic be the previous picture in decoding order that has TemporalId equal to 0 and nuh_layer_id equal to nuh_layer_id of the current picture</w:t>
      </w:r>
      <w:r w:rsidRPr="007D25B0">
        <w:rPr>
          <w:color w:val="FF0000"/>
          <w:lang w:val="en-US"/>
        </w:rPr>
        <w:t xml:space="preserve"> </w:t>
      </w:r>
      <w:r w:rsidRPr="007D25B0">
        <w:rPr>
          <w:lang w:val="en-US"/>
        </w:rPr>
        <w:t>and that is not a RASL picture, a RADL picture, or a sub-layer non-reference picture, and let prevPicOrderCnt be equal to PicOrderCntVal of prevTid0Pic.</w:t>
      </w:r>
    </w:p>
    <w:p w14:paraId="23E03261" w14:textId="77777777" w:rsidR="008B3821" w:rsidRPr="007D25B0" w:rsidRDefault="008B3821" w:rsidP="008B3821">
      <w:pPr>
        <w:numPr>
          <w:ilvl w:val="0"/>
          <w:numId w:val="8"/>
        </w:numPr>
        <w:tabs>
          <w:tab w:val="left" w:pos="360"/>
        </w:tabs>
        <w:textAlignment w:val="auto"/>
        <w:rPr>
          <w:lang w:val="en-US"/>
        </w:rPr>
      </w:pPr>
      <w:r w:rsidRPr="007D25B0">
        <w:rPr>
          <w:lang w:val="en-US"/>
        </w:rPr>
        <w:t>The variable prevPicOrderCntLsb is set equal to prevPicOrderCnt &amp; </w:t>
      </w:r>
      <w:proofErr w:type="gramStart"/>
      <w:r w:rsidRPr="007D25B0">
        <w:rPr>
          <w:lang w:val="en-US"/>
        </w:rPr>
        <w:t>( MaxPicOrderCntLsb</w:t>
      </w:r>
      <w:proofErr w:type="gramEnd"/>
      <w:r w:rsidRPr="007D25B0">
        <w:rPr>
          <w:lang w:val="en-US"/>
        </w:rPr>
        <w:t> − 1 ).</w:t>
      </w:r>
    </w:p>
    <w:p w14:paraId="6AF975FF" w14:textId="77777777" w:rsidR="008B3821" w:rsidRPr="007D25B0" w:rsidRDefault="008B3821" w:rsidP="008B3821">
      <w:pPr>
        <w:numPr>
          <w:ilvl w:val="0"/>
          <w:numId w:val="8"/>
        </w:numPr>
        <w:tabs>
          <w:tab w:val="left" w:pos="360"/>
        </w:tabs>
        <w:textAlignment w:val="auto"/>
        <w:rPr>
          <w:lang w:val="en-US"/>
        </w:rPr>
      </w:pPr>
      <w:r w:rsidRPr="007D25B0">
        <w:rPr>
          <w:lang w:val="en-US"/>
        </w:rPr>
        <w:t>The variable prevPicOrderCntMsb is set equal to prevPicOrderCnt − prevPicOrderCntLsb.</w:t>
      </w:r>
    </w:p>
    <w:p w14:paraId="7F30B1C4" w14:textId="77777777" w:rsidR="008B3821" w:rsidRPr="007D25B0" w:rsidRDefault="008B3821" w:rsidP="008B3821">
      <w:pPr>
        <w:numPr>
          <w:ilvl w:val="12"/>
          <w:numId w:val="0"/>
        </w:numPr>
        <w:rPr>
          <w:lang w:val="en-US"/>
        </w:rPr>
      </w:pPr>
      <w:r w:rsidRPr="007D25B0">
        <w:rPr>
          <w:lang w:val="en-US"/>
        </w:rPr>
        <w:t>The variable PicOrderCntMsb of the current picture is derived as follows:</w:t>
      </w:r>
    </w:p>
    <w:p w14:paraId="0A20AF42" w14:textId="77777777" w:rsidR="008B3821" w:rsidRPr="007D25B0" w:rsidRDefault="008B3821" w:rsidP="008B3821">
      <w:pPr>
        <w:numPr>
          <w:ilvl w:val="0"/>
          <w:numId w:val="8"/>
        </w:numPr>
        <w:tabs>
          <w:tab w:val="left" w:pos="360"/>
        </w:tabs>
        <w:textAlignment w:val="auto"/>
        <w:rPr>
          <w:lang w:val="en-US"/>
        </w:rPr>
      </w:pPr>
      <w:r w:rsidRPr="007D25B0">
        <w:rPr>
          <w:lang w:val="en-US"/>
        </w:rPr>
        <w:t>If the current picture is an IRAP picture with NoRaslOutputFlag equal to 1, PicOrderCntMsb is set equal to 0.</w:t>
      </w:r>
    </w:p>
    <w:p w14:paraId="22F01E9E" w14:textId="77777777" w:rsidR="008B3821" w:rsidRPr="007D25B0" w:rsidRDefault="008B3821" w:rsidP="008B3821">
      <w:pPr>
        <w:numPr>
          <w:ilvl w:val="0"/>
          <w:numId w:val="8"/>
        </w:numPr>
        <w:tabs>
          <w:tab w:val="left" w:pos="360"/>
        </w:tabs>
        <w:textAlignment w:val="auto"/>
        <w:rPr>
          <w:lang w:val="en-US"/>
        </w:rPr>
      </w:pPr>
      <w:r w:rsidRPr="007D25B0">
        <w:rPr>
          <w:lang w:val="en-US"/>
        </w:rPr>
        <w:t>Otherwise, PicOrderCntMsb is derived as follows:</w:t>
      </w:r>
    </w:p>
    <w:p w14:paraId="70D34A3E" w14:textId="77777777" w:rsidR="008B3821" w:rsidRPr="007D25B0" w:rsidRDefault="008B3821" w:rsidP="008B3821">
      <w:pPr>
        <w:pStyle w:val="Equation"/>
        <w:tabs>
          <w:tab w:val="clear" w:pos="794"/>
          <w:tab w:val="clear" w:pos="1588"/>
          <w:tab w:val="left" w:pos="851"/>
          <w:tab w:val="left" w:pos="1134"/>
          <w:tab w:val="left" w:pos="1418"/>
          <w:tab w:val="left" w:pos="1701"/>
        </w:tabs>
        <w:spacing w:before="180"/>
        <w:ind w:left="567"/>
        <w:rPr>
          <w:sz w:val="20"/>
          <w:lang w:val="en-US"/>
        </w:rPr>
      </w:pPr>
      <w:r w:rsidRPr="007D25B0">
        <w:rPr>
          <w:sz w:val="20"/>
          <w:lang w:val="en-US"/>
        </w:rPr>
        <w:t>if( ( slice_</w:t>
      </w:r>
      <w:r w:rsidRPr="007D25B0">
        <w:rPr>
          <w:sz w:val="20"/>
          <w:szCs w:val="20"/>
          <w:lang w:val="en-US"/>
        </w:rPr>
        <w:t>pic_order_cnt_lsb</w:t>
      </w:r>
      <w:r w:rsidRPr="007D25B0">
        <w:rPr>
          <w:sz w:val="20"/>
          <w:lang w:val="en-US"/>
        </w:rPr>
        <w:t xml:space="preserve"> &lt; prevPicOrderCntLsb )  &amp;&amp;</w:t>
      </w:r>
      <w:r w:rsidRPr="007D25B0">
        <w:rPr>
          <w:sz w:val="20"/>
          <w:lang w:val="en-US"/>
        </w:rPr>
        <w:br/>
      </w:r>
      <w:r w:rsidRPr="007D25B0">
        <w:rPr>
          <w:sz w:val="20"/>
          <w:lang w:val="en-US"/>
        </w:rPr>
        <w:tab/>
      </w:r>
      <w:r w:rsidRPr="007D25B0">
        <w:rPr>
          <w:sz w:val="20"/>
          <w:lang w:val="en-US"/>
        </w:rPr>
        <w:tab/>
        <w:t>( ( prevPicOrderCntLsb − slice_</w:t>
      </w:r>
      <w:r w:rsidRPr="007D25B0">
        <w:rPr>
          <w:sz w:val="20"/>
          <w:szCs w:val="20"/>
          <w:lang w:val="en-US"/>
        </w:rPr>
        <w:t xml:space="preserve">pic_order_cnt_lsb </w:t>
      </w:r>
      <w:r w:rsidRPr="007D25B0">
        <w:rPr>
          <w:sz w:val="20"/>
          <w:lang w:val="en-US"/>
        </w:rPr>
        <w:t>)  &gt;=  ( MaxPicOrderCntLsb / 2 ) ) )</w:t>
      </w:r>
      <w:r w:rsidRPr="007D25B0">
        <w:rPr>
          <w:sz w:val="20"/>
          <w:lang w:val="en-US"/>
        </w:rPr>
        <w:br/>
      </w:r>
      <w:r w:rsidRPr="007D25B0">
        <w:rPr>
          <w:sz w:val="20"/>
          <w:lang w:val="en-US"/>
        </w:rPr>
        <w:tab/>
        <w:t>PicOrderCntMsb = prevPicOrderCntMsb + MaxPicOrderCntLsb</w:t>
      </w:r>
      <w:r w:rsidRPr="007D25B0">
        <w:rPr>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29</w:t>
      </w:r>
      <w:r w:rsidR="0074750D" w:rsidRPr="007D25B0">
        <w:rPr>
          <w:sz w:val="20"/>
          <w:szCs w:val="20"/>
          <w:lang w:val="en-US"/>
        </w:rPr>
        <w:fldChar w:fldCharType="end"/>
      </w:r>
      <w:r w:rsidRPr="007D25B0">
        <w:rPr>
          <w:sz w:val="20"/>
          <w:szCs w:val="20"/>
          <w:lang w:val="en-US"/>
        </w:rPr>
        <w:t>)</w:t>
      </w:r>
      <w:r w:rsidRPr="007D25B0">
        <w:rPr>
          <w:sz w:val="20"/>
          <w:lang w:val="en-US"/>
        </w:rPr>
        <w:br/>
        <w:t>else if( (slice_</w:t>
      </w:r>
      <w:r w:rsidRPr="007D25B0">
        <w:rPr>
          <w:sz w:val="20"/>
          <w:szCs w:val="20"/>
          <w:lang w:val="en-US"/>
        </w:rPr>
        <w:t>pic_order_cnt_lsb</w:t>
      </w:r>
      <w:r w:rsidRPr="007D25B0">
        <w:rPr>
          <w:sz w:val="20"/>
          <w:lang w:val="en-US"/>
        </w:rPr>
        <w:t xml:space="preserve"> &gt; prevPicOrderCntLsb )  &amp;&amp;</w:t>
      </w:r>
      <w:r w:rsidRPr="007D25B0">
        <w:rPr>
          <w:sz w:val="20"/>
          <w:lang w:val="en-US"/>
        </w:rPr>
        <w:br/>
      </w:r>
      <w:r w:rsidRPr="007D25B0">
        <w:rPr>
          <w:sz w:val="20"/>
          <w:lang w:val="en-US"/>
        </w:rPr>
        <w:tab/>
      </w:r>
      <w:r w:rsidRPr="007D25B0">
        <w:rPr>
          <w:sz w:val="20"/>
          <w:lang w:val="en-US"/>
        </w:rPr>
        <w:tab/>
        <w:t>( (slice_</w:t>
      </w:r>
      <w:r w:rsidRPr="007D25B0">
        <w:rPr>
          <w:sz w:val="20"/>
          <w:szCs w:val="20"/>
          <w:lang w:val="en-US"/>
        </w:rPr>
        <w:t>pic_order_cnt_lsb</w:t>
      </w:r>
      <w:r w:rsidRPr="007D25B0">
        <w:rPr>
          <w:sz w:val="20"/>
          <w:lang w:val="en-US"/>
        </w:rPr>
        <w:t xml:space="preserve"> − prevPicOrderCntLsb ) &gt; ( MaxPicOrderCntLsb / 2 ) ) )</w:t>
      </w:r>
      <w:r w:rsidRPr="007D25B0">
        <w:rPr>
          <w:sz w:val="20"/>
          <w:lang w:val="en-US"/>
        </w:rPr>
        <w:br/>
      </w:r>
      <w:r w:rsidRPr="007D25B0">
        <w:rPr>
          <w:sz w:val="20"/>
          <w:lang w:val="en-US"/>
        </w:rPr>
        <w:tab/>
        <w:t>PicOrderCntMsb = prevPicOrderCntMsb − MaxPicOrderCntLsb</w:t>
      </w:r>
      <w:r w:rsidRPr="007D25B0">
        <w:rPr>
          <w:sz w:val="20"/>
          <w:lang w:val="en-US"/>
        </w:rPr>
        <w:br/>
        <w:t>else</w:t>
      </w:r>
      <w:r w:rsidRPr="007D25B0">
        <w:rPr>
          <w:sz w:val="20"/>
          <w:lang w:val="en-US"/>
        </w:rPr>
        <w:br/>
      </w:r>
      <w:r w:rsidRPr="007D25B0">
        <w:rPr>
          <w:sz w:val="20"/>
          <w:lang w:val="en-US"/>
        </w:rPr>
        <w:tab/>
        <w:t>PicOrderCntMsb = prevPicOrderCntMsb</w:t>
      </w:r>
    </w:p>
    <w:p w14:paraId="74D42B39" w14:textId="77777777" w:rsidR="008B3821" w:rsidRPr="007D25B0" w:rsidRDefault="008B3821" w:rsidP="008B3821">
      <w:pPr>
        <w:rPr>
          <w:lang w:val="en-US"/>
        </w:rPr>
      </w:pPr>
      <w:r w:rsidRPr="007D25B0">
        <w:rPr>
          <w:lang w:val="en-US"/>
        </w:rPr>
        <w:t>PicOrderCntVal is derived as follows:</w:t>
      </w:r>
    </w:p>
    <w:p w14:paraId="0A8B2FE8" w14:textId="77777777" w:rsidR="008B3821" w:rsidRPr="007D25B0" w:rsidRDefault="008B3821" w:rsidP="008B3821">
      <w:pPr>
        <w:pStyle w:val="Equation"/>
        <w:tabs>
          <w:tab w:val="clear" w:pos="794"/>
          <w:tab w:val="clear" w:pos="1588"/>
          <w:tab w:val="left" w:pos="851"/>
          <w:tab w:val="left" w:pos="1134"/>
          <w:tab w:val="left" w:pos="1418"/>
          <w:tab w:val="left" w:pos="1701"/>
        </w:tabs>
        <w:ind w:left="567"/>
        <w:rPr>
          <w:sz w:val="20"/>
          <w:lang w:val="en-US"/>
        </w:rPr>
      </w:pPr>
      <w:r w:rsidRPr="007D25B0">
        <w:rPr>
          <w:sz w:val="20"/>
          <w:lang w:val="en-US"/>
        </w:rPr>
        <w:t>PicOrderCntVal = PicOrderCntMsb + slice_</w:t>
      </w:r>
      <w:r w:rsidRPr="007D25B0">
        <w:rPr>
          <w:sz w:val="20"/>
          <w:szCs w:val="20"/>
          <w:lang w:val="en-US"/>
        </w:rPr>
        <w:t>pic_order_cnt_lsb</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30</w:t>
      </w:r>
      <w:r w:rsidR="0074750D" w:rsidRPr="007D25B0">
        <w:rPr>
          <w:sz w:val="20"/>
          <w:szCs w:val="20"/>
          <w:lang w:val="en-US"/>
        </w:rPr>
        <w:fldChar w:fldCharType="end"/>
      </w:r>
      <w:r w:rsidRPr="007D25B0">
        <w:rPr>
          <w:sz w:val="20"/>
          <w:szCs w:val="20"/>
          <w:lang w:val="en-US"/>
        </w:rPr>
        <w:t>)</w:t>
      </w:r>
    </w:p>
    <w:p w14:paraId="18B9970C" w14:textId="77777777" w:rsidR="008B3821" w:rsidRPr="007D25B0" w:rsidRDefault="008B3821" w:rsidP="008B3821">
      <w:pPr>
        <w:pStyle w:val="Note1"/>
        <w:rPr>
          <w:lang w:val="en-US"/>
        </w:rPr>
      </w:pPr>
      <w:r w:rsidRPr="007D25B0">
        <w:rPr>
          <w:lang w:val="en-US"/>
        </w:rPr>
        <w:t>NOTE </w:t>
      </w:r>
      <w:r w:rsidR="00836CDD">
        <w:fldChar w:fldCharType="begin"/>
      </w:r>
      <w:r w:rsidR="00836CDD">
        <w:instrText xml:space="preserve"> SEQ NoteCounter \r 1 \* MERGEFORMAT </w:instrText>
      </w:r>
      <w:r w:rsidR="00836CDD">
        <w:fldChar w:fldCharType="separate"/>
      </w:r>
      <w:r w:rsidRPr="007D25B0">
        <w:rPr>
          <w:noProof/>
          <w:lang w:val="en-US"/>
        </w:rPr>
        <w:t>1</w:t>
      </w:r>
      <w:r w:rsidR="00836CDD">
        <w:rPr>
          <w:noProof/>
          <w:lang w:val="en-US"/>
        </w:rPr>
        <w:fldChar w:fldCharType="end"/>
      </w:r>
      <w:r w:rsidRPr="007D25B0">
        <w:rPr>
          <w:lang w:val="en-US"/>
        </w:rPr>
        <w:t> – All IDR pictures will have PicOrderCntVal equal to 0 since slice_pic_order_cnt_lsb is inferred to be 0 for IDR pictures and prevPicOrderCntLsb and prevPicOrderCntMsb are both set equal to 0.</w:t>
      </w:r>
    </w:p>
    <w:p w14:paraId="22E470F1" w14:textId="77777777" w:rsidR="008B3821" w:rsidRPr="007D25B0" w:rsidRDefault="008B3821" w:rsidP="008B3821">
      <w:pPr>
        <w:rPr>
          <w:lang w:val="en-US"/>
        </w:rPr>
      </w:pPr>
      <w:r w:rsidRPr="007D25B0">
        <w:rPr>
          <w:lang w:val="en-US" w:eastAsia="ja-JP"/>
        </w:rPr>
        <w:t xml:space="preserve">When </w:t>
      </w:r>
      <w:r w:rsidRPr="007D25B0">
        <w:rPr>
          <w:lang w:val="en-US"/>
        </w:rPr>
        <w:t>poc_reset_flag is equal to 1, the following steps apply in the order listed:</w:t>
      </w:r>
    </w:p>
    <w:p w14:paraId="30CD8F44" w14:textId="77777777" w:rsidR="008B3821" w:rsidRPr="007D25B0" w:rsidRDefault="008B3821" w:rsidP="008B3821">
      <w:pPr>
        <w:numPr>
          <w:ilvl w:val="0"/>
          <w:numId w:val="8"/>
        </w:numPr>
        <w:textAlignment w:val="auto"/>
        <w:rPr>
          <w:lang w:val="en-US" w:eastAsia="ja-JP"/>
        </w:rPr>
      </w:pPr>
      <w:r w:rsidRPr="007D25B0">
        <w:rPr>
          <w:lang w:val="en-US"/>
        </w:rPr>
        <w:t>The PicOrderCntVal of each picture that is in the DPB and belongs to the same layer as the current picture is decremented by PicOrderCntVal.</w:t>
      </w:r>
    </w:p>
    <w:p w14:paraId="58FDE2A4" w14:textId="77777777" w:rsidR="008B3821" w:rsidRPr="007D25B0" w:rsidRDefault="008B3821" w:rsidP="008B3821">
      <w:pPr>
        <w:numPr>
          <w:ilvl w:val="0"/>
          <w:numId w:val="8"/>
        </w:numPr>
        <w:textAlignment w:val="auto"/>
        <w:rPr>
          <w:lang w:val="en-US" w:eastAsia="ja-JP"/>
        </w:rPr>
      </w:pPr>
      <w:r w:rsidRPr="007D25B0">
        <w:rPr>
          <w:lang w:val="en-US"/>
        </w:rPr>
        <w:t>PicOrderCntVal is set equal to 0.</w:t>
      </w:r>
    </w:p>
    <w:p w14:paraId="1EEC9D99" w14:textId="77777777" w:rsidR="008B3821" w:rsidRPr="007D25B0" w:rsidRDefault="008B3821" w:rsidP="008B3821">
      <w:pPr>
        <w:rPr>
          <w:lang w:val="en-US"/>
        </w:rPr>
      </w:pPr>
      <w:r w:rsidRPr="007D25B0">
        <w:rPr>
          <w:lang w:val="en-US" w:eastAsia="ja-JP"/>
        </w:rPr>
        <w:t>The value of PicOrderCntVal</w:t>
      </w:r>
      <w:r w:rsidRPr="007D25B0">
        <w:rPr>
          <w:lang w:val="en-US"/>
        </w:rPr>
        <w:t xml:space="preserve"> shall be in the range of −2</w:t>
      </w:r>
      <w:r w:rsidRPr="007D25B0">
        <w:rPr>
          <w:vertAlign w:val="superscript"/>
          <w:lang w:val="en-US"/>
        </w:rPr>
        <w:t>31</w:t>
      </w:r>
      <w:r w:rsidRPr="007D25B0">
        <w:rPr>
          <w:lang w:val="en-US"/>
        </w:rPr>
        <w:t xml:space="preserve"> to 2</w:t>
      </w:r>
      <w:r w:rsidRPr="007D25B0">
        <w:rPr>
          <w:vertAlign w:val="superscript"/>
          <w:lang w:val="en-US"/>
        </w:rPr>
        <w:t>31</w:t>
      </w:r>
      <w:r w:rsidRPr="007D25B0">
        <w:rPr>
          <w:lang w:val="en-US"/>
        </w:rPr>
        <w:t> − 1, inclusive. In one CVS, the PicOrderCntVal values for any two coded pictures in the same layer shall not be the same.</w:t>
      </w:r>
    </w:p>
    <w:p w14:paraId="7666BF42" w14:textId="77777777" w:rsidR="008B3821" w:rsidRPr="007D25B0" w:rsidRDefault="008B3821" w:rsidP="008B3821">
      <w:pPr>
        <w:rPr>
          <w:lang w:val="en-US"/>
        </w:rPr>
      </w:pPr>
      <w:r w:rsidRPr="007D25B0">
        <w:rPr>
          <w:lang w:val="en-US"/>
        </w:rPr>
        <w:t xml:space="preserve">The function </w:t>
      </w:r>
      <w:proofErr w:type="gramStart"/>
      <w:r w:rsidRPr="007D25B0">
        <w:rPr>
          <w:lang w:val="en-US"/>
        </w:rPr>
        <w:t>PicOrderCnt(</w:t>
      </w:r>
      <w:proofErr w:type="gramEnd"/>
      <w:r w:rsidRPr="007D25B0">
        <w:rPr>
          <w:lang w:val="en-US"/>
        </w:rPr>
        <w:t xml:space="preserve"> picX ) is specified as follows:</w:t>
      </w:r>
    </w:p>
    <w:p w14:paraId="5EC44E85" w14:textId="77777777" w:rsidR="008B3821" w:rsidRPr="007D25B0" w:rsidRDefault="008B3821" w:rsidP="008B3821">
      <w:pPr>
        <w:pStyle w:val="Equation"/>
        <w:ind w:left="567"/>
        <w:rPr>
          <w:sz w:val="20"/>
          <w:lang w:val="en-US"/>
        </w:rPr>
      </w:pPr>
      <w:proofErr w:type="gramStart"/>
      <w:r w:rsidRPr="007D25B0">
        <w:rPr>
          <w:sz w:val="20"/>
          <w:lang w:val="en-US"/>
        </w:rPr>
        <w:t>PicOrderCnt(</w:t>
      </w:r>
      <w:proofErr w:type="gramEnd"/>
      <w:r w:rsidRPr="007D25B0">
        <w:rPr>
          <w:sz w:val="20"/>
          <w:lang w:val="en-US"/>
        </w:rPr>
        <w:t xml:space="preserve"> picX ) = PicOrderCntVal of the picture picX</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31</w:t>
      </w:r>
      <w:r w:rsidR="0074750D" w:rsidRPr="007D25B0">
        <w:rPr>
          <w:sz w:val="20"/>
          <w:szCs w:val="20"/>
          <w:lang w:val="en-US"/>
        </w:rPr>
        <w:fldChar w:fldCharType="end"/>
      </w:r>
      <w:r w:rsidRPr="007D25B0">
        <w:rPr>
          <w:sz w:val="20"/>
          <w:szCs w:val="20"/>
          <w:lang w:val="en-US"/>
        </w:rPr>
        <w:t>)</w:t>
      </w:r>
    </w:p>
    <w:p w14:paraId="2C0534C9" w14:textId="77777777" w:rsidR="008B3821" w:rsidRPr="007D25B0" w:rsidRDefault="008B3821" w:rsidP="008B3821">
      <w:pPr>
        <w:rPr>
          <w:lang w:val="en-US"/>
        </w:rPr>
      </w:pPr>
      <w:r w:rsidRPr="007D25B0">
        <w:rPr>
          <w:lang w:val="en-US"/>
        </w:rPr>
        <w:lastRenderedPageBreak/>
        <w:t xml:space="preserve">The function </w:t>
      </w:r>
      <w:proofErr w:type="gramStart"/>
      <w:r w:rsidRPr="007D25B0">
        <w:rPr>
          <w:lang w:val="en-US"/>
        </w:rPr>
        <w:t>DiffPicOrderCnt(</w:t>
      </w:r>
      <w:proofErr w:type="gramEnd"/>
      <w:r w:rsidRPr="007D25B0">
        <w:rPr>
          <w:lang w:val="en-US"/>
        </w:rPr>
        <w:t> picA, picB ) is specified as follows:</w:t>
      </w:r>
    </w:p>
    <w:p w14:paraId="5EC6CF25" w14:textId="77777777" w:rsidR="008B3821" w:rsidRPr="007D25B0" w:rsidRDefault="008B3821" w:rsidP="008B3821">
      <w:pPr>
        <w:pStyle w:val="Equation"/>
        <w:ind w:left="567"/>
        <w:rPr>
          <w:sz w:val="20"/>
          <w:lang w:val="en-US"/>
        </w:rPr>
      </w:pPr>
      <w:proofErr w:type="gramStart"/>
      <w:r w:rsidRPr="007D25B0">
        <w:rPr>
          <w:sz w:val="20"/>
          <w:lang w:val="en-US"/>
        </w:rPr>
        <w:t>DiffPicOrderCnt(</w:t>
      </w:r>
      <w:proofErr w:type="gramEnd"/>
      <w:r w:rsidRPr="007D25B0">
        <w:rPr>
          <w:sz w:val="20"/>
          <w:lang w:val="en-US"/>
        </w:rPr>
        <w:t xml:space="preserve"> picA, picB ) = PicOrderCnt( picA ) − PicOrderCnt( picB )</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32</w:t>
      </w:r>
      <w:r w:rsidR="0074750D" w:rsidRPr="007D25B0">
        <w:rPr>
          <w:sz w:val="20"/>
          <w:szCs w:val="20"/>
          <w:lang w:val="en-US"/>
        </w:rPr>
        <w:fldChar w:fldCharType="end"/>
      </w:r>
      <w:r w:rsidRPr="007D25B0">
        <w:rPr>
          <w:sz w:val="20"/>
          <w:szCs w:val="20"/>
          <w:lang w:val="en-US"/>
        </w:rPr>
        <w:t>)</w:t>
      </w:r>
    </w:p>
    <w:p w14:paraId="0C05AD44" w14:textId="77777777" w:rsidR="008B3821" w:rsidRPr="007D25B0" w:rsidRDefault="008B3821" w:rsidP="008B3821">
      <w:pPr>
        <w:rPr>
          <w:lang w:val="en-US"/>
        </w:rPr>
      </w:pPr>
      <w:r w:rsidRPr="007D25B0">
        <w:rPr>
          <w:lang w:val="en-US"/>
        </w:rPr>
        <w:t xml:space="preserve">The bitstream shall not contain data that result in values of </w:t>
      </w:r>
      <w:proofErr w:type="gramStart"/>
      <w:r w:rsidRPr="007D25B0">
        <w:rPr>
          <w:lang w:val="en-US"/>
        </w:rPr>
        <w:t>DiffPicOrderCnt(</w:t>
      </w:r>
      <w:proofErr w:type="gramEnd"/>
      <w:r w:rsidRPr="007D25B0">
        <w:rPr>
          <w:lang w:val="en-US"/>
        </w:rPr>
        <w:t> picA, picB ) used in the decoding process that are not in the range of −2</w:t>
      </w:r>
      <w:r w:rsidRPr="007D25B0">
        <w:rPr>
          <w:vertAlign w:val="superscript"/>
          <w:lang w:val="en-US"/>
        </w:rPr>
        <w:t>15</w:t>
      </w:r>
      <w:r w:rsidRPr="007D25B0">
        <w:rPr>
          <w:lang w:val="en-US"/>
        </w:rPr>
        <w:t xml:space="preserve"> to 2</w:t>
      </w:r>
      <w:r w:rsidRPr="007D25B0">
        <w:rPr>
          <w:vertAlign w:val="superscript"/>
          <w:lang w:val="en-US"/>
        </w:rPr>
        <w:t>15</w:t>
      </w:r>
      <w:r w:rsidRPr="007D25B0">
        <w:rPr>
          <w:lang w:val="en-US"/>
        </w:rPr>
        <w:t> − 1, inclusive.</w:t>
      </w:r>
    </w:p>
    <w:p w14:paraId="50D4AF9E" w14:textId="77777777" w:rsidR="008B3821" w:rsidRPr="007D25B0" w:rsidRDefault="008B3821" w:rsidP="008B3821">
      <w:pPr>
        <w:pStyle w:val="3N"/>
        <w:ind w:left="403"/>
        <w:rPr>
          <w:sz w:val="18"/>
          <w:szCs w:val="18"/>
          <w:lang w:val="en-US"/>
        </w:rPr>
      </w:pPr>
      <w:r w:rsidRPr="007D25B0">
        <w:rPr>
          <w:sz w:val="18"/>
          <w:szCs w:val="18"/>
          <w:lang w:val="en-US"/>
        </w:rPr>
        <w:t>NOTE </w:t>
      </w:r>
      <w:r w:rsidR="00836CDD">
        <w:fldChar w:fldCharType="begin"/>
      </w:r>
      <w:r w:rsidR="00836CDD">
        <w:instrText xml:space="preserve"> SEQ NoteCounter \s 9 \* MERGEFORMAT </w:instrText>
      </w:r>
      <w:r w:rsidR="00836CDD">
        <w:fldChar w:fldCharType="separate"/>
      </w:r>
      <w:r w:rsidRPr="007D25B0">
        <w:rPr>
          <w:noProof/>
          <w:sz w:val="18"/>
          <w:szCs w:val="18"/>
          <w:lang w:val="en-US"/>
        </w:rPr>
        <w:t>2</w:t>
      </w:r>
      <w:r w:rsidR="00836CDD">
        <w:rPr>
          <w:noProof/>
          <w:sz w:val="18"/>
          <w:szCs w:val="18"/>
          <w:lang w:val="en-US"/>
        </w:rPr>
        <w:fldChar w:fldCharType="end"/>
      </w:r>
      <w:r w:rsidRPr="007D25B0">
        <w:rPr>
          <w:sz w:val="18"/>
          <w:szCs w:val="18"/>
          <w:lang w:val="en-US"/>
        </w:rPr>
        <w:t> – Let X be the current picture and Y and Z be two other pictures in the same sequence, Y and Z are considered to be in the same output order direction from X when both DiffPicOrderCnt</w:t>
      </w:r>
      <w:proofErr w:type="gramStart"/>
      <w:r w:rsidRPr="007D25B0">
        <w:rPr>
          <w:sz w:val="18"/>
          <w:szCs w:val="18"/>
          <w:lang w:val="en-US"/>
        </w:rPr>
        <w:t>( X</w:t>
      </w:r>
      <w:proofErr w:type="gramEnd"/>
      <w:r w:rsidRPr="007D25B0">
        <w:rPr>
          <w:sz w:val="18"/>
          <w:szCs w:val="18"/>
          <w:lang w:val="en-US"/>
        </w:rPr>
        <w:t>, Y ) and DiffPicOrderCnt( X, Z ) are positive or both are negative.</w:t>
      </w:r>
    </w:p>
    <w:p w14:paraId="0A6216CB"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08" w:name="_Ref364437627"/>
      <w:bookmarkStart w:id="1509" w:name="_Toc366771976"/>
      <w:r w:rsidRPr="007D25B0">
        <w:rPr>
          <w:lang w:val="en-US"/>
        </w:rPr>
        <w:t>Decoding process for reference picture set</w:t>
      </w:r>
      <w:bookmarkEnd w:id="1508"/>
      <w:bookmarkEnd w:id="1509"/>
    </w:p>
    <w:p w14:paraId="70112DC7" w14:textId="77777777" w:rsidR="008B3821" w:rsidRPr="007D25B0" w:rsidRDefault="008B3821" w:rsidP="008B3821">
      <w:pPr>
        <w:rPr>
          <w:lang w:val="en-US"/>
        </w:rPr>
      </w:pPr>
      <w:r w:rsidRPr="007D25B0">
        <w:rPr>
          <w:lang w:val="en-US"/>
        </w:rPr>
        <w:t>This process is invoked once per picture, after decoding of a slice header but prior to the decoding of any coding unit and prior to the decoding process for reference picture list construction for the slice as specified in subclause 8.3.3. This process may result in one or more reference pictures in the DPB being marked as "unused for reference" or "used for long-term reference". This subclause marks only the pictures with the same value of nuh_layer_id and does not mark any picture with a nuh_layer_id different from the current picture.</w:t>
      </w:r>
    </w:p>
    <w:p w14:paraId="5E1628CC" w14:textId="77777777"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r w:rsidR="00836CDD">
        <w:fldChar w:fldCharType="begin"/>
      </w:r>
      <w:r w:rsidR="00836CDD">
        <w:instrText xml:space="preserve"> SEQ NoteCounter \r 1 \* MERGEFORMAT </w:instrText>
      </w:r>
      <w:r w:rsidR="00836CDD">
        <w:fldChar w:fldCharType="separate"/>
      </w:r>
      <w:r w:rsidRPr="007D25B0">
        <w:rPr>
          <w:noProof/>
          <w:sz w:val="18"/>
          <w:szCs w:val="18"/>
          <w:lang w:val="en-US"/>
        </w:rPr>
        <w:t>1</w:t>
      </w:r>
      <w:r w:rsidR="00836CDD">
        <w:rPr>
          <w:noProof/>
          <w:sz w:val="18"/>
          <w:szCs w:val="18"/>
          <w:lang w:val="en-US"/>
        </w:rPr>
        <w:fldChar w:fldCharType="end"/>
      </w:r>
      <w:r w:rsidRPr="007D25B0">
        <w:rPr>
          <w:sz w:val="18"/>
          <w:szCs w:val="18"/>
          <w:lang w:val="en-US"/>
        </w:rPr>
        <w:t> – The RPS is an absolute description of the reference pictures used in the decoding process of the current and future coded pictures. The RPS signalling is explicit in the sense that all reference pictures included in the RPS are listed explicitly.</w:t>
      </w:r>
    </w:p>
    <w:p w14:paraId="1327FD8B" w14:textId="77777777" w:rsidR="008B3821" w:rsidRPr="007D25B0" w:rsidRDefault="008B3821" w:rsidP="008B3821">
      <w:pPr>
        <w:rPr>
          <w:lang w:val="en-US"/>
        </w:rPr>
      </w:pPr>
      <w:r w:rsidRPr="007D25B0">
        <w:rPr>
          <w:lang w:val="en-US"/>
        </w:rPr>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14:paraId="00367266" w14:textId="77777777" w:rsidR="008B3821" w:rsidRPr="007D25B0" w:rsidRDefault="008B3821" w:rsidP="008B3821">
      <w:pPr>
        <w:rPr>
          <w:lang w:val="en-US"/>
        </w:rPr>
      </w:pPr>
      <w:r w:rsidRPr="007D25B0">
        <w:rPr>
          <w:lang w:val="en-US"/>
        </w:rPr>
        <w:t>The variable currPicLayerId is set to be the nuh_layer_id of the current picture.</w:t>
      </w:r>
    </w:p>
    <w:p w14:paraId="43CF6FAC" w14:textId="77777777" w:rsidR="008B3821" w:rsidRPr="007D25B0" w:rsidRDefault="008B3821" w:rsidP="008B3821">
      <w:pPr>
        <w:rPr>
          <w:lang w:val="en-US"/>
        </w:rPr>
      </w:pPr>
      <w:r w:rsidRPr="007D25B0">
        <w:rPr>
          <w:lang w:val="en-US"/>
        </w:rPr>
        <w:t>When the current picture is an IRAP picture with NoRaslOutputFlag equal to 1, all reference pictures with nuh_layer_id equal to currPicLayerId currently in the DPB (if any) are marked as "unused for reference".</w:t>
      </w:r>
    </w:p>
    <w:p w14:paraId="07FBF14E" w14:textId="77777777" w:rsidR="008B3821" w:rsidRPr="007D25B0" w:rsidRDefault="008B3821" w:rsidP="008B3821">
      <w:pPr>
        <w:rPr>
          <w:lang w:val="en-US"/>
        </w:rPr>
      </w:pPr>
      <w:r w:rsidRPr="007D25B0">
        <w:rPr>
          <w:lang w:val="en-US"/>
        </w:rPr>
        <w:t>Short-term reference pictures are identified by their PicOrderCntVal values. Long-term reference pictures are identified either by their PicOrderCntVal values or their slice_pic_order_cnt_lsb values.</w:t>
      </w:r>
    </w:p>
    <w:p w14:paraId="6764FAB3" w14:textId="77777777" w:rsidR="008B3821" w:rsidRPr="007D25B0" w:rsidRDefault="008B3821" w:rsidP="008B3821">
      <w:pPr>
        <w:rPr>
          <w:lang w:val="en-US" w:eastAsia="ko-KR"/>
        </w:rPr>
      </w:pPr>
      <w:r w:rsidRPr="007D25B0">
        <w:rPr>
          <w:lang w:val="en-US"/>
        </w:rPr>
        <w:t xml:space="preserve">Five lists of picture order count values are constructed to derive the RPS. These five lists are </w:t>
      </w:r>
      <w:r w:rsidRPr="007D25B0">
        <w:rPr>
          <w:lang w:val="en-US" w:eastAsia="ko-KR"/>
        </w:rPr>
        <w:t>PocStCurrBefore, PocStCurrAfter, PocStFoll, PocLtCurr, and PocLtFoll, with NumPocStCurrBefore, NumPocStCurrAfter, NumPocStFoll, NumPocLtCurr, and NumPocLtFoll number of elements, respectively. The five lists and the five variables are derived as follows:</w:t>
      </w:r>
    </w:p>
    <w:p w14:paraId="27F29C2A" w14:textId="77777777" w:rsidR="008B3821" w:rsidRPr="007D25B0" w:rsidRDefault="008B3821" w:rsidP="002026D5">
      <w:pPr>
        <w:numPr>
          <w:ilvl w:val="0"/>
          <w:numId w:val="42"/>
        </w:numPr>
        <w:tabs>
          <w:tab w:val="left" w:pos="360"/>
        </w:tabs>
        <w:textAlignment w:val="auto"/>
        <w:rPr>
          <w:lang w:val="en-US" w:eastAsia="ko-KR"/>
        </w:rPr>
      </w:pPr>
      <w:r w:rsidRPr="007D25B0">
        <w:rPr>
          <w:lang w:val="en-US" w:eastAsia="ko-KR"/>
        </w:rPr>
        <w:t>If the current picture is an IDR picture, PocStCurrBefore, PocStCurrAfter, PocStFoll, PocLtCurr, and PocLtFoll are all set to be empty, and NumPocStCurrBefore, NumPocStCurrAfter, NumPocStFoll, NumPocLtCurr, and NumPocLtFoll are all set equal to 0.</w:t>
      </w:r>
    </w:p>
    <w:p w14:paraId="215DC9C2" w14:textId="77777777" w:rsidR="008B3821" w:rsidRPr="007D25B0" w:rsidRDefault="008B3821" w:rsidP="002026D5">
      <w:pPr>
        <w:numPr>
          <w:ilvl w:val="0"/>
          <w:numId w:val="42"/>
        </w:numPr>
        <w:tabs>
          <w:tab w:val="left" w:pos="360"/>
        </w:tabs>
        <w:textAlignment w:val="auto"/>
        <w:rPr>
          <w:lang w:val="en-US" w:eastAsia="ko-KR"/>
        </w:rPr>
      </w:pPr>
      <w:r w:rsidRPr="007D25B0">
        <w:rPr>
          <w:lang w:val="en-US" w:eastAsia="ko-KR"/>
        </w:rPr>
        <w:t>Otherwise, the following applies:</w:t>
      </w:r>
    </w:p>
    <w:p w14:paraId="2611CA6E" w14:textId="77777777" w:rsidR="008B3821" w:rsidRPr="007D25B0" w:rsidRDefault="008B3821" w:rsidP="008B3821">
      <w:pPr>
        <w:tabs>
          <w:tab w:val="clear" w:pos="794"/>
          <w:tab w:val="clear" w:pos="1191"/>
          <w:tab w:val="clear" w:pos="1588"/>
          <w:tab w:val="clear" w:pos="1985"/>
          <w:tab w:val="left" w:pos="851"/>
          <w:tab w:val="left" w:pos="1134"/>
          <w:tab w:val="left" w:pos="1418"/>
          <w:tab w:val="center" w:pos="4849"/>
          <w:tab w:val="right" w:pos="9696"/>
        </w:tabs>
        <w:ind w:left="562"/>
        <w:jc w:val="left"/>
        <w:rPr>
          <w:lang w:val="en-US" w:eastAsia="ko-KR"/>
        </w:rPr>
      </w:pPr>
      <w:r w:rsidRPr="007D25B0">
        <w:rPr>
          <w:lang w:val="en-US"/>
        </w:rPr>
        <w:t>for( i = 0, j = 0, k = 0; i &lt; NumNegativePics[ Curr</w:t>
      </w:r>
      <w:r w:rsidRPr="007D25B0">
        <w:rPr>
          <w:bCs/>
          <w:lang w:val="en-US"/>
        </w:rPr>
        <w:t>RpsIdx</w:t>
      </w:r>
      <w:r w:rsidRPr="007D25B0">
        <w:rPr>
          <w:lang w:val="en-US"/>
        </w:rPr>
        <w:t> ] ; i++ )</w:t>
      </w:r>
      <w:r w:rsidRPr="007D25B0">
        <w:rPr>
          <w:lang w:val="en-US"/>
        </w:rPr>
        <w:br/>
      </w:r>
      <w:r w:rsidRPr="007D25B0">
        <w:rPr>
          <w:lang w:val="en-US"/>
        </w:rPr>
        <w:tab/>
        <w:t>if(</w:t>
      </w:r>
      <w:r w:rsidRPr="007D25B0">
        <w:rPr>
          <w:bCs/>
          <w:lang w:val="en-US"/>
        </w:rPr>
        <w:t xml:space="preserve"> UsedByCurrPicS0[ </w:t>
      </w:r>
      <w:r w:rsidRPr="007D25B0">
        <w:rPr>
          <w:lang w:val="en-US"/>
        </w:rPr>
        <w:t>Curr</w:t>
      </w:r>
      <w:r w:rsidRPr="007D25B0">
        <w:rPr>
          <w:bCs/>
          <w:lang w:val="en-US"/>
        </w:rPr>
        <w:t>RpsIdx ][ i ]</w:t>
      </w:r>
      <w:r w:rsidRPr="007D25B0">
        <w:rPr>
          <w:lang w:val="en-US"/>
        </w:rPr>
        <w:t xml:space="preserve"> )</w:t>
      </w:r>
      <w:r w:rsidRPr="007D25B0">
        <w:rPr>
          <w:lang w:val="en-US"/>
        </w:rPr>
        <w:br/>
      </w:r>
      <w:r w:rsidRPr="007D25B0">
        <w:rPr>
          <w:lang w:val="en-US"/>
        </w:rPr>
        <w:tab/>
      </w:r>
      <w:r w:rsidRPr="007D25B0">
        <w:rPr>
          <w:lang w:val="en-US"/>
        </w:rPr>
        <w:tab/>
        <w:t xml:space="preserve">PocStCurrBefore[ j++ ] = </w:t>
      </w:r>
      <w:r w:rsidRPr="007D25B0">
        <w:rPr>
          <w:bCs/>
          <w:lang w:val="en-US"/>
        </w:rPr>
        <w:t xml:space="preserve">PicOrderCntVal </w:t>
      </w:r>
      <w:r w:rsidRPr="007D25B0">
        <w:rPr>
          <w:lang w:val="en-US"/>
        </w:rPr>
        <w:t xml:space="preserve">+ </w:t>
      </w:r>
      <w:r w:rsidRPr="007D25B0">
        <w:rPr>
          <w:bCs/>
          <w:lang w:val="en-US"/>
        </w:rPr>
        <w:t>DeltaPocS0[ </w:t>
      </w:r>
      <w:r w:rsidRPr="007D25B0">
        <w:rPr>
          <w:lang w:val="en-US"/>
        </w:rPr>
        <w:t>Curr</w:t>
      </w:r>
      <w:r w:rsidRPr="007D25B0">
        <w:rPr>
          <w:bCs/>
          <w:lang w:val="en-US"/>
        </w:rPr>
        <w:t>RpsIdx ][ i ]</w:t>
      </w:r>
      <w:r w:rsidRPr="007D25B0">
        <w:rPr>
          <w:lang w:val="en-US"/>
        </w:rPr>
        <w:br/>
      </w:r>
      <w:r w:rsidRPr="007D25B0">
        <w:rPr>
          <w:lang w:val="en-US"/>
        </w:rPr>
        <w:tab/>
        <w:t>else</w:t>
      </w:r>
      <w:r w:rsidRPr="007D25B0">
        <w:rPr>
          <w:lang w:val="en-US"/>
        </w:rPr>
        <w:br/>
      </w:r>
      <w:r w:rsidRPr="007D25B0">
        <w:rPr>
          <w:lang w:val="en-US"/>
        </w:rPr>
        <w:tab/>
      </w:r>
      <w:r w:rsidRPr="007D25B0">
        <w:rPr>
          <w:lang w:val="en-US"/>
        </w:rPr>
        <w:tab/>
        <w:t xml:space="preserve">PocStFoll[ k++ ] = </w:t>
      </w:r>
      <w:r w:rsidRPr="007D25B0">
        <w:rPr>
          <w:bCs/>
          <w:lang w:val="en-US"/>
        </w:rPr>
        <w:t xml:space="preserve">PicOrderCntVal </w:t>
      </w:r>
      <w:r w:rsidRPr="007D25B0">
        <w:rPr>
          <w:lang w:val="en-US"/>
        </w:rPr>
        <w:t xml:space="preserve">+ </w:t>
      </w:r>
      <w:r w:rsidRPr="007D25B0">
        <w:rPr>
          <w:bCs/>
          <w:lang w:val="en-US"/>
        </w:rPr>
        <w:t>DeltaPocS0[ </w:t>
      </w:r>
      <w:r w:rsidRPr="007D25B0">
        <w:rPr>
          <w:lang w:val="en-US"/>
        </w:rPr>
        <w:t>Curr</w:t>
      </w:r>
      <w:r w:rsidRPr="007D25B0">
        <w:rPr>
          <w:bCs/>
          <w:lang w:val="en-US"/>
        </w:rPr>
        <w:t>RpsIdx ][ i ]</w:t>
      </w:r>
      <w:r w:rsidRPr="007D25B0">
        <w:rPr>
          <w:lang w:val="en-US"/>
        </w:rPr>
        <w:br/>
      </w:r>
      <w:r w:rsidRPr="007D25B0">
        <w:rPr>
          <w:lang w:val="en-US" w:eastAsia="ko-KR"/>
        </w:rPr>
        <w:t>NumPocStCurrBefore = j</w:t>
      </w:r>
      <w:r w:rsidRPr="007D25B0">
        <w:rPr>
          <w:lang w:val="en-US"/>
        </w:rPr>
        <w:br/>
      </w:r>
      <w:r w:rsidRPr="007D25B0">
        <w:rPr>
          <w:lang w:val="en-US"/>
        </w:rPr>
        <w:br/>
        <w:t>for( i = 0, j = 0; i &lt; NumPositivePics[ Curr</w:t>
      </w:r>
      <w:r w:rsidRPr="007D25B0">
        <w:rPr>
          <w:bCs/>
          <w:lang w:val="en-US"/>
        </w:rPr>
        <w:t>RpsIdx</w:t>
      </w:r>
      <w:r w:rsidRPr="007D25B0">
        <w:rPr>
          <w:lang w:val="en-US"/>
        </w:rPr>
        <w:t> ]; i++ )</w:t>
      </w:r>
      <w:r w:rsidRPr="007D25B0">
        <w:rPr>
          <w:lang w:val="en-US"/>
        </w:rPr>
        <w:br/>
      </w:r>
      <w:r w:rsidRPr="007D25B0">
        <w:rPr>
          <w:lang w:val="en-US"/>
        </w:rPr>
        <w:tab/>
        <w:t>if( Used</w:t>
      </w:r>
      <w:r w:rsidRPr="007D25B0">
        <w:rPr>
          <w:bCs/>
          <w:lang w:val="en-US"/>
        </w:rPr>
        <w:t>ByCurrPicS1[ </w:t>
      </w:r>
      <w:r w:rsidRPr="007D25B0">
        <w:rPr>
          <w:lang w:val="en-US"/>
        </w:rPr>
        <w:t>Curr</w:t>
      </w:r>
      <w:r w:rsidRPr="007D25B0">
        <w:rPr>
          <w:bCs/>
          <w:lang w:val="en-US"/>
        </w:rPr>
        <w:t>RpsIdx ][ i ]</w:t>
      </w:r>
      <w:r w:rsidRPr="007D25B0">
        <w:rPr>
          <w:lang w:val="en-US"/>
        </w:rPr>
        <w:t xml:space="preserve"> )</w:t>
      </w:r>
      <w:r w:rsidRPr="007D25B0">
        <w:rPr>
          <w:lang w:val="en-US"/>
        </w:rPr>
        <w:br/>
      </w:r>
      <w:r w:rsidRPr="007D25B0">
        <w:rPr>
          <w:lang w:val="en-US"/>
        </w:rPr>
        <w:tab/>
      </w:r>
      <w:r w:rsidRPr="007D25B0">
        <w:rPr>
          <w:lang w:val="en-US"/>
        </w:rPr>
        <w:tab/>
        <w:t xml:space="preserve">PocStCurrAfter[ j++ ] = </w:t>
      </w:r>
      <w:r w:rsidRPr="007D25B0">
        <w:rPr>
          <w:bCs/>
          <w:lang w:val="en-US"/>
        </w:rPr>
        <w:t xml:space="preserve">PicOrderCntVal </w:t>
      </w:r>
      <w:r w:rsidRPr="007D25B0">
        <w:rPr>
          <w:lang w:val="en-US"/>
        </w:rPr>
        <w:t xml:space="preserve">+ </w:t>
      </w:r>
      <w:r w:rsidRPr="007D25B0">
        <w:rPr>
          <w:bCs/>
          <w:lang w:val="en-US"/>
        </w:rPr>
        <w:t>DeltaPocS1[ </w:t>
      </w:r>
      <w:r w:rsidRPr="007D25B0">
        <w:rPr>
          <w:lang w:val="en-US"/>
        </w:rPr>
        <w:t>Curr</w:t>
      </w:r>
      <w:r w:rsidRPr="007D25B0">
        <w:rPr>
          <w:bCs/>
          <w:lang w:val="en-US"/>
        </w:rPr>
        <w:t>RpsIdx ][ i ]</w:t>
      </w:r>
      <w:r w:rsidRPr="007D25B0">
        <w:rPr>
          <w:lang w:val="en-US"/>
        </w:rPr>
        <w:br/>
      </w:r>
      <w:r w:rsidRPr="007D25B0">
        <w:rPr>
          <w:lang w:val="en-US"/>
        </w:rPr>
        <w:tab/>
        <w:t>else</w:t>
      </w:r>
      <w:r w:rsidRPr="007D25B0">
        <w:rPr>
          <w:lang w:val="en-US"/>
        </w:rPr>
        <w:br/>
      </w:r>
      <w:r w:rsidRPr="007D25B0">
        <w:rPr>
          <w:lang w:val="en-US"/>
        </w:rPr>
        <w:tab/>
      </w:r>
      <w:r w:rsidRPr="007D25B0">
        <w:rPr>
          <w:lang w:val="en-US"/>
        </w:rPr>
        <w:tab/>
        <w:t xml:space="preserve">PocStFoll[ k++ ] = </w:t>
      </w:r>
      <w:r w:rsidRPr="007D25B0">
        <w:rPr>
          <w:bCs/>
          <w:lang w:val="en-US"/>
        </w:rPr>
        <w:t xml:space="preserve">PicOrderCntVal </w:t>
      </w:r>
      <w:r w:rsidRPr="007D25B0">
        <w:rPr>
          <w:lang w:val="en-US"/>
        </w:rPr>
        <w:t xml:space="preserve">+ </w:t>
      </w:r>
      <w:r w:rsidRPr="007D25B0">
        <w:rPr>
          <w:bCs/>
          <w:lang w:val="en-US"/>
        </w:rPr>
        <w:t>DeltaPocS1[ </w:t>
      </w:r>
      <w:r w:rsidRPr="007D25B0">
        <w:rPr>
          <w:lang w:val="en-US"/>
        </w:rPr>
        <w:t>Curr</w:t>
      </w:r>
      <w:r w:rsidRPr="007D25B0">
        <w:rPr>
          <w:bCs/>
          <w:lang w:val="en-US"/>
        </w:rPr>
        <w:t>RpsIdx ][ i ]</w:t>
      </w:r>
      <w:r w:rsidRPr="007D25B0">
        <w:rPr>
          <w:lang w:val="en-US"/>
        </w:rPr>
        <w:br/>
      </w:r>
      <w:r w:rsidRPr="007D25B0">
        <w:rPr>
          <w:lang w:val="en-US" w:eastAsia="ko-KR"/>
        </w:rPr>
        <w:t>NumPocStCurrAfter = j</w:t>
      </w:r>
      <w:r w:rsidRPr="007D25B0">
        <w:rPr>
          <w:lang w:val="en-US" w:eastAsia="ko-KR"/>
        </w:rPr>
        <w:br/>
        <w:t>NumPocStFoll = k</w:t>
      </w:r>
      <w:r w:rsidRPr="007D25B0">
        <w:rPr>
          <w:lang w:val="en-US"/>
        </w:rPr>
        <w:tab/>
      </w:r>
      <w:r w:rsidRPr="007D25B0">
        <w:rPr>
          <w:lang w:val="en-US"/>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33</w:t>
      </w:r>
      <w:r w:rsidR="0074750D" w:rsidRPr="007D25B0">
        <w:rPr>
          <w:lang w:val="en-US"/>
        </w:rPr>
        <w:fldChar w:fldCharType="end"/>
      </w:r>
      <w:r w:rsidRPr="007D25B0">
        <w:rPr>
          <w:lang w:val="en-US"/>
        </w:rPr>
        <w:t>)</w:t>
      </w:r>
      <w:r w:rsidRPr="007D25B0">
        <w:rPr>
          <w:lang w:val="en-US"/>
        </w:rPr>
        <w:br/>
        <w:t xml:space="preserve">for( i = 0, j = 0, k = 0; i &lt; </w:t>
      </w:r>
      <w:r w:rsidRPr="007D25B0">
        <w:rPr>
          <w:bCs/>
          <w:lang w:val="en-US"/>
        </w:rPr>
        <w:t>num_long_term_sps + num_long_term_pics</w:t>
      </w:r>
      <w:r w:rsidRPr="007D25B0">
        <w:rPr>
          <w:lang w:val="en-US"/>
        </w:rPr>
        <w:t>; i++ ) {</w:t>
      </w:r>
      <w:r w:rsidRPr="007D25B0">
        <w:rPr>
          <w:lang w:val="en-US"/>
        </w:rPr>
        <w:br/>
      </w:r>
      <w:r w:rsidRPr="007D25B0">
        <w:rPr>
          <w:lang w:val="en-US"/>
        </w:rPr>
        <w:tab/>
        <w:t>pocLt = PocLsbLt[ i ]</w:t>
      </w:r>
      <w:r w:rsidRPr="007D25B0">
        <w:rPr>
          <w:lang w:val="en-US"/>
        </w:rPr>
        <w:br/>
      </w:r>
      <w:r w:rsidRPr="007D25B0">
        <w:rPr>
          <w:lang w:val="en-US"/>
        </w:rPr>
        <w:tab/>
        <w:t>if( delta_poc_msb_present_flag[ i ] )</w:t>
      </w:r>
      <w:r w:rsidRPr="007D25B0">
        <w:rPr>
          <w:lang w:val="en-US"/>
        </w:rPr>
        <w:br/>
      </w:r>
      <w:r w:rsidRPr="007D25B0">
        <w:rPr>
          <w:lang w:val="en-US"/>
        </w:rPr>
        <w:tab/>
      </w:r>
      <w:r w:rsidRPr="007D25B0">
        <w:rPr>
          <w:lang w:val="en-US"/>
        </w:rPr>
        <w:tab/>
        <w:t xml:space="preserve">pocLt  +=  PicOrderCntVal − </w:t>
      </w:r>
      <w:r w:rsidRPr="007D25B0">
        <w:rPr>
          <w:lang w:val="en-US"/>
        </w:rPr>
        <w:tab/>
        <w:t>DeltaPocMsbCycleLt[ i ] * MaxPicOrderCntLsb −</w:t>
      </w:r>
      <w:r w:rsidRPr="007D25B0">
        <w:rPr>
          <w:lang w:val="en-US"/>
        </w:rPr>
        <w:br/>
      </w:r>
      <w:r w:rsidRPr="007D25B0">
        <w:rPr>
          <w:lang w:val="en-US"/>
        </w:rPr>
        <w:tab/>
      </w:r>
      <w:r w:rsidRPr="007D25B0">
        <w:rPr>
          <w:lang w:val="en-US"/>
        </w:rPr>
        <w:tab/>
      </w:r>
      <w:r w:rsidRPr="007D25B0">
        <w:rPr>
          <w:lang w:val="en-US"/>
        </w:rPr>
        <w:tab/>
      </w:r>
      <w:r w:rsidRPr="007D25B0">
        <w:rPr>
          <w:lang w:val="en-US"/>
        </w:rPr>
        <w:tab/>
        <w:t>PicOrderCntVal &amp; ( MaxPicOrderCntLsb − 1 )</w:t>
      </w:r>
      <w:r w:rsidRPr="007D25B0">
        <w:rPr>
          <w:lang w:val="en-US"/>
        </w:rPr>
        <w:br/>
      </w:r>
      <w:r w:rsidRPr="007D25B0">
        <w:rPr>
          <w:lang w:val="en-US"/>
        </w:rPr>
        <w:tab/>
        <w:t>if( UsedByCurrPicLt</w:t>
      </w:r>
      <w:r w:rsidRPr="007D25B0">
        <w:rPr>
          <w:bCs/>
          <w:lang w:val="en-US"/>
        </w:rPr>
        <w:t>[ i ]</w:t>
      </w:r>
      <w:r w:rsidRPr="007D25B0">
        <w:rPr>
          <w:lang w:val="en-US"/>
        </w:rPr>
        <w:t xml:space="preserve"> ) {</w:t>
      </w:r>
      <w:r w:rsidRPr="007D25B0">
        <w:rPr>
          <w:lang w:val="en-US"/>
        </w:rPr>
        <w:br/>
      </w:r>
      <w:r w:rsidRPr="007D25B0">
        <w:rPr>
          <w:lang w:val="en-US"/>
        </w:rPr>
        <w:tab/>
      </w:r>
      <w:r w:rsidRPr="007D25B0">
        <w:rPr>
          <w:lang w:val="en-US"/>
        </w:rPr>
        <w:tab/>
        <w:t>PocLtCurr[ j ] = pocLt</w:t>
      </w:r>
      <w:r w:rsidRPr="007D25B0">
        <w:rPr>
          <w:lang w:val="en-US"/>
        </w:rPr>
        <w:br/>
      </w:r>
      <w:r w:rsidRPr="007D25B0">
        <w:rPr>
          <w:lang w:val="en-US"/>
        </w:rPr>
        <w:tab/>
      </w:r>
      <w:r w:rsidRPr="007D25B0">
        <w:rPr>
          <w:lang w:val="en-US"/>
        </w:rPr>
        <w:tab/>
        <w:t>CurrDeltaPocMsbPresentFlag[ j++ ] = delta_poc_msb_present_flag[ i ]</w:t>
      </w:r>
      <w:r w:rsidRPr="007D25B0">
        <w:rPr>
          <w:lang w:val="en-US"/>
        </w:rPr>
        <w:br/>
      </w:r>
      <w:r w:rsidRPr="007D25B0">
        <w:rPr>
          <w:lang w:val="en-US"/>
        </w:rPr>
        <w:lastRenderedPageBreak/>
        <w:tab/>
        <w:t>} else {</w:t>
      </w:r>
      <w:r w:rsidRPr="007D25B0">
        <w:rPr>
          <w:lang w:val="en-US"/>
        </w:rPr>
        <w:br/>
      </w:r>
      <w:r w:rsidRPr="007D25B0">
        <w:rPr>
          <w:lang w:val="en-US"/>
        </w:rPr>
        <w:tab/>
      </w:r>
      <w:r w:rsidRPr="007D25B0">
        <w:rPr>
          <w:lang w:val="en-US"/>
        </w:rPr>
        <w:tab/>
        <w:t>PocLtFoll[ k ] = pocLt</w:t>
      </w:r>
      <w:r w:rsidRPr="007D25B0">
        <w:rPr>
          <w:lang w:val="en-US"/>
        </w:rPr>
        <w:br/>
      </w:r>
      <w:r w:rsidRPr="007D25B0">
        <w:rPr>
          <w:lang w:val="en-US"/>
        </w:rPr>
        <w:tab/>
      </w:r>
      <w:r w:rsidRPr="007D25B0">
        <w:rPr>
          <w:lang w:val="en-US"/>
        </w:rPr>
        <w:tab/>
        <w:t>FollDeltaPocMsbPresentFlag[ k++ ] = delta_poc_msb_present_flag[ i ]</w:t>
      </w:r>
      <w:r w:rsidRPr="007D25B0">
        <w:rPr>
          <w:lang w:val="en-US"/>
        </w:rPr>
        <w:br/>
      </w:r>
      <w:r w:rsidRPr="007D25B0">
        <w:rPr>
          <w:lang w:val="en-US"/>
        </w:rPr>
        <w:tab/>
        <w:t>}</w:t>
      </w:r>
      <w:r w:rsidRPr="007D25B0">
        <w:rPr>
          <w:lang w:val="en-US"/>
        </w:rPr>
        <w:br/>
        <w:t>}</w:t>
      </w:r>
      <w:r w:rsidRPr="007D25B0">
        <w:rPr>
          <w:lang w:val="en-US"/>
        </w:rPr>
        <w:br/>
      </w:r>
      <w:r w:rsidRPr="007D25B0">
        <w:rPr>
          <w:lang w:val="en-US" w:eastAsia="ko-KR"/>
        </w:rPr>
        <w:t>NumPocLtCurr = j</w:t>
      </w:r>
      <w:r w:rsidRPr="007D25B0">
        <w:rPr>
          <w:lang w:val="en-US" w:eastAsia="ko-KR"/>
        </w:rPr>
        <w:br/>
        <w:t>NumPocLtFoll = k</w:t>
      </w:r>
    </w:p>
    <w:p w14:paraId="138FA539" w14:textId="77777777" w:rsidR="008B3821" w:rsidRPr="007D25B0" w:rsidRDefault="008B3821" w:rsidP="008B3821">
      <w:pPr>
        <w:tabs>
          <w:tab w:val="clear" w:pos="794"/>
          <w:tab w:val="clear" w:pos="1191"/>
          <w:tab w:val="clear" w:pos="1588"/>
          <w:tab w:val="clear" w:pos="1985"/>
          <w:tab w:val="left" w:pos="851"/>
          <w:tab w:val="left" w:pos="1134"/>
          <w:tab w:val="left" w:pos="1418"/>
          <w:tab w:val="center" w:pos="4849"/>
          <w:tab w:val="right" w:pos="9696"/>
        </w:tabs>
        <w:jc w:val="left"/>
        <w:rPr>
          <w:lang w:val="en-US"/>
        </w:rPr>
      </w:pPr>
      <w:proofErr w:type="gramStart"/>
      <w:r w:rsidRPr="007D25B0">
        <w:rPr>
          <w:bCs/>
          <w:lang w:val="en-US"/>
        </w:rPr>
        <w:t>where</w:t>
      </w:r>
      <w:proofErr w:type="gramEnd"/>
      <w:r w:rsidRPr="007D25B0">
        <w:rPr>
          <w:bCs/>
          <w:lang w:val="en-US"/>
        </w:rPr>
        <w:t xml:space="preserve"> PicOrderCntVal is the picture order count of the current picture as specified in subclause </w:t>
      </w:r>
      <w:r w:rsidR="0074750D" w:rsidRPr="007D25B0">
        <w:rPr>
          <w:bCs/>
          <w:lang w:val="en-US"/>
        </w:rPr>
        <w:fldChar w:fldCharType="begin"/>
      </w:r>
      <w:r w:rsidRPr="007D25B0">
        <w:rPr>
          <w:bCs/>
          <w:lang w:val="en-US"/>
        </w:rPr>
        <w:instrText xml:space="preserve"> REF _Ref363319686 \r \h </w:instrText>
      </w:r>
      <w:r w:rsidR="007D25B0">
        <w:rPr>
          <w:bCs/>
          <w:lang w:val="en-US"/>
        </w:rPr>
        <w:instrText xml:space="preserve"> \* MERGEFORMAT </w:instrText>
      </w:r>
      <w:r w:rsidR="0074750D" w:rsidRPr="007D25B0">
        <w:rPr>
          <w:bCs/>
          <w:lang w:val="en-US"/>
        </w:rPr>
      </w:r>
      <w:r w:rsidR="0074750D" w:rsidRPr="007D25B0">
        <w:rPr>
          <w:bCs/>
          <w:lang w:val="en-US"/>
        </w:rPr>
        <w:fldChar w:fldCharType="separate"/>
      </w:r>
      <w:r w:rsidRPr="007D25B0">
        <w:rPr>
          <w:bCs/>
          <w:lang w:val="en-US"/>
        </w:rPr>
        <w:t>F.8.3.1</w:t>
      </w:r>
      <w:r w:rsidR="0074750D" w:rsidRPr="007D25B0">
        <w:rPr>
          <w:bCs/>
          <w:lang w:val="en-US"/>
        </w:rPr>
        <w:fldChar w:fldCharType="end"/>
      </w:r>
      <w:r w:rsidRPr="007D25B0">
        <w:rPr>
          <w:lang w:val="en-US"/>
        </w:rPr>
        <w:t>.</w:t>
      </w:r>
    </w:p>
    <w:p w14:paraId="08C22539" w14:textId="77777777"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r w:rsidR="00836CDD">
        <w:fldChar w:fldCharType="begin"/>
      </w:r>
      <w:r w:rsidR="00836CDD">
        <w:instrText xml:space="preserve"> SEQ NoteCounter  \* MERGEFORMAT </w:instrText>
      </w:r>
      <w:r w:rsidR="00836CDD">
        <w:fldChar w:fldCharType="separate"/>
      </w:r>
      <w:r w:rsidRPr="007D25B0">
        <w:rPr>
          <w:noProof/>
          <w:sz w:val="18"/>
          <w:szCs w:val="18"/>
          <w:lang w:val="en-US"/>
        </w:rPr>
        <w:t>2</w:t>
      </w:r>
      <w:r w:rsidR="00836CDD">
        <w:rPr>
          <w:noProof/>
          <w:sz w:val="18"/>
          <w:szCs w:val="18"/>
          <w:lang w:val="en-US"/>
        </w:rPr>
        <w:fldChar w:fldCharType="end"/>
      </w:r>
      <w:r w:rsidRPr="007D25B0">
        <w:rPr>
          <w:sz w:val="18"/>
          <w:szCs w:val="18"/>
          <w:lang w:val="en-US"/>
        </w:rPr>
        <w:t> – A value of Curr</w:t>
      </w:r>
      <w:r w:rsidRPr="007D25B0">
        <w:rPr>
          <w:bCs/>
          <w:sz w:val="18"/>
          <w:szCs w:val="18"/>
          <w:lang w:val="en-US"/>
        </w:rPr>
        <w:t>RpsIdx</w:t>
      </w:r>
      <w:r w:rsidRPr="007D25B0" w:rsidDel="00CF55AE">
        <w:rPr>
          <w:sz w:val="18"/>
          <w:szCs w:val="18"/>
          <w:lang w:val="en-US"/>
        </w:rPr>
        <w:t xml:space="preserve"> </w:t>
      </w:r>
      <w:r w:rsidRPr="007D25B0">
        <w:rPr>
          <w:sz w:val="18"/>
          <w:szCs w:val="18"/>
          <w:lang w:val="en-US"/>
        </w:rPr>
        <w:t>in the range of 0 to num_short_term_ref_pic_sets − 1, inclusive, indicates that a candidate short-term RPS from the active SPS is being used, where Curr</w:t>
      </w:r>
      <w:r w:rsidRPr="007D25B0">
        <w:rPr>
          <w:bCs/>
          <w:sz w:val="18"/>
          <w:szCs w:val="18"/>
          <w:lang w:val="en-US"/>
        </w:rPr>
        <w:t>RpsIdx</w:t>
      </w:r>
      <w:r w:rsidRPr="007D25B0">
        <w:rPr>
          <w:sz w:val="18"/>
          <w:szCs w:val="18"/>
          <w:lang w:val="en-US"/>
        </w:rPr>
        <w:t xml:space="preserve"> is the index of the candidate short-term RPS into the list of candidate short-term RPSs signalled in the active SPS. Curr</w:t>
      </w:r>
      <w:r w:rsidRPr="007D25B0">
        <w:rPr>
          <w:bCs/>
          <w:sz w:val="18"/>
          <w:szCs w:val="18"/>
          <w:lang w:val="en-US"/>
        </w:rPr>
        <w:t>RpsIdx</w:t>
      </w:r>
      <w:r w:rsidRPr="007D25B0">
        <w:rPr>
          <w:sz w:val="18"/>
          <w:szCs w:val="18"/>
          <w:lang w:val="en-US"/>
        </w:rPr>
        <w:t xml:space="preserve"> equal to num_short_term_ref_pic_sets indicates that the short-term RPS of the current picture is directly signalled in the slice header.</w:t>
      </w:r>
    </w:p>
    <w:p w14:paraId="1B1AA0F3" w14:textId="77777777" w:rsidR="008B3821" w:rsidRPr="007D25B0" w:rsidRDefault="008B3821" w:rsidP="008B3821">
      <w:pPr>
        <w:rPr>
          <w:lang w:val="en-US" w:eastAsia="ko-KR"/>
        </w:rPr>
      </w:pPr>
      <w:r w:rsidRPr="007D25B0">
        <w:rPr>
          <w:lang w:val="en-US" w:eastAsia="ko-KR"/>
        </w:rPr>
        <w:t>For each i in the range of 0 to NumPocLtCurr − 1, inclusive, when CurrDeltaPocMsbPresentFlag</w:t>
      </w:r>
      <w:proofErr w:type="gramStart"/>
      <w:r w:rsidRPr="007D25B0">
        <w:rPr>
          <w:lang w:val="en-US" w:eastAsia="ko-KR"/>
        </w:rPr>
        <w:t>[ i</w:t>
      </w:r>
      <w:proofErr w:type="gramEnd"/>
      <w:r w:rsidRPr="007D25B0">
        <w:rPr>
          <w:lang w:val="en-US" w:eastAsia="ko-KR"/>
        </w:rPr>
        <w:t> ] is equal to 1, it is a requirement of bitstream conformance that the following conditions apply:</w:t>
      </w:r>
    </w:p>
    <w:p w14:paraId="679D4851"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PocLtCurr</w:t>
      </w:r>
      <w:proofErr w:type="gramStart"/>
      <w:r w:rsidRPr="007D25B0">
        <w:rPr>
          <w:lang w:val="en-US" w:eastAsia="ko-KR"/>
        </w:rPr>
        <w:t>[ i</w:t>
      </w:r>
      <w:proofErr w:type="gramEnd"/>
      <w:r w:rsidRPr="007D25B0">
        <w:rPr>
          <w:lang w:val="en-US" w:eastAsia="ko-KR"/>
        </w:rPr>
        <w:t> ] is equal to PocStCurrBefore[ j ].</w:t>
      </w:r>
    </w:p>
    <w:p w14:paraId="17EC348E"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PocLtCurr</w:t>
      </w:r>
      <w:proofErr w:type="gramStart"/>
      <w:r w:rsidRPr="007D25B0">
        <w:rPr>
          <w:lang w:val="en-US" w:eastAsia="ko-KR"/>
        </w:rPr>
        <w:t>[ i</w:t>
      </w:r>
      <w:proofErr w:type="gramEnd"/>
      <w:r w:rsidRPr="007D25B0">
        <w:rPr>
          <w:lang w:val="en-US" w:eastAsia="ko-KR"/>
        </w:rPr>
        <w:t> ] is equal to PocStCurrAfter[ j ].</w:t>
      </w:r>
    </w:p>
    <w:p w14:paraId="5BA8D8FE"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PocLtCurr</w:t>
      </w:r>
      <w:proofErr w:type="gramStart"/>
      <w:r w:rsidRPr="007D25B0">
        <w:rPr>
          <w:lang w:val="en-US" w:eastAsia="ko-KR"/>
        </w:rPr>
        <w:t>[ i</w:t>
      </w:r>
      <w:proofErr w:type="gramEnd"/>
      <w:r w:rsidRPr="007D25B0">
        <w:rPr>
          <w:lang w:val="en-US" w:eastAsia="ko-KR"/>
        </w:rPr>
        <w:t> ] is equal to PocStFoll[ j ].</w:t>
      </w:r>
    </w:p>
    <w:p w14:paraId="779964F5"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where j is not equal to i, for which PocLtCurr</w:t>
      </w:r>
      <w:proofErr w:type="gramStart"/>
      <w:r w:rsidRPr="007D25B0">
        <w:rPr>
          <w:lang w:val="en-US" w:eastAsia="ko-KR"/>
        </w:rPr>
        <w:t>[ i</w:t>
      </w:r>
      <w:proofErr w:type="gramEnd"/>
      <w:r w:rsidRPr="007D25B0">
        <w:rPr>
          <w:lang w:val="en-US" w:eastAsia="ko-KR"/>
        </w:rPr>
        <w:t> ] is equal to PocLtCurr[ j ].</w:t>
      </w:r>
    </w:p>
    <w:p w14:paraId="52C2FF4B" w14:textId="77777777" w:rsidR="008B3821" w:rsidRPr="007D25B0" w:rsidRDefault="008B3821" w:rsidP="008B3821">
      <w:pPr>
        <w:rPr>
          <w:lang w:val="en-US" w:eastAsia="ko-KR"/>
        </w:rPr>
      </w:pPr>
      <w:r w:rsidRPr="007D25B0">
        <w:rPr>
          <w:lang w:val="en-US" w:eastAsia="ko-KR"/>
        </w:rPr>
        <w:t>For each i in the range of 0 to NumPocLtFoll − 1, inclusive, when FollDeltaPocMsbPresentFlag</w:t>
      </w:r>
      <w:proofErr w:type="gramStart"/>
      <w:r w:rsidRPr="007D25B0">
        <w:rPr>
          <w:lang w:val="en-US" w:eastAsia="ko-KR"/>
        </w:rPr>
        <w:t>[ i</w:t>
      </w:r>
      <w:proofErr w:type="gramEnd"/>
      <w:r w:rsidRPr="007D25B0">
        <w:rPr>
          <w:lang w:val="en-US" w:eastAsia="ko-KR"/>
        </w:rPr>
        <w:t> ] is equal to 1, it is a requirement of bitstream conformance that the following conditions apply:</w:t>
      </w:r>
    </w:p>
    <w:p w14:paraId="1DC8B67E"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PocLtFoll</w:t>
      </w:r>
      <w:proofErr w:type="gramStart"/>
      <w:r w:rsidRPr="007D25B0">
        <w:rPr>
          <w:lang w:val="en-US" w:eastAsia="ko-KR"/>
        </w:rPr>
        <w:t>[ i</w:t>
      </w:r>
      <w:proofErr w:type="gramEnd"/>
      <w:r w:rsidRPr="007D25B0">
        <w:rPr>
          <w:lang w:val="en-US" w:eastAsia="ko-KR"/>
        </w:rPr>
        <w:t> ] is equal to PocStCurrBefore[ j ].</w:t>
      </w:r>
    </w:p>
    <w:p w14:paraId="380DB5DF"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PocLtFoll</w:t>
      </w:r>
      <w:proofErr w:type="gramStart"/>
      <w:r w:rsidRPr="007D25B0">
        <w:rPr>
          <w:lang w:val="en-US" w:eastAsia="ko-KR"/>
        </w:rPr>
        <w:t>[ i</w:t>
      </w:r>
      <w:proofErr w:type="gramEnd"/>
      <w:r w:rsidRPr="007D25B0">
        <w:rPr>
          <w:lang w:val="en-US" w:eastAsia="ko-KR"/>
        </w:rPr>
        <w:t> ] is equal to PocStCurrAfter[ j ].</w:t>
      </w:r>
    </w:p>
    <w:p w14:paraId="01070B66"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PocLtFoll</w:t>
      </w:r>
      <w:proofErr w:type="gramStart"/>
      <w:r w:rsidRPr="007D25B0">
        <w:rPr>
          <w:lang w:val="en-US" w:eastAsia="ko-KR"/>
        </w:rPr>
        <w:t>[ i</w:t>
      </w:r>
      <w:proofErr w:type="gramEnd"/>
      <w:r w:rsidRPr="007D25B0">
        <w:rPr>
          <w:lang w:val="en-US" w:eastAsia="ko-KR"/>
        </w:rPr>
        <w:t> ] is equal to PocStFoll[ j ].</w:t>
      </w:r>
    </w:p>
    <w:p w14:paraId="064D044D"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NumPocLtFoll − 1, inclusive, where j is not equal to i, for which PocLtFoll</w:t>
      </w:r>
      <w:proofErr w:type="gramStart"/>
      <w:r w:rsidRPr="007D25B0">
        <w:rPr>
          <w:lang w:val="en-US" w:eastAsia="ko-KR"/>
        </w:rPr>
        <w:t>[ i</w:t>
      </w:r>
      <w:proofErr w:type="gramEnd"/>
      <w:r w:rsidRPr="007D25B0">
        <w:rPr>
          <w:lang w:val="en-US" w:eastAsia="ko-KR"/>
        </w:rPr>
        <w:t> ] is equal to PocLtFoll[ j ].</w:t>
      </w:r>
    </w:p>
    <w:p w14:paraId="53AAB2F2"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for which PocLtFoll</w:t>
      </w:r>
      <w:proofErr w:type="gramStart"/>
      <w:r w:rsidRPr="007D25B0">
        <w:rPr>
          <w:lang w:val="en-US" w:eastAsia="ko-KR"/>
        </w:rPr>
        <w:t>[ i</w:t>
      </w:r>
      <w:proofErr w:type="gramEnd"/>
      <w:r w:rsidRPr="007D25B0">
        <w:rPr>
          <w:lang w:val="en-US" w:eastAsia="ko-KR"/>
        </w:rPr>
        <w:t> ] is equal to PocLtCurr[ j ].</w:t>
      </w:r>
    </w:p>
    <w:p w14:paraId="569FE35D" w14:textId="77777777" w:rsidR="008B3821" w:rsidRPr="007D25B0" w:rsidRDefault="008B3821" w:rsidP="008B3821">
      <w:pPr>
        <w:rPr>
          <w:lang w:val="en-US" w:eastAsia="ko-KR"/>
        </w:rPr>
      </w:pPr>
      <w:r w:rsidRPr="007D25B0">
        <w:rPr>
          <w:lang w:val="en-US" w:eastAsia="ko-KR"/>
        </w:rPr>
        <w:t>For each i in the range of 0 to NumPocLtCurr − 1, inclusive, when CurrDeltaPocMsbPresentFlag</w:t>
      </w:r>
      <w:proofErr w:type="gramStart"/>
      <w:r w:rsidRPr="007D25B0">
        <w:rPr>
          <w:lang w:val="en-US" w:eastAsia="ko-KR"/>
        </w:rPr>
        <w:t>[ i</w:t>
      </w:r>
      <w:proofErr w:type="gramEnd"/>
      <w:r w:rsidRPr="007D25B0">
        <w:rPr>
          <w:lang w:val="en-US" w:eastAsia="ko-KR"/>
        </w:rPr>
        <w:t> ] is equal to 0, it is a requirement of bitstream conformance that the following conditions apply:</w:t>
      </w:r>
    </w:p>
    <w:p w14:paraId="4EE2492A"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PocLtCurr[ i ] is equal to ( PocStCurrBefore[ j ] &amp; ( MaxPicOrderCntLsb − 1 ) ).</w:t>
      </w:r>
    </w:p>
    <w:p w14:paraId="5A1DBD0D"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PocLtCurr[ i ] is equal to ( PocStCurrAfter[ j ] &amp; ( MaxPicOrderCntLsb − 1 ) ).</w:t>
      </w:r>
    </w:p>
    <w:p w14:paraId="41EA9209"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PocLtCurr[ i ] is equal to ( PocStFoll[ j ] &amp; ( MaxPicOrderCntLsb − 1 ) ).</w:t>
      </w:r>
    </w:p>
    <w:p w14:paraId="5EF135D7"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where j is not equal to i, for which PocLtCurr[ i ] is equal to ( PocLtCurr[ j ] &amp; ( MaxPicOrderCntLsb − 1 ) ).</w:t>
      </w:r>
    </w:p>
    <w:p w14:paraId="66AB5963" w14:textId="77777777" w:rsidR="008B3821" w:rsidRPr="007D25B0" w:rsidRDefault="008B3821" w:rsidP="008B3821">
      <w:pPr>
        <w:rPr>
          <w:lang w:val="en-US" w:eastAsia="ko-KR"/>
        </w:rPr>
      </w:pPr>
      <w:r w:rsidRPr="007D25B0">
        <w:rPr>
          <w:lang w:val="en-US" w:eastAsia="ko-KR"/>
        </w:rPr>
        <w:t>For each i in the range of 0 to NumPocLtFoll − 1, inclusive, when FollDeltaPocMsbPresentFlag</w:t>
      </w:r>
      <w:proofErr w:type="gramStart"/>
      <w:r w:rsidRPr="007D25B0">
        <w:rPr>
          <w:lang w:val="en-US" w:eastAsia="ko-KR"/>
        </w:rPr>
        <w:t>[ i</w:t>
      </w:r>
      <w:proofErr w:type="gramEnd"/>
      <w:r w:rsidRPr="007D25B0">
        <w:rPr>
          <w:lang w:val="en-US" w:eastAsia="ko-KR"/>
        </w:rPr>
        <w:t> ] is equal to 0, it is a requirement of bitstream conformance that the following conditions apply:</w:t>
      </w:r>
    </w:p>
    <w:p w14:paraId="56911476"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PocLtFoll[ i ] is equal to ( PocStCurrBefore[ j ] &amp; ( MaxPicOrderCntLsb − 1 ) ).</w:t>
      </w:r>
    </w:p>
    <w:p w14:paraId="16CAE97B"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PocLtFoll[ i ] is equal to ( PocStCurrAfter[ j ] &amp; ( MaxPicOrderCntLsb − 1 ) ).</w:t>
      </w:r>
    </w:p>
    <w:p w14:paraId="016BDBC5" w14:textId="77777777" w:rsidR="008B3821" w:rsidRPr="007D25B0" w:rsidRDefault="008B3821" w:rsidP="002026D5">
      <w:pPr>
        <w:numPr>
          <w:ilvl w:val="0"/>
          <w:numId w:val="42"/>
        </w:numPr>
        <w:rPr>
          <w:lang w:val="en-US" w:eastAsia="ko-KR"/>
        </w:rPr>
      </w:pPr>
      <w:r w:rsidRPr="007D25B0">
        <w:rPr>
          <w:lang w:val="en-US" w:eastAsia="ko-KR"/>
        </w:rPr>
        <w:lastRenderedPageBreak/>
        <w:t>There shall be no j in the range of 0 to NumPocStFoll − 1, inclusive, for which PocLtFoll[ i ] is equal to ( PocStFoll[ j ] &amp; ( MaxPicOrderCntLsb − 1 ) ).</w:t>
      </w:r>
    </w:p>
    <w:p w14:paraId="21DABE01"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NumPocLtFoll − 1, inclusive, where j is not equal to i, for which PocLtFoll[ i ] is equal to ( PocLtFoll[ j ] &amp; ( MaxPicOrderCntLsb − 1 ) ).</w:t>
      </w:r>
    </w:p>
    <w:p w14:paraId="5FB7F0FF"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for which PocLtFoll[ i ] is equal to ( PocLtCurr[ j ] &amp; ( MaxPicOrderCntLsb − 1 ) ).</w:t>
      </w:r>
    </w:p>
    <w:p w14:paraId="2EA55AAA" w14:textId="77777777" w:rsidR="008B3821" w:rsidRPr="007D25B0" w:rsidRDefault="008B3821" w:rsidP="008B3821">
      <w:pPr>
        <w:rPr>
          <w:lang w:val="en-US"/>
        </w:rPr>
      </w:pPr>
      <w:r w:rsidRPr="007D25B0">
        <w:rPr>
          <w:lang w:val="en-US"/>
        </w:rPr>
        <w:t>The variable NumPicTotalCurr is derived as specified in subclause 7.4.7.2. It is a requirement of bitstream conformance that the following applies to the value of NumPicTotalCurr:</w:t>
      </w:r>
    </w:p>
    <w:p w14:paraId="1893FCD5" w14:textId="77777777" w:rsidR="008B3821" w:rsidRPr="007D25B0" w:rsidRDefault="008B3821" w:rsidP="002026D5">
      <w:pPr>
        <w:numPr>
          <w:ilvl w:val="0"/>
          <w:numId w:val="42"/>
        </w:numPr>
        <w:rPr>
          <w:lang w:val="en-US" w:eastAsia="ko-KR"/>
        </w:rPr>
      </w:pPr>
      <w:r w:rsidRPr="007D25B0">
        <w:rPr>
          <w:lang w:val="en-US" w:eastAsia="ko-KR"/>
        </w:rPr>
        <w:t xml:space="preserve">If nuh_layer_id is equal to 0 and the current picture is a BLA picture or a CRA picture, the value of </w:t>
      </w:r>
      <w:r w:rsidRPr="007D25B0">
        <w:rPr>
          <w:lang w:val="en-US"/>
        </w:rPr>
        <w:t>NumPicTotalCurr shall be equal to 0.</w:t>
      </w:r>
    </w:p>
    <w:p w14:paraId="00573F64" w14:textId="77777777" w:rsidR="008B3821" w:rsidRPr="007D25B0" w:rsidRDefault="008B3821" w:rsidP="002026D5">
      <w:pPr>
        <w:numPr>
          <w:ilvl w:val="0"/>
          <w:numId w:val="42"/>
        </w:numPr>
        <w:rPr>
          <w:lang w:val="en-US"/>
        </w:rPr>
      </w:pPr>
      <w:r w:rsidRPr="007D25B0">
        <w:rPr>
          <w:lang w:val="en-US"/>
        </w:rPr>
        <w:t>Otherwise, when the current picture contains a P or B slice, the value of NumPicTotalCurr shall not be equal to 0.</w:t>
      </w:r>
    </w:p>
    <w:p w14:paraId="2E2781CC" w14:textId="77777777" w:rsidR="008B3821" w:rsidRPr="007D25B0" w:rsidRDefault="008B3821" w:rsidP="008B3821">
      <w:pPr>
        <w:rPr>
          <w:lang w:val="en-US"/>
        </w:rPr>
      </w:pPr>
      <w:r w:rsidRPr="007D25B0">
        <w:rPr>
          <w:lang w:val="en-US" w:eastAsia="ko-KR"/>
        </w:rPr>
        <w:t xml:space="preserve">The RPS of the current picture consists of five RPS lists; </w:t>
      </w:r>
      <w:r w:rsidRPr="007D25B0">
        <w:rPr>
          <w:lang w:val="en-US"/>
        </w:rPr>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14:paraId="3CAB37DE" w14:textId="77777777"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r w:rsidR="00836CDD">
        <w:fldChar w:fldCharType="begin"/>
      </w:r>
      <w:r w:rsidR="00836CDD">
        <w:instrText xml:space="preserve"> SEQ NoteCounter  \* MERGEFORMAT </w:instrText>
      </w:r>
      <w:r w:rsidR="00836CDD">
        <w:fldChar w:fldCharType="separate"/>
      </w:r>
      <w:r w:rsidRPr="007D25B0">
        <w:rPr>
          <w:noProof/>
          <w:sz w:val="18"/>
          <w:szCs w:val="18"/>
          <w:lang w:val="en-US"/>
        </w:rPr>
        <w:t>3</w:t>
      </w:r>
      <w:r w:rsidR="00836CDD">
        <w:rPr>
          <w:noProof/>
          <w:sz w:val="18"/>
          <w:szCs w:val="18"/>
          <w:lang w:val="en-US"/>
        </w:rPr>
        <w:fldChar w:fldCharType="end"/>
      </w:r>
      <w:r w:rsidRPr="007D25B0">
        <w:rPr>
          <w:sz w:val="18"/>
          <w:szCs w:val="18"/>
          <w:lang w:val="en-US"/>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7D25B0">
        <w:rPr>
          <w:i/>
          <w:sz w:val="18"/>
          <w:szCs w:val="18"/>
          <w:lang w:val="en-US"/>
        </w:rPr>
        <w:t xml:space="preserve"> not</w:t>
      </w:r>
      <w:r w:rsidRPr="007D25B0">
        <w:rPr>
          <w:sz w:val="18"/>
          <w:szCs w:val="18"/>
          <w:lang w:val="en-US"/>
        </w:rPr>
        <w:t xml:space="preserve"> used for inter prediction of the current picture but may be used in inter prediction for one or more pictures that follow the current picture in decoding order.</w:t>
      </w:r>
    </w:p>
    <w:p w14:paraId="0F8B0FD3" w14:textId="77777777" w:rsidR="008B3821" w:rsidRPr="007D25B0" w:rsidRDefault="008B3821" w:rsidP="008B3821">
      <w:pPr>
        <w:rPr>
          <w:lang w:val="en-US" w:eastAsia="ko-KR"/>
        </w:rPr>
      </w:pPr>
      <w:r w:rsidRPr="007D25B0">
        <w:rPr>
          <w:lang w:val="en-US" w:eastAsia="ko-KR"/>
        </w:rPr>
        <w:t>The derivation process for the RPS and picture marking are performed according to the following ordered steps:</w:t>
      </w:r>
    </w:p>
    <w:p w14:paraId="64EAD2C3" w14:textId="77777777" w:rsidR="008B3821" w:rsidRPr="007D25B0" w:rsidRDefault="008B3821" w:rsidP="002026D5">
      <w:pPr>
        <w:numPr>
          <w:ilvl w:val="0"/>
          <w:numId w:val="18"/>
        </w:numPr>
        <w:textAlignment w:val="auto"/>
        <w:rPr>
          <w:lang w:val="en-US" w:eastAsia="ko-KR"/>
        </w:rPr>
      </w:pPr>
      <w:r w:rsidRPr="007D25B0">
        <w:rPr>
          <w:lang w:val="en-US" w:eastAsia="ko-KR"/>
        </w:rPr>
        <w:t>The following applies:</w:t>
      </w:r>
    </w:p>
    <w:p w14:paraId="1FA47D20" w14:textId="77777777"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NumPocLtCurr; i++ )</w:t>
      </w:r>
      <w:r w:rsidRPr="007D25B0">
        <w:rPr>
          <w:lang w:val="en-US" w:eastAsia="ko-KR"/>
        </w:rPr>
        <w:br/>
      </w:r>
      <w:r w:rsidRPr="007D25B0">
        <w:rPr>
          <w:lang w:val="en-US" w:eastAsia="ko-KR"/>
        </w:rPr>
        <w:tab/>
        <w:t>if( !</w:t>
      </w:r>
      <w:r w:rsidRPr="007D25B0">
        <w:rPr>
          <w:szCs w:val="22"/>
          <w:lang w:val="en-US"/>
        </w:rPr>
        <w:t>CurrDeltaPocMsbPresentFlag[ i ]</w:t>
      </w:r>
      <w:r w:rsidRPr="007D25B0">
        <w:rPr>
          <w:bCs/>
          <w:szCs w:val="22"/>
          <w:lang w:val="en-US"/>
        </w:rPr>
        <w:t xml:space="preserve"> )</w:t>
      </w:r>
      <w:r w:rsidRPr="007D25B0">
        <w:rPr>
          <w:lang w:val="en-US" w:eastAsia="ko-KR"/>
        </w:rPr>
        <w:br/>
      </w:r>
      <w:r w:rsidRPr="007D25B0">
        <w:rPr>
          <w:lang w:val="en-US" w:eastAsia="ko-KR"/>
        </w:rPr>
        <w:tab/>
      </w:r>
      <w:r w:rsidRPr="007D25B0">
        <w:rPr>
          <w:lang w:val="en-US" w:eastAsia="ko-KR"/>
        </w:rPr>
        <w:tab/>
        <w:t xml:space="preserve">if( there is a reference picture picX in the DPB with slice_pic_order_cnt_lsb equal to PocLtCurr[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"no reference picture"</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 xml:space="preserve">if( there is a reference picture picX in the DPB with </w:t>
      </w:r>
      <w:r w:rsidRPr="007D25B0">
        <w:rPr>
          <w:szCs w:val="22"/>
          <w:lang w:val="en-US"/>
        </w:rPr>
        <w:t>PicOrderCntVal</w:t>
      </w:r>
      <w:r w:rsidRPr="007D25B0">
        <w:rPr>
          <w:lang w:val="en-US" w:eastAsia="ko-KR"/>
        </w:rPr>
        <w:t xml:space="preserve"> equal to PocLtCurr[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"no reference picture"</w:t>
      </w:r>
      <w:r w:rsidRPr="007D25B0">
        <w:rPr>
          <w:lang w:val="en-US" w:eastAsia="ko-KR"/>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34</w:t>
      </w:r>
      <w:r w:rsidR="0074750D" w:rsidRPr="007D25B0">
        <w:rPr>
          <w:lang w:val="en-US"/>
        </w:rPr>
        <w:fldChar w:fldCharType="end"/>
      </w:r>
      <w:r w:rsidRPr="007D25B0">
        <w:rPr>
          <w:lang w:val="en-US"/>
        </w:rPr>
        <w:t>)</w:t>
      </w:r>
      <w:r w:rsidRPr="007D25B0">
        <w:rPr>
          <w:szCs w:val="22"/>
          <w:lang w:val="en-US"/>
        </w:rPr>
        <w:br/>
      </w:r>
      <w:r w:rsidRPr="007D25B0">
        <w:rPr>
          <w:lang w:val="en-US" w:eastAsia="ko-KR"/>
        </w:rPr>
        <w:t>for( i = 0; i &lt; NumPocLtFoll; i++ )</w:t>
      </w:r>
      <w:r w:rsidRPr="007D25B0">
        <w:rPr>
          <w:lang w:val="en-US" w:eastAsia="ko-KR"/>
        </w:rPr>
        <w:br/>
      </w:r>
      <w:r w:rsidRPr="007D25B0">
        <w:rPr>
          <w:lang w:val="en-US" w:eastAsia="ko-KR"/>
        </w:rPr>
        <w:tab/>
        <w:t>if( !</w:t>
      </w:r>
      <w:r w:rsidRPr="007D25B0">
        <w:rPr>
          <w:szCs w:val="22"/>
          <w:lang w:val="en-US"/>
        </w:rPr>
        <w:t>FollDeltaPocMsbPresentFlag[ i ]</w:t>
      </w:r>
      <w:r w:rsidRPr="007D25B0">
        <w:rPr>
          <w:bCs/>
          <w:szCs w:val="22"/>
          <w:lang w:val="en-US"/>
        </w:rPr>
        <w:t xml:space="preserve"> )</w:t>
      </w:r>
      <w:r w:rsidRPr="007D25B0">
        <w:rPr>
          <w:lang w:val="en-US" w:eastAsia="ko-KR"/>
        </w:rPr>
        <w:br/>
      </w:r>
      <w:r w:rsidRPr="007D25B0">
        <w:rPr>
          <w:lang w:val="en-US" w:eastAsia="ko-KR"/>
        </w:rPr>
        <w:tab/>
      </w:r>
      <w:r w:rsidRPr="007D25B0">
        <w:rPr>
          <w:lang w:val="en-US" w:eastAsia="ko-KR"/>
        </w:rPr>
        <w:tab/>
        <w:t xml:space="preserve">if( there is a reference picture picX in the DPB with slice_pic_order_cnt_lsb equal to PocLtFoll[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"no reference picture"</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 xml:space="preserve">if( there is a reference picture picX in the DPB with </w:t>
      </w:r>
      <w:r w:rsidRPr="007D25B0">
        <w:rPr>
          <w:szCs w:val="22"/>
          <w:lang w:val="en-US"/>
        </w:rPr>
        <w:t>PicOrderCntVal</w:t>
      </w:r>
      <w:r w:rsidRPr="007D25B0">
        <w:rPr>
          <w:lang w:val="en-US" w:eastAsia="ko-KR"/>
        </w:rPr>
        <w:t xml:space="preserve"> equal to PocLtFoll[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"no reference picture"</w:t>
      </w:r>
    </w:p>
    <w:p w14:paraId="0460F8E3" w14:textId="77777777" w:rsidR="008B3821" w:rsidRPr="007D25B0" w:rsidRDefault="008B3821" w:rsidP="002026D5">
      <w:pPr>
        <w:numPr>
          <w:ilvl w:val="0"/>
          <w:numId w:val="18"/>
        </w:numPr>
        <w:textAlignment w:val="auto"/>
        <w:rPr>
          <w:lang w:val="en-US" w:eastAsia="ko-KR"/>
        </w:rPr>
      </w:pPr>
      <w:r w:rsidRPr="007D25B0">
        <w:rPr>
          <w:lang w:val="en-US" w:eastAsia="ko-KR"/>
        </w:rPr>
        <w:t xml:space="preserve">All reference pictures that are included in RefPicSetLtCurr and RefPicSetLtFoll and with nuh_layer_id equal to </w:t>
      </w:r>
      <w:r w:rsidRPr="007D25B0">
        <w:rPr>
          <w:lang w:val="en-US"/>
        </w:rPr>
        <w:t xml:space="preserve">currPicLayerId </w:t>
      </w:r>
      <w:r w:rsidRPr="007D25B0">
        <w:rPr>
          <w:lang w:val="en-US" w:eastAsia="ko-KR"/>
        </w:rPr>
        <w:t>are marked as "used for long-term reference".</w:t>
      </w:r>
    </w:p>
    <w:p w14:paraId="1738E227" w14:textId="77777777" w:rsidR="008B3821" w:rsidRPr="007D25B0" w:rsidRDefault="008B3821" w:rsidP="002026D5">
      <w:pPr>
        <w:numPr>
          <w:ilvl w:val="0"/>
          <w:numId w:val="18"/>
        </w:numPr>
        <w:textAlignment w:val="auto"/>
        <w:rPr>
          <w:lang w:val="en-US" w:eastAsia="ko-KR"/>
        </w:rPr>
      </w:pPr>
      <w:r w:rsidRPr="007D25B0">
        <w:rPr>
          <w:lang w:val="en-US" w:eastAsia="ko-KR"/>
        </w:rPr>
        <w:t>The following applies:</w:t>
      </w:r>
    </w:p>
    <w:p w14:paraId="7C48A2CB" w14:textId="77777777"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val="en-US" w:eastAsia="ko-KR"/>
        </w:rPr>
      </w:pPr>
      <w:r w:rsidRPr="007D25B0">
        <w:rPr>
          <w:lang w:val="en-US" w:eastAsia="ko-KR"/>
        </w:rPr>
        <w:t>for( i = 0; i &lt; NumPocStCurrBefore;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PocStCurrBefore[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RefPicSetStCurrBefore[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RefPicSetStCurrBefore[ i ] = "no reference picture"</w:t>
      </w:r>
    </w:p>
    <w:p w14:paraId="099A4188" w14:textId="77777777"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lastRenderedPageBreak/>
        <w:t>for( i = 0; i &lt; NumPocStCurrAfter;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PocStCurrAfter[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RefPicSetStCurrAfter[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RefPicSetStCurrAfter[ i ] = "no reference picture"</w:t>
      </w:r>
      <w:r w:rsidRPr="007D25B0">
        <w:rPr>
          <w:lang w:val="en-US"/>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35</w:t>
      </w:r>
      <w:r w:rsidR="0074750D" w:rsidRPr="007D25B0">
        <w:rPr>
          <w:lang w:val="en-US"/>
        </w:rPr>
        <w:fldChar w:fldCharType="end"/>
      </w:r>
      <w:r w:rsidRPr="007D25B0">
        <w:rPr>
          <w:lang w:val="en-US"/>
        </w:rPr>
        <w:t>)</w:t>
      </w:r>
    </w:p>
    <w:p w14:paraId="7DD0B493" w14:textId="77777777"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NumPocStFoll;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RefPicSetStFoll[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RefPicSetStFoll[ i ] = "no reference picture"</w:t>
      </w:r>
    </w:p>
    <w:p w14:paraId="4AAC781E" w14:textId="77777777" w:rsidR="008B3821" w:rsidRPr="007D25B0" w:rsidRDefault="008B3821" w:rsidP="002026D5">
      <w:pPr>
        <w:numPr>
          <w:ilvl w:val="0"/>
          <w:numId w:val="18"/>
        </w:numPr>
        <w:textAlignment w:val="auto"/>
        <w:rPr>
          <w:lang w:val="en-US" w:eastAsia="ko-KR"/>
        </w:rPr>
      </w:pPr>
      <w:r w:rsidRPr="007D25B0">
        <w:rPr>
          <w:bCs/>
          <w:lang w:val="en-US"/>
        </w:rPr>
        <w:t>All</w:t>
      </w:r>
      <w:r w:rsidRPr="007D25B0">
        <w:rPr>
          <w:lang w:val="en-US"/>
        </w:rPr>
        <w:t xml:space="preserve"> reference pictures </w:t>
      </w:r>
      <w:r w:rsidRPr="007D25B0">
        <w:rPr>
          <w:lang w:val="en-US" w:eastAsia="ko-KR"/>
        </w:rPr>
        <w:t xml:space="preserve">in the DPB </w:t>
      </w:r>
      <w:r w:rsidRPr="007D25B0">
        <w:rPr>
          <w:lang w:val="en-US"/>
        </w:rPr>
        <w:t xml:space="preserve">that are not included in </w:t>
      </w:r>
      <w:r w:rsidRPr="007D25B0">
        <w:rPr>
          <w:lang w:val="en-US" w:eastAsia="ko-KR"/>
        </w:rPr>
        <w:t xml:space="preserve">RefPicSetLtCurr, RefPicSetLtFoll, RefPicSetStCurrBefore, RefPicSetStCurrAfter, or RefPicSetStFoll and with nuh_layer_id equal to </w:t>
      </w:r>
      <w:r w:rsidRPr="007D25B0">
        <w:rPr>
          <w:lang w:val="en-US"/>
        </w:rPr>
        <w:t xml:space="preserve">currPicLayerId </w:t>
      </w:r>
      <w:r w:rsidRPr="007D25B0">
        <w:rPr>
          <w:lang w:val="en-US" w:eastAsia="ko-KR"/>
        </w:rPr>
        <w:t>are</w:t>
      </w:r>
      <w:r w:rsidRPr="007D25B0">
        <w:rPr>
          <w:lang w:val="en-US"/>
        </w:rPr>
        <w:t xml:space="preserve"> marked as "unused for reference".</w:t>
      </w:r>
    </w:p>
    <w:p w14:paraId="5588F562" w14:textId="77777777"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r w:rsidR="00836CDD">
        <w:fldChar w:fldCharType="begin"/>
      </w:r>
      <w:r w:rsidR="00836CDD">
        <w:instrText xml:space="preserve"> SEQ Not</w:instrText>
      </w:r>
      <w:r w:rsidR="00836CDD">
        <w:instrText xml:space="preserve">eCounter  \* MERGEFORMAT </w:instrText>
      </w:r>
      <w:r w:rsidR="00836CDD">
        <w:fldChar w:fldCharType="separate"/>
      </w:r>
      <w:r w:rsidRPr="007D25B0">
        <w:rPr>
          <w:noProof/>
          <w:sz w:val="18"/>
          <w:szCs w:val="18"/>
          <w:lang w:val="en-US"/>
        </w:rPr>
        <w:t>4</w:t>
      </w:r>
      <w:r w:rsidR="00836CDD">
        <w:rPr>
          <w:noProof/>
          <w:sz w:val="18"/>
          <w:szCs w:val="18"/>
          <w:lang w:val="en-US"/>
        </w:rPr>
        <w:fldChar w:fldCharType="end"/>
      </w:r>
      <w:r w:rsidRPr="007D25B0">
        <w:rPr>
          <w:sz w:val="18"/>
          <w:szCs w:val="18"/>
          <w:lang w:val="en-US"/>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14:paraId="023A8C51" w14:textId="77777777"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r w:rsidR="00836CDD">
        <w:fldChar w:fldCharType="begin"/>
      </w:r>
      <w:r w:rsidR="00836CDD">
        <w:instrText xml:space="preserve"> SEQ NoteCounter  \* MERGEFORMAT </w:instrText>
      </w:r>
      <w:r w:rsidR="00836CDD">
        <w:fldChar w:fldCharType="separate"/>
      </w:r>
      <w:r w:rsidRPr="007D25B0">
        <w:rPr>
          <w:noProof/>
          <w:sz w:val="18"/>
          <w:szCs w:val="18"/>
          <w:lang w:val="en-US"/>
        </w:rPr>
        <w:t>5</w:t>
      </w:r>
      <w:r w:rsidR="00836CDD">
        <w:rPr>
          <w:noProof/>
          <w:sz w:val="18"/>
          <w:szCs w:val="18"/>
          <w:lang w:val="en-US"/>
        </w:rPr>
        <w:fldChar w:fldCharType="end"/>
      </w:r>
      <w:r w:rsidRPr="007D25B0">
        <w:rPr>
          <w:sz w:val="18"/>
          <w:szCs w:val="18"/>
          <w:lang w:val="en-US"/>
        </w:rPr>
        <w:t xml:space="preserve"> – A </w:t>
      </w:r>
      <w:r w:rsidRPr="007D25B0">
        <w:rPr>
          <w:sz w:val="18"/>
          <w:szCs w:val="18"/>
          <w:lang w:val="en-US" w:eastAsia="ko-KR"/>
        </w:rPr>
        <w:t>picture cannot be included in more than one of the five RPS lists</w:t>
      </w:r>
      <w:r w:rsidRPr="007D25B0">
        <w:rPr>
          <w:sz w:val="18"/>
          <w:szCs w:val="18"/>
          <w:lang w:val="en-US"/>
        </w:rPr>
        <w:t>.</w:t>
      </w:r>
    </w:p>
    <w:p w14:paraId="1B25BF7E" w14:textId="77777777" w:rsidR="008B3821" w:rsidRPr="007D25B0" w:rsidRDefault="008B3821" w:rsidP="008B3821">
      <w:pPr>
        <w:keepNext/>
        <w:rPr>
          <w:lang w:val="en-US" w:eastAsia="ko-KR"/>
        </w:rPr>
      </w:pPr>
      <w:r w:rsidRPr="007D25B0">
        <w:rPr>
          <w:lang w:val="en-US" w:eastAsia="ko-KR"/>
        </w:rPr>
        <w:t>It is a requirement of bitstream conformance that the RPS is restricted as follows:</w:t>
      </w:r>
    </w:p>
    <w:p w14:paraId="123003DE" w14:textId="77777777" w:rsidR="008B3821" w:rsidRPr="007D25B0" w:rsidRDefault="008B3821" w:rsidP="002026D5">
      <w:pPr>
        <w:keepNext/>
        <w:numPr>
          <w:ilvl w:val="0"/>
          <w:numId w:val="42"/>
        </w:numPr>
        <w:tabs>
          <w:tab w:val="left" w:pos="360"/>
        </w:tabs>
        <w:textAlignment w:val="auto"/>
        <w:rPr>
          <w:lang w:val="en-US" w:eastAsia="ko-KR"/>
        </w:rPr>
      </w:pPr>
      <w:r w:rsidRPr="007D25B0">
        <w:rPr>
          <w:lang w:val="en-US" w:eastAsia="ko-KR"/>
        </w:rPr>
        <w:t>There shall be no entry in RefPicSetStCurrBefore, RefPicSetStCurrAfter, or RefPicSetLtCurr for which one or more of the following are true:</w:t>
      </w:r>
    </w:p>
    <w:p w14:paraId="571123E1" w14:textId="77777777"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equal to "no reference picture".</w:t>
      </w:r>
    </w:p>
    <w:p w14:paraId="479A4C79" w14:textId="77777777"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a sub-layer non-reference picture and has TemporalId equal to that of the current picture.</w:t>
      </w:r>
    </w:p>
    <w:p w14:paraId="0574A0B7" w14:textId="77777777"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a picture that has TemporalId greater than that of the current picture.</w:t>
      </w:r>
    </w:p>
    <w:p w14:paraId="66464F64" w14:textId="77777777" w:rsidR="008B3821" w:rsidRPr="007D25B0" w:rsidRDefault="008B3821" w:rsidP="002026D5">
      <w:pPr>
        <w:numPr>
          <w:ilvl w:val="0"/>
          <w:numId w:val="42"/>
        </w:numPr>
        <w:tabs>
          <w:tab w:val="left" w:pos="360"/>
        </w:tabs>
        <w:textAlignment w:val="auto"/>
        <w:rPr>
          <w:lang w:val="en-US" w:eastAsia="ko-KR"/>
        </w:rPr>
      </w:pPr>
      <w:r w:rsidRPr="007D25B0">
        <w:rPr>
          <w:lang w:val="en-US" w:eastAsia="ko-KR"/>
        </w:rPr>
        <w:t>There shall be no entry in RefPicSetLtCurr or RefPicSetLtFoll for which the difference between the picture order count value of the current picture and the picture order count value of the entry is greater than or equal to 2</w:t>
      </w:r>
      <w:r w:rsidRPr="007D25B0">
        <w:rPr>
          <w:vertAlign w:val="superscript"/>
          <w:lang w:val="en-US" w:eastAsia="ko-KR"/>
        </w:rPr>
        <w:t>24</w:t>
      </w:r>
      <w:r w:rsidRPr="007D25B0">
        <w:rPr>
          <w:lang w:val="en-US" w:eastAsia="ko-KR"/>
        </w:rPr>
        <w:t>.</w:t>
      </w:r>
    </w:p>
    <w:p w14:paraId="32609109" w14:textId="77777777" w:rsidR="008B3821" w:rsidRPr="007D25B0" w:rsidRDefault="008B3821" w:rsidP="002026D5">
      <w:pPr>
        <w:numPr>
          <w:ilvl w:val="0"/>
          <w:numId w:val="42"/>
        </w:numPr>
        <w:tabs>
          <w:tab w:val="left" w:pos="360"/>
        </w:tabs>
        <w:textAlignment w:val="auto"/>
        <w:rPr>
          <w:lang w:val="en-US" w:eastAsia="ko-KR"/>
        </w:rPr>
      </w:pPr>
      <w:r w:rsidRPr="007D25B0">
        <w:rPr>
          <w:lang w:val="en-US" w:eastAsia="ko-KR"/>
        </w:rPr>
        <w:t>When the current picture is a TSA picture, there shall be no picture included in the RPS with TemporalId greater than or equal to the TemporalId of the current picture.</w:t>
      </w:r>
    </w:p>
    <w:p w14:paraId="3DA8DAB7" w14:textId="77777777"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an STSA picture, there shall be no picture included in RefPicSetStCurrBefore, RefPicSetStCurrAfter, or RefPicSetLtCurr that has TemporalId equal to that of the current picture.</w:t>
      </w:r>
    </w:p>
    <w:p w14:paraId="11DB6D29" w14:textId="77777777"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14:paraId="29F766BB" w14:textId="77777777"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CRA picture, there shall be no picture included in the RPS that precedes, in decoding order, any preceding IRAP picture in decoding order (when present).</w:t>
      </w:r>
    </w:p>
    <w:p w14:paraId="132CED8D" w14:textId="77777777" w:rsidR="008B3821" w:rsidRPr="007D25B0" w:rsidRDefault="008B3821" w:rsidP="002026D5">
      <w:pPr>
        <w:numPr>
          <w:ilvl w:val="0"/>
          <w:numId w:val="42"/>
        </w:numPr>
        <w:tabs>
          <w:tab w:val="left" w:pos="360"/>
        </w:tabs>
        <w:textAlignment w:val="auto"/>
        <w:rPr>
          <w:rFonts w:eastAsia="Times New Roman"/>
          <w:color w:val="000000"/>
          <w:lang w:val="en-US"/>
        </w:rPr>
      </w:pPr>
      <w:r w:rsidRPr="007D25B0">
        <w:rPr>
          <w:rFonts w:eastAsia="Times New Roman"/>
          <w:lang w:val="en-US"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7D25B0">
        <w:rPr>
          <w:lang w:val="en-US"/>
        </w:rPr>
        <w:t>subclause 8.3.3</w:t>
      </w:r>
      <w:r w:rsidRPr="007D25B0">
        <w:rPr>
          <w:rFonts w:eastAsia="Times New Roman"/>
          <w:lang w:val="en-US" w:eastAsia="ko-KR"/>
        </w:rPr>
        <w:t>.</w:t>
      </w:r>
    </w:p>
    <w:p w14:paraId="3DA1F6FD" w14:textId="77777777"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trailing picture, there shall be no picture in the RPS that precedes the associated IRAP picture in output order or decoding order.</w:t>
      </w:r>
    </w:p>
    <w:p w14:paraId="098D2DAB" w14:textId="77777777"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RADL picture, there shall be no picture included in RefPicSetStCurrBefore, RefPicSetStCurrAfter, or RefPicSetLtCurr that is any of the following:</w:t>
      </w:r>
    </w:p>
    <w:p w14:paraId="081D9FDD" w14:textId="77777777"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A RASL picture</w:t>
      </w:r>
    </w:p>
    <w:p w14:paraId="738A913D" w14:textId="77777777" w:rsidR="008B3821" w:rsidRPr="007D25B0" w:rsidRDefault="008B3821" w:rsidP="002026D5">
      <w:pPr>
        <w:numPr>
          <w:ilvl w:val="1"/>
          <w:numId w:val="42"/>
        </w:numPr>
        <w:tabs>
          <w:tab w:val="left" w:pos="360"/>
        </w:tabs>
        <w:textAlignment w:val="auto"/>
        <w:rPr>
          <w:rFonts w:eastAsia="Times New Roman"/>
          <w:color w:val="000000"/>
          <w:lang w:val="en-US"/>
        </w:rPr>
      </w:pPr>
      <w:r w:rsidRPr="007D25B0">
        <w:rPr>
          <w:rFonts w:eastAsia="Times New Roman"/>
          <w:lang w:val="en-US" w:eastAsia="ko-KR"/>
        </w:rPr>
        <w:t xml:space="preserve">A picture that was generated by the decoding process for generating unavailable reference pictures as specified in </w:t>
      </w:r>
      <w:r w:rsidRPr="007D25B0">
        <w:rPr>
          <w:lang w:val="en-US"/>
        </w:rPr>
        <w:t>subclause 8.3.3</w:t>
      </w:r>
    </w:p>
    <w:p w14:paraId="25F2B498" w14:textId="77777777"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A picture that precedes the associated IRAP picture in decoding order</w:t>
      </w:r>
    </w:p>
    <w:p w14:paraId="6B06E031" w14:textId="77777777"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sps_temporal_id_nesting_flag is equal to 1, the following applies:</w:t>
      </w:r>
    </w:p>
    <w:p w14:paraId="01D3A1C1" w14:textId="77777777"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Let tIdA be the value of TemporalId of the current picture picA.</w:t>
      </w:r>
    </w:p>
    <w:p w14:paraId="2EF11672" w14:textId="77777777" w:rsidR="008B3821" w:rsidRPr="007D25B0" w:rsidRDefault="008B3821" w:rsidP="008B3821">
      <w:pPr>
        <w:rPr>
          <w:lang w:val="en-US"/>
        </w:rPr>
      </w:pPr>
      <w:r w:rsidRPr="007D25B0">
        <w:rPr>
          <w:rFonts w:eastAsia="Times New Roman"/>
          <w:lang w:val="en-US" w:eastAsia="ko-KR"/>
        </w:rPr>
        <w:lastRenderedPageBreak/>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14:paraId="71F6E922"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510" w:name="_Toc366771977"/>
      <w:r w:rsidRPr="007D25B0">
        <w:rPr>
          <w:lang w:val="en-US"/>
        </w:rPr>
        <w:t>Decoding process for coding units coded in intra prediction mode</w:t>
      </w:r>
      <w:bookmarkEnd w:id="1510"/>
    </w:p>
    <w:p w14:paraId="285AA667" w14:textId="77777777" w:rsidR="008B3821" w:rsidRPr="007D25B0" w:rsidRDefault="008B3821" w:rsidP="008B3821">
      <w:pPr>
        <w:pStyle w:val="3N"/>
        <w:rPr>
          <w:lang w:val="en-US"/>
        </w:rPr>
      </w:pPr>
      <w:r w:rsidRPr="007D25B0">
        <w:rPr>
          <w:lang w:val="en-US"/>
        </w:rPr>
        <w:t>The specifications in subclause 8.4 apply.</w:t>
      </w:r>
    </w:p>
    <w:p w14:paraId="38AE8A38"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511" w:name="_Ref364437673"/>
      <w:bookmarkStart w:id="1512" w:name="_Toc366771978"/>
      <w:r w:rsidRPr="007D25B0">
        <w:rPr>
          <w:lang w:val="en-US"/>
        </w:rPr>
        <w:t>Decoding process for coding units coded in inter prediction mode</w:t>
      </w:r>
      <w:bookmarkEnd w:id="1511"/>
      <w:bookmarkEnd w:id="1512"/>
    </w:p>
    <w:p w14:paraId="1AF96727" w14:textId="77777777" w:rsidR="008B3821" w:rsidRPr="007D25B0" w:rsidRDefault="008B3821" w:rsidP="008B3821">
      <w:pPr>
        <w:pStyle w:val="3N"/>
        <w:rPr>
          <w:lang w:val="en-US"/>
        </w:rPr>
      </w:pPr>
      <w:r w:rsidRPr="007D25B0">
        <w:rPr>
          <w:lang w:val="en-US"/>
        </w:rPr>
        <w:t>The specifications in subclause 8.5 apply.</w:t>
      </w:r>
    </w:p>
    <w:p w14:paraId="6CF710B7"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513" w:name="_Toc366771979"/>
      <w:r w:rsidRPr="007D25B0">
        <w:rPr>
          <w:lang w:val="en-US"/>
        </w:rPr>
        <w:t>Scaling, transformation and array construction process prior to deblocking filter process</w:t>
      </w:r>
      <w:bookmarkEnd w:id="1513"/>
    </w:p>
    <w:p w14:paraId="5D493C9B" w14:textId="77777777" w:rsidR="008B3821" w:rsidRPr="007D25B0" w:rsidRDefault="008B3821" w:rsidP="008B3821">
      <w:pPr>
        <w:pStyle w:val="3N"/>
        <w:rPr>
          <w:lang w:val="en-US"/>
        </w:rPr>
      </w:pPr>
      <w:r w:rsidRPr="007D25B0">
        <w:rPr>
          <w:lang w:val="en-US"/>
        </w:rPr>
        <w:t>The specifications in subclause 8.6 apply.</w:t>
      </w:r>
    </w:p>
    <w:p w14:paraId="5DA6F760"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514" w:name="_Toc366771980"/>
      <w:r w:rsidRPr="007D25B0">
        <w:rPr>
          <w:lang w:val="en-US"/>
        </w:rPr>
        <w:t>In-loop filter process</w:t>
      </w:r>
      <w:bookmarkEnd w:id="1514"/>
    </w:p>
    <w:p w14:paraId="696CFB62" w14:textId="77777777" w:rsidR="008B3821" w:rsidRPr="007D25B0" w:rsidRDefault="008B3821" w:rsidP="008B3821">
      <w:pPr>
        <w:pStyle w:val="3N"/>
        <w:rPr>
          <w:lang w:val="en-US"/>
        </w:rPr>
      </w:pPr>
      <w:r w:rsidRPr="007D25B0">
        <w:rPr>
          <w:lang w:val="en-US"/>
        </w:rPr>
        <w:t>The specifications in subclause 8.7 apply.</w:t>
      </w:r>
    </w:p>
    <w:p w14:paraId="14F4D2D1"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515" w:name="_Toc366771981"/>
      <w:r w:rsidRPr="007D25B0">
        <w:rPr>
          <w:lang w:val="en-US"/>
        </w:rPr>
        <w:t>Parsing process</w:t>
      </w:r>
      <w:bookmarkEnd w:id="1515"/>
    </w:p>
    <w:p w14:paraId="0F486B34" w14:textId="77777777" w:rsidR="008B3821" w:rsidRPr="007D25B0" w:rsidRDefault="008B3821" w:rsidP="008B3821">
      <w:pPr>
        <w:pStyle w:val="3N"/>
        <w:rPr>
          <w:lang w:val="en-US"/>
        </w:rPr>
      </w:pPr>
      <w:r w:rsidRPr="007D25B0">
        <w:rPr>
          <w:lang w:val="en-US"/>
        </w:rPr>
        <w:t>The specifications in clause 9 apply.</w:t>
      </w:r>
    </w:p>
    <w:p w14:paraId="6845641C"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516" w:name="_Toc366771982"/>
      <w:r w:rsidRPr="007D25B0">
        <w:rPr>
          <w:lang w:val="en-US"/>
        </w:rPr>
        <w:t>Specification of bitstream subsets</w:t>
      </w:r>
      <w:bookmarkEnd w:id="1516"/>
    </w:p>
    <w:p w14:paraId="491E652E" w14:textId="77777777" w:rsidR="008B3821" w:rsidRPr="007D25B0" w:rsidRDefault="008B3821" w:rsidP="008B3821">
      <w:pPr>
        <w:pStyle w:val="3N"/>
        <w:rPr>
          <w:lang w:val="en-US"/>
        </w:rPr>
      </w:pPr>
      <w:r w:rsidRPr="007D25B0">
        <w:rPr>
          <w:lang w:val="en-US"/>
        </w:rPr>
        <w:t>The specifications in clause 10 apply.</w:t>
      </w:r>
    </w:p>
    <w:p w14:paraId="2E1C7BD7"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517" w:name="_Toc366771983"/>
      <w:r w:rsidRPr="007D25B0">
        <w:rPr>
          <w:lang w:val="en-US"/>
        </w:rPr>
        <w:t>(Void)</w:t>
      </w:r>
      <w:bookmarkEnd w:id="1517"/>
    </w:p>
    <w:p w14:paraId="15C7B0B0"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518" w:name="_Ref364437770"/>
      <w:bookmarkStart w:id="1519" w:name="_Toc366771984"/>
      <w:r w:rsidRPr="007D25B0">
        <w:rPr>
          <w:lang w:val="en-US"/>
        </w:rPr>
        <w:t>Byte stream format</w:t>
      </w:r>
      <w:bookmarkEnd w:id="1518"/>
      <w:bookmarkEnd w:id="1519"/>
    </w:p>
    <w:p w14:paraId="28D211A7" w14:textId="77777777" w:rsidR="008B3821" w:rsidRPr="007D25B0" w:rsidRDefault="008B3821" w:rsidP="008B3821">
      <w:pPr>
        <w:pStyle w:val="3N"/>
        <w:rPr>
          <w:lang w:val="en-US"/>
        </w:rPr>
      </w:pPr>
      <w:r w:rsidRPr="007D25B0">
        <w:rPr>
          <w:lang w:val="en-US"/>
        </w:rPr>
        <w:t>The specifications in Annex B apply.</w:t>
      </w:r>
    </w:p>
    <w:p w14:paraId="1DFBF29C"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520" w:name="_Ref364437780"/>
      <w:bookmarkStart w:id="1521" w:name="_Toc366771985"/>
      <w:r w:rsidRPr="007D25B0">
        <w:rPr>
          <w:lang w:val="en-US"/>
        </w:rPr>
        <w:t>Hypothetical reference decoder</w:t>
      </w:r>
      <w:bookmarkEnd w:id="1520"/>
      <w:bookmarkEnd w:id="1521"/>
    </w:p>
    <w:p w14:paraId="65971453"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522" w:name="_Toc366771986"/>
      <w:r w:rsidRPr="007D25B0">
        <w:rPr>
          <w:lang w:val="en-US"/>
        </w:rPr>
        <w:t>General</w:t>
      </w:r>
      <w:bookmarkEnd w:id="1522"/>
    </w:p>
    <w:p w14:paraId="6FF3A332" w14:textId="77777777" w:rsidR="008B3821" w:rsidRPr="007D25B0" w:rsidRDefault="008B3821" w:rsidP="008B3821">
      <w:pPr>
        <w:pStyle w:val="3N"/>
        <w:rPr>
          <w:lang w:val="en-US"/>
        </w:rPr>
      </w:pPr>
      <w:r w:rsidRPr="007D25B0">
        <w:rPr>
          <w:lang w:val="en-US"/>
        </w:rPr>
        <w:t>The specifications in subclause C.1 apply.</w:t>
      </w:r>
    </w:p>
    <w:p w14:paraId="70C89658"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523" w:name="_Toc366771987"/>
      <w:r w:rsidRPr="007D25B0">
        <w:rPr>
          <w:lang w:val="en-US"/>
        </w:rPr>
        <w:t>Operation of coded picture buffer (CPB)</w:t>
      </w:r>
      <w:bookmarkEnd w:id="1523"/>
    </w:p>
    <w:p w14:paraId="5A3C9E6F" w14:textId="77777777" w:rsidR="008B3821" w:rsidRPr="007D25B0" w:rsidRDefault="008B3821" w:rsidP="008B3821">
      <w:pPr>
        <w:pStyle w:val="3N"/>
        <w:rPr>
          <w:lang w:val="en-US"/>
        </w:rPr>
      </w:pPr>
      <w:r w:rsidRPr="007D25B0">
        <w:rPr>
          <w:lang w:val="en-US"/>
        </w:rPr>
        <w:t>The specifications in subclause C.2 apply with the following modifications.</w:t>
      </w:r>
    </w:p>
    <w:p w14:paraId="6296FAE3"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"a BLA access unit for which the coded picture has nal_unit_type equal to BLA_W_RADL or BLA_N_LP" with "a BLA access unit for which each coded picture has nal_unit_type equal to BLA_W_RADL or BLA_N_LP".</w:t>
      </w:r>
    </w:p>
    <w:p w14:paraId="5523CC40"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"a BLA access unit for which the coded picture has nal_unit_type equal to BLA_W_LP" with "a BLA access unit for which each coded picture has nal_unit_type equal to BLA_W_LP".</w:t>
      </w:r>
    </w:p>
    <w:p w14:paraId="595FA1C5"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"picture n" with "access unit n".</w:t>
      </w:r>
    </w:p>
    <w:p w14:paraId="44CDD955"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w:t>
      </w:r>
      <w:proofErr w:type="gramStart"/>
      <w:r w:rsidRPr="007D25B0">
        <w:rPr>
          <w:lang w:val="en-US"/>
        </w:rPr>
        <w:t>AuNominalRemovalTime[</w:t>
      </w:r>
      <w:proofErr w:type="gramEnd"/>
      <w:r w:rsidRPr="007D25B0">
        <w:rPr>
          <w:lang w:val="en-US"/>
        </w:rPr>
        <w:t> prevNonDiscardablePic ] is the nominal removal time of the preceding picture in decoding order with TemporalId equal to 0 that is not a RASL, RADL or sub-layer non-reference picture", with "AuNominalRemovalTime[ prevNonDiscardablePic ] is the nominal removal time of the preceding access unit in decoding order, each picture of which is with TemporalId equal to 0 that is not a RASL, RADL or sub-layer non-reference picture".</w:t>
      </w:r>
    </w:p>
    <w:p w14:paraId="281778C2"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524" w:name="_Toc366771988"/>
      <w:r w:rsidRPr="007D25B0">
        <w:rPr>
          <w:lang w:val="en-US"/>
        </w:rPr>
        <w:t>Operation of the decoded picture buffer (DPB)</w:t>
      </w:r>
      <w:bookmarkEnd w:id="1524"/>
    </w:p>
    <w:p w14:paraId="27806D04"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25" w:name="_Toc366771989"/>
      <w:r w:rsidRPr="007D25B0">
        <w:rPr>
          <w:lang w:val="en-US"/>
        </w:rPr>
        <w:t>General</w:t>
      </w:r>
      <w:bookmarkEnd w:id="1525"/>
    </w:p>
    <w:p w14:paraId="04E2F152" w14:textId="77777777" w:rsidR="008B3821" w:rsidRPr="007D25B0" w:rsidRDefault="008B3821" w:rsidP="008B3821">
      <w:pPr>
        <w:rPr>
          <w:lang w:val="en-US"/>
        </w:rPr>
      </w:pPr>
      <w:r w:rsidRPr="007D25B0">
        <w:rPr>
          <w:lang w:val="en-US"/>
        </w:rPr>
        <w:t>The specifications in this subclause apply independently to each set of DPB parameters selected as specified in subclause C.1.</w:t>
      </w:r>
    </w:p>
    <w:p w14:paraId="1150997A" w14:textId="77777777" w:rsidR="008B3821" w:rsidRPr="007D25B0" w:rsidRDefault="008B3821" w:rsidP="008B3821">
      <w:pPr>
        <w:rPr>
          <w:lang w:val="en-US"/>
        </w:rPr>
      </w:pPr>
      <w:r w:rsidRPr="007D25B0">
        <w:rPr>
          <w:lang w:val="en-US"/>
        </w:rPr>
        <w:t xml:space="preserve">The decoded picture buffer contains picture storage buffers. Each of the picture storage buffers may contain a decoded picture that is marked as "used for reference" or is held for future output. The processes specified in subclauses </w:t>
      </w:r>
      <w:r w:rsidR="002D2385" w:rsidRPr="007D25B0">
        <w:fldChar w:fldCharType="begin"/>
      </w:r>
      <w:r w:rsidR="002D2385" w:rsidRPr="007D25B0">
        <w:instrText xml:space="preserve"> REF _Ref358379441 \r \h  \* MERGEFORMAT </w:instrText>
      </w:r>
      <w:r w:rsidR="002D2385" w:rsidRPr="007D25B0">
        <w:fldChar w:fldCharType="separate"/>
      </w:r>
      <w:r w:rsidRPr="007D25B0">
        <w:rPr>
          <w:lang w:val="en-US"/>
        </w:rPr>
        <w:t>F.13.3.2</w:t>
      </w:r>
      <w:r w:rsidR="002D2385" w:rsidRPr="007D25B0">
        <w:fldChar w:fldCharType="end"/>
      </w:r>
      <w:r w:rsidRPr="007D25B0">
        <w:rPr>
          <w:lang w:val="en-US"/>
        </w:rPr>
        <w:t xml:space="preserve">, </w:t>
      </w:r>
      <w:r w:rsidR="002D2385" w:rsidRPr="007D25B0">
        <w:fldChar w:fldCharType="begin"/>
      </w:r>
      <w:r w:rsidR="002D2385" w:rsidRPr="007D25B0">
        <w:instrText xml:space="preserve"> REF _Ref36829708 \r \h  \* MERGEFORMAT </w:instrText>
      </w:r>
      <w:r w:rsidR="002D2385" w:rsidRPr="007D25B0">
        <w:fldChar w:fldCharType="separate"/>
      </w:r>
      <w:r w:rsidRPr="007D25B0">
        <w:rPr>
          <w:lang w:val="en-US"/>
        </w:rPr>
        <w:t>F.13.3.3</w:t>
      </w:r>
      <w:r w:rsidR="002D2385" w:rsidRPr="007D25B0">
        <w:fldChar w:fldCharType="end"/>
      </w:r>
      <w:r w:rsidRPr="007D25B0">
        <w:rPr>
          <w:lang w:val="en-US"/>
        </w:rPr>
        <w:t xml:space="preserve"> and </w:t>
      </w:r>
      <w:r w:rsidR="002D2385" w:rsidRPr="007D25B0">
        <w:fldChar w:fldCharType="begin"/>
      </w:r>
      <w:r w:rsidR="002D2385" w:rsidRPr="007D25B0">
        <w:instrText xml:space="preserve"> REF _Ref306290220 \r \h  \* MERGEFORMAT </w:instrText>
      </w:r>
      <w:r w:rsidR="002D2385" w:rsidRPr="007D25B0">
        <w:fldChar w:fldCharType="separate"/>
      </w:r>
      <w:r w:rsidRPr="007D25B0">
        <w:rPr>
          <w:lang w:val="en-US"/>
        </w:rPr>
        <w:t>F.13.3.4</w:t>
      </w:r>
      <w:r w:rsidR="002D2385" w:rsidRPr="007D25B0">
        <w:fldChar w:fldCharType="end"/>
      </w:r>
      <w:r w:rsidRPr="007D25B0">
        <w:rPr>
          <w:lang w:val="en-US"/>
        </w:rPr>
        <w:t xml:space="preserve"> are sequentially applied as specified below.</w:t>
      </w:r>
    </w:p>
    <w:p w14:paraId="5C1CAA1F" w14:textId="77777777" w:rsidR="008B3821" w:rsidRPr="007D25B0" w:rsidRDefault="008B3821" w:rsidP="008B3821">
      <w:pPr>
        <w:pStyle w:val="3N"/>
        <w:rPr>
          <w:lang w:val="en-US"/>
        </w:rPr>
      </w:pPr>
      <w:r w:rsidRPr="007D25B0">
        <w:rPr>
          <w:lang w:val="en-US"/>
        </w:rPr>
        <w:lastRenderedPageBreak/>
        <w:t>PicOutputFlag for pictures that are not included in a target output layer is set equal to 0.</w:t>
      </w:r>
    </w:p>
    <w:p w14:paraId="52B74811" w14:textId="77777777" w:rsidR="008B3821" w:rsidRPr="007D25B0" w:rsidRDefault="008B3821" w:rsidP="008B3821">
      <w:pPr>
        <w:pStyle w:val="3N"/>
        <w:rPr>
          <w:lang w:val="en-US"/>
        </w:rPr>
      </w:pPr>
      <w:r w:rsidRPr="007D25B0">
        <w:rPr>
          <w:lang w:val="en-US"/>
        </w:rPr>
        <w:t>Decoded pictures with the same DPB output time and with PicOutputFlag equal to 1 are output in ascending order of nuh_layer_id values of these decoded pictures.</w:t>
      </w:r>
    </w:p>
    <w:p w14:paraId="5C54A817" w14:textId="77777777" w:rsidR="008B3821" w:rsidRPr="007D25B0" w:rsidRDefault="008B3821" w:rsidP="008B3821">
      <w:pPr>
        <w:pStyle w:val="CommentText"/>
        <w:rPr>
          <w:lang w:val="en-US"/>
        </w:rPr>
      </w:pPr>
      <w:r w:rsidRPr="007D25B0">
        <w:rPr>
          <w:lang w:val="en-US"/>
        </w:rPr>
        <w:t>Let picture n be the coded picture or decoded picture of the access unit n for a particular value of nuh_layer_id, wherein n is a non-negative integer number.</w:t>
      </w:r>
    </w:p>
    <w:p w14:paraId="36C1541F"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26" w:name="_Toc366771990"/>
      <w:r w:rsidRPr="007D25B0">
        <w:rPr>
          <w:lang w:val="en-US"/>
        </w:rPr>
        <w:t>Removal of pictures from the DPB</w:t>
      </w:r>
      <w:bookmarkEnd w:id="1526"/>
    </w:p>
    <w:p w14:paraId="31C4F3F7" w14:textId="77777777" w:rsidR="008B3821" w:rsidRPr="007D25B0" w:rsidRDefault="008B3821" w:rsidP="008B3821">
      <w:pPr>
        <w:pStyle w:val="3N"/>
        <w:rPr>
          <w:lang w:val="en-US"/>
        </w:rPr>
      </w:pPr>
      <w:r w:rsidRPr="007D25B0">
        <w:rPr>
          <w:lang w:val="en-US"/>
        </w:rPr>
        <w:t>The specifications in subclause C.3.2 apply separately for each set of decoded pictures with a particular value of nuh_layer_id with the following modifications.</w:t>
      </w:r>
    </w:p>
    <w:p w14:paraId="6BD0283D"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"The removal of pictures from the DPB before decoding of the current picture (but after parsing the slice header of the first slice of the current picture) happens instantaneously at the CPB removal time of the first decoding unit of access unit n (containing the current picture) and proceeds as follows:" with "The removal of pictures from the DPB before decoding of the current picture (but after parsing the slice header of the first slice of the current picture) happens instantaneously at the CPB removal time of the first decoding unit of the picture n and proceeds as follows:".</w:t>
      </w:r>
    </w:p>
    <w:p w14:paraId="2BA4A060"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27" w:name="_Toc366771991"/>
      <w:r w:rsidRPr="007D25B0">
        <w:rPr>
          <w:lang w:val="en-US"/>
        </w:rPr>
        <w:t>Picture output</w:t>
      </w:r>
      <w:bookmarkEnd w:id="1527"/>
    </w:p>
    <w:p w14:paraId="65A95239" w14:textId="77777777" w:rsidR="008B3821" w:rsidRPr="007D25B0" w:rsidRDefault="008B3821" w:rsidP="008B3821">
      <w:pPr>
        <w:tabs>
          <w:tab w:val="clear" w:pos="794"/>
          <w:tab w:val="left" w:pos="400"/>
        </w:tabs>
        <w:rPr>
          <w:lang w:val="en-US"/>
        </w:rPr>
      </w:pPr>
      <w:r w:rsidRPr="007D25B0">
        <w:rPr>
          <w:lang w:val="en-US"/>
        </w:rPr>
        <w:t>The specifications in subclause C.3.3 apply with the following modifications.</w:t>
      </w:r>
    </w:p>
    <w:p w14:paraId="2BC43C42"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 xml:space="preserve">Replace "The output of the current picture is specified as follows, </w:t>
      </w:r>
      <w:proofErr w:type="gramStart"/>
      <w:r w:rsidRPr="007D25B0">
        <w:rPr>
          <w:lang w:val="en-US"/>
        </w:rPr>
        <w:t>" with</w:t>
      </w:r>
      <w:proofErr w:type="gramEnd"/>
      <w:r w:rsidRPr="007D25B0">
        <w:rPr>
          <w:lang w:val="en-US"/>
        </w:rPr>
        <w:t xml:space="preserve"> "For each picture of the current access unit, the output of the picture is specified as follows for each picture of the access unit ".</w:t>
      </w:r>
    </w:p>
    <w:p w14:paraId="22488ADE"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28" w:name="_Toc366771992"/>
      <w:r w:rsidRPr="007D25B0">
        <w:rPr>
          <w:lang w:val="en-US"/>
        </w:rPr>
        <w:t>Current decoded picture marking and storage</w:t>
      </w:r>
      <w:bookmarkEnd w:id="1528"/>
    </w:p>
    <w:p w14:paraId="540426C9" w14:textId="77777777" w:rsidR="008B3821" w:rsidRPr="007D25B0" w:rsidRDefault="008B3821" w:rsidP="008B3821">
      <w:pPr>
        <w:rPr>
          <w:lang w:val="en-US"/>
        </w:rPr>
      </w:pPr>
      <w:r w:rsidRPr="007D25B0">
        <w:rPr>
          <w:lang w:val="en-US"/>
        </w:rPr>
        <w:t xml:space="preserve">The process specified in this subclause happens instantaneously at the CPB removal time of the last decoding unit of picture n, </w:t>
      </w:r>
      <w:r w:rsidRPr="007D25B0">
        <w:rPr>
          <w:iCs/>
          <w:lang w:val="en-US"/>
        </w:rPr>
        <w:t>CpbRemovalTime</w:t>
      </w:r>
      <w:proofErr w:type="gramStart"/>
      <w:r w:rsidRPr="007D25B0">
        <w:rPr>
          <w:iCs/>
          <w:lang w:val="en-US"/>
        </w:rPr>
        <w:t>[</w:t>
      </w:r>
      <w:r w:rsidRPr="007D25B0">
        <w:rPr>
          <w:lang w:val="en-US"/>
        </w:rPr>
        <w:t> n</w:t>
      </w:r>
      <w:proofErr w:type="gramEnd"/>
      <w:r w:rsidRPr="007D25B0">
        <w:rPr>
          <w:iCs/>
          <w:lang w:val="en-US"/>
        </w:rPr>
        <w:t> ]</w:t>
      </w:r>
      <w:r w:rsidRPr="007D25B0">
        <w:rPr>
          <w:lang w:val="en-US"/>
        </w:rPr>
        <w:t>.</w:t>
      </w:r>
    </w:p>
    <w:p w14:paraId="3E50D971" w14:textId="77777777" w:rsidR="008B3821" w:rsidRPr="007D25B0" w:rsidRDefault="008B3821" w:rsidP="008B3821">
      <w:pPr>
        <w:rPr>
          <w:lang w:val="en-US"/>
        </w:rPr>
      </w:pPr>
      <w:r w:rsidRPr="007D25B0">
        <w:rPr>
          <w:lang w:val="en-US"/>
        </w:rPr>
        <w:t>The current decoded picture is stored in the DPB in an empty picture storage buffer, the DPB fullness is incremented by one, and the current picture is marked as "used for short-term reference".</w:t>
      </w:r>
    </w:p>
    <w:p w14:paraId="3EB29785"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529" w:name="_Toc366771993"/>
      <w:r w:rsidRPr="007D25B0">
        <w:rPr>
          <w:lang w:val="en-US"/>
        </w:rPr>
        <w:t>Bitstream conformance</w:t>
      </w:r>
      <w:bookmarkEnd w:id="1529"/>
    </w:p>
    <w:p w14:paraId="646BB07E" w14:textId="77777777" w:rsidR="008B3821" w:rsidRPr="007D25B0" w:rsidRDefault="008B3821" w:rsidP="008B3821">
      <w:pPr>
        <w:rPr>
          <w:lang w:val="en-US"/>
        </w:rPr>
      </w:pPr>
      <w:r w:rsidRPr="007D25B0">
        <w:rPr>
          <w:lang w:val="en-US"/>
        </w:rPr>
        <w:t>A bitstream of coded data conforming to this Specification shall fulfil all requirements specified in this subclause.</w:t>
      </w:r>
    </w:p>
    <w:p w14:paraId="125EB030" w14:textId="77777777" w:rsidR="008B3821" w:rsidRPr="007D25B0" w:rsidRDefault="008B3821" w:rsidP="008B3821">
      <w:pPr>
        <w:rPr>
          <w:lang w:val="en-US"/>
        </w:rPr>
      </w:pPr>
      <w:r w:rsidRPr="007D25B0">
        <w:rPr>
          <w:lang w:val="en-US"/>
        </w:rPr>
        <w:t>The bitstream shall be constructed according to the syntax, semantics, and constraints specified in this Specification outside of this annex.</w:t>
      </w:r>
    </w:p>
    <w:p w14:paraId="5599CFD1" w14:textId="77777777" w:rsidR="008B3821" w:rsidRPr="007D25B0" w:rsidRDefault="008B3821" w:rsidP="008B3821">
      <w:pPr>
        <w:rPr>
          <w:lang w:val="en-US"/>
        </w:rPr>
      </w:pPr>
      <w:r w:rsidRPr="007D25B0">
        <w:rPr>
          <w:lang w:val="en-US"/>
        </w:rPr>
        <w:t>The first access unit in a bitstream shall be an IRAP access unit.</w:t>
      </w:r>
    </w:p>
    <w:p w14:paraId="08C66F7A" w14:textId="77777777" w:rsidR="008B3821" w:rsidRPr="007D25B0" w:rsidRDefault="008B3821" w:rsidP="008B3821">
      <w:pPr>
        <w:rPr>
          <w:lang w:val="en-US"/>
        </w:rPr>
      </w:pPr>
      <w:r w:rsidRPr="007D25B0">
        <w:rPr>
          <w:lang w:val="en-US"/>
        </w:rPr>
        <w:t>The bitstream is tested by the HRD for conformance as specified in subclause C.1.</w:t>
      </w:r>
    </w:p>
    <w:p w14:paraId="3FAF5A09" w14:textId="77777777" w:rsidR="008B3821" w:rsidRPr="007D25B0" w:rsidRDefault="008B3821" w:rsidP="008B3821">
      <w:pPr>
        <w:rPr>
          <w:lang w:val="en-US"/>
        </w:rPr>
      </w:pPr>
      <w:r w:rsidRPr="007D25B0">
        <w:rPr>
          <w:lang w:val="en-US"/>
        </w:rPr>
        <w:t>Let the nuh_layer_id of the current picture be currPicLayerId.</w:t>
      </w:r>
    </w:p>
    <w:p w14:paraId="451DE662" w14:textId="77777777" w:rsidR="008B3821" w:rsidRPr="007D25B0" w:rsidRDefault="008B3821" w:rsidP="008B3821">
      <w:pPr>
        <w:rPr>
          <w:lang w:val="en-US"/>
        </w:rPr>
      </w:pPr>
      <w:r w:rsidRPr="007D25B0">
        <w:rPr>
          <w:lang w:val="en-US"/>
        </w:rPr>
        <w:t>For each current picture, let the variables maxPicOrderCnt and minPicOrderCnt be set equal to the maximum and the minimum, respectively, of the PicOrderCntVal values of the following pictures with nuh_layer_id equal to currPicLayerId:</w:t>
      </w:r>
    </w:p>
    <w:p w14:paraId="271C12A6"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current picture.</w:t>
      </w:r>
    </w:p>
    <w:p w14:paraId="7B0423FF"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previous picture in decoding order that has TemporalId equal to 0 and that is not a RASL picture, a RADL picture, or a sub-layer non-reference picture.</w:t>
      </w:r>
    </w:p>
    <w:p w14:paraId="68E5E898"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short-term reference pictures in the RPS of the current picture.</w:t>
      </w:r>
    </w:p>
    <w:p w14:paraId="5718EBE7"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All pictures n that have PicOutputFlag equal to 1, Au</w:t>
      </w:r>
      <w:r w:rsidRPr="007D25B0">
        <w:rPr>
          <w:iCs/>
          <w:lang w:val="en-US"/>
        </w:rPr>
        <w:t>CpbRemovalTime[</w:t>
      </w:r>
      <w:r w:rsidRPr="007D25B0">
        <w:rPr>
          <w:lang w:val="en-US"/>
        </w:rPr>
        <w:t> </w:t>
      </w:r>
      <w:r w:rsidRPr="007D25B0">
        <w:rPr>
          <w:iCs/>
          <w:lang w:val="en-US"/>
        </w:rPr>
        <w:t>n ]</w:t>
      </w:r>
      <w:r w:rsidRPr="007D25B0">
        <w:rPr>
          <w:lang w:val="en-US"/>
        </w:rPr>
        <w:t xml:space="preserve"> less than Au</w:t>
      </w:r>
      <w:r w:rsidRPr="007D25B0">
        <w:rPr>
          <w:iCs/>
          <w:lang w:val="en-US"/>
        </w:rPr>
        <w:t>CpbRemovalTime[</w:t>
      </w:r>
      <w:r w:rsidRPr="007D25B0">
        <w:rPr>
          <w:lang w:val="en-US"/>
        </w:rPr>
        <w:t> </w:t>
      </w:r>
      <w:r w:rsidRPr="007D25B0">
        <w:rPr>
          <w:iCs/>
          <w:lang w:val="en-US"/>
        </w:rPr>
        <w:t>currPic ],</w:t>
      </w:r>
      <w:r w:rsidRPr="007D25B0">
        <w:rPr>
          <w:lang w:val="en-US"/>
        </w:rPr>
        <w:t xml:space="preserve"> and </w:t>
      </w:r>
      <w:r w:rsidRPr="007D25B0">
        <w:rPr>
          <w:iCs/>
          <w:lang w:val="en-US"/>
        </w:rPr>
        <w:t>DpbOutputTime[</w:t>
      </w:r>
      <w:r w:rsidRPr="007D25B0">
        <w:rPr>
          <w:lang w:val="en-US"/>
        </w:rPr>
        <w:t> </w:t>
      </w:r>
      <w:r w:rsidRPr="007D25B0">
        <w:rPr>
          <w:iCs/>
          <w:lang w:val="en-US"/>
        </w:rPr>
        <w:t xml:space="preserve">n ] greater than or equal to </w:t>
      </w:r>
      <w:r w:rsidRPr="007D25B0">
        <w:rPr>
          <w:lang w:val="en-US"/>
        </w:rPr>
        <w:t>Au</w:t>
      </w:r>
      <w:r w:rsidRPr="007D25B0">
        <w:rPr>
          <w:iCs/>
          <w:lang w:val="en-US"/>
        </w:rPr>
        <w:t>CpbRemovalTime[</w:t>
      </w:r>
      <w:r w:rsidRPr="007D25B0">
        <w:rPr>
          <w:lang w:val="en-US"/>
        </w:rPr>
        <w:t> </w:t>
      </w:r>
      <w:r w:rsidRPr="007D25B0">
        <w:rPr>
          <w:iCs/>
          <w:lang w:val="en-US"/>
        </w:rPr>
        <w:t>currPic ]</w:t>
      </w:r>
      <w:r w:rsidRPr="007D25B0">
        <w:rPr>
          <w:lang w:val="en-US"/>
        </w:rPr>
        <w:t>, where currPic is the current picture.</w:t>
      </w:r>
    </w:p>
    <w:p w14:paraId="721EF134" w14:textId="77777777" w:rsidR="008B3821" w:rsidRPr="007D25B0" w:rsidRDefault="008B3821" w:rsidP="008B3821">
      <w:pPr>
        <w:rPr>
          <w:lang w:val="en-US"/>
        </w:rPr>
      </w:pPr>
      <w:r w:rsidRPr="007D25B0">
        <w:rPr>
          <w:lang w:val="en-US"/>
        </w:rPr>
        <w:t>All of the following conditions shall be fulfilled for each of the bitstream conformance tests:</w:t>
      </w:r>
    </w:p>
    <w:p w14:paraId="28185480" w14:textId="77777777" w:rsidR="008B3821" w:rsidRPr="007D25B0" w:rsidRDefault="008B3821" w:rsidP="002026D5">
      <w:pPr>
        <w:numPr>
          <w:ilvl w:val="0"/>
          <w:numId w:val="19"/>
        </w:numPr>
        <w:tabs>
          <w:tab w:val="clear" w:pos="794"/>
          <w:tab w:val="left" w:pos="600"/>
          <w:tab w:val="num" w:pos="2300"/>
        </w:tabs>
        <w:ind w:left="600" w:hanging="300"/>
        <w:rPr>
          <w:lang w:val="en-US"/>
        </w:rPr>
      </w:pPr>
      <w:r w:rsidRPr="007D25B0">
        <w:rPr>
          <w:lang w:val="en-US"/>
        </w:rPr>
        <w:t>For each access unit n, with n greater than 0, associated with a buffering period SEI message, let the variable deltaTime90k[ </w:t>
      </w:r>
      <w:r w:rsidRPr="007D25B0">
        <w:rPr>
          <w:iCs/>
          <w:lang w:val="en-US"/>
        </w:rPr>
        <w:t>n ]</w:t>
      </w:r>
      <w:r w:rsidRPr="007D25B0">
        <w:rPr>
          <w:lang w:val="en-US"/>
        </w:rPr>
        <w:t xml:space="preserve"> be specified as follows:</w:t>
      </w:r>
    </w:p>
    <w:p w14:paraId="486E68AC" w14:textId="77777777" w:rsidR="008B3821" w:rsidRPr="007D25B0" w:rsidRDefault="008B3821" w:rsidP="008B3821">
      <w:pPr>
        <w:tabs>
          <w:tab w:val="clear" w:pos="1191"/>
          <w:tab w:val="clear" w:pos="1985"/>
          <w:tab w:val="center" w:pos="4849"/>
          <w:tab w:val="right" w:pos="9696"/>
        </w:tabs>
        <w:ind w:left="1224"/>
        <w:jc w:val="left"/>
        <w:rPr>
          <w:szCs w:val="18"/>
          <w:lang w:val="en-US"/>
        </w:rPr>
      </w:pPr>
      <w:r w:rsidRPr="007D25B0">
        <w:rPr>
          <w:szCs w:val="22"/>
          <w:lang w:val="en-US"/>
        </w:rPr>
        <w:t>deltaTime90k</w:t>
      </w:r>
      <w:proofErr w:type="gramStart"/>
      <w:r w:rsidRPr="007D25B0">
        <w:rPr>
          <w:szCs w:val="22"/>
          <w:lang w:val="en-US"/>
        </w:rPr>
        <w:t>[ n</w:t>
      </w:r>
      <w:proofErr w:type="gramEnd"/>
      <w:r w:rsidRPr="007D25B0">
        <w:rPr>
          <w:szCs w:val="22"/>
          <w:lang w:val="en-US"/>
        </w:rPr>
        <w:t> ]</w:t>
      </w:r>
      <w:r w:rsidRPr="007D25B0">
        <w:rPr>
          <w:szCs w:val="18"/>
          <w:lang w:val="en-US"/>
        </w:rPr>
        <w:t xml:space="preserve"> = 90000 * ( AuNominalRemovalTime[ n ] − AuFinalArrivalTime[ n − 1 ] )</w:t>
      </w:r>
      <w:r w:rsidRPr="007D25B0">
        <w:rPr>
          <w:szCs w:val="18"/>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36</w:t>
      </w:r>
      <w:r w:rsidR="0074750D" w:rsidRPr="007D25B0">
        <w:rPr>
          <w:lang w:val="en-US"/>
        </w:rPr>
        <w:fldChar w:fldCharType="end"/>
      </w:r>
      <w:r w:rsidRPr="007D25B0">
        <w:rPr>
          <w:rFonts w:eastAsia="Batang"/>
          <w:bCs/>
          <w:lang w:val="en-US" w:eastAsia="ko-KR"/>
        </w:rPr>
        <w:t>)</w:t>
      </w:r>
    </w:p>
    <w:p w14:paraId="4EB274D6" w14:textId="77777777" w:rsidR="008B3821" w:rsidRPr="007D25B0" w:rsidRDefault="008B3821" w:rsidP="008B3821">
      <w:pPr>
        <w:ind w:left="600"/>
        <w:rPr>
          <w:lang w:val="en-US"/>
        </w:rPr>
      </w:pPr>
      <w:r w:rsidRPr="007D25B0">
        <w:rPr>
          <w:lang w:val="en-US"/>
        </w:rPr>
        <w:t xml:space="preserve">The value of </w:t>
      </w:r>
      <w:proofErr w:type="gramStart"/>
      <w:r w:rsidRPr="007D25B0">
        <w:rPr>
          <w:lang w:val="en-US"/>
        </w:rPr>
        <w:t>InitCpbRemovalDelay[</w:t>
      </w:r>
      <w:proofErr w:type="gramEnd"/>
      <w:r w:rsidRPr="007D25B0">
        <w:rPr>
          <w:lang w:val="en-US"/>
        </w:rPr>
        <w:t> SchedSelIdx ] is constrained as follows:</w:t>
      </w:r>
    </w:p>
    <w:p w14:paraId="2F39143A" w14:textId="77777777" w:rsidR="008B3821" w:rsidRPr="007D25B0" w:rsidRDefault="008B3821" w:rsidP="008B3821">
      <w:pPr>
        <w:tabs>
          <w:tab w:val="clear" w:pos="794"/>
          <w:tab w:val="clear" w:pos="1191"/>
          <w:tab w:val="left" w:pos="1000"/>
        </w:tabs>
        <w:spacing w:before="86"/>
        <w:ind w:left="1000" w:hanging="400"/>
        <w:rPr>
          <w:lang w:val="en-US"/>
        </w:rPr>
      </w:pPr>
      <w:r w:rsidRPr="007D25B0">
        <w:rPr>
          <w:bCs/>
          <w:iCs/>
          <w:lang w:val="en-US"/>
        </w:rPr>
        <w:t>–</w:t>
      </w:r>
      <w:r w:rsidRPr="007D25B0">
        <w:rPr>
          <w:bCs/>
          <w:iCs/>
          <w:lang w:val="en-US"/>
        </w:rPr>
        <w:tab/>
      </w:r>
      <w:r w:rsidRPr="007D25B0">
        <w:rPr>
          <w:lang w:val="en-US"/>
        </w:rPr>
        <w:t>If cbr_</w:t>
      </w:r>
      <w:proofErr w:type="gramStart"/>
      <w:r w:rsidRPr="007D25B0">
        <w:rPr>
          <w:lang w:val="en-US"/>
        </w:rPr>
        <w:t>flag[</w:t>
      </w:r>
      <w:proofErr w:type="gramEnd"/>
      <w:r w:rsidRPr="007D25B0">
        <w:rPr>
          <w:lang w:val="en-US"/>
        </w:rPr>
        <w:t> SchedSelIdx ] is equal to 0, the following condition shall be true:</w:t>
      </w:r>
    </w:p>
    <w:p w14:paraId="3BC9D0C8" w14:textId="77777777" w:rsidR="008B3821" w:rsidRPr="007D25B0" w:rsidRDefault="008B3821" w:rsidP="008B3821">
      <w:pPr>
        <w:tabs>
          <w:tab w:val="clear" w:pos="1191"/>
          <w:tab w:val="clear" w:pos="1985"/>
          <w:tab w:val="center" w:pos="4849"/>
          <w:tab w:val="right" w:pos="9696"/>
        </w:tabs>
        <w:ind w:left="1224"/>
        <w:jc w:val="left"/>
        <w:rPr>
          <w:szCs w:val="18"/>
          <w:lang w:val="en-US"/>
        </w:rPr>
      </w:pPr>
      <w:r w:rsidRPr="007D25B0">
        <w:rPr>
          <w:lang w:val="en-US"/>
        </w:rPr>
        <w:lastRenderedPageBreak/>
        <w:t>InitCpbRemovalDelay[ SchedSelIdx ]</w:t>
      </w:r>
      <w:r w:rsidRPr="007D25B0">
        <w:rPr>
          <w:iCs/>
          <w:szCs w:val="18"/>
          <w:lang w:val="en-US"/>
        </w:rPr>
        <w:t xml:space="preserve">  &lt;= </w:t>
      </w:r>
      <w:r w:rsidRPr="007D25B0">
        <w:rPr>
          <w:szCs w:val="18"/>
          <w:lang w:val="en-US"/>
        </w:rPr>
        <w:t xml:space="preserve"> Ceil( </w:t>
      </w:r>
      <w:r w:rsidRPr="007D25B0">
        <w:rPr>
          <w:szCs w:val="22"/>
          <w:lang w:val="en-US"/>
        </w:rPr>
        <w:t>deltaTime90k[ </w:t>
      </w:r>
      <w:r w:rsidRPr="007D25B0">
        <w:rPr>
          <w:iCs/>
          <w:szCs w:val="22"/>
          <w:lang w:val="en-US"/>
        </w:rPr>
        <w:t>n ]</w:t>
      </w:r>
      <w:r w:rsidRPr="007D25B0">
        <w:rPr>
          <w:szCs w:val="22"/>
          <w:lang w:val="en-US"/>
        </w:rPr>
        <w:t xml:space="preserve"> )</w:t>
      </w:r>
      <w:r w:rsidRPr="007D25B0">
        <w:rPr>
          <w:szCs w:val="18"/>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37</w:t>
      </w:r>
      <w:r w:rsidR="0074750D" w:rsidRPr="007D25B0">
        <w:rPr>
          <w:lang w:val="en-US"/>
        </w:rPr>
        <w:fldChar w:fldCharType="end"/>
      </w:r>
      <w:r w:rsidRPr="007D25B0">
        <w:rPr>
          <w:rFonts w:eastAsia="Batang"/>
          <w:bCs/>
          <w:lang w:val="en-US" w:eastAsia="ko-KR"/>
        </w:rPr>
        <w:t>)</w:t>
      </w:r>
    </w:p>
    <w:p w14:paraId="485B6F15" w14:textId="77777777" w:rsidR="008B3821" w:rsidRPr="007D25B0" w:rsidRDefault="008B3821" w:rsidP="008B3821">
      <w:pPr>
        <w:tabs>
          <w:tab w:val="clear" w:pos="794"/>
          <w:tab w:val="clear" w:pos="1191"/>
          <w:tab w:val="left" w:pos="1000"/>
        </w:tabs>
        <w:spacing w:before="86"/>
        <w:ind w:left="1000" w:hanging="400"/>
        <w:rPr>
          <w:lang w:val="en-US"/>
        </w:rPr>
      </w:pPr>
      <w:r w:rsidRPr="007D25B0">
        <w:rPr>
          <w:bCs/>
          <w:iCs/>
          <w:lang w:val="en-US"/>
        </w:rPr>
        <w:t>–</w:t>
      </w:r>
      <w:r w:rsidRPr="007D25B0">
        <w:rPr>
          <w:bCs/>
          <w:iCs/>
          <w:lang w:val="en-US"/>
        </w:rPr>
        <w:tab/>
      </w:r>
      <w:r w:rsidRPr="007D25B0">
        <w:rPr>
          <w:lang w:val="en-US"/>
        </w:rPr>
        <w:t>Otherwise (cbr_</w:t>
      </w:r>
      <w:proofErr w:type="gramStart"/>
      <w:r w:rsidRPr="007D25B0">
        <w:rPr>
          <w:lang w:val="en-US"/>
        </w:rPr>
        <w:t>flag[</w:t>
      </w:r>
      <w:proofErr w:type="gramEnd"/>
      <w:r w:rsidRPr="007D25B0">
        <w:rPr>
          <w:lang w:val="en-US"/>
        </w:rPr>
        <w:t> SchedSelIdx ] is equal to 1), the following condition shall be true:</w:t>
      </w:r>
    </w:p>
    <w:p w14:paraId="76C15E14" w14:textId="77777777" w:rsidR="008B3821" w:rsidRPr="007D25B0" w:rsidRDefault="008B3821" w:rsidP="008B3821">
      <w:pPr>
        <w:tabs>
          <w:tab w:val="clear" w:pos="1191"/>
          <w:tab w:val="clear" w:pos="1985"/>
          <w:tab w:val="center" w:pos="4849"/>
          <w:tab w:val="right" w:pos="9696"/>
        </w:tabs>
        <w:ind w:left="1224"/>
        <w:jc w:val="left"/>
        <w:rPr>
          <w:lang w:val="en-US"/>
        </w:rPr>
      </w:pPr>
      <w:r w:rsidRPr="007D25B0">
        <w:rPr>
          <w:iCs/>
          <w:lang w:val="en-US"/>
        </w:rPr>
        <w:t>Floor( </w:t>
      </w:r>
      <w:r w:rsidRPr="007D25B0">
        <w:rPr>
          <w:szCs w:val="22"/>
          <w:lang w:val="en-US"/>
        </w:rPr>
        <w:t>deltaTime90k[ </w:t>
      </w:r>
      <w:r w:rsidRPr="007D25B0">
        <w:rPr>
          <w:iCs/>
          <w:szCs w:val="22"/>
          <w:lang w:val="en-US"/>
        </w:rPr>
        <w:t>n ]</w:t>
      </w:r>
      <w:r w:rsidRPr="007D25B0">
        <w:rPr>
          <w:lang w:val="en-US"/>
        </w:rPr>
        <w:t xml:space="preserve"> ) &lt;= </w:t>
      </w:r>
      <w:r w:rsidRPr="007D25B0">
        <w:rPr>
          <w:lang w:val="en-US"/>
        </w:rPr>
        <w:tab/>
        <w:t>InitCpbRemovalDelay[ SchedSelIdx ]</w:t>
      </w:r>
      <w:r w:rsidRPr="007D25B0">
        <w:rPr>
          <w:iCs/>
          <w:lang w:val="en-US"/>
        </w:rPr>
        <w:t xml:space="preserve"> &lt;= Ceil( </w:t>
      </w:r>
      <w:r w:rsidRPr="007D25B0">
        <w:rPr>
          <w:szCs w:val="22"/>
          <w:lang w:val="en-US"/>
        </w:rPr>
        <w:t>deltaTime90k[ </w:t>
      </w:r>
      <w:r w:rsidRPr="007D25B0">
        <w:rPr>
          <w:iCs/>
          <w:szCs w:val="22"/>
          <w:lang w:val="en-US"/>
        </w:rPr>
        <w:t>n ]</w:t>
      </w:r>
      <w:r w:rsidRPr="007D25B0">
        <w:rPr>
          <w:lang w:val="en-US"/>
        </w:rPr>
        <w:t xml:space="preserve"> )</w:t>
      </w:r>
      <w:r w:rsidRPr="007D25B0">
        <w:rPr>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38</w:t>
      </w:r>
      <w:r w:rsidR="0074750D" w:rsidRPr="007D25B0">
        <w:rPr>
          <w:lang w:val="en-US"/>
        </w:rPr>
        <w:fldChar w:fldCharType="end"/>
      </w:r>
      <w:r w:rsidRPr="007D25B0">
        <w:rPr>
          <w:rFonts w:eastAsia="Batang"/>
          <w:bCs/>
          <w:lang w:val="en-US" w:eastAsia="ko-KR"/>
        </w:rPr>
        <w:t>)</w:t>
      </w:r>
    </w:p>
    <w:p w14:paraId="73432338" w14:textId="77777777" w:rsidR="008B3821" w:rsidRPr="007D25B0" w:rsidRDefault="008B3821" w:rsidP="008B3821">
      <w:pPr>
        <w:numPr>
          <w:ilvl w:val="12"/>
          <w:numId w:val="0"/>
        </w:numPr>
        <w:tabs>
          <w:tab w:val="clear" w:pos="794"/>
          <w:tab w:val="clear" w:pos="1191"/>
          <w:tab w:val="clear" w:pos="1588"/>
          <w:tab w:val="clear" w:pos="1985"/>
        </w:tabs>
        <w:spacing w:before="120"/>
        <w:ind w:left="1195"/>
        <w:rPr>
          <w:sz w:val="18"/>
          <w:szCs w:val="18"/>
          <w:lang w:val="en-US"/>
        </w:rPr>
      </w:pPr>
      <w:r w:rsidRPr="007D25B0">
        <w:rPr>
          <w:sz w:val="18"/>
          <w:szCs w:val="18"/>
          <w:lang w:val="en-US"/>
        </w:rPr>
        <w:t>NOTE 1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14:paraId="71AB0238" w14:textId="77777777"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 CPB overflow is specified as the condition in which the total number of bits in the CPB is greater than the CPB size. The CPB shall never overflow.</w:t>
      </w:r>
    </w:p>
    <w:p w14:paraId="48810751" w14:textId="77777777"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 CPB underflow is specified as the condition in which the nominal CPB removal time of decoding unit m DuNominalRemovalTime( m ) is less than the final CPB arrival time of decoding unit m DuFinalArrivalTime( m ) for at least one value of m. When low_delay_hrd_</w:t>
      </w:r>
      <w:proofErr w:type="gramStart"/>
      <w:r w:rsidRPr="007D25B0">
        <w:rPr>
          <w:bCs/>
          <w:iCs/>
          <w:lang w:val="en-US"/>
        </w:rPr>
        <w:t>flag</w:t>
      </w:r>
      <w:r w:rsidRPr="007D25B0">
        <w:rPr>
          <w:lang w:val="en-US"/>
        </w:rPr>
        <w:t>[</w:t>
      </w:r>
      <w:proofErr w:type="gramEnd"/>
      <w:r w:rsidRPr="007D25B0">
        <w:rPr>
          <w:lang w:val="en-US"/>
        </w:rPr>
        <w:t> HighestTid ]</w:t>
      </w:r>
      <w:r w:rsidRPr="007D25B0">
        <w:rPr>
          <w:bCs/>
          <w:iCs/>
          <w:lang w:val="en-US"/>
        </w:rPr>
        <w:t xml:space="preserve"> is equal to 0, the CPB shall never underflow.</w:t>
      </w:r>
    </w:p>
    <w:p w14:paraId="19029AB3" w14:textId="77777777" w:rsidR="008B3821" w:rsidRPr="007D25B0" w:rsidRDefault="008B3821" w:rsidP="002026D5">
      <w:pPr>
        <w:numPr>
          <w:ilvl w:val="0"/>
          <w:numId w:val="19"/>
        </w:numPr>
        <w:tabs>
          <w:tab w:val="clear" w:pos="794"/>
          <w:tab w:val="left" w:pos="600"/>
          <w:tab w:val="num" w:pos="2300"/>
        </w:tabs>
        <w:ind w:left="600" w:hanging="300"/>
        <w:rPr>
          <w:lang w:val="en-US"/>
        </w:rPr>
      </w:pPr>
      <w:r w:rsidRPr="007D25B0">
        <w:rPr>
          <w:lang w:val="en-US"/>
        </w:rPr>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14:paraId="13F58A90" w14:textId="77777777"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The nominal removal times of access units from the CPB (starting from the second access unit in decoding order) shall satisfy the constraints on AuNominalRemovalTime</w:t>
      </w:r>
      <w:proofErr w:type="gramStart"/>
      <w:r w:rsidRPr="007D25B0">
        <w:rPr>
          <w:bCs/>
          <w:iCs/>
          <w:lang w:val="en-US"/>
        </w:rPr>
        <w:t>[ n</w:t>
      </w:r>
      <w:proofErr w:type="gramEnd"/>
      <w:r w:rsidRPr="007D25B0">
        <w:rPr>
          <w:bCs/>
          <w:iCs/>
          <w:lang w:val="en-US"/>
        </w:rPr>
        <w:t> ] and AuCpbRemovalTime[ n ] expressed in subclauses A.4.1 through A.4.2.</w:t>
      </w:r>
    </w:p>
    <w:p w14:paraId="4DD17F5E" w14:textId="77777777"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lang w:val="en-US"/>
        </w:rPr>
        <w:t xml:space="preserve">For each current picture, </w:t>
      </w:r>
      <w:r w:rsidRPr="007D25B0">
        <w:rPr>
          <w:bCs/>
          <w:iCs/>
          <w:lang w:val="en-US"/>
        </w:rPr>
        <w:t>after invocation of the process for removal of pictures from the DPB as specified in subclause C.3.2</w:t>
      </w:r>
      <w:r w:rsidRPr="007D25B0">
        <w:rPr>
          <w:lang w:val="en-US"/>
        </w:rPr>
        <w:t>,</w:t>
      </w:r>
      <w:r w:rsidRPr="007D25B0">
        <w:rPr>
          <w:bCs/>
          <w:iCs/>
          <w:lang w:val="en-US"/>
        </w:rPr>
        <w:t xml:space="preserve"> the number of decoded pictures in the DPB, including all pictures n that are marked as "used for reference", or</w:t>
      </w:r>
      <w:r w:rsidRPr="007D25B0">
        <w:rPr>
          <w:lang w:val="en-US"/>
        </w:rPr>
        <w:t xml:space="preserve"> that have PicOutputFlag equal to 1 and Au</w:t>
      </w:r>
      <w:r w:rsidRPr="007D25B0">
        <w:rPr>
          <w:iCs/>
          <w:lang w:val="en-US"/>
        </w:rPr>
        <w:t>CpbRemovalTime</w:t>
      </w:r>
      <w:proofErr w:type="gramStart"/>
      <w:r w:rsidRPr="007D25B0">
        <w:rPr>
          <w:iCs/>
          <w:lang w:val="en-US"/>
        </w:rPr>
        <w:t>[</w:t>
      </w:r>
      <w:r w:rsidRPr="007D25B0">
        <w:rPr>
          <w:lang w:val="en-US"/>
        </w:rPr>
        <w:t> </w:t>
      </w:r>
      <w:r w:rsidRPr="007D25B0">
        <w:rPr>
          <w:iCs/>
          <w:lang w:val="en-US"/>
        </w:rPr>
        <w:t>n</w:t>
      </w:r>
      <w:proofErr w:type="gramEnd"/>
      <w:r w:rsidRPr="007D25B0">
        <w:rPr>
          <w:iCs/>
          <w:lang w:val="en-US"/>
        </w:rPr>
        <w:t> ] less than AuCpbRemovalTime[</w:t>
      </w:r>
      <w:r w:rsidRPr="007D25B0">
        <w:rPr>
          <w:lang w:val="en-US"/>
        </w:rPr>
        <w:t> </w:t>
      </w:r>
      <w:r w:rsidRPr="007D25B0">
        <w:rPr>
          <w:iCs/>
          <w:lang w:val="en-US"/>
        </w:rPr>
        <w:t>currPic ]</w:t>
      </w:r>
      <w:r w:rsidRPr="007D25B0">
        <w:rPr>
          <w:lang w:val="en-US"/>
        </w:rPr>
        <w:t>, where currPic is the current picture</w:t>
      </w:r>
      <w:r w:rsidRPr="007D25B0">
        <w:rPr>
          <w:bCs/>
          <w:iCs/>
          <w:lang w:val="en-US"/>
        </w:rPr>
        <w:t>, shall be less than or equal to sps_max_dec_pic_buffering</w:t>
      </w:r>
      <w:r w:rsidRPr="007D25B0">
        <w:rPr>
          <w:lang w:val="en-US"/>
        </w:rPr>
        <w:t>_minus1</w:t>
      </w:r>
      <w:r w:rsidRPr="007D25B0">
        <w:rPr>
          <w:bCs/>
          <w:iCs/>
          <w:lang w:val="en-US"/>
        </w:rPr>
        <w:t>[ HighestTid ].</w:t>
      </w:r>
    </w:p>
    <w:p w14:paraId="791016CE" w14:textId="77777777"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C.3.</w:t>
      </w:r>
    </w:p>
    <w:p w14:paraId="7947DEFC" w14:textId="77777777"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lang w:val="en-US"/>
        </w:rPr>
        <w:t>For each current picture, the value of maxPicOrderCnt − minPicOrderCnt shall be less than MaxPicOrderCntLsb / 2.</w:t>
      </w:r>
    </w:p>
    <w:p w14:paraId="55425704" w14:textId="77777777"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 xml:space="preserve">The value of </w:t>
      </w:r>
      <w:r w:rsidRPr="007D25B0">
        <w:rPr>
          <w:lang w:val="en-US"/>
        </w:rPr>
        <w:t>DpbOutputInterval</w:t>
      </w:r>
      <w:proofErr w:type="gramStart"/>
      <w:r w:rsidRPr="007D25B0">
        <w:rPr>
          <w:lang w:val="en-US"/>
        </w:rPr>
        <w:t>[</w:t>
      </w:r>
      <w:r w:rsidRPr="007D25B0">
        <w:rPr>
          <w:bCs/>
          <w:iCs/>
          <w:lang w:val="en-US"/>
        </w:rPr>
        <w:t> n</w:t>
      </w:r>
      <w:proofErr w:type="gramEnd"/>
      <w:r w:rsidRPr="007D25B0">
        <w:rPr>
          <w:bCs/>
          <w:iCs/>
          <w:lang w:val="en-US"/>
        </w:rPr>
        <w:t> ] as given by Equation </w:t>
      </w:r>
      <w:r w:rsidRPr="007D25B0">
        <w:rPr>
          <w:szCs w:val="22"/>
          <w:lang w:val="en-US"/>
        </w:rPr>
        <w:t>C</w:t>
      </w:r>
      <w:r w:rsidRPr="007D25B0">
        <w:rPr>
          <w:szCs w:val="22"/>
          <w:lang w:val="en-US"/>
        </w:rPr>
        <w:noBreakHyphen/>
        <w:t>17</w:t>
      </w:r>
      <w:r w:rsidRPr="007D25B0">
        <w:rPr>
          <w:bCs/>
          <w:iCs/>
          <w:lang w:val="en-U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7D25B0">
        <w:rPr>
          <w:lang w:val="en-US"/>
        </w:rPr>
        <w:t xml:space="preserve"> using the decoding process specified in clauses 2 through 10</w:t>
      </w:r>
      <w:r w:rsidRPr="007D25B0">
        <w:rPr>
          <w:bCs/>
          <w:iCs/>
          <w:lang w:val="en-US"/>
        </w:rPr>
        <w:t>.</w:t>
      </w:r>
    </w:p>
    <w:p w14:paraId="6D111CD3" w14:textId="77777777"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 xml:space="preserve">For each current picture, when </w:t>
      </w:r>
      <w:r w:rsidRPr="007D25B0">
        <w:rPr>
          <w:lang w:val="en-US"/>
        </w:rPr>
        <w:t>sub_pic_cpb_params_in_pic_timing_sei_flag</w:t>
      </w:r>
      <w:r w:rsidRPr="007D25B0">
        <w:rPr>
          <w:bCs/>
          <w:iCs/>
          <w:lang w:val="en-US"/>
        </w:rPr>
        <w:t xml:space="preserve"> is equal to 1, let tmpCpbRemovalDelaySum be derived as follows:</w:t>
      </w:r>
    </w:p>
    <w:p w14:paraId="448BCBD4" w14:textId="77777777" w:rsidR="008B3821" w:rsidRPr="007D25B0" w:rsidRDefault="008B3821" w:rsidP="008B3821">
      <w:pPr>
        <w:tabs>
          <w:tab w:val="clear" w:pos="1191"/>
          <w:tab w:val="clear" w:pos="1985"/>
          <w:tab w:val="center" w:pos="4849"/>
          <w:tab w:val="right" w:pos="9696"/>
        </w:tabs>
        <w:ind w:left="1224"/>
        <w:jc w:val="left"/>
        <w:rPr>
          <w:bCs/>
          <w:iCs/>
          <w:lang w:val="en-US"/>
        </w:rPr>
      </w:pPr>
      <w:proofErr w:type="gramStart"/>
      <w:r w:rsidRPr="007D25B0">
        <w:rPr>
          <w:bCs/>
          <w:iCs/>
          <w:lang w:val="en-US"/>
        </w:rPr>
        <w:t>tmpCpbRemovalDelaySum</w:t>
      </w:r>
      <w:proofErr w:type="gramEnd"/>
      <w:r w:rsidRPr="007D25B0">
        <w:rPr>
          <w:bCs/>
          <w:iCs/>
          <w:lang w:val="en-US"/>
        </w:rPr>
        <w:t xml:space="preserve"> = 0</w:t>
      </w:r>
      <w:r w:rsidRPr="007D25B0">
        <w:rPr>
          <w:bCs/>
          <w:iCs/>
          <w:lang w:val="en-US"/>
        </w:rPr>
        <w:br/>
        <w:t>for( i = 0; i &lt; num_decoding_units_minus1; i++ )</w:t>
      </w:r>
      <w:r w:rsidRPr="007D25B0">
        <w:rPr>
          <w:bCs/>
          <w:iCs/>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39</w:t>
      </w:r>
      <w:r w:rsidR="0074750D" w:rsidRPr="007D25B0">
        <w:rPr>
          <w:lang w:val="en-US"/>
        </w:rPr>
        <w:fldChar w:fldCharType="end"/>
      </w:r>
      <w:r w:rsidRPr="007D25B0">
        <w:rPr>
          <w:rFonts w:eastAsia="Batang"/>
          <w:bCs/>
          <w:lang w:val="en-US" w:eastAsia="ko-KR"/>
        </w:rPr>
        <w:t>)</w:t>
      </w:r>
      <w:r w:rsidRPr="007D25B0">
        <w:rPr>
          <w:bCs/>
          <w:iCs/>
          <w:lang w:val="en-US"/>
        </w:rPr>
        <w:br/>
      </w:r>
      <w:r w:rsidRPr="007D25B0">
        <w:rPr>
          <w:bCs/>
          <w:iCs/>
          <w:lang w:val="en-US"/>
        </w:rPr>
        <w:tab/>
        <w:t>tmpCpbRemovalDelaySum  +=  du_cpb_removal_delay_increment_minus1[ i ] + 1</w:t>
      </w:r>
    </w:p>
    <w:p w14:paraId="4217638D" w14:textId="77777777" w:rsidR="008B3821" w:rsidRPr="007D25B0" w:rsidRDefault="008B3821" w:rsidP="008B3821">
      <w:pPr>
        <w:tabs>
          <w:tab w:val="clear" w:pos="1191"/>
          <w:tab w:val="clear" w:pos="1985"/>
          <w:tab w:val="center" w:pos="4849"/>
          <w:tab w:val="right" w:pos="9696"/>
        </w:tabs>
        <w:ind w:left="630"/>
        <w:jc w:val="left"/>
        <w:rPr>
          <w:bCs/>
          <w:iCs/>
          <w:lang w:val="en-US"/>
        </w:rPr>
      </w:pPr>
      <w:r w:rsidRPr="007D25B0">
        <w:rPr>
          <w:bCs/>
          <w:iCs/>
          <w:lang w:val="en-US"/>
        </w:rPr>
        <w:t>The value of ClockSubTick * tmpCpbRemovalDelaySum shall be equal to the difference between the nominal CPB removal time of the current access unit and the nominal CPB removal time of the first decoding unit in the current access unit in decoding order.</w:t>
      </w:r>
    </w:p>
    <w:p w14:paraId="1652E268"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530" w:name="_Toc366771994"/>
      <w:r w:rsidRPr="007D25B0">
        <w:rPr>
          <w:lang w:val="en-US"/>
        </w:rPr>
        <w:t>Decoder conformance</w:t>
      </w:r>
      <w:bookmarkEnd w:id="1530"/>
    </w:p>
    <w:p w14:paraId="04C45C84"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31" w:name="_Toc366771995"/>
      <w:r w:rsidRPr="007D25B0">
        <w:rPr>
          <w:lang w:val="en-US"/>
        </w:rPr>
        <w:t>General</w:t>
      </w:r>
      <w:bookmarkEnd w:id="1531"/>
    </w:p>
    <w:p w14:paraId="7C1DF849" w14:textId="77777777" w:rsidR="008B3821" w:rsidRPr="007D25B0" w:rsidRDefault="008B3821" w:rsidP="008B3821">
      <w:pPr>
        <w:pStyle w:val="3N"/>
        <w:rPr>
          <w:lang w:val="en-US"/>
        </w:rPr>
      </w:pPr>
      <w:r w:rsidRPr="007D25B0">
        <w:rPr>
          <w:lang w:val="en-US"/>
        </w:rPr>
        <w:t>The specifications in subclause C.5.1 apply.</w:t>
      </w:r>
    </w:p>
    <w:p w14:paraId="24CAFB89"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32" w:name="_Toc366771996"/>
      <w:r w:rsidRPr="007D25B0">
        <w:rPr>
          <w:lang w:val="en-US"/>
        </w:rPr>
        <w:t>Operation of the output order DPB</w:t>
      </w:r>
      <w:bookmarkEnd w:id="1532"/>
    </w:p>
    <w:p w14:paraId="1A2089B8"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w:t>
      </w:r>
    </w:p>
    <w:p w14:paraId="6D500E3D" w14:textId="77777777" w:rsidR="008B3821" w:rsidRPr="007D25B0" w:rsidRDefault="008B3821" w:rsidP="008B3821">
      <w:pPr>
        <w:rPr>
          <w:lang w:val="en-US"/>
        </w:rPr>
      </w:pPr>
      <w:r w:rsidRPr="007D25B0">
        <w:rPr>
          <w:lang w:val="en-US"/>
        </w:rPr>
        <w:t xml:space="preserve">The decoded picture buffer contains picture storage buffers. The number of picture storage buffers for nuh_layer_id equal to 0 is derived from the active SPS. The number of picture storage buffers for each non-zero nuh_layer_id value is derived from the active layer SPS for that non-zero nuh_layer_id value. Each of the picture storage buffers contains a </w:t>
      </w:r>
      <w:r w:rsidRPr="007D25B0">
        <w:rPr>
          <w:lang w:val="en-US"/>
        </w:rPr>
        <w:lastRenderedPageBreak/>
        <w:t xml:space="preserve">decoded picture that is marked as "used for reference" or is held for future output. The process for output and removal of pictures from the DPB as specified in subclause </w:t>
      </w:r>
      <w:r w:rsidR="0074750D" w:rsidRPr="007D25B0">
        <w:rPr>
          <w:lang w:val="en-US"/>
        </w:rPr>
        <w:fldChar w:fldCharType="begin"/>
      </w:r>
      <w:r w:rsidRPr="007D25B0">
        <w:rPr>
          <w:lang w:val="en-US"/>
        </w:rPr>
        <w:instrText xml:space="preserve"> REF _Ref348384607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F.13.5.2.2</w:t>
      </w:r>
      <w:r w:rsidR="0074750D" w:rsidRPr="007D25B0">
        <w:rPr>
          <w:lang w:val="en-US"/>
        </w:rPr>
        <w:fldChar w:fldCharType="end"/>
      </w:r>
      <w:r w:rsidRPr="007D25B0">
        <w:rPr>
          <w:lang w:val="en-US"/>
        </w:rPr>
        <w:t xml:space="preserve"> is invoked, followed by the invocation of the process for picture decoding, marking, additional bumping, and storage as specified in subclause </w:t>
      </w:r>
      <w:r w:rsidR="0074750D" w:rsidRPr="007D25B0">
        <w:rPr>
          <w:lang w:val="en-US"/>
        </w:rPr>
        <w:fldChar w:fldCharType="begin"/>
      </w:r>
      <w:r w:rsidRPr="007D25B0">
        <w:rPr>
          <w:lang w:val="en-US"/>
        </w:rPr>
        <w:instrText xml:space="preserve"> REF _Ref348384681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F.13.5.2.3</w:t>
      </w:r>
      <w:r w:rsidR="0074750D" w:rsidRPr="007D25B0">
        <w:rPr>
          <w:lang w:val="en-US"/>
        </w:rPr>
        <w:fldChar w:fldCharType="end"/>
      </w:r>
      <w:r w:rsidRPr="007D25B0">
        <w:rPr>
          <w:lang w:val="en-US"/>
        </w:rPr>
        <w:t xml:space="preserve">. The "bumping" process is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and is invoked as specified in subclauses </w:t>
      </w:r>
      <w:r w:rsidR="0074750D" w:rsidRPr="007D25B0">
        <w:rPr>
          <w:lang w:val="en-US"/>
        </w:rPr>
        <w:fldChar w:fldCharType="begin"/>
      </w:r>
      <w:r w:rsidRPr="007D25B0">
        <w:rPr>
          <w:lang w:val="en-US"/>
        </w:rPr>
        <w:instrText xml:space="preserve"> REF _Ref348384607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F.13.5.2.2</w:t>
      </w:r>
      <w:r w:rsidR="0074750D" w:rsidRPr="007D25B0">
        <w:rPr>
          <w:lang w:val="en-US"/>
        </w:rPr>
        <w:fldChar w:fldCharType="end"/>
      </w:r>
      <w:r w:rsidRPr="007D25B0">
        <w:rPr>
          <w:lang w:val="en-US"/>
        </w:rPr>
        <w:t xml:space="preserve"> and </w:t>
      </w:r>
      <w:r w:rsidR="0074750D" w:rsidRPr="007D25B0">
        <w:rPr>
          <w:lang w:val="en-US"/>
        </w:rPr>
        <w:fldChar w:fldCharType="begin"/>
      </w:r>
      <w:r w:rsidRPr="007D25B0">
        <w:rPr>
          <w:lang w:val="en-US"/>
        </w:rPr>
        <w:instrText xml:space="preserve"> REF _Ref348384681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F.13.5.2.3</w:t>
      </w:r>
      <w:r w:rsidR="0074750D" w:rsidRPr="007D25B0">
        <w:rPr>
          <w:lang w:val="en-US"/>
        </w:rPr>
        <w:fldChar w:fldCharType="end"/>
      </w:r>
      <w:r w:rsidRPr="007D25B0">
        <w:rPr>
          <w:lang w:val="en-US"/>
        </w:rPr>
        <w:t>.</w:t>
      </w:r>
    </w:p>
    <w:p w14:paraId="333F356B" w14:textId="77777777" w:rsidR="008B3821" w:rsidRPr="007D25B0" w:rsidRDefault="008B3821" w:rsidP="008B3821">
      <w:pPr>
        <w:rPr>
          <w:lang w:val="en-US"/>
        </w:rPr>
      </w:pPr>
      <w:r w:rsidRPr="007D25B0">
        <w:rPr>
          <w:lang w:val="en-US"/>
        </w:rPr>
        <w:t>Let picture n be the coded picture or decoded picture of the access unit n for a particular value of nuh_layer_id, wherein n is a non-negative integer number.</w:t>
      </w:r>
    </w:p>
    <w:p w14:paraId="1AF11C12"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Output and removal of pictures from the DPB</w:t>
      </w:r>
    </w:p>
    <w:p w14:paraId="2ECE9BFB" w14:textId="77777777" w:rsidR="008B3821" w:rsidRPr="007D25B0" w:rsidRDefault="008B3821" w:rsidP="008B3821">
      <w:pPr>
        <w:rPr>
          <w:lang w:val="en-US"/>
        </w:rPr>
      </w:pPr>
      <w:r w:rsidRPr="007D25B0">
        <w:rPr>
          <w:lang w:val="en-US"/>
        </w:rPr>
        <w:t>The output and removal of pictures from the DPB before the decoding of the current picture (but after parsing the slice header of the first slice of the current picture) happens instantaneously when the first decoding unit of the current picture is removed from the CPB and proceeds as follows:</w:t>
      </w:r>
    </w:p>
    <w:p w14:paraId="4742C3ED" w14:textId="77777777" w:rsidR="008B3821" w:rsidRPr="007D25B0" w:rsidRDefault="008B3821" w:rsidP="008B3821">
      <w:pPr>
        <w:tabs>
          <w:tab w:val="clear" w:pos="794"/>
          <w:tab w:val="left" w:pos="400"/>
        </w:tabs>
        <w:ind w:left="400" w:hanging="400"/>
        <w:rPr>
          <w:lang w:val="en-US"/>
        </w:rPr>
      </w:pPr>
      <w:r w:rsidRPr="007D25B0">
        <w:rPr>
          <w:lang w:val="en-US"/>
        </w:rPr>
        <w:t>The decoding process for RPS as specified in subclause </w:t>
      </w:r>
      <w:r w:rsidR="0074750D" w:rsidRPr="007D25B0">
        <w:rPr>
          <w:lang w:val="en-US"/>
        </w:rPr>
        <w:fldChar w:fldCharType="begin"/>
      </w:r>
      <w:r w:rsidRPr="007D25B0">
        <w:rPr>
          <w:lang w:val="en-US"/>
        </w:rPr>
        <w:instrText xml:space="preserve"> REF _Ref363319770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F.8.3.2</w:t>
      </w:r>
      <w:r w:rsidR="0074750D" w:rsidRPr="007D25B0">
        <w:rPr>
          <w:lang w:val="en-US"/>
        </w:rPr>
        <w:fldChar w:fldCharType="end"/>
      </w:r>
      <w:r w:rsidRPr="007D25B0">
        <w:rPr>
          <w:lang w:val="en-US"/>
        </w:rPr>
        <w:t xml:space="preserve"> is invoked.</w:t>
      </w:r>
    </w:p>
    <w:p w14:paraId="67632978"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If the current picture is an IRAP picture with NoRaslOutputFlag equal to 1 and with nuh_layer_id equal to 0 that is not picture 0, the following ordered steps are applied:</w:t>
      </w:r>
    </w:p>
    <w:p w14:paraId="623AE0A5" w14:textId="77777777" w:rsidR="008B3821" w:rsidRPr="007D25B0" w:rsidRDefault="008B3821" w:rsidP="008B3821">
      <w:pPr>
        <w:ind w:left="806" w:hanging="403"/>
        <w:rPr>
          <w:lang w:val="en-US"/>
        </w:rPr>
      </w:pPr>
      <w:r w:rsidRPr="007D25B0">
        <w:rPr>
          <w:lang w:val="en-US"/>
        </w:rPr>
        <w:t>1.</w:t>
      </w:r>
      <w:r w:rsidRPr="007D25B0">
        <w:rPr>
          <w:lang w:val="en-US"/>
        </w:rPr>
        <w:tab/>
        <w:t>The variable NoOutputOfPriorPicsFlag is derived for the decoder under test as follows:</w:t>
      </w:r>
    </w:p>
    <w:p w14:paraId="07C9040B" w14:textId="77777777"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If the current picture is a CRA picture, NoOutputOfPriorPicsFlag is set equal to 1 (regardless of the value of no_output_of_prior_pics_flag).</w:t>
      </w:r>
    </w:p>
    <w:p w14:paraId="45ACD544" w14:textId="77777777"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if the value of pic_width_in_luma_samples, pic_height_in_luma_samples, or sps_max_dec_pic_buffering_minus1[ HighestTid ] derived from the active SPS is different from the value of pic_width_in_luma_samples, pic_height_in_luma_samples, or sps_max_dec_pic_buffering_minus1[ HighestTid ], respectively, derived from the SPS active for the preceding picture, NoOutputOfPriorPicsFlag may (but should not) be set to 1 by the decoder under test, regardless of the value of no_output_of_prior_pics_flag.</w:t>
      </w:r>
    </w:p>
    <w:p w14:paraId="127E5F2F" w14:textId="77777777" w:rsidR="008B3821" w:rsidRPr="007D25B0" w:rsidRDefault="008B3821" w:rsidP="008B3821">
      <w:pPr>
        <w:pStyle w:val="Note1"/>
        <w:ind w:left="1612"/>
        <w:rPr>
          <w:lang w:val="en-US"/>
        </w:rPr>
      </w:pPr>
      <w:r w:rsidRPr="007D25B0">
        <w:rPr>
          <w:lang w:val="en-US"/>
        </w:rPr>
        <w:t>NOTE – Although setting NoOutputOfPriorPicsFlag equal to no_output_of_prior_pics_flag is preferred under these conditions, the decoder under test is allowed to set NoOutputOfPriorPicsFlag to 1 in this case.</w:t>
      </w:r>
    </w:p>
    <w:p w14:paraId="15163A82" w14:textId="77777777"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NoOutputOfPriorPicsFlag is set equal to no_output_of_prior_pics_flag.</w:t>
      </w:r>
    </w:p>
    <w:p w14:paraId="10CF5C0E" w14:textId="77777777" w:rsidR="008B3821" w:rsidRPr="007D25B0" w:rsidRDefault="008B3821" w:rsidP="008B3821">
      <w:pPr>
        <w:ind w:left="806" w:hanging="403"/>
        <w:rPr>
          <w:lang w:val="en-US"/>
        </w:rPr>
      </w:pPr>
      <w:r w:rsidRPr="007D25B0">
        <w:rPr>
          <w:lang w:val="en-US"/>
        </w:rPr>
        <w:t>2.</w:t>
      </w:r>
      <w:r w:rsidRPr="007D25B0">
        <w:rPr>
          <w:lang w:val="en-US"/>
        </w:rPr>
        <w:tab/>
        <w:t>The value of NoOutputOfPriorPicsFlag derived for the decoder under test is applied for the HRD as follows:</w:t>
      </w:r>
    </w:p>
    <w:p w14:paraId="7E0B3BDB" w14:textId="77777777"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If NoOutputOfPriorPicsFlag is equal to 1, all picture storage buffers in the DPB are emptied without output of the pictures they contain, and the DPB fullness is set equal to 0.</w:t>
      </w:r>
    </w:p>
    <w:p w14:paraId="1004384C" w14:textId="77777777"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(NoOutputOfPriorPicsFlag is equal to 0), all picture storage buffers  containing a picture that is marked as "not needed for output" and "unused for reference" are emptied (without output), and all non-empty picture storage buffers in the DPB are emptied by repeatedly invoking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and the DPB fullness is set equal to 0.</w:t>
      </w:r>
    </w:p>
    <w:p w14:paraId="0CF07921"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Otherwise (the current picture is not an IRAP picture with NoRaslOutputFlag equal to 1 or with nuh_layer_id not equal to 0), all picture storage buffers containing a picture which are marked as "not needed for output" and "unused for reference" are emptied (without output). For each picture storage buffer that is emptied, the DPB fullness is decremented by one. The variable currLayerId is set equal to nuh_layer_id of the current decoded picture and when one or more of the following conditions are true,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is invoked repeatedly while further decrementing the DPB fullness by one for each additional picture storage buffer that is emptied, until none of the following conditions are true:</w:t>
      </w:r>
    </w:p>
    <w:p w14:paraId="00639F57" w14:textId="77777777"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The number of pictures with nuh_layer_id equal to currLayerId in the DPB that are marked as "needed for output" is greater than sps_max_num_reorder_pics[ HighestTid ] from the active SPS (when currLayerId is equal to 0) or from the active layer SPS for the value of currLayerId (when currLayerId is not equal to 0).</w:t>
      </w:r>
    </w:p>
    <w:p w14:paraId="08E47080" w14:textId="77777777"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sps_max_latency_increase_plus1[ HighestTid ] of the active SPS (when currLayerId is equal to 0) or the active layer SPS for the value of currLayerId is not equal to 0 and there is at least one picture with nuh_layer_id equal to currLayerId in the DPB that is marked as "needed for output" for which the associated variable PicLatencyCount[ currLayerId ] is greater than or equal to SpsMaxLatencyPictures[ HighestTid ] derived from the active SPS (when currLayerId is equal to 0) or from the active layer SPS for the value of currLayerId.</w:t>
      </w:r>
    </w:p>
    <w:p w14:paraId="3EBC9234" w14:textId="77777777"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The number of pictures with nuh_layer_id equal to currLayerId in the DPB is greater than or equal to sps_max_dec_pic_buffering_</w:t>
      </w:r>
      <w:proofErr w:type="gramStart"/>
      <w:r w:rsidRPr="007D25B0">
        <w:rPr>
          <w:lang w:val="en-US"/>
        </w:rPr>
        <w:t>minus1[</w:t>
      </w:r>
      <w:proofErr w:type="gramEnd"/>
      <w:r w:rsidRPr="007D25B0">
        <w:rPr>
          <w:lang w:val="en-US"/>
        </w:rPr>
        <w:t> HighestTid ] + 1 from the active SPS (when currLayerId is equal to 0) or from the active layer SPS for the value of currLayerId.</w:t>
      </w:r>
    </w:p>
    <w:p w14:paraId="6341A37B"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Picture decoding, marking, additional bumping, and storage</w:t>
      </w:r>
    </w:p>
    <w:p w14:paraId="682984FE" w14:textId="77777777" w:rsidR="008B3821" w:rsidRPr="007D25B0" w:rsidRDefault="008B3821" w:rsidP="008B3821">
      <w:pPr>
        <w:rPr>
          <w:lang w:val="en-US"/>
        </w:rPr>
      </w:pPr>
      <w:r w:rsidRPr="007D25B0">
        <w:rPr>
          <w:lang w:val="en-US"/>
        </w:rPr>
        <w:t>The processes specified in this subclause happen instantaneously when the last decoding unit of access unit n containing the current picture is removed from the CPB.</w:t>
      </w:r>
    </w:p>
    <w:p w14:paraId="1BDFDFEA" w14:textId="77777777" w:rsidR="008B3821" w:rsidRPr="007D25B0" w:rsidRDefault="008B3821" w:rsidP="008B3821">
      <w:pPr>
        <w:rPr>
          <w:lang w:val="en-US"/>
        </w:rPr>
      </w:pPr>
      <w:r w:rsidRPr="007D25B0">
        <w:rPr>
          <w:lang w:val="en-US"/>
        </w:rPr>
        <w:t>The variable currLayerId is set equal to nuh_layer_id of the current decoded picture.</w:t>
      </w:r>
    </w:p>
    <w:p w14:paraId="769DCD1A" w14:textId="77777777" w:rsidR="008B3821" w:rsidRPr="007D25B0" w:rsidRDefault="008B3821" w:rsidP="008B3821">
      <w:pPr>
        <w:rPr>
          <w:lang w:val="en-US"/>
        </w:rPr>
      </w:pPr>
      <w:r w:rsidRPr="007D25B0">
        <w:rPr>
          <w:lang w:val="en-US"/>
        </w:rPr>
        <w:t>For each picture in the DPB that is marked as "needed for output" and that has a nuh_layer_id value equal to currLayerId, the associated variable PicLatencyCount[ currLayerId ] is set equal to PicLatencyCount[ currLayerId ] + 1.</w:t>
      </w:r>
    </w:p>
    <w:p w14:paraId="1ED24806" w14:textId="77777777" w:rsidR="008B3821" w:rsidRPr="007D25B0" w:rsidRDefault="008B3821" w:rsidP="008B3821">
      <w:pPr>
        <w:rPr>
          <w:lang w:val="en-US"/>
        </w:rPr>
      </w:pPr>
      <w:r w:rsidRPr="007D25B0">
        <w:rPr>
          <w:lang w:val="en-US"/>
        </w:rPr>
        <w:t>The current picture is considered as decoded after the last decoding unit of the picture is decoded. The current decoded picture is stored in an empty picture storage buffer in the DPB, and the following applies:</w:t>
      </w:r>
    </w:p>
    <w:p w14:paraId="0421BF1D" w14:textId="77777777" w:rsidR="008B3821" w:rsidRPr="007D25B0" w:rsidRDefault="008B3821" w:rsidP="008B3821">
      <w:pPr>
        <w:pStyle w:val="enumlev1"/>
        <w:ind w:left="397"/>
        <w:rPr>
          <w:lang w:val="en-US"/>
        </w:rPr>
      </w:pPr>
      <w:r w:rsidRPr="007D25B0">
        <w:rPr>
          <w:lang w:val="en-US"/>
        </w:rPr>
        <w:t>–</w:t>
      </w:r>
      <w:r w:rsidRPr="007D25B0">
        <w:rPr>
          <w:lang w:val="en-US"/>
        </w:rPr>
        <w:tab/>
        <w:t>If the current decoded picture has PicOutputFlag equal to 1, it is marked as "needed for output" and its associated variable PicLatencyCount[ currLayerId ] is set equal to 0.</w:t>
      </w:r>
    </w:p>
    <w:p w14:paraId="1DAD601A" w14:textId="77777777" w:rsidR="008B3821" w:rsidRPr="007D25B0" w:rsidRDefault="008B3821" w:rsidP="008B3821">
      <w:pPr>
        <w:pStyle w:val="enumlev1"/>
        <w:ind w:left="397"/>
        <w:rPr>
          <w:lang w:val="en-US"/>
        </w:rPr>
      </w:pPr>
      <w:r w:rsidRPr="007D25B0">
        <w:rPr>
          <w:lang w:val="en-US"/>
        </w:rPr>
        <w:t>–</w:t>
      </w:r>
      <w:r w:rsidRPr="007D25B0">
        <w:rPr>
          <w:lang w:val="en-US"/>
        </w:rPr>
        <w:tab/>
        <w:t>Otherwise (the current decoded picture has PicOutputFlag equal to 0), it is marked as "not needed for output".</w:t>
      </w:r>
    </w:p>
    <w:p w14:paraId="1F4C9180" w14:textId="77777777" w:rsidR="008B3821" w:rsidRPr="007D25B0" w:rsidRDefault="008B3821" w:rsidP="008B3821">
      <w:pPr>
        <w:rPr>
          <w:lang w:val="en-US"/>
        </w:rPr>
      </w:pPr>
      <w:r w:rsidRPr="007D25B0">
        <w:rPr>
          <w:lang w:val="en-US"/>
        </w:rPr>
        <w:t>The current decoded picture is marked as "used for short-term reference".</w:t>
      </w:r>
    </w:p>
    <w:p w14:paraId="57769CFC" w14:textId="77777777" w:rsidR="008B3821" w:rsidRPr="007D25B0" w:rsidRDefault="008B3821" w:rsidP="008B3821">
      <w:pPr>
        <w:rPr>
          <w:lang w:val="en-US"/>
        </w:rPr>
      </w:pPr>
      <w:r w:rsidRPr="007D25B0">
        <w:rPr>
          <w:lang w:val="en-US"/>
        </w:rPr>
        <w:t>When one or more of the following conditions are true,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is invoked repeatedly until none of the following conditions are true:</w:t>
      </w:r>
    </w:p>
    <w:p w14:paraId="7C71664E" w14:textId="77777777" w:rsidR="008B3821" w:rsidRPr="007D25B0" w:rsidRDefault="008B3821" w:rsidP="008B3821">
      <w:pPr>
        <w:pStyle w:val="enumlev1"/>
        <w:ind w:left="397"/>
        <w:rPr>
          <w:lang w:val="en-US"/>
        </w:rPr>
      </w:pPr>
      <w:r w:rsidRPr="007D25B0">
        <w:rPr>
          <w:lang w:val="en-US"/>
        </w:rPr>
        <w:t>–</w:t>
      </w:r>
      <w:r w:rsidRPr="007D25B0">
        <w:rPr>
          <w:lang w:val="en-US"/>
        </w:rPr>
        <w:tab/>
        <w:t>The number of pictures with nuh_layer_id equal to currLayerId in the DPB that are marked as "needed for output" is greater than sps_max_num_reorder_pics[ HighestTid ] from the active SPS (when currLayerId is equal to 0) or from the active layer SPS for the value of currLayerId, if not equal to 0.</w:t>
      </w:r>
    </w:p>
    <w:p w14:paraId="256EBAB8" w14:textId="77777777" w:rsidR="008B3821" w:rsidRPr="007D25B0" w:rsidRDefault="008B3821" w:rsidP="008B3821">
      <w:pPr>
        <w:pStyle w:val="enumlev1"/>
        <w:ind w:left="397"/>
        <w:rPr>
          <w:lang w:val="en-US" w:eastAsia="zh-CN"/>
        </w:rPr>
      </w:pPr>
      <w:r w:rsidRPr="007D25B0">
        <w:rPr>
          <w:lang w:val="en-US"/>
        </w:rPr>
        <w:t>–</w:t>
      </w:r>
      <w:r w:rsidRPr="007D25B0">
        <w:rPr>
          <w:lang w:val="en-US"/>
        </w:rPr>
        <w:tab/>
        <w:t>sps_max_latency_increase_</w:t>
      </w:r>
      <w:proofErr w:type="gramStart"/>
      <w:r w:rsidRPr="007D25B0">
        <w:rPr>
          <w:lang w:val="en-US"/>
        </w:rPr>
        <w:t>plus1[</w:t>
      </w:r>
      <w:proofErr w:type="gramEnd"/>
      <w:r w:rsidRPr="007D25B0">
        <w:rPr>
          <w:lang w:val="en-US"/>
        </w:rPr>
        <w:t> HighestTid ] is not equal to 0 and there is at least one picture with nuh_layer_id equal to currLayerId in the DPB that is marked as "needed for output" for which the associated variable PicLatencyCount[ currLayerId ] that is greater than or equal to Sps</w:t>
      </w:r>
      <w:r w:rsidRPr="007D25B0">
        <w:rPr>
          <w:szCs w:val="22"/>
          <w:lang w:val="en-US"/>
        </w:rPr>
        <w:t>MaxLatencyPictures</w:t>
      </w:r>
      <w:r w:rsidRPr="007D25B0">
        <w:rPr>
          <w:lang w:val="en-US"/>
        </w:rPr>
        <w:t>[ HighestTid ] derived from the active SPS (when currLayerId is equal to 0) or from the active layer SPS for the value of currLayerId (when currLayerId is not equal to 0).</w:t>
      </w:r>
    </w:p>
    <w:p w14:paraId="23FDEC67"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"Bumping" process</w:t>
      </w:r>
    </w:p>
    <w:p w14:paraId="5F62F0CD" w14:textId="77777777" w:rsidR="008B3821" w:rsidRPr="007D25B0" w:rsidRDefault="008B3821" w:rsidP="008B3821">
      <w:pPr>
        <w:pStyle w:val="enumlev1"/>
        <w:ind w:left="0" w:firstLine="0"/>
        <w:rPr>
          <w:lang w:val="en-US"/>
        </w:rPr>
      </w:pPr>
      <w:r w:rsidRPr="007D25B0">
        <w:rPr>
          <w:lang w:val="en-US"/>
        </w:rPr>
        <w:t>The "bumping" process consists of the following ordered steps:</w:t>
      </w:r>
    </w:p>
    <w:p w14:paraId="71BCC9F4" w14:textId="77777777" w:rsidR="008B3821" w:rsidRPr="007D25B0" w:rsidRDefault="008B3821" w:rsidP="008B3821">
      <w:pPr>
        <w:numPr>
          <w:ilvl w:val="0"/>
          <w:numId w:val="12"/>
        </w:numPr>
        <w:tabs>
          <w:tab w:val="clear" w:pos="794"/>
          <w:tab w:val="clear" w:pos="1191"/>
          <w:tab w:val="left" w:pos="400"/>
        </w:tabs>
        <w:rPr>
          <w:lang w:val="en-US"/>
        </w:rPr>
      </w:pPr>
      <w:r w:rsidRPr="007D25B0">
        <w:rPr>
          <w:lang w:val="en-US"/>
        </w:rPr>
        <w:t>The pictures that are first for output are selected as the ones having the smallest value of PicOrderCntVal of all pictures in the DPB marked as "needed for output".</w:t>
      </w:r>
    </w:p>
    <w:p w14:paraId="729C7B8A" w14:textId="77777777" w:rsidR="008B3821" w:rsidRPr="007D25B0" w:rsidRDefault="008B3821" w:rsidP="008B3821">
      <w:pPr>
        <w:numPr>
          <w:ilvl w:val="0"/>
          <w:numId w:val="12"/>
        </w:numPr>
        <w:tabs>
          <w:tab w:val="clear" w:pos="794"/>
          <w:tab w:val="clear" w:pos="1191"/>
          <w:tab w:val="left" w:pos="400"/>
        </w:tabs>
        <w:rPr>
          <w:lang w:val="en-US"/>
        </w:rPr>
      </w:pPr>
      <w:r w:rsidRPr="007D25B0">
        <w:rPr>
          <w:lang w:val="en-US"/>
        </w:rPr>
        <w:t>These pictures are cropped, using the conformance cropping window specified in the active SPS for the picture with nuh_layer_id equal to 0 or in the active layer SPS for a non-zero nuh_layer_id value equal to that of the picture, the cropped pictures are output in ascending order of nuh_layer_id, and the pictures are marked as "not needed for output".</w:t>
      </w:r>
    </w:p>
    <w:p w14:paraId="783C5E88" w14:textId="77777777" w:rsidR="008B3821" w:rsidRPr="007D25B0" w:rsidRDefault="008B3821" w:rsidP="008B3821">
      <w:pPr>
        <w:numPr>
          <w:ilvl w:val="0"/>
          <w:numId w:val="12"/>
        </w:numPr>
        <w:tabs>
          <w:tab w:val="clear" w:pos="794"/>
          <w:tab w:val="clear" w:pos="1191"/>
          <w:tab w:val="left" w:pos="400"/>
        </w:tabs>
        <w:rPr>
          <w:lang w:val="en-US"/>
        </w:rPr>
      </w:pPr>
      <w:r w:rsidRPr="007D25B0">
        <w:rPr>
          <w:lang w:val="en-US"/>
        </w:rPr>
        <w:t>Each picture storage buffer that contains a picture marked as "unused for reference" and that was one of the pictures cropped and output is emptied.</w:t>
      </w:r>
    </w:p>
    <w:p w14:paraId="3F037BEC"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533" w:name="_Ref364437794"/>
      <w:bookmarkStart w:id="1534" w:name="_Toc366771997"/>
      <w:r w:rsidRPr="007D25B0">
        <w:rPr>
          <w:lang w:val="en-US"/>
        </w:rPr>
        <w:t>SEI messages</w:t>
      </w:r>
      <w:bookmarkEnd w:id="1533"/>
      <w:bookmarkEnd w:id="1534"/>
    </w:p>
    <w:p w14:paraId="03B5D199" w14:textId="77777777" w:rsidR="008B3821" w:rsidRPr="007D25B0" w:rsidRDefault="008B3821" w:rsidP="008B3821">
      <w:pPr>
        <w:pStyle w:val="3N"/>
        <w:rPr>
          <w:lang w:val="en-US"/>
        </w:rPr>
      </w:pPr>
      <w:r w:rsidRPr="007D25B0">
        <w:rPr>
          <w:lang w:val="en-US"/>
        </w:rPr>
        <w:t>The specifications in Annex D together with the extensions and modifications specified in this subclause apply.</w:t>
      </w:r>
    </w:p>
    <w:p w14:paraId="71368B48"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535" w:name="_Toc366771998"/>
      <w:bookmarkStart w:id="1536" w:name="_Toc366771999"/>
      <w:bookmarkEnd w:id="1535"/>
      <w:r w:rsidRPr="007D25B0">
        <w:rPr>
          <w:lang w:val="en-US"/>
        </w:rPr>
        <w:t>SEI message syntax</w:t>
      </w:r>
      <w:bookmarkEnd w:id="1536"/>
    </w:p>
    <w:p w14:paraId="548A4BE8"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37" w:name="_Toc366772000"/>
      <w:r w:rsidRPr="007D25B0">
        <w:rPr>
          <w:lang w:val="en-US"/>
        </w:rPr>
        <w:t xml:space="preserve">Layers </w:t>
      </w:r>
      <w:r w:rsidR="00376DE2" w:rsidRPr="007D25B0">
        <w:rPr>
          <w:lang w:val="en-US"/>
        </w:rPr>
        <w:t xml:space="preserve">not </w:t>
      </w:r>
      <w:r w:rsidRPr="007D25B0">
        <w:rPr>
          <w:lang w:val="en-US"/>
        </w:rPr>
        <w:t>present SEI message syntax</w:t>
      </w:r>
      <w:bookmarkEnd w:id="1537"/>
    </w:p>
    <w:p w14:paraId="588EDBC5" w14:textId="77777777" w:rsidR="008B3821" w:rsidRPr="007D25B0" w:rsidRDefault="008B3821" w:rsidP="008B3821">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14:paraId="26E721A2" w14:textId="77777777" w:rsidTr="00C73469">
        <w:trPr>
          <w:cantSplit/>
          <w:trHeight w:val="289"/>
          <w:jc w:val="center"/>
        </w:trPr>
        <w:tc>
          <w:tcPr>
            <w:tcW w:w="7920" w:type="dxa"/>
          </w:tcPr>
          <w:p w14:paraId="7B920242"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layers_not_present( payloadSize ) {</w:t>
            </w:r>
          </w:p>
        </w:tc>
        <w:tc>
          <w:tcPr>
            <w:tcW w:w="1152" w:type="dxa"/>
          </w:tcPr>
          <w:p w14:paraId="2B6D9B2F" w14:textId="77777777" w:rsidR="008B3821" w:rsidRPr="007D25B0" w:rsidRDefault="008B3821" w:rsidP="00C73469">
            <w:pPr>
              <w:pStyle w:val="tablecell"/>
              <w:rPr>
                <w:lang w:val="en-US"/>
              </w:rPr>
            </w:pPr>
            <w:r w:rsidRPr="007D25B0">
              <w:rPr>
                <w:b/>
                <w:bCs/>
                <w:lang w:val="en-US"/>
              </w:rPr>
              <w:t>Descriptor</w:t>
            </w:r>
          </w:p>
        </w:tc>
      </w:tr>
      <w:tr w:rsidR="008B3821" w:rsidRPr="007D25B0" w14:paraId="56619DB2" w14:textId="77777777" w:rsidTr="00C73469">
        <w:trPr>
          <w:cantSplit/>
          <w:trHeight w:val="289"/>
          <w:jc w:val="center"/>
        </w:trPr>
        <w:tc>
          <w:tcPr>
            <w:tcW w:w="7920" w:type="dxa"/>
          </w:tcPr>
          <w:p w14:paraId="0C02093D"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t>lp_sei_active_vps_id</w:t>
            </w:r>
          </w:p>
        </w:tc>
        <w:tc>
          <w:tcPr>
            <w:tcW w:w="1152" w:type="dxa"/>
          </w:tcPr>
          <w:p w14:paraId="45292447" w14:textId="77777777" w:rsidR="008B3821" w:rsidRPr="007D25B0" w:rsidRDefault="008B3821" w:rsidP="00C73469">
            <w:pPr>
              <w:pStyle w:val="tablecell"/>
              <w:rPr>
                <w:lang w:val="en-US"/>
              </w:rPr>
            </w:pPr>
            <w:r w:rsidRPr="007D25B0">
              <w:rPr>
                <w:lang w:val="en-US"/>
              </w:rPr>
              <w:t>u(4)</w:t>
            </w:r>
          </w:p>
        </w:tc>
      </w:tr>
      <w:tr w:rsidR="008B3821" w:rsidRPr="007D25B0" w14:paraId="73601468"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9EB90B3"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lang w:val="en-US"/>
              </w:rPr>
              <w:t>for( i = 0; i  &lt;=  vps_</w:t>
            </w:r>
            <w:r w:rsidRPr="007D25B0">
              <w:rPr>
                <w:rFonts w:ascii="Times New Roman" w:hAnsi="Times New Roman"/>
                <w:bCs/>
                <w:lang w:val="en-US"/>
              </w:rPr>
              <w:t>max_layers_minus1</w:t>
            </w:r>
            <w:r w:rsidRPr="007D25B0">
              <w:rPr>
                <w:rFonts w:ascii="Times New Roman" w:hAnsi="Times New Roman"/>
                <w:lang w:val="en-US"/>
              </w:rPr>
              <w:t xml:space="preserve">; i++ ) </w:t>
            </w:r>
          </w:p>
        </w:tc>
        <w:tc>
          <w:tcPr>
            <w:tcW w:w="1152" w:type="dxa"/>
            <w:tcBorders>
              <w:top w:val="single" w:sz="4" w:space="0" w:color="auto"/>
              <w:left w:val="single" w:sz="4" w:space="0" w:color="auto"/>
              <w:bottom w:val="single" w:sz="4" w:space="0" w:color="auto"/>
              <w:right w:val="single" w:sz="4" w:space="0" w:color="auto"/>
            </w:tcBorders>
          </w:tcPr>
          <w:p w14:paraId="5D1B1777" w14:textId="77777777" w:rsidR="008B3821" w:rsidRPr="007D25B0" w:rsidRDefault="008B3821" w:rsidP="00C73469">
            <w:pPr>
              <w:pStyle w:val="tablecell"/>
              <w:rPr>
                <w:lang w:val="en-US"/>
              </w:rPr>
            </w:pPr>
          </w:p>
        </w:tc>
      </w:tr>
      <w:tr w:rsidR="008B3821" w:rsidRPr="007D25B0" w14:paraId="0AE4B9F0"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7FBD45D"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rPr>
              <w:tab/>
            </w:r>
            <w:r w:rsidRPr="007D25B0">
              <w:rPr>
                <w:rFonts w:ascii="Times New Roman" w:hAnsi="Times New Roman"/>
                <w:b/>
                <w:bCs/>
                <w:lang w:val="en-US"/>
              </w:rPr>
              <w:tab/>
              <w:t>layer_not_present_flag</w:t>
            </w:r>
            <w:r w:rsidRPr="007D25B0">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14:paraId="230ED3EC" w14:textId="77777777" w:rsidR="008B3821" w:rsidRPr="007D25B0" w:rsidRDefault="008B3821" w:rsidP="00C73469">
            <w:pPr>
              <w:pStyle w:val="tablecell"/>
              <w:rPr>
                <w:lang w:val="en-US"/>
              </w:rPr>
            </w:pPr>
            <w:r w:rsidRPr="007D25B0">
              <w:rPr>
                <w:lang w:val="en-US"/>
              </w:rPr>
              <w:t>u(1)</w:t>
            </w:r>
          </w:p>
        </w:tc>
      </w:tr>
      <w:tr w:rsidR="008B3821" w:rsidRPr="007D25B0" w14:paraId="64EC3951"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3BDDE52"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w:t>
            </w:r>
            <w:r w:rsidRPr="007D25B0">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14:paraId="260690C2" w14:textId="77777777" w:rsidR="008B3821" w:rsidRPr="007D25B0" w:rsidRDefault="008B3821" w:rsidP="00C73469">
            <w:pPr>
              <w:pStyle w:val="tablecell"/>
              <w:rPr>
                <w:lang w:val="en-US"/>
              </w:rPr>
            </w:pPr>
          </w:p>
        </w:tc>
      </w:tr>
    </w:tbl>
    <w:p w14:paraId="555FC645" w14:textId="77777777" w:rsidR="008B3821" w:rsidRPr="007D25B0" w:rsidRDefault="008B3821" w:rsidP="008B3821">
      <w:pPr>
        <w:pStyle w:val="3N"/>
        <w:rPr>
          <w:lang w:val="en-US" w:eastAsia="zh-CN"/>
        </w:rPr>
      </w:pPr>
    </w:p>
    <w:p w14:paraId="564629D8"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38" w:name="_Toc366772001"/>
      <w:r w:rsidRPr="007D25B0">
        <w:rPr>
          <w:lang w:val="en-US"/>
        </w:rPr>
        <w:lastRenderedPageBreak/>
        <w:t>Inter-layer constrained tile sets SEI message syntax</w:t>
      </w:r>
      <w:bookmarkEnd w:id="1538"/>
    </w:p>
    <w:p w14:paraId="5CC02912" w14:textId="77777777"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B3821" w:rsidRPr="007D25B0" w14:paraId="1EBDB5FB" w14:textId="77777777" w:rsidTr="00C73469">
        <w:trPr>
          <w:cantSplit/>
          <w:trHeight w:val="289"/>
          <w:jc w:val="center"/>
        </w:trPr>
        <w:tc>
          <w:tcPr>
            <w:tcW w:w="7920" w:type="dxa"/>
          </w:tcPr>
          <w:p w14:paraId="52F47D11"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inter_layer_constrained_tile_sets( payloadSize ) {</w:t>
            </w:r>
          </w:p>
        </w:tc>
        <w:tc>
          <w:tcPr>
            <w:tcW w:w="1157" w:type="dxa"/>
          </w:tcPr>
          <w:p w14:paraId="086ED3BD" w14:textId="77777777" w:rsidR="008B3821" w:rsidRPr="007D25B0" w:rsidRDefault="008B3821" w:rsidP="00C73469">
            <w:pPr>
              <w:pStyle w:val="tableheading"/>
              <w:overflowPunct/>
              <w:autoSpaceDE/>
              <w:autoSpaceDN/>
              <w:adjustRightInd/>
              <w:jc w:val="left"/>
              <w:textAlignment w:val="auto"/>
              <w:rPr>
                <w:b w:val="0"/>
                <w:lang w:val="en-US"/>
              </w:rPr>
            </w:pPr>
            <w:r w:rsidRPr="007D25B0">
              <w:rPr>
                <w:lang w:val="en-US"/>
              </w:rPr>
              <w:t>Descriptor</w:t>
            </w:r>
          </w:p>
        </w:tc>
      </w:tr>
      <w:tr w:rsidR="008B3821" w:rsidRPr="007D25B0" w14:paraId="7C2AED48" w14:textId="77777777" w:rsidTr="00C73469">
        <w:trPr>
          <w:cantSplit/>
          <w:trHeight w:val="289"/>
          <w:jc w:val="center"/>
        </w:trPr>
        <w:tc>
          <w:tcPr>
            <w:tcW w:w="7920" w:type="dxa"/>
          </w:tcPr>
          <w:p w14:paraId="6EFB1A20"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il_all_tiles_exact_sample_value_match_flag</w:t>
            </w:r>
          </w:p>
        </w:tc>
        <w:tc>
          <w:tcPr>
            <w:tcW w:w="1157" w:type="dxa"/>
          </w:tcPr>
          <w:p w14:paraId="32262374" w14:textId="77777777"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14:paraId="5F114317" w14:textId="77777777" w:rsidTr="00C73469">
        <w:trPr>
          <w:cantSplit/>
          <w:trHeight w:val="289"/>
          <w:jc w:val="center"/>
        </w:trPr>
        <w:tc>
          <w:tcPr>
            <w:tcW w:w="7920" w:type="dxa"/>
          </w:tcPr>
          <w:p w14:paraId="15DDE2B0"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b/>
                <w:lang w:val="en-US"/>
              </w:rPr>
              <w:t>il_one_tile_per_tile_set_flag</w:t>
            </w:r>
          </w:p>
        </w:tc>
        <w:tc>
          <w:tcPr>
            <w:tcW w:w="1157" w:type="dxa"/>
          </w:tcPr>
          <w:p w14:paraId="7C4E3341" w14:textId="77777777"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14:paraId="67AEA704" w14:textId="77777777" w:rsidTr="00C73469">
        <w:trPr>
          <w:cantSplit/>
          <w:trHeight w:val="289"/>
          <w:jc w:val="center"/>
        </w:trPr>
        <w:tc>
          <w:tcPr>
            <w:tcW w:w="7920" w:type="dxa"/>
          </w:tcPr>
          <w:p w14:paraId="3447BA93"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w:t>
            </w:r>
            <w:r w:rsidR="00910C04" w:rsidRPr="007D25B0">
              <w:rPr>
                <w:rFonts w:ascii="Times New Roman" w:hAnsi="Times New Roman"/>
                <w:lang w:val="en-US"/>
              </w:rPr>
              <w:t>il_</w:t>
            </w:r>
            <w:r w:rsidRPr="007D25B0">
              <w:rPr>
                <w:rFonts w:ascii="Times New Roman" w:hAnsi="Times New Roman"/>
                <w:lang w:val="en-US"/>
              </w:rPr>
              <w:t>one_tile_per_tile_set_flag ) {</w:t>
            </w:r>
          </w:p>
        </w:tc>
        <w:tc>
          <w:tcPr>
            <w:tcW w:w="1157" w:type="dxa"/>
          </w:tcPr>
          <w:p w14:paraId="3ECD5E7D" w14:textId="77777777"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14:paraId="3A244D1B" w14:textId="77777777" w:rsidTr="00C73469">
        <w:trPr>
          <w:cantSplit/>
          <w:trHeight w:val="289"/>
          <w:jc w:val="center"/>
        </w:trPr>
        <w:tc>
          <w:tcPr>
            <w:tcW w:w="7920" w:type="dxa"/>
          </w:tcPr>
          <w:p w14:paraId="324A3AD7" w14:textId="77777777" w:rsidR="008B3821" w:rsidRPr="007D25B0" w:rsidRDefault="008B3821" w:rsidP="00C73469">
            <w:pPr>
              <w:pStyle w:val="tablesyntax"/>
              <w:rPr>
                <w:rFonts w:ascii="Times New Roman" w:hAnsi="Times New Roman"/>
                <w:b/>
                <w:lang w:val="de-DE"/>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de-DE"/>
              </w:rPr>
              <w:t>il_num_sets_in_message_minus1</w:t>
            </w:r>
          </w:p>
        </w:tc>
        <w:tc>
          <w:tcPr>
            <w:tcW w:w="1157" w:type="dxa"/>
          </w:tcPr>
          <w:p w14:paraId="64C023A5" w14:textId="77777777"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14:paraId="3C64A7CB" w14:textId="77777777" w:rsidTr="00C73469">
        <w:trPr>
          <w:cantSplit/>
          <w:trHeight w:val="289"/>
          <w:jc w:val="center"/>
        </w:trPr>
        <w:tc>
          <w:tcPr>
            <w:tcW w:w="7920" w:type="dxa"/>
          </w:tcPr>
          <w:p w14:paraId="1DAEC852"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if( il_num_sets_in_message_minus1 )</w:t>
            </w:r>
          </w:p>
        </w:tc>
        <w:tc>
          <w:tcPr>
            <w:tcW w:w="1157" w:type="dxa"/>
          </w:tcPr>
          <w:p w14:paraId="5547BE84" w14:textId="77777777"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14:paraId="778C1AA3" w14:textId="77777777" w:rsidTr="00C73469">
        <w:trPr>
          <w:cantSplit/>
          <w:trHeight w:val="289"/>
          <w:jc w:val="center"/>
        </w:trPr>
        <w:tc>
          <w:tcPr>
            <w:tcW w:w="7920" w:type="dxa"/>
          </w:tcPr>
          <w:p w14:paraId="7C85E86A"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b/>
                <w:lang w:val="en-US"/>
              </w:rPr>
              <w:t>skipped_tile_set_present_flag</w:t>
            </w:r>
          </w:p>
        </w:tc>
        <w:tc>
          <w:tcPr>
            <w:tcW w:w="1157" w:type="dxa"/>
          </w:tcPr>
          <w:p w14:paraId="38322A43" w14:textId="77777777"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14:paraId="4DBFAB46" w14:textId="77777777" w:rsidTr="00C73469">
        <w:trPr>
          <w:cantSplit/>
          <w:trHeight w:val="289"/>
          <w:jc w:val="center"/>
        </w:trPr>
        <w:tc>
          <w:tcPr>
            <w:tcW w:w="7920" w:type="dxa"/>
          </w:tcPr>
          <w:p w14:paraId="54E6D84C"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lang w:val="en-US"/>
              </w:rPr>
              <w:t xml:space="preserve">numSignificantSets = </w:t>
            </w:r>
            <w:r w:rsidRPr="007D25B0">
              <w:rPr>
                <w:rFonts w:ascii="Times New Roman" w:hAnsi="Times New Roman"/>
                <w:lang w:val="en-US"/>
              </w:rPr>
              <w:t>il_num_sets_in_message_minus1</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lang w:val="en-US"/>
              </w:rPr>
              <w:t>– skipped_tile_set_present_flag + 1</w:t>
            </w:r>
          </w:p>
        </w:tc>
        <w:tc>
          <w:tcPr>
            <w:tcW w:w="1157" w:type="dxa"/>
          </w:tcPr>
          <w:p w14:paraId="3704C9D4" w14:textId="77777777"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14:paraId="2AF28AF4" w14:textId="77777777" w:rsidTr="00C73469">
        <w:trPr>
          <w:cantSplit/>
          <w:trHeight w:val="289"/>
          <w:jc w:val="center"/>
        </w:trPr>
        <w:tc>
          <w:tcPr>
            <w:tcW w:w="7920" w:type="dxa"/>
          </w:tcPr>
          <w:p w14:paraId="4D1A6D6D" w14:textId="77777777" w:rsidR="008B3821" w:rsidRPr="007D25B0" w:rsidRDefault="008B3821" w:rsidP="009C2F7B">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lang w:val="en-US"/>
              </w:rPr>
              <w:t xml:space="preserve">for( i = 0; i &lt; </w:t>
            </w:r>
            <w:r w:rsidRPr="007D25B0">
              <w:rPr>
                <w:lang w:val="en-US"/>
              </w:rPr>
              <w:t>numSignificantSets</w:t>
            </w:r>
            <w:r w:rsidRPr="007D25B0">
              <w:rPr>
                <w:rFonts w:ascii="Times New Roman" w:hAnsi="Times New Roman"/>
                <w:lang w:val="en-US"/>
              </w:rPr>
              <w:t>; i++ ) {</w:t>
            </w:r>
          </w:p>
        </w:tc>
        <w:tc>
          <w:tcPr>
            <w:tcW w:w="1157" w:type="dxa"/>
          </w:tcPr>
          <w:p w14:paraId="09E4D601" w14:textId="77777777" w:rsidR="008B3821" w:rsidRPr="007D25B0" w:rsidRDefault="008B3821" w:rsidP="00C73469">
            <w:pPr>
              <w:pStyle w:val="tableheading"/>
              <w:overflowPunct/>
              <w:autoSpaceDE/>
              <w:autoSpaceDN/>
              <w:adjustRightInd/>
              <w:jc w:val="left"/>
              <w:textAlignment w:val="auto"/>
              <w:rPr>
                <w:lang w:val="en-US"/>
              </w:rPr>
            </w:pPr>
          </w:p>
        </w:tc>
      </w:tr>
      <w:tr w:rsidR="008B3821" w:rsidRPr="007D25B0" w14:paraId="367947ED" w14:textId="77777777" w:rsidTr="00C73469">
        <w:trPr>
          <w:cantSplit/>
          <w:trHeight w:val="289"/>
          <w:jc w:val="center"/>
        </w:trPr>
        <w:tc>
          <w:tcPr>
            <w:tcW w:w="7920" w:type="dxa"/>
          </w:tcPr>
          <w:p w14:paraId="35C97B06" w14:textId="77777777"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ilcts_id</w:t>
            </w:r>
            <w:r w:rsidRPr="007D25B0">
              <w:rPr>
                <w:rFonts w:ascii="Times New Roman" w:hAnsi="Times New Roman"/>
                <w:bCs/>
                <w:lang w:val="en-US"/>
              </w:rPr>
              <w:t>[ i ]</w:t>
            </w:r>
          </w:p>
        </w:tc>
        <w:tc>
          <w:tcPr>
            <w:tcW w:w="1157" w:type="dxa"/>
          </w:tcPr>
          <w:p w14:paraId="0D815A7E" w14:textId="77777777"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14:paraId="7DA471AC" w14:textId="77777777" w:rsidTr="00C73469">
        <w:trPr>
          <w:cantSplit/>
          <w:trHeight w:val="289"/>
          <w:jc w:val="center"/>
        </w:trPr>
        <w:tc>
          <w:tcPr>
            <w:tcW w:w="7920" w:type="dxa"/>
          </w:tcPr>
          <w:p w14:paraId="65C912C2"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w:t>
            </w:r>
            <w:r w:rsidRPr="007D25B0">
              <w:rPr>
                <w:rFonts w:ascii="Times New Roman" w:hAnsi="Times New Roman"/>
                <w:b/>
                <w:bCs/>
                <w:lang w:val="en-US"/>
              </w:rPr>
              <w:t>num_tile_rects_in_set_minus1</w:t>
            </w:r>
            <w:r w:rsidRPr="007D25B0">
              <w:rPr>
                <w:rFonts w:ascii="Times New Roman" w:hAnsi="Times New Roman"/>
                <w:bCs/>
                <w:lang w:val="en-US"/>
              </w:rPr>
              <w:t>[ i ]</w:t>
            </w:r>
          </w:p>
        </w:tc>
        <w:tc>
          <w:tcPr>
            <w:tcW w:w="1157" w:type="dxa"/>
          </w:tcPr>
          <w:p w14:paraId="6DE17723" w14:textId="77777777"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14:paraId="4DD308A6" w14:textId="77777777" w:rsidTr="00C73469">
        <w:trPr>
          <w:cantSplit/>
          <w:trHeight w:val="289"/>
          <w:jc w:val="center"/>
        </w:trPr>
        <w:tc>
          <w:tcPr>
            <w:tcW w:w="7920" w:type="dxa"/>
          </w:tcPr>
          <w:p w14:paraId="28A9CC58"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lang w:val="en-US"/>
              </w:rPr>
              <w:t xml:space="preserve">for( j = 0; j &lt;= </w:t>
            </w:r>
            <w:r w:rsidR="00910C04" w:rsidRPr="007D25B0">
              <w:rPr>
                <w:rFonts w:ascii="Times New Roman" w:hAnsi="Times New Roman"/>
                <w:lang w:val="en-US"/>
              </w:rPr>
              <w:t>il_</w:t>
            </w:r>
            <w:r w:rsidRPr="007D25B0">
              <w:rPr>
                <w:rFonts w:ascii="Times New Roman" w:hAnsi="Times New Roman"/>
                <w:lang w:val="en-US"/>
              </w:rPr>
              <w:t>num_tile_rects_in_set_minus1[ i ]; j++ ) {</w:t>
            </w:r>
          </w:p>
        </w:tc>
        <w:tc>
          <w:tcPr>
            <w:tcW w:w="1157" w:type="dxa"/>
          </w:tcPr>
          <w:p w14:paraId="1511255C" w14:textId="77777777"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14:paraId="1B25697C" w14:textId="77777777" w:rsidTr="00C73469">
        <w:trPr>
          <w:cantSplit/>
          <w:trHeight w:val="289"/>
          <w:jc w:val="center"/>
        </w:trPr>
        <w:tc>
          <w:tcPr>
            <w:tcW w:w="7920" w:type="dxa"/>
          </w:tcPr>
          <w:p w14:paraId="33FF940F" w14:textId="77777777"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w:t>
            </w:r>
            <w:r w:rsidRPr="007D25B0">
              <w:rPr>
                <w:rFonts w:ascii="Times New Roman" w:hAnsi="Times New Roman"/>
                <w:b/>
                <w:bCs/>
                <w:lang w:val="en-US"/>
              </w:rPr>
              <w:t>top_left_tile_index[ </w:t>
            </w:r>
            <w:r w:rsidRPr="007D25B0">
              <w:rPr>
                <w:rFonts w:ascii="Times New Roman" w:hAnsi="Times New Roman"/>
                <w:lang w:val="en-US"/>
              </w:rPr>
              <w:t>i </w:t>
            </w:r>
            <w:r w:rsidRPr="007D25B0">
              <w:rPr>
                <w:rFonts w:ascii="Times New Roman" w:hAnsi="Times New Roman"/>
                <w:b/>
                <w:bCs/>
                <w:lang w:val="en-US"/>
              </w:rPr>
              <w:t>][ </w:t>
            </w:r>
            <w:r w:rsidRPr="007D25B0">
              <w:rPr>
                <w:rFonts w:ascii="Times New Roman" w:hAnsi="Times New Roman"/>
                <w:lang w:val="en-US"/>
              </w:rPr>
              <w:t>j </w:t>
            </w:r>
            <w:r w:rsidRPr="007D25B0">
              <w:rPr>
                <w:rFonts w:ascii="Times New Roman" w:hAnsi="Times New Roman"/>
                <w:b/>
                <w:bCs/>
                <w:lang w:val="en-US"/>
              </w:rPr>
              <w:t>]</w:t>
            </w:r>
          </w:p>
        </w:tc>
        <w:tc>
          <w:tcPr>
            <w:tcW w:w="1157" w:type="dxa"/>
          </w:tcPr>
          <w:p w14:paraId="6EDFCF6D" w14:textId="77777777"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14:paraId="196B84BE" w14:textId="77777777" w:rsidTr="00C73469">
        <w:trPr>
          <w:cantSplit/>
          <w:trHeight w:val="289"/>
          <w:jc w:val="center"/>
        </w:trPr>
        <w:tc>
          <w:tcPr>
            <w:tcW w:w="7920" w:type="dxa"/>
          </w:tcPr>
          <w:p w14:paraId="054C6848"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il_</w:t>
            </w:r>
            <w:r w:rsidRPr="007D25B0">
              <w:rPr>
                <w:rFonts w:ascii="Times New Roman" w:hAnsi="Times New Roman"/>
                <w:b/>
                <w:bCs/>
                <w:lang w:val="en-US"/>
              </w:rPr>
              <w:t>bottom_right_tile_index</w:t>
            </w:r>
            <w:r w:rsidRPr="007D25B0">
              <w:rPr>
                <w:rFonts w:ascii="Times New Roman" w:hAnsi="Times New Roman"/>
                <w:bCs/>
                <w:lang w:val="en-US"/>
              </w:rPr>
              <w:t>[ i ]</w:t>
            </w:r>
            <w:r w:rsidRPr="007D25B0">
              <w:rPr>
                <w:rFonts w:ascii="Times New Roman" w:hAnsi="Times New Roman"/>
                <w:b/>
                <w:bCs/>
                <w:lang w:val="en-US"/>
              </w:rPr>
              <w:t>[ </w:t>
            </w:r>
            <w:r w:rsidRPr="007D25B0">
              <w:rPr>
                <w:rFonts w:ascii="Times New Roman" w:hAnsi="Times New Roman"/>
                <w:lang w:val="en-US"/>
              </w:rPr>
              <w:t>j </w:t>
            </w:r>
            <w:r w:rsidRPr="007D25B0">
              <w:rPr>
                <w:rFonts w:ascii="Times New Roman" w:hAnsi="Times New Roman"/>
                <w:b/>
                <w:bCs/>
                <w:lang w:val="en-US"/>
              </w:rPr>
              <w:t>]</w:t>
            </w:r>
          </w:p>
        </w:tc>
        <w:tc>
          <w:tcPr>
            <w:tcW w:w="1157" w:type="dxa"/>
          </w:tcPr>
          <w:p w14:paraId="5F494867" w14:textId="77777777"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14:paraId="10A9769D" w14:textId="77777777" w:rsidTr="00C73469">
        <w:trPr>
          <w:cantSplit/>
          <w:trHeight w:val="289"/>
          <w:jc w:val="center"/>
        </w:trPr>
        <w:tc>
          <w:tcPr>
            <w:tcW w:w="7920" w:type="dxa"/>
          </w:tcPr>
          <w:p w14:paraId="4CD02106" w14:textId="77777777" w:rsidR="008B3821" w:rsidRPr="007D25B0" w:rsidRDefault="008B3821" w:rsidP="00C73469">
            <w:pPr>
              <w:pStyle w:val="tablesyntax"/>
              <w:rPr>
                <w:rFonts w:ascii="Times New Roman" w:hAnsi="Times New Roman"/>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Cs/>
                <w:lang w:val="en-US" w:eastAsia="ja-JP"/>
              </w:rPr>
              <w:t>}</w:t>
            </w:r>
          </w:p>
        </w:tc>
        <w:tc>
          <w:tcPr>
            <w:tcW w:w="1157" w:type="dxa"/>
          </w:tcPr>
          <w:p w14:paraId="678FBF44" w14:textId="77777777"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14:paraId="63B3DFD9" w14:textId="77777777" w:rsidTr="00C73469">
        <w:trPr>
          <w:cantSplit/>
          <w:trHeight w:val="289"/>
          <w:jc w:val="center"/>
        </w:trPr>
        <w:tc>
          <w:tcPr>
            <w:tcW w:w="7920" w:type="dxa"/>
          </w:tcPr>
          <w:p w14:paraId="50380F85" w14:textId="77777777"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b/>
                <w:lang w:val="en-US"/>
              </w:rPr>
              <w:t>ilc_idc</w:t>
            </w:r>
            <w:r w:rsidRPr="007D25B0">
              <w:rPr>
                <w:lang w:val="en-US"/>
              </w:rPr>
              <w:t>[ i ]</w:t>
            </w:r>
          </w:p>
        </w:tc>
        <w:tc>
          <w:tcPr>
            <w:tcW w:w="1157" w:type="dxa"/>
          </w:tcPr>
          <w:p w14:paraId="11B83AC9" w14:textId="77777777"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u(2)</w:t>
            </w:r>
          </w:p>
        </w:tc>
      </w:tr>
      <w:tr w:rsidR="008B3821" w:rsidRPr="007D25B0" w14:paraId="4F657D82" w14:textId="77777777" w:rsidTr="00C73469">
        <w:trPr>
          <w:cantSplit/>
          <w:trHeight w:val="289"/>
          <w:jc w:val="center"/>
        </w:trPr>
        <w:tc>
          <w:tcPr>
            <w:tcW w:w="7920" w:type="dxa"/>
          </w:tcPr>
          <w:p w14:paraId="069F75D5" w14:textId="77777777" w:rsidR="008B3821" w:rsidRPr="007D25B0" w:rsidRDefault="008B3821" w:rsidP="00C73469">
            <w:pPr>
              <w:pStyle w:val="tablesyntax"/>
              <w:rPr>
                <w:rFonts w:ascii="Times New Roman" w:hAnsi="Times New Roman"/>
                <w:bCs/>
                <w:lang w:val="en-US" w:eastAsia="ja-JP"/>
              </w:rPr>
            </w:pPr>
            <w:r w:rsidRPr="007D25B0">
              <w:rPr>
                <w:rFonts w:ascii="Times New Roman" w:hAnsi="Times New Roman"/>
                <w:bCs/>
                <w:lang w:val="en-US" w:eastAsia="ja-JP"/>
              </w:rPr>
              <w:tab/>
            </w:r>
            <w:r w:rsidRPr="007D25B0">
              <w:rPr>
                <w:rFonts w:ascii="Times New Roman" w:hAnsi="Times New Roman"/>
                <w:bCs/>
                <w:lang w:val="en-US" w:eastAsia="ja-JP"/>
              </w:rPr>
              <w:tab/>
            </w:r>
            <w:r w:rsidRPr="007D25B0">
              <w:rPr>
                <w:rFonts w:ascii="Times New Roman" w:hAnsi="Times New Roman"/>
                <w:bCs/>
                <w:lang w:val="en-US" w:eastAsia="ja-JP"/>
              </w:rPr>
              <w:tab/>
              <w:t>if ( !il_all_tiles_exact_sample_value_match_flag )</w:t>
            </w:r>
          </w:p>
        </w:tc>
        <w:tc>
          <w:tcPr>
            <w:tcW w:w="1157" w:type="dxa"/>
          </w:tcPr>
          <w:p w14:paraId="2E78125E" w14:textId="77777777"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14:paraId="2CFFFF13" w14:textId="77777777" w:rsidTr="00C73469">
        <w:trPr>
          <w:cantSplit/>
          <w:trHeight w:val="289"/>
          <w:jc w:val="center"/>
        </w:trPr>
        <w:tc>
          <w:tcPr>
            <w:tcW w:w="7920" w:type="dxa"/>
          </w:tcPr>
          <w:p w14:paraId="038CCA82" w14:textId="77777777"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il_exact_sample_value_match_flag</w:t>
            </w:r>
            <w:r w:rsidRPr="007D25B0">
              <w:rPr>
                <w:rFonts w:ascii="Times New Roman" w:hAnsi="Times New Roman"/>
                <w:lang w:val="en-US"/>
              </w:rPr>
              <w:t>[ i ]</w:t>
            </w:r>
          </w:p>
        </w:tc>
        <w:tc>
          <w:tcPr>
            <w:tcW w:w="1157" w:type="dxa"/>
          </w:tcPr>
          <w:p w14:paraId="4B418E61" w14:textId="77777777"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14:paraId="7519C949" w14:textId="77777777" w:rsidTr="00C73469">
        <w:trPr>
          <w:cantSplit/>
          <w:trHeight w:val="289"/>
          <w:jc w:val="center"/>
        </w:trPr>
        <w:tc>
          <w:tcPr>
            <w:tcW w:w="7920" w:type="dxa"/>
          </w:tcPr>
          <w:p w14:paraId="73E93B97" w14:textId="77777777" w:rsidR="008B3821" w:rsidRPr="007D25B0" w:rsidRDefault="008B3821" w:rsidP="00C73469">
            <w:pPr>
              <w:pStyle w:val="tablesyntax"/>
              <w:rPr>
                <w:rFonts w:ascii="Times New Roman" w:hAnsi="Times New Roman"/>
                <w:bCs/>
                <w:lang w:val="en-US" w:eastAsia="ja-JP"/>
              </w:rPr>
            </w:pPr>
            <w:r w:rsidRPr="007D25B0">
              <w:rPr>
                <w:rFonts w:ascii="Times New Roman" w:hAnsi="Times New Roman"/>
                <w:bCs/>
                <w:lang w:val="en-US" w:eastAsia="ja-JP"/>
              </w:rPr>
              <w:tab/>
            </w:r>
            <w:r w:rsidRPr="007D25B0">
              <w:rPr>
                <w:rFonts w:ascii="Times New Roman" w:hAnsi="Times New Roman"/>
                <w:bCs/>
                <w:lang w:val="en-US" w:eastAsia="ja-JP"/>
              </w:rPr>
              <w:tab/>
              <w:t>}</w:t>
            </w:r>
          </w:p>
        </w:tc>
        <w:tc>
          <w:tcPr>
            <w:tcW w:w="1157" w:type="dxa"/>
          </w:tcPr>
          <w:p w14:paraId="559FF8D4" w14:textId="77777777"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14:paraId="5C5EF7D5" w14:textId="77777777" w:rsidTr="00C73469">
        <w:trPr>
          <w:cantSplit/>
          <w:trHeight w:val="289"/>
          <w:jc w:val="center"/>
        </w:trPr>
        <w:tc>
          <w:tcPr>
            <w:tcW w:w="7920" w:type="dxa"/>
          </w:tcPr>
          <w:p w14:paraId="794BE16A"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 else</w:t>
            </w:r>
          </w:p>
        </w:tc>
        <w:tc>
          <w:tcPr>
            <w:tcW w:w="1157" w:type="dxa"/>
          </w:tcPr>
          <w:p w14:paraId="6F138EEC" w14:textId="77777777"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14:paraId="3B3233B9" w14:textId="77777777" w:rsidTr="00C73469">
        <w:trPr>
          <w:cantSplit/>
          <w:trHeight w:val="289"/>
          <w:jc w:val="center"/>
        </w:trPr>
        <w:tc>
          <w:tcPr>
            <w:tcW w:w="7920" w:type="dxa"/>
          </w:tcPr>
          <w:p w14:paraId="42568936"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all_tiles_</w:t>
            </w:r>
            <w:r w:rsidRPr="007D25B0">
              <w:rPr>
                <w:rFonts w:ascii="Times New Roman" w:hAnsi="Times New Roman"/>
                <w:b/>
                <w:bCs/>
                <w:lang w:val="en-US" w:eastAsia="ja-JP"/>
              </w:rPr>
              <w:t>ilc_idc</w:t>
            </w:r>
          </w:p>
        </w:tc>
        <w:tc>
          <w:tcPr>
            <w:tcW w:w="1157" w:type="dxa"/>
          </w:tcPr>
          <w:p w14:paraId="0CDAA680" w14:textId="77777777"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u(2)</w:t>
            </w:r>
          </w:p>
        </w:tc>
      </w:tr>
      <w:tr w:rsidR="008B3821" w:rsidRPr="007D25B0" w14:paraId="1B9925A0" w14:textId="77777777" w:rsidTr="00C73469">
        <w:trPr>
          <w:cantSplit/>
          <w:trHeight w:val="289"/>
          <w:jc w:val="center"/>
        </w:trPr>
        <w:tc>
          <w:tcPr>
            <w:tcW w:w="7920" w:type="dxa"/>
          </w:tcPr>
          <w:p w14:paraId="0FF71507"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w:t>
            </w:r>
          </w:p>
        </w:tc>
        <w:tc>
          <w:tcPr>
            <w:tcW w:w="1157" w:type="dxa"/>
          </w:tcPr>
          <w:p w14:paraId="14EE78B3" w14:textId="77777777" w:rsidR="008B3821" w:rsidRPr="007D25B0" w:rsidRDefault="008B3821" w:rsidP="00C73469">
            <w:pPr>
              <w:pStyle w:val="tableheading"/>
              <w:overflowPunct/>
              <w:autoSpaceDE/>
              <w:autoSpaceDN/>
              <w:adjustRightInd/>
              <w:jc w:val="left"/>
              <w:textAlignment w:val="auto"/>
              <w:rPr>
                <w:b w:val="0"/>
                <w:lang w:val="en-US"/>
              </w:rPr>
            </w:pPr>
          </w:p>
        </w:tc>
      </w:tr>
    </w:tbl>
    <w:p w14:paraId="5D45203F" w14:textId="77777777" w:rsidR="008B3821" w:rsidRPr="007D25B0" w:rsidRDefault="008B3821" w:rsidP="008B3821">
      <w:pPr>
        <w:pStyle w:val="3N"/>
        <w:rPr>
          <w:lang w:val="en-US"/>
        </w:rPr>
      </w:pPr>
    </w:p>
    <w:p w14:paraId="3FF308C6"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539" w:name="_Toc366772002"/>
      <w:r w:rsidRPr="007D25B0">
        <w:rPr>
          <w:lang w:val="en-US"/>
        </w:rPr>
        <w:t>SEI message semantics</w:t>
      </w:r>
      <w:bookmarkEnd w:id="1539"/>
    </w:p>
    <w:p w14:paraId="69A45F61" w14:textId="77777777" w:rsidR="008B3821" w:rsidRPr="007D25B0" w:rsidRDefault="008B3821" w:rsidP="008B3821">
      <w:pPr>
        <w:pStyle w:val="Caption"/>
      </w:pPr>
      <w:r w:rsidRPr="007D25B0">
        <w:t xml:space="preserve">Table </w:t>
      </w:r>
      <w:r w:rsidR="0074750D" w:rsidRPr="007D25B0">
        <w:fldChar w:fldCharType="begin"/>
      </w:r>
      <w:r w:rsidRPr="007D25B0">
        <w:instrText xml:space="preserve"> REF F \h </w:instrText>
      </w:r>
      <w:r w:rsidR="007D25B0">
        <w:instrText xml:space="preserve"> \* MERGEFORMAT </w:instrText>
      </w:r>
      <w:r w:rsidR="0074750D" w:rsidRPr="007D25B0">
        <w:fldChar w:fldCharType="separate"/>
      </w:r>
      <w:r w:rsidRPr="007D25B0">
        <w:rPr>
          <w:rFonts w:eastAsia="Batang"/>
          <w:bCs w:val="0"/>
          <w:lang w:eastAsia="ko-KR"/>
        </w:rPr>
        <w:t>F</w:t>
      </w:r>
      <w:r w:rsidR="0074750D" w:rsidRPr="007D25B0">
        <w:fldChar w:fldCharType="end"/>
      </w:r>
      <w:r w:rsidRPr="007D25B0">
        <w:noBreakHyphen/>
      </w:r>
      <w:r w:rsidR="0074750D" w:rsidRPr="007D25B0">
        <w:fldChar w:fldCharType="begin"/>
      </w:r>
      <w:r w:rsidRPr="007D25B0">
        <w:instrText xml:space="preserve"> SEQ Table \* ARABIC \s 1 </w:instrText>
      </w:r>
      <w:r w:rsidR="0074750D" w:rsidRPr="007D25B0">
        <w:fldChar w:fldCharType="separate"/>
      </w:r>
      <w:r w:rsidRPr="007D25B0">
        <w:t>2</w:t>
      </w:r>
      <w:r w:rsidR="0074750D" w:rsidRPr="007D25B0">
        <w:fldChar w:fldCharType="end"/>
      </w:r>
      <w:r w:rsidRPr="007D25B0">
        <w:t xml:space="preserve"> – Persistence scope of SEI messages (informative)</w:t>
      </w:r>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8B3821" w:rsidRPr="007D25B0" w14:paraId="18482185" w14:textId="77777777"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14:paraId="61EC0911" w14:textId="77777777" w:rsidR="008B3821" w:rsidRPr="007D25B0" w:rsidRDefault="008B3821" w:rsidP="00C73469">
            <w:pPr>
              <w:pStyle w:val="tableheading"/>
              <w:numPr>
                <w:ilvl w:val="12"/>
                <w:numId w:val="0"/>
              </w:numPr>
              <w:spacing w:before="40" w:after="40"/>
              <w:jc w:val="center"/>
              <w:rPr>
                <w:b w:val="0"/>
                <w:lang w:val="en-US" w:eastAsia="ja-JP"/>
              </w:rPr>
            </w:pPr>
            <w:r w:rsidRPr="007D25B0">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14:paraId="3724C28B" w14:textId="77777777" w:rsidR="008B3821" w:rsidRPr="007D25B0" w:rsidRDefault="008B3821" w:rsidP="00C73469">
            <w:pPr>
              <w:pStyle w:val="tableheading"/>
              <w:numPr>
                <w:ilvl w:val="12"/>
                <w:numId w:val="0"/>
              </w:numPr>
              <w:spacing w:before="40" w:after="40"/>
              <w:jc w:val="center"/>
              <w:rPr>
                <w:b w:val="0"/>
                <w:lang w:val="en-US" w:eastAsia="ja-JP"/>
              </w:rPr>
            </w:pPr>
            <w:r w:rsidRPr="007D25B0">
              <w:rPr>
                <w:lang w:val="en-US" w:eastAsia="ja-JP"/>
              </w:rPr>
              <w:t>Persistence scope</w:t>
            </w:r>
          </w:p>
        </w:tc>
      </w:tr>
      <w:tr w:rsidR="008B3821" w:rsidRPr="007D25B0" w14:paraId="49DAB2D4" w14:textId="77777777"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223AA8AF" w14:textId="77777777" w:rsidR="008B3821" w:rsidRPr="007D25B0" w:rsidRDefault="008B3821" w:rsidP="00C73469">
            <w:pPr>
              <w:keepNext/>
              <w:spacing w:before="40" w:after="40"/>
              <w:jc w:val="center"/>
              <w:rPr>
                <w:lang w:val="en-US"/>
              </w:rPr>
            </w:pPr>
            <w:r w:rsidRPr="007D25B0">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14:paraId="3F661259" w14:textId="77777777" w:rsidR="008B3821" w:rsidRPr="007D25B0" w:rsidRDefault="008B3821" w:rsidP="00C73469">
            <w:pPr>
              <w:pStyle w:val="tablecell"/>
              <w:numPr>
                <w:ilvl w:val="12"/>
                <w:numId w:val="0"/>
              </w:numPr>
              <w:spacing w:before="40" w:after="40"/>
              <w:jc w:val="center"/>
              <w:rPr>
                <w:lang w:val="en-US"/>
              </w:rPr>
            </w:pPr>
            <w:r w:rsidRPr="007D25B0">
              <w:rPr>
                <w:lang w:val="en-US"/>
              </w:rPr>
              <w:t xml:space="preserve">The access unit containing the SEI message and up to but not including the next access unit, in decoding order, that contains a layers </w:t>
            </w:r>
            <w:r w:rsidR="00376DE2" w:rsidRPr="007D25B0">
              <w:rPr>
                <w:lang w:val="en-US"/>
              </w:rPr>
              <w:t xml:space="preserve">not </w:t>
            </w:r>
            <w:r w:rsidRPr="007D25B0">
              <w:rPr>
                <w:lang w:val="en-US"/>
              </w:rPr>
              <w:t>present change SEI message or the end of the CVS, whichever is earlier in decoding order</w:t>
            </w:r>
          </w:p>
        </w:tc>
      </w:tr>
      <w:tr w:rsidR="008B3821" w:rsidRPr="007D25B0" w14:paraId="67F28A96" w14:textId="77777777"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660B4854" w14:textId="77777777" w:rsidR="008B3821" w:rsidRPr="007D25B0" w:rsidRDefault="008B3821" w:rsidP="00C73469">
            <w:pPr>
              <w:keepNext/>
              <w:spacing w:before="40" w:after="40"/>
              <w:jc w:val="center"/>
              <w:rPr>
                <w:lang w:val="en-US"/>
              </w:rPr>
            </w:pPr>
            <w:r w:rsidRPr="007D25B0">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14:paraId="59E2AC22" w14:textId="77777777" w:rsidR="008B3821" w:rsidRPr="007D25B0" w:rsidRDefault="008B3821" w:rsidP="00C73469">
            <w:pPr>
              <w:pStyle w:val="tablecell"/>
              <w:numPr>
                <w:ilvl w:val="12"/>
                <w:numId w:val="0"/>
              </w:numPr>
              <w:spacing w:before="40" w:after="40"/>
              <w:jc w:val="center"/>
              <w:rPr>
                <w:lang w:val="en-US"/>
              </w:rPr>
            </w:pPr>
            <w:r w:rsidRPr="007D25B0">
              <w:rPr>
                <w:lang w:val="en-US"/>
              </w:rPr>
              <w:t>The CVS containing the SEI message</w:t>
            </w:r>
          </w:p>
        </w:tc>
      </w:tr>
    </w:tbl>
    <w:p w14:paraId="5EBB8E75"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40" w:name="_Toc366772003"/>
      <w:r w:rsidRPr="007D25B0">
        <w:rPr>
          <w:lang w:val="en-US"/>
        </w:rPr>
        <w:t>Layers not present SEI message semantics</w:t>
      </w:r>
      <w:bookmarkEnd w:id="1540"/>
    </w:p>
    <w:p w14:paraId="5C5502E8" w14:textId="77777777" w:rsidR="008B3821" w:rsidRPr="007D25B0" w:rsidRDefault="008B3821" w:rsidP="008B3821">
      <w:pPr>
        <w:rPr>
          <w:lang w:val="en-US"/>
        </w:rPr>
      </w:pPr>
      <w:r w:rsidRPr="007D25B0">
        <w:rPr>
          <w:lang w:val="en-US"/>
        </w:rPr>
        <w:t>The layers not present SEI message provides a mechanism for signalling that VCL NAL units of particular layers indicated by the VPS are not present in a particular set of access units.</w:t>
      </w:r>
    </w:p>
    <w:p w14:paraId="445D6768" w14:textId="77777777" w:rsidR="008B3821" w:rsidRPr="007D25B0" w:rsidRDefault="008B3821" w:rsidP="008B3821">
      <w:pPr>
        <w:widowControl w:val="0"/>
        <w:rPr>
          <w:lang w:val="en-US"/>
        </w:rPr>
      </w:pPr>
      <w:r w:rsidRPr="007D25B0">
        <w:rPr>
          <w:lang w:val="en-US"/>
        </w:rPr>
        <w:t xml:space="preserve">The target access units are defined as the set of access units starting from the access unit containing the layers not present SEI message up to but not including the next access unit, in decoding </w:t>
      </w:r>
      <w:proofErr w:type="gramStart"/>
      <w:r w:rsidRPr="007D25B0">
        <w:rPr>
          <w:lang w:val="en-US"/>
        </w:rPr>
        <w:t>order, that</w:t>
      </w:r>
      <w:proofErr w:type="gramEnd"/>
      <w:r w:rsidRPr="007D25B0">
        <w:rPr>
          <w:lang w:val="en-US"/>
        </w:rPr>
        <w:t xml:space="preserve"> contains a layers not present change SEI message or the end of the CVS, whichever is earlier in decoding order.</w:t>
      </w:r>
    </w:p>
    <w:p w14:paraId="4E54D48D" w14:textId="77777777" w:rsidR="008B3821" w:rsidRPr="007D25B0" w:rsidRDefault="008B3821" w:rsidP="008B3821">
      <w:pPr>
        <w:widowControl w:val="0"/>
        <w:rPr>
          <w:lang w:val="en-US"/>
        </w:rPr>
      </w:pPr>
      <w:r w:rsidRPr="007D25B0">
        <w:rPr>
          <w:lang w:val="en-US"/>
        </w:rPr>
        <w:t>When present, the layers not present SEI message applies to the target access units.</w:t>
      </w:r>
    </w:p>
    <w:p w14:paraId="276B01E9" w14:textId="77777777" w:rsidR="008B3821" w:rsidRPr="007D25B0" w:rsidRDefault="008B3821" w:rsidP="008B3821">
      <w:pPr>
        <w:rPr>
          <w:lang w:val="en-US"/>
        </w:rPr>
      </w:pPr>
      <w:r w:rsidRPr="007D25B0">
        <w:rPr>
          <w:lang w:val="en-US"/>
        </w:rPr>
        <w:t>A layers not present SEI message shall not be included in a scalable nesting SEI message.</w:t>
      </w:r>
    </w:p>
    <w:p w14:paraId="4F351592" w14:textId="77777777" w:rsidR="008B3821" w:rsidRPr="007D25B0" w:rsidRDefault="008B3821" w:rsidP="008B3821">
      <w:pPr>
        <w:rPr>
          <w:lang w:val="en-US"/>
        </w:rPr>
      </w:pPr>
      <w:r w:rsidRPr="007D25B0">
        <w:rPr>
          <w:lang w:val="en-US"/>
        </w:rPr>
        <w:t>A layers not present SEI message shall not be included in an SEI NAL unit with TemporalId greater than 0.</w:t>
      </w:r>
    </w:p>
    <w:p w14:paraId="42895848" w14:textId="77777777" w:rsidR="008B3821" w:rsidRPr="007D25B0" w:rsidRDefault="008B3821" w:rsidP="008B3821">
      <w:pPr>
        <w:pStyle w:val="3N"/>
        <w:rPr>
          <w:lang w:val="en-US"/>
        </w:rPr>
      </w:pPr>
      <w:proofErr w:type="gramStart"/>
      <w:r w:rsidRPr="007D25B0">
        <w:rPr>
          <w:b/>
          <w:lang w:val="en-US"/>
        </w:rPr>
        <w:t>lp_sei_active_vps_id</w:t>
      </w:r>
      <w:proofErr w:type="gramEnd"/>
      <w:r w:rsidRPr="007D25B0">
        <w:rPr>
          <w:lang w:val="en-US"/>
        </w:rPr>
        <w:t xml:space="preserve"> identifies the active VPS of the CVS containing the layers not present SEI message. The value of lp_sei_active_vps_id shall be equal to the value of vps_</w:t>
      </w:r>
      <w:r w:rsidRPr="007D25B0">
        <w:rPr>
          <w:bCs/>
          <w:lang w:val="en-US"/>
        </w:rPr>
        <w:t>video_parameter_set_id</w:t>
      </w:r>
      <w:r w:rsidRPr="007D25B0">
        <w:rPr>
          <w:lang w:val="en-US"/>
        </w:rPr>
        <w:t xml:space="preserve"> of the active VPS for the VCL NAL units of the access unit containing the SEI message.</w:t>
      </w:r>
    </w:p>
    <w:p w14:paraId="2A0C9E9F" w14:textId="77777777" w:rsidR="008B3821" w:rsidRPr="007D25B0" w:rsidRDefault="008B3821" w:rsidP="008B3821">
      <w:pPr>
        <w:rPr>
          <w:lang w:val="en-US"/>
        </w:rPr>
      </w:pPr>
      <w:r w:rsidRPr="007D25B0">
        <w:rPr>
          <w:b/>
          <w:lang w:val="en-US"/>
        </w:rPr>
        <w:lastRenderedPageBreak/>
        <w:t>layer_not_present_flag</w:t>
      </w:r>
      <w:proofErr w:type="gramStart"/>
      <w:r w:rsidRPr="007D25B0">
        <w:rPr>
          <w:bCs/>
          <w:lang w:val="en-US"/>
        </w:rPr>
        <w:t>[ i</w:t>
      </w:r>
      <w:proofErr w:type="gramEnd"/>
      <w:r w:rsidRPr="007D25B0">
        <w:rPr>
          <w:bCs/>
          <w:lang w:val="en-US"/>
        </w:rPr>
        <w:t> ]</w:t>
      </w:r>
      <w:r w:rsidRPr="007D25B0">
        <w:rPr>
          <w:lang w:val="en-US"/>
        </w:rPr>
        <w:t xml:space="preserve"> equal to 1 indicates that there are no VCL NAL units with nuh_layer_id equal to </w:t>
      </w:r>
      <w:r w:rsidRPr="007D25B0">
        <w:rPr>
          <w:rFonts w:eastAsia="Batang"/>
          <w:bCs/>
          <w:lang w:val="en-US" w:eastAsia="ko-KR"/>
        </w:rPr>
        <w:t>layer_id_in_nuh</w:t>
      </w:r>
      <w:r w:rsidRPr="007D25B0">
        <w:rPr>
          <w:lang w:val="en-US"/>
        </w:rPr>
        <w:t>[ i ] present in the target access units. layer_not_present_flag</w:t>
      </w:r>
      <w:r w:rsidRPr="007D25B0">
        <w:rPr>
          <w:bCs/>
          <w:lang w:val="en-US"/>
        </w:rPr>
        <w:t>[ i ]</w:t>
      </w:r>
      <w:r w:rsidRPr="007D25B0">
        <w:rPr>
          <w:lang w:val="en-US"/>
        </w:rPr>
        <w:t xml:space="preserve"> equal to 0 indicates that there may or may not be VCL NAL units with nuh_layer_id equal to layer_id_in_nuh[ i ] present in the target access units.</w:t>
      </w:r>
    </w:p>
    <w:p w14:paraId="412DF2C8" w14:textId="77777777" w:rsidR="008B3821" w:rsidRPr="007D25B0" w:rsidRDefault="008B3821" w:rsidP="008B3821">
      <w:pPr>
        <w:rPr>
          <w:rFonts w:eastAsia="Batang"/>
          <w:bCs/>
          <w:lang w:val="en-US" w:eastAsia="ko-KR"/>
        </w:rPr>
      </w:pPr>
      <w:r w:rsidRPr="007D25B0">
        <w:rPr>
          <w:lang w:val="en-US"/>
        </w:rPr>
        <w:t>When layer_not_present_flag</w:t>
      </w:r>
      <w:r w:rsidRPr="007D25B0">
        <w:rPr>
          <w:bCs/>
          <w:lang w:val="en-US"/>
        </w:rPr>
        <w:t>[ i ]</w:t>
      </w:r>
      <w:r w:rsidRPr="007D25B0">
        <w:rPr>
          <w:lang w:val="en-US"/>
        </w:rPr>
        <w:t xml:space="preserve"> is equal to 0 and i is greater than 0, layer_not_present_flag[ LayerIdxInVps[ RefLayerId[ layer_id_in_nuh[ i ] ][ j ] ] ] shall be equal to 0 for all values of j in the range of 0 to </w:t>
      </w:r>
      <w:r w:rsidRPr="007D25B0">
        <w:rPr>
          <w:rFonts w:eastAsia="Batang"/>
          <w:bCs/>
          <w:lang w:val="en-US" w:eastAsia="ko-KR"/>
        </w:rPr>
        <w:t>NumDirectRefLayers[ layer_id_in_nuh[</w:t>
      </w:r>
      <w:r w:rsidRPr="007D25B0">
        <w:rPr>
          <w:lang w:val="en-US"/>
        </w:rPr>
        <w:t> i ] </w:t>
      </w:r>
      <w:r w:rsidRPr="007D25B0">
        <w:rPr>
          <w:rFonts w:eastAsia="Batang"/>
          <w:bCs/>
          <w:lang w:val="en-US" w:eastAsia="ko-KR"/>
        </w:rPr>
        <w:t>] </w:t>
      </w:r>
      <w:r w:rsidRPr="007D25B0">
        <w:rPr>
          <w:lang w:val="en-US"/>
        </w:rPr>
        <w:t>− </w:t>
      </w:r>
      <w:r w:rsidRPr="007D25B0">
        <w:rPr>
          <w:rFonts w:eastAsia="Batang"/>
          <w:bCs/>
          <w:lang w:val="en-US" w:eastAsia="ko-KR"/>
        </w:rPr>
        <w:t>1, inclusive.</w:t>
      </w:r>
    </w:p>
    <w:p w14:paraId="1AC7C544"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41" w:name="_Toc366772004"/>
      <w:r w:rsidRPr="007D25B0">
        <w:rPr>
          <w:lang w:val="en-US"/>
        </w:rPr>
        <w:t>Inter-layer constrained tile sets SEI message semantics</w:t>
      </w:r>
      <w:bookmarkEnd w:id="1541"/>
    </w:p>
    <w:p w14:paraId="7CE776AD" w14:textId="77777777" w:rsidR="008B3821" w:rsidRPr="007D25B0" w:rsidRDefault="008B3821" w:rsidP="008B3821">
      <w:pPr>
        <w:rPr>
          <w:lang w:val="en-US"/>
        </w:rPr>
      </w:pPr>
      <w:r w:rsidRPr="007D25B0">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14:paraId="56C0B4CC" w14:textId="77777777" w:rsidR="008B3821" w:rsidRPr="007D25B0" w:rsidRDefault="008B3821" w:rsidP="008B3821">
      <w:pPr>
        <w:rPr>
          <w:lang w:val="en-US"/>
        </w:rPr>
      </w:pPr>
      <w:r w:rsidRPr="007D25B0">
        <w:rPr>
          <w:lang w:val="en-US"/>
        </w:rPr>
        <w:t>The inter-layer constrained tile sets SEI message shall not be present for a layer when tiles_enabled_flag is equal to 0 for any PPS that is active in the layer.</w:t>
      </w:r>
    </w:p>
    <w:p w14:paraId="39E4C9CE" w14:textId="77777777" w:rsidR="008B3821" w:rsidRPr="007D25B0" w:rsidRDefault="008B3821" w:rsidP="008B3821">
      <w:pPr>
        <w:rPr>
          <w:lang w:val="en-US"/>
        </w:rPr>
      </w:pPr>
      <w:r w:rsidRPr="007D25B0">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14:paraId="191EB98E" w14:textId="77777777" w:rsidR="008B3821" w:rsidRPr="007D25B0" w:rsidRDefault="008B3821" w:rsidP="008B3821">
      <w:pPr>
        <w:rPr>
          <w:lang w:val="en-US"/>
        </w:rPr>
      </w:pPr>
      <w:r w:rsidRPr="007D25B0">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14:paraId="4AC14EA2" w14:textId="77777777" w:rsidR="008B3821" w:rsidRPr="007D25B0" w:rsidRDefault="008B3821" w:rsidP="008B3821">
      <w:pPr>
        <w:spacing w:before="60"/>
        <w:ind w:left="288"/>
        <w:rPr>
          <w:sz w:val="18"/>
          <w:szCs w:val="18"/>
          <w:lang w:val="en-US"/>
        </w:rPr>
      </w:pPr>
      <w:r w:rsidRPr="007D25B0">
        <w:rPr>
          <w:sz w:val="18"/>
          <w:szCs w:val="18"/>
          <w:lang w:val="en-US"/>
        </w:rPr>
        <w:t>NOTE </w:t>
      </w:r>
      <w:r w:rsidR="00836CDD">
        <w:fldChar w:fldCharType="begin"/>
      </w:r>
      <w:r w:rsidR="00836CDD">
        <w:instrText xml:space="preserve"> SEQ NoteCounter \r 1 \* MERGEFORMAT </w:instrText>
      </w:r>
      <w:r w:rsidR="00836CDD">
        <w:fldChar w:fldCharType="separate"/>
      </w:r>
      <w:r w:rsidRPr="007D25B0">
        <w:rPr>
          <w:noProof/>
          <w:sz w:val="18"/>
          <w:szCs w:val="18"/>
          <w:lang w:val="en-US"/>
        </w:rPr>
        <w:t>1</w:t>
      </w:r>
      <w:r w:rsidR="00836CDD">
        <w:rPr>
          <w:noProof/>
          <w:sz w:val="18"/>
          <w:szCs w:val="18"/>
          <w:lang w:val="en-US"/>
        </w:rPr>
        <w:fldChar w:fldCharType="end"/>
      </w:r>
      <w:r w:rsidRPr="007D25B0">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14:paraId="74F272B7" w14:textId="77777777" w:rsidR="008B3821" w:rsidRPr="007D25B0" w:rsidRDefault="008B3821" w:rsidP="008B3821">
      <w:pPr>
        <w:rPr>
          <w:lang w:val="en-US"/>
        </w:rPr>
      </w:pPr>
      <w:r w:rsidRPr="007D25B0">
        <w:rPr>
          <w:lang w:val="en-US"/>
        </w:rPr>
        <w:t>When more than one inter-layer constrained tile sets SEI message is present within the access units of a CVS, they shall contain identical content.</w:t>
      </w:r>
    </w:p>
    <w:p w14:paraId="1427DCD4" w14:textId="77777777" w:rsidR="008B3821" w:rsidRPr="007D25B0" w:rsidRDefault="008B3821" w:rsidP="008B3821">
      <w:pPr>
        <w:rPr>
          <w:lang w:val="en-US"/>
        </w:rPr>
      </w:pPr>
      <w:r w:rsidRPr="007D25B0">
        <w:rPr>
          <w:lang w:val="en-US"/>
        </w:rPr>
        <w:t>The number of inter-layer constrained tile sets SEI messages in each access unit shall not exceed 5.</w:t>
      </w:r>
    </w:p>
    <w:p w14:paraId="584F7EB7" w14:textId="77777777" w:rsidR="008B3821" w:rsidRPr="007D25B0" w:rsidRDefault="008B3821" w:rsidP="008B3821">
      <w:pPr>
        <w:rPr>
          <w:lang w:val="en-US"/>
        </w:rPr>
      </w:pPr>
      <w:r w:rsidRPr="007D25B0">
        <w:rPr>
          <w:b/>
          <w:lang w:val="en-US"/>
        </w:rPr>
        <w:t>il_all_tiles_exact_sample_value_match_flag</w:t>
      </w:r>
      <w:r w:rsidRPr="007D25B0">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14:paraId="7CBD1A2E" w14:textId="77777777" w:rsidR="008B3821" w:rsidRPr="007D25B0" w:rsidRDefault="008B3821" w:rsidP="008B3821">
      <w:pPr>
        <w:rPr>
          <w:lang w:val="en-US"/>
        </w:rPr>
      </w:pPr>
      <w:proofErr w:type="gramStart"/>
      <w:r w:rsidRPr="007D25B0">
        <w:rPr>
          <w:b/>
          <w:lang w:val="en-US"/>
        </w:rPr>
        <w:t>il_one_tile_per_tile_set_flag</w:t>
      </w:r>
      <w:proofErr w:type="gramEnd"/>
      <w:r w:rsidRPr="007D25B0">
        <w:rPr>
          <w:lang w:val="en-US"/>
        </w:rPr>
        <w:t xml:space="preserve"> equal to 1 indicates that each inter-layer constrained tile set contains one tile, and il_num_sets_in_message_minus1 is not present. If il_one_tile_per_tile_set_flag is equal to zero, tile sets are signalled explicitly.</w:t>
      </w:r>
    </w:p>
    <w:p w14:paraId="7DA23F88" w14:textId="77777777" w:rsidR="008B3821" w:rsidRPr="007D25B0" w:rsidRDefault="008B3821" w:rsidP="008B3821">
      <w:pPr>
        <w:rPr>
          <w:lang w:val="en-US"/>
        </w:rPr>
      </w:pPr>
      <w:proofErr w:type="gramStart"/>
      <w:r w:rsidRPr="007D25B0">
        <w:rPr>
          <w:b/>
          <w:lang w:val="en-US"/>
        </w:rPr>
        <w:t>il_num_sets_in_message_minus1</w:t>
      </w:r>
      <w:proofErr w:type="gramEnd"/>
      <w:r w:rsidRPr="007D25B0">
        <w:rPr>
          <w:lang w:val="en-US"/>
        </w:rPr>
        <w:t xml:space="preserve"> plus 1 specifies the number of inter-layer tile sets identified in the SEI message. The value of il_num_sets_in_message_minus1 shall be in the range of 0 to 255, inclusive.</w:t>
      </w:r>
    </w:p>
    <w:p w14:paraId="546C491A" w14:textId="77777777" w:rsidR="008B3821" w:rsidRPr="007D25B0" w:rsidRDefault="008B3821" w:rsidP="008B3821">
      <w:pPr>
        <w:rPr>
          <w:lang w:val="en-US"/>
        </w:rPr>
      </w:pPr>
      <w:r w:rsidRPr="007D25B0">
        <w:rPr>
          <w:b/>
          <w:lang w:val="en-US"/>
        </w:rPr>
        <w:t xml:space="preserve">skipped_tile_set_present_flag </w:t>
      </w:r>
      <w:r w:rsidRPr="007D25B0">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7D25B0">
        <w:rPr>
          <w:rFonts w:eastAsia="Batang"/>
          <w:bCs/>
          <w:lang w:val="en-US" w:eastAsia="ko-KR"/>
        </w:rPr>
        <w:t xml:space="preserve">RefLayerId[ ictsNuhLayerId ][ NumDirectRefLayers[ ictsNuhLayerId ] – 1 ] </w:t>
      </w:r>
      <w:r w:rsidRPr="007D25B0">
        <w:rPr>
          <w:lang w:val="en-US"/>
        </w:rPr>
        <w:t xml:space="preserve">and no residual_coding syntax structure is present in any transform unit of the identified tile set, where ictsNuhLayerId is the value of nuh_layer_id of this message. </w:t>
      </w:r>
      <w:proofErr w:type="gramStart"/>
      <w:r w:rsidRPr="007D25B0">
        <w:rPr>
          <w:lang w:val="en-US"/>
        </w:rPr>
        <w:t>skipped_tile_set_present_flag</w:t>
      </w:r>
      <w:proofErr w:type="gramEnd"/>
      <w:r w:rsidRPr="007D25B0">
        <w:rPr>
          <w:lang w:val="en-US"/>
        </w:rPr>
        <w:t xml:space="preserve"> equal to 0 does not indicate a bitstream constraint within the CVS.</w:t>
      </w:r>
      <w:r w:rsidR="00910C04" w:rsidRPr="007D25B0">
        <w:rPr>
          <w:lang w:val="en-US"/>
        </w:rPr>
        <w:t xml:space="preserve"> When not present, the value of skipped_tile_set_present_flag is inferred to be equal to 0.</w:t>
      </w:r>
    </w:p>
    <w:p w14:paraId="593D5EA8" w14:textId="77777777" w:rsidR="008B3821" w:rsidRPr="007D25B0" w:rsidRDefault="008B3821" w:rsidP="008B3821">
      <w:pPr>
        <w:rPr>
          <w:lang w:val="en-US"/>
        </w:rPr>
      </w:pPr>
      <w:r w:rsidRPr="007D25B0">
        <w:rPr>
          <w:b/>
          <w:lang w:val="en-US"/>
        </w:rPr>
        <w:t>ilcts_id</w:t>
      </w:r>
      <w:proofErr w:type="gramStart"/>
      <w:r w:rsidRPr="007D25B0">
        <w:rPr>
          <w:lang w:val="en-US"/>
        </w:rPr>
        <w:t>[ i</w:t>
      </w:r>
      <w:proofErr w:type="gramEnd"/>
      <w:r w:rsidRPr="007D25B0">
        <w:rPr>
          <w:lang w:val="en-US"/>
        </w:rPr>
        <w:t> ] contains an identifying number that may be used to identify the purpose of the i-th identified tile set (for example, to identify an area to be extracted from the coded video sequence for a particular purpose). The value of ilcts_id</w:t>
      </w:r>
      <w:proofErr w:type="gramStart"/>
      <w:r w:rsidRPr="007D25B0">
        <w:rPr>
          <w:lang w:val="en-US"/>
        </w:rPr>
        <w:t>[ i</w:t>
      </w:r>
      <w:proofErr w:type="gramEnd"/>
      <w:r w:rsidRPr="007D25B0">
        <w:rPr>
          <w:lang w:val="en-US"/>
        </w:rPr>
        <w:t> ] shall be in the range of 0 to 2</w:t>
      </w:r>
      <w:r w:rsidRPr="007D25B0">
        <w:rPr>
          <w:vertAlign w:val="superscript"/>
          <w:lang w:val="en-US"/>
        </w:rPr>
        <w:t>32</w:t>
      </w:r>
      <w:r w:rsidRPr="007D25B0">
        <w:rPr>
          <w:lang w:val="en-US"/>
        </w:rPr>
        <w:t xml:space="preserve"> − 2, inclusive.</w:t>
      </w:r>
    </w:p>
    <w:p w14:paraId="226548AC" w14:textId="77777777" w:rsidR="008B3821" w:rsidRPr="007D25B0" w:rsidRDefault="008B3821" w:rsidP="008B3821">
      <w:pPr>
        <w:rPr>
          <w:lang w:val="en-US"/>
        </w:rPr>
      </w:pPr>
      <w:r w:rsidRPr="007D25B0">
        <w:rPr>
          <w:lang w:val="en-US"/>
        </w:rPr>
        <w:t>Values of ilcts_id</w:t>
      </w:r>
      <w:proofErr w:type="gramStart"/>
      <w:r w:rsidRPr="007D25B0">
        <w:rPr>
          <w:lang w:val="en-US"/>
        </w:rPr>
        <w:t>[ i</w:t>
      </w:r>
      <w:proofErr w:type="gramEnd"/>
      <w:r w:rsidRPr="007D25B0">
        <w:rPr>
          <w:lang w:val="en-US"/>
        </w:rPr>
        <w:t> ] from 0 to 255 and from 512 to 2</w:t>
      </w:r>
      <w:r w:rsidRPr="007D25B0">
        <w:rPr>
          <w:vertAlign w:val="superscript"/>
          <w:lang w:val="en-US"/>
        </w:rPr>
        <w:t>31</w:t>
      </w:r>
      <w:r w:rsidRPr="007D25B0">
        <w:rPr>
          <w:lang w:val="en-US"/>
        </w:rPr>
        <w:t xml:space="preserve"> − 1 may be used as determined by the application. Values of ilcts_id</w:t>
      </w:r>
      <w:proofErr w:type="gramStart"/>
      <w:r w:rsidRPr="007D25B0">
        <w:rPr>
          <w:lang w:val="en-US"/>
        </w:rPr>
        <w:t>[ i</w:t>
      </w:r>
      <w:proofErr w:type="gramEnd"/>
      <w:r w:rsidRPr="007D25B0">
        <w:rPr>
          <w:lang w:val="en-US"/>
        </w:rPr>
        <w:t> ] from 256 to 511 and from 2</w:t>
      </w:r>
      <w:r w:rsidRPr="007D25B0">
        <w:rPr>
          <w:vertAlign w:val="superscript"/>
          <w:lang w:val="en-US"/>
        </w:rPr>
        <w:t>31</w:t>
      </w:r>
      <w:r w:rsidRPr="007D25B0">
        <w:rPr>
          <w:lang w:val="en-US"/>
        </w:rPr>
        <w:t xml:space="preserve"> to 2</w:t>
      </w:r>
      <w:r w:rsidRPr="007D25B0">
        <w:rPr>
          <w:vertAlign w:val="superscript"/>
          <w:lang w:val="en-US"/>
        </w:rPr>
        <w:t>32</w:t>
      </w:r>
      <w:r w:rsidRPr="007D25B0">
        <w:rPr>
          <w:lang w:val="en-US"/>
        </w:rPr>
        <w:t xml:space="preserve"> − 2 are reserved for future use by ITU-T | ISO/IEC. Decoders encountering a value of ilcts_id</w:t>
      </w:r>
      <w:proofErr w:type="gramStart"/>
      <w:r w:rsidRPr="007D25B0">
        <w:rPr>
          <w:lang w:val="en-US"/>
        </w:rPr>
        <w:t>[ i</w:t>
      </w:r>
      <w:proofErr w:type="gramEnd"/>
      <w:r w:rsidRPr="007D25B0">
        <w:rPr>
          <w:lang w:val="en-US"/>
        </w:rPr>
        <w:t> ] in the range of 256 to 511 or in the range of 2</w:t>
      </w:r>
      <w:r w:rsidRPr="007D25B0">
        <w:rPr>
          <w:vertAlign w:val="superscript"/>
          <w:lang w:val="en-US"/>
        </w:rPr>
        <w:t>31</w:t>
      </w:r>
      <w:r w:rsidRPr="007D25B0">
        <w:rPr>
          <w:lang w:val="en-US"/>
        </w:rPr>
        <w:t xml:space="preserve"> to 2</w:t>
      </w:r>
      <w:r w:rsidRPr="007D25B0">
        <w:rPr>
          <w:vertAlign w:val="superscript"/>
          <w:lang w:val="en-US"/>
        </w:rPr>
        <w:t>32</w:t>
      </w:r>
      <w:r w:rsidRPr="007D25B0">
        <w:rPr>
          <w:lang w:val="en-US"/>
        </w:rPr>
        <w:t xml:space="preserve"> − 2 shall ignore (remove from the bitstream and discard) it.</w:t>
      </w:r>
    </w:p>
    <w:p w14:paraId="22A1A8B5" w14:textId="77777777" w:rsidR="008B3821" w:rsidRPr="007D25B0" w:rsidRDefault="008B3821" w:rsidP="008B3821">
      <w:pPr>
        <w:rPr>
          <w:lang w:val="en-US"/>
        </w:rPr>
      </w:pPr>
      <w:r w:rsidRPr="007D25B0">
        <w:rPr>
          <w:b/>
          <w:lang w:val="en-US"/>
        </w:rPr>
        <w:lastRenderedPageBreak/>
        <w:t>il_num_tile_rects_in_set_</w:t>
      </w:r>
      <w:proofErr w:type="gramStart"/>
      <w:r w:rsidRPr="007D25B0">
        <w:rPr>
          <w:b/>
          <w:lang w:val="en-US"/>
        </w:rPr>
        <w:t>minus1</w:t>
      </w:r>
      <w:r w:rsidRPr="007D25B0">
        <w:rPr>
          <w:lang w:val="en-US"/>
        </w:rPr>
        <w:t>[</w:t>
      </w:r>
      <w:proofErr w:type="gramEnd"/>
      <w:r w:rsidRPr="007D25B0">
        <w:rPr>
          <w:lang w:val="en-US"/>
        </w:rPr>
        <w:t> i ] plus 1 specifies the number of rectangular regions of tiles in the i-th identified inter-layer constrained tile set. The value of il_num_tile_rects_in_set_</w:t>
      </w:r>
      <w:proofErr w:type="gramStart"/>
      <w:r w:rsidRPr="007D25B0">
        <w:rPr>
          <w:lang w:val="en-US"/>
        </w:rPr>
        <w:t>minus1[</w:t>
      </w:r>
      <w:proofErr w:type="gramEnd"/>
      <w:r w:rsidRPr="007D25B0">
        <w:rPr>
          <w:lang w:val="en-US"/>
        </w:rPr>
        <w:t> i ] shall be in the range of 0 to (num_tile_columns_minus1 + 1) * (num_tile_rows_minus1 + 1) − 1, inclusive.</w:t>
      </w:r>
    </w:p>
    <w:p w14:paraId="2ED1E067" w14:textId="77777777" w:rsidR="008B3821" w:rsidRPr="007D25B0" w:rsidRDefault="008B3821" w:rsidP="008B3821">
      <w:pPr>
        <w:rPr>
          <w:lang w:val="en-US"/>
        </w:rPr>
      </w:pPr>
      <w:r w:rsidRPr="007D25B0">
        <w:rPr>
          <w:b/>
          <w:lang w:val="en-US"/>
        </w:rPr>
        <w:t>il_top_left_tile_index</w:t>
      </w:r>
      <w:r w:rsidRPr="007D25B0">
        <w:rPr>
          <w:lang w:val="en-US"/>
        </w:rPr>
        <w:t xml:space="preserve">[ i ][ j ] and </w:t>
      </w:r>
      <w:r w:rsidRPr="007D25B0">
        <w:rPr>
          <w:b/>
          <w:lang w:val="en-US"/>
        </w:rPr>
        <w:t>il_bottom_right_tile_index</w:t>
      </w:r>
      <w:r w:rsidRPr="007D25B0">
        <w:rPr>
          <w:lang w:val="en-US"/>
        </w:rPr>
        <w:t>[ i ][ j ] identify the tile position of the top-left tile and the tile position of the bottom-right tile in a rectangular region of the i-th identified inter-layer constrained tile set, respectively, in tile raster scan order.</w:t>
      </w:r>
    </w:p>
    <w:p w14:paraId="449A8F2F" w14:textId="77777777" w:rsidR="008B3821" w:rsidRPr="007D25B0" w:rsidRDefault="008B3821" w:rsidP="008B3821">
      <w:pPr>
        <w:rPr>
          <w:lang w:val="en-US"/>
        </w:rPr>
      </w:pPr>
      <w:r w:rsidRPr="007D25B0">
        <w:rPr>
          <w:b/>
          <w:lang w:val="en-US"/>
        </w:rPr>
        <w:t>il_exact_sample_value_match_flag</w:t>
      </w:r>
      <w:r w:rsidRPr="007D25B0">
        <w:rPr>
          <w:lang w:val="en-US"/>
        </w:rPr>
        <w:t>[ i ] equal to 1 indicates that, within the CVS, when the coding tree blocks that do not belong to the inter-layer constrained tile set are not decoded and the boundaries of 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14:paraId="7873C7A7" w14:textId="77777777" w:rsidR="008B3821" w:rsidRPr="007D25B0" w:rsidRDefault="008B3821" w:rsidP="008B3821">
      <w:pPr>
        <w:spacing w:before="60"/>
        <w:ind w:left="288"/>
        <w:rPr>
          <w:sz w:val="18"/>
          <w:szCs w:val="18"/>
          <w:lang w:val="en-US"/>
        </w:rPr>
      </w:pPr>
      <w:r w:rsidRPr="007D25B0">
        <w:rPr>
          <w:sz w:val="18"/>
          <w:szCs w:val="18"/>
          <w:lang w:val="en-US"/>
        </w:rPr>
        <w:t>NOTE </w:t>
      </w:r>
      <w:r w:rsidR="00836CDD">
        <w:fldChar w:fldCharType="begin"/>
      </w:r>
      <w:r w:rsidR="00836CDD">
        <w:instrText xml:space="preserve"> SEQ NoteCounter \* MERGEFORMAT </w:instrText>
      </w:r>
      <w:r w:rsidR="00836CDD">
        <w:fldChar w:fldCharType="separate"/>
      </w:r>
      <w:r w:rsidRPr="007D25B0">
        <w:rPr>
          <w:noProof/>
          <w:sz w:val="18"/>
          <w:szCs w:val="18"/>
          <w:lang w:val="en-US"/>
        </w:rPr>
        <w:t>2</w:t>
      </w:r>
      <w:r w:rsidR="00836CDD">
        <w:rPr>
          <w:noProof/>
          <w:sz w:val="18"/>
          <w:szCs w:val="18"/>
          <w:lang w:val="en-US"/>
        </w:rPr>
        <w:fldChar w:fldCharType="end"/>
      </w:r>
      <w:r w:rsidRPr="007D25B0">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14:paraId="0CBF39BF" w14:textId="77777777" w:rsidR="008B3821" w:rsidRPr="007D25B0" w:rsidRDefault="008B3821" w:rsidP="008B3821">
      <w:pPr>
        <w:rPr>
          <w:lang w:val="en-US"/>
        </w:rPr>
      </w:pPr>
      <w:r w:rsidRPr="007D25B0">
        <w:rPr>
          <w:b/>
          <w:lang w:val="en-US"/>
        </w:rPr>
        <w:t>ilc_idc</w:t>
      </w:r>
      <w:proofErr w:type="gramStart"/>
      <w:r w:rsidRPr="007D25B0">
        <w:rPr>
          <w:lang w:val="en-US"/>
        </w:rPr>
        <w:t>[ i</w:t>
      </w:r>
      <w:proofErr w:type="gramEnd"/>
      <w:r w:rsidRPr="007D25B0">
        <w:rPr>
          <w:lang w:val="en-US"/>
        </w:rPr>
        <w:t>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w:t>
      </w:r>
      <w:proofErr w:type="gramStart"/>
      <w:r w:rsidRPr="007D25B0">
        <w:rPr>
          <w:lang w:val="en-US"/>
        </w:rPr>
        <w:t>[ i</w:t>
      </w:r>
      <w:proofErr w:type="gramEnd"/>
      <w:r w:rsidRPr="007D25B0">
        <w:rPr>
          <w:lang w:val="en-US"/>
        </w:rPr>
        <w:t> ][ j ] equal to 2 indicates that, within the CVS, no prediction block in the i-th identified tile set with nuh_layer_id equal to ictsNuhLayerId is predicted from an inter-layer reference picture. ilc_idc</w:t>
      </w:r>
      <w:proofErr w:type="gramStart"/>
      <w:r w:rsidRPr="007D25B0">
        <w:rPr>
          <w:lang w:val="en-US"/>
        </w:rPr>
        <w:t>[ i</w:t>
      </w:r>
      <w:proofErr w:type="gramEnd"/>
      <w:r w:rsidRPr="007D25B0">
        <w:rPr>
          <w:lang w:val="en-US"/>
        </w:rPr>
        <w:t> ] equal to 0 indicates that, within the CVS, the inter-layer prediction process may or may not be constrained for the prediction block in the i-th identified tile set having nuh_layer_id equal to ictsNuhLayerId. The value of ilc_idc</w:t>
      </w:r>
      <w:proofErr w:type="gramStart"/>
      <w:r w:rsidRPr="007D25B0">
        <w:rPr>
          <w:lang w:val="en-US"/>
        </w:rPr>
        <w:t>[ i</w:t>
      </w:r>
      <w:proofErr w:type="gramEnd"/>
      <w:r w:rsidRPr="007D25B0">
        <w:rPr>
          <w:lang w:val="en-US"/>
        </w:rPr>
        <w:t> ] equal to 3 is reserved.</w:t>
      </w:r>
    </w:p>
    <w:p w14:paraId="1F171367" w14:textId="77777777" w:rsidR="008B3821" w:rsidRPr="007D25B0" w:rsidRDefault="008B3821" w:rsidP="008B3821">
      <w:pPr>
        <w:rPr>
          <w:lang w:val="en-US"/>
        </w:rPr>
      </w:pPr>
      <w:r w:rsidRPr="007D25B0">
        <w:rPr>
          <w:b/>
          <w:lang w:val="en-US"/>
        </w:rPr>
        <w:t>all_tiles_ilc_idc</w:t>
      </w:r>
      <w:r w:rsidRPr="007D25B0">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message. </w:t>
      </w:r>
      <w:proofErr w:type="gramStart"/>
      <w:r w:rsidRPr="007D25B0">
        <w:rPr>
          <w:lang w:val="en-US"/>
        </w:rPr>
        <w:t>all_tiles_ilc_idc</w:t>
      </w:r>
      <w:proofErr w:type="gramEnd"/>
      <w:r w:rsidRPr="007D25B0">
        <w:rPr>
          <w:lang w:val="en-US"/>
        </w:rPr>
        <w:t xml:space="preserve"> equal to 2 indicates that, within the CVS, no prediction block in each identified tile with nuh_layer_id equal to ictsNuhLayerId is predicted from an inter-layer reference picture. </w:t>
      </w:r>
      <w:proofErr w:type="gramStart"/>
      <w:r w:rsidRPr="007D25B0">
        <w:rPr>
          <w:lang w:val="en-US"/>
        </w:rPr>
        <w:t>all_tiles_ilc_idc</w:t>
      </w:r>
      <w:proofErr w:type="gramEnd"/>
      <w:r w:rsidRPr="007D25B0">
        <w:rPr>
          <w:lang w:val="en-US"/>
        </w:rPr>
        <w:t xml:space="preserve"> equal to 0 indicates that, within the CVS, the inter-layer prediction process may or may not be constrained for the tile having nuh_layer_id equal to ictsNuhLayerId. The value of all_tiles_ilc_idc equal to 3 is reserved.</w:t>
      </w:r>
    </w:p>
    <w:p w14:paraId="5350270A"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542" w:name="_Ref364437801"/>
      <w:bookmarkStart w:id="1543" w:name="_Toc366772005"/>
      <w:r w:rsidRPr="007D25B0">
        <w:rPr>
          <w:lang w:val="en-US"/>
        </w:rPr>
        <w:t>Video usability information</w:t>
      </w:r>
      <w:bookmarkEnd w:id="1542"/>
      <w:bookmarkEnd w:id="1543"/>
    </w:p>
    <w:p w14:paraId="44F6958E"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544" w:name="_Toc366772006"/>
      <w:r w:rsidRPr="007D25B0">
        <w:rPr>
          <w:lang w:val="en-US"/>
        </w:rPr>
        <w:t>General</w:t>
      </w:r>
      <w:bookmarkEnd w:id="1544"/>
    </w:p>
    <w:p w14:paraId="42D44A25" w14:textId="77777777" w:rsidR="008B3821" w:rsidRPr="007D25B0" w:rsidRDefault="008B3821" w:rsidP="008B3821">
      <w:pPr>
        <w:rPr>
          <w:lang w:val="en-US"/>
        </w:rPr>
      </w:pPr>
      <w:r w:rsidRPr="007D25B0">
        <w:rPr>
          <w:lang w:val="en-US"/>
        </w:rPr>
        <w:t>The specifications in clause E.1 apply.</w:t>
      </w:r>
    </w:p>
    <w:p w14:paraId="652D33F2"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545" w:name="_Toc366772007"/>
      <w:r w:rsidRPr="007D25B0">
        <w:rPr>
          <w:lang w:val="en-US"/>
        </w:rPr>
        <w:t>VUI syntax</w:t>
      </w:r>
      <w:bookmarkEnd w:id="1545"/>
    </w:p>
    <w:p w14:paraId="122EC833" w14:textId="77777777" w:rsidR="008B3821" w:rsidRPr="007D25B0" w:rsidRDefault="008B3821" w:rsidP="008B3821">
      <w:pPr>
        <w:rPr>
          <w:lang w:val="en-US"/>
        </w:rPr>
      </w:pPr>
      <w:r w:rsidRPr="007D25B0">
        <w:rPr>
          <w:lang w:val="en-US"/>
        </w:rPr>
        <w:t>The specifications in clause E.2 apply.</w:t>
      </w:r>
    </w:p>
    <w:p w14:paraId="27C2F49E"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pPr>
      <w:bookmarkStart w:id="1546" w:name="_Toc366772008"/>
      <w:r w:rsidRPr="007D25B0">
        <w:t>VUI semantics</w:t>
      </w:r>
      <w:bookmarkEnd w:id="1546"/>
    </w:p>
    <w:p w14:paraId="7D2F0BB0" w14:textId="77777777" w:rsidR="008B3821" w:rsidRPr="007D25B0" w:rsidRDefault="008B3821" w:rsidP="002026D5">
      <w:pPr>
        <w:pStyle w:val="3H2"/>
        <w:keepLines w:val="0"/>
        <w:numPr>
          <w:ilvl w:val="3"/>
          <w:numId w:val="39"/>
        </w:numPr>
        <w:tabs>
          <w:tab w:val="clear" w:pos="720"/>
          <w:tab w:val="num" w:pos="1134"/>
        </w:tabs>
        <w:ind w:left="1134" w:hanging="1134"/>
      </w:pPr>
      <w:bookmarkStart w:id="1547" w:name="_Toc366772009"/>
      <w:r w:rsidRPr="007D25B0">
        <w:t>VUI parameters semantics</w:t>
      </w:r>
      <w:bookmarkEnd w:id="1547"/>
    </w:p>
    <w:p w14:paraId="10E06B48" w14:textId="77777777" w:rsidR="008B3821" w:rsidRPr="007D25B0" w:rsidRDefault="008B3821" w:rsidP="008B3821">
      <w:pPr>
        <w:rPr>
          <w:lang w:val="en-US"/>
        </w:rPr>
      </w:pPr>
      <w:r w:rsidRPr="007D25B0">
        <w:rPr>
          <w:lang w:val="en-US"/>
        </w:rPr>
        <w:t>The specifications in clause E.3.1 apply with the following modifications and additions.</w:t>
      </w:r>
    </w:p>
    <w:p w14:paraId="0C8064E1" w14:textId="77777777" w:rsidR="008B3821" w:rsidRPr="007D25B0" w:rsidRDefault="008B3821" w:rsidP="008B3821">
      <w:pPr>
        <w:rPr>
          <w:lang w:val="en-US"/>
        </w:rPr>
      </w:pPr>
      <w:proofErr w:type="gramStart"/>
      <w:r w:rsidRPr="007D25B0">
        <w:rPr>
          <w:lang w:val="en-US"/>
        </w:rPr>
        <w:t>vui_timing_info_present_flag</w:t>
      </w:r>
      <w:proofErr w:type="gramEnd"/>
      <w:r w:rsidRPr="007D25B0">
        <w:rPr>
          <w:lang w:val="en-US"/>
        </w:rPr>
        <w:t xml:space="preserve"> equal to 1 specifies that vui_num_units_in_tick, vui_time_scale, vui_poc_proportional_to_timing_flag, and vui_hrd_parameters_present_flag are present in the vui_parameters( ) syntax structure. </w:t>
      </w:r>
      <w:proofErr w:type="gramStart"/>
      <w:r w:rsidRPr="007D25B0">
        <w:rPr>
          <w:lang w:val="en-US"/>
        </w:rPr>
        <w:t>vui_timing_info_present_flag</w:t>
      </w:r>
      <w:proofErr w:type="gramEnd"/>
      <w:r w:rsidRPr="007D25B0">
        <w:rPr>
          <w:lang w:val="en-US"/>
        </w:rPr>
        <w:t xml:space="preserve">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14:paraId="34AAB64C" w14:textId="77777777" w:rsidR="008B3821" w:rsidRPr="007D25B0" w:rsidRDefault="008B3821" w:rsidP="002026D5">
      <w:pPr>
        <w:pStyle w:val="3H2"/>
        <w:keepLines w:val="0"/>
        <w:numPr>
          <w:ilvl w:val="3"/>
          <w:numId w:val="39"/>
        </w:numPr>
        <w:tabs>
          <w:tab w:val="clear" w:pos="720"/>
          <w:tab w:val="num" w:pos="1134"/>
        </w:tabs>
        <w:ind w:left="1134" w:hanging="1134"/>
      </w:pPr>
      <w:bookmarkStart w:id="1548" w:name="_Toc366772010"/>
      <w:r w:rsidRPr="007D25B0">
        <w:t>HRD parameters semantics</w:t>
      </w:r>
      <w:bookmarkEnd w:id="1548"/>
    </w:p>
    <w:p w14:paraId="1420620C" w14:textId="77777777" w:rsidR="008B3821" w:rsidRPr="007D25B0" w:rsidRDefault="008B3821" w:rsidP="008B3821">
      <w:pPr>
        <w:rPr>
          <w:lang w:val="en-US"/>
        </w:rPr>
      </w:pPr>
      <w:r w:rsidRPr="007D25B0">
        <w:rPr>
          <w:lang w:val="en-US"/>
        </w:rPr>
        <w:t>The specifications in clause E.3.2 apply.</w:t>
      </w:r>
    </w:p>
    <w:p w14:paraId="395E1112" w14:textId="77777777" w:rsidR="008B3821" w:rsidRPr="007D25B0" w:rsidRDefault="008B3821" w:rsidP="002026D5">
      <w:pPr>
        <w:pStyle w:val="3H2"/>
        <w:keepLines w:val="0"/>
        <w:numPr>
          <w:ilvl w:val="3"/>
          <w:numId w:val="39"/>
        </w:numPr>
        <w:tabs>
          <w:tab w:val="clear" w:pos="720"/>
          <w:tab w:val="num" w:pos="1134"/>
        </w:tabs>
        <w:ind w:left="1134" w:hanging="1134"/>
      </w:pPr>
      <w:bookmarkStart w:id="1549" w:name="_Toc366772011"/>
      <w:r w:rsidRPr="007D25B0">
        <w:lastRenderedPageBreak/>
        <w:t>Sub-layer HRD parameters semantics</w:t>
      </w:r>
      <w:bookmarkEnd w:id="1549"/>
    </w:p>
    <w:p w14:paraId="68C1A78B" w14:textId="77777777" w:rsidR="008B3821" w:rsidRPr="007D25B0" w:rsidRDefault="008B3821" w:rsidP="008B3821">
      <w:pPr>
        <w:rPr>
          <w:lang w:val="en-US"/>
        </w:rPr>
      </w:pPr>
      <w:r w:rsidRPr="007D25B0">
        <w:rPr>
          <w:lang w:val="en-US"/>
        </w:rPr>
        <w:t>The specifications in clause E.3.3 apply.</w:t>
      </w:r>
    </w:p>
    <w:p w14:paraId="68456EB0" w14:textId="77777777" w:rsidR="008B3821" w:rsidRPr="007D25B0" w:rsidRDefault="008B3821" w:rsidP="00944988">
      <w:pPr>
        <w:rPr>
          <w:lang w:val="en-CA"/>
        </w:rPr>
      </w:pPr>
    </w:p>
    <w:p w14:paraId="4AB4450E" w14:textId="77777777" w:rsidR="0056407A" w:rsidRPr="007D25B0" w:rsidRDefault="00944988" w:rsidP="002026D5">
      <w:pPr>
        <w:pStyle w:val="Annex1"/>
        <w:keepNext/>
        <w:keepLines/>
        <w:numPr>
          <w:ilvl w:val="0"/>
          <w:numId w:val="40"/>
        </w:numPr>
        <w:spacing w:before="480"/>
        <w:outlineLvl w:val="0"/>
        <w:rPr>
          <w:b w:val="0"/>
          <w:sz w:val="24"/>
          <w:szCs w:val="24"/>
        </w:rPr>
      </w:pPr>
      <w:bookmarkStart w:id="1550" w:name="_Ref348033633"/>
      <w:r w:rsidRPr="007D25B0">
        <w:rPr>
          <w:lang w:val="en-CA"/>
        </w:rPr>
        <w:br w:type="page"/>
      </w:r>
      <w:bookmarkStart w:id="1551" w:name="_Toc356824313"/>
      <w:bookmarkStart w:id="1552" w:name="_Toc356148114"/>
      <w:bookmarkStart w:id="1553" w:name="_Toc366772012"/>
      <w:bookmarkEnd w:id="1550"/>
      <w:r w:rsidR="00853430" w:rsidRPr="007D25B0">
        <w:rPr>
          <w:b w:val="0"/>
          <w:bCs/>
          <w:noProof/>
          <w:sz w:val="24"/>
          <w:szCs w:val="24"/>
        </w:rPr>
        <w:lastRenderedPageBreak/>
        <w:t xml:space="preserve">Annex </w:t>
      </w:r>
      <w:r w:rsidR="004C3322" w:rsidRPr="007D25B0">
        <w:rPr>
          <w:b w:val="0"/>
          <w:bCs/>
          <w:noProof/>
          <w:sz w:val="24"/>
          <w:szCs w:val="24"/>
        </w:rPr>
        <w:t xml:space="preserve">H </w:t>
      </w:r>
      <w:r w:rsidR="00A86920" w:rsidRPr="007D25B0">
        <w:rPr>
          <w:b w:val="0"/>
          <w:bCs/>
          <w:noProof/>
          <w:sz w:val="24"/>
          <w:szCs w:val="24"/>
        </w:rPr>
        <w:br/>
      </w:r>
      <w:r w:rsidR="00A86920" w:rsidRPr="007D25B0">
        <w:rPr>
          <w:b w:val="0"/>
          <w:bCs/>
          <w:noProof/>
          <w:sz w:val="24"/>
          <w:szCs w:val="24"/>
        </w:rPr>
        <w:br/>
      </w:r>
      <w:r w:rsidR="00941625" w:rsidRPr="007D25B0">
        <w:rPr>
          <w:b w:val="0"/>
          <w:sz w:val="24"/>
          <w:szCs w:val="24"/>
          <w:lang w:val="en-CA"/>
        </w:rPr>
        <w:t xml:space="preserve">Syntax, semantics and decoding processes for </w:t>
      </w:r>
      <w:r w:rsidR="00C6730C" w:rsidRPr="007D25B0">
        <w:rPr>
          <w:b w:val="0"/>
          <w:sz w:val="24"/>
          <w:szCs w:val="24"/>
          <w:lang w:val="en-CA"/>
        </w:rPr>
        <w:t>scalable</w:t>
      </w:r>
      <w:r w:rsidR="008F095A" w:rsidRPr="007D25B0">
        <w:rPr>
          <w:b w:val="0"/>
          <w:sz w:val="24"/>
          <w:szCs w:val="24"/>
          <w:lang w:val="en-CA"/>
        </w:rPr>
        <w:t xml:space="preserve"> </w:t>
      </w:r>
      <w:bookmarkEnd w:id="1239"/>
      <w:bookmarkEnd w:id="1551"/>
      <w:bookmarkEnd w:id="1552"/>
      <w:r w:rsidR="00941625" w:rsidRPr="007D25B0">
        <w:rPr>
          <w:b w:val="0"/>
          <w:sz w:val="24"/>
          <w:szCs w:val="24"/>
          <w:lang w:val="en-CA"/>
        </w:rPr>
        <w:t>extension</w:t>
      </w:r>
      <w:bookmarkEnd w:id="1553"/>
      <w:r w:rsidR="00C6730C" w:rsidRPr="007D25B0">
        <w:rPr>
          <w:b w:val="0"/>
          <w:noProof/>
          <w:sz w:val="24"/>
          <w:szCs w:val="24"/>
        </w:rPr>
        <w:br/>
      </w:r>
    </w:p>
    <w:p w14:paraId="00CA123E" w14:textId="77777777" w:rsidR="00944988" w:rsidRPr="007D25B0" w:rsidRDefault="00944988" w:rsidP="00944988">
      <w:pPr>
        <w:pStyle w:val="AnnexRef"/>
        <w:rPr>
          <w:lang w:val="en-CA"/>
        </w:rPr>
      </w:pPr>
      <w:r w:rsidRPr="007D25B0">
        <w:rPr>
          <w:lang w:val="en-CA"/>
        </w:rPr>
        <w:t>(This annex forms an integral part of this Recommendation | International Standard)</w:t>
      </w:r>
    </w:p>
    <w:p w14:paraId="632A7411" w14:textId="77777777" w:rsidR="00944988" w:rsidRPr="007D25B0" w:rsidRDefault="00944988" w:rsidP="00944988">
      <w:pPr>
        <w:pStyle w:val="3N"/>
        <w:rPr>
          <w:lang w:val="en-CA"/>
        </w:rPr>
      </w:pPr>
      <w:r w:rsidRPr="007D25B0">
        <w:rPr>
          <w:lang w:val="en-CA"/>
        </w:rPr>
        <w:t>This annex specifies syntax, semantics</w:t>
      </w:r>
      <w:r w:rsidR="00941625" w:rsidRPr="007D25B0">
        <w:rPr>
          <w:lang w:val="en-CA"/>
        </w:rPr>
        <w:t xml:space="preserve"> and </w:t>
      </w:r>
      <w:r w:rsidRPr="007D25B0">
        <w:rPr>
          <w:lang w:val="en-CA"/>
        </w:rPr>
        <w:t>decoding processes</w:t>
      </w:r>
      <w:proofErr w:type="gramStart"/>
      <w:r w:rsidR="00E702E5" w:rsidRPr="007D25B0">
        <w:rPr>
          <w:lang w:val="en-CA"/>
        </w:rPr>
        <w:t>,</w:t>
      </w:r>
      <w:r w:rsidRPr="007D25B0">
        <w:rPr>
          <w:lang w:val="en-CA"/>
        </w:rPr>
        <w:t>for</w:t>
      </w:r>
      <w:proofErr w:type="gramEnd"/>
      <w:r w:rsidRPr="007D25B0">
        <w:rPr>
          <w:lang w:val="en-CA"/>
        </w:rPr>
        <w:t xml:space="preserve"> </w:t>
      </w:r>
      <w:r w:rsidR="00C6730C" w:rsidRPr="007D25B0">
        <w:rPr>
          <w:lang w:val="en-CA"/>
        </w:rPr>
        <w:t>scalable</w:t>
      </w:r>
      <w:r w:rsidR="008F095A" w:rsidRPr="007D25B0">
        <w:rPr>
          <w:lang w:val="en-CA"/>
        </w:rPr>
        <w:t xml:space="preserve"> </w:t>
      </w:r>
      <w:r w:rsidR="00941625" w:rsidRPr="007D25B0">
        <w:rPr>
          <w:lang w:val="en-CA"/>
        </w:rPr>
        <w:t>exetnsion</w:t>
      </w:r>
      <w:r w:rsidRPr="007D25B0">
        <w:rPr>
          <w:lang w:val="en-CA"/>
        </w:rPr>
        <w:t xml:space="preserve"> that use the syntax, semantics, and decoding process specified in clauses 2-9 </w:t>
      </w:r>
      <w:r w:rsidR="00ED0B46" w:rsidRPr="007D25B0">
        <w:rPr>
          <w:lang w:val="en-CA"/>
        </w:rPr>
        <w:t>and Annex A-F</w:t>
      </w:r>
      <w:r w:rsidRPr="007D25B0">
        <w:rPr>
          <w:lang w:val="en-CA"/>
        </w:rPr>
        <w:t xml:space="preserve">. </w:t>
      </w:r>
    </w:p>
    <w:p w14:paraId="6EB39C12" w14:textId="77777777" w:rsidR="00944988" w:rsidRPr="007D25B0" w:rsidRDefault="00944988" w:rsidP="002026D5">
      <w:pPr>
        <w:pStyle w:val="Annex2"/>
        <w:numPr>
          <w:ilvl w:val="1"/>
          <w:numId w:val="39"/>
        </w:numPr>
        <w:rPr>
          <w:lang w:val="en-CA"/>
        </w:rPr>
      </w:pPr>
      <w:bookmarkStart w:id="1554" w:name="_Toc357439288"/>
      <w:bookmarkStart w:id="1555" w:name="_Toc356824314"/>
      <w:bookmarkStart w:id="1556" w:name="_Toc356148115"/>
      <w:bookmarkStart w:id="1557" w:name="_Toc348629434"/>
      <w:bookmarkStart w:id="1558" w:name="_Toc351367661"/>
      <w:bookmarkStart w:id="1559" w:name="_Toc366772013"/>
      <w:r w:rsidRPr="007D25B0">
        <w:rPr>
          <w:lang w:val="en-CA"/>
        </w:rPr>
        <w:t>Scope</w:t>
      </w:r>
      <w:bookmarkEnd w:id="1554"/>
      <w:bookmarkEnd w:id="1555"/>
      <w:bookmarkEnd w:id="1556"/>
      <w:bookmarkEnd w:id="1557"/>
      <w:bookmarkEnd w:id="1558"/>
      <w:bookmarkEnd w:id="1559"/>
    </w:p>
    <w:p w14:paraId="7B77596B" w14:textId="77777777" w:rsidR="00944988" w:rsidRPr="007D25B0" w:rsidRDefault="00ED0B46" w:rsidP="00944988">
      <w:pPr>
        <w:pStyle w:val="3N"/>
        <w:rPr>
          <w:lang w:val="en-CA"/>
        </w:rPr>
      </w:pPr>
      <w:r w:rsidRPr="007D25B0">
        <w:rPr>
          <w:lang w:val="en-CA"/>
        </w:rPr>
        <w:t xml:space="preserve">Decoding process and bitstreams </w:t>
      </w:r>
      <w:r w:rsidR="00944988" w:rsidRPr="007D25B0">
        <w:rPr>
          <w:lang w:val="en-CA"/>
        </w:rPr>
        <w:t>conforming to this annex are completely specified in this annex with reference made to clauses 2-9 and Annexes A-</w:t>
      </w:r>
      <w:r w:rsidR="007101E4" w:rsidRPr="007D25B0">
        <w:rPr>
          <w:lang w:val="en-CA"/>
        </w:rPr>
        <w:t>F</w:t>
      </w:r>
      <w:r w:rsidR="00944988" w:rsidRPr="007D25B0">
        <w:rPr>
          <w:lang w:val="en-CA"/>
        </w:rPr>
        <w:t>.</w:t>
      </w:r>
    </w:p>
    <w:p w14:paraId="2CAE59E1" w14:textId="77777777" w:rsidR="00944988" w:rsidRPr="007D25B0" w:rsidRDefault="00944988" w:rsidP="002026D5">
      <w:pPr>
        <w:pStyle w:val="Annex2"/>
        <w:numPr>
          <w:ilvl w:val="1"/>
          <w:numId w:val="39"/>
        </w:numPr>
        <w:rPr>
          <w:lang w:val="en-CA"/>
        </w:rPr>
      </w:pPr>
      <w:bookmarkStart w:id="1560" w:name="_Toc357439289"/>
      <w:bookmarkStart w:id="1561" w:name="_Toc356824315"/>
      <w:bookmarkStart w:id="1562" w:name="_Toc356148116"/>
      <w:bookmarkStart w:id="1563" w:name="_Toc348629435"/>
      <w:bookmarkStart w:id="1564" w:name="_Toc351367662"/>
      <w:bookmarkStart w:id="1565" w:name="_Toc366772014"/>
      <w:r w:rsidRPr="007D25B0">
        <w:rPr>
          <w:lang w:val="en-CA"/>
        </w:rPr>
        <w:t>Normative references</w:t>
      </w:r>
      <w:bookmarkEnd w:id="1560"/>
      <w:bookmarkEnd w:id="1561"/>
      <w:bookmarkEnd w:id="1562"/>
      <w:bookmarkEnd w:id="1563"/>
      <w:bookmarkEnd w:id="1564"/>
      <w:bookmarkEnd w:id="1565"/>
    </w:p>
    <w:p w14:paraId="37BAD7E4" w14:textId="77777777" w:rsidR="00944988" w:rsidRPr="007D25B0" w:rsidRDefault="00944988" w:rsidP="00944988">
      <w:pPr>
        <w:pStyle w:val="3N"/>
        <w:rPr>
          <w:lang w:val="en-CA"/>
        </w:rPr>
      </w:pPr>
      <w:r w:rsidRPr="007D25B0">
        <w:rPr>
          <w:lang w:val="en-CA"/>
        </w:rPr>
        <w:t>The specifications in clause 2 apply.</w:t>
      </w:r>
    </w:p>
    <w:p w14:paraId="15F926CA" w14:textId="77777777" w:rsidR="00944988" w:rsidRPr="007D25B0" w:rsidRDefault="00944988" w:rsidP="002026D5">
      <w:pPr>
        <w:pStyle w:val="Annex2"/>
        <w:numPr>
          <w:ilvl w:val="1"/>
          <w:numId w:val="39"/>
        </w:numPr>
        <w:rPr>
          <w:lang w:val="en-CA"/>
        </w:rPr>
      </w:pPr>
      <w:bookmarkStart w:id="1566" w:name="_Toc357439290"/>
      <w:bookmarkStart w:id="1567" w:name="_Toc356824316"/>
      <w:bookmarkStart w:id="1568" w:name="_Toc356148117"/>
      <w:bookmarkStart w:id="1569" w:name="_Toc348629436"/>
      <w:bookmarkStart w:id="1570" w:name="_Toc351367663"/>
      <w:bookmarkStart w:id="1571" w:name="_Toc366772015"/>
      <w:r w:rsidRPr="007D25B0">
        <w:rPr>
          <w:lang w:val="en-CA"/>
        </w:rPr>
        <w:t>Definitions</w:t>
      </w:r>
      <w:bookmarkEnd w:id="1566"/>
      <w:bookmarkEnd w:id="1567"/>
      <w:bookmarkEnd w:id="1568"/>
      <w:bookmarkEnd w:id="1569"/>
      <w:bookmarkEnd w:id="1570"/>
      <w:bookmarkEnd w:id="1571"/>
    </w:p>
    <w:p w14:paraId="1251C883" w14:textId="77777777" w:rsidR="001A5CE9" w:rsidRPr="007D25B0" w:rsidRDefault="001A5CE9" w:rsidP="001A5CE9">
      <w:pPr>
        <w:pStyle w:val="3N"/>
        <w:rPr>
          <w:lang w:val="en-CA"/>
        </w:rPr>
      </w:pPr>
      <w:bookmarkStart w:id="1572" w:name="_Toc357439291"/>
      <w:bookmarkStart w:id="1573" w:name="_Toc356824317"/>
      <w:bookmarkStart w:id="1574" w:name="_Toc356148118"/>
      <w:bookmarkStart w:id="1575" w:name="_Toc348629437"/>
      <w:bookmarkStart w:id="1576" w:name="_Toc351367664"/>
      <w:r w:rsidRPr="007D25B0">
        <w:rPr>
          <w:lang w:val="en-CA"/>
        </w:rPr>
        <w:t xml:space="preserve">The specifications in clause </w:t>
      </w:r>
      <w:r w:rsidR="002D2385" w:rsidRPr="007D25B0">
        <w:fldChar w:fldCharType="begin"/>
      </w:r>
      <w:r w:rsidR="002D2385" w:rsidRPr="007D25B0">
        <w:instrText xml:space="preserve"> REF _Ref364436814 \r \h  \* MERGEFORMAT </w:instrText>
      </w:r>
      <w:r w:rsidR="002D2385" w:rsidRPr="007D25B0">
        <w:fldChar w:fldCharType="separate"/>
      </w:r>
      <w:r w:rsidRPr="007D25B0">
        <w:rPr>
          <w:lang w:val="en-CA"/>
        </w:rPr>
        <w:t>F.3</w:t>
      </w:r>
      <w:r w:rsidR="002D2385" w:rsidRPr="007D25B0">
        <w:fldChar w:fldCharType="end"/>
      </w:r>
      <w:r w:rsidRPr="007D25B0">
        <w:rPr>
          <w:lang w:val="en-CA"/>
        </w:rPr>
        <w:t xml:space="preserve"> apply.</w:t>
      </w:r>
    </w:p>
    <w:p w14:paraId="6685F4BF" w14:textId="77777777" w:rsidR="00944988" w:rsidRPr="007D25B0" w:rsidRDefault="00944988" w:rsidP="001A5CE9">
      <w:pPr>
        <w:pStyle w:val="Annex2"/>
        <w:numPr>
          <w:ilvl w:val="1"/>
          <w:numId w:val="39"/>
        </w:numPr>
        <w:rPr>
          <w:lang w:val="en-CA"/>
        </w:rPr>
      </w:pPr>
      <w:bookmarkStart w:id="1577" w:name="_Toc366772016"/>
      <w:r w:rsidRPr="007D25B0">
        <w:rPr>
          <w:lang w:val="en-CA"/>
        </w:rPr>
        <w:t>Abbreviations</w:t>
      </w:r>
      <w:bookmarkEnd w:id="1572"/>
      <w:bookmarkEnd w:id="1573"/>
      <w:bookmarkEnd w:id="1574"/>
      <w:bookmarkEnd w:id="1575"/>
      <w:bookmarkEnd w:id="1576"/>
      <w:bookmarkEnd w:id="1577"/>
    </w:p>
    <w:p w14:paraId="3C0B3534" w14:textId="77777777" w:rsidR="00944988" w:rsidRPr="007D25B0" w:rsidRDefault="00944988" w:rsidP="00944988">
      <w:pPr>
        <w:pStyle w:val="3N"/>
        <w:rPr>
          <w:lang w:val="en-CA"/>
        </w:rPr>
      </w:pPr>
      <w:r w:rsidRPr="007D25B0">
        <w:rPr>
          <w:lang w:val="en-CA"/>
        </w:rPr>
        <w:t>The specification</w:t>
      </w:r>
      <w:r w:rsidR="00AD1D7A" w:rsidRPr="007D25B0">
        <w:rPr>
          <w:lang w:val="en-CA"/>
        </w:rPr>
        <w:t>s</w:t>
      </w:r>
      <w:r w:rsidRPr="007D25B0">
        <w:rPr>
          <w:lang w:val="en-CA"/>
        </w:rPr>
        <w:t xml:space="preserve"> in clause 4 apply. </w:t>
      </w:r>
    </w:p>
    <w:p w14:paraId="1504E25C" w14:textId="77777777" w:rsidR="00944988" w:rsidRPr="007D25B0" w:rsidRDefault="00944988" w:rsidP="002026D5">
      <w:pPr>
        <w:pStyle w:val="Annex2"/>
        <w:numPr>
          <w:ilvl w:val="1"/>
          <w:numId w:val="39"/>
        </w:numPr>
        <w:rPr>
          <w:lang w:val="en-CA"/>
        </w:rPr>
      </w:pPr>
      <w:bookmarkStart w:id="1578" w:name="_Toc357439292"/>
      <w:bookmarkStart w:id="1579" w:name="_Toc356824318"/>
      <w:bookmarkStart w:id="1580" w:name="_Toc356148119"/>
      <w:bookmarkStart w:id="1581" w:name="_Toc348629438"/>
      <w:bookmarkStart w:id="1582" w:name="_Toc351367665"/>
      <w:bookmarkStart w:id="1583" w:name="_Toc366772017"/>
      <w:r w:rsidRPr="007D25B0">
        <w:rPr>
          <w:lang w:val="en-CA"/>
        </w:rPr>
        <w:t>Conventions</w:t>
      </w:r>
      <w:bookmarkEnd w:id="1578"/>
      <w:bookmarkEnd w:id="1579"/>
      <w:bookmarkEnd w:id="1580"/>
      <w:bookmarkEnd w:id="1581"/>
      <w:bookmarkEnd w:id="1582"/>
      <w:bookmarkEnd w:id="1583"/>
    </w:p>
    <w:p w14:paraId="776CAE6C" w14:textId="77777777" w:rsidR="00944988" w:rsidRPr="007D25B0" w:rsidRDefault="00944988" w:rsidP="00944988">
      <w:pPr>
        <w:pStyle w:val="3N"/>
        <w:rPr>
          <w:lang w:val="en-CA"/>
        </w:rPr>
      </w:pPr>
      <w:r w:rsidRPr="007D25B0">
        <w:rPr>
          <w:lang w:val="en-CA"/>
        </w:rPr>
        <w:t>The specification</w:t>
      </w:r>
      <w:r w:rsidR="00AD1D7A" w:rsidRPr="007D25B0">
        <w:rPr>
          <w:lang w:val="en-CA"/>
        </w:rPr>
        <w:t>s</w:t>
      </w:r>
      <w:r w:rsidRPr="007D25B0">
        <w:rPr>
          <w:lang w:val="en-CA"/>
        </w:rPr>
        <w:t xml:space="preserve"> in clause</w:t>
      </w:r>
      <w:r w:rsidR="00AC53FA" w:rsidRPr="007D25B0">
        <w:rPr>
          <w:lang w:val="en-CA"/>
        </w:rPr>
        <w:t> </w:t>
      </w:r>
      <w:r w:rsidRPr="007D25B0">
        <w:rPr>
          <w:lang w:val="en-CA"/>
        </w:rPr>
        <w:t>5 apply.</w:t>
      </w:r>
    </w:p>
    <w:p w14:paraId="1F6C5E9F" w14:textId="77777777" w:rsidR="00944988" w:rsidRPr="007D25B0" w:rsidRDefault="00944988" w:rsidP="002026D5">
      <w:pPr>
        <w:pStyle w:val="Annex2"/>
        <w:numPr>
          <w:ilvl w:val="1"/>
          <w:numId w:val="39"/>
        </w:numPr>
        <w:rPr>
          <w:lang w:val="en-CA"/>
        </w:rPr>
      </w:pPr>
      <w:bookmarkStart w:id="1584" w:name="_Toc357439293"/>
      <w:bookmarkStart w:id="1585" w:name="_Toc356824319"/>
      <w:bookmarkStart w:id="1586" w:name="_Toc356148120"/>
      <w:bookmarkStart w:id="1587" w:name="_Toc348629439"/>
      <w:bookmarkStart w:id="1588" w:name="_Toc351367666"/>
      <w:bookmarkStart w:id="1589" w:name="_Toc366772018"/>
      <w:r w:rsidRPr="007D25B0">
        <w:rPr>
          <w:lang w:val="en-CA"/>
        </w:rPr>
        <w:t>Source, coded, decoded and output data formats, scanning processes, and neighbouring relationships</w:t>
      </w:r>
      <w:bookmarkEnd w:id="1584"/>
      <w:bookmarkEnd w:id="1585"/>
      <w:bookmarkEnd w:id="1586"/>
      <w:bookmarkEnd w:id="1587"/>
      <w:bookmarkEnd w:id="1588"/>
      <w:bookmarkEnd w:id="1589"/>
    </w:p>
    <w:p w14:paraId="1B76B721" w14:textId="77777777" w:rsidR="009B5E7F" w:rsidRPr="007D25B0" w:rsidRDefault="009B5E7F" w:rsidP="002026D5">
      <w:pPr>
        <w:pStyle w:val="Annex3"/>
        <w:numPr>
          <w:ilvl w:val="2"/>
          <w:numId w:val="39"/>
        </w:numPr>
        <w:tabs>
          <w:tab w:val="clear" w:pos="1440"/>
        </w:tabs>
        <w:textAlignment w:val="auto"/>
      </w:pPr>
      <w:bookmarkStart w:id="1590" w:name="_Ref364437398"/>
      <w:bookmarkStart w:id="1591" w:name="_Toc366772019"/>
      <w:r w:rsidRPr="007D25B0">
        <w:t>Derivation process for reference layer sample location</w:t>
      </w:r>
      <w:bookmarkEnd w:id="1590"/>
      <w:bookmarkEnd w:id="1591"/>
    </w:p>
    <w:p w14:paraId="345C3DC3" w14:textId="77777777" w:rsidR="00944988" w:rsidRPr="007D25B0" w:rsidRDefault="00944988" w:rsidP="00944988">
      <w:pPr>
        <w:pStyle w:val="3N"/>
        <w:rPr>
          <w:lang w:val="en-CA"/>
        </w:rPr>
      </w:pPr>
      <w:r w:rsidRPr="007D25B0">
        <w:rPr>
          <w:lang w:val="en-CA"/>
        </w:rPr>
        <w:t>The specification in clause</w:t>
      </w:r>
      <w:r w:rsidR="00AC53FA" w:rsidRPr="007D25B0">
        <w:rPr>
          <w:lang w:val="en-CA"/>
        </w:rPr>
        <w:t> </w:t>
      </w:r>
      <w:r w:rsidRPr="007D25B0">
        <w:rPr>
          <w:lang w:val="en-CA"/>
        </w:rPr>
        <w:t xml:space="preserve">6 </w:t>
      </w:r>
      <w:r w:rsidR="003363C8" w:rsidRPr="007D25B0">
        <w:t xml:space="preserve">and all its subclauses </w:t>
      </w:r>
      <w:r w:rsidRPr="007D25B0">
        <w:rPr>
          <w:lang w:val="en-CA"/>
        </w:rPr>
        <w:t>apply</w:t>
      </w:r>
      <w:r w:rsidR="003363C8" w:rsidRPr="007D25B0">
        <w:t xml:space="preserve"> with the following additions</w:t>
      </w:r>
      <w:r w:rsidRPr="007D25B0">
        <w:rPr>
          <w:lang w:val="en-CA"/>
        </w:rPr>
        <w:t xml:space="preserve">. </w:t>
      </w:r>
    </w:p>
    <w:p w14:paraId="51BA3456" w14:textId="77777777" w:rsidR="003363C8" w:rsidRPr="007D25B0"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1592" w:name="_Toc357439294"/>
      <w:bookmarkStart w:id="1593" w:name="_Toc356824320"/>
      <w:r w:rsidRPr="007D25B0">
        <w:rPr>
          <w:noProof/>
          <w:sz w:val="20"/>
          <w:szCs w:val="20"/>
        </w:rPr>
        <w:t xml:space="preserve">Input to this process </w:t>
      </w:r>
      <w:r w:rsidR="00021B77" w:rsidRPr="007D25B0">
        <w:rPr>
          <w:noProof/>
          <w:sz w:val="20"/>
          <w:szCs w:val="20"/>
        </w:rPr>
        <w:t>is</w:t>
      </w:r>
      <w:r w:rsidRPr="007D25B0">
        <w:rPr>
          <w:noProof/>
          <w:sz w:val="20"/>
          <w:szCs w:val="20"/>
          <w:lang w:eastAsia="ko-KR"/>
        </w:rPr>
        <w:t xml:space="preserve"> a luma location ( xP, yP ) relative to the top-left luma sample of the current picture.</w:t>
      </w:r>
    </w:p>
    <w:p w14:paraId="6F76A08E" w14:textId="77777777" w:rsidR="003363C8" w:rsidRPr="007D25B0"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Output of this process is</w:t>
      </w:r>
      <w:r w:rsidR="00021B77" w:rsidRPr="007D25B0">
        <w:rPr>
          <w:noProof/>
          <w:sz w:val="20"/>
          <w:szCs w:val="20"/>
        </w:rPr>
        <w:t xml:space="preserve"> </w:t>
      </w:r>
      <w:r w:rsidRPr="007D25B0">
        <w:rPr>
          <w:noProof/>
          <w:sz w:val="20"/>
          <w:szCs w:val="20"/>
          <w:lang w:eastAsia="ko-KR"/>
        </w:rPr>
        <w:t>a luma location ( xRef, yRef ) relative to the top-left luma sample of the reference layer picture.</w:t>
      </w:r>
    </w:p>
    <w:p w14:paraId="34FA5535" w14:textId="77777777" w:rsidR="003363C8" w:rsidRPr="007D25B0"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 xml:space="preserve">The variables </w:t>
      </w:r>
      <w:r w:rsidRPr="007D25B0">
        <w:rPr>
          <w:noProof/>
          <w:sz w:val="20"/>
          <w:szCs w:val="20"/>
          <w:lang w:eastAsia="ko-KR"/>
        </w:rPr>
        <w:t>xRef and yRef are derived as follows:</w:t>
      </w:r>
    </w:p>
    <w:p w14:paraId="02A3A235" w14:textId="77777777" w:rsidR="00021B77" w:rsidRPr="007D25B0" w:rsidRDefault="003363C8" w:rsidP="003363C8">
      <w:pPr>
        <w:pStyle w:val="Equation"/>
        <w:spacing w:before="136" w:after="0"/>
        <w:ind w:left="630"/>
        <w:rPr>
          <w:noProof/>
          <w:sz w:val="20"/>
          <w:szCs w:val="20"/>
          <w:lang w:eastAsia="ko-KR"/>
        </w:rPr>
      </w:pPr>
      <w:proofErr w:type="gramStart"/>
      <w:r w:rsidRPr="007D25B0">
        <w:rPr>
          <w:sz w:val="20"/>
          <w:szCs w:val="20"/>
        </w:rPr>
        <w:t>xRef</w:t>
      </w:r>
      <w:proofErr w:type="gramEnd"/>
      <w:r w:rsidRPr="007D25B0">
        <w:rPr>
          <w:sz w:val="20"/>
          <w:szCs w:val="20"/>
        </w:rPr>
        <w:t xml:space="preserve"> = ( ( xP </w:t>
      </w:r>
      <w:r w:rsidRPr="007D25B0">
        <w:rPr>
          <w:noProof/>
          <w:sz w:val="20"/>
          <w:szCs w:val="20"/>
          <w:lang w:eastAsia="ko-KR"/>
        </w:rPr>
        <w:noBreakHyphen/>
        <w:t> </w:t>
      </w:r>
      <w:r w:rsidRPr="007D25B0">
        <w:rPr>
          <w:noProof/>
          <w:sz w:val="20"/>
          <w:szCs w:val="20"/>
        </w:rPr>
        <w:t>ScaledRefLayerLeftOffset </w:t>
      </w:r>
      <w:r w:rsidRPr="007D25B0">
        <w:rPr>
          <w:sz w:val="20"/>
          <w:szCs w:val="20"/>
        </w:rPr>
        <w:t>) * ScaleFactorX + ( 1 &lt;&lt; 15 ) ) &gt;&gt; 16</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\r 1 \* ARABIC </w:instrText>
      </w:r>
      <w:r w:rsidR="0074750D" w:rsidRPr="007D25B0">
        <w:rPr>
          <w:noProof/>
          <w:sz w:val="20"/>
          <w:szCs w:val="20"/>
        </w:rPr>
        <w:fldChar w:fldCharType="separate"/>
      </w:r>
      <w:r w:rsidR="001A5CE9" w:rsidRPr="007D25B0">
        <w:rPr>
          <w:noProof/>
          <w:sz w:val="20"/>
          <w:szCs w:val="20"/>
        </w:rPr>
        <w:t>1</w:t>
      </w:r>
      <w:r w:rsidR="0074750D" w:rsidRPr="007D25B0">
        <w:rPr>
          <w:noProof/>
          <w:sz w:val="20"/>
          <w:szCs w:val="20"/>
        </w:rPr>
        <w:fldChar w:fldCharType="end"/>
      </w:r>
      <w:r w:rsidRPr="007D25B0">
        <w:rPr>
          <w:noProof/>
          <w:sz w:val="20"/>
          <w:szCs w:val="20"/>
          <w:lang w:eastAsia="ko-KR"/>
        </w:rPr>
        <w:t>)</w:t>
      </w:r>
    </w:p>
    <w:p w14:paraId="5A927776" w14:textId="77777777" w:rsidR="003363C8" w:rsidRPr="007D25B0" w:rsidRDefault="00021B77" w:rsidP="003363C8">
      <w:pPr>
        <w:pStyle w:val="Equation"/>
        <w:spacing w:before="136" w:after="0"/>
        <w:ind w:left="630"/>
        <w:rPr>
          <w:sz w:val="20"/>
          <w:szCs w:val="20"/>
        </w:rPr>
      </w:pPr>
      <w:proofErr w:type="gramStart"/>
      <w:r w:rsidRPr="007D25B0">
        <w:rPr>
          <w:sz w:val="20"/>
          <w:szCs w:val="20"/>
        </w:rPr>
        <w:t>yRef</w:t>
      </w:r>
      <w:proofErr w:type="gramEnd"/>
      <w:r w:rsidRPr="007D25B0">
        <w:rPr>
          <w:sz w:val="20"/>
          <w:szCs w:val="20"/>
        </w:rPr>
        <w:t xml:space="preserve"> = ( ( yP </w:t>
      </w:r>
      <w:r w:rsidRPr="007D25B0">
        <w:rPr>
          <w:noProof/>
          <w:sz w:val="20"/>
          <w:szCs w:val="20"/>
          <w:lang w:eastAsia="ko-KR"/>
        </w:rPr>
        <w:noBreakHyphen/>
        <w:t> </w:t>
      </w:r>
      <w:r w:rsidRPr="007D25B0">
        <w:rPr>
          <w:noProof/>
          <w:sz w:val="20"/>
          <w:szCs w:val="20"/>
        </w:rPr>
        <w:t>ScaledRefLayerTopOffset </w:t>
      </w:r>
      <w:r w:rsidRPr="007D25B0">
        <w:rPr>
          <w:sz w:val="20"/>
          <w:szCs w:val="20"/>
        </w:rPr>
        <w:t>) * </w:t>
      </w:r>
      <w:r w:rsidRPr="007D25B0">
        <w:rPr>
          <w:noProof/>
          <w:sz w:val="20"/>
          <w:szCs w:val="20"/>
          <w:lang w:eastAsia="ko-KR"/>
        </w:rPr>
        <w:t>ScaleFactorY</w:t>
      </w:r>
      <w:r w:rsidRPr="007D25B0">
        <w:rPr>
          <w:sz w:val="20"/>
          <w:szCs w:val="20"/>
        </w:rPr>
        <w:t> + ( 1 &lt;&lt; 15 ) ) &gt;&gt; 16</w:t>
      </w:r>
      <w:r w:rsidRPr="007D25B0">
        <w:rPr>
          <w:sz w:val="20"/>
          <w:szCs w:val="20"/>
        </w:rPr>
        <w:tab/>
      </w:r>
      <w:r w:rsidR="003363C8"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2</w:t>
      </w:r>
      <w:r w:rsidR="0074750D" w:rsidRPr="007D25B0">
        <w:rPr>
          <w:noProof/>
          <w:sz w:val="20"/>
          <w:szCs w:val="20"/>
        </w:rPr>
        <w:fldChar w:fldCharType="end"/>
      </w:r>
      <w:r w:rsidR="003363C8" w:rsidRPr="007D25B0">
        <w:rPr>
          <w:noProof/>
          <w:sz w:val="20"/>
          <w:szCs w:val="20"/>
          <w:lang w:eastAsia="ko-KR"/>
        </w:rPr>
        <w:t>)</w:t>
      </w:r>
    </w:p>
    <w:p w14:paraId="3FFDCA27" w14:textId="77777777" w:rsidR="003363C8" w:rsidRPr="007D25B0" w:rsidRDefault="003363C8" w:rsidP="002026D5">
      <w:pPr>
        <w:pStyle w:val="Annex3"/>
        <w:numPr>
          <w:ilvl w:val="2"/>
          <w:numId w:val="39"/>
        </w:numPr>
        <w:tabs>
          <w:tab w:val="clear" w:pos="1440"/>
        </w:tabs>
        <w:textAlignment w:val="auto"/>
      </w:pPr>
      <w:bookmarkStart w:id="1594" w:name="_Toc351667785"/>
      <w:bookmarkStart w:id="1595" w:name="_Ref351668463"/>
      <w:bookmarkStart w:id="1596" w:name="_Ref351668475"/>
      <w:bookmarkStart w:id="1597" w:name="_Ref364437312"/>
      <w:bookmarkStart w:id="1598" w:name="_Ref364437331"/>
      <w:bookmarkStart w:id="1599" w:name="_Toc366772020"/>
      <w:r w:rsidRPr="007D25B0">
        <w:t>Derivation process for reference layer sample location used in resampling</w:t>
      </w:r>
      <w:bookmarkEnd w:id="1594"/>
      <w:bookmarkEnd w:id="1595"/>
      <w:bookmarkEnd w:id="1596"/>
      <w:bookmarkEnd w:id="1597"/>
      <w:bookmarkEnd w:id="1598"/>
      <w:bookmarkEnd w:id="1599"/>
    </w:p>
    <w:p w14:paraId="06411450" w14:textId="77777777" w:rsidR="003363C8" w:rsidRPr="007D25B0" w:rsidRDefault="003363C8" w:rsidP="003363C8">
      <w:pPr>
        <w:rPr>
          <w:noProof/>
          <w:lang w:eastAsia="ko-KR"/>
        </w:rPr>
      </w:pPr>
      <w:r w:rsidRPr="007D25B0">
        <w:rPr>
          <w:noProof/>
          <w:lang w:eastAsia="ko-KR"/>
        </w:rPr>
        <w:t>Inputs to this process are</w:t>
      </w:r>
    </w:p>
    <w:p w14:paraId="09B4E1E2" w14:textId="77777777" w:rsidR="003363C8" w:rsidRPr="007D25B0" w:rsidRDefault="003363C8" w:rsidP="001A5CE9">
      <w:pPr>
        <w:pStyle w:val="3N"/>
        <w:rPr>
          <w:noProof/>
        </w:rPr>
      </w:pPr>
      <w:r w:rsidRPr="007D25B0">
        <w:rPr>
          <w:noProof/>
        </w:rPr>
        <w:t>–</w:t>
      </w:r>
      <w:r w:rsidRPr="007D25B0">
        <w:rPr>
          <w:noProof/>
        </w:rPr>
        <w:tab/>
      </w:r>
      <w:proofErr w:type="gramStart"/>
      <w:r w:rsidRPr="007D25B0">
        <w:t>a</w:t>
      </w:r>
      <w:proofErr w:type="gramEnd"/>
      <w:r w:rsidRPr="007D25B0">
        <w:t xml:space="preserve"> variable cIdx specifying the color component index,</w:t>
      </w:r>
    </w:p>
    <w:p w14:paraId="7B4A6401" w14:textId="77777777" w:rsidR="003363C8" w:rsidRPr="007D25B0" w:rsidRDefault="003363C8" w:rsidP="001A5CE9">
      <w:pPr>
        <w:pStyle w:val="3N"/>
        <w:rPr>
          <w:noProof/>
        </w:rPr>
      </w:pPr>
      <w:r w:rsidRPr="007D25B0">
        <w:rPr>
          <w:noProof/>
        </w:rPr>
        <w:t>–</w:t>
      </w:r>
      <w:r w:rsidRPr="007D25B0">
        <w:rPr>
          <w:noProof/>
        </w:rPr>
        <w:tab/>
        <w:t>a sample location ( xP, yP ) relative to the top-left sample of the color component of the current picture specified by cIdx.</w:t>
      </w:r>
    </w:p>
    <w:p w14:paraId="6FEB7073" w14:textId="77777777" w:rsidR="003363C8" w:rsidRPr="007D25B0" w:rsidRDefault="003363C8" w:rsidP="003363C8">
      <w:r w:rsidRPr="007D25B0">
        <w:rPr>
          <w:noProof/>
          <w:lang w:eastAsia="ko-KR"/>
        </w:rPr>
        <w:t>Output of this process is</w:t>
      </w:r>
      <w:r w:rsidRPr="007D25B0">
        <w:rPr>
          <w:lang w:eastAsia="ko-KR"/>
        </w:rPr>
        <w:t xml:space="preserve"> a sample location </w:t>
      </w:r>
      <w:proofErr w:type="gramStart"/>
      <w:r w:rsidRPr="007D25B0">
        <w:rPr>
          <w:lang w:eastAsia="ko-KR"/>
        </w:rPr>
        <w:t xml:space="preserve">( </w:t>
      </w:r>
      <w:r w:rsidRPr="007D25B0">
        <w:t>xRef16</w:t>
      </w:r>
      <w:proofErr w:type="gramEnd"/>
      <w:r w:rsidRPr="007D25B0">
        <w:t>, yRef16 ) specifying the reference layer sample location in units of 1/16-th sample relative to the top-left sample of the reference layer picture.</w:t>
      </w:r>
    </w:p>
    <w:p w14:paraId="3645CFCF" w14:textId="77777777" w:rsidR="003363C8" w:rsidRPr="007D25B0"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lang w:eastAsia="ko-KR"/>
        </w:rPr>
        <w:t>The variables offsetX and offsetY are derived as follows:</w:t>
      </w:r>
    </w:p>
    <w:p w14:paraId="2F41FE8F" w14:textId="77777777" w:rsidR="003363C8" w:rsidRPr="007D25B0" w:rsidRDefault="003363C8" w:rsidP="003363C8">
      <w:pPr>
        <w:pStyle w:val="Equation"/>
        <w:spacing w:before="136" w:after="0"/>
        <w:ind w:left="630"/>
        <w:rPr>
          <w:sz w:val="20"/>
          <w:szCs w:val="20"/>
          <w:lang w:eastAsia="ko-KR"/>
        </w:rPr>
      </w:pPr>
      <w:r w:rsidRPr="007D25B0">
        <w:rPr>
          <w:noProof/>
          <w:sz w:val="20"/>
          <w:szCs w:val="20"/>
        </w:rPr>
        <w:t>offsetX = ScaledRefLayerLeftOffset / ( ( cIdx = = 0)  ?  1 :  SubWidthC)</w:t>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3</w:t>
      </w:r>
      <w:r w:rsidR="0074750D" w:rsidRPr="007D25B0">
        <w:rPr>
          <w:noProof/>
          <w:sz w:val="20"/>
          <w:szCs w:val="20"/>
        </w:rPr>
        <w:fldChar w:fldCharType="end"/>
      </w:r>
      <w:r w:rsidRPr="007D25B0">
        <w:rPr>
          <w:noProof/>
          <w:sz w:val="20"/>
          <w:szCs w:val="20"/>
          <w:lang w:eastAsia="ko-KR"/>
        </w:rPr>
        <w:t>)</w:t>
      </w:r>
      <w:r w:rsidRPr="007D25B0">
        <w:rPr>
          <w:sz w:val="20"/>
          <w:szCs w:val="20"/>
        </w:rPr>
        <w:br/>
      </w:r>
      <w:r w:rsidRPr="007D25B0">
        <w:rPr>
          <w:noProof/>
          <w:sz w:val="20"/>
          <w:szCs w:val="20"/>
        </w:rPr>
        <w:t>offsetY = ScaledRefLayerTopOffset / ( ( cIdx = = 0)  ?  1 :  SubHeightC)</w:t>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4</w:t>
      </w:r>
      <w:r w:rsidR="0074750D" w:rsidRPr="007D25B0">
        <w:rPr>
          <w:noProof/>
          <w:sz w:val="20"/>
          <w:szCs w:val="20"/>
        </w:rPr>
        <w:fldChar w:fldCharType="end"/>
      </w:r>
      <w:r w:rsidRPr="007D25B0">
        <w:rPr>
          <w:noProof/>
          <w:sz w:val="20"/>
          <w:szCs w:val="20"/>
          <w:lang w:eastAsia="ko-KR"/>
        </w:rPr>
        <w:t>)</w:t>
      </w:r>
    </w:p>
    <w:p w14:paraId="11CF7CEF" w14:textId="77777777" w:rsidR="003363C8" w:rsidRPr="007D25B0" w:rsidRDefault="003363C8" w:rsidP="003363C8">
      <w:pPr>
        <w:pStyle w:val="Equation"/>
        <w:rPr>
          <w:sz w:val="20"/>
          <w:szCs w:val="20"/>
        </w:rPr>
      </w:pPr>
      <w:r w:rsidRPr="007D25B0">
        <w:rPr>
          <w:sz w:val="20"/>
          <w:szCs w:val="20"/>
        </w:rPr>
        <w:t>The variables phaseY and addY are derived as follows:</w:t>
      </w:r>
    </w:p>
    <w:p w14:paraId="5FF88D27" w14:textId="77777777" w:rsidR="003363C8" w:rsidRPr="007D25B0" w:rsidRDefault="003363C8" w:rsidP="003363C8">
      <w:pPr>
        <w:pStyle w:val="Equation"/>
        <w:spacing w:before="136" w:after="0"/>
        <w:ind w:left="630"/>
        <w:rPr>
          <w:noProof/>
          <w:sz w:val="20"/>
          <w:szCs w:val="20"/>
          <w:lang w:eastAsia="ko-KR"/>
        </w:rPr>
      </w:pPr>
      <w:proofErr w:type="gramStart"/>
      <w:r w:rsidRPr="007D25B0">
        <w:rPr>
          <w:sz w:val="20"/>
          <w:szCs w:val="20"/>
          <w:lang w:eastAsia="ko-KR"/>
        </w:rPr>
        <w:lastRenderedPageBreak/>
        <w:t>p</w:t>
      </w:r>
      <w:r w:rsidRPr="007D25B0">
        <w:rPr>
          <w:sz w:val="20"/>
          <w:szCs w:val="20"/>
        </w:rPr>
        <w:t>haseY</w:t>
      </w:r>
      <w:proofErr w:type="gramEnd"/>
      <w:r w:rsidRPr="007D25B0">
        <w:rPr>
          <w:sz w:val="20"/>
          <w:szCs w:val="20"/>
        </w:rPr>
        <w:t xml:space="preserve"> = (cIdx = = 0) ? </w:t>
      </w:r>
      <w:proofErr w:type="gramStart"/>
      <w:r w:rsidRPr="007D25B0">
        <w:rPr>
          <w:sz w:val="20"/>
          <w:szCs w:val="20"/>
        </w:rPr>
        <w:t>0 :</w:t>
      </w:r>
      <w:proofErr w:type="gramEnd"/>
      <w:r w:rsidRPr="007D25B0">
        <w:rPr>
          <w:sz w:val="20"/>
          <w:szCs w:val="20"/>
        </w:rPr>
        <w:t xml:space="preserve"> 1</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5</w:t>
      </w:r>
      <w:r w:rsidR="0074750D" w:rsidRPr="007D25B0">
        <w:rPr>
          <w:noProof/>
          <w:sz w:val="20"/>
          <w:szCs w:val="20"/>
        </w:rPr>
        <w:fldChar w:fldCharType="end"/>
      </w:r>
      <w:r w:rsidRPr="007D25B0">
        <w:rPr>
          <w:noProof/>
          <w:sz w:val="20"/>
          <w:szCs w:val="20"/>
          <w:lang w:eastAsia="ko-KR"/>
        </w:rPr>
        <w:t>)</w:t>
      </w:r>
    </w:p>
    <w:p w14:paraId="5D4BF113" w14:textId="77777777" w:rsidR="003363C8" w:rsidRPr="007D25B0" w:rsidRDefault="003363C8" w:rsidP="003363C8">
      <w:pPr>
        <w:pStyle w:val="Equation"/>
        <w:spacing w:before="136" w:after="0"/>
        <w:ind w:left="630"/>
        <w:rPr>
          <w:sz w:val="20"/>
          <w:szCs w:val="20"/>
          <w:lang w:eastAsia="ko-KR"/>
        </w:rPr>
      </w:pPr>
      <w:proofErr w:type="gramStart"/>
      <w:r w:rsidRPr="007D25B0">
        <w:rPr>
          <w:sz w:val="20"/>
          <w:szCs w:val="20"/>
        </w:rPr>
        <w:t>addY</w:t>
      </w:r>
      <w:proofErr w:type="gramEnd"/>
      <w:r w:rsidRPr="007D25B0">
        <w:rPr>
          <w:sz w:val="20"/>
          <w:szCs w:val="20"/>
        </w:rPr>
        <w:t xml:space="preserve"> = </w:t>
      </w:r>
      <w:r w:rsidR="007C47A2" w:rsidRPr="007D25B0">
        <w:rPr>
          <w:sz w:val="20"/>
          <w:szCs w:val="20"/>
        </w:rPr>
        <w:t>( ScaleFactorY * phaseY + 2 ) &gt;&gt; 2</w:t>
      </w:r>
      <w:r w:rsidRPr="007D25B0">
        <w:rPr>
          <w:sz w:val="20"/>
          <w:szCs w:val="20"/>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6</w:t>
      </w:r>
      <w:r w:rsidR="0074750D" w:rsidRPr="007D25B0">
        <w:rPr>
          <w:noProof/>
          <w:sz w:val="20"/>
          <w:szCs w:val="20"/>
        </w:rPr>
        <w:fldChar w:fldCharType="end"/>
      </w:r>
      <w:r w:rsidRPr="007D25B0">
        <w:rPr>
          <w:noProof/>
          <w:sz w:val="20"/>
          <w:szCs w:val="20"/>
          <w:lang w:eastAsia="ko-KR"/>
        </w:rPr>
        <w:t>)</w:t>
      </w:r>
    </w:p>
    <w:p w14:paraId="456C52EC" w14:textId="77777777" w:rsidR="003363C8" w:rsidRPr="007D25B0" w:rsidRDefault="003363C8" w:rsidP="003363C8">
      <w:r w:rsidRPr="007D25B0">
        <w:t>The variables xRef16 and yRef16 are derived as follows:</w:t>
      </w:r>
    </w:p>
    <w:p w14:paraId="67B60C96" w14:textId="77777777" w:rsidR="003363C8" w:rsidRPr="007D25B0" w:rsidRDefault="003363C8" w:rsidP="003363C8">
      <w:pPr>
        <w:pStyle w:val="Equation"/>
        <w:spacing w:before="136" w:after="0"/>
        <w:ind w:left="630"/>
        <w:rPr>
          <w:sz w:val="20"/>
          <w:szCs w:val="20"/>
        </w:rPr>
      </w:pPr>
      <w:r w:rsidRPr="007D25B0">
        <w:rPr>
          <w:sz w:val="20"/>
          <w:szCs w:val="20"/>
        </w:rPr>
        <w:t>xRef16 = ( ( ( xP – </w:t>
      </w:r>
      <w:r w:rsidRPr="007D25B0">
        <w:rPr>
          <w:noProof/>
          <w:sz w:val="20"/>
          <w:szCs w:val="20"/>
          <w:lang w:eastAsia="ko-KR"/>
        </w:rPr>
        <w:t>offsetX ) </w:t>
      </w:r>
      <w:r w:rsidRPr="007D25B0">
        <w:rPr>
          <w:sz w:val="20"/>
          <w:szCs w:val="20"/>
        </w:rPr>
        <w:t>* ScaleFactorX  + ( 1 &lt;&lt; 11 ) ) &gt;&gt; </w:t>
      </w:r>
      <w:r w:rsidRPr="007D25B0">
        <w:rPr>
          <w:sz w:val="20"/>
          <w:szCs w:val="20"/>
          <w:lang w:eastAsia="ko-KR"/>
        </w:rPr>
        <w:t>12</w:t>
      </w:r>
      <w:r w:rsidRPr="007D25B0">
        <w:rPr>
          <w:sz w:val="20"/>
          <w:szCs w:val="20"/>
        </w:rPr>
        <w:t> ) </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7</w:t>
      </w:r>
      <w:r w:rsidR="0074750D" w:rsidRPr="007D25B0">
        <w:rPr>
          <w:noProof/>
          <w:sz w:val="20"/>
          <w:szCs w:val="20"/>
        </w:rPr>
        <w:fldChar w:fldCharType="end"/>
      </w:r>
      <w:r w:rsidRPr="007D25B0">
        <w:rPr>
          <w:noProof/>
          <w:sz w:val="20"/>
          <w:szCs w:val="20"/>
          <w:lang w:eastAsia="ko-KR"/>
        </w:rPr>
        <w:t>)</w:t>
      </w:r>
      <w:r w:rsidRPr="007D25B0">
        <w:rPr>
          <w:sz w:val="20"/>
          <w:szCs w:val="20"/>
        </w:rPr>
        <w:br/>
        <w:t>yRef16 = ( ( ( yP – </w:t>
      </w:r>
      <w:r w:rsidRPr="007D25B0">
        <w:rPr>
          <w:noProof/>
          <w:sz w:val="20"/>
          <w:szCs w:val="20"/>
          <w:lang w:eastAsia="ko-KR"/>
        </w:rPr>
        <w:t>offsetY )</w:t>
      </w:r>
      <w:r w:rsidRPr="007D25B0">
        <w:rPr>
          <w:sz w:val="20"/>
          <w:szCs w:val="20"/>
        </w:rPr>
        <w:t> * ScaleFactorY + addY + ( 1 &lt;&lt; 11 ) ) &gt;&gt; </w:t>
      </w:r>
      <w:r w:rsidRPr="007D25B0">
        <w:rPr>
          <w:sz w:val="20"/>
          <w:szCs w:val="20"/>
          <w:lang w:eastAsia="ko-KR"/>
        </w:rPr>
        <w:t>12</w:t>
      </w:r>
      <w:r w:rsidRPr="007D25B0">
        <w:rPr>
          <w:sz w:val="20"/>
          <w:szCs w:val="20"/>
        </w:rPr>
        <w:t> ) –  ( phaseY &lt;&lt; 2 )</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8</w:t>
      </w:r>
      <w:r w:rsidR="0074750D" w:rsidRPr="007D25B0">
        <w:rPr>
          <w:noProof/>
          <w:sz w:val="20"/>
          <w:szCs w:val="20"/>
        </w:rPr>
        <w:fldChar w:fldCharType="end"/>
      </w:r>
      <w:r w:rsidRPr="007D25B0">
        <w:rPr>
          <w:noProof/>
          <w:sz w:val="20"/>
          <w:szCs w:val="20"/>
          <w:lang w:eastAsia="ko-KR"/>
        </w:rPr>
        <w:t>)</w:t>
      </w:r>
    </w:p>
    <w:p w14:paraId="4E0DC310" w14:textId="77777777" w:rsidR="00944988" w:rsidRPr="007D25B0" w:rsidRDefault="00944988" w:rsidP="002026D5">
      <w:pPr>
        <w:pStyle w:val="Annex2"/>
        <w:numPr>
          <w:ilvl w:val="1"/>
          <w:numId w:val="39"/>
        </w:numPr>
        <w:rPr>
          <w:sz w:val="20"/>
          <w:lang w:val="en-CA"/>
        </w:rPr>
      </w:pPr>
      <w:bookmarkStart w:id="1600" w:name="_Toc356148121"/>
      <w:bookmarkStart w:id="1601" w:name="_Toc348629440"/>
      <w:bookmarkStart w:id="1602" w:name="_Toc351367667"/>
      <w:bookmarkStart w:id="1603" w:name="_Toc366772021"/>
      <w:r w:rsidRPr="007D25B0">
        <w:rPr>
          <w:sz w:val="20"/>
          <w:lang w:val="en-CA"/>
        </w:rPr>
        <w:t>Syntax and semantics</w:t>
      </w:r>
      <w:bookmarkEnd w:id="1592"/>
      <w:bookmarkEnd w:id="1593"/>
      <w:bookmarkEnd w:id="1600"/>
      <w:bookmarkEnd w:id="1601"/>
      <w:bookmarkEnd w:id="1602"/>
      <w:bookmarkEnd w:id="1603"/>
    </w:p>
    <w:p w14:paraId="01011E39" w14:textId="77777777" w:rsidR="00ED0B46" w:rsidRPr="007D25B0" w:rsidRDefault="00ED0B46" w:rsidP="00ED0B46">
      <w:pPr>
        <w:pStyle w:val="3N"/>
        <w:rPr>
          <w:lang w:val="en-CA"/>
        </w:rPr>
      </w:pPr>
      <w:r w:rsidRPr="007D25B0">
        <w:rPr>
          <w:lang w:val="en-CA"/>
        </w:rPr>
        <w:t>The specifications in subclause</w:t>
      </w:r>
      <w:r w:rsidR="004C44E5" w:rsidRPr="007D25B0">
        <w:rPr>
          <w:lang w:val="en-CA"/>
        </w:rPr>
        <w:t xml:space="preserve"> </w:t>
      </w:r>
      <w:r w:rsidR="002D2385" w:rsidRPr="007D25B0">
        <w:fldChar w:fldCharType="begin"/>
      </w:r>
      <w:r w:rsidR="002D2385" w:rsidRPr="007D25B0">
        <w:instrText xml:space="preserve"> REF _Ref364436859 \r \h  \* MERGEFORMAT </w:instrText>
      </w:r>
      <w:r w:rsidR="002D2385" w:rsidRPr="007D25B0">
        <w:fldChar w:fldCharType="separate"/>
      </w:r>
      <w:r w:rsidR="004C44E5" w:rsidRPr="007D25B0">
        <w:rPr>
          <w:lang w:val="en-CA"/>
        </w:rPr>
        <w:t>F.7</w:t>
      </w:r>
      <w:r w:rsidR="002D2385" w:rsidRPr="007D25B0">
        <w:fldChar w:fldCharType="end"/>
      </w:r>
      <w:r w:rsidRPr="007D25B0">
        <w:t xml:space="preserve"> and all its subclauses</w:t>
      </w:r>
      <w:r w:rsidRPr="007D25B0">
        <w:rPr>
          <w:lang w:val="en-CA"/>
        </w:rPr>
        <w:t xml:space="preserve"> apply.</w:t>
      </w:r>
    </w:p>
    <w:p w14:paraId="22F12948" w14:textId="77777777" w:rsidR="00944988" w:rsidRPr="007D25B0" w:rsidRDefault="00944988" w:rsidP="002026D5">
      <w:pPr>
        <w:pStyle w:val="Annex2"/>
        <w:numPr>
          <w:ilvl w:val="1"/>
          <w:numId w:val="39"/>
        </w:numPr>
        <w:rPr>
          <w:lang w:val="en-CA"/>
        </w:rPr>
      </w:pPr>
      <w:bookmarkStart w:id="1604" w:name="_Toc351057968"/>
      <w:bookmarkStart w:id="1605" w:name="_Toc351335564"/>
      <w:bookmarkStart w:id="1606" w:name="_Toc351057980"/>
      <w:bookmarkStart w:id="1607" w:name="_Toc351335576"/>
      <w:bookmarkStart w:id="1608" w:name="_Toc357439316"/>
      <w:bookmarkStart w:id="1609" w:name="_Toc356824342"/>
      <w:bookmarkStart w:id="1610" w:name="_Toc356148143"/>
      <w:bookmarkStart w:id="1611" w:name="_Toc348629460"/>
      <w:bookmarkStart w:id="1612" w:name="_Toc351367691"/>
      <w:bookmarkStart w:id="1613" w:name="_Toc366772022"/>
      <w:bookmarkEnd w:id="1604"/>
      <w:bookmarkEnd w:id="1605"/>
      <w:bookmarkEnd w:id="1606"/>
      <w:bookmarkEnd w:id="1607"/>
      <w:r w:rsidRPr="007D25B0">
        <w:rPr>
          <w:lang w:val="en-CA"/>
        </w:rPr>
        <w:t>Decoding process</w:t>
      </w:r>
      <w:r w:rsidR="00665193" w:rsidRPr="007D25B0">
        <w:rPr>
          <w:lang w:val="en-CA"/>
        </w:rPr>
        <w:t>es</w:t>
      </w:r>
      <w:bookmarkEnd w:id="1608"/>
      <w:bookmarkEnd w:id="1609"/>
      <w:bookmarkEnd w:id="1610"/>
      <w:bookmarkEnd w:id="1611"/>
      <w:bookmarkEnd w:id="1612"/>
      <w:bookmarkEnd w:id="1613"/>
    </w:p>
    <w:p w14:paraId="18C967F5" w14:textId="77777777" w:rsidR="009B75C0" w:rsidRPr="007D25B0" w:rsidRDefault="00A77488" w:rsidP="002026D5">
      <w:pPr>
        <w:pStyle w:val="Annex3"/>
        <w:numPr>
          <w:ilvl w:val="2"/>
          <w:numId w:val="39"/>
        </w:numPr>
        <w:tabs>
          <w:tab w:val="clear" w:pos="1440"/>
        </w:tabs>
        <w:textAlignment w:val="auto"/>
        <w:rPr>
          <w:noProof/>
        </w:rPr>
      </w:pPr>
      <w:bookmarkStart w:id="1614" w:name="_Toc347485200"/>
      <w:bookmarkStart w:id="1615" w:name="_Toc348629495"/>
      <w:bookmarkStart w:id="1616" w:name="_Toc348630649"/>
      <w:bookmarkStart w:id="1617" w:name="_Toc348631607"/>
      <w:bookmarkStart w:id="1618" w:name="_Toc348631886"/>
      <w:bookmarkStart w:id="1619" w:name="_Toc348632154"/>
      <w:bookmarkStart w:id="1620" w:name="_Toc348632894"/>
      <w:bookmarkStart w:id="1621" w:name="_Toc348633151"/>
      <w:bookmarkStart w:id="1622" w:name="_Toc351667809"/>
      <w:bookmarkStart w:id="1623" w:name="_Toc366772023"/>
      <w:bookmarkStart w:id="1624" w:name="_Ref346393708"/>
      <w:bookmarkStart w:id="1625" w:name="_Ref351062399"/>
      <w:bookmarkStart w:id="1626" w:name="_Toc357439317"/>
      <w:bookmarkStart w:id="1627" w:name="_Toc356824343"/>
      <w:bookmarkStart w:id="1628" w:name="_Toc356148144"/>
      <w:bookmarkStart w:id="1629" w:name="_Toc348629461"/>
      <w:bookmarkStart w:id="1630" w:name="_Toc351367692"/>
      <w:r w:rsidRPr="007D25B0">
        <w:rPr>
          <w:noProof/>
        </w:rPr>
        <w:t>General</w:t>
      </w:r>
      <w:r w:rsidR="009B75C0" w:rsidRPr="007D25B0">
        <w:rPr>
          <w:noProof/>
        </w:rPr>
        <w:t xml:space="preserve"> decoding process</w:t>
      </w:r>
      <w:bookmarkEnd w:id="1614"/>
      <w:bookmarkEnd w:id="1615"/>
      <w:bookmarkEnd w:id="1616"/>
      <w:bookmarkEnd w:id="1617"/>
      <w:bookmarkEnd w:id="1618"/>
      <w:bookmarkEnd w:id="1619"/>
      <w:bookmarkEnd w:id="1620"/>
      <w:bookmarkEnd w:id="1621"/>
      <w:bookmarkEnd w:id="1622"/>
      <w:bookmarkEnd w:id="1623"/>
    </w:p>
    <w:p w14:paraId="01A5D4D9" w14:textId="77777777" w:rsidR="009B75C0" w:rsidRPr="007D25B0" w:rsidRDefault="009B75C0" w:rsidP="00965C32">
      <w:pPr>
        <w:rPr>
          <w:lang w:val="en-CA"/>
        </w:rPr>
      </w:pPr>
      <w:r w:rsidRPr="007D25B0">
        <w:rPr>
          <w:noProof/>
        </w:rPr>
        <w:t xml:space="preserve">The specifications of subclause </w:t>
      </w:r>
      <w:r w:rsidR="002D2385" w:rsidRPr="007D25B0">
        <w:fldChar w:fldCharType="begin"/>
      </w:r>
      <w:r w:rsidR="002D2385" w:rsidRPr="007D25B0">
        <w:instrText xml:space="preserve"> REF _Ref364436892 \r \h  \* MERGEFORMAT </w:instrText>
      </w:r>
      <w:r w:rsidR="002D2385" w:rsidRPr="007D25B0">
        <w:fldChar w:fldCharType="separate"/>
      </w:r>
      <w:r w:rsidR="004C44E5" w:rsidRPr="007D25B0">
        <w:rPr>
          <w:noProof/>
        </w:rPr>
        <w:t>F.8.1</w:t>
      </w:r>
      <w:r w:rsidR="002D2385" w:rsidRPr="007D25B0">
        <w:fldChar w:fldCharType="end"/>
      </w:r>
      <w:r w:rsidRPr="007D25B0">
        <w:rPr>
          <w:noProof/>
        </w:rPr>
        <w:t>apply.</w:t>
      </w:r>
    </w:p>
    <w:p w14:paraId="51E33274" w14:textId="77777777" w:rsidR="00944988" w:rsidRPr="007D25B0" w:rsidRDefault="00C85A7A" w:rsidP="00CA7539">
      <w:pPr>
        <w:pStyle w:val="Annex4"/>
      </w:pPr>
      <w:bookmarkStart w:id="1631" w:name="_Toc366772024"/>
      <w:r w:rsidRPr="007D25B0">
        <w:t>D</w:t>
      </w:r>
      <w:r w:rsidR="00665193" w:rsidRPr="007D25B0">
        <w:t>ecoding</w:t>
      </w:r>
      <w:r w:rsidR="00944988" w:rsidRPr="007D25B0">
        <w:t xml:space="preserve"> process</w:t>
      </w:r>
      <w:bookmarkEnd w:id="1624"/>
      <w:r w:rsidRPr="007D25B0">
        <w:t xml:space="preserve"> for a coded picture with nuh_layer_id greater than 0</w:t>
      </w:r>
      <w:bookmarkEnd w:id="1625"/>
      <w:bookmarkEnd w:id="1626"/>
      <w:bookmarkEnd w:id="1627"/>
      <w:bookmarkEnd w:id="1628"/>
      <w:bookmarkEnd w:id="1629"/>
      <w:bookmarkEnd w:id="1630"/>
      <w:bookmarkEnd w:id="1631"/>
    </w:p>
    <w:p w14:paraId="14137562" w14:textId="77777777" w:rsidR="00944988" w:rsidRPr="007D25B0" w:rsidRDefault="00944988" w:rsidP="00944988">
      <w:pPr>
        <w:rPr>
          <w:lang w:val="en-CA"/>
        </w:rPr>
      </w:pPr>
      <w:r w:rsidRPr="007D25B0">
        <w:rPr>
          <w:lang w:val="en-CA"/>
        </w:rPr>
        <w:t>The decoding process operates as follows for the current picture CurrPic:</w:t>
      </w:r>
    </w:p>
    <w:p w14:paraId="498AE0C8" w14:textId="77777777" w:rsidR="00944988" w:rsidRPr="007D25B0" w:rsidRDefault="00944988" w:rsidP="00CA7539">
      <w:pPr>
        <w:numPr>
          <w:ilvl w:val="0"/>
          <w:numId w:val="13"/>
        </w:numPr>
        <w:tabs>
          <w:tab w:val="clear" w:pos="794"/>
          <w:tab w:val="left" w:pos="700"/>
        </w:tabs>
        <w:rPr>
          <w:lang w:val="en-CA"/>
        </w:rPr>
      </w:pPr>
      <w:r w:rsidRPr="007D25B0">
        <w:rPr>
          <w:lang w:val="en-CA"/>
        </w:rPr>
        <w:t>The decoding of NAL units is specified in subclause </w:t>
      </w:r>
      <w:r w:rsidR="002D2385" w:rsidRPr="007D25B0">
        <w:fldChar w:fldCharType="begin"/>
      </w:r>
      <w:r w:rsidR="002D2385" w:rsidRPr="007D25B0">
        <w:instrText xml:space="preserve"> REF _Ref24436508 \r \h  \* MERGEFORMAT </w:instrText>
      </w:r>
      <w:r w:rsidR="002D2385" w:rsidRPr="007D25B0">
        <w:fldChar w:fldCharType="separate"/>
      </w:r>
      <w:r w:rsidR="00C6730C" w:rsidRPr="007D25B0">
        <w:rPr>
          <w:lang w:val="en-CA"/>
        </w:rPr>
        <w:t>8.2</w:t>
      </w:r>
      <w:r w:rsidR="002D2385" w:rsidRPr="007D25B0">
        <w:fldChar w:fldCharType="end"/>
      </w:r>
      <w:r w:rsidR="00C6730C" w:rsidRPr="007D25B0">
        <w:rPr>
          <w:lang w:val="en-CA"/>
        </w:rPr>
        <w:t>.</w:t>
      </w:r>
    </w:p>
    <w:p w14:paraId="6FDE2AA0" w14:textId="77777777" w:rsidR="00944988" w:rsidRPr="007D25B0" w:rsidRDefault="00944988" w:rsidP="0026233E">
      <w:pPr>
        <w:numPr>
          <w:ilvl w:val="0"/>
          <w:numId w:val="13"/>
        </w:numPr>
        <w:tabs>
          <w:tab w:val="clear" w:pos="794"/>
        </w:tabs>
        <w:rPr>
          <w:lang w:val="en-CA"/>
        </w:rPr>
      </w:pPr>
      <w:r w:rsidRPr="007D25B0">
        <w:rPr>
          <w:lang w:val="en-CA"/>
        </w:rPr>
        <w:t xml:space="preserve">The </w:t>
      </w:r>
      <w:r w:rsidR="005F4AEE" w:rsidRPr="007D25B0">
        <w:rPr>
          <w:lang w:val="en-CA"/>
        </w:rPr>
        <w:t xml:space="preserve">processes in subclause </w:t>
      </w:r>
      <w:r w:rsidR="002D2385" w:rsidRPr="007D25B0">
        <w:fldChar w:fldCharType="begin"/>
      </w:r>
      <w:r w:rsidR="002D2385" w:rsidRPr="007D25B0">
        <w:instrText xml:space="preserve"> REF _Ref346526853 \r \h  \* MERGEFORMAT </w:instrText>
      </w:r>
      <w:r w:rsidR="002D2385" w:rsidRPr="007D25B0">
        <w:fldChar w:fldCharType="separate"/>
      </w:r>
      <w:r w:rsidR="00E907A9" w:rsidRPr="007D25B0">
        <w:rPr>
          <w:lang w:val="en-CA"/>
        </w:rPr>
        <w:t>H.8.1.2</w:t>
      </w:r>
      <w:r w:rsidR="002D2385" w:rsidRPr="007D25B0">
        <w:fldChar w:fldCharType="end"/>
      </w:r>
      <w:r w:rsidR="005F4AEE" w:rsidRPr="007D25B0">
        <w:rPr>
          <w:lang w:val="en-CA"/>
        </w:rPr>
        <w:t xml:space="preserve"> and </w:t>
      </w:r>
      <w:r w:rsidR="002D2385" w:rsidRPr="007D25B0">
        <w:fldChar w:fldCharType="begin"/>
      </w:r>
      <w:r w:rsidR="002D2385" w:rsidRPr="007D25B0">
        <w:instrText xml:space="preserve"> REF _Ref361089034 \r \h  \* MERGEFORMAT </w:instrText>
      </w:r>
      <w:r w:rsidR="002D2385" w:rsidRPr="007D25B0">
        <w:fldChar w:fldCharType="separate"/>
      </w:r>
      <w:r w:rsidR="004C44E5" w:rsidRPr="007D25B0">
        <w:t>H.8.3.4</w:t>
      </w:r>
      <w:r w:rsidR="002D2385" w:rsidRPr="007D25B0">
        <w:fldChar w:fldCharType="end"/>
      </w:r>
      <w:r w:rsidR="005F4AEE" w:rsidRPr="007D25B0">
        <w:rPr>
          <w:lang w:val="en-CA"/>
        </w:rPr>
        <w:t xml:space="preserve"> </w:t>
      </w:r>
      <w:r w:rsidRPr="007D25B0">
        <w:rPr>
          <w:lang w:val="en-CA"/>
        </w:rPr>
        <w:t xml:space="preserve">specify the </w:t>
      </w:r>
      <w:r w:rsidR="005F4AEE" w:rsidRPr="007D25B0">
        <w:rPr>
          <w:lang w:val="en-CA"/>
        </w:rPr>
        <w:t xml:space="preserve">following </w:t>
      </w:r>
      <w:r w:rsidRPr="007D25B0">
        <w:rPr>
          <w:lang w:val="en-CA"/>
        </w:rPr>
        <w:t>decoding processes using syntax elements in the slice segment layer and above:</w:t>
      </w:r>
    </w:p>
    <w:p w14:paraId="39163163" w14:textId="77777777" w:rsidR="00DA421F" w:rsidRPr="007D25B0" w:rsidRDefault="00DA421F" w:rsidP="00FD3D2B">
      <w:pPr>
        <w:tabs>
          <w:tab w:val="clear" w:pos="794"/>
          <w:tab w:val="clear" w:pos="1191"/>
          <w:tab w:val="clear" w:pos="1588"/>
          <w:tab w:val="clear" w:pos="1985"/>
        </w:tabs>
        <w:ind w:left="1231" w:hanging="437"/>
        <w:rPr>
          <w:lang w:val="en-CA"/>
        </w:rPr>
      </w:pPr>
      <w:r w:rsidRPr="007D25B0">
        <w:rPr>
          <w:lang w:val="en-CA"/>
        </w:rPr>
        <w:t>–</w:t>
      </w:r>
      <w:r w:rsidRPr="007D25B0">
        <w:rPr>
          <w:lang w:val="en-CA"/>
        </w:rPr>
        <w:tab/>
      </w:r>
      <w:r w:rsidR="00ED0B46" w:rsidRPr="007D25B0">
        <w:t>Prior to decoding the first slice of the current picture</w:t>
      </w:r>
      <w:r w:rsidRPr="007D25B0">
        <w:rPr>
          <w:lang w:val="en-CA"/>
        </w:rPr>
        <w:t xml:space="preserve">, subclause </w:t>
      </w:r>
      <w:r w:rsidR="002D2385" w:rsidRPr="007D25B0">
        <w:fldChar w:fldCharType="begin"/>
      </w:r>
      <w:r w:rsidR="002D2385" w:rsidRPr="007D25B0">
        <w:instrText xml:space="preserve"> REF _Ref346526853 \r \h  \* MERGEFORMAT </w:instrText>
      </w:r>
      <w:r w:rsidR="002D2385" w:rsidRPr="007D25B0">
        <w:fldChar w:fldCharType="separate"/>
      </w:r>
      <w:r w:rsidR="00E907A9" w:rsidRPr="007D25B0">
        <w:rPr>
          <w:lang w:val="en-CA"/>
        </w:rPr>
        <w:t>H.8.1.2</w:t>
      </w:r>
      <w:r w:rsidR="002D2385" w:rsidRPr="007D25B0">
        <w:fldChar w:fldCharType="end"/>
      </w:r>
      <w:r w:rsidRPr="007D25B0">
        <w:rPr>
          <w:lang w:val="en-CA"/>
        </w:rPr>
        <w:t xml:space="preserve"> is invoked.</w:t>
      </w:r>
    </w:p>
    <w:p w14:paraId="23718725" w14:textId="77777777" w:rsidR="00944988" w:rsidRPr="007D25B0" w:rsidRDefault="00944988" w:rsidP="00FD3D2B">
      <w:pPr>
        <w:tabs>
          <w:tab w:val="clear" w:pos="794"/>
          <w:tab w:val="clear" w:pos="1191"/>
          <w:tab w:val="clear" w:pos="1588"/>
          <w:tab w:val="clear" w:pos="1985"/>
        </w:tabs>
        <w:ind w:left="1231" w:hanging="437"/>
        <w:rPr>
          <w:lang w:val="en-CA"/>
        </w:rPr>
      </w:pPr>
      <w:r w:rsidRPr="007D25B0">
        <w:rPr>
          <w:lang w:val="en-CA"/>
        </w:rPr>
        <w:t>–</w:t>
      </w:r>
      <w:r w:rsidRPr="007D25B0">
        <w:rPr>
          <w:lang w:val="en-CA"/>
        </w:rPr>
        <w:tab/>
        <w:t>At the beginning of the decoding process for each P or B slice, the decoding process for reference picture lists construction specified in subclause </w:t>
      </w:r>
      <w:r w:rsidR="002D2385" w:rsidRPr="007D25B0">
        <w:fldChar w:fldCharType="begin"/>
      </w:r>
      <w:r w:rsidR="002D2385" w:rsidRPr="007D25B0">
        <w:instrText xml:space="preserve"> REF _Ref361089034 \r \h  \* MERGEFORMAT </w:instrText>
      </w:r>
      <w:r w:rsidR="002D2385" w:rsidRPr="007D25B0">
        <w:fldChar w:fldCharType="separate"/>
      </w:r>
      <w:r w:rsidR="004C44E5" w:rsidRPr="007D25B0">
        <w:t>H.8.3.4</w:t>
      </w:r>
      <w:r w:rsidR="002D2385" w:rsidRPr="007D25B0">
        <w:fldChar w:fldCharType="end"/>
      </w:r>
      <w:r w:rsidRPr="007D25B0">
        <w:rPr>
          <w:lang w:val="en-CA"/>
        </w:rPr>
        <w:t xml:space="preserve"> is invoked for derivation of reference picture list 0 (RefPicList0), and when decoding a B slice, reference picture list 1 (RefPicList1).</w:t>
      </w:r>
    </w:p>
    <w:p w14:paraId="555A6AA9" w14:textId="77777777" w:rsidR="00944988" w:rsidRPr="007D25B0" w:rsidRDefault="00944988" w:rsidP="0026233E">
      <w:pPr>
        <w:numPr>
          <w:ilvl w:val="0"/>
          <w:numId w:val="13"/>
        </w:numPr>
        <w:tabs>
          <w:tab w:val="clear" w:pos="794"/>
        </w:tabs>
        <w:rPr>
          <w:lang w:val="en-CA"/>
        </w:rPr>
      </w:pPr>
      <w:r w:rsidRPr="007D25B0">
        <w:rPr>
          <w:lang w:val="en-CA"/>
        </w:rPr>
        <w:t>The processes in subclauses </w:t>
      </w:r>
      <w:r w:rsidR="002D2385" w:rsidRPr="007D25B0">
        <w:fldChar w:fldCharType="begin"/>
      </w:r>
      <w:r w:rsidR="002D2385" w:rsidRPr="007D25B0">
        <w:instrText xml:space="preserve"> REF _Ref364437014 \r \h  \* MERGEFORMAT </w:instrText>
      </w:r>
      <w:r w:rsidR="002D2385" w:rsidRPr="007D25B0">
        <w:fldChar w:fldCharType="separate"/>
      </w:r>
      <w:r w:rsidR="004C44E5" w:rsidRPr="007D25B0">
        <w:rPr>
          <w:lang w:val="en-CA"/>
        </w:rPr>
        <w:t>H.8.4</w:t>
      </w:r>
      <w:r w:rsidR="002D2385" w:rsidRPr="007D25B0">
        <w:fldChar w:fldCharType="end"/>
      </w:r>
      <w:r w:rsidRPr="007D25B0">
        <w:rPr>
          <w:lang w:val="en-CA"/>
        </w:rPr>
        <w:t xml:space="preserve">, </w:t>
      </w:r>
      <w:r w:rsidR="002D2385" w:rsidRPr="007D25B0">
        <w:fldChar w:fldCharType="begin"/>
      </w:r>
      <w:r w:rsidR="002D2385" w:rsidRPr="007D25B0">
        <w:instrText xml:space="preserve"> REF _Ref364437022 \r \h  \* MERGEFORMAT </w:instrText>
      </w:r>
      <w:r w:rsidR="002D2385" w:rsidRPr="007D25B0">
        <w:fldChar w:fldCharType="separate"/>
      </w:r>
      <w:r w:rsidR="004C44E5" w:rsidRPr="007D25B0">
        <w:rPr>
          <w:lang w:val="en-CA"/>
        </w:rPr>
        <w:t>H.8.5</w:t>
      </w:r>
      <w:r w:rsidR="002D2385" w:rsidRPr="007D25B0">
        <w:fldChar w:fldCharType="end"/>
      </w:r>
      <w:r w:rsidRPr="007D25B0">
        <w:rPr>
          <w:lang w:val="en-CA"/>
        </w:rPr>
        <w:t xml:space="preserve">, </w:t>
      </w:r>
      <w:r w:rsidR="002D2385" w:rsidRPr="007D25B0">
        <w:fldChar w:fldCharType="begin"/>
      </w:r>
      <w:r w:rsidR="002D2385" w:rsidRPr="007D25B0">
        <w:instrText xml:space="preserve"> REF _Ref364437029 \r \h  \* MERGEFORMAT </w:instrText>
      </w:r>
      <w:r w:rsidR="002D2385" w:rsidRPr="007D25B0">
        <w:fldChar w:fldCharType="separate"/>
      </w:r>
      <w:r w:rsidR="004C44E5" w:rsidRPr="007D25B0">
        <w:rPr>
          <w:lang w:val="en-CA"/>
        </w:rPr>
        <w:t>H.8.6</w:t>
      </w:r>
      <w:r w:rsidR="002D2385" w:rsidRPr="007D25B0">
        <w:fldChar w:fldCharType="end"/>
      </w:r>
      <w:r w:rsidRPr="007D25B0">
        <w:rPr>
          <w:lang w:val="en-CA"/>
        </w:rPr>
        <w:t xml:space="preserve">, and </w:t>
      </w:r>
      <w:r w:rsidR="002D2385" w:rsidRPr="007D25B0">
        <w:fldChar w:fldCharType="begin"/>
      </w:r>
      <w:r w:rsidR="002D2385" w:rsidRPr="007D25B0">
        <w:instrText xml:space="preserve"> REF _Ref364437036 \r \h  \* MERGEFORMAT </w:instrText>
      </w:r>
      <w:r w:rsidR="002D2385" w:rsidRPr="007D25B0">
        <w:fldChar w:fldCharType="separate"/>
      </w:r>
      <w:r w:rsidR="004C44E5" w:rsidRPr="007D25B0">
        <w:rPr>
          <w:lang w:val="en-CA"/>
        </w:rPr>
        <w:t>H.8.7</w:t>
      </w:r>
      <w:r w:rsidR="002D2385" w:rsidRPr="007D25B0">
        <w:fldChar w:fldCharType="end"/>
      </w:r>
      <w:r w:rsidR="00AD0685" w:rsidRPr="007D25B0">
        <w:rPr>
          <w:lang w:val="en-CA"/>
        </w:rPr>
        <w:t xml:space="preserve"> </w:t>
      </w:r>
      <w:r w:rsidR="00DD0C03" w:rsidRPr="007D25B0">
        <w:rPr>
          <w:lang w:val="en-CA"/>
        </w:rPr>
        <w:t xml:space="preserve">specify </w:t>
      </w:r>
      <w:r w:rsidRPr="007D25B0">
        <w:rPr>
          <w:lang w:val="en-CA"/>
        </w:rPr>
        <w:t xml:space="preserve">decoding processes using syntax elements in </w:t>
      </w:r>
      <w:r w:rsidR="00DD0C03" w:rsidRPr="007D25B0">
        <w:rPr>
          <w:lang w:val="en-CA"/>
        </w:rPr>
        <w:t>all syntax structure layers</w:t>
      </w:r>
      <w:r w:rsidRPr="007D25B0">
        <w:rPr>
          <w:lang w:val="en-CA"/>
        </w:rPr>
        <w:t>.</w:t>
      </w:r>
      <w:r w:rsidR="00DD0C03" w:rsidRPr="007D25B0">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14:paraId="08BAB588" w14:textId="77777777" w:rsidR="005F4AEE" w:rsidRPr="007D25B0" w:rsidRDefault="005F4AEE" w:rsidP="0026233E">
      <w:pPr>
        <w:numPr>
          <w:ilvl w:val="0"/>
          <w:numId w:val="13"/>
        </w:numPr>
        <w:tabs>
          <w:tab w:val="clear" w:pos="794"/>
        </w:tabs>
        <w:rPr>
          <w:lang w:val="en-CA"/>
        </w:rPr>
      </w:pPr>
      <w:r w:rsidRPr="007D25B0">
        <w:rPr>
          <w:lang w:val="en-CA"/>
        </w:rPr>
        <w:t xml:space="preserve">After </w:t>
      </w:r>
      <w:r w:rsidR="00B97714" w:rsidRPr="007D25B0">
        <w:rPr>
          <w:lang w:val="en-CA"/>
        </w:rPr>
        <w:t xml:space="preserve">all slices </w:t>
      </w:r>
      <w:r w:rsidRPr="007D25B0">
        <w:rPr>
          <w:lang w:val="en-CA"/>
        </w:rPr>
        <w:t>of the current picture</w:t>
      </w:r>
      <w:r w:rsidR="00B97714" w:rsidRPr="007D25B0">
        <w:rPr>
          <w:lang w:val="en-CA"/>
        </w:rPr>
        <w:t xml:space="preserve"> have been decoded</w:t>
      </w:r>
      <w:r w:rsidRPr="007D25B0">
        <w:rPr>
          <w:lang w:val="en-CA"/>
        </w:rPr>
        <w:t xml:space="preserve">, the marking process for ending the decoding of a coded picture with nuh_layer_id greater than 0 specified in subclause </w:t>
      </w:r>
      <w:r w:rsidR="002D2385" w:rsidRPr="007D25B0">
        <w:fldChar w:fldCharType="begin"/>
      </w:r>
      <w:r w:rsidR="002D2385" w:rsidRPr="007D25B0">
        <w:instrText xml:space="preserve"> REF _Ref355956155 \r \h  \* MERGEFORMAT </w:instrText>
      </w:r>
      <w:r w:rsidR="002D2385" w:rsidRPr="007D25B0">
        <w:fldChar w:fldCharType="separate"/>
      </w:r>
      <w:r w:rsidR="004C44E5" w:rsidRPr="007D25B0">
        <w:rPr>
          <w:lang w:val="en-CA"/>
        </w:rPr>
        <w:t>H.8.1.3</w:t>
      </w:r>
      <w:r w:rsidR="002D2385" w:rsidRPr="007D25B0">
        <w:fldChar w:fldCharType="end"/>
      </w:r>
      <w:r w:rsidRPr="007D25B0">
        <w:rPr>
          <w:lang w:val="en-CA"/>
        </w:rPr>
        <w:t xml:space="preserve"> is invoked.</w:t>
      </w:r>
    </w:p>
    <w:p w14:paraId="7DD2D79A" w14:textId="77777777" w:rsidR="00AB2CDA" w:rsidRPr="007D25B0" w:rsidRDefault="00AB2CDA" w:rsidP="00CA7539">
      <w:pPr>
        <w:pStyle w:val="Annex4"/>
      </w:pPr>
      <w:bookmarkStart w:id="1632" w:name="_Toc351335582"/>
      <w:bookmarkStart w:id="1633" w:name="_Ref346526853"/>
      <w:bookmarkStart w:id="1634" w:name="_Toc357439318"/>
      <w:bookmarkStart w:id="1635" w:name="_Toc356824344"/>
      <w:bookmarkStart w:id="1636" w:name="_Toc356148145"/>
      <w:bookmarkStart w:id="1637" w:name="_Toc348629462"/>
      <w:bookmarkStart w:id="1638" w:name="_Toc351367693"/>
      <w:bookmarkStart w:id="1639" w:name="_Toc366772025"/>
      <w:bookmarkStart w:id="1640" w:name="_Ref346440968"/>
      <w:bookmarkEnd w:id="1632"/>
      <w:r w:rsidRPr="007D25B0">
        <w:t>Decoding process for inter-layer reference picture set</w:t>
      </w:r>
      <w:bookmarkEnd w:id="1633"/>
      <w:bookmarkEnd w:id="1634"/>
      <w:bookmarkEnd w:id="1635"/>
      <w:bookmarkEnd w:id="1636"/>
      <w:bookmarkEnd w:id="1637"/>
      <w:bookmarkEnd w:id="1638"/>
      <w:bookmarkEnd w:id="1639"/>
    </w:p>
    <w:p w14:paraId="1CA62DCD" w14:textId="77777777" w:rsidR="00AB2CDA" w:rsidRPr="007D25B0" w:rsidRDefault="000C4DDD" w:rsidP="00AB2CDA">
      <w:pPr>
        <w:pStyle w:val="3N"/>
        <w:rPr>
          <w:lang w:val="en-CA"/>
        </w:rPr>
      </w:pPr>
      <w:r w:rsidRPr="007D25B0">
        <w:t>Output</w:t>
      </w:r>
      <w:r w:rsidR="00813A55" w:rsidRPr="007D25B0">
        <w:t>s</w:t>
      </w:r>
      <w:r w:rsidRPr="007D25B0">
        <w:t xml:space="preserve"> of this process </w:t>
      </w:r>
      <w:r w:rsidR="00704F8A" w:rsidRPr="007D25B0">
        <w:t xml:space="preserve">are </w:t>
      </w:r>
      <w:r w:rsidRPr="007D25B0">
        <w:t xml:space="preserve">updated </w:t>
      </w:r>
      <w:r w:rsidR="00AB2CDA" w:rsidRPr="007D25B0">
        <w:rPr>
          <w:lang w:val="en-CA"/>
        </w:rPr>
        <w:t>list</w:t>
      </w:r>
      <w:r w:rsidR="00BA0427" w:rsidRPr="007D25B0">
        <w:rPr>
          <w:lang w:val="en-CA"/>
        </w:rPr>
        <w:t>s</w:t>
      </w:r>
      <w:r w:rsidR="00AB2CDA" w:rsidRPr="007D25B0">
        <w:rPr>
          <w:lang w:val="en-CA"/>
        </w:rPr>
        <w:t xml:space="preserve"> of inter-layer </w:t>
      </w:r>
      <w:r w:rsidR="00C6730C" w:rsidRPr="007D25B0">
        <w:rPr>
          <w:lang w:val="en-CA" w:eastAsia="ko-KR"/>
        </w:rPr>
        <w:t xml:space="preserve">reference </w:t>
      </w:r>
      <w:r w:rsidR="00AB2CDA" w:rsidRPr="007D25B0">
        <w:rPr>
          <w:lang w:val="en-CA"/>
        </w:rPr>
        <w:t xml:space="preserve">pictures </w:t>
      </w:r>
      <w:r w:rsidR="00BA0427" w:rsidRPr="007D25B0">
        <w:rPr>
          <w:lang w:val="en-US" w:eastAsia="ko-KR"/>
        </w:rPr>
        <w:t>RefPicSetInterLayer0 and RefPicSetInterLayer1 and the variables NumActiveRefLayerPics0 and NumActiveRefLayerPics1</w:t>
      </w:r>
      <w:r w:rsidR="00AB2CDA" w:rsidRPr="007D25B0">
        <w:rPr>
          <w:lang w:val="en-CA"/>
        </w:rPr>
        <w:t>.</w:t>
      </w:r>
    </w:p>
    <w:p w14:paraId="2E37D8E1" w14:textId="77777777" w:rsidR="00C42F69" w:rsidRPr="007D25B0" w:rsidRDefault="00C42F69" w:rsidP="00AB2CDA">
      <w:pPr>
        <w:pStyle w:val="3N"/>
        <w:rPr>
          <w:lang w:val="en-CA" w:eastAsia="ko-KR"/>
        </w:rPr>
      </w:pPr>
      <w:r w:rsidRPr="007D25B0">
        <w:rPr>
          <w:lang w:val="en-CA"/>
        </w:rPr>
        <w:t>The variable currLayerId is set equal to nuh_layer_id of the current decoded picture</w:t>
      </w:r>
      <w:r w:rsidRPr="007D25B0">
        <w:rPr>
          <w:lang w:val="en-CA" w:eastAsia="ko-KR"/>
        </w:rPr>
        <w:t xml:space="preserve"> </w:t>
      </w:r>
    </w:p>
    <w:p w14:paraId="2F880D8D" w14:textId="77777777" w:rsidR="00BA0427" w:rsidRPr="007D25B0" w:rsidRDefault="00BA0427" w:rsidP="00BA0427">
      <w:pPr>
        <w:pStyle w:val="3N"/>
        <w:rPr>
          <w:lang w:val="en-US"/>
        </w:rPr>
      </w:pPr>
      <w:r w:rsidRPr="007D25B0">
        <w:rPr>
          <w:lang w:val="en-US" w:eastAsia="ko-KR"/>
        </w:rPr>
        <w:t>The lists RefPicSetInterLayer0 and RefPicSetInterLayer1 are first emptied, NumActiveRefLayerPics0 and NumActiveRefLayerPics1 are set equal to 0 and the following applies:</w:t>
      </w:r>
    </w:p>
    <w:p w14:paraId="117C9D96" w14:textId="77777777" w:rsidR="00F760C8" w:rsidRPr="007D25B0"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7D25B0">
        <w:rPr>
          <w:sz w:val="20"/>
          <w:lang w:val="en-US"/>
        </w:rPr>
        <w:t xml:space="preserve">for( i = 0; i &lt; </w:t>
      </w:r>
      <w:r w:rsidRPr="007D25B0">
        <w:rPr>
          <w:sz w:val="20"/>
          <w:szCs w:val="20"/>
          <w:lang w:val="en-US" w:eastAsia="ko-KR"/>
        </w:rPr>
        <w:t>NumActiveRefLayerPics;</w:t>
      </w:r>
      <w:r w:rsidRPr="007D25B0">
        <w:rPr>
          <w:sz w:val="20"/>
          <w:lang w:val="en-US"/>
        </w:rPr>
        <w:t xml:space="preserve"> i++ ) {</w:t>
      </w:r>
      <w:r w:rsidRPr="007D25B0">
        <w:rPr>
          <w:sz w:val="20"/>
          <w:lang w:val="en-US"/>
        </w:rPr>
        <w:br/>
      </w:r>
      <w:r w:rsidRPr="007D25B0">
        <w:rPr>
          <w:sz w:val="20"/>
          <w:lang w:val="en-US"/>
        </w:rPr>
        <w:tab/>
        <w:t>if( there is a picture picX in the DPB that is in the same access unit as the current picture and has</w:t>
      </w:r>
      <w:r w:rsidRPr="007D25B0">
        <w:rPr>
          <w:sz w:val="20"/>
          <w:lang w:val="en-US"/>
        </w:rPr>
        <w:br/>
      </w:r>
      <w:r w:rsidRPr="007D25B0">
        <w:rPr>
          <w:sz w:val="20"/>
          <w:lang w:val="en-US"/>
        </w:rPr>
        <w:tab/>
      </w:r>
      <w:r w:rsidRPr="007D25B0">
        <w:rPr>
          <w:sz w:val="20"/>
          <w:lang w:val="en-US"/>
        </w:rPr>
        <w:tab/>
        <w:t>nuh_layer_id equal to RefPicLayerId[ i ] ) {</w:t>
      </w:r>
      <w:r w:rsidRPr="007D25B0">
        <w:rPr>
          <w:sz w:val="20"/>
          <w:lang w:val="en-US"/>
        </w:rPr>
        <w:br/>
      </w:r>
      <w:r w:rsidRPr="007D25B0">
        <w:rPr>
          <w:sz w:val="20"/>
          <w:lang w:val="en-CA"/>
        </w:rPr>
        <w:tab/>
      </w:r>
      <w:r w:rsidRPr="007D25B0">
        <w:rPr>
          <w:sz w:val="20"/>
          <w:lang w:val="en-CA"/>
        </w:rPr>
        <w:tab/>
        <w:t xml:space="preserve">an interlayer reference picture rsPic is derived by invoking </w:t>
      </w:r>
      <w:r w:rsidRPr="007D25B0">
        <w:rPr>
          <w:noProof/>
          <w:sz w:val="20"/>
        </w:rPr>
        <w:t xml:space="preserve">the subclause </w:t>
      </w:r>
      <w:r w:rsidR="002D2385" w:rsidRPr="007D25B0">
        <w:fldChar w:fldCharType="begin"/>
      </w:r>
      <w:r w:rsidR="002D2385" w:rsidRPr="007D25B0">
        <w:instrText xml:space="preserve"> REF _Ref348598817 \r \h  \* MERGEFORMAT </w:instrText>
      </w:r>
      <w:r w:rsidR="002D2385" w:rsidRPr="007D25B0">
        <w:fldChar w:fldCharType="separate"/>
      </w:r>
      <w:r w:rsidRPr="007D25B0">
        <w:rPr>
          <w:noProof/>
          <w:sz w:val="20"/>
        </w:rPr>
        <w:t>H.8.1.4</w:t>
      </w:r>
      <w:r w:rsidR="002D2385" w:rsidRPr="007D25B0">
        <w:fldChar w:fldCharType="end"/>
      </w:r>
      <w:r w:rsidRPr="007D25B0">
        <w:t xml:space="preserve"> </w:t>
      </w:r>
      <w:r w:rsidRPr="007D25B0">
        <w:rPr>
          <w:noProof/>
          <w:sz w:val="20"/>
        </w:rPr>
        <w:t xml:space="preserve">with </w:t>
      </w:r>
      <w:r w:rsidRPr="007D25B0">
        <w:rPr>
          <w:sz w:val="20"/>
          <w:lang w:val="en-CA"/>
        </w:rPr>
        <w:t>picX</w:t>
      </w:r>
      <w:r w:rsidRPr="007D25B0">
        <w:rPr>
          <w:noProof/>
          <w:sz w:val="20"/>
        </w:rPr>
        <w:t xml:space="preserve"> and</w:t>
      </w:r>
      <w:r w:rsidRPr="007D25B0">
        <w:rPr>
          <w:noProof/>
          <w:sz w:val="20"/>
        </w:rPr>
        <w:br/>
      </w:r>
      <w:r w:rsidRPr="007D25B0">
        <w:rPr>
          <w:noProof/>
          <w:sz w:val="20"/>
        </w:rPr>
        <w:tab/>
      </w:r>
      <w:r w:rsidRPr="007D25B0">
        <w:rPr>
          <w:noProof/>
          <w:sz w:val="20"/>
        </w:rPr>
        <w:tab/>
      </w:r>
      <w:r w:rsidRPr="007D25B0">
        <w:rPr>
          <w:noProof/>
          <w:sz w:val="20"/>
        </w:rPr>
        <w:tab/>
      </w:r>
      <w:r w:rsidR="0096183D" w:rsidRPr="007D25B0" w:rsidDel="00DA2A67">
        <w:rPr>
          <w:rFonts w:eastAsia="Batang"/>
          <w:bCs/>
          <w:sz w:val="20"/>
          <w:szCs w:val="20"/>
          <w:lang w:val="en-CA" w:eastAsia="ko-KR"/>
        </w:rPr>
        <w:t xml:space="preserve"> </w:t>
      </w:r>
      <w:r w:rsidR="00DA2A67" w:rsidRPr="007D25B0">
        <w:rPr>
          <w:noProof/>
          <w:sz w:val="20"/>
        </w:rPr>
        <w:t xml:space="preserve"> </w:t>
      </w:r>
      <w:r w:rsidR="0096183D" w:rsidRPr="007D25B0">
        <w:rPr>
          <w:noProof/>
          <w:sz w:val="20"/>
        </w:rPr>
        <w:t>RefPicLayerId</w:t>
      </w:r>
      <w:r w:rsidR="003F34A9" w:rsidRPr="007D25B0">
        <w:rPr>
          <w:noProof/>
          <w:sz w:val="20"/>
        </w:rPr>
        <w:t>[ i ]</w:t>
      </w:r>
      <w:r w:rsidR="0096183D" w:rsidRPr="007D25B0">
        <w:rPr>
          <w:noProof/>
          <w:sz w:val="20"/>
        </w:rPr>
        <w:t xml:space="preserve"> </w:t>
      </w:r>
      <w:r w:rsidRPr="007D25B0">
        <w:rPr>
          <w:noProof/>
          <w:sz w:val="20"/>
        </w:rPr>
        <w:t>given as inputs</w:t>
      </w:r>
      <w:r w:rsidRPr="007D25B0">
        <w:rPr>
          <w:sz w:val="20"/>
          <w:lang w:val="en-US"/>
        </w:rPr>
        <w:t xml:space="preserve"> </w:t>
      </w:r>
      <w:r w:rsidRPr="007D25B0">
        <w:rPr>
          <w:sz w:val="20"/>
          <w:lang w:val="en-US"/>
        </w:rPr>
        <w:br/>
      </w:r>
      <w:r w:rsidRPr="007D25B0">
        <w:rPr>
          <w:sz w:val="20"/>
          <w:lang w:val="en-US"/>
        </w:rPr>
        <w:tab/>
      </w:r>
      <w:r w:rsidRPr="007D25B0">
        <w:rPr>
          <w:sz w:val="20"/>
          <w:lang w:val="en-US"/>
        </w:rPr>
        <w:tab/>
      </w:r>
      <w:r w:rsidR="003F6962" w:rsidRPr="007D25B0">
        <w:rPr>
          <w:sz w:val="20"/>
          <w:lang w:val="en-US"/>
        </w:rPr>
        <w:t>if( ( ViewId[ nuh_layer_id ]  &lt;=  ViewId[ 0 ]   &amp;&amp;</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t>ViewId[ nuh_layer_id ]  &lt;=  ViewId[ RefPicLayerId[ i ] ] )  | |</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t>( ViewId[ nuh_layer_id ]  &gt;=  ViewId[ 0 ]  &amp;&amp;</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t>ViewId[ nuh_layer_id ]  &gt;=  ViewId[ RefPicLayerId[ i ] ] ) ) {</w:t>
      </w:r>
      <w:r w:rsidR="003F6962" w:rsidRPr="007D25B0">
        <w:rPr>
          <w:sz w:val="20"/>
          <w:lang w:val="en-US"/>
        </w:rPr>
        <w:br/>
      </w:r>
      <w:r w:rsidR="003B4A7A" w:rsidRPr="007D25B0">
        <w:rPr>
          <w:sz w:val="20"/>
          <w:lang w:val="en-US"/>
        </w:rPr>
        <w:tab/>
      </w:r>
      <w:r w:rsidR="003B4A7A" w:rsidRPr="007D25B0">
        <w:rPr>
          <w:sz w:val="20"/>
          <w:lang w:val="en-US"/>
        </w:rPr>
        <w:tab/>
      </w:r>
      <w:r w:rsidR="003B4A7A" w:rsidRPr="007D25B0">
        <w:rPr>
          <w:sz w:val="20"/>
          <w:lang w:val="en-US"/>
        </w:rPr>
        <w:tab/>
      </w:r>
      <w:r w:rsidRPr="007D25B0">
        <w:rPr>
          <w:sz w:val="20"/>
          <w:lang w:val="en-US"/>
        </w:rPr>
        <w:t>RefPicSetInterLayer0[ NumActiveRefLayerPics0 ] = rsPic</w:t>
      </w:r>
      <w:r w:rsidRPr="007D25B0">
        <w:rPr>
          <w:sz w:val="20"/>
          <w:lang w:val="en-US"/>
        </w:rPr>
        <w:br/>
      </w:r>
      <w:r w:rsidRPr="007D25B0">
        <w:rPr>
          <w:sz w:val="20"/>
          <w:lang w:val="en-US"/>
        </w:rPr>
        <w:tab/>
      </w:r>
      <w:r w:rsidRPr="007D25B0">
        <w:rPr>
          <w:sz w:val="20"/>
          <w:lang w:val="en-US"/>
        </w:rPr>
        <w:tab/>
      </w:r>
      <w:r w:rsidR="003B4A7A" w:rsidRPr="007D25B0">
        <w:rPr>
          <w:sz w:val="20"/>
          <w:lang w:val="en-US"/>
        </w:rPr>
        <w:tab/>
      </w:r>
      <w:r w:rsidRPr="007D25B0">
        <w:rPr>
          <w:sz w:val="20"/>
          <w:lang w:val="en-US"/>
        </w:rPr>
        <w:t>RefPicSetInterLayer0[ NumActiveRefLayerPics0++ ] is marked as "used for long-term reference"</w:t>
      </w:r>
      <w:r w:rsidRPr="007D25B0">
        <w:rPr>
          <w:sz w:val="20"/>
          <w:lang w:val="en-US"/>
        </w:rPr>
        <w:br/>
      </w:r>
      <w:r w:rsidRPr="007D25B0">
        <w:rPr>
          <w:sz w:val="20"/>
          <w:lang w:val="en-US"/>
        </w:rPr>
        <w:tab/>
      </w:r>
      <w:r w:rsidRPr="007D25B0">
        <w:rPr>
          <w:sz w:val="20"/>
          <w:lang w:val="en-US"/>
        </w:rPr>
        <w:tab/>
        <w:t>}</w:t>
      </w:r>
      <w:r w:rsidR="005F252F" w:rsidRPr="007D25B0">
        <w:rPr>
          <w:sz w:val="20"/>
          <w:lang w:val="en-US"/>
        </w:rPr>
        <w:t xml:space="preserve"> else {</w:t>
      </w:r>
      <w:r w:rsidR="005F252F" w:rsidRPr="007D25B0">
        <w:rPr>
          <w:sz w:val="20"/>
          <w:lang w:val="en-US"/>
        </w:rPr>
        <w:br/>
      </w:r>
      <w:r w:rsidR="005F252F" w:rsidRPr="007D25B0">
        <w:rPr>
          <w:sz w:val="20"/>
          <w:lang w:val="en-US"/>
        </w:rPr>
        <w:tab/>
      </w:r>
      <w:r w:rsidR="005F252F" w:rsidRPr="007D25B0">
        <w:rPr>
          <w:sz w:val="20"/>
          <w:lang w:val="en-US"/>
        </w:rPr>
        <w:tab/>
      </w:r>
      <w:r w:rsidR="005F252F" w:rsidRPr="007D25B0">
        <w:rPr>
          <w:sz w:val="20"/>
          <w:lang w:val="en-US"/>
        </w:rPr>
        <w:tab/>
        <w:t xml:space="preserve">RefPicSetInterLayer1[ NumActiveRefLayerPics1 ] = </w:t>
      </w:r>
      <w:r w:rsidR="00B55E6A" w:rsidRPr="007D25B0">
        <w:rPr>
          <w:sz w:val="20"/>
          <w:lang w:val="en-US"/>
        </w:rPr>
        <w:t>rsPic</w:t>
      </w:r>
      <w:r w:rsidR="005F252F" w:rsidRPr="007D25B0">
        <w:rPr>
          <w:sz w:val="20"/>
          <w:lang w:val="en-US"/>
        </w:rPr>
        <w:br/>
      </w:r>
      <w:r w:rsidR="005F252F" w:rsidRPr="007D25B0">
        <w:rPr>
          <w:sz w:val="20"/>
          <w:lang w:val="en-US"/>
        </w:rPr>
        <w:tab/>
      </w:r>
      <w:r w:rsidR="005F252F" w:rsidRPr="007D25B0">
        <w:rPr>
          <w:sz w:val="20"/>
          <w:lang w:val="en-US"/>
        </w:rPr>
        <w:tab/>
      </w:r>
      <w:r w:rsidR="005F252F" w:rsidRPr="007D25B0">
        <w:rPr>
          <w:sz w:val="20"/>
          <w:lang w:val="en-US"/>
        </w:rPr>
        <w:tab/>
        <w:t>RefPicSetInterLayer1[ NumActiveRefLayerPics1++ ] is marked as "used for long-term reference"</w:t>
      </w:r>
      <w:r w:rsidRPr="007D25B0">
        <w:rPr>
          <w:sz w:val="20"/>
          <w:lang w:val="en-US"/>
        </w:rPr>
        <w:br/>
      </w:r>
      <w:r w:rsidR="00B55E6A" w:rsidRPr="007D25B0">
        <w:rPr>
          <w:sz w:val="20"/>
          <w:lang w:val="en-US"/>
        </w:rPr>
        <w:tab/>
      </w:r>
      <w:r w:rsidR="00B55E6A" w:rsidRPr="007D25B0">
        <w:rPr>
          <w:sz w:val="20"/>
          <w:lang w:val="en-US"/>
        </w:rPr>
        <w:tab/>
        <w:t>}</w:t>
      </w:r>
      <w:r w:rsidR="00B55E6A" w:rsidRPr="007D25B0">
        <w:rPr>
          <w:sz w:val="20"/>
          <w:lang w:val="en-US"/>
        </w:rPr>
        <w:br/>
      </w:r>
      <w:r w:rsidRPr="007D25B0">
        <w:rPr>
          <w:sz w:val="20"/>
          <w:lang w:val="en-US"/>
        </w:rPr>
        <w:tab/>
        <w:t>} else</w:t>
      </w:r>
      <w:r w:rsidRPr="007D25B0">
        <w:rPr>
          <w:sz w:val="20"/>
          <w:lang w:val="en-US"/>
        </w:rPr>
        <w:br/>
      </w:r>
      <w:r w:rsidRPr="007D25B0">
        <w:rPr>
          <w:sz w:val="20"/>
          <w:lang w:val="en-US"/>
        </w:rPr>
        <w:lastRenderedPageBreak/>
        <w:tab/>
      </w:r>
      <w:r w:rsidRPr="007D25B0">
        <w:rPr>
          <w:sz w:val="20"/>
          <w:lang w:val="en-US"/>
        </w:rPr>
        <w:tab/>
        <w:t>RefPicSetInterLayer0[ NumActiveRefLayerPics0++ ] = "no reference picture"</w:t>
      </w:r>
      <w:r w:rsidRPr="007D25B0">
        <w:rPr>
          <w:sz w:val="20"/>
          <w:lang w:val="en-US"/>
        </w:rPr>
        <w:br/>
        <w:t>}</w:t>
      </w:r>
    </w:p>
    <w:p w14:paraId="74B64247" w14:textId="77777777" w:rsidR="002B1006" w:rsidRPr="007D25B0" w:rsidRDefault="002B1006" w:rsidP="002B1006">
      <w:pPr>
        <w:pStyle w:val="3N"/>
        <w:rPr>
          <w:lang w:val="en-CA"/>
        </w:rPr>
      </w:pPr>
      <w:bookmarkStart w:id="1641" w:name="_Ref346872782"/>
      <w:bookmarkStart w:id="1642" w:name="_Ref346528291"/>
      <w:r w:rsidRPr="007D25B0">
        <w:rPr>
          <w:lang w:val="en-CA"/>
        </w:rPr>
        <w:t>There shall be no entry equal to "no reference picture" in RefPicSetInterLayer</w:t>
      </w:r>
      <w:r w:rsidR="00F760C8" w:rsidRPr="007D25B0">
        <w:rPr>
          <w:lang w:val="en-CA"/>
        </w:rPr>
        <w:t xml:space="preserve">0 </w:t>
      </w:r>
      <w:r w:rsidR="00F760C8" w:rsidRPr="007D25B0">
        <w:rPr>
          <w:lang w:val="en-US"/>
        </w:rPr>
        <w:t>or RefPicSetInterLayer1</w:t>
      </w:r>
      <w:r w:rsidRPr="007D25B0">
        <w:rPr>
          <w:lang w:val="en-CA"/>
        </w:rPr>
        <w:t>.</w:t>
      </w:r>
    </w:p>
    <w:p w14:paraId="0F19A63E" w14:textId="77777777" w:rsidR="003F6962" w:rsidRPr="007D25B0" w:rsidRDefault="003F6962" w:rsidP="003F6962">
      <w:pPr>
        <w:pStyle w:val="3N"/>
        <w:ind w:left="403"/>
        <w:rPr>
          <w:sz w:val="18"/>
          <w:szCs w:val="18"/>
          <w:lang w:val="en-US"/>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002B4E97" w:rsidRPr="007D25B0">
        <w:rPr>
          <w:szCs w:val="22"/>
          <w:lang w:val="en-US"/>
        </w:rPr>
        <w:t>For</w:t>
      </w:r>
      <w:r w:rsidRPr="007D25B0">
        <w:rPr>
          <w:szCs w:val="22"/>
          <w:lang w:val="en-US"/>
        </w:rPr>
        <w:t xml:space="preserve"> </w:t>
      </w:r>
      <w:r w:rsidR="002B4E97" w:rsidRPr="007D25B0">
        <w:rPr>
          <w:szCs w:val="22"/>
          <w:lang w:val="en-US"/>
        </w:rPr>
        <w:t>the profiles defined in Annex H</w:t>
      </w:r>
      <w:r w:rsidRPr="007D25B0">
        <w:rPr>
          <w:szCs w:val="22"/>
          <w:lang w:val="en-US"/>
        </w:rPr>
        <w:t>, RefPicSetInterLayer1 is always empty since the value of ViewId</w:t>
      </w:r>
      <w:proofErr w:type="gramStart"/>
      <w:r w:rsidRPr="007D25B0">
        <w:rPr>
          <w:szCs w:val="22"/>
          <w:lang w:val="en-US"/>
        </w:rPr>
        <w:t>[ i</w:t>
      </w:r>
      <w:proofErr w:type="gramEnd"/>
      <w:r w:rsidRPr="007D25B0">
        <w:rPr>
          <w:szCs w:val="22"/>
          <w:lang w:val="en-US"/>
        </w:rPr>
        <w:t> ] is equal to zero for all layers</w:t>
      </w:r>
      <w:r w:rsidRPr="007D25B0">
        <w:rPr>
          <w:sz w:val="18"/>
          <w:szCs w:val="18"/>
          <w:lang w:val="en-US" w:eastAsia="de-DE"/>
        </w:rPr>
        <w:t>.</w:t>
      </w:r>
    </w:p>
    <w:p w14:paraId="660B4328" w14:textId="77777777" w:rsidR="00B457EF" w:rsidRPr="007D25B0" w:rsidRDefault="00B457EF" w:rsidP="002B1006">
      <w:pPr>
        <w:pStyle w:val="3N"/>
        <w:rPr>
          <w:lang w:eastAsia="ko-KR"/>
        </w:rPr>
      </w:pPr>
      <w:r w:rsidRPr="007D25B0">
        <w:t xml:space="preserve">If the current picture is a RADL picture, there shall be no entry in the </w:t>
      </w:r>
      <w:r w:rsidRPr="007D25B0">
        <w:rPr>
          <w:lang w:eastAsia="ko-KR"/>
        </w:rPr>
        <w:t>RefPicSetInterLayer</w:t>
      </w:r>
      <w:r w:rsidR="00704F8A" w:rsidRPr="007D25B0">
        <w:rPr>
          <w:lang w:eastAsia="ko-KR"/>
        </w:rPr>
        <w:t>0 or RefPicSetInterLayer1</w:t>
      </w:r>
      <w:r w:rsidRPr="007D25B0">
        <w:rPr>
          <w:lang w:eastAsia="ko-KR"/>
        </w:rPr>
        <w:t xml:space="preserve"> that is a RASL picture. </w:t>
      </w:r>
    </w:p>
    <w:p w14:paraId="591C3CEE" w14:textId="77777777" w:rsidR="00704F8A" w:rsidRPr="007D25B0" w:rsidRDefault="00704F8A" w:rsidP="00704F8A">
      <w:pPr>
        <w:pStyle w:val="3N"/>
        <w:ind w:left="403"/>
        <w:rPr>
          <w:sz w:val="18"/>
          <w:szCs w:val="18"/>
          <w:lang w:val="en-US"/>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Pr="007D25B0">
        <w:rPr>
          <w:sz w:val="18"/>
          <w:szCs w:val="18"/>
          <w:lang w:val="en-US" w:eastAsia="de-DE"/>
        </w:rPr>
        <w:t>An access unit may contain both RASL and RADL pictures.</w:t>
      </w:r>
    </w:p>
    <w:p w14:paraId="2B5A69C7" w14:textId="77777777" w:rsidR="00153FC4" w:rsidRPr="007D25B0" w:rsidRDefault="0060070E" w:rsidP="00CA7539">
      <w:pPr>
        <w:pStyle w:val="Annex4"/>
      </w:pPr>
      <w:bookmarkStart w:id="1643" w:name="_Ref355956155"/>
      <w:bookmarkStart w:id="1644" w:name="_Toc357439319"/>
      <w:bookmarkStart w:id="1645" w:name="_Toc356824345"/>
      <w:bookmarkStart w:id="1646" w:name="_Toc356148146"/>
      <w:bookmarkStart w:id="1647" w:name="_Toc348629463"/>
      <w:bookmarkStart w:id="1648" w:name="_Toc351367694"/>
      <w:bookmarkStart w:id="1649" w:name="_Toc366772026"/>
      <w:r w:rsidRPr="007D25B0">
        <w:t>Marking</w:t>
      </w:r>
      <w:r w:rsidR="00153FC4" w:rsidRPr="007D25B0">
        <w:t xml:space="preserve"> process for ending the decoding of a coded picture with nuh_layer_id greater than 0</w:t>
      </w:r>
      <w:bookmarkEnd w:id="1641"/>
      <w:bookmarkEnd w:id="1643"/>
      <w:bookmarkEnd w:id="1644"/>
      <w:bookmarkEnd w:id="1645"/>
      <w:bookmarkEnd w:id="1646"/>
      <w:bookmarkEnd w:id="1647"/>
      <w:bookmarkEnd w:id="1648"/>
      <w:bookmarkEnd w:id="1649"/>
    </w:p>
    <w:p w14:paraId="4698BFAC" w14:textId="77777777" w:rsidR="00376730" w:rsidRPr="007D25B0" w:rsidRDefault="00376730" w:rsidP="00376730">
      <w:pPr>
        <w:pStyle w:val="3N"/>
        <w:rPr>
          <w:lang w:val="en-CA"/>
        </w:rPr>
      </w:pPr>
      <w:r w:rsidRPr="007D25B0">
        <w:rPr>
          <w:lang w:val="en-CA"/>
        </w:rPr>
        <w:t>Output of this process is:</w:t>
      </w:r>
    </w:p>
    <w:p w14:paraId="6CFE1527" w14:textId="77777777" w:rsidR="00376730" w:rsidRPr="007D25B0" w:rsidRDefault="00376730" w:rsidP="00376730">
      <w:pPr>
        <w:pStyle w:val="3N"/>
        <w:rPr>
          <w:lang w:val="en-CA"/>
        </w:rPr>
      </w:pPr>
      <w:r w:rsidRPr="007D25B0">
        <w:rPr>
          <w:lang w:val="en-CA"/>
        </w:rPr>
        <w:t>–</w:t>
      </w:r>
      <w:r w:rsidRPr="007D25B0">
        <w:rPr>
          <w:lang w:val="en-CA"/>
        </w:rPr>
        <w:tab/>
      </w:r>
      <w:proofErr w:type="gramStart"/>
      <w:r w:rsidR="00E006F1" w:rsidRPr="007D25B0">
        <w:rPr>
          <w:lang w:val="en-CA"/>
        </w:rPr>
        <w:t>a</w:t>
      </w:r>
      <w:proofErr w:type="gramEnd"/>
      <w:r w:rsidR="00E006F1" w:rsidRPr="007D25B0">
        <w:rPr>
          <w:lang w:val="en-CA"/>
        </w:rPr>
        <w:t xml:space="preserve"> potentially </w:t>
      </w:r>
      <w:r w:rsidRPr="007D25B0">
        <w:rPr>
          <w:lang w:val="en-CA"/>
        </w:rPr>
        <w:t>updated marking as "used for short-term reference" for some decoded pictures</w:t>
      </w:r>
      <w:r w:rsidR="00195DB1" w:rsidRPr="007D25B0">
        <w:rPr>
          <w:lang w:val="en-CA"/>
        </w:rPr>
        <w:t>.</w:t>
      </w:r>
      <w:r w:rsidRPr="007D25B0">
        <w:rPr>
          <w:lang w:val="en-CA"/>
        </w:rPr>
        <w:t xml:space="preserve"> </w:t>
      </w:r>
    </w:p>
    <w:p w14:paraId="6A7E7A0B" w14:textId="77777777" w:rsidR="00376730" w:rsidRPr="007D25B0" w:rsidRDefault="00376730" w:rsidP="00376730">
      <w:pPr>
        <w:pStyle w:val="Equation"/>
        <w:tabs>
          <w:tab w:val="clear" w:pos="794"/>
          <w:tab w:val="clear" w:pos="1588"/>
          <w:tab w:val="left" w:pos="851"/>
          <w:tab w:val="left" w:pos="1134"/>
          <w:tab w:val="left" w:pos="1418"/>
        </w:tabs>
        <w:rPr>
          <w:sz w:val="20"/>
          <w:lang w:val="en-CA"/>
        </w:rPr>
      </w:pPr>
      <w:r w:rsidRPr="007D25B0">
        <w:rPr>
          <w:sz w:val="20"/>
          <w:lang w:val="en-CA"/>
        </w:rPr>
        <w:t>The following applies.</w:t>
      </w:r>
    </w:p>
    <w:p w14:paraId="111CE206" w14:textId="77777777" w:rsidR="00153FC4" w:rsidRPr="007D25B0"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7D25B0">
        <w:rPr>
          <w:sz w:val="20"/>
          <w:lang w:val="en-CA"/>
        </w:rPr>
        <w:t>for(</w:t>
      </w:r>
      <w:proofErr w:type="gramEnd"/>
      <w:r w:rsidRPr="007D25B0">
        <w:rPr>
          <w:sz w:val="20"/>
          <w:lang w:val="en-CA"/>
        </w:rPr>
        <w:t xml:space="preserve"> i = 0; i &lt; </w:t>
      </w:r>
      <w:r w:rsidR="00E7010C" w:rsidRPr="007D25B0">
        <w:rPr>
          <w:sz w:val="20"/>
          <w:lang w:val="en-CA"/>
        </w:rPr>
        <w:t xml:space="preserve"> </w:t>
      </w:r>
      <w:r w:rsidR="00265FD0" w:rsidRPr="007D25B0">
        <w:rPr>
          <w:sz w:val="20"/>
          <w:szCs w:val="20"/>
          <w:lang w:eastAsia="ko-KR"/>
        </w:rPr>
        <w:t>NumActiveRefLayerPics</w:t>
      </w:r>
      <w:r w:rsidR="001C4402" w:rsidRPr="007D25B0">
        <w:rPr>
          <w:sz w:val="20"/>
          <w:szCs w:val="20"/>
          <w:lang w:eastAsia="ko-KR"/>
        </w:rPr>
        <w:t>0</w:t>
      </w:r>
      <w:r w:rsidRPr="007D25B0">
        <w:rPr>
          <w:sz w:val="20"/>
          <w:lang w:val="en-CA"/>
        </w:rPr>
        <w:t xml:space="preserve">; i++ ) </w:t>
      </w:r>
      <w:r w:rsidRPr="007D25B0">
        <w:rPr>
          <w:sz w:val="20"/>
          <w:lang w:val="en-CA"/>
        </w:rPr>
        <w:br/>
      </w:r>
      <w:r w:rsidRPr="007D25B0">
        <w:rPr>
          <w:sz w:val="20"/>
          <w:lang w:val="en-CA"/>
        </w:rPr>
        <w:tab/>
        <w:t>RefPicSetInterLayer</w:t>
      </w:r>
      <w:r w:rsidR="001C4402" w:rsidRPr="007D25B0">
        <w:rPr>
          <w:sz w:val="20"/>
          <w:lang w:val="en-CA"/>
        </w:rPr>
        <w:t>0</w:t>
      </w:r>
      <w:r w:rsidRPr="007D25B0">
        <w:rPr>
          <w:sz w:val="20"/>
          <w:lang w:val="en-CA"/>
        </w:rPr>
        <w:t>[ i ] is marked as "used for short-term reference"</w:t>
      </w:r>
      <w:r w:rsidR="00E7010C" w:rsidRPr="007D25B0">
        <w:rPr>
          <w:sz w:val="20"/>
          <w:lang w:val="en-CA"/>
        </w:rPr>
        <w:t xml:space="preserve"> </w:t>
      </w:r>
    </w:p>
    <w:p w14:paraId="1C17B47B" w14:textId="77777777" w:rsidR="001C4402" w:rsidRPr="007D25B0"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7D25B0">
        <w:rPr>
          <w:sz w:val="20"/>
          <w:szCs w:val="20"/>
          <w:lang w:val="en-US"/>
        </w:rPr>
        <w:t>for(</w:t>
      </w:r>
      <w:proofErr w:type="gramEnd"/>
      <w:r w:rsidRPr="007D25B0">
        <w:rPr>
          <w:sz w:val="20"/>
          <w:szCs w:val="20"/>
          <w:lang w:val="en-US"/>
        </w:rPr>
        <w:t xml:space="preserve"> i = 0; i &lt;  </w:t>
      </w:r>
      <w:r w:rsidRPr="007D25B0">
        <w:rPr>
          <w:sz w:val="20"/>
          <w:szCs w:val="20"/>
          <w:lang w:val="en-US" w:eastAsia="ko-KR"/>
        </w:rPr>
        <w:t>NumActiveRefLayerPics1</w:t>
      </w:r>
      <w:r w:rsidRPr="007D25B0">
        <w:rPr>
          <w:sz w:val="20"/>
          <w:szCs w:val="20"/>
          <w:lang w:val="en-US"/>
        </w:rPr>
        <w:t>; i++ )</w:t>
      </w:r>
      <w:r w:rsidRPr="007D25B0">
        <w:rPr>
          <w:sz w:val="20"/>
          <w:szCs w:val="20"/>
          <w:lang w:val="en-US"/>
        </w:rPr>
        <w:br/>
      </w:r>
      <w:r w:rsidRPr="007D25B0">
        <w:rPr>
          <w:sz w:val="20"/>
          <w:szCs w:val="20"/>
          <w:lang w:val="en-US"/>
        </w:rPr>
        <w:tab/>
        <w:t>RefPicSetInterLayer1[ i ] is marked as "used for short-term reference"</w:t>
      </w:r>
    </w:p>
    <w:p w14:paraId="5473A448" w14:textId="77777777" w:rsidR="00EA1617" w:rsidRPr="007D25B0" w:rsidRDefault="00EA1617" w:rsidP="00EA1617">
      <w:pPr>
        <w:pStyle w:val="Annex4"/>
      </w:pPr>
      <w:bookmarkStart w:id="1650" w:name="_Toc366772027"/>
      <w:bookmarkStart w:id="1651" w:name="_Toc357439320"/>
      <w:bookmarkStart w:id="1652" w:name="_Toc356824346"/>
      <w:r w:rsidRPr="007D25B0">
        <w:t>Resampling process for inter layer reference pictures</w:t>
      </w:r>
      <w:bookmarkEnd w:id="1650"/>
    </w:p>
    <w:p w14:paraId="73723093" w14:textId="77777777" w:rsidR="006636F6" w:rsidRPr="007D25B0" w:rsidRDefault="00EA1617" w:rsidP="00504B15">
      <w:pPr>
        <w:rPr>
          <w:noProof/>
          <w:lang w:eastAsia="ko-KR"/>
        </w:rPr>
      </w:pPr>
      <w:r w:rsidRPr="007D25B0">
        <w:rPr>
          <w:noProof/>
          <w:lang w:eastAsia="ko-KR"/>
        </w:rPr>
        <w:t>Input to this process is</w:t>
      </w:r>
      <w:r w:rsidR="006636F6" w:rsidRPr="007D25B0">
        <w:rPr>
          <w:noProof/>
          <w:lang w:eastAsia="ko-KR"/>
        </w:rPr>
        <w:t>:</w:t>
      </w:r>
    </w:p>
    <w:p w14:paraId="7EBE701C" w14:textId="77777777" w:rsidR="006636F6" w:rsidRPr="007D25B0" w:rsidRDefault="001A5CE9" w:rsidP="001A5CE9">
      <w:pPr>
        <w:ind w:left="434" w:hanging="434"/>
        <w:rPr>
          <w:noProof/>
        </w:rPr>
      </w:pPr>
      <w:r w:rsidRPr="007D25B0">
        <w:rPr>
          <w:noProof/>
        </w:rPr>
        <w:t>–</w:t>
      </w:r>
      <w:r w:rsidRPr="007D25B0">
        <w:rPr>
          <w:noProof/>
        </w:rPr>
        <w:tab/>
      </w:r>
      <w:proofErr w:type="gramStart"/>
      <w:r w:rsidR="00EA1617" w:rsidRPr="007D25B0">
        <w:rPr>
          <w:lang w:val="en-CA"/>
        </w:rPr>
        <w:t>a</w:t>
      </w:r>
      <w:proofErr w:type="gramEnd"/>
      <w:r w:rsidR="00EA1617" w:rsidRPr="007D25B0">
        <w:rPr>
          <w:lang w:val="en-CA"/>
        </w:rPr>
        <w:t xml:space="preserve"> decoded reference layer picture rlPic</w:t>
      </w:r>
    </w:p>
    <w:p w14:paraId="6ADFD3FC" w14:textId="77777777" w:rsidR="0052559F" w:rsidRPr="007D25B0" w:rsidRDefault="001A5CE9" w:rsidP="001A5CE9">
      <w:pPr>
        <w:ind w:left="434" w:hanging="434"/>
        <w:rPr>
          <w:noProof/>
        </w:rPr>
      </w:pPr>
      <w:r w:rsidRPr="007D25B0">
        <w:rPr>
          <w:noProof/>
        </w:rPr>
        <w:t>–</w:t>
      </w:r>
      <w:r w:rsidRPr="007D25B0">
        <w:rPr>
          <w:noProof/>
        </w:rPr>
        <w:tab/>
      </w:r>
      <w:proofErr w:type="gramStart"/>
      <w:r w:rsidR="006636F6" w:rsidRPr="007D25B0">
        <w:rPr>
          <w:lang w:val="en-CA"/>
        </w:rPr>
        <w:t>a</w:t>
      </w:r>
      <w:proofErr w:type="gramEnd"/>
      <w:r w:rsidR="00DA2A67" w:rsidRPr="007D25B0">
        <w:rPr>
          <w:lang w:val="en-CA"/>
        </w:rPr>
        <w:t xml:space="preserve"> variable </w:t>
      </w:r>
      <w:r w:rsidR="003F34A9" w:rsidRPr="007D25B0">
        <w:rPr>
          <w:lang w:val="en-CA"/>
        </w:rPr>
        <w:t>r</w:t>
      </w:r>
      <w:r w:rsidR="00755D80" w:rsidRPr="007D25B0">
        <w:rPr>
          <w:lang w:val="en-CA"/>
        </w:rPr>
        <w:t>L</w:t>
      </w:r>
      <w:r w:rsidR="003F34A9" w:rsidRPr="007D25B0">
        <w:rPr>
          <w:lang w:val="en-CA"/>
        </w:rPr>
        <w:t>Id specifies</w:t>
      </w:r>
      <w:r w:rsidR="006636F6" w:rsidRPr="007D25B0">
        <w:rPr>
          <w:lang w:val="en-CA"/>
        </w:rPr>
        <w:t xml:space="preserve"> </w:t>
      </w:r>
      <w:r w:rsidR="00D72B8D" w:rsidRPr="007D25B0">
        <w:rPr>
          <w:lang w:val="en-CA"/>
        </w:rPr>
        <w:t xml:space="preserve"> the</w:t>
      </w:r>
      <w:r w:rsidR="003F34A9" w:rsidRPr="007D25B0">
        <w:rPr>
          <w:lang w:val="en-CA"/>
        </w:rPr>
        <w:t xml:space="preserve">layer id of </w:t>
      </w:r>
      <w:r w:rsidR="0052559F" w:rsidRPr="007D25B0">
        <w:rPr>
          <w:lang w:val="en-CA"/>
        </w:rPr>
        <w:t xml:space="preserve">reference layer </w:t>
      </w:r>
      <w:r w:rsidR="003F34A9" w:rsidRPr="007D25B0">
        <w:rPr>
          <w:lang w:val="en-CA"/>
        </w:rPr>
        <w:t xml:space="preserve">picture </w:t>
      </w:r>
      <w:r w:rsidR="00EA1617" w:rsidRPr="007D25B0">
        <w:rPr>
          <w:lang w:val="en-CA"/>
        </w:rPr>
        <w:t>.</w:t>
      </w:r>
      <w:r w:rsidR="0052559F" w:rsidRPr="007D25B0">
        <w:rPr>
          <w:lang w:val="en-CA"/>
        </w:rPr>
        <w:t xml:space="preserve"> </w:t>
      </w:r>
    </w:p>
    <w:p w14:paraId="27D46774" w14:textId="77777777" w:rsidR="00EA1617" w:rsidRPr="007D25B0" w:rsidRDefault="00EA1617" w:rsidP="00EA1617">
      <w:pPr>
        <w:rPr>
          <w:noProof/>
        </w:rPr>
      </w:pPr>
      <w:r w:rsidRPr="007D25B0">
        <w:rPr>
          <w:noProof/>
          <w:lang w:eastAsia="ko-KR"/>
        </w:rPr>
        <w:t>Output of this process is</w:t>
      </w:r>
      <w:r w:rsidRPr="007D25B0">
        <w:rPr>
          <w:noProof/>
        </w:rPr>
        <w:tab/>
        <w:t xml:space="preserve">the resampled reference layer picture rsPic. </w:t>
      </w:r>
    </w:p>
    <w:p w14:paraId="1A919F31" w14:textId="77777777" w:rsidR="00EA1617" w:rsidRPr="007D25B0" w:rsidRDefault="00EA1617" w:rsidP="00EA1617">
      <w:pPr>
        <w:spacing w:before="120"/>
        <w:rPr>
          <w:noProof/>
        </w:rPr>
      </w:pPr>
      <w:r w:rsidRPr="007D25B0">
        <w:rPr>
          <w:noProof/>
        </w:rPr>
        <w:t xml:space="preserve">The variables </w:t>
      </w:r>
      <w:r w:rsidRPr="007D25B0">
        <w:rPr>
          <w:noProof/>
          <w:lang w:eastAsia="ko-KR"/>
        </w:rPr>
        <w:t xml:space="preserve">PicWidthInSamplesL </w:t>
      </w:r>
      <w:r w:rsidRPr="007D25B0">
        <w:rPr>
          <w:noProof/>
        </w:rPr>
        <w:t xml:space="preserve">and </w:t>
      </w:r>
      <w:r w:rsidRPr="007D25B0">
        <w:rPr>
          <w:noProof/>
          <w:lang w:eastAsia="ko-KR"/>
        </w:rPr>
        <w:t xml:space="preserve">PicHeightInSamplesL </w:t>
      </w:r>
      <w:r w:rsidRPr="007D25B0">
        <w:rPr>
          <w:noProof/>
        </w:rPr>
        <w:t xml:space="preserve">are set equal to </w:t>
      </w:r>
      <w:r w:rsidRPr="007D25B0">
        <w:t>pic_width_in_luma_samples and pic_height_in_luma_samples</w:t>
      </w:r>
      <w:r w:rsidRPr="007D25B0">
        <w:rPr>
          <w:noProof/>
        </w:rPr>
        <w:t xml:space="preserve">, respectively. </w:t>
      </w:r>
    </w:p>
    <w:p w14:paraId="5F94CA4E" w14:textId="77777777" w:rsidR="00EA1617" w:rsidRPr="007D25B0"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7D25B0">
        <w:rPr>
          <w:noProof/>
          <w:sz w:val="20"/>
          <w:szCs w:val="20"/>
        </w:rPr>
        <w:t xml:space="preserve">The variables </w:t>
      </w:r>
      <w:r w:rsidRPr="007D25B0">
        <w:rPr>
          <w:noProof/>
          <w:sz w:val="20"/>
          <w:szCs w:val="20"/>
          <w:lang w:eastAsia="ko-KR"/>
        </w:rPr>
        <w:t>RefLayerPicWidthInSamplesL</w:t>
      </w:r>
      <w:r w:rsidRPr="007D25B0">
        <w:rPr>
          <w:noProof/>
          <w:sz w:val="20"/>
          <w:szCs w:val="20"/>
        </w:rPr>
        <w:t xml:space="preserve"> and </w:t>
      </w:r>
      <w:r w:rsidRPr="007D25B0">
        <w:rPr>
          <w:noProof/>
          <w:sz w:val="20"/>
          <w:szCs w:val="20"/>
          <w:lang w:eastAsia="ko-KR"/>
        </w:rPr>
        <w:t>RefLayerPicHeightInSamplesL</w:t>
      </w:r>
      <w:r w:rsidRPr="007D25B0">
        <w:rPr>
          <w:noProof/>
          <w:sz w:val="20"/>
          <w:szCs w:val="20"/>
        </w:rPr>
        <w:t xml:space="preserve"> are set equal to the width and height of the decoded reference layer picture rlPic in units of luma samples, respectively. </w:t>
      </w:r>
    </w:p>
    <w:p w14:paraId="6A21F251" w14:textId="77777777" w:rsidR="00EA1617" w:rsidRPr="007D25B0" w:rsidRDefault="00EA1617" w:rsidP="00EA1617">
      <w:pPr>
        <w:spacing w:before="120"/>
        <w:rPr>
          <w:noProof/>
        </w:rPr>
      </w:pPr>
      <w:r w:rsidRPr="007D25B0">
        <w:rPr>
          <w:noProof/>
        </w:rPr>
        <w:t xml:space="preserve">The variables PicWidthInSamplesC, PicHeightInSamplesC, RefLayerPicWidthInSamplesC, and RefLayerPicHeightInSamplesC are derived as follows: </w:t>
      </w:r>
    </w:p>
    <w:p w14:paraId="335A016A" w14:textId="77777777" w:rsidR="00EA1617" w:rsidRPr="007D25B0" w:rsidRDefault="00EA1617" w:rsidP="00C63CF2">
      <w:pPr>
        <w:pStyle w:val="Equation"/>
        <w:spacing w:before="136" w:after="0"/>
        <w:ind w:left="630"/>
        <w:rPr>
          <w:noProof/>
          <w:sz w:val="20"/>
          <w:szCs w:val="20"/>
        </w:rPr>
      </w:pPr>
      <w:r w:rsidRPr="007D25B0">
        <w:rPr>
          <w:noProof/>
          <w:sz w:val="20"/>
          <w:szCs w:val="20"/>
        </w:rPr>
        <w:t xml:space="preserve">PicWidthInSamplesC  = </w:t>
      </w:r>
      <w:r w:rsidRPr="007D25B0">
        <w:rPr>
          <w:noProof/>
          <w:sz w:val="20"/>
          <w:szCs w:val="20"/>
          <w:lang w:eastAsia="ko-KR"/>
        </w:rPr>
        <w:t>PicWidthInSamplesL / subWidthC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9</w:t>
      </w:r>
      <w:r w:rsidR="0074750D" w:rsidRPr="007D25B0">
        <w:rPr>
          <w:noProof/>
          <w:sz w:val="20"/>
          <w:szCs w:val="20"/>
        </w:rPr>
        <w:fldChar w:fldCharType="end"/>
      </w:r>
      <w:r w:rsidRPr="007D25B0">
        <w:rPr>
          <w:noProof/>
          <w:sz w:val="20"/>
          <w:szCs w:val="20"/>
          <w:lang w:eastAsia="ko-KR"/>
        </w:rPr>
        <w:t>)</w:t>
      </w:r>
      <w:r w:rsidRPr="007D25B0">
        <w:rPr>
          <w:noProof/>
          <w:sz w:val="20"/>
          <w:szCs w:val="20"/>
        </w:rPr>
        <w:br/>
        <w:t xml:space="preserve">PicHeightInSamplesC = </w:t>
      </w:r>
      <w:r w:rsidRPr="007D25B0">
        <w:rPr>
          <w:noProof/>
          <w:sz w:val="20"/>
          <w:szCs w:val="20"/>
          <w:lang w:eastAsia="ko-KR"/>
        </w:rPr>
        <w:t>PicHeightInSamplesL / subHeightC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10</w:t>
      </w:r>
      <w:r w:rsidR="0074750D" w:rsidRPr="007D25B0">
        <w:rPr>
          <w:noProof/>
          <w:sz w:val="20"/>
          <w:szCs w:val="20"/>
        </w:rPr>
        <w:fldChar w:fldCharType="end"/>
      </w:r>
      <w:r w:rsidRPr="007D25B0">
        <w:rPr>
          <w:noProof/>
          <w:sz w:val="20"/>
          <w:szCs w:val="20"/>
          <w:lang w:eastAsia="ko-KR"/>
        </w:rPr>
        <w:t>)</w:t>
      </w:r>
      <w:r w:rsidRPr="007D25B0">
        <w:rPr>
          <w:noProof/>
          <w:sz w:val="20"/>
          <w:szCs w:val="20"/>
        </w:rPr>
        <w:br/>
        <w:t>RefLayerPicWidthInSamplesC  = RefLayer</w:t>
      </w:r>
      <w:r w:rsidRPr="007D25B0">
        <w:rPr>
          <w:noProof/>
          <w:sz w:val="20"/>
          <w:szCs w:val="20"/>
          <w:lang w:eastAsia="ko-KR"/>
        </w:rPr>
        <w:t>PicWidthInSamplesL / subWidthC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11</w:t>
      </w:r>
      <w:r w:rsidR="0074750D" w:rsidRPr="007D25B0">
        <w:rPr>
          <w:noProof/>
          <w:sz w:val="20"/>
          <w:szCs w:val="20"/>
        </w:rPr>
        <w:fldChar w:fldCharType="end"/>
      </w:r>
      <w:r w:rsidRPr="007D25B0">
        <w:rPr>
          <w:noProof/>
          <w:sz w:val="20"/>
          <w:szCs w:val="20"/>
          <w:lang w:eastAsia="ko-KR"/>
        </w:rPr>
        <w:t>)</w:t>
      </w:r>
      <w:r w:rsidRPr="007D25B0">
        <w:rPr>
          <w:noProof/>
          <w:sz w:val="20"/>
          <w:szCs w:val="20"/>
        </w:rPr>
        <w:br/>
        <w:t>RefLayerPicHeightInSamplesC = RefLayer</w:t>
      </w:r>
      <w:r w:rsidRPr="007D25B0">
        <w:rPr>
          <w:noProof/>
          <w:sz w:val="20"/>
          <w:szCs w:val="20"/>
          <w:lang w:eastAsia="ko-KR"/>
        </w:rPr>
        <w:t>PicHeightInSamplesL / subHeightC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12</w:t>
      </w:r>
      <w:r w:rsidR="0074750D" w:rsidRPr="007D25B0">
        <w:rPr>
          <w:noProof/>
          <w:sz w:val="20"/>
          <w:szCs w:val="20"/>
        </w:rPr>
        <w:fldChar w:fldCharType="end"/>
      </w:r>
      <w:r w:rsidRPr="007D25B0">
        <w:rPr>
          <w:noProof/>
          <w:sz w:val="20"/>
          <w:szCs w:val="20"/>
          <w:lang w:eastAsia="ko-KR"/>
        </w:rPr>
        <w:t>)</w:t>
      </w:r>
    </w:p>
    <w:p w14:paraId="1EF5203E" w14:textId="77777777" w:rsidR="00DA2A67" w:rsidRPr="007D25B0" w:rsidRDefault="003F34A9" w:rsidP="00EA1617">
      <w:pPr>
        <w:spacing w:before="120"/>
        <w:rPr>
          <w:noProof/>
        </w:rPr>
      </w:pPr>
      <w:r w:rsidRPr="007D25B0">
        <w:rPr>
          <w:rFonts w:eastAsia="Batang"/>
          <w:bCs/>
          <w:lang w:val="en-CA" w:eastAsia="ko-KR"/>
        </w:rPr>
        <w:t>The variable currLayerId is set equal to nuh_layer_id of the current picture</w:t>
      </w:r>
      <w:r w:rsidR="00755D80" w:rsidRPr="007D25B0">
        <w:rPr>
          <w:rFonts w:eastAsia="Batang"/>
          <w:bCs/>
          <w:lang w:val="en-CA" w:eastAsia="ko-KR"/>
        </w:rPr>
        <w:t>.</w:t>
      </w:r>
      <w:r w:rsidRPr="007D25B0">
        <w:rPr>
          <w:rFonts w:eastAsia="Batang"/>
          <w:bCs/>
          <w:lang w:val="en-CA" w:eastAsia="ko-KR"/>
        </w:rPr>
        <w:t xml:space="preserve"> </w:t>
      </w:r>
      <w:r w:rsidR="00D242E9" w:rsidRPr="007D25B0">
        <w:rPr>
          <w:rFonts w:eastAsia="Batang"/>
          <w:bCs/>
          <w:lang w:val="en-CA" w:eastAsia="ko-KR"/>
        </w:rPr>
        <w:t xml:space="preserve">The variable dRlIdx is set equal to </w:t>
      </w:r>
      <w:proofErr w:type="gramStart"/>
      <w:r w:rsidR="00DA2A67" w:rsidRPr="007D25B0">
        <w:rPr>
          <w:rFonts w:eastAsia="Batang"/>
          <w:bCs/>
          <w:lang w:val="en-CA" w:eastAsia="ko-KR"/>
        </w:rPr>
        <w:t>DirectRefLayerIdx[</w:t>
      </w:r>
      <w:proofErr w:type="gramEnd"/>
      <w:r w:rsidR="00DA2A67" w:rsidRPr="007D25B0">
        <w:rPr>
          <w:rFonts w:eastAsia="Batang"/>
          <w:bCs/>
          <w:lang w:val="en-CA" w:eastAsia="ko-KR"/>
        </w:rPr>
        <w:t> currLayerId ][ </w:t>
      </w:r>
      <w:r w:rsidR="00D72B8D" w:rsidRPr="007D25B0">
        <w:rPr>
          <w:noProof/>
        </w:rPr>
        <w:t>rLId</w:t>
      </w:r>
      <w:r w:rsidR="00DA2A67" w:rsidRPr="007D25B0">
        <w:rPr>
          <w:noProof/>
        </w:rPr>
        <w:t> ]</w:t>
      </w:r>
      <w:r w:rsidR="00D242E9" w:rsidRPr="007D25B0">
        <w:rPr>
          <w:noProof/>
        </w:rPr>
        <w:t>.</w:t>
      </w:r>
    </w:p>
    <w:p w14:paraId="3CE2B11B" w14:textId="77777777" w:rsidR="00EA1617" w:rsidRPr="007D25B0" w:rsidRDefault="00EA1617" w:rsidP="00EA1617">
      <w:pPr>
        <w:spacing w:before="120"/>
        <w:rPr>
          <w:noProof/>
        </w:rPr>
      </w:pPr>
      <w:r w:rsidRPr="007D25B0">
        <w:rPr>
          <w:noProof/>
        </w:rPr>
        <w:t>The variables ScaledRefLayerLeftOffset, ScaledRefLayerTopOffset, ScaledRefLayerRightOffset and ScaledRefLayerBottomOffset are derived as follows:</w:t>
      </w:r>
    </w:p>
    <w:p w14:paraId="5FB136B1" w14:textId="77777777" w:rsidR="00EA1617" w:rsidRPr="007D25B0" w:rsidRDefault="00EA1617" w:rsidP="00EA1617">
      <w:pPr>
        <w:pStyle w:val="Equation"/>
        <w:spacing w:before="136" w:after="0"/>
        <w:ind w:left="630"/>
        <w:rPr>
          <w:noProof/>
          <w:sz w:val="20"/>
          <w:szCs w:val="20"/>
          <w:lang w:eastAsia="ko-KR"/>
        </w:rPr>
      </w:pPr>
      <w:r w:rsidRPr="007D25B0">
        <w:rPr>
          <w:noProof/>
          <w:sz w:val="20"/>
          <w:szCs w:val="20"/>
        </w:rPr>
        <w:t>ScaledRefLayerLeftOffset = scaled_ref_layer_left_offset</w:t>
      </w:r>
      <w:r w:rsidR="006C6192" w:rsidRPr="007D25B0">
        <w:rPr>
          <w:noProof/>
          <w:sz w:val="20"/>
          <w:szCs w:val="20"/>
        </w:rPr>
        <w:t>[</w:t>
      </w:r>
      <w:r w:rsidR="0052559F" w:rsidRPr="007D25B0">
        <w:rPr>
          <w:noProof/>
          <w:sz w:val="20"/>
          <w:szCs w:val="20"/>
        </w:rPr>
        <w:t> </w:t>
      </w:r>
      <w:r w:rsidR="009F5FBC" w:rsidRPr="007D25B0">
        <w:rPr>
          <w:noProof/>
          <w:sz w:val="20"/>
          <w:szCs w:val="20"/>
        </w:rPr>
        <w:t>dRlIdx</w:t>
      </w:r>
      <w:r w:rsidR="006C6192" w:rsidRPr="007D25B0">
        <w:rPr>
          <w:noProof/>
          <w:sz w:val="20"/>
          <w:szCs w:val="20"/>
        </w:rPr>
        <w:t xml:space="preserve">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13</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ScaledRefLayerTopOffset = scaled_ref_layer_top_offset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14</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ScaledRefLayerRightOffset = scaled_ref_layer_right_offset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15</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ScaledRefLayerBottomOffset = scaled_ref_layer_bottom_offset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16</w:t>
      </w:r>
      <w:r w:rsidR="0074750D" w:rsidRPr="007D25B0">
        <w:rPr>
          <w:noProof/>
          <w:sz w:val="20"/>
          <w:szCs w:val="20"/>
        </w:rPr>
        <w:fldChar w:fldCharType="end"/>
      </w:r>
      <w:r w:rsidRPr="007D25B0">
        <w:rPr>
          <w:noProof/>
          <w:sz w:val="20"/>
          <w:szCs w:val="20"/>
          <w:lang w:eastAsia="ko-KR"/>
        </w:rPr>
        <w:t>)</w:t>
      </w:r>
    </w:p>
    <w:p w14:paraId="2C8C14FF" w14:textId="77777777" w:rsidR="00EA1617" w:rsidRPr="007D25B0" w:rsidRDefault="00EA1617" w:rsidP="00EA1617">
      <w:pPr>
        <w:spacing w:before="120"/>
        <w:rPr>
          <w:noProof/>
        </w:rPr>
      </w:pPr>
      <w:r w:rsidRPr="007D25B0">
        <w:rPr>
          <w:noProof/>
        </w:rPr>
        <w:t xml:space="preserve">The variables </w:t>
      </w:r>
      <w:r w:rsidRPr="007D25B0">
        <w:rPr>
          <w:noProof/>
          <w:lang w:eastAsia="ko-KR"/>
        </w:rPr>
        <w:t>ScaledRefLayerPicWidthInSamplesL</w:t>
      </w:r>
      <w:r w:rsidRPr="007D25B0">
        <w:rPr>
          <w:noProof/>
        </w:rPr>
        <w:t xml:space="preserve"> and </w:t>
      </w:r>
      <w:r w:rsidRPr="007D25B0">
        <w:rPr>
          <w:noProof/>
          <w:lang w:eastAsia="ko-KR"/>
        </w:rPr>
        <w:t>ScaledRefLayerPicHeightInSamplesL</w:t>
      </w:r>
      <w:r w:rsidRPr="007D25B0">
        <w:rPr>
          <w:noProof/>
        </w:rPr>
        <w:t xml:space="preserve"> are derived as follows:</w:t>
      </w:r>
    </w:p>
    <w:p w14:paraId="150E354F" w14:textId="77777777" w:rsidR="00EA1617" w:rsidRPr="007D25B0" w:rsidRDefault="00EA1617" w:rsidP="00EA1617">
      <w:pPr>
        <w:pStyle w:val="Equation"/>
        <w:spacing w:before="136" w:after="0"/>
        <w:ind w:left="630"/>
        <w:rPr>
          <w:noProof/>
          <w:sz w:val="20"/>
          <w:szCs w:val="20"/>
          <w:lang w:eastAsia="ko-KR"/>
        </w:rPr>
      </w:pPr>
      <w:r w:rsidRPr="007D25B0">
        <w:rPr>
          <w:noProof/>
          <w:sz w:val="20"/>
          <w:szCs w:val="20"/>
          <w:lang w:eastAsia="ko-KR"/>
        </w:rPr>
        <w:t>ScaledRefLayerPicWidthInSamplesL</w:t>
      </w:r>
      <w:r w:rsidRPr="007D25B0">
        <w:rPr>
          <w:noProof/>
          <w:sz w:val="20"/>
          <w:szCs w:val="20"/>
        </w:rPr>
        <w:t xml:space="preserve"> = </w:t>
      </w:r>
      <w:r w:rsidRPr="007D25B0">
        <w:rPr>
          <w:noProof/>
          <w:sz w:val="20"/>
          <w:szCs w:val="20"/>
          <w:lang w:eastAsia="ko-KR"/>
        </w:rPr>
        <w:t>PicWidthInSamplesL</w:t>
      </w:r>
      <w:r w:rsidRPr="007D25B0">
        <w:rPr>
          <w:noProof/>
          <w:sz w:val="20"/>
          <w:szCs w:val="20"/>
        </w:rPr>
        <w:t> – </w:t>
      </w:r>
      <w:r w:rsidRPr="007D25B0">
        <w:rPr>
          <w:noProof/>
          <w:sz w:val="20"/>
          <w:szCs w:val="20"/>
        </w:rPr>
        <w:br/>
      </w:r>
      <w:r w:rsidRPr="007D25B0">
        <w:rPr>
          <w:noProof/>
          <w:sz w:val="20"/>
          <w:szCs w:val="20"/>
        </w:rPr>
        <w:tab/>
      </w:r>
      <w:r w:rsidRPr="007D25B0">
        <w:rPr>
          <w:noProof/>
          <w:sz w:val="20"/>
          <w:szCs w:val="20"/>
        </w:rPr>
        <w:tab/>
      </w:r>
      <w:r w:rsidRPr="007D25B0">
        <w:rPr>
          <w:noProof/>
          <w:sz w:val="20"/>
          <w:szCs w:val="20"/>
        </w:rPr>
        <w:tab/>
        <w:t>ScaledRefLayerLeftOffset  – ScaledRefLayerRightOffset</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17</w:t>
      </w:r>
      <w:r w:rsidR="0074750D" w:rsidRPr="007D25B0">
        <w:rPr>
          <w:noProof/>
          <w:sz w:val="20"/>
          <w:szCs w:val="20"/>
        </w:rPr>
        <w:fldChar w:fldCharType="end"/>
      </w:r>
      <w:r w:rsidRPr="007D25B0">
        <w:rPr>
          <w:noProof/>
          <w:sz w:val="20"/>
          <w:szCs w:val="20"/>
          <w:lang w:eastAsia="ko-KR"/>
        </w:rPr>
        <w:t>)</w:t>
      </w:r>
      <w:r w:rsidRPr="007D25B0">
        <w:rPr>
          <w:noProof/>
          <w:sz w:val="20"/>
          <w:szCs w:val="20"/>
        </w:rPr>
        <w:br/>
      </w:r>
      <w:r w:rsidRPr="007D25B0">
        <w:rPr>
          <w:noProof/>
          <w:sz w:val="20"/>
          <w:szCs w:val="20"/>
          <w:lang w:eastAsia="ko-KR"/>
        </w:rPr>
        <w:t>ScaledRefLayerPicHeightInSamplesL</w:t>
      </w:r>
      <w:r w:rsidRPr="007D25B0">
        <w:rPr>
          <w:noProof/>
          <w:sz w:val="20"/>
          <w:szCs w:val="20"/>
        </w:rPr>
        <w:t xml:space="preserve"> = </w:t>
      </w:r>
      <w:r w:rsidRPr="007D25B0">
        <w:rPr>
          <w:noProof/>
          <w:sz w:val="20"/>
          <w:szCs w:val="20"/>
          <w:lang w:eastAsia="ko-KR"/>
        </w:rPr>
        <w:t>PicHeightInSamplesL</w:t>
      </w:r>
      <w:r w:rsidRPr="007D25B0">
        <w:rPr>
          <w:noProof/>
          <w:sz w:val="20"/>
          <w:szCs w:val="20"/>
        </w:rPr>
        <w:t> – </w:t>
      </w:r>
      <w:r w:rsidRPr="007D25B0">
        <w:rPr>
          <w:noProof/>
          <w:sz w:val="20"/>
          <w:szCs w:val="20"/>
        </w:rPr>
        <w:br/>
      </w:r>
      <w:r w:rsidRPr="007D25B0">
        <w:rPr>
          <w:noProof/>
          <w:sz w:val="20"/>
          <w:szCs w:val="20"/>
        </w:rPr>
        <w:tab/>
      </w:r>
      <w:r w:rsidRPr="007D25B0">
        <w:rPr>
          <w:noProof/>
          <w:sz w:val="20"/>
          <w:szCs w:val="20"/>
        </w:rPr>
        <w:tab/>
      </w:r>
      <w:r w:rsidRPr="007D25B0">
        <w:rPr>
          <w:noProof/>
          <w:sz w:val="20"/>
          <w:szCs w:val="20"/>
        </w:rPr>
        <w:tab/>
        <w:t>ScaledRefLayerTopOffset – ScaledRefLayerBottomOffset</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18</w:t>
      </w:r>
      <w:r w:rsidR="0074750D" w:rsidRPr="007D25B0">
        <w:rPr>
          <w:noProof/>
          <w:sz w:val="20"/>
          <w:szCs w:val="20"/>
        </w:rPr>
        <w:fldChar w:fldCharType="end"/>
      </w:r>
      <w:r w:rsidRPr="007D25B0">
        <w:rPr>
          <w:noProof/>
          <w:sz w:val="20"/>
          <w:szCs w:val="20"/>
          <w:lang w:eastAsia="ko-KR"/>
        </w:rPr>
        <w:t>)</w:t>
      </w:r>
    </w:p>
    <w:p w14:paraId="5D1FD3CA" w14:textId="77777777" w:rsidR="00EA1617" w:rsidRPr="007D25B0"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 xml:space="preserve"> The variables </w:t>
      </w:r>
      <w:r w:rsidRPr="007D25B0">
        <w:rPr>
          <w:noProof/>
          <w:sz w:val="20"/>
          <w:szCs w:val="20"/>
          <w:lang w:eastAsia="ko-KR"/>
        </w:rPr>
        <w:t>ScaleFactorX</w:t>
      </w:r>
      <w:r w:rsidRPr="007D25B0">
        <w:rPr>
          <w:sz w:val="20"/>
          <w:szCs w:val="20"/>
        </w:rPr>
        <w:t xml:space="preserve"> </w:t>
      </w:r>
      <w:r w:rsidRPr="007D25B0">
        <w:rPr>
          <w:noProof/>
          <w:sz w:val="20"/>
          <w:szCs w:val="20"/>
          <w:lang w:eastAsia="ko-KR"/>
        </w:rPr>
        <w:t>and ScaleFactorY</w:t>
      </w:r>
      <w:r w:rsidRPr="007D25B0">
        <w:rPr>
          <w:sz w:val="20"/>
          <w:szCs w:val="20"/>
        </w:rPr>
        <w:t xml:space="preserve"> </w:t>
      </w:r>
      <w:r w:rsidRPr="007D25B0">
        <w:rPr>
          <w:noProof/>
          <w:sz w:val="20"/>
          <w:szCs w:val="20"/>
          <w:lang w:eastAsia="ko-KR"/>
        </w:rPr>
        <w:t>are derived as follows:</w:t>
      </w:r>
    </w:p>
    <w:p w14:paraId="290CE026" w14:textId="77777777" w:rsidR="00EA1617" w:rsidRPr="007D25B0" w:rsidRDefault="00EA1617" w:rsidP="00EA1617">
      <w:pPr>
        <w:pStyle w:val="Equation"/>
        <w:spacing w:before="136" w:after="0"/>
        <w:ind w:left="630"/>
        <w:rPr>
          <w:noProof/>
          <w:sz w:val="20"/>
          <w:szCs w:val="20"/>
          <w:lang w:eastAsia="ko-KR"/>
        </w:rPr>
      </w:pPr>
      <w:r w:rsidRPr="007D25B0">
        <w:rPr>
          <w:noProof/>
          <w:sz w:val="20"/>
          <w:szCs w:val="20"/>
          <w:lang w:eastAsia="ko-KR"/>
        </w:rPr>
        <w:lastRenderedPageBreak/>
        <w:t>ScaleFactorX</w:t>
      </w:r>
      <w:r w:rsidRPr="007D25B0">
        <w:rPr>
          <w:sz w:val="20"/>
          <w:szCs w:val="20"/>
        </w:rPr>
        <w:t xml:space="preserve"> = ( ( </w:t>
      </w:r>
      <w:r w:rsidRPr="007D25B0">
        <w:rPr>
          <w:noProof/>
          <w:sz w:val="20"/>
          <w:szCs w:val="20"/>
          <w:lang w:eastAsia="ko-KR"/>
        </w:rPr>
        <w:t xml:space="preserve">RefLayerPicWidthInSamplesL </w:t>
      </w:r>
      <w:r w:rsidRPr="007D25B0">
        <w:rPr>
          <w:sz w:val="20"/>
          <w:szCs w:val="20"/>
        </w:rPr>
        <w:t>&lt;&lt; 16 ) + ( </w:t>
      </w:r>
      <w:r w:rsidRPr="007D25B0">
        <w:rPr>
          <w:noProof/>
          <w:sz w:val="20"/>
          <w:szCs w:val="20"/>
          <w:lang w:eastAsia="ko-KR"/>
        </w:rPr>
        <w:t>ScaledRefLayerPicWidthInSamplesL</w:t>
      </w:r>
      <w:r w:rsidRPr="007D25B0">
        <w:rPr>
          <w:sz w:val="20"/>
          <w:szCs w:val="20"/>
        </w:rPr>
        <w:t xml:space="preserve"> &gt;&gt; 1 ) ) /</w:t>
      </w:r>
      <w:r w:rsidRPr="007D25B0">
        <w:rPr>
          <w:rFonts w:hint="eastAsia"/>
          <w:sz w:val="20"/>
          <w:szCs w:val="20"/>
          <w:lang w:eastAsia="zh-TW"/>
        </w:rPr>
        <w:t xml:space="preserve"> </w:t>
      </w:r>
      <w:r w:rsidRPr="007D25B0">
        <w:rPr>
          <w:noProof/>
          <w:sz w:val="20"/>
          <w:szCs w:val="20"/>
          <w:lang w:eastAsia="ko-KR"/>
        </w:rPr>
        <w:t>ScaledRefLayerPicWidthInSamplesL</w:t>
      </w:r>
      <w:r w:rsidR="00E5405F" w:rsidRPr="007D25B0">
        <w:rPr>
          <w:noProof/>
          <w:sz w:val="20"/>
          <w:szCs w:val="20"/>
          <w:lang w:eastAsia="ko-KR"/>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19</w:t>
      </w:r>
      <w:r w:rsidR="0074750D" w:rsidRPr="007D25B0">
        <w:rPr>
          <w:noProof/>
          <w:sz w:val="20"/>
          <w:szCs w:val="20"/>
        </w:rPr>
        <w:fldChar w:fldCharType="end"/>
      </w:r>
      <w:r w:rsidRPr="007D25B0">
        <w:rPr>
          <w:noProof/>
          <w:sz w:val="20"/>
          <w:szCs w:val="20"/>
          <w:lang w:eastAsia="ko-KR"/>
        </w:rPr>
        <w:t>)</w:t>
      </w:r>
      <w:r w:rsidRPr="007D25B0">
        <w:rPr>
          <w:rFonts w:hint="eastAsia"/>
          <w:sz w:val="20"/>
          <w:szCs w:val="20"/>
          <w:lang w:eastAsia="zh-TW"/>
        </w:rPr>
        <w:br/>
      </w:r>
      <w:r w:rsidRPr="007D25B0">
        <w:rPr>
          <w:sz w:val="20"/>
          <w:szCs w:val="20"/>
        </w:rPr>
        <w:t>ScaleFactorY = ( ( </w:t>
      </w:r>
      <w:r w:rsidRPr="007D25B0">
        <w:rPr>
          <w:noProof/>
          <w:sz w:val="20"/>
          <w:szCs w:val="20"/>
          <w:lang w:eastAsia="ko-KR"/>
        </w:rPr>
        <w:t>RefLayerPicHeightInSamplesL</w:t>
      </w:r>
      <w:r w:rsidRPr="007D25B0">
        <w:rPr>
          <w:sz w:val="20"/>
          <w:szCs w:val="20"/>
        </w:rPr>
        <w:t xml:space="preserve"> &lt;&lt; 16 ) + ( </w:t>
      </w:r>
      <w:r w:rsidRPr="007D25B0">
        <w:rPr>
          <w:noProof/>
          <w:sz w:val="20"/>
          <w:szCs w:val="20"/>
          <w:lang w:eastAsia="ko-KR"/>
        </w:rPr>
        <w:t>ScaledRefLayerPicHeightInSamplesL</w:t>
      </w:r>
      <w:r w:rsidRPr="007D25B0">
        <w:rPr>
          <w:sz w:val="20"/>
          <w:szCs w:val="20"/>
        </w:rPr>
        <w:t xml:space="preserve"> &gt;&gt; 1 ) ) /</w:t>
      </w:r>
      <w:r w:rsidRPr="007D25B0">
        <w:rPr>
          <w:sz w:val="20"/>
          <w:szCs w:val="20"/>
          <w:lang w:eastAsia="zh-TW"/>
        </w:rPr>
        <w:t xml:space="preserve"> </w:t>
      </w:r>
      <w:r w:rsidRPr="007D25B0">
        <w:rPr>
          <w:noProof/>
          <w:sz w:val="20"/>
          <w:szCs w:val="20"/>
          <w:lang w:eastAsia="ko-KR"/>
        </w:rPr>
        <w:t>ScaledRefLayerPicHeightInSamplesL</w:t>
      </w:r>
      <w:r w:rsidR="00E5405F" w:rsidRPr="007D25B0">
        <w:rPr>
          <w:noProof/>
          <w:sz w:val="20"/>
          <w:szCs w:val="20"/>
          <w:lang w:eastAsia="ko-KR"/>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20</w:t>
      </w:r>
      <w:r w:rsidR="0074750D" w:rsidRPr="007D25B0">
        <w:rPr>
          <w:noProof/>
          <w:sz w:val="20"/>
          <w:szCs w:val="20"/>
        </w:rPr>
        <w:fldChar w:fldCharType="end"/>
      </w:r>
      <w:r w:rsidRPr="007D25B0">
        <w:rPr>
          <w:noProof/>
          <w:sz w:val="20"/>
          <w:szCs w:val="20"/>
          <w:lang w:eastAsia="ko-KR"/>
        </w:rPr>
        <w:t>)</w:t>
      </w:r>
    </w:p>
    <w:p w14:paraId="6DFFDDA1" w14:textId="77777777" w:rsidR="00EA1617" w:rsidRPr="007D25B0" w:rsidRDefault="00EA1617" w:rsidP="00EA1617">
      <w:pPr>
        <w:tabs>
          <w:tab w:val="left" w:pos="400"/>
        </w:tabs>
        <w:rPr>
          <w:noProof/>
        </w:rPr>
      </w:pPr>
      <w:r w:rsidRPr="007D25B0">
        <w:rPr>
          <w:noProof/>
        </w:rPr>
        <w:t>The following steps are applied to derive the resampled inter layer reference picture rsPic.</w:t>
      </w:r>
    </w:p>
    <w:p w14:paraId="0BE662CD" w14:textId="77777777" w:rsidR="00EA1617" w:rsidRPr="007D25B0" w:rsidRDefault="00EA1617" w:rsidP="00EA1617">
      <w:pPr>
        <w:ind w:left="434" w:hanging="434"/>
        <w:rPr>
          <w:noProof/>
        </w:rPr>
      </w:pPr>
      <w:r w:rsidRPr="007D25B0">
        <w:rPr>
          <w:noProof/>
        </w:rPr>
        <w:t>–</w:t>
      </w:r>
      <w:r w:rsidRPr="007D25B0">
        <w:rPr>
          <w:noProof/>
        </w:rPr>
        <w:tab/>
        <w:t xml:space="preserve">if </w:t>
      </w:r>
      <w:r w:rsidRPr="007D25B0">
        <w:rPr>
          <w:noProof/>
          <w:lang w:eastAsia="ko-KR"/>
        </w:rPr>
        <w:t>PicWidthInSamplesL</w:t>
      </w:r>
      <w:r w:rsidRPr="007D25B0">
        <w:rPr>
          <w:noProof/>
        </w:rPr>
        <w:t xml:space="preserve"> is equal to </w:t>
      </w:r>
      <w:r w:rsidRPr="007D25B0">
        <w:rPr>
          <w:noProof/>
          <w:lang w:eastAsia="ko-KR"/>
        </w:rPr>
        <w:t>RefLayerPicWidthInSamplesL and PicHeightInSamplesL</w:t>
      </w:r>
      <w:r w:rsidRPr="007D25B0">
        <w:rPr>
          <w:noProof/>
        </w:rPr>
        <w:t xml:space="preserve"> is equal to </w:t>
      </w:r>
      <w:r w:rsidRPr="007D25B0">
        <w:rPr>
          <w:noProof/>
          <w:lang w:eastAsia="ko-KR"/>
        </w:rPr>
        <w:t xml:space="preserve">RefLayerPicHeightInSamplesL and the values of </w:t>
      </w:r>
      <w:r w:rsidRPr="007D25B0">
        <w:rPr>
          <w:noProof/>
        </w:rPr>
        <w:t>ScaledRefLayerLeftOffset, ScaledRefLayerTopOffset, ScaledRefLayerRightOffset and ScaledRefLayerBottomOffset are all equal to 0</w:t>
      </w:r>
    </w:p>
    <w:p w14:paraId="206908F3" w14:textId="77777777" w:rsidR="00EA1617" w:rsidRPr="007D25B0" w:rsidRDefault="00EA1617" w:rsidP="002026D5">
      <w:pPr>
        <w:numPr>
          <w:ilvl w:val="1"/>
          <w:numId w:val="14"/>
        </w:numPr>
        <w:rPr>
          <w:noProof/>
        </w:rPr>
      </w:pPr>
      <w:r w:rsidRPr="007D25B0">
        <w:rPr>
          <w:noProof/>
        </w:rPr>
        <w:t>rsPic is set</w:t>
      </w:r>
      <w:r w:rsidR="0055551F" w:rsidRPr="007D25B0">
        <w:rPr>
          <w:noProof/>
        </w:rPr>
        <w:t xml:space="preserve"> equal</w:t>
      </w:r>
      <w:r w:rsidRPr="007D25B0">
        <w:rPr>
          <w:noProof/>
        </w:rPr>
        <w:t xml:space="preserve"> to rlPic</w:t>
      </w:r>
      <w:r w:rsidR="004A12F3" w:rsidRPr="007D25B0">
        <w:rPr>
          <w:noProof/>
        </w:rPr>
        <w:t>.</w:t>
      </w:r>
    </w:p>
    <w:p w14:paraId="788907C6" w14:textId="77777777" w:rsidR="00EA1617" w:rsidRPr="007D25B0" w:rsidRDefault="00EA1617" w:rsidP="00EA1617">
      <w:pPr>
        <w:ind w:left="434" w:hanging="434"/>
        <w:rPr>
          <w:noProof/>
        </w:rPr>
      </w:pPr>
      <w:r w:rsidRPr="007D25B0">
        <w:rPr>
          <w:noProof/>
        </w:rPr>
        <w:t>–</w:t>
      </w:r>
      <w:r w:rsidRPr="007D25B0">
        <w:rPr>
          <w:noProof/>
        </w:rPr>
        <w:tab/>
        <w:t>otherwise, rsPic is derived as follows:</w:t>
      </w:r>
    </w:p>
    <w:p w14:paraId="3BFC2B4B" w14:textId="77777777" w:rsidR="004A12F3" w:rsidRPr="007D25B0" w:rsidRDefault="004A12F3" w:rsidP="002026D5">
      <w:pPr>
        <w:pStyle w:val="ListParagraph"/>
        <w:numPr>
          <w:ilvl w:val="1"/>
          <w:numId w:val="14"/>
        </w:numPr>
        <w:tabs>
          <w:tab w:val="clear" w:pos="1191"/>
        </w:tabs>
        <w:rPr>
          <w:noProof/>
        </w:rPr>
      </w:pPr>
      <w:r w:rsidRPr="007D25B0">
        <w:t xml:space="preserve">The </w:t>
      </w:r>
      <w:r w:rsidR="00C675A6" w:rsidRPr="007D25B0">
        <w:rPr>
          <w:noProof/>
        </w:rPr>
        <w:t>PicOrderCntVal</w:t>
      </w:r>
      <w:r w:rsidRPr="007D25B0">
        <w:rPr>
          <w:noProof/>
        </w:rPr>
        <w:t xml:space="preserve"> </w:t>
      </w:r>
      <w:r w:rsidR="00C675A6" w:rsidRPr="007D25B0">
        <w:rPr>
          <w:noProof/>
        </w:rPr>
        <w:t xml:space="preserve">value </w:t>
      </w:r>
      <w:r w:rsidRPr="007D25B0">
        <w:rPr>
          <w:noProof/>
        </w:rPr>
        <w:t xml:space="preserve">of rsPic is set equal to the </w:t>
      </w:r>
      <w:r w:rsidR="00C675A6" w:rsidRPr="007D25B0">
        <w:rPr>
          <w:noProof/>
        </w:rPr>
        <w:t>PicOrderCntVal</w:t>
      </w:r>
      <w:r w:rsidRPr="007D25B0">
        <w:rPr>
          <w:noProof/>
        </w:rPr>
        <w:t xml:space="preserve"> </w:t>
      </w:r>
      <w:r w:rsidR="00C675A6" w:rsidRPr="007D25B0">
        <w:rPr>
          <w:noProof/>
        </w:rPr>
        <w:t xml:space="preserve">value </w:t>
      </w:r>
      <w:r w:rsidRPr="007D25B0">
        <w:rPr>
          <w:noProof/>
        </w:rPr>
        <w:t>of rlPic.</w:t>
      </w:r>
    </w:p>
    <w:p w14:paraId="5415B988" w14:textId="77777777" w:rsidR="00EA1617" w:rsidRPr="007D25B0" w:rsidRDefault="00DA2A67" w:rsidP="00D242E9">
      <w:pPr>
        <w:pStyle w:val="ListParagraph"/>
        <w:numPr>
          <w:ilvl w:val="1"/>
          <w:numId w:val="14"/>
        </w:numPr>
        <w:tabs>
          <w:tab w:val="clear" w:pos="1191"/>
        </w:tabs>
        <w:rPr>
          <w:noProof/>
        </w:rPr>
      </w:pPr>
      <w:r w:rsidRPr="007D25B0">
        <w:rPr>
          <w:lang w:val="en-CA"/>
        </w:rPr>
        <w:t>W</w:t>
      </w:r>
      <w:r w:rsidR="00D242E9" w:rsidRPr="007D25B0">
        <w:rPr>
          <w:lang w:val="en-CA"/>
        </w:rPr>
        <w:t>he</w:t>
      </w:r>
      <w:r w:rsidRPr="007D25B0">
        <w:rPr>
          <w:lang w:val="en-CA"/>
        </w:rPr>
        <w:t xml:space="preserve">n </w:t>
      </w:r>
      <w:proofErr w:type="gramStart"/>
      <w:r w:rsidR="00D242E9" w:rsidRPr="007D25B0">
        <w:rPr>
          <w:lang w:val="en-CA"/>
        </w:rPr>
        <w:t>SamplePredEnabledFlag</w:t>
      </w:r>
      <w:r w:rsidRPr="007D25B0">
        <w:rPr>
          <w:lang w:val="en-CA"/>
        </w:rPr>
        <w:t>[</w:t>
      </w:r>
      <w:proofErr w:type="gramEnd"/>
      <w:r w:rsidRPr="007D25B0">
        <w:rPr>
          <w:lang w:val="en-CA"/>
        </w:rPr>
        <w:t> </w:t>
      </w:r>
      <w:r w:rsidR="00D242E9" w:rsidRPr="007D25B0">
        <w:rPr>
          <w:lang w:val="en-CA"/>
        </w:rPr>
        <w:t>currLayerId</w:t>
      </w:r>
      <w:r w:rsidRPr="007D25B0">
        <w:rPr>
          <w:lang w:val="en-CA"/>
        </w:rPr>
        <w:t> ][ </w:t>
      </w:r>
      <w:r w:rsidR="00D72B8D" w:rsidRPr="007D25B0">
        <w:rPr>
          <w:lang w:val="en-CA"/>
        </w:rPr>
        <w:t>rLId</w:t>
      </w:r>
      <w:r w:rsidRPr="007D25B0">
        <w:rPr>
          <w:lang w:val="en-CA"/>
        </w:rPr>
        <w:t xml:space="preserve"> ] </w:t>
      </w:r>
      <w:r w:rsidR="00D242E9" w:rsidRPr="007D25B0">
        <w:rPr>
          <w:lang w:val="en-CA"/>
        </w:rPr>
        <w:t xml:space="preserve">is equal to 1, </w:t>
      </w:r>
      <w:r w:rsidR="00D242E9" w:rsidRPr="007D25B0">
        <w:rPr>
          <w:noProof/>
        </w:rPr>
        <w:t xml:space="preserve">the </w:t>
      </w:r>
      <w:r w:rsidR="00EA1617" w:rsidRPr="007D25B0">
        <w:rPr>
          <w:noProof/>
        </w:rPr>
        <w:t xml:space="preserve">picture sample resampling process as specified in subclause </w:t>
      </w:r>
      <w:r w:rsidR="002D2385" w:rsidRPr="007D25B0">
        <w:fldChar w:fldCharType="begin"/>
      </w:r>
      <w:r w:rsidR="002D2385" w:rsidRPr="007D25B0">
        <w:instrText xml:space="preserve"> REF _Ref348598889 \r \h  \* MERGEFORMAT </w:instrText>
      </w:r>
      <w:r w:rsidR="002D2385" w:rsidRPr="007D25B0">
        <w:fldChar w:fldCharType="separate"/>
      </w:r>
      <w:r w:rsidR="00E907A9" w:rsidRPr="007D25B0">
        <w:rPr>
          <w:noProof/>
        </w:rPr>
        <w:t>H.8.1.4.1</w:t>
      </w:r>
      <w:r w:rsidR="002D2385" w:rsidRPr="007D25B0">
        <w:fldChar w:fldCharType="end"/>
      </w:r>
      <w:r w:rsidR="00EA1617" w:rsidRPr="007D25B0">
        <w:rPr>
          <w:noProof/>
        </w:rPr>
        <w:t xml:space="preserve"> is invoked with </w:t>
      </w:r>
      <w:r w:rsidR="00D242E9" w:rsidRPr="007D25B0">
        <w:rPr>
          <w:noProof/>
        </w:rPr>
        <w:t>the sample arrays</w:t>
      </w:r>
      <w:r w:rsidR="00EA1617" w:rsidRPr="007D25B0">
        <w:rPr>
          <w:noProof/>
        </w:rPr>
        <w:t xml:space="preserve"> of </w:t>
      </w:r>
      <w:r w:rsidR="00D242E9" w:rsidRPr="007D25B0">
        <w:rPr>
          <w:noProof/>
        </w:rPr>
        <w:t xml:space="preserve">reference layer picture </w:t>
      </w:r>
      <w:r w:rsidR="00EA1617" w:rsidRPr="007D25B0">
        <w:rPr>
          <w:noProof/>
        </w:rPr>
        <w:t xml:space="preserve">rlPic as input, and with the </w:t>
      </w:r>
      <w:r w:rsidR="00D242E9" w:rsidRPr="007D25B0">
        <w:rPr>
          <w:noProof/>
        </w:rPr>
        <w:t>sample arrays</w:t>
      </w:r>
      <w:r w:rsidR="00EA1617" w:rsidRPr="007D25B0">
        <w:rPr>
          <w:noProof/>
        </w:rPr>
        <w:t xml:space="preserve"> of </w:t>
      </w:r>
      <w:r w:rsidR="00D242E9" w:rsidRPr="007D25B0">
        <w:rPr>
          <w:noProof/>
        </w:rPr>
        <w:t xml:space="preserve">resampled picture </w:t>
      </w:r>
      <w:r w:rsidR="00EA1617" w:rsidRPr="007D25B0">
        <w:rPr>
          <w:noProof/>
        </w:rPr>
        <w:t>rsPic as output.</w:t>
      </w:r>
    </w:p>
    <w:p w14:paraId="607B75B7" w14:textId="77777777" w:rsidR="00E056F8" w:rsidRPr="007D25B0" w:rsidRDefault="00EA1617" w:rsidP="002026D5">
      <w:pPr>
        <w:pStyle w:val="ListParagraph"/>
        <w:numPr>
          <w:ilvl w:val="1"/>
          <w:numId w:val="14"/>
        </w:numPr>
        <w:tabs>
          <w:tab w:val="clear" w:pos="1191"/>
        </w:tabs>
        <w:rPr>
          <w:noProof/>
        </w:rPr>
      </w:pPr>
      <w:r w:rsidRPr="007D25B0">
        <w:rPr>
          <w:noProof/>
        </w:rPr>
        <w:t xml:space="preserve">When </w:t>
      </w:r>
      <w:proofErr w:type="gramStart"/>
      <w:r w:rsidR="00D242E9" w:rsidRPr="007D25B0">
        <w:rPr>
          <w:lang w:val="en-CA"/>
        </w:rPr>
        <w:t>MotionPredEnabledFlag[</w:t>
      </w:r>
      <w:proofErr w:type="gramEnd"/>
      <w:r w:rsidR="00D242E9" w:rsidRPr="007D25B0">
        <w:rPr>
          <w:lang w:val="en-CA"/>
        </w:rPr>
        <w:t> currLayerId ][ </w:t>
      </w:r>
      <w:r w:rsidR="00D72B8D" w:rsidRPr="007D25B0">
        <w:rPr>
          <w:lang w:val="en-CA"/>
        </w:rPr>
        <w:t>rL</w:t>
      </w:r>
      <w:r w:rsidR="00D242E9" w:rsidRPr="007D25B0">
        <w:rPr>
          <w:lang w:val="en-CA"/>
        </w:rPr>
        <w:t>Id ]</w:t>
      </w:r>
      <w:r w:rsidR="0007230D" w:rsidRPr="007D25B0">
        <w:rPr>
          <w:noProof/>
        </w:rPr>
        <w:t xml:space="preserve"> </w:t>
      </w:r>
      <w:r w:rsidRPr="007D25B0">
        <w:rPr>
          <w:noProof/>
        </w:rPr>
        <w:t xml:space="preserve">is equal to 1, the picture motion field resampling process as specified in subclause </w:t>
      </w:r>
      <w:r w:rsidR="002D2385" w:rsidRPr="007D25B0">
        <w:fldChar w:fldCharType="begin"/>
      </w:r>
      <w:r w:rsidR="002D2385" w:rsidRPr="007D25B0">
        <w:instrText xml:space="preserve"> REF _Ref364437164 \r \h  \* MERGEFORMAT </w:instrText>
      </w:r>
      <w:r w:rsidR="002D2385" w:rsidRPr="007D25B0">
        <w:fldChar w:fldCharType="separate"/>
      </w:r>
      <w:r w:rsidR="004C44E5" w:rsidRPr="007D25B0">
        <w:rPr>
          <w:noProof/>
        </w:rPr>
        <w:t>H.8.1.4.2</w:t>
      </w:r>
      <w:r w:rsidR="002D2385" w:rsidRPr="007D25B0">
        <w:fldChar w:fldCharType="end"/>
      </w:r>
      <w:r w:rsidR="004C44E5" w:rsidRPr="007D25B0">
        <w:rPr>
          <w:noProof/>
        </w:rPr>
        <w:t xml:space="preserve"> </w:t>
      </w:r>
      <w:r w:rsidRPr="007D25B0">
        <w:rPr>
          <w:noProof/>
        </w:rPr>
        <w:t xml:space="preserve">is invoked with </w:t>
      </w:r>
      <w:r w:rsidR="005C51E0" w:rsidRPr="007D25B0">
        <w:rPr>
          <w:noProof/>
        </w:rPr>
        <w:t xml:space="preserve">refereence layer picture </w:t>
      </w:r>
      <w:r w:rsidR="00231C6F" w:rsidRPr="007D25B0">
        <w:rPr>
          <w:noProof/>
        </w:rPr>
        <w:t>rlPic</w:t>
      </w:r>
      <w:r w:rsidR="005C51E0" w:rsidRPr="007D25B0">
        <w:rPr>
          <w:noProof/>
        </w:rPr>
        <w:t xml:space="preserve"> and its motion field</w:t>
      </w:r>
      <w:r w:rsidRPr="007D25B0">
        <w:rPr>
          <w:noProof/>
        </w:rPr>
        <w:t xml:space="preserve"> as input</w:t>
      </w:r>
      <w:r w:rsidR="00DC29BD" w:rsidRPr="007D25B0">
        <w:rPr>
          <w:noProof/>
        </w:rPr>
        <w:t>s</w:t>
      </w:r>
      <w:r w:rsidRPr="007D25B0">
        <w:rPr>
          <w:noProof/>
        </w:rPr>
        <w:t xml:space="preserve">, and with the  motion field of </w:t>
      </w:r>
      <w:r w:rsidR="005C51E0" w:rsidRPr="007D25B0">
        <w:rPr>
          <w:noProof/>
        </w:rPr>
        <w:t>resampled picture rsPic</w:t>
      </w:r>
      <w:r w:rsidR="00E056F8" w:rsidRPr="007D25B0">
        <w:rPr>
          <w:noProof/>
        </w:rPr>
        <w:t xml:space="preserve"> </w:t>
      </w:r>
      <w:r w:rsidRPr="007D25B0">
        <w:rPr>
          <w:noProof/>
        </w:rPr>
        <w:t>as output.</w:t>
      </w:r>
    </w:p>
    <w:p w14:paraId="7B5FC91D" w14:textId="77777777" w:rsidR="00EA1617" w:rsidRPr="007D25B0" w:rsidRDefault="00EA1617" w:rsidP="00EA1617">
      <w:pPr>
        <w:pStyle w:val="Annex5"/>
        <w:ind w:left="2232"/>
      </w:pPr>
      <w:bookmarkStart w:id="1653" w:name="_Ref348598889"/>
      <w:r w:rsidRPr="007D25B0">
        <w:t>Resampling process of picture sample values</w:t>
      </w:r>
      <w:bookmarkEnd w:id="1653"/>
      <w:r w:rsidRPr="007D25B0">
        <w:t xml:space="preserve"> </w:t>
      </w:r>
    </w:p>
    <w:p w14:paraId="24B3635C" w14:textId="77777777" w:rsidR="00EA1617" w:rsidRPr="007D25B0" w:rsidRDefault="00EA1617" w:rsidP="00EA1617">
      <w:pPr>
        <w:rPr>
          <w:noProof/>
          <w:lang w:eastAsia="ko-KR"/>
        </w:rPr>
      </w:pPr>
      <w:r w:rsidRPr="007D25B0">
        <w:rPr>
          <w:noProof/>
          <w:lang w:eastAsia="ko-KR"/>
        </w:rPr>
        <w:t>Inputs to this process are:</w:t>
      </w:r>
    </w:p>
    <w:p w14:paraId="10F783A3" w14:textId="77777777"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RefLayerPicWidthInSamplesL</w:t>
      </w:r>
      <w:r w:rsidRPr="007D25B0">
        <w:rPr>
          <w:noProof/>
        </w:rPr>
        <w:t> ) x ( </w:t>
      </w:r>
      <w:r w:rsidRPr="007D25B0">
        <w:rPr>
          <w:noProof/>
          <w:lang w:eastAsia="ko-KR"/>
        </w:rPr>
        <w:t>RefLayerPicHeightInSamplesL</w:t>
      </w:r>
      <w:r w:rsidRPr="007D25B0">
        <w:rPr>
          <w:noProof/>
        </w:rPr>
        <w:t> ) array rlPicSample</w:t>
      </w:r>
      <w:r w:rsidRPr="007D25B0">
        <w:rPr>
          <w:noProof/>
          <w:vertAlign w:val="subscript"/>
        </w:rPr>
        <w:t>L</w:t>
      </w:r>
      <w:r w:rsidRPr="007D25B0">
        <w:rPr>
          <w:noProof/>
        </w:rPr>
        <w:t xml:space="preserve"> of luma samples </w:t>
      </w:r>
    </w:p>
    <w:p w14:paraId="0281B512" w14:textId="77777777"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RefLayerPicWidthInSamplesC</w:t>
      </w:r>
      <w:r w:rsidRPr="007D25B0">
        <w:rPr>
          <w:noProof/>
        </w:rPr>
        <w:t> ) x ( </w:t>
      </w:r>
      <w:r w:rsidRPr="007D25B0">
        <w:rPr>
          <w:noProof/>
          <w:lang w:eastAsia="ko-KR"/>
        </w:rPr>
        <w:t>RefLayerPicHeightInSamplesC</w:t>
      </w:r>
      <w:r w:rsidRPr="007D25B0">
        <w:rPr>
          <w:noProof/>
        </w:rPr>
        <w:t> ) array rlPicSample</w:t>
      </w:r>
      <w:r w:rsidRPr="007D25B0">
        <w:rPr>
          <w:noProof/>
          <w:vertAlign w:val="subscript"/>
        </w:rPr>
        <w:t>Cb</w:t>
      </w:r>
      <w:r w:rsidRPr="007D25B0">
        <w:rPr>
          <w:noProof/>
        </w:rPr>
        <w:t xml:space="preserve"> of chroma samples of the component Cb</w:t>
      </w:r>
    </w:p>
    <w:p w14:paraId="450C3780" w14:textId="77777777"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RefLayerPicWidthInSamplesC</w:t>
      </w:r>
      <w:r w:rsidRPr="007D25B0">
        <w:rPr>
          <w:noProof/>
        </w:rPr>
        <w:t> ) x ( </w:t>
      </w:r>
      <w:r w:rsidRPr="007D25B0">
        <w:rPr>
          <w:noProof/>
          <w:lang w:eastAsia="ko-KR"/>
        </w:rPr>
        <w:t>RefLayerPicHeightInSamplesC</w:t>
      </w:r>
      <w:r w:rsidRPr="007D25B0">
        <w:rPr>
          <w:noProof/>
        </w:rPr>
        <w:t> ) array rlPicSample</w:t>
      </w:r>
      <w:r w:rsidRPr="007D25B0">
        <w:rPr>
          <w:noProof/>
          <w:vertAlign w:val="subscript"/>
        </w:rPr>
        <w:t>Cr</w:t>
      </w:r>
      <w:r w:rsidRPr="007D25B0">
        <w:rPr>
          <w:noProof/>
        </w:rPr>
        <w:t xml:space="preserve"> of chroma samples of the component Cr</w:t>
      </w:r>
    </w:p>
    <w:p w14:paraId="00B9F9AE" w14:textId="77777777" w:rsidR="00EA1617" w:rsidRPr="007D25B0" w:rsidRDefault="00EA1617" w:rsidP="00EA1617">
      <w:pPr>
        <w:tabs>
          <w:tab w:val="left" w:pos="284"/>
        </w:tabs>
        <w:ind w:left="284" w:hanging="284"/>
        <w:rPr>
          <w:noProof/>
          <w:lang w:eastAsia="ko-KR"/>
        </w:rPr>
      </w:pPr>
      <w:r w:rsidRPr="007D25B0">
        <w:rPr>
          <w:noProof/>
          <w:lang w:eastAsia="ko-KR"/>
        </w:rPr>
        <w:t>Outputs of this process are:</w:t>
      </w:r>
    </w:p>
    <w:p w14:paraId="79AC39F6" w14:textId="77777777" w:rsidR="00EA1617" w:rsidRPr="007D25B0" w:rsidRDefault="00EA1617" w:rsidP="00040449">
      <w:pPr>
        <w:ind w:left="434" w:hanging="434"/>
        <w:rPr>
          <w:noProof/>
          <w:lang w:eastAsia="ko-KR"/>
        </w:rPr>
      </w:pPr>
      <w:r w:rsidRPr="007D25B0">
        <w:rPr>
          <w:noProof/>
        </w:rPr>
        <w:t>–</w:t>
      </w:r>
      <w:r w:rsidRPr="007D25B0">
        <w:rPr>
          <w:noProof/>
        </w:rPr>
        <w:tab/>
        <w:t>a ( </w:t>
      </w:r>
      <w:r w:rsidRPr="007D25B0">
        <w:rPr>
          <w:noProof/>
          <w:lang w:eastAsia="ko-KR"/>
        </w:rPr>
        <w:t>PicWidthInSamplesL </w:t>
      </w:r>
      <w:r w:rsidRPr="007D25B0">
        <w:rPr>
          <w:noProof/>
        </w:rPr>
        <w:t>) x ( </w:t>
      </w:r>
      <w:r w:rsidRPr="007D25B0">
        <w:rPr>
          <w:noProof/>
          <w:lang w:eastAsia="ko-KR"/>
        </w:rPr>
        <w:t>PicHeightInSamplesL </w:t>
      </w:r>
      <w:r w:rsidRPr="007D25B0">
        <w:rPr>
          <w:noProof/>
        </w:rPr>
        <w:t>) array rsPicSample</w:t>
      </w:r>
      <w:r w:rsidRPr="007D25B0">
        <w:rPr>
          <w:noProof/>
          <w:vertAlign w:val="subscript"/>
        </w:rPr>
        <w:t>L</w:t>
      </w:r>
      <w:r w:rsidRPr="007D25B0">
        <w:rPr>
          <w:noProof/>
        </w:rPr>
        <w:t xml:space="preserve"> of luma samples, </w:t>
      </w:r>
    </w:p>
    <w:p w14:paraId="5F388395" w14:textId="77777777" w:rsidR="00EA1617" w:rsidRPr="007D25B0" w:rsidRDefault="00EA1617" w:rsidP="00040449">
      <w:pPr>
        <w:ind w:left="434" w:hanging="434"/>
        <w:rPr>
          <w:noProof/>
          <w:lang w:eastAsia="ko-KR"/>
        </w:rPr>
      </w:pPr>
      <w:r w:rsidRPr="007D25B0">
        <w:rPr>
          <w:noProof/>
        </w:rPr>
        <w:t>–</w:t>
      </w:r>
      <w:r w:rsidRPr="007D25B0">
        <w:rPr>
          <w:noProof/>
        </w:rPr>
        <w:tab/>
        <w:t>a (  </w:t>
      </w:r>
      <w:r w:rsidRPr="007D25B0">
        <w:rPr>
          <w:noProof/>
          <w:lang w:eastAsia="ko-KR"/>
        </w:rPr>
        <w:t>PicWidthInSamplesC </w:t>
      </w:r>
      <w:r w:rsidRPr="007D25B0">
        <w:rPr>
          <w:noProof/>
        </w:rPr>
        <w:t>) x ( </w:t>
      </w:r>
      <w:r w:rsidRPr="007D25B0">
        <w:rPr>
          <w:noProof/>
          <w:lang w:eastAsia="ko-KR"/>
        </w:rPr>
        <w:t>PicHeightInSamplesC</w:t>
      </w:r>
      <w:r w:rsidRPr="007D25B0">
        <w:rPr>
          <w:noProof/>
        </w:rPr>
        <w:t> ) array rsPicSample</w:t>
      </w:r>
      <w:r w:rsidRPr="007D25B0">
        <w:rPr>
          <w:noProof/>
          <w:vertAlign w:val="subscript"/>
        </w:rPr>
        <w:t>Cb</w:t>
      </w:r>
      <w:r w:rsidRPr="007D25B0">
        <w:rPr>
          <w:noProof/>
        </w:rPr>
        <w:t xml:space="preserve"> of chroma samples of the component Cb,</w:t>
      </w:r>
    </w:p>
    <w:p w14:paraId="161CE20B" w14:textId="77777777"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PicWidthInSamplesC</w:t>
      </w:r>
      <w:r w:rsidRPr="007D25B0">
        <w:rPr>
          <w:noProof/>
        </w:rPr>
        <w:t>) x ( </w:t>
      </w:r>
      <w:r w:rsidRPr="007D25B0">
        <w:rPr>
          <w:noProof/>
          <w:lang w:eastAsia="ko-KR"/>
        </w:rPr>
        <w:t>PicHeightInSamplesC</w:t>
      </w:r>
      <w:r w:rsidRPr="007D25B0">
        <w:rPr>
          <w:noProof/>
        </w:rPr>
        <w:t> ) array rsPicSample</w:t>
      </w:r>
      <w:r w:rsidRPr="007D25B0">
        <w:rPr>
          <w:noProof/>
          <w:vertAlign w:val="subscript"/>
        </w:rPr>
        <w:t>Cr</w:t>
      </w:r>
      <w:r w:rsidRPr="007D25B0">
        <w:rPr>
          <w:noProof/>
        </w:rPr>
        <w:t xml:space="preserve"> of chroma samples of the component Cr. </w:t>
      </w:r>
    </w:p>
    <w:p w14:paraId="6D187D96" w14:textId="77777777" w:rsidR="00EA1617" w:rsidRPr="007D25B0" w:rsidRDefault="00EA1617" w:rsidP="00EA1617">
      <w:pPr>
        <w:rPr>
          <w:noProof/>
          <w:lang w:eastAsia="ko-KR"/>
        </w:rPr>
      </w:pPr>
      <w:r w:rsidRPr="007D25B0">
        <w:rPr>
          <w:noProof/>
          <w:lang w:eastAsia="ko-KR"/>
        </w:rPr>
        <w:t xml:space="preserve">The luma sample array </w:t>
      </w:r>
      <w:r w:rsidRPr="007D25B0">
        <w:rPr>
          <w:noProof/>
        </w:rPr>
        <w:t>rsPicSample</w:t>
      </w:r>
      <w:r w:rsidRPr="007D25B0">
        <w:rPr>
          <w:noProof/>
          <w:vertAlign w:val="subscript"/>
        </w:rPr>
        <w:t>L</w:t>
      </w:r>
      <w:r w:rsidRPr="007D25B0">
        <w:rPr>
          <w:noProof/>
        </w:rPr>
        <w:t xml:space="preserve"> </w:t>
      </w:r>
      <w:r w:rsidRPr="007D25B0">
        <w:rPr>
          <w:noProof/>
          <w:lang w:eastAsia="ko-KR"/>
        </w:rPr>
        <w:t xml:space="preserve">is derived by invoking the luma sample resampling process specified in subclause </w:t>
      </w:r>
      <w:r w:rsidR="002D2385" w:rsidRPr="007D25B0">
        <w:fldChar w:fldCharType="begin"/>
      </w:r>
      <w:r w:rsidR="002D2385" w:rsidRPr="007D25B0">
        <w:instrText xml:space="preserve"> REF _Ref348598872 \r \h  \* MERGEFORMAT </w:instrText>
      </w:r>
      <w:r w:rsidR="002D2385" w:rsidRPr="007D25B0">
        <w:fldChar w:fldCharType="separate"/>
      </w:r>
      <w:r w:rsidR="00E907A9" w:rsidRPr="007D25B0">
        <w:rPr>
          <w:noProof/>
          <w:lang w:eastAsia="ko-KR"/>
        </w:rPr>
        <w:t>H.8.1.4.1.1</w:t>
      </w:r>
      <w:r w:rsidR="002D2385" w:rsidRPr="007D25B0">
        <w:fldChar w:fldCharType="end"/>
      </w:r>
      <w:r w:rsidRPr="007D25B0">
        <w:t xml:space="preserve"> </w:t>
      </w:r>
      <w:r w:rsidRPr="007D25B0">
        <w:rPr>
          <w:noProof/>
          <w:lang w:eastAsia="ko-KR"/>
        </w:rPr>
        <w:t xml:space="preserve">with the </w:t>
      </w:r>
      <w:r w:rsidRPr="007D25B0">
        <w:rPr>
          <w:noProof/>
        </w:rPr>
        <w:t xml:space="preserve">reference luma sample </w:t>
      </w:r>
      <w:r w:rsidRPr="007D25B0">
        <w:rPr>
          <w:noProof/>
          <w:lang w:eastAsia="ko-KR"/>
        </w:rPr>
        <w:t>array rlPicSample</w:t>
      </w:r>
      <w:r w:rsidRPr="007D25B0">
        <w:rPr>
          <w:noProof/>
          <w:vertAlign w:val="subscript"/>
        </w:rPr>
        <w:t>L</w:t>
      </w:r>
      <w:r w:rsidRPr="007D25B0">
        <w:rPr>
          <w:noProof/>
          <w:lang w:eastAsia="ko-KR"/>
        </w:rPr>
        <w:t xml:space="preserve"> given as input. </w:t>
      </w:r>
    </w:p>
    <w:p w14:paraId="5F96C92B" w14:textId="77777777" w:rsidR="00EA1617" w:rsidRPr="007D25B0" w:rsidRDefault="00EA1617" w:rsidP="00EA1617">
      <w:pPr>
        <w:rPr>
          <w:noProof/>
          <w:lang w:eastAsia="ko-KR"/>
        </w:rPr>
      </w:pPr>
      <w:r w:rsidRPr="007D25B0">
        <w:rPr>
          <w:noProof/>
          <w:lang w:eastAsia="ko-KR"/>
        </w:rPr>
        <w:t>The chroma sample array rsPicSample</w:t>
      </w:r>
      <w:r w:rsidRPr="007D25B0">
        <w:rPr>
          <w:noProof/>
          <w:vertAlign w:val="subscript"/>
          <w:lang w:eastAsia="ko-KR"/>
        </w:rPr>
        <w:t>Cb</w:t>
      </w:r>
      <w:r w:rsidRPr="007D25B0">
        <w:rPr>
          <w:noProof/>
          <w:lang w:eastAsia="ko-KR"/>
        </w:rPr>
        <w:t xml:space="preserve"> of the chroma component Cb is derived by invoking the chroma sample resampling process specified in subclause </w:t>
      </w:r>
      <w:r w:rsidR="002D2385" w:rsidRPr="007D25B0">
        <w:fldChar w:fldCharType="begin"/>
      </w:r>
      <w:r w:rsidR="002D2385" w:rsidRPr="007D25B0">
        <w:instrText xml:space="preserve"> REF _Ref348037885 \r \h  \* MERGEFORMAT </w:instrText>
      </w:r>
      <w:r w:rsidR="002D2385" w:rsidRPr="007D25B0">
        <w:fldChar w:fldCharType="separate"/>
      </w:r>
      <w:r w:rsidR="00E907A9" w:rsidRPr="007D25B0">
        <w:rPr>
          <w:noProof/>
          <w:lang w:eastAsia="ko-KR"/>
        </w:rPr>
        <w:t>H.8.1.4.1.2</w:t>
      </w:r>
      <w:r w:rsidR="002D2385" w:rsidRPr="007D25B0">
        <w:fldChar w:fldCharType="end"/>
      </w:r>
      <w:r w:rsidRPr="007D25B0">
        <w:rPr>
          <w:noProof/>
          <w:lang w:eastAsia="ko-KR"/>
        </w:rPr>
        <w:t xml:space="preserve"> with the reference </w:t>
      </w:r>
      <w:r w:rsidRPr="007D25B0">
        <w:rPr>
          <w:noProof/>
        </w:rPr>
        <w:t xml:space="preserve">chroma sample </w:t>
      </w:r>
      <w:r w:rsidRPr="007D25B0">
        <w:rPr>
          <w:noProof/>
          <w:lang w:eastAsia="ko-KR"/>
        </w:rPr>
        <w:t>array rlPicSample</w:t>
      </w:r>
      <w:r w:rsidRPr="007D25B0">
        <w:rPr>
          <w:noProof/>
          <w:vertAlign w:val="subscript"/>
        </w:rPr>
        <w:t>Cb</w:t>
      </w:r>
      <w:r w:rsidRPr="007D25B0">
        <w:rPr>
          <w:noProof/>
          <w:lang w:eastAsia="ko-KR"/>
        </w:rPr>
        <w:t xml:space="preserve"> given as input. </w:t>
      </w:r>
    </w:p>
    <w:p w14:paraId="36B06331" w14:textId="77777777" w:rsidR="00EA1617" w:rsidRPr="007D25B0" w:rsidRDefault="00EA1617" w:rsidP="00EA1617">
      <w:pPr>
        <w:rPr>
          <w:noProof/>
          <w:lang w:eastAsia="ko-KR"/>
        </w:rPr>
      </w:pPr>
      <w:r w:rsidRPr="007D25B0">
        <w:rPr>
          <w:noProof/>
          <w:lang w:eastAsia="ko-KR"/>
        </w:rPr>
        <w:t>The chroma sample array rsPicSample</w:t>
      </w:r>
      <w:r w:rsidRPr="007D25B0">
        <w:rPr>
          <w:noProof/>
          <w:vertAlign w:val="subscript"/>
          <w:lang w:eastAsia="ko-KR"/>
        </w:rPr>
        <w:t>Cr</w:t>
      </w:r>
      <w:r w:rsidRPr="007D25B0">
        <w:rPr>
          <w:noProof/>
          <w:lang w:eastAsia="ko-KR"/>
        </w:rPr>
        <w:t xml:space="preserve"> of the chroma component Cr is derived by invoking the chroma sample resampling process specified in subclause </w:t>
      </w:r>
      <w:r w:rsidR="002D2385" w:rsidRPr="007D25B0">
        <w:fldChar w:fldCharType="begin"/>
      </w:r>
      <w:r w:rsidR="002D2385" w:rsidRPr="007D25B0">
        <w:instrText xml:space="preserve"> REF _Ref348037885 \r \h  \* MERGEFORMAT </w:instrText>
      </w:r>
      <w:r w:rsidR="002D2385" w:rsidRPr="007D25B0">
        <w:fldChar w:fldCharType="separate"/>
      </w:r>
      <w:r w:rsidR="00E907A9" w:rsidRPr="007D25B0">
        <w:rPr>
          <w:noProof/>
          <w:lang w:eastAsia="ko-KR"/>
        </w:rPr>
        <w:t>H.8.1.4.1.2</w:t>
      </w:r>
      <w:r w:rsidR="002D2385" w:rsidRPr="007D25B0">
        <w:fldChar w:fldCharType="end"/>
      </w:r>
      <w:r w:rsidRPr="007D25B0">
        <w:rPr>
          <w:noProof/>
          <w:lang w:eastAsia="ko-KR"/>
        </w:rPr>
        <w:t xml:space="preserve"> with the </w:t>
      </w:r>
      <w:r w:rsidRPr="007D25B0">
        <w:rPr>
          <w:noProof/>
        </w:rPr>
        <w:t xml:space="preserve">reference sample </w:t>
      </w:r>
      <w:r w:rsidRPr="007D25B0">
        <w:rPr>
          <w:noProof/>
          <w:lang w:eastAsia="ko-KR"/>
        </w:rPr>
        <w:t>array rlPicSample</w:t>
      </w:r>
      <w:r w:rsidRPr="007D25B0">
        <w:rPr>
          <w:noProof/>
          <w:vertAlign w:val="subscript"/>
        </w:rPr>
        <w:t>Cr</w:t>
      </w:r>
      <w:r w:rsidRPr="007D25B0">
        <w:rPr>
          <w:noProof/>
          <w:lang w:eastAsia="ko-KR"/>
        </w:rPr>
        <w:t xml:space="preserve"> given as input.</w:t>
      </w:r>
    </w:p>
    <w:p w14:paraId="27DA3036" w14:textId="77777777" w:rsidR="00EA1617" w:rsidRPr="007D25B0" w:rsidRDefault="00EA1617" w:rsidP="00EA1617">
      <w:pPr>
        <w:pStyle w:val="Annex6"/>
      </w:pPr>
      <w:bookmarkStart w:id="1654" w:name="_Ref348598872"/>
      <w:r w:rsidRPr="007D25B0">
        <w:t>Resampling process of luma sample values</w:t>
      </w:r>
      <w:bookmarkEnd w:id="1654"/>
      <w:r w:rsidRPr="007D25B0">
        <w:t xml:space="preserve"> </w:t>
      </w:r>
    </w:p>
    <w:p w14:paraId="7878402F" w14:textId="77777777" w:rsidR="00EA1617" w:rsidRPr="007D25B0" w:rsidRDefault="00EA1617" w:rsidP="00EA1617">
      <w:pPr>
        <w:rPr>
          <w:noProof/>
        </w:rPr>
      </w:pPr>
      <w:r w:rsidRPr="007D25B0">
        <w:rPr>
          <w:noProof/>
          <w:lang w:eastAsia="ko-KR"/>
        </w:rPr>
        <w:t xml:space="preserve">Input to this process is the reference </w:t>
      </w:r>
      <w:r w:rsidRPr="007D25B0">
        <w:rPr>
          <w:noProof/>
        </w:rPr>
        <w:t>luma sample array rlPicSample</w:t>
      </w:r>
      <w:r w:rsidRPr="007D25B0">
        <w:rPr>
          <w:noProof/>
          <w:vertAlign w:val="subscript"/>
        </w:rPr>
        <w:t>L.</w:t>
      </w:r>
      <w:r w:rsidRPr="007D25B0">
        <w:rPr>
          <w:noProof/>
        </w:rPr>
        <w:t xml:space="preserve">  </w:t>
      </w:r>
    </w:p>
    <w:p w14:paraId="38435099" w14:textId="77777777" w:rsidR="00EA1617" w:rsidRPr="007D25B0" w:rsidRDefault="00EA1617" w:rsidP="00EA1617">
      <w:pPr>
        <w:tabs>
          <w:tab w:val="left" w:pos="284"/>
        </w:tabs>
        <w:ind w:left="284" w:hanging="284"/>
        <w:rPr>
          <w:noProof/>
          <w:lang w:eastAsia="ko-KR"/>
        </w:rPr>
      </w:pPr>
      <w:r w:rsidRPr="007D25B0">
        <w:rPr>
          <w:noProof/>
          <w:lang w:eastAsia="ko-KR"/>
        </w:rPr>
        <w:t xml:space="preserve">Output of this process is </w:t>
      </w:r>
      <w:r w:rsidRPr="007D25B0">
        <w:rPr>
          <w:noProof/>
        </w:rPr>
        <w:t>the resampled luma sample array rsPicSample</w:t>
      </w:r>
      <w:r w:rsidRPr="007D25B0">
        <w:rPr>
          <w:noProof/>
          <w:vertAlign w:val="subscript"/>
        </w:rPr>
        <w:t>L</w:t>
      </w:r>
      <w:r w:rsidRPr="007D25B0">
        <w:rPr>
          <w:noProof/>
        </w:rPr>
        <w:t>.</w:t>
      </w:r>
    </w:p>
    <w:p w14:paraId="0977CB49" w14:textId="77777777" w:rsidR="00EA1617" w:rsidRPr="007D25B0" w:rsidRDefault="00EA1617" w:rsidP="00EA1617">
      <w:pPr>
        <w:tabs>
          <w:tab w:val="left" w:pos="284"/>
        </w:tabs>
        <w:ind w:left="284" w:hanging="284"/>
        <w:rPr>
          <w:noProof/>
        </w:rPr>
      </w:pPr>
      <w:r w:rsidRPr="007D25B0">
        <w:rPr>
          <w:noProof/>
        </w:rPr>
        <w:t>The variables leftStart</w:t>
      </w:r>
      <w:r w:rsidRPr="007D25B0">
        <w:rPr>
          <w:noProof/>
          <w:vertAlign w:val="subscript"/>
        </w:rPr>
        <w:t>L</w:t>
      </w:r>
      <w:r w:rsidRPr="007D25B0">
        <w:rPr>
          <w:noProof/>
        </w:rPr>
        <w:t>, rightEnd</w:t>
      </w:r>
      <w:r w:rsidRPr="007D25B0">
        <w:rPr>
          <w:noProof/>
          <w:vertAlign w:val="subscript"/>
        </w:rPr>
        <w:t>L</w:t>
      </w:r>
      <w:r w:rsidRPr="007D25B0">
        <w:rPr>
          <w:noProof/>
        </w:rPr>
        <w:t>, topStart</w:t>
      </w:r>
      <w:r w:rsidRPr="007D25B0">
        <w:rPr>
          <w:noProof/>
          <w:vertAlign w:val="subscript"/>
        </w:rPr>
        <w:t>L</w:t>
      </w:r>
      <w:r w:rsidRPr="007D25B0">
        <w:rPr>
          <w:noProof/>
        </w:rPr>
        <w:t>, and bottomEnd</w:t>
      </w:r>
      <w:r w:rsidRPr="007D25B0">
        <w:rPr>
          <w:noProof/>
          <w:vertAlign w:val="subscript"/>
        </w:rPr>
        <w:t>L</w:t>
      </w:r>
      <w:r w:rsidRPr="007D25B0">
        <w:rPr>
          <w:noProof/>
        </w:rPr>
        <w:t xml:space="preserve"> are derived as follows:</w:t>
      </w:r>
    </w:p>
    <w:p w14:paraId="53BE70DB" w14:textId="77777777" w:rsidR="00EA1617" w:rsidRPr="007D25B0" w:rsidRDefault="00EA1617" w:rsidP="00EA1617">
      <w:pPr>
        <w:tabs>
          <w:tab w:val="left" w:pos="284"/>
        </w:tabs>
        <w:ind w:left="284"/>
        <w:jc w:val="left"/>
        <w:rPr>
          <w:noProof/>
        </w:rPr>
      </w:pPr>
      <w:r w:rsidRPr="007D25B0">
        <w:rPr>
          <w:noProof/>
        </w:rPr>
        <w:t>leftStart</w:t>
      </w:r>
      <w:r w:rsidRPr="007D25B0">
        <w:rPr>
          <w:noProof/>
          <w:vertAlign w:val="subscript"/>
        </w:rPr>
        <w:t>L</w:t>
      </w:r>
      <w:r w:rsidRPr="007D25B0">
        <w:rPr>
          <w:noProof/>
        </w:rPr>
        <w:t xml:space="preserve"> = ScaledRefLayerLeftOffset</w:t>
      </w:r>
      <w:r w:rsidRPr="007D25B0">
        <w:rPr>
          <w:noProof/>
        </w:rPr>
        <w:br/>
        <w:t>rightEnd</w:t>
      </w:r>
      <w:r w:rsidRPr="007D25B0">
        <w:rPr>
          <w:noProof/>
          <w:vertAlign w:val="subscript"/>
        </w:rPr>
        <w:t>L</w:t>
      </w:r>
      <w:r w:rsidRPr="007D25B0">
        <w:rPr>
          <w:noProof/>
        </w:rPr>
        <w:t xml:space="preserve"> = PicWidthInSamplesL – ScaledRefLayerRightOffset</w:t>
      </w:r>
      <w:r w:rsidRPr="007D25B0">
        <w:rPr>
          <w:noProof/>
        </w:rPr>
        <w:br/>
        <w:t>topStart</w:t>
      </w:r>
      <w:r w:rsidRPr="007D25B0">
        <w:rPr>
          <w:noProof/>
          <w:vertAlign w:val="subscript"/>
        </w:rPr>
        <w:t>L</w:t>
      </w:r>
      <w:r w:rsidRPr="007D25B0">
        <w:rPr>
          <w:noProof/>
        </w:rPr>
        <w:t xml:space="preserve"> = ScaledRefLayerTopOffset</w:t>
      </w:r>
      <w:r w:rsidRPr="007D25B0">
        <w:rPr>
          <w:noProof/>
        </w:rPr>
        <w:br/>
        <w:t>bottomEnd</w:t>
      </w:r>
      <w:r w:rsidRPr="007D25B0">
        <w:rPr>
          <w:noProof/>
          <w:vertAlign w:val="subscript"/>
        </w:rPr>
        <w:t>L</w:t>
      </w:r>
      <w:r w:rsidRPr="007D25B0">
        <w:rPr>
          <w:noProof/>
        </w:rPr>
        <w:t xml:space="preserve"> = PicHeightInSamplesL – ScaledRefLayerBottomOffset</w:t>
      </w:r>
    </w:p>
    <w:p w14:paraId="4BFC6A62" w14:textId="77777777" w:rsidR="00EA1617" w:rsidRPr="007D25B0" w:rsidRDefault="00EA1617" w:rsidP="00EA1617">
      <w:pPr>
        <w:rPr>
          <w:noProof/>
        </w:rPr>
      </w:pPr>
      <w:r w:rsidRPr="007D25B0">
        <w:rPr>
          <w:noProof/>
        </w:rPr>
        <w:t xml:space="preserve">The luma samples </w:t>
      </w:r>
      <w:r w:rsidRPr="007D25B0">
        <w:rPr>
          <w:noProof/>
          <w:lang w:eastAsia="ko-KR"/>
        </w:rPr>
        <w:t>rsPicSample</w:t>
      </w:r>
      <w:r w:rsidRPr="007D25B0">
        <w:rPr>
          <w:noProof/>
          <w:vertAlign w:val="subscript"/>
          <w:lang w:eastAsia="ko-KR"/>
        </w:rPr>
        <w:t>L</w:t>
      </w:r>
      <w:r w:rsidRPr="007D25B0">
        <w:rPr>
          <w:noProof/>
          <w:lang w:eastAsia="ko-KR"/>
        </w:rPr>
        <w:t xml:space="preserve"> [ xP ][ yP ] with ( xP = 0 ... PicWidthInSamplesL </w:t>
      </w:r>
      <w:r w:rsidRPr="007D25B0">
        <w:t>–</w:t>
      </w:r>
      <w:r w:rsidRPr="007D25B0">
        <w:rPr>
          <w:noProof/>
          <w:lang w:eastAsia="ko-KR"/>
        </w:rPr>
        <w:t> 1, yP = 0 ... PicHeightInSamplesL </w:t>
      </w:r>
      <w:r w:rsidRPr="007D25B0">
        <w:t>–</w:t>
      </w:r>
      <w:r w:rsidRPr="007D25B0">
        <w:rPr>
          <w:noProof/>
          <w:lang w:eastAsia="ko-KR"/>
        </w:rPr>
        <w:t xml:space="preserve"> 1) </w:t>
      </w:r>
      <w:r w:rsidRPr="007D25B0">
        <w:rPr>
          <w:noProof/>
        </w:rPr>
        <w:t xml:space="preserve">are derived </w:t>
      </w:r>
      <w:r w:rsidRPr="007D25B0">
        <w:rPr>
          <w:noProof/>
          <w:lang w:eastAsia="ko-KR"/>
        </w:rPr>
        <w:t>by invoking the luma sample interpolation process</w:t>
      </w:r>
      <w:r w:rsidRPr="007D25B0">
        <w:t xml:space="preserve"> specified in subclause </w:t>
      </w:r>
      <w:r w:rsidR="002D2385" w:rsidRPr="007D25B0">
        <w:fldChar w:fldCharType="begin"/>
      </w:r>
      <w:r w:rsidR="002D2385" w:rsidRPr="007D25B0">
        <w:instrText xml:space="preserve"> REF _Ref347127882 \r \h  \* MERGEFORMAT </w:instrText>
      </w:r>
      <w:r w:rsidR="002D2385" w:rsidRPr="007D25B0">
        <w:fldChar w:fldCharType="separate"/>
      </w:r>
      <w:r w:rsidR="00E907A9" w:rsidRPr="007D25B0">
        <w:t>H.8.1.4.1.3</w:t>
      </w:r>
      <w:r w:rsidR="002D2385" w:rsidRPr="007D25B0">
        <w:fldChar w:fldCharType="end"/>
      </w:r>
      <w:r w:rsidRPr="007D25B0">
        <w:t xml:space="preserve"> with </w:t>
      </w:r>
      <w:r w:rsidRPr="007D25B0">
        <w:rPr>
          <w:noProof/>
        </w:rPr>
        <w:t>rlPicSample</w:t>
      </w:r>
      <w:r w:rsidRPr="007D25B0">
        <w:rPr>
          <w:noProof/>
          <w:vertAlign w:val="subscript"/>
        </w:rPr>
        <w:t>L</w:t>
      </w:r>
      <w:r w:rsidRPr="007D25B0">
        <w:t xml:space="preserve"> and luma sample location ( Clip3( </w:t>
      </w:r>
      <w:r w:rsidRPr="007D25B0">
        <w:rPr>
          <w:noProof/>
        </w:rPr>
        <w:t>leftStart</w:t>
      </w:r>
      <w:r w:rsidRPr="007D25B0">
        <w:rPr>
          <w:noProof/>
          <w:vertAlign w:val="subscript"/>
        </w:rPr>
        <w:t>L</w:t>
      </w:r>
      <w:r w:rsidRPr="007D25B0">
        <w:t>, </w:t>
      </w:r>
      <w:r w:rsidRPr="007D25B0">
        <w:rPr>
          <w:noProof/>
        </w:rPr>
        <w:t>rightEnd</w:t>
      </w:r>
      <w:r w:rsidRPr="007D25B0">
        <w:rPr>
          <w:noProof/>
          <w:vertAlign w:val="subscript"/>
        </w:rPr>
        <w:t>L</w:t>
      </w:r>
      <w:r w:rsidRPr="007D25B0">
        <w:rPr>
          <w:noProof/>
        </w:rPr>
        <w:t> </w:t>
      </w:r>
      <w:r w:rsidRPr="007D25B0">
        <w:t>– 1, xP ), Clip3( </w:t>
      </w:r>
      <w:r w:rsidRPr="007D25B0">
        <w:rPr>
          <w:noProof/>
        </w:rPr>
        <w:t>topStart</w:t>
      </w:r>
      <w:r w:rsidRPr="007D25B0">
        <w:rPr>
          <w:noProof/>
          <w:vertAlign w:val="subscript"/>
        </w:rPr>
        <w:t>L</w:t>
      </w:r>
      <w:r w:rsidRPr="007D25B0">
        <w:t>, </w:t>
      </w:r>
      <w:r w:rsidRPr="007D25B0">
        <w:rPr>
          <w:noProof/>
        </w:rPr>
        <w:t>bottomEnd</w:t>
      </w:r>
      <w:r w:rsidRPr="007D25B0">
        <w:rPr>
          <w:noProof/>
          <w:vertAlign w:val="subscript"/>
        </w:rPr>
        <w:t>L</w:t>
      </w:r>
      <w:r w:rsidRPr="007D25B0">
        <w:rPr>
          <w:noProof/>
        </w:rPr>
        <w:t> </w:t>
      </w:r>
      <w:r w:rsidRPr="007D25B0">
        <w:t xml:space="preserve">– 1, yP ) ) given as inputs and </w:t>
      </w:r>
      <w:r w:rsidRPr="007D25B0">
        <w:rPr>
          <w:noProof/>
          <w:lang w:eastAsia="ko-KR"/>
        </w:rPr>
        <w:t>rsPicSample</w:t>
      </w:r>
      <w:r w:rsidRPr="007D25B0">
        <w:rPr>
          <w:noProof/>
          <w:vertAlign w:val="subscript"/>
          <w:lang w:eastAsia="ko-KR"/>
        </w:rPr>
        <w:t>L</w:t>
      </w:r>
      <w:r w:rsidRPr="007D25B0">
        <w:rPr>
          <w:noProof/>
          <w:lang w:eastAsia="ko-KR"/>
        </w:rPr>
        <w:t xml:space="preserve">[ xP ][ yP ] </w:t>
      </w:r>
      <w:r w:rsidRPr="007D25B0">
        <w:t>as output.</w:t>
      </w:r>
    </w:p>
    <w:p w14:paraId="2D8A0FDD" w14:textId="77777777" w:rsidR="00EA1617" w:rsidRPr="007D25B0" w:rsidRDefault="00EA1617" w:rsidP="00EA1617">
      <w:pPr>
        <w:pStyle w:val="Annex6"/>
      </w:pPr>
      <w:bookmarkStart w:id="1655" w:name="_Ref348037885"/>
      <w:r w:rsidRPr="007D25B0">
        <w:lastRenderedPageBreak/>
        <w:t>Resampling process of chroma sample values</w:t>
      </w:r>
      <w:bookmarkEnd w:id="1655"/>
      <w:r w:rsidRPr="007D25B0">
        <w:t xml:space="preserve"> </w:t>
      </w:r>
    </w:p>
    <w:p w14:paraId="248F5818" w14:textId="77777777" w:rsidR="00EA1617" w:rsidRPr="007D25B0" w:rsidRDefault="00EA1617" w:rsidP="00EA1617">
      <w:pPr>
        <w:rPr>
          <w:noProof/>
        </w:rPr>
      </w:pPr>
      <w:r w:rsidRPr="007D25B0">
        <w:rPr>
          <w:noProof/>
          <w:lang w:eastAsia="ko-KR"/>
        </w:rPr>
        <w:t xml:space="preserve">Input to this process is </w:t>
      </w:r>
      <w:r w:rsidRPr="007D25B0">
        <w:rPr>
          <w:noProof/>
        </w:rPr>
        <w:t>the  reference chroma sample array rlPicSample</w:t>
      </w:r>
      <w:r w:rsidRPr="007D25B0">
        <w:rPr>
          <w:noProof/>
          <w:vertAlign w:val="subscript"/>
        </w:rPr>
        <w:t>C</w:t>
      </w:r>
      <w:r w:rsidRPr="007D25B0">
        <w:rPr>
          <w:noProof/>
        </w:rPr>
        <w:t>,</w:t>
      </w:r>
    </w:p>
    <w:p w14:paraId="2A335D26" w14:textId="77777777" w:rsidR="00EA1617" w:rsidRPr="007D25B0" w:rsidRDefault="00EA1617" w:rsidP="00EA1617">
      <w:pPr>
        <w:tabs>
          <w:tab w:val="left" w:pos="284"/>
        </w:tabs>
        <w:ind w:left="284" w:hanging="284"/>
        <w:rPr>
          <w:noProof/>
        </w:rPr>
      </w:pPr>
      <w:r w:rsidRPr="007D25B0">
        <w:rPr>
          <w:noProof/>
          <w:lang w:eastAsia="ko-KR"/>
        </w:rPr>
        <w:t>Output of this process is the resampled chroma sample</w:t>
      </w:r>
      <w:r w:rsidRPr="007D25B0">
        <w:rPr>
          <w:noProof/>
        </w:rPr>
        <w:t xml:space="preserve"> array rsPicSample</w:t>
      </w:r>
      <w:r w:rsidRPr="007D25B0">
        <w:rPr>
          <w:noProof/>
          <w:vertAlign w:val="subscript"/>
        </w:rPr>
        <w:t>C</w:t>
      </w:r>
      <w:r w:rsidRPr="007D25B0">
        <w:rPr>
          <w:noProof/>
        </w:rPr>
        <w:t>.</w:t>
      </w:r>
    </w:p>
    <w:p w14:paraId="0F8938C6" w14:textId="77777777" w:rsidR="00EA1617" w:rsidRPr="007D25B0" w:rsidRDefault="00EA1617" w:rsidP="00EA1617">
      <w:pPr>
        <w:tabs>
          <w:tab w:val="left" w:pos="284"/>
        </w:tabs>
        <w:ind w:left="284" w:hanging="284"/>
        <w:rPr>
          <w:noProof/>
        </w:rPr>
      </w:pPr>
      <w:r w:rsidRPr="007D25B0">
        <w:rPr>
          <w:noProof/>
        </w:rPr>
        <w:t>The variables leftStart</w:t>
      </w:r>
      <w:r w:rsidRPr="007D25B0">
        <w:rPr>
          <w:noProof/>
          <w:vertAlign w:val="subscript"/>
        </w:rPr>
        <w:t>C</w:t>
      </w:r>
      <w:r w:rsidRPr="007D25B0">
        <w:rPr>
          <w:noProof/>
        </w:rPr>
        <w:t>, rightEnd</w:t>
      </w:r>
      <w:r w:rsidRPr="007D25B0">
        <w:rPr>
          <w:noProof/>
          <w:vertAlign w:val="subscript"/>
        </w:rPr>
        <w:t>C</w:t>
      </w:r>
      <w:r w:rsidRPr="007D25B0">
        <w:rPr>
          <w:noProof/>
        </w:rPr>
        <w:t>, topStart</w:t>
      </w:r>
      <w:r w:rsidRPr="007D25B0">
        <w:rPr>
          <w:noProof/>
          <w:vertAlign w:val="subscript"/>
        </w:rPr>
        <w:t>C</w:t>
      </w:r>
      <w:r w:rsidRPr="007D25B0">
        <w:rPr>
          <w:noProof/>
        </w:rPr>
        <w:t>, and bottomEnd</w:t>
      </w:r>
      <w:r w:rsidRPr="007D25B0">
        <w:rPr>
          <w:noProof/>
          <w:vertAlign w:val="subscript"/>
        </w:rPr>
        <w:t>C</w:t>
      </w:r>
      <w:r w:rsidRPr="007D25B0">
        <w:rPr>
          <w:noProof/>
        </w:rPr>
        <w:t xml:space="preserve"> are derived as follows:</w:t>
      </w:r>
    </w:p>
    <w:p w14:paraId="1E53BFBA" w14:textId="77777777" w:rsidR="00EA1617" w:rsidRPr="007D25B0" w:rsidRDefault="00EA1617" w:rsidP="00EA1617">
      <w:pPr>
        <w:tabs>
          <w:tab w:val="left" w:pos="284"/>
        </w:tabs>
        <w:ind w:left="284"/>
        <w:jc w:val="left"/>
        <w:rPr>
          <w:noProof/>
        </w:rPr>
      </w:pPr>
      <w:r w:rsidRPr="007D25B0">
        <w:rPr>
          <w:noProof/>
        </w:rPr>
        <w:t>leftStart</w:t>
      </w:r>
      <w:r w:rsidRPr="007D25B0">
        <w:rPr>
          <w:noProof/>
          <w:vertAlign w:val="subscript"/>
        </w:rPr>
        <w:t>C</w:t>
      </w:r>
      <w:r w:rsidRPr="007D25B0">
        <w:rPr>
          <w:noProof/>
        </w:rPr>
        <w:t xml:space="preserve"> = ScaledRefLayerLeftOffset</w:t>
      </w:r>
      <w:r w:rsidRPr="007D25B0">
        <w:rPr>
          <w:noProof/>
          <w:lang w:eastAsia="ko-KR"/>
        </w:rPr>
        <w:t> / </w:t>
      </w:r>
      <w:r w:rsidRPr="007D25B0">
        <w:rPr>
          <w:noProof/>
        </w:rPr>
        <w:t>SubWidthC</w:t>
      </w:r>
      <w:r w:rsidRPr="007D25B0">
        <w:rPr>
          <w:noProof/>
        </w:rPr>
        <w:br/>
        <w:t>rightEnd</w:t>
      </w:r>
      <w:r w:rsidRPr="007D25B0">
        <w:rPr>
          <w:noProof/>
          <w:vertAlign w:val="subscript"/>
        </w:rPr>
        <w:t>C</w:t>
      </w:r>
      <w:r w:rsidRPr="007D25B0">
        <w:rPr>
          <w:noProof/>
        </w:rPr>
        <w:t xml:space="preserve"> = ( PicWidthInSamplesL– ScaledRefLayerRightOffset</w:t>
      </w:r>
      <w:r w:rsidRPr="007D25B0">
        <w:rPr>
          <w:noProof/>
          <w:lang w:eastAsia="ko-KR"/>
        </w:rPr>
        <w:t> ) / </w:t>
      </w:r>
      <w:r w:rsidRPr="007D25B0">
        <w:rPr>
          <w:noProof/>
        </w:rPr>
        <w:t>SubWidthC</w:t>
      </w:r>
      <w:r w:rsidRPr="007D25B0">
        <w:rPr>
          <w:noProof/>
        </w:rPr>
        <w:br/>
        <w:t>topStart</w:t>
      </w:r>
      <w:r w:rsidRPr="007D25B0">
        <w:rPr>
          <w:noProof/>
          <w:vertAlign w:val="subscript"/>
        </w:rPr>
        <w:t>C</w:t>
      </w:r>
      <w:r w:rsidRPr="007D25B0">
        <w:rPr>
          <w:noProof/>
        </w:rPr>
        <w:t xml:space="preserve"> = ScaledRefLayerTopOffset</w:t>
      </w:r>
      <w:r w:rsidRPr="007D25B0">
        <w:rPr>
          <w:noProof/>
          <w:lang w:eastAsia="ko-KR"/>
        </w:rPr>
        <w:t> / </w:t>
      </w:r>
      <w:r w:rsidRPr="007D25B0">
        <w:rPr>
          <w:noProof/>
        </w:rPr>
        <w:t>SubHeightC</w:t>
      </w:r>
      <w:r w:rsidRPr="007D25B0">
        <w:rPr>
          <w:noProof/>
        </w:rPr>
        <w:br/>
        <w:t>bottomEnd</w:t>
      </w:r>
      <w:r w:rsidRPr="007D25B0">
        <w:rPr>
          <w:noProof/>
          <w:vertAlign w:val="subscript"/>
        </w:rPr>
        <w:t>C</w:t>
      </w:r>
      <w:r w:rsidRPr="007D25B0">
        <w:rPr>
          <w:noProof/>
        </w:rPr>
        <w:t xml:space="preserve"> = ( PicHeightInSamplesL– ScaledRefLayerBottomOffset</w:t>
      </w:r>
      <w:r w:rsidRPr="007D25B0">
        <w:rPr>
          <w:noProof/>
          <w:lang w:eastAsia="ko-KR"/>
        </w:rPr>
        <w:t> </w:t>
      </w:r>
      <w:r w:rsidRPr="007D25B0">
        <w:rPr>
          <w:noProof/>
        </w:rPr>
        <w:t>)</w:t>
      </w:r>
      <w:r w:rsidRPr="007D25B0">
        <w:rPr>
          <w:noProof/>
          <w:lang w:eastAsia="ko-KR"/>
        </w:rPr>
        <w:t> / </w:t>
      </w:r>
      <w:r w:rsidRPr="007D25B0">
        <w:rPr>
          <w:noProof/>
        </w:rPr>
        <w:t>SubHeightC</w:t>
      </w:r>
    </w:p>
    <w:p w14:paraId="0DEEF41A" w14:textId="77777777" w:rsidR="00EA1617" w:rsidRPr="007D25B0" w:rsidRDefault="00EA1617" w:rsidP="00EA1617">
      <w:pPr>
        <w:rPr>
          <w:noProof/>
        </w:rPr>
      </w:pPr>
      <w:r w:rsidRPr="007D25B0">
        <w:rPr>
          <w:noProof/>
        </w:rPr>
        <w:t xml:space="preserve">The chroma samples </w:t>
      </w:r>
      <w:r w:rsidRPr="007D25B0">
        <w:rPr>
          <w:noProof/>
          <w:lang w:eastAsia="ko-KR"/>
        </w:rPr>
        <w:t>rsPicSample</w:t>
      </w:r>
      <w:r w:rsidRPr="007D25B0">
        <w:rPr>
          <w:noProof/>
          <w:vertAlign w:val="subscript"/>
          <w:lang w:eastAsia="ko-KR"/>
        </w:rPr>
        <w:t>C</w:t>
      </w:r>
      <w:r w:rsidRPr="007D25B0">
        <w:rPr>
          <w:noProof/>
          <w:lang w:eastAsia="ko-KR"/>
        </w:rPr>
        <w:t>[ xP</w:t>
      </w:r>
      <w:r w:rsidRPr="007D25B0">
        <w:rPr>
          <w:noProof/>
          <w:vertAlign w:val="subscript"/>
          <w:lang w:eastAsia="ko-KR"/>
        </w:rPr>
        <w:t>C</w:t>
      </w:r>
      <w:r w:rsidRPr="007D25B0">
        <w:rPr>
          <w:noProof/>
          <w:lang w:eastAsia="ko-KR"/>
        </w:rPr>
        <w:t> ][ yP</w:t>
      </w:r>
      <w:r w:rsidRPr="007D25B0">
        <w:rPr>
          <w:noProof/>
          <w:vertAlign w:val="subscript"/>
          <w:lang w:eastAsia="ko-KR"/>
        </w:rPr>
        <w:t>C</w:t>
      </w:r>
      <w:r w:rsidRPr="007D25B0">
        <w:rPr>
          <w:noProof/>
          <w:lang w:eastAsia="ko-KR"/>
        </w:rPr>
        <w:t> ] with ( xP</w:t>
      </w:r>
      <w:r w:rsidRPr="007D25B0">
        <w:rPr>
          <w:noProof/>
          <w:vertAlign w:val="subscript"/>
          <w:lang w:eastAsia="ko-KR"/>
        </w:rPr>
        <w:t>C</w:t>
      </w:r>
      <w:r w:rsidRPr="007D25B0">
        <w:rPr>
          <w:noProof/>
          <w:lang w:eastAsia="ko-KR"/>
        </w:rPr>
        <w:t> = 0 ... </w:t>
      </w:r>
      <w:r w:rsidRPr="007D25B0">
        <w:rPr>
          <w:noProof/>
        </w:rPr>
        <w:t>PicWidthInSamplesC</w:t>
      </w:r>
      <w:r w:rsidRPr="007D25B0">
        <w:rPr>
          <w:noProof/>
          <w:lang w:eastAsia="ko-KR"/>
        </w:rPr>
        <w:t> </w:t>
      </w:r>
      <w:r w:rsidRPr="007D25B0">
        <w:t>–</w:t>
      </w:r>
      <w:r w:rsidRPr="007D25B0">
        <w:rPr>
          <w:noProof/>
          <w:lang w:eastAsia="ko-KR"/>
        </w:rPr>
        <w:t> 1, yP</w:t>
      </w:r>
      <w:r w:rsidRPr="007D25B0">
        <w:rPr>
          <w:noProof/>
          <w:vertAlign w:val="subscript"/>
          <w:lang w:eastAsia="ko-KR"/>
        </w:rPr>
        <w:t>C</w:t>
      </w:r>
      <w:r w:rsidRPr="007D25B0">
        <w:rPr>
          <w:noProof/>
          <w:lang w:eastAsia="ko-KR"/>
        </w:rPr>
        <w:t> = 0 ... </w:t>
      </w:r>
      <w:r w:rsidRPr="007D25B0">
        <w:rPr>
          <w:noProof/>
        </w:rPr>
        <w:t>PicHeightInSamplesC</w:t>
      </w:r>
      <w:r w:rsidRPr="007D25B0">
        <w:rPr>
          <w:noProof/>
          <w:lang w:eastAsia="ko-KR"/>
        </w:rPr>
        <w:t> </w:t>
      </w:r>
      <w:r w:rsidRPr="007D25B0">
        <w:t>–</w:t>
      </w:r>
      <w:r w:rsidRPr="007D25B0">
        <w:rPr>
          <w:noProof/>
          <w:lang w:eastAsia="ko-KR"/>
        </w:rPr>
        <w:t xml:space="preserve"> 1) </w:t>
      </w:r>
      <w:r w:rsidRPr="007D25B0">
        <w:rPr>
          <w:noProof/>
        </w:rPr>
        <w:t xml:space="preserve">are derived </w:t>
      </w:r>
      <w:r w:rsidRPr="007D25B0">
        <w:rPr>
          <w:noProof/>
          <w:lang w:eastAsia="ko-KR"/>
        </w:rPr>
        <w:t>by invoking the chroma sample interpolation process</w:t>
      </w:r>
      <w:r w:rsidRPr="007D25B0">
        <w:t xml:space="preserve"> specified in subclause </w:t>
      </w:r>
      <w:r w:rsidR="002D2385" w:rsidRPr="007D25B0">
        <w:fldChar w:fldCharType="begin"/>
      </w:r>
      <w:r w:rsidR="002D2385" w:rsidRPr="007D25B0">
        <w:instrText xml:space="preserve"> REF _Ref347151884 \r \h  \* MERGEFORMAT </w:instrText>
      </w:r>
      <w:r w:rsidR="002D2385" w:rsidRPr="007D25B0">
        <w:fldChar w:fldCharType="separate"/>
      </w:r>
      <w:r w:rsidR="00E907A9" w:rsidRPr="007D25B0">
        <w:t>H.8.1.4.1.4</w:t>
      </w:r>
      <w:r w:rsidR="002D2385" w:rsidRPr="007D25B0">
        <w:fldChar w:fldCharType="end"/>
      </w:r>
      <w:r w:rsidRPr="007D25B0">
        <w:t xml:space="preserve"> with </w:t>
      </w:r>
      <w:r w:rsidRPr="007D25B0">
        <w:rPr>
          <w:noProof/>
        </w:rPr>
        <w:t>rlPicSample</w:t>
      </w:r>
      <w:r w:rsidRPr="007D25B0">
        <w:rPr>
          <w:noProof/>
          <w:vertAlign w:val="subscript"/>
        </w:rPr>
        <w:t>C</w:t>
      </w:r>
      <w:r w:rsidRPr="007D25B0">
        <w:t xml:space="preserve"> and chroma sample location ( Clip3( </w:t>
      </w:r>
      <w:r w:rsidRPr="007D25B0">
        <w:rPr>
          <w:noProof/>
        </w:rPr>
        <w:t>leftStart</w:t>
      </w:r>
      <w:r w:rsidRPr="007D25B0">
        <w:rPr>
          <w:noProof/>
          <w:vertAlign w:val="subscript"/>
        </w:rPr>
        <w:t>C</w:t>
      </w:r>
      <w:r w:rsidRPr="007D25B0">
        <w:rPr>
          <w:noProof/>
          <w:lang w:eastAsia="ko-KR"/>
        </w:rPr>
        <w:t>, </w:t>
      </w:r>
      <w:r w:rsidRPr="007D25B0">
        <w:rPr>
          <w:noProof/>
        </w:rPr>
        <w:t>rightEnd</w:t>
      </w:r>
      <w:r w:rsidRPr="007D25B0">
        <w:rPr>
          <w:noProof/>
          <w:vertAlign w:val="subscript"/>
        </w:rPr>
        <w:t>C</w:t>
      </w:r>
      <w:r w:rsidRPr="007D25B0">
        <w:rPr>
          <w:noProof/>
        </w:rPr>
        <w:t> </w:t>
      </w:r>
      <w:r w:rsidRPr="007D25B0">
        <w:rPr>
          <w:noProof/>
          <w:lang w:eastAsia="ko-KR"/>
        </w:rPr>
        <w:noBreakHyphen/>
        <w:t> 1</w:t>
      </w:r>
      <w:r w:rsidRPr="007D25B0">
        <w:t>, </w:t>
      </w:r>
      <w:r w:rsidRPr="007D25B0">
        <w:rPr>
          <w:noProof/>
          <w:lang w:eastAsia="ko-KR"/>
        </w:rPr>
        <w:t>xP</w:t>
      </w:r>
      <w:r w:rsidRPr="007D25B0">
        <w:rPr>
          <w:noProof/>
          <w:vertAlign w:val="subscript"/>
          <w:lang w:eastAsia="ko-KR"/>
        </w:rPr>
        <w:t>C</w:t>
      </w:r>
      <w:r w:rsidRPr="007D25B0">
        <w:rPr>
          <w:noProof/>
          <w:lang w:eastAsia="ko-KR"/>
        </w:rPr>
        <w:t> )</w:t>
      </w:r>
      <w:r w:rsidRPr="007D25B0">
        <w:t>, Clip3( topStart</w:t>
      </w:r>
      <w:r w:rsidRPr="007D25B0">
        <w:rPr>
          <w:vertAlign w:val="subscript"/>
        </w:rPr>
        <w:t>C</w:t>
      </w:r>
      <w:r w:rsidRPr="007D25B0">
        <w:t>, bottomEnd</w:t>
      </w:r>
      <w:r w:rsidRPr="007D25B0">
        <w:rPr>
          <w:vertAlign w:val="subscript"/>
        </w:rPr>
        <w:t>C</w:t>
      </w:r>
      <w:r w:rsidRPr="007D25B0">
        <w:t> – 1, y</w:t>
      </w:r>
      <w:r w:rsidRPr="007D25B0">
        <w:rPr>
          <w:noProof/>
          <w:lang w:eastAsia="ko-KR"/>
        </w:rPr>
        <w:t>P</w:t>
      </w:r>
      <w:r w:rsidRPr="007D25B0">
        <w:rPr>
          <w:noProof/>
          <w:vertAlign w:val="subscript"/>
          <w:lang w:eastAsia="ko-KR"/>
        </w:rPr>
        <w:t>C</w:t>
      </w:r>
      <w:r w:rsidRPr="007D25B0">
        <w:t xml:space="preserve"> ) ) given as inputs and </w:t>
      </w:r>
      <w:r w:rsidRPr="007D25B0">
        <w:rPr>
          <w:noProof/>
          <w:lang w:eastAsia="ko-KR"/>
        </w:rPr>
        <w:t>rsPicSample</w:t>
      </w:r>
      <w:r w:rsidRPr="007D25B0">
        <w:rPr>
          <w:noProof/>
          <w:vertAlign w:val="subscript"/>
          <w:lang w:eastAsia="ko-KR"/>
        </w:rPr>
        <w:t>C</w:t>
      </w:r>
      <w:r w:rsidRPr="007D25B0">
        <w:rPr>
          <w:noProof/>
          <w:lang w:eastAsia="ko-KR"/>
        </w:rPr>
        <w:t>[ xP</w:t>
      </w:r>
      <w:r w:rsidRPr="007D25B0">
        <w:rPr>
          <w:noProof/>
          <w:vertAlign w:val="subscript"/>
          <w:lang w:eastAsia="ko-KR"/>
        </w:rPr>
        <w:t>C</w:t>
      </w:r>
      <w:r w:rsidRPr="007D25B0">
        <w:rPr>
          <w:noProof/>
          <w:lang w:eastAsia="ko-KR"/>
        </w:rPr>
        <w:t> ][ yP</w:t>
      </w:r>
      <w:r w:rsidRPr="007D25B0">
        <w:rPr>
          <w:noProof/>
          <w:vertAlign w:val="subscript"/>
          <w:lang w:eastAsia="ko-KR"/>
        </w:rPr>
        <w:t>C</w:t>
      </w:r>
      <w:r w:rsidRPr="007D25B0">
        <w:rPr>
          <w:noProof/>
          <w:lang w:eastAsia="ko-KR"/>
        </w:rPr>
        <w:t xml:space="preserve"> ] </w:t>
      </w:r>
      <w:r w:rsidRPr="007D25B0">
        <w:t>as output.</w:t>
      </w:r>
    </w:p>
    <w:p w14:paraId="23173F65" w14:textId="77777777" w:rsidR="00EA1617" w:rsidRPr="007D25B0" w:rsidRDefault="00EA1617" w:rsidP="00EA1617">
      <w:pPr>
        <w:pStyle w:val="Annex6"/>
        <w:rPr>
          <w:noProof/>
          <w:lang w:eastAsia="ko-KR"/>
        </w:rPr>
      </w:pPr>
      <w:bookmarkStart w:id="1656" w:name="_Ref347127882"/>
      <w:r w:rsidRPr="007D25B0">
        <w:rPr>
          <w:noProof/>
          <w:lang w:eastAsia="ko-KR"/>
        </w:rPr>
        <w:t>Luma sample interpolation process</w:t>
      </w:r>
      <w:bookmarkEnd w:id="1656"/>
    </w:p>
    <w:p w14:paraId="4DE7D723" w14:textId="77777777" w:rsidR="00EA1617" w:rsidRPr="007D25B0" w:rsidRDefault="00EA1617" w:rsidP="00EA1617">
      <w:pPr>
        <w:rPr>
          <w:noProof/>
          <w:lang w:eastAsia="ko-KR"/>
        </w:rPr>
      </w:pPr>
      <w:r w:rsidRPr="007D25B0">
        <w:rPr>
          <w:noProof/>
          <w:lang w:eastAsia="ko-KR"/>
        </w:rPr>
        <w:t>Inputs to this process are</w:t>
      </w:r>
    </w:p>
    <w:p w14:paraId="52354490" w14:textId="77777777" w:rsidR="00EA1617" w:rsidRPr="007D25B0" w:rsidRDefault="00EA1617" w:rsidP="00040449">
      <w:pPr>
        <w:ind w:left="434" w:hanging="434"/>
        <w:rPr>
          <w:noProof/>
        </w:rPr>
      </w:pPr>
      <w:r w:rsidRPr="007D25B0">
        <w:rPr>
          <w:noProof/>
        </w:rPr>
        <w:t>–</w:t>
      </w:r>
      <w:r w:rsidRPr="007D25B0">
        <w:rPr>
          <w:noProof/>
        </w:rPr>
        <w:tab/>
        <w:t>the luma reference sample array rlPicSample</w:t>
      </w:r>
      <w:r w:rsidRPr="007D25B0">
        <w:rPr>
          <w:noProof/>
          <w:vertAlign w:val="subscript"/>
        </w:rPr>
        <w:t>L</w:t>
      </w:r>
      <w:r w:rsidRPr="007D25B0">
        <w:rPr>
          <w:noProof/>
        </w:rPr>
        <w:t>,</w:t>
      </w:r>
    </w:p>
    <w:p w14:paraId="609422E6" w14:textId="77777777" w:rsidR="00EA1617" w:rsidRPr="007D25B0" w:rsidRDefault="00EA1617" w:rsidP="00040449">
      <w:pPr>
        <w:ind w:left="434" w:hanging="434"/>
        <w:rPr>
          <w:noProof/>
        </w:rPr>
      </w:pPr>
      <w:r w:rsidRPr="007D25B0">
        <w:rPr>
          <w:noProof/>
        </w:rPr>
        <w:t>–</w:t>
      </w:r>
      <w:r w:rsidRPr="007D25B0">
        <w:rPr>
          <w:noProof/>
        </w:rPr>
        <w:tab/>
      </w:r>
      <w:proofErr w:type="gramStart"/>
      <w:r w:rsidRPr="007D25B0">
        <w:rPr>
          <w:lang w:eastAsia="ko-KR"/>
        </w:rPr>
        <w:t>a</w:t>
      </w:r>
      <w:proofErr w:type="gramEnd"/>
      <w:r w:rsidRPr="007D25B0">
        <w:rPr>
          <w:lang w:eastAsia="ko-KR"/>
        </w:rPr>
        <w:t xml:space="preserve"> luma sample location ( xP, yP ) relative to the top-left luma sample of the current picture.</w:t>
      </w:r>
    </w:p>
    <w:p w14:paraId="2E0BC28C" w14:textId="77777777" w:rsidR="00EA1617" w:rsidRPr="007D25B0" w:rsidRDefault="00EA1617" w:rsidP="00EA1617">
      <w:pPr>
        <w:tabs>
          <w:tab w:val="left" w:pos="284"/>
        </w:tabs>
        <w:ind w:left="284" w:hanging="284"/>
        <w:rPr>
          <w:noProof/>
          <w:vertAlign w:val="subscript"/>
        </w:rPr>
      </w:pPr>
      <w:r w:rsidRPr="007D25B0">
        <w:rPr>
          <w:noProof/>
          <w:lang w:eastAsia="ko-KR"/>
        </w:rPr>
        <w:t>Output of this process is a interpolated luma sample value intLumaS</w:t>
      </w:r>
      <w:r w:rsidRPr="007D25B0">
        <w:rPr>
          <w:noProof/>
        </w:rPr>
        <w:t>ample</w:t>
      </w:r>
      <w:r w:rsidRPr="007D25B0">
        <w:rPr>
          <w:noProof/>
          <w:vertAlign w:val="subscript"/>
        </w:rPr>
        <w:t>.</w:t>
      </w:r>
    </w:p>
    <w:p w14:paraId="14334B68" w14:textId="77777777" w:rsidR="00EA1617" w:rsidRPr="007D25B0" w:rsidRDefault="002D2385" w:rsidP="00EA1617">
      <w:pPr>
        <w:pStyle w:val="AVCBulletlevel1CharChar"/>
        <w:numPr>
          <w:ilvl w:val="0"/>
          <w:numId w:val="0"/>
        </w:numPr>
        <w:rPr>
          <w:rFonts w:ascii="Times New Roman" w:hAnsi="Times New Roman"/>
        </w:rPr>
      </w:pPr>
      <w:r w:rsidRPr="007D25B0">
        <w:fldChar w:fldCharType="begin"/>
      </w:r>
      <w:r w:rsidRPr="007D25B0">
        <w:instrText xml:space="preserve"> REF _Ref351655790 \h  \* MERGEFORMAT </w:instrText>
      </w:r>
      <w:r w:rsidRPr="007D25B0">
        <w:fldChar w:fldCharType="separate"/>
      </w:r>
      <w:r w:rsidR="00E907A9" w:rsidRPr="007D25B0">
        <w:t>Table H</w:t>
      </w:r>
      <w:r w:rsidR="00E907A9" w:rsidRPr="007D25B0">
        <w:noBreakHyphen/>
        <w:t>1</w:t>
      </w:r>
      <w:r w:rsidRPr="007D25B0">
        <w:fldChar w:fldCharType="end"/>
      </w:r>
      <w:r w:rsidR="00EA1617" w:rsidRPr="007D25B0">
        <w:rPr>
          <w:rFonts w:ascii="Times New Roman" w:hAnsi="Times New Roman"/>
        </w:rPr>
        <w:t xml:space="preserve"> specifies the 8-tap filter coefficients </w:t>
      </w:r>
      <w:proofErr w:type="gramStart"/>
      <w:r w:rsidR="00EA1617" w:rsidRPr="007D25B0">
        <w:rPr>
          <w:rFonts w:ascii="Times New Roman" w:hAnsi="Times New Roman"/>
        </w:rPr>
        <w:t>f</w:t>
      </w:r>
      <w:r w:rsidR="00EA1617" w:rsidRPr="007D25B0">
        <w:rPr>
          <w:rFonts w:ascii="Times New Roman" w:hAnsi="Times New Roman"/>
          <w:vertAlign w:val="subscript"/>
        </w:rPr>
        <w:t>L</w:t>
      </w:r>
      <w:r w:rsidR="00EA1617" w:rsidRPr="007D25B0">
        <w:rPr>
          <w:rFonts w:ascii="Times New Roman" w:hAnsi="Times New Roman"/>
        </w:rPr>
        <w:t>[</w:t>
      </w:r>
      <w:proofErr w:type="gramEnd"/>
      <w:r w:rsidR="00EA1617" w:rsidRPr="007D25B0">
        <w:rPr>
          <w:rFonts w:ascii="Times New Roman" w:hAnsi="Times New Roman"/>
        </w:rPr>
        <w:t xml:space="preserve"> p, x ] with p = 0 ... 15 and x = 0 ... 7 used for the luma resampling process. </w:t>
      </w:r>
    </w:p>
    <w:p w14:paraId="0EE08065" w14:textId="77777777" w:rsidR="00EA1617" w:rsidRPr="007D25B0" w:rsidRDefault="00EA1617" w:rsidP="00EA1617">
      <w:pPr>
        <w:pStyle w:val="Caption"/>
      </w:pPr>
      <w:bookmarkStart w:id="1657" w:name="_Ref351654170"/>
      <w:bookmarkStart w:id="1658" w:name="_Ref351655790"/>
      <w:r w:rsidRPr="007D25B0">
        <w:t>Table </w:t>
      </w:r>
      <w:r w:rsidR="00E907A9" w:rsidRPr="007D25B0">
        <w:t>H</w:t>
      </w:r>
      <w:r w:rsidRPr="007D25B0">
        <w:noBreakHyphen/>
      </w:r>
      <w:bookmarkEnd w:id="1657"/>
      <w:r w:rsidR="0074750D" w:rsidRPr="007D25B0">
        <w:fldChar w:fldCharType="begin"/>
      </w:r>
      <w:r w:rsidRPr="007D25B0">
        <w:instrText xml:space="preserve"> SEQ Table \* ARABIC \r 1 </w:instrText>
      </w:r>
      <w:r w:rsidR="0074750D" w:rsidRPr="007D25B0">
        <w:fldChar w:fldCharType="separate"/>
      </w:r>
      <w:r w:rsidRPr="007D25B0">
        <w:t>1</w:t>
      </w:r>
      <w:r w:rsidR="0074750D" w:rsidRPr="007D25B0">
        <w:fldChar w:fldCharType="end"/>
      </w:r>
      <w:bookmarkEnd w:id="1658"/>
      <w:r w:rsidRPr="007D25B0">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7D25B0" w14:paraId="171C8F9A" w14:textId="77777777"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14:paraId="55AA4B3A" w14:textId="77777777" w:rsidR="00EA1617" w:rsidRPr="007D25B0" w:rsidRDefault="00EA1617" w:rsidP="004A579B">
            <w:pPr>
              <w:keepNext/>
              <w:spacing w:before="0"/>
              <w:jc w:val="center"/>
              <w:rPr>
                <w:rFonts w:eastAsia="Arial Unicode MS"/>
                <w:sz w:val="18"/>
                <w:szCs w:val="18"/>
              </w:rPr>
            </w:pPr>
            <w:r w:rsidRPr="007D25B0">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14:paraId="0114D42E" w14:textId="77777777" w:rsidR="00EA1617" w:rsidRPr="007D25B0" w:rsidRDefault="00EA1617" w:rsidP="004A579B">
            <w:pPr>
              <w:keepNext/>
              <w:spacing w:before="0"/>
              <w:jc w:val="center"/>
              <w:rPr>
                <w:sz w:val="18"/>
                <w:szCs w:val="18"/>
              </w:rPr>
            </w:pPr>
            <w:r w:rsidRPr="007D25B0">
              <w:rPr>
                <w:sz w:val="18"/>
                <w:szCs w:val="18"/>
              </w:rPr>
              <w:t>interpolation filter coefficients</w:t>
            </w:r>
          </w:p>
        </w:tc>
      </w:tr>
      <w:tr w:rsidR="00EA1617" w:rsidRPr="007D25B0" w14:paraId="1C1064D4" w14:textId="77777777"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14:paraId="3DBDC4D6" w14:textId="77777777" w:rsidR="00EA1617" w:rsidRPr="007D25B0"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4352C6F" w14:textId="77777777"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0 ]</w:t>
            </w:r>
          </w:p>
        </w:tc>
        <w:tc>
          <w:tcPr>
            <w:tcW w:w="800" w:type="dxa"/>
            <w:tcBorders>
              <w:top w:val="nil"/>
              <w:left w:val="nil"/>
              <w:bottom w:val="single" w:sz="4" w:space="0" w:color="auto"/>
              <w:right w:val="single" w:sz="4" w:space="0" w:color="auto"/>
            </w:tcBorders>
            <w:vAlign w:val="bottom"/>
          </w:tcPr>
          <w:p w14:paraId="76F662A8" w14:textId="77777777"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533BA0B" w14:textId="77777777"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2 ]</w:t>
            </w:r>
          </w:p>
        </w:tc>
        <w:tc>
          <w:tcPr>
            <w:tcW w:w="710" w:type="dxa"/>
            <w:tcBorders>
              <w:top w:val="nil"/>
              <w:left w:val="nil"/>
              <w:bottom w:val="single" w:sz="4" w:space="0" w:color="auto"/>
              <w:right w:val="single" w:sz="4" w:space="0" w:color="auto"/>
            </w:tcBorders>
            <w:vAlign w:val="bottom"/>
          </w:tcPr>
          <w:p w14:paraId="0C75314F" w14:textId="77777777"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6F15A1A" w14:textId="77777777"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4 ]</w:t>
            </w:r>
          </w:p>
        </w:tc>
        <w:tc>
          <w:tcPr>
            <w:tcW w:w="800" w:type="dxa"/>
            <w:tcBorders>
              <w:top w:val="nil"/>
              <w:left w:val="nil"/>
              <w:bottom w:val="single" w:sz="4" w:space="0" w:color="auto"/>
              <w:right w:val="single" w:sz="4" w:space="0" w:color="auto"/>
            </w:tcBorders>
            <w:vAlign w:val="bottom"/>
          </w:tcPr>
          <w:p w14:paraId="741A45F9" w14:textId="77777777"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EFB59F1" w14:textId="77777777"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6 ]</w:t>
            </w:r>
          </w:p>
        </w:tc>
        <w:tc>
          <w:tcPr>
            <w:tcW w:w="800" w:type="dxa"/>
            <w:tcBorders>
              <w:top w:val="nil"/>
              <w:left w:val="nil"/>
              <w:bottom w:val="single" w:sz="4" w:space="0" w:color="auto"/>
              <w:right w:val="single" w:sz="4" w:space="0" w:color="auto"/>
            </w:tcBorders>
            <w:vAlign w:val="bottom"/>
          </w:tcPr>
          <w:p w14:paraId="7BB64F62" w14:textId="77777777"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7 ]</w:t>
            </w:r>
          </w:p>
        </w:tc>
      </w:tr>
      <w:tr w:rsidR="00EA1617" w:rsidRPr="007D25B0" w14:paraId="7BDFBE7E"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BF8E704" w14:textId="77777777"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6C361AA" w14:textId="77777777"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14:paraId="20868F1A"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52C91D7"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710" w:type="dxa"/>
            <w:tcBorders>
              <w:top w:val="nil"/>
              <w:left w:val="nil"/>
              <w:bottom w:val="single" w:sz="4" w:space="0" w:color="auto"/>
              <w:right w:val="single" w:sz="4" w:space="0" w:color="auto"/>
            </w:tcBorders>
            <w:vAlign w:val="bottom"/>
          </w:tcPr>
          <w:p w14:paraId="79E3C430" w14:textId="77777777" w:rsidR="00EA1617" w:rsidRPr="007D25B0" w:rsidRDefault="00EA1617" w:rsidP="004A579B">
            <w:pPr>
              <w:keepNext/>
              <w:spacing w:before="0"/>
              <w:jc w:val="center"/>
              <w:rPr>
                <w:rFonts w:eastAsia="Arial Unicode MS"/>
                <w:sz w:val="18"/>
                <w:szCs w:val="18"/>
              </w:rPr>
            </w:pPr>
            <w:r w:rsidRPr="007D25B0">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1EA5289" w14:textId="77777777"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14:paraId="056D173B"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520F485" w14:textId="77777777"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14:paraId="1C51741A"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r>
      <w:tr w:rsidR="00EA1617" w:rsidRPr="007D25B0" w14:paraId="3B6EFE90"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519BD8B1" w14:textId="77777777"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2D4CDF3"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18EDC057"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3F89402"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2252F8BB"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41CD5E7"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4146F30F"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9E74EC1"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19C526D2"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14:paraId="07E41C0F"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C289D9A" w14:textId="77777777" w:rsidR="00EA1617" w:rsidRPr="007D25B0" w:rsidRDefault="00EA1617" w:rsidP="004A579B">
            <w:pPr>
              <w:keepNext/>
              <w:spacing w:before="0"/>
              <w:jc w:val="center"/>
              <w:rPr>
                <w:rFonts w:eastAsia="Arial Unicode MS"/>
                <w:sz w:val="18"/>
                <w:szCs w:val="18"/>
              </w:rPr>
            </w:pPr>
            <w:r w:rsidRPr="007D25B0">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D32D4C5"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12194969"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F21EB54"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034DD979"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C9CB645"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03096192"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9F0C2C2"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446C401B"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14:paraId="13D6CD24"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55153387" w14:textId="77777777" w:rsidR="00EA1617" w:rsidRPr="007D25B0" w:rsidRDefault="00EA1617" w:rsidP="004A579B">
            <w:pPr>
              <w:keepNext/>
              <w:spacing w:before="0"/>
              <w:jc w:val="center"/>
              <w:rPr>
                <w:rFonts w:eastAsia="Arial Unicode MS"/>
                <w:sz w:val="18"/>
                <w:szCs w:val="18"/>
              </w:rPr>
            </w:pPr>
            <w:r w:rsidRPr="007D25B0">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966B835"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64B58DE3"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41125FE"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40EB43A9"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C8F81B0"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486F07DE"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68D9BB3"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619B09E0"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14:paraId="57C1C6FA"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2888DBC" w14:textId="77777777"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BB22CDB"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3D6F92F1"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C650907"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4B185DCF"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0D3A93E"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5310573C"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4EF7CFA"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629A6281"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14:paraId="10C6BFCF"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FFB560A" w14:textId="77777777" w:rsidR="00EA1617" w:rsidRPr="007D25B0" w:rsidRDefault="00EA1617" w:rsidP="004A579B">
            <w:pPr>
              <w:keepNext/>
              <w:spacing w:before="0"/>
              <w:jc w:val="center"/>
              <w:rPr>
                <w:rFonts w:eastAsia="Arial Unicode MS"/>
                <w:sz w:val="18"/>
                <w:szCs w:val="18"/>
              </w:rPr>
            </w:pPr>
            <w:r w:rsidRPr="007D25B0">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82082B8" w14:textId="77777777"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14:paraId="02439275"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5563C29" w14:textId="77777777" w:rsidR="00EA1617" w:rsidRPr="007D25B0" w:rsidRDefault="00EA1617" w:rsidP="004A579B">
            <w:pPr>
              <w:keepNext/>
              <w:spacing w:before="0"/>
              <w:jc w:val="center"/>
              <w:rPr>
                <w:rFonts w:eastAsia="Arial Unicode MS"/>
                <w:sz w:val="18"/>
                <w:szCs w:val="18"/>
              </w:rPr>
            </w:pPr>
            <w:r w:rsidRPr="007D25B0">
              <w:rPr>
                <w:sz w:val="18"/>
                <w:szCs w:val="18"/>
              </w:rPr>
              <w:t>-11</w:t>
            </w:r>
          </w:p>
        </w:tc>
        <w:tc>
          <w:tcPr>
            <w:tcW w:w="710" w:type="dxa"/>
            <w:tcBorders>
              <w:top w:val="nil"/>
              <w:left w:val="nil"/>
              <w:bottom w:val="single" w:sz="4" w:space="0" w:color="auto"/>
              <w:right w:val="single" w:sz="4" w:space="0" w:color="auto"/>
            </w:tcBorders>
            <w:vAlign w:val="bottom"/>
          </w:tcPr>
          <w:p w14:paraId="084EF0CE"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778B546" w14:textId="77777777" w:rsidR="00EA1617" w:rsidRPr="007D25B0" w:rsidRDefault="00EA1617" w:rsidP="004A579B">
            <w:pPr>
              <w:keepNext/>
              <w:spacing w:before="0"/>
              <w:jc w:val="center"/>
              <w:rPr>
                <w:rFonts w:eastAsia="Arial Unicode MS"/>
                <w:sz w:val="18"/>
                <w:szCs w:val="18"/>
              </w:rPr>
            </w:pPr>
            <w:r w:rsidRPr="007D25B0">
              <w:rPr>
                <w:sz w:val="18"/>
                <w:szCs w:val="18"/>
              </w:rPr>
              <w:t>26</w:t>
            </w:r>
          </w:p>
        </w:tc>
        <w:tc>
          <w:tcPr>
            <w:tcW w:w="800" w:type="dxa"/>
            <w:tcBorders>
              <w:top w:val="nil"/>
              <w:left w:val="nil"/>
              <w:bottom w:val="single" w:sz="4" w:space="0" w:color="auto"/>
              <w:right w:val="single" w:sz="4" w:space="0" w:color="auto"/>
            </w:tcBorders>
            <w:vAlign w:val="bottom"/>
          </w:tcPr>
          <w:p w14:paraId="4CCF1F3D"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0EE34B6" w14:textId="77777777" w:rsidR="00EA1617" w:rsidRPr="007D25B0" w:rsidRDefault="00EA1617" w:rsidP="004A579B">
            <w:pPr>
              <w:keepNext/>
              <w:spacing w:before="0"/>
              <w:jc w:val="center"/>
              <w:rPr>
                <w:rFonts w:eastAsia="Arial Unicode MS"/>
                <w:sz w:val="18"/>
                <w:szCs w:val="18"/>
              </w:rPr>
            </w:pPr>
            <w:r w:rsidRPr="007D25B0">
              <w:rPr>
                <w:sz w:val="18"/>
                <w:szCs w:val="18"/>
              </w:rPr>
              <w:t>3</w:t>
            </w:r>
          </w:p>
        </w:tc>
        <w:tc>
          <w:tcPr>
            <w:tcW w:w="800" w:type="dxa"/>
            <w:tcBorders>
              <w:top w:val="nil"/>
              <w:left w:val="nil"/>
              <w:bottom w:val="single" w:sz="4" w:space="0" w:color="auto"/>
              <w:right w:val="single" w:sz="4" w:space="0" w:color="auto"/>
            </w:tcBorders>
            <w:vAlign w:val="bottom"/>
          </w:tcPr>
          <w:p w14:paraId="0D6903E2"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14:paraId="2C339351"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3B91F59" w14:textId="77777777" w:rsidR="00EA1617" w:rsidRPr="007D25B0" w:rsidRDefault="00EA1617" w:rsidP="004A579B">
            <w:pPr>
              <w:keepNext/>
              <w:spacing w:before="0"/>
              <w:jc w:val="center"/>
              <w:rPr>
                <w:rFonts w:eastAsia="Arial Unicode MS"/>
                <w:sz w:val="18"/>
                <w:szCs w:val="18"/>
              </w:rPr>
            </w:pPr>
            <w:r w:rsidRPr="007D25B0">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FF4672E"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3E274559"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39C47EB"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1D7FBB05"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8366E95"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6B3D13B5"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129EED5"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60BC2064"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14:paraId="3CBE3CC1"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51A74EFC" w14:textId="77777777" w:rsidR="00EA1617" w:rsidRPr="007D25B0" w:rsidRDefault="00EA1617" w:rsidP="004A579B">
            <w:pPr>
              <w:keepNext/>
              <w:spacing w:before="0"/>
              <w:jc w:val="center"/>
              <w:rPr>
                <w:rFonts w:eastAsia="Arial Unicode MS"/>
                <w:sz w:val="18"/>
                <w:szCs w:val="18"/>
              </w:rPr>
            </w:pPr>
            <w:r w:rsidRPr="007D25B0">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A8DFB1B"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53E70151"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02A5757"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5365996B"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BBB7E86"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62F1E705"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5388CE5"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1582247B"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14:paraId="4511E510"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92D892F" w14:textId="77777777" w:rsidR="00EA1617" w:rsidRPr="007D25B0" w:rsidRDefault="00EA1617" w:rsidP="004A579B">
            <w:pPr>
              <w:keepNext/>
              <w:spacing w:before="0"/>
              <w:jc w:val="center"/>
              <w:rPr>
                <w:rFonts w:eastAsia="Arial Unicode MS"/>
                <w:sz w:val="18"/>
                <w:szCs w:val="18"/>
              </w:rPr>
            </w:pPr>
            <w:r w:rsidRPr="007D25B0">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2F4BE72" w14:textId="77777777"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14:paraId="523AE43E"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8530DA5" w14:textId="77777777" w:rsidR="00EA1617" w:rsidRPr="007D25B0" w:rsidRDefault="00EA1617" w:rsidP="004A579B">
            <w:pPr>
              <w:keepNext/>
              <w:spacing w:before="0"/>
              <w:jc w:val="center"/>
              <w:rPr>
                <w:rFonts w:eastAsia="Arial Unicode MS"/>
                <w:sz w:val="18"/>
                <w:szCs w:val="18"/>
              </w:rPr>
            </w:pPr>
            <w:r w:rsidRPr="007D25B0">
              <w:rPr>
                <w:sz w:val="18"/>
                <w:szCs w:val="18"/>
              </w:rPr>
              <w:t>-11</w:t>
            </w:r>
          </w:p>
        </w:tc>
        <w:tc>
          <w:tcPr>
            <w:tcW w:w="710" w:type="dxa"/>
            <w:tcBorders>
              <w:top w:val="nil"/>
              <w:left w:val="nil"/>
              <w:bottom w:val="single" w:sz="4" w:space="0" w:color="auto"/>
              <w:right w:val="single" w:sz="4" w:space="0" w:color="auto"/>
            </w:tcBorders>
            <w:vAlign w:val="bottom"/>
          </w:tcPr>
          <w:p w14:paraId="653F34BA"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4D6AFD7" w14:textId="77777777" w:rsidR="00EA1617" w:rsidRPr="007D25B0" w:rsidRDefault="00EA1617" w:rsidP="004A579B">
            <w:pPr>
              <w:keepNext/>
              <w:spacing w:before="0"/>
              <w:jc w:val="center"/>
              <w:rPr>
                <w:rFonts w:eastAsia="Arial Unicode MS"/>
                <w:sz w:val="18"/>
                <w:szCs w:val="18"/>
              </w:rPr>
            </w:pPr>
            <w:r w:rsidRPr="007D25B0">
              <w:rPr>
                <w:sz w:val="18"/>
                <w:szCs w:val="18"/>
              </w:rPr>
              <w:t>40</w:t>
            </w:r>
          </w:p>
        </w:tc>
        <w:tc>
          <w:tcPr>
            <w:tcW w:w="800" w:type="dxa"/>
            <w:tcBorders>
              <w:top w:val="nil"/>
              <w:left w:val="nil"/>
              <w:bottom w:val="single" w:sz="4" w:space="0" w:color="auto"/>
              <w:right w:val="single" w:sz="4" w:space="0" w:color="auto"/>
            </w:tcBorders>
            <w:vAlign w:val="bottom"/>
          </w:tcPr>
          <w:p w14:paraId="7B24B700"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A8D6A6B" w14:textId="77777777"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vAlign w:val="bottom"/>
          </w:tcPr>
          <w:p w14:paraId="2E38689C"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14:paraId="037DE4B7"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5A8D8016" w14:textId="77777777" w:rsidR="00EA1617" w:rsidRPr="007D25B0" w:rsidRDefault="00EA1617" w:rsidP="004A579B">
            <w:pPr>
              <w:keepNext/>
              <w:spacing w:before="0"/>
              <w:jc w:val="center"/>
              <w:rPr>
                <w:rFonts w:eastAsia="Arial Unicode MS"/>
                <w:sz w:val="18"/>
                <w:szCs w:val="18"/>
              </w:rPr>
            </w:pPr>
            <w:r w:rsidRPr="007D25B0">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177ADB4"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674F8078"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00070A1"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5BEDD183"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D8B868D"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7CB5A1A4"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F070949"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2BFC2756"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14:paraId="40A59C8B"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FBBE520" w14:textId="77777777" w:rsidR="00EA1617" w:rsidRPr="007D25B0" w:rsidRDefault="00EA1617" w:rsidP="004A579B">
            <w:pPr>
              <w:keepNext/>
              <w:spacing w:before="0"/>
              <w:jc w:val="center"/>
              <w:rPr>
                <w:rFonts w:eastAsia="Arial Unicode MS"/>
                <w:sz w:val="18"/>
                <w:szCs w:val="18"/>
              </w:rPr>
            </w:pPr>
            <w:r w:rsidRPr="007D25B0">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651A948"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75D812E2"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D595F3C"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68A779A7"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BF2FB6B"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33A42C76"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C4A769F"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0FB57DBE"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14:paraId="74C1C758"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C735504" w14:textId="77777777" w:rsidR="00EA1617" w:rsidRPr="007D25B0" w:rsidRDefault="00EA1617" w:rsidP="004A579B">
            <w:pPr>
              <w:keepNext/>
              <w:spacing w:before="0"/>
              <w:jc w:val="center"/>
              <w:rPr>
                <w:rFonts w:eastAsia="Arial Unicode MS"/>
                <w:sz w:val="18"/>
                <w:szCs w:val="18"/>
              </w:rPr>
            </w:pPr>
            <w:r w:rsidRPr="007D25B0">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F915018" w14:textId="77777777"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14:paraId="64BA9A29"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5B8F0E2" w14:textId="77777777" w:rsidR="00EA1617" w:rsidRPr="007D25B0" w:rsidRDefault="00EA1617" w:rsidP="004A579B">
            <w:pPr>
              <w:keepNext/>
              <w:spacing w:before="0"/>
              <w:jc w:val="center"/>
              <w:rPr>
                <w:rFonts w:eastAsia="Arial Unicode MS"/>
                <w:sz w:val="18"/>
                <w:szCs w:val="18"/>
              </w:rPr>
            </w:pPr>
            <w:r w:rsidRPr="007D25B0">
              <w:rPr>
                <w:sz w:val="18"/>
                <w:szCs w:val="18"/>
              </w:rPr>
              <w:t>-8</w:t>
            </w:r>
          </w:p>
        </w:tc>
        <w:tc>
          <w:tcPr>
            <w:tcW w:w="710" w:type="dxa"/>
            <w:tcBorders>
              <w:top w:val="nil"/>
              <w:left w:val="nil"/>
              <w:bottom w:val="single" w:sz="4" w:space="0" w:color="auto"/>
              <w:right w:val="single" w:sz="4" w:space="0" w:color="auto"/>
            </w:tcBorders>
            <w:vAlign w:val="bottom"/>
          </w:tcPr>
          <w:p w14:paraId="02FDEDB7"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2953043" w14:textId="77777777" w:rsidR="00EA1617" w:rsidRPr="007D25B0" w:rsidRDefault="00EA1617" w:rsidP="004A579B">
            <w:pPr>
              <w:keepNext/>
              <w:spacing w:before="0"/>
              <w:jc w:val="center"/>
              <w:rPr>
                <w:rFonts w:eastAsia="Arial Unicode MS"/>
                <w:sz w:val="18"/>
                <w:szCs w:val="18"/>
              </w:rPr>
            </w:pPr>
            <w:r w:rsidRPr="007D25B0">
              <w:rPr>
                <w:sz w:val="18"/>
                <w:szCs w:val="18"/>
              </w:rPr>
              <w:t>52</w:t>
            </w:r>
          </w:p>
        </w:tc>
        <w:tc>
          <w:tcPr>
            <w:tcW w:w="800" w:type="dxa"/>
            <w:tcBorders>
              <w:top w:val="nil"/>
              <w:left w:val="nil"/>
              <w:bottom w:val="single" w:sz="4" w:space="0" w:color="auto"/>
              <w:right w:val="single" w:sz="4" w:space="0" w:color="auto"/>
            </w:tcBorders>
            <w:vAlign w:val="bottom"/>
          </w:tcPr>
          <w:p w14:paraId="10696FAF"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7EE41ED" w14:textId="77777777"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vAlign w:val="bottom"/>
          </w:tcPr>
          <w:p w14:paraId="4A63E129"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14:paraId="55636891"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90978EC" w14:textId="77777777" w:rsidR="00EA1617" w:rsidRPr="007D25B0" w:rsidRDefault="00EA1617" w:rsidP="004A579B">
            <w:pPr>
              <w:keepNext/>
              <w:spacing w:before="0"/>
              <w:jc w:val="center"/>
              <w:rPr>
                <w:rFonts w:eastAsia="Arial Unicode MS"/>
                <w:sz w:val="18"/>
                <w:szCs w:val="18"/>
              </w:rPr>
            </w:pPr>
            <w:r w:rsidRPr="007D25B0">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B70DC9D"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03CC3593"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C300744"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6993A4C0"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0244CEA"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6BA78DD0"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5F8587B"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73671A28"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14:paraId="69321646"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1AF5C10" w14:textId="77777777" w:rsidR="00EA1617" w:rsidRPr="007D25B0" w:rsidRDefault="00EA1617" w:rsidP="004A579B">
            <w:pPr>
              <w:keepNext/>
              <w:spacing w:before="0"/>
              <w:jc w:val="center"/>
              <w:rPr>
                <w:rFonts w:eastAsia="Arial Unicode MS"/>
                <w:sz w:val="18"/>
                <w:szCs w:val="18"/>
              </w:rPr>
            </w:pPr>
            <w:r w:rsidRPr="007D25B0">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F6BC667"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04A7292D"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BE348F7"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7972E63F"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7F7F9C5"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0F35D036"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E8172B3"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6719F0A7"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14:paraId="0D793BA2"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18D72F1" w14:textId="77777777" w:rsidR="00EA1617" w:rsidRPr="007D25B0" w:rsidRDefault="00EA1617" w:rsidP="004A579B">
            <w:pPr>
              <w:keepNext/>
              <w:spacing w:before="0"/>
              <w:jc w:val="center"/>
              <w:rPr>
                <w:rFonts w:eastAsia="Arial Unicode MS"/>
                <w:sz w:val="18"/>
                <w:szCs w:val="18"/>
              </w:rPr>
            </w:pPr>
            <w:r w:rsidRPr="007D25B0">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A7F5686"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32273DC1"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678DE3F"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05F2D528"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FE810D5"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14DAA927"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397F49E"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179014C3"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14:paraId="22967EFD"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EF17191" w14:textId="77777777" w:rsidR="00EA1617" w:rsidRPr="007D25B0" w:rsidRDefault="00EA1617" w:rsidP="004A579B">
            <w:pPr>
              <w:spacing w:before="0"/>
              <w:jc w:val="center"/>
              <w:rPr>
                <w:rFonts w:eastAsia="Arial Unicode MS"/>
                <w:sz w:val="18"/>
                <w:szCs w:val="18"/>
              </w:rPr>
            </w:pPr>
            <w:r w:rsidRPr="007D25B0">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F9EBEF7" w14:textId="77777777"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5810C3CC" w14:textId="77777777"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634608C" w14:textId="77777777" w:rsidR="00EA1617" w:rsidRPr="007D25B0" w:rsidRDefault="00EA1617" w:rsidP="004A579B">
            <w:pPr>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7268A2DD" w14:textId="77777777"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33CE77B" w14:textId="77777777"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42892270" w14:textId="77777777"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1FB0AD7" w14:textId="77777777"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36DBA004" w14:textId="77777777"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r>
    </w:tbl>
    <w:p w14:paraId="029278F8" w14:textId="77777777" w:rsidR="00EA1617" w:rsidRPr="007D25B0" w:rsidRDefault="00EA1617" w:rsidP="00EA1617">
      <w:pPr>
        <w:rPr>
          <w:noProof/>
          <w:lang w:eastAsia="ko-KR"/>
        </w:rPr>
      </w:pPr>
      <w:r w:rsidRPr="007D25B0">
        <w:rPr>
          <w:noProof/>
        </w:rPr>
        <w:t xml:space="preserve">The value of the interpolated luma sample </w:t>
      </w:r>
      <w:r w:rsidRPr="007D25B0">
        <w:rPr>
          <w:noProof/>
          <w:lang w:eastAsia="ko-KR"/>
        </w:rPr>
        <w:t xml:space="preserve">IntLumaSample  is derived by applying </w:t>
      </w:r>
      <w:r w:rsidRPr="007D25B0">
        <w:rPr>
          <w:noProof/>
        </w:rPr>
        <w:t>the following ordered steps:</w:t>
      </w:r>
    </w:p>
    <w:p w14:paraId="48377964" w14:textId="77777777" w:rsidR="00EA1617" w:rsidRPr="007D25B0" w:rsidRDefault="00EA1617" w:rsidP="002026D5">
      <w:pPr>
        <w:numPr>
          <w:ilvl w:val="0"/>
          <w:numId w:val="38"/>
        </w:numPr>
        <w:tabs>
          <w:tab w:val="clear" w:pos="794"/>
          <w:tab w:val="clear" w:pos="1191"/>
          <w:tab w:val="clear" w:pos="1588"/>
          <w:tab w:val="clear" w:pos="1985"/>
        </w:tabs>
      </w:pPr>
      <w:r w:rsidRPr="007D25B0">
        <w:t xml:space="preserve">The derivation process for reference layer sample location used in resampling as specified in subclause </w:t>
      </w:r>
      <w:r w:rsidR="002D2385" w:rsidRPr="007D25B0">
        <w:fldChar w:fldCharType="begin"/>
      </w:r>
      <w:r w:rsidR="002D2385" w:rsidRPr="007D25B0">
        <w:instrText xml:space="preserve"> REF _Ref364437312 \r \h  \* MERGEFORMAT </w:instrText>
      </w:r>
      <w:r w:rsidR="002D2385" w:rsidRPr="007D25B0">
        <w:fldChar w:fldCharType="separate"/>
      </w:r>
      <w:r w:rsidR="004C44E5" w:rsidRPr="007D25B0">
        <w:t>H.6.2</w:t>
      </w:r>
      <w:r w:rsidR="002D2385" w:rsidRPr="007D25B0">
        <w:fldChar w:fldCharType="end"/>
      </w:r>
      <w:r w:rsidRPr="007D25B0">
        <w:t xml:space="preserve"> is invoked with cIdx equal to 0 and luma sample location ( xP, yP ) given as the inputs and ( xRef16, yRef16 ) in units of 1/16-th sample  as output.</w:t>
      </w:r>
    </w:p>
    <w:p w14:paraId="1338CD1F" w14:textId="77777777" w:rsidR="00EA1617" w:rsidRPr="007D25B0" w:rsidRDefault="00EA1617" w:rsidP="002026D5">
      <w:pPr>
        <w:numPr>
          <w:ilvl w:val="0"/>
          <w:numId w:val="38"/>
        </w:numPr>
        <w:tabs>
          <w:tab w:val="clear" w:pos="794"/>
          <w:tab w:val="clear" w:pos="1191"/>
          <w:tab w:val="clear" w:pos="1588"/>
          <w:tab w:val="clear" w:pos="1985"/>
        </w:tabs>
      </w:pPr>
      <w:r w:rsidRPr="007D25B0">
        <w:t>The variables xRef and xPhase are derived as follows:</w:t>
      </w:r>
    </w:p>
    <w:p w14:paraId="0521D5F0" w14:textId="77777777" w:rsidR="00CE1BE4"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xRef</w:t>
      </w:r>
      <w:proofErr w:type="gramEnd"/>
      <w:r w:rsidRPr="007D25B0">
        <w:rPr>
          <w:rFonts w:ascii="Times New Roman" w:hAnsi="Times New Roman"/>
          <w:sz w:val="20"/>
          <w:szCs w:val="20"/>
        </w:rPr>
        <w:t>     = ( xRef16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7E190A16" w14:textId="77777777" w:rsidR="00EA1617" w:rsidRPr="007D25B0" w:rsidRDefault="00EA1617" w:rsidP="00EA1617">
      <w:pPr>
        <w:pStyle w:val="AVCEquationlevel1CharCharCharChar"/>
        <w:spacing w:before="120" w:after="120"/>
        <w:ind w:left="1191"/>
        <w:rPr>
          <w:rFonts w:ascii="Times New Roman" w:hAnsi="Times New Roman"/>
          <w:sz w:val="20"/>
          <w:szCs w:val="20"/>
        </w:rPr>
      </w:pPr>
      <w:proofErr w:type="gramStart"/>
      <w:r w:rsidRPr="007D25B0">
        <w:rPr>
          <w:rFonts w:ascii="Times New Roman" w:hAnsi="Times New Roman"/>
          <w:sz w:val="20"/>
          <w:szCs w:val="20"/>
        </w:rPr>
        <w:t>xPhase</w:t>
      </w:r>
      <w:proofErr w:type="gramEnd"/>
      <w:r w:rsidRPr="007D25B0">
        <w:rPr>
          <w:rFonts w:ascii="Times New Roman" w:hAnsi="Times New Roman"/>
          <w:sz w:val="20"/>
          <w:szCs w:val="20"/>
        </w:rPr>
        <w:t> = ( xRef16 )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22</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21A4ED26" w14:textId="77777777" w:rsidR="00EA1617" w:rsidRPr="007D25B0" w:rsidRDefault="00EA1617" w:rsidP="002026D5">
      <w:pPr>
        <w:numPr>
          <w:ilvl w:val="0"/>
          <w:numId w:val="38"/>
        </w:numPr>
        <w:tabs>
          <w:tab w:val="clear" w:pos="794"/>
          <w:tab w:val="clear" w:pos="1191"/>
          <w:tab w:val="clear" w:pos="1588"/>
          <w:tab w:val="clear" w:pos="1985"/>
        </w:tabs>
      </w:pPr>
      <w:r w:rsidRPr="007D25B0">
        <w:t>The variables yRef and yPhase are derived as follows</w:t>
      </w:r>
    </w:p>
    <w:p w14:paraId="4F2A87B9" w14:textId="77777777" w:rsidR="00CE1BE4"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yRef</w:t>
      </w:r>
      <w:proofErr w:type="gramEnd"/>
      <w:r w:rsidRPr="007D25B0">
        <w:rPr>
          <w:rFonts w:ascii="Times New Roman" w:hAnsi="Times New Roman"/>
          <w:sz w:val="20"/>
          <w:szCs w:val="20"/>
        </w:rPr>
        <w:t>     = ( yRef16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2DA59189" w14:textId="77777777"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lastRenderedPageBreak/>
        <w:t>yPhase</w:t>
      </w:r>
      <w:proofErr w:type="gramEnd"/>
      <w:r w:rsidRPr="007D25B0">
        <w:rPr>
          <w:rFonts w:ascii="Times New Roman" w:hAnsi="Times New Roman"/>
          <w:sz w:val="20"/>
          <w:szCs w:val="20"/>
        </w:rPr>
        <w:t> = ( yRef16 )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24</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43CCF9A1" w14:textId="77777777" w:rsidR="002668F1" w:rsidRPr="007D25B0" w:rsidRDefault="002668F1" w:rsidP="002026D5">
      <w:pPr>
        <w:numPr>
          <w:ilvl w:val="0"/>
          <w:numId w:val="38"/>
        </w:numPr>
        <w:tabs>
          <w:tab w:val="clear" w:pos="794"/>
          <w:tab w:val="clear" w:pos="1191"/>
          <w:tab w:val="clear" w:pos="1588"/>
          <w:tab w:val="clear" w:pos="1985"/>
        </w:tabs>
      </w:pPr>
      <w:r w:rsidRPr="007D25B0">
        <w:t>The variables shift1, shift2 and offset are derived as follows:</w:t>
      </w:r>
    </w:p>
    <w:p w14:paraId="29916C8F" w14:textId="77777777" w:rsidR="00CE1BE4" w:rsidRPr="007D25B0" w:rsidRDefault="002668F1" w:rsidP="002668F1">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shift1 = BitDepth</w:t>
      </w:r>
      <w:r w:rsidRPr="007D25B0">
        <w:rPr>
          <w:rFonts w:ascii="Times New Roman" w:hAnsi="Times New Roman"/>
          <w:sz w:val="20"/>
          <w:szCs w:val="20"/>
          <w:vertAlign w:val="subscript"/>
        </w:rPr>
        <w:t>Y</w:t>
      </w:r>
      <w:r w:rsidRPr="007D25B0">
        <w:rPr>
          <w:rFonts w:ascii="Times New Roman" w:hAnsi="Times New Roman"/>
          <w:sz w:val="20"/>
          <w:szCs w:val="20"/>
        </w:rPr>
        <w:t> – 8</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25</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14:paraId="4AFE5FF9" w14:textId="77777777" w:rsidR="00CE1BE4" w:rsidRPr="007D25B0" w:rsidRDefault="002668F1" w:rsidP="002668F1">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shift2 = 20 – BitDepth</w:t>
      </w:r>
      <w:r w:rsidRPr="007D25B0">
        <w:rPr>
          <w:rFonts w:ascii="Times New Roman" w:hAnsi="Times New Roman"/>
          <w:sz w:val="20"/>
          <w:szCs w:val="20"/>
          <w:vertAlign w:val="subscript"/>
        </w:rPr>
        <w:t>Y</w:t>
      </w:r>
      <w:r w:rsidRPr="007D25B0">
        <w:rPr>
          <w:rFonts w:ascii="Times New Roman" w:hAnsi="Times New Roman"/>
          <w:sz w:val="20"/>
          <w:szCs w:val="20"/>
        </w:rPr>
        <w:t xml:space="preserve"> </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26</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14:paraId="1BB4ABE0" w14:textId="77777777" w:rsidR="002668F1" w:rsidRPr="007D25B0" w:rsidRDefault="002668F1" w:rsidP="002668F1">
      <w:pPr>
        <w:pStyle w:val="AVCEquationlevel1CharCharCharChar"/>
        <w:spacing w:before="120" w:after="120"/>
        <w:ind w:left="1191"/>
        <w:rPr>
          <w:rFonts w:ascii="Times New Roman" w:hAnsi="Times New Roman"/>
          <w:sz w:val="20"/>
          <w:szCs w:val="20"/>
        </w:rPr>
      </w:pPr>
      <w:proofErr w:type="gramStart"/>
      <w:r w:rsidRPr="007D25B0">
        <w:rPr>
          <w:rFonts w:ascii="Times New Roman" w:hAnsi="Times New Roman"/>
          <w:sz w:val="20"/>
          <w:szCs w:val="20"/>
        </w:rPr>
        <w:t>offset</w:t>
      </w:r>
      <w:proofErr w:type="gramEnd"/>
      <w:r w:rsidRPr="007D25B0">
        <w:rPr>
          <w:rFonts w:ascii="Times New Roman" w:hAnsi="Times New Roman"/>
          <w:sz w:val="20"/>
          <w:szCs w:val="20"/>
        </w:rPr>
        <w:t xml:space="preserve"> =1 &lt;&lt; (</w:t>
      </w:r>
      <w:r w:rsidR="009C2210" w:rsidRPr="007D25B0">
        <w:rPr>
          <w:rFonts w:ascii="Times New Roman" w:hAnsi="Times New Roman"/>
          <w:sz w:val="20"/>
          <w:szCs w:val="20"/>
        </w:rPr>
        <w:t> </w:t>
      </w:r>
      <w:r w:rsidRPr="007D25B0">
        <w:rPr>
          <w:rFonts w:ascii="Times New Roman" w:hAnsi="Times New Roman"/>
          <w:sz w:val="20"/>
          <w:szCs w:val="20"/>
        </w:rPr>
        <w:t>shift2 – 1).</w:t>
      </w:r>
      <w:r w:rsidR="00CD3F93" w:rsidRPr="007D25B0">
        <w:rPr>
          <w:rFonts w:ascii="Times New Roman" w:hAnsi="Times New Roman"/>
          <w:sz w:val="20"/>
          <w:szCs w:val="20"/>
        </w:rPr>
        <w:t xml:space="preserve"> </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27</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14:paraId="7D3270BC" w14:textId="77777777" w:rsidR="00EA1617" w:rsidRPr="007D25B0" w:rsidRDefault="00EA1617" w:rsidP="002026D5">
      <w:pPr>
        <w:numPr>
          <w:ilvl w:val="0"/>
          <w:numId w:val="38"/>
        </w:numPr>
        <w:tabs>
          <w:tab w:val="clear" w:pos="794"/>
          <w:tab w:val="clear" w:pos="1191"/>
          <w:tab w:val="clear" w:pos="1588"/>
          <w:tab w:val="clear" w:pos="1985"/>
        </w:tabs>
      </w:pPr>
      <w:r w:rsidRPr="007D25B0">
        <w:t>The sample value tempArray</w:t>
      </w:r>
      <w:proofErr w:type="gramStart"/>
      <w:r w:rsidRPr="007D25B0">
        <w:t>[ n</w:t>
      </w:r>
      <w:proofErr w:type="gramEnd"/>
      <w:r w:rsidR="00007E24" w:rsidRPr="007D25B0">
        <w:t> </w:t>
      </w:r>
      <w:r w:rsidRPr="007D25B0">
        <w:t>] with n = 0</w:t>
      </w:r>
      <w:r w:rsidR="00007E24" w:rsidRPr="007D25B0">
        <w:t> … </w:t>
      </w:r>
      <w:r w:rsidRPr="007D25B0">
        <w:t>7, is derived as follows.</w:t>
      </w:r>
    </w:p>
    <w:p w14:paraId="131BDDA0" w14:textId="77777777" w:rsidR="00EA1617" w:rsidRPr="007D25B0" w:rsidRDefault="00EA1617" w:rsidP="00EA1617">
      <w:pPr>
        <w:pStyle w:val="AVCEquationlevel1CharCharCharChar"/>
        <w:spacing w:before="120" w:after="120"/>
        <w:rPr>
          <w:rFonts w:ascii="Times New Roman" w:hAnsi="Times New Roman"/>
          <w:noProof/>
          <w:sz w:val="20"/>
          <w:szCs w:val="20"/>
          <w:lang w:eastAsia="ko-KR"/>
        </w:rPr>
      </w:pPr>
      <w:proofErr w:type="gramStart"/>
      <w:r w:rsidRPr="007D25B0">
        <w:rPr>
          <w:rFonts w:ascii="Times New Roman" w:hAnsi="Times New Roman"/>
          <w:sz w:val="20"/>
          <w:szCs w:val="20"/>
        </w:rPr>
        <w:t>yPosRL</w:t>
      </w:r>
      <w:proofErr w:type="gramEnd"/>
      <w:r w:rsidRPr="007D25B0">
        <w:rPr>
          <w:rFonts w:ascii="Times New Roman" w:hAnsi="Times New Roman"/>
          <w:sz w:val="20"/>
          <w:szCs w:val="20"/>
        </w:rPr>
        <w:t xml:space="preserve"> = </w:t>
      </w:r>
      <w:r w:rsidRPr="007D25B0">
        <w:rPr>
          <w:rFonts w:ascii="Times New Roman" w:hAnsi="Times New Roman"/>
          <w:noProof/>
          <w:sz w:val="20"/>
          <w:szCs w:val="20"/>
          <w:lang w:eastAsia="ko-KR"/>
        </w:rPr>
        <w:t>Clip3( 0, RefLayerPicHeightInSamplesL</w:t>
      </w:r>
      <w:r w:rsidRPr="007D25B0">
        <w:rPr>
          <w:rFonts w:ascii="Times New Roman" w:hAnsi="Times New Roman"/>
          <w:noProof/>
          <w:sz w:val="20"/>
          <w:szCs w:val="20"/>
        </w:rPr>
        <w:t xml:space="preserve">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 yRef</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n</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 xml:space="preserve">)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28</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2F120A3C" w14:textId="77777777" w:rsidR="00EA1617" w:rsidRPr="007D25B0" w:rsidRDefault="00EA1617" w:rsidP="00EA1617">
      <w:pPr>
        <w:pStyle w:val="AVCEquationlevel1CharCharCharChar"/>
        <w:spacing w:before="120" w:after="120"/>
        <w:rPr>
          <w:rFonts w:ascii="Times New Roman" w:hAnsi="Times New Roman"/>
          <w:sz w:val="20"/>
          <w:szCs w:val="20"/>
        </w:rPr>
      </w:pPr>
      <w:r w:rsidRPr="007D25B0">
        <w:rPr>
          <w:rFonts w:ascii="Times New Roman" w:hAnsi="Times New Roman"/>
          <w:noProof/>
          <w:sz w:val="20"/>
          <w:szCs w:val="20"/>
          <w:lang w:eastAsia="ko-KR"/>
        </w:rPr>
        <w:t>refW</w:t>
      </w:r>
      <w:r w:rsidR="0006365F" w:rsidRPr="007D25B0">
        <w:rPr>
          <w:rFonts w:ascii="Times New Roman" w:eastAsia="SimSun" w:hAnsi="Times New Roman"/>
          <w:noProof/>
          <w:sz w:val="20"/>
          <w:szCs w:val="20"/>
          <w:lang w:val="en-US" w:eastAsia="zh-CN"/>
        </w:rPr>
        <w:t>   </w:t>
      </w:r>
      <w:r w:rsidRPr="007D25B0">
        <w:rPr>
          <w:rFonts w:ascii="Times New Roman" w:eastAsia="SimSun" w:hAnsi="Times New Roman"/>
          <w:noProof/>
          <w:sz w:val="20"/>
          <w:szCs w:val="20"/>
          <w:lang w:val="en-US" w:eastAsia="zh-CN"/>
        </w:rPr>
        <w:t>  </w:t>
      </w:r>
      <w:r w:rsidRPr="007D25B0">
        <w:rPr>
          <w:rFonts w:ascii="Times New Roman" w:hAnsi="Times New Roman"/>
          <w:noProof/>
          <w:sz w:val="20"/>
          <w:szCs w:val="20"/>
          <w:lang w:eastAsia="ko-KR"/>
        </w:rPr>
        <w:t xml:space="preserve"> = RefLayerPicWidthInSamplesL</w:t>
      </w:r>
    </w:p>
    <w:p w14:paraId="621F61BB" w14:textId="77777777" w:rsidR="00EA1617" w:rsidRPr="007D25B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7D25B0">
        <w:rPr>
          <w:rFonts w:ascii="Times New Roman" w:hAnsi="Times New Roman"/>
          <w:sz w:val="20"/>
          <w:szCs w:val="20"/>
        </w:rPr>
        <w:t xml:space="preserve">tempArray[n] = </w:t>
      </w:r>
      <w:r w:rsidR="00CD3F93" w:rsidRPr="007D25B0">
        <w:rPr>
          <w:rFonts w:ascii="Times New Roman" w:hAnsi="Times New Roman"/>
          <w:sz w:val="20"/>
          <w:szCs w:val="20"/>
        </w:rPr>
        <w:t>( </w:t>
      </w:r>
      <w:r w:rsidRPr="007D25B0">
        <w:rPr>
          <w:rFonts w:ascii="Times New Roman" w:hAnsi="Times New Roman"/>
          <w:sz w:val="20"/>
          <w:szCs w:val="20"/>
        </w:rPr>
        <w:t>f</w:t>
      </w:r>
      <w:r w:rsidRPr="007D25B0">
        <w:rPr>
          <w:rFonts w:ascii="Times New Roman" w:hAnsi="Times New Roman"/>
          <w:sz w:val="20"/>
          <w:szCs w:val="20"/>
          <w:vertAlign w:val="subscript"/>
        </w:rPr>
        <w:t>L</w:t>
      </w:r>
      <w:r w:rsidRPr="007D25B0">
        <w:rPr>
          <w:rFonts w:ascii="Times New Roman" w:hAnsi="Times New Roman"/>
          <w:sz w:val="20"/>
          <w:szCs w:val="20"/>
        </w:rPr>
        <w:t>[ xPhase, 0 ]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3),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1 ]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2 ]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w:t>
      </w:r>
      <w:r w:rsidRPr="007D25B0">
        <w:rPr>
          <w:rFonts w:ascii="Times New Roman" w:hAnsi="Times New Roman"/>
          <w:noProof/>
          <w:sz w:val="20"/>
          <w:szCs w:val="20"/>
        </w:rPr>
        <w:t>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3 ]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w:t>
      </w:r>
      <w:r w:rsidRPr="007D25B0">
        <w:rPr>
          <w:rFonts w:ascii="Times New Roman" w:hAnsi="Times New Roman"/>
          <w:noProof/>
          <w:sz w:val="20"/>
          <w:szCs w:val="20"/>
        </w:rPr>
        <w:t>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4 ]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29</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5 ]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6 ]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3),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7 ]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4),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00CD3F93" w:rsidRPr="007D25B0">
        <w:rPr>
          <w:rFonts w:ascii="Times New Roman" w:hAnsi="Times New Roman"/>
          <w:sz w:val="20"/>
          <w:szCs w:val="20"/>
        </w:rPr>
        <w:t> )</w:t>
      </w:r>
      <w:r w:rsidR="00CD3F93" w:rsidRPr="007D25B0">
        <w:rPr>
          <w:rFonts w:ascii="Times New Roman" w:eastAsia="SimSun" w:hAnsi="Times New Roman"/>
          <w:sz w:val="20"/>
          <w:szCs w:val="20"/>
          <w:lang w:val="en-US" w:eastAsia="zh-CN"/>
        </w:rPr>
        <w:t> &gt;&gt; shift1</w:t>
      </w:r>
    </w:p>
    <w:p w14:paraId="68F53D24" w14:textId="77777777" w:rsidR="00EA1617" w:rsidRPr="007D25B0" w:rsidRDefault="00EA1617" w:rsidP="002026D5">
      <w:pPr>
        <w:numPr>
          <w:ilvl w:val="0"/>
          <w:numId w:val="38"/>
        </w:numPr>
        <w:tabs>
          <w:tab w:val="clear" w:pos="794"/>
          <w:tab w:val="clear" w:pos="1191"/>
          <w:tab w:val="clear" w:pos="1588"/>
          <w:tab w:val="clear" w:pos="1985"/>
        </w:tabs>
      </w:pPr>
      <w:r w:rsidRPr="007D25B0">
        <w:rPr>
          <w:noProof/>
          <w:lang w:eastAsia="ko-KR"/>
        </w:rPr>
        <w:t>The interpolated luma sample value intLumaSample</w:t>
      </w:r>
      <w:r w:rsidRPr="007D25B0">
        <w:t xml:space="preserve"> is derived as follows.</w:t>
      </w:r>
    </w:p>
    <w:p w14:paraId="233771BC" w14:textId="77777777"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lang w:eastAsia="ko-KR"/>
        </w:rPr>
        <w:t xml:space="preserve">intLumaSample </w:t>
      </w:r>
      <w:r w:rsidRPr="007D25B0">
        <w:rPr>
          <w:rFonts w:ascii="Times New Roman" w:hAnsi="Times New Roman"/>
          <w:sz w:val="20"/>
          <w:szCs w:val="20"/>
        </w:rPr>
        <w:t>= ( f</w:t>
      </w:r>
      <w:r w:rsidRPr="007D25B0">
        <w:rPr>
          <w:rFonts w:ascii="Times New Roman" w:hAnsi="Times New Roman"/>
          <w:sz w:val="20"/>
          <w:szCs w:val="20"/>
          <w:vertAlign w:val="subscript"/>
        </w:rPr>
        <w:t>L</w:t>
      </w:r>
      <w:r w:rsidRPr="007D25B0">
        <w:rPr>
          <w:rFonts w:ascii="Times New Roman" w:hAnsi="Times New Roman"/>
          <w:sz w:val="20"/>
          <w:szCs w:val="20"/>
        </w:rPr>
        <w:t>[ yPhase, 0 ] * tempArray [ 0 ]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1 ] * tempArray [ 1 ]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2 ] * tempArray [ 2 ]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3 ] * tempArray [ 3 ]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4 ] * tempArray [ 4 ]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30</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noProof/>
          <w:sz w:val="20"/>
          <w:szCs w:val="20"/>
          <w:lang w:eastAsia="ko-KR"/>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5 ] * tempArray [ 5 ]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6 ] * tempArray [ 6 ]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7 ] * tempArray [ 7 ]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002234C3" w:rsidRPr="007D25B0">
        <w:rPr>
          <w:rFonts w:ascii="Times New Roman" w:hAnsi="Times New Roman"/>
          <w:sz w:val="20"/>
          <w:szCs w:val="20"/>
        </w:rPr>
        <w:t>offset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&gt;&gt;</w:t>
      </w:r>
      <w:r w:rsidRPr="007D25B0">
        <w:rPr>
          <w:rFonts w:ascii="Times New Roman" w:hAnsi="Times New Roman"/>
          <w:noProof/>
          <w:sz w:val="20"/>
          <w:szCs w:val="20"/>
          <w:lang w:eastAsia="ko-KR"/>
        </w:rPr>
        <w:t> </w:t>
      </w:r>
      <w:r w:rsidR="002234C3" w:rsidRPr="007D25B0">
        <w:rPr>
          <w:rFonts w:ascii="Times New Roman" w:hAnsi="Times New Roman"/>
          <w:sz w:val="20"/>
          <w:szCs w:val="20"/>
        </w:rPr>
        <w:t>shift2</w:t>
      </w:r>
    </w:p>
    <w:p w14:paraId="2113031A" w14:textId="77777777"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lang w:eastAsia="ko-KR"/>
        </w:rPr>
        <w:t>intLumaSample </w:t>
      </w:r>
      <w:r w:rsidRPr="007D25B0">
        <w:rPr>
          <w:rFonts w:ascii="Times New Roman" w:hAnsi="Times New Roman"/>
          <w:sz w:val="20"/>
          <w:szCs w:val="20"/>
        </w:rPr>
        <w:t>=</w:t>
      </w:r>
      <w:r w:rsidRPr="007D25B0">
        <w:rPr>
          <w:rFonts w:ascii="Times New Roman" w:hAnsi="Times New Roman"/>
          <w:noProof/>
          <w:sz w:val="20"/>
          <w:szCs w:val="20"/>
          <w:lang w:eastAsia="ko-KR"/>
        </w:rPr>
        <w:t> Clip3( 0, ( 1 &lt;&lt; </w:t>
      </w:r>
      <w:r w:rsidRPr="007D25B0">
        <w:rPr>
          <w:rFonts w:ascii="Times New Roman" w:hAnsi="Times New Roman"/>
          <w:sz w:val="20"/>
          <w:szCs w:val="20"/>
        </w:rPr>
        <w:t>BitDepth</w:t>
      </w:r>
      <w:r w:rsidRPr="007D25B0">
        <w:rPr>
          <w:rFonts w:ascii="Times New Roman" w:hAnsi="Times New Roman"/>
          <w:sz w:val="20"/>
          <w:szCs w:val="20"/>
          <w:vertAlign w:val="subscript"/>
        </w:rPr>
        <w:t>Y</w:t>
      </w:r>
      <w:r w:rsidRPr="007D25B0">
        <w:rPr>
          <w:rFonts w:ascii="Times New Roman" w:hAnsi="Times New Roman"/>
          <w:noProof/>
          <w:sz w:val="20"/>
          <w:szCs w:val="20"/>
          <w:lang w:eastAsia="ko-KR"/>
        </w:rPr>
        <w:t>) – 1 , intLumaSample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716AD30F" w14:textId="77777777" w:rsidR="00EA1617" w:rsidRPr="007D25B0" w:rsidRDefault="00EA1617" w:rsidP="00EA1617">
      <w:pPr>
        <w:pStyle w:val="Annex6"/>
        <w:rPr>
          <w:noProof/>
          <w:lang w:eastAsia="ko-KR"/>
        </w:rPr>
      </w:pPr>
      <w:bookmarkStart w:id="1659" w:name="_Ref347151884"/>
      <w:r w:rsidRPr="007D25B0">
        <w:rPr>
          <w:noProof/>
          <w:lang w:eastAsia="ko-KR"/>
        </w:rPr>
        <w:t>Chroma sample interpolation process</w:t>
      </w:r>
      <w:bookmarkEnd w:id="1659"/>
    </w:p>
    <w:p w14:paraId="2A2FE5C1" w14:textId="77777777" w:rsidR="00EA1617" w:rsidRPr="007D25B0" w:rsidRDefault="00EA1617" w:rsidP="00EA1617">
      <w:pPr>
        <w:rPr>
          <w:noProof/>
          <w:lang w:eastAsia="ko-KR"/>
        </w:rPr>
      </w:pPr>
      <w:r w:rsidRPr="007D25B0">
        <w:rPr>
          <w:noProof/>
          <w:lang w:eastAsia="ko-KR"/>
        </w:rPr>
        <w:t>Inputs to this process are:</w:t>
      </w:r>
    </w:p>
    <w:p w14:paraId="0A8DE7F8" w14:textId="77777777" w:rsidR="00EA1617" w:rsidRPr="007D25B0" w:rsidRDefault="00EA1617" w:rsidP="00040449">
      <w:pPr>
        <w:ind w:left="434" w:hanging="434"/>
        <w:rPr>
          <w:noProof/>
        </w:rPr>
      </w:pPr>
      <w:r w:rsidRPr="007D25B0">
        <w:rPr>
          <w:noProof/>
        </w:rPr>
        <w:t>–</w:t>
      </w:r>
      <w:r w:rsidRPr="007D25B0">
        <w:rPr>
          <w:noProof/>
        </w:rPr>
        <w:tab/>
      </w:r>
      <w:r w:rsidRPr="007D25B0">
        <w:rPr>
          <w:noProof/>
          <w:lang w:eastAsia="ko-KR"/>
        </w:rPr>
        <w:t xml:space="preserve">the </w:t>
      </w:r>
      <w:r w:rsidRPr="007D25B0">
        <w:rPr>
          <w:noProof/>
        </w:rPr>
        <w:t>chroma reference sample array rlPicSample</w:t>
      </w:r>
      <w:r w:rsidRPr="007D25B0">
        <w:rPr>
          <w:noProof/>
          <w:vertAlign w:val="subscript"/>
          <w:lang w:eastAsia="ko-KR"/>
        </w:rPr>
        <w:t>C</w:t>
      </w:r>
      <w:r w:rsidRPr="007D25B0">
        <w:rPr>
          <w:noProof/>
        </w:rPr>
        <w:t>,</w:t>
      </w:r>
    </w:p>
    <w:p w14:paraId="0108DA2F" w14:textId="77777777" w:rsidR="00EA1617" w:rsidRPr="007D25B0" w:rsidRDefault="00EA1617" w:rsidP="00040449">
      <w:pPr>
        <w:ind w:left="434" w:hanging="434"/>
        <w:rPr>
          <w:noProof/>
        </w:rPr>
      </w:pPr>
      <w:r w:rsidRPr="007D25B0">
        <w:rPr>
          <w:noProof/>
        </w:rPr>
        <w:t>–</w:t>
      </w:r>
      <w:r w:rsidRPr="007D25B0">
        <w:rPr>
          <w:noProof/>
        </w:rPr>
        <w:tab/>
      </w:r>
      <w:proofErr w:type="gramStart"/>
      <w:r w:rsidRPr="007D25B0">
        <w:rPr>
          <w:lang w:eastAsia="ko-KR"/>
        </w:rPr>
        <w:t>a</w:t>
      </w:r>
      <w:proofErr w:type="gramEnd"/>
      <w:r w:rsidRPr="007D25B0">
        <w:rPr>
          <w:lang w:eastAsia="ko-KR"/>
        </w:rPr>
        <w:t xml:space="preserve"> chroma sample location ( xP</w:t>
      </w:r>
      <w:r w:rsidRPr="007D25B0">
        <w:rPr>
          <w:noProof/>
          <w:vertAlign w:val="subscript"/>
          <w:lang w:eastAsia="ko-KR"/>
        </w:rPr>
        <w:t>C</w:t>
      </w:r>
      <w:r w:rsidRPr="007D25B0">
        <w:rPr>
          <w:lang w:eastAsia="ko-KR"/>
        </w:rPr>
        <w:t>, yP</w:t>
      </w:r>
      <w:r w:rsidRPr="007D25B0">
        <w:rPr>
          <w:noProof/>
          <w:vertAlign w:val="subscript"/>
          <w:lang w:eastAsia="ko-KR"/>
        </w:rPr>
        <w:t>C</w:t>
      </w:r>
      <w:r w:rsidRPr="007D25B0">
        <w:rPr>
          <w:lang w:eastAsia="ko-KR"/>
        </w:rPr>
        <w:t> ) relative to the top-left chorma sample of the current picture.</w:t>
      </w:r>
    </w:p>
    <w:p w14:paraId="4BA6DC52" w14:textId="77777777" w:rsidR="00EA1617" w:rsidRPr="007D25B0" w:rsidRDefault="00EA1617" w:rsidP="00EA1617">
      <w:pPr>
        <w:tabs>
          <w:tab w:val="left" w:pos="284"/>
        </w:tabs>
        <w:ind w:left="284" w:hanging="284"/>
        <w:rPr>
          <w:noProof/>
          <w:lang w:eastAsia="ko-KR"/>
        </w:rPr>
      </w:pPr>
      <w:r w:rsidRPr="007D25B0">
        <w:rPr>
          <w:noProof/>
          <w:lang w:eastAsia="ko-KR"/>
        </w:rPr>
        <w:t xml:space="preserve">Output of this process is a interpolated chroma sample value </w:t>
      </w:r>
      <w:r w:rsidRPr="007D25B0">
        <w:rPr>
          <w:noProof/>
        </w:rPr>
        <w:t>intChromaSample</w:t>
      </w:r>
      <w:r w:rsidRPr="007D25B0">
        <w:rPr>
          <w:noProof/>
          <w:lang w:eastAsia="ko-KR"/>
        </w:rPr>
        <w:t>.</w:t>
      </w:r>
    </w:p>
    <w:p w14:paraId="5B5F05D0" w14:textId="77777777" w:rsidR="00EA1617" w:rsidRPr="007D25B0" w:rsidRDefault="002D2385" w:rsidP="00EA1617">
      <w:pPr>
        <w:pStyle w:val="AVCBulletlevel1CharChar"/>
        <w:numPr>
          <w:ilvl w:val="0"/>
          <w:numId w:val="0"/>
        </w:numPr>
        <w:rPr>
          <w:rFonts w:ascii="Times New Roman" w:hAnsi="Times New Roman"/>
        </w:rPr>
      </w:pPr>
      <w:r w:rsidRPr="007D25B0">
        <w:fldChar w:fldCharType="begin"/>
      </w:r>
      <w:r w:rsidRPr="007D25B0">
        <w:instrText xml:space="preserve"> REF _Ref351656607 \h  \* MERGEFORMAT </w:instrText>
      </w:r>
      <w:r w:rsidRPr="007D25B0">
        <w:fldChar w:fldCharType="separate"/>
      </w:r>
      <w:r w:rsidR="00EA1617" w:rsidRPr="007D25B0">
        <w:rPr>
          <w:rFonts w:ascii="Times New Roman" w:hAnsi="Times New Roman"/>
        </w:rPr>
        <w:t>Table </w:t>
      </w:r>
      <w:r w:rsidR="00E907A9" w:rsidRPr="007D25B0">
        <w:rPr>
          <w:rFonts w:ascii="Times New Roman" w:hAnsi="Times New Roman"/>
        </w:rPr>
        <w:t>H</w:t>
      </w:r>
      <w:r w:rsidR="00EA1617" w:rsidRPr="007D25B0">
        <w:rPr>
          <w:rFonts w:ascii="Times New Roman" w:hAnsi="Times New Roman"/>
        </w:rPr>
        <w:noBreakHyphen/>
        <w:t>2</w:t>
      </w:r>
      <w:r w:rsidRPr="007D25B0">
        <w:fldChar w:fldCharType="end"/>
      </w:r>
      <w:r w:rsidR="00EA1617" w:rsidRPr="007D25B0">
        <w:rPr>
          <w:rFonts w:ascii="Times New Roman" w:hAnsi="Times New Roman"/>
        </w:rPr>
        <w:t xml:space="preserve"> specifies the 4-tap filter coefficients </w:t>
      </w:r>
      <w:proofErr w:type="gramStart"/>
      <w:r w:rsidR="00EA1617" w:rsidRPr="007D25B0">
        <w:rPr>
          <w:rFonts w:ascii="Times New Roman" w:hAnsi="Times New Roman"/>
        </w:rPr>
        <w:t>f</w:t>
      </w:r>
      <w:r w:rsidR="00EA1617" w:rsidRPr="007D25B0">
        <w:rPr>
          <w:rFonts w:ascii="Times New Roman" w:hAnsi="Times New Roman"/>
          <w:vertAlign w:val="subscript"/>
        </w:rPr>
        <w:t>C</w:t>
      </w:r>
      <w:r w:rsidR="00EA1617" w:rsidRPr="007D25B0">
        <w:rPr>
          <w:rFonts w:ascii="Times New Roman" w:hAnsi="Times New Roman"/>
        </w:rPr>
        <w:t>[</w:t>
      </w:r>
      <w:proofErr w:type="gramEnd"/>
      <w:r w:rsidR="00EA1617" w:rsidRPr="007D25B0">
        <w:rPr>
          <w:rFonts w:ascii="Times New Roman" w:hAnsi="Times New Roman"/>
        </w:rPr>
        <w:t xml:space="preserve"> p, x ] with p = 0 ... 15 and x = 0 ... 3 used for the chroma resampling process. </w:t>
      </w:r>
    </w:p>
    <w:p w14:paraId="676EE190" w14:textId="77777777" w:rsidR="00EA1617" w:rsidRPr="007D25B0" w:rsidRDefault="00EA1617" w:rsidP="00EA1617">
      <w:pPr>
        <w:pStyle w:val="Caption"/>
      </w:pPr>
      <w:bookmarkStart w:id="1660" w:name="_Ref351656607"/>
      <w:r w:rsidRPr="007D25B0">
        <w:lastRenderedPageBreak/>
        <w:t>Table </w:t>
      </w:r>
      <w:r w:rsidR="00EB0647" w:rsidRPr="007D25B0">
        <w:t>H</w:t>
      </w:r>
      <w:r w:rsidRPr="007D25B0">
        <w:noBreakHyphen/>
      </w:r>
      <w:r w:rsidR="0074750D" w:rsidRPr="007D25B0">
        <w:fldChar w:fldCharType="begin"/>
      </w:r>
      <w:r w:rsidRPr="007D25B0">
        <w:instrText xml:space="preserve"> SEQ Table \* ARABIC </w:instrText>
      </w:r>
      <w:r w:rsidR="0074750D" w:rsidRPr="007D25B0">
        <w:fldChar w:fldCharType="separate"/>
      </w:r>
      <w:r w:rsidRPr="007D25B0">
        <w:t>2</w:t>
      </w:r>
      <w:r w:rsidR="0074750D" w:rsidRPr="007D25B0">
        <w:fldChar w:fldCharType="end"/>
      </w:r>
      <w:bookmarkEnd w:id="1660"/>
      <w:r w:rsidRPr="007D25B0">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7D25B0" w14:paraId="692791D2" w14:textId="77777777"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14:paraId="23D04BD3" w14:textId="77777777" w:rsidR="00EA1617" w:rsidRPr="007D25B0" w:rsidRDefault="00EA1617" w:rsidP="004A579B">
            <w:pPr>
              <w:keepNext/>
              <w:spacing w:before="0"/>
              <w:jc w:val="center"/>
              <w:rPr>
                <w:rFonts w:eastAsia="Arial Unicode MS"/>
                <w:sz w:val="18"/>
              </w:rPr>
            </w:pPr>
            <w:r w:rsidRPr="007D25B0">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14:paraId="08F99075" w14:textId="77777777" w:rsidR="00EA1617" w:rsidRPr="007D25B0" w:rsidRDefault="00EA1617" w:rsidP="004A579B">
            <w:pPr>
              <w:keepNext/>
              <w:spacing w:before="0"/>
              <w:jc w:val="center"/>
              <w:rPr>
                <w:sz w:val="18"/>
              </w:rPr>
            </w:pPr>
            <w:r w:rsidRPr="007D25B0">
              <w:rPr>
                <w:sz w:val="18"/>
              </w:rPr>
              <w:t>interpolation filter coefficients</w:t>
            </w:r>
          </w:p>
        </w:tc>
      </w:tr>
      <w:tr w:rsidR="00EA1617" w:rsidRPr="007D25B0" w14:paraId="50280FC0" w14:textId="77777777"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E1223C5" w14:textId="77777777" w:rsidR="00EA1617" w:rsidRPr="007D25B0"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8F3076C" w14:textId="77777777"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E707F51" w14:textId="77777777"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CD13265" w14:textId="77777777"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0874328" w14:textId="77777777"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3 ]</w:t>
            </w:r>
          </w:p>
        </w:tc>
      </w:tr>
      <w:tr w:rsidR="00EA1617" w:rsidRPr="007D25B0" w14:paraId="12631758"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BF117C3" w14:textId="77777777" w:rsidR="00EA1617" w:rsidRPr="007D25B0" w:rsidRDefault="00EA1617" w:rsidP="004A579B">
            <w:pPr>
              <w:keepNext/>
              <w:spacing w:before="0"/>
              <w:jc w:val="center"/>
              <w:rPr>
                <w:rFonts w:eastAsia="Arial Unicode MS"/>
                <w:sz w:val="18"/>
              </w:rPr>
            </w:pPr>
            <w:r w:rsidRPr="007D25B0">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B29539A" w14:textId="77777777" w:rsidR="00EA1617" w:rsidRPr="007D25B0" w:rsidRDefault="00EA1617" w:rsidP="004A579B">
            <w:pPr>
              <w:keepNext/>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B792AE3" w14:textId="77777777" w:rsidR="00EA1617" w:rsidRPr="007D25B0" w:rsidRDefault="00EA1617" w:rsidP="004A579B">
            <w:pPr>
              <w:keepNext/>
              <w:spacing w:before="0"/>
              <w:jc w:val="center"/>
              <w:rPr>
                <w:rFonts w:eastAsia="Arial Unicode MS"/>
                <w:sz w:val="18"/>
              </w:rPr>
            </w:pPr>
            <w:r w:rsidRPr="007D25B0">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26F2E8A" w14:textId="77777777" w:rsidR="00EA1617" w:rsidRPr="007D25B0" w:rsidRDefault="00EA1617" w:rsidP="004A579B">
            <w:pPr>
              <w:keepNext/>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E594970" w14:textId="77777777" w:rsidR="00EA1617" w:rsidRPr="007D25B0" w:rsidRDefault="00EA1617" w:rsidP="004A579B">
            <w:pPr>
              <w:keepNext/>
              <w:spacing w:before="0"/>
              <w:jc w:val="center"/>
              <w:rPr>
                <w:rFonts w:eastAsia="Arial Unicode MS"/>
                <w:sz w:val="18"/>
              </w:rPr>
            </w:pPr>
            <w:r w:rsidRPr="007D25B0">
              <w:rPr>
                <w:sz w:val="18"/>
              </w:rPr>
              <w:t>0</w:t>
            </w:r>
          </w:p>
        </w:tc>
      </w:tr>
      <w:tr w:rsidR="00EA1617" w:rsidRPr="007D25B0" w14:paraId="4E8CC345"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E8353A5" w14:textId="77777777" w:rsidR="00EA1617" w:rsidRPr="007D25B0" w:rsidRDefault="00EA1617" w:rsidP="004A579B">
            <w:pPr>
              <w:keepNext/>
              <w:spacing w:before="0"/>
              <w:jc w:val="center"/>
              <w:rPr>
                <w:rFonts w:eastAsia="Arial Unicode MS"/>
                <w:sz w:val="18"/>
              </w:rPr>
            </w:pPr>
            <w:r w:rsidRPr="007D25B0">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F2CE87D"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8DFCD84"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CDC0D14"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0EEA716" w14:textId="77777777" w:rsidR="00EA1617" w:rsidRPr="007D25B0" w:rsidRDefault="00EA1617" w:rsidP="004A579B">
            <w:pPr>
              <w:keepNext/>
              <w:spacing w:before="0"/>
              <w:jc w:val="center"/>
              <w:rPr>
                <w:rFonts w:eastAsia="Arial Unicode MS"/>
                <w:sz w:val="18"/>
              </w:rPr>
            </w:pPr>
            <w:r w:rsidRPr="007D25B0">
              <w:rPr>
                <w:sz w:val="18"/>
              </w:rPr>
              <w:t>n/a</w:t>
            </w:r>
          </w:p>
        </w:tc>
      </w:tr>
      <w:tr w:rsidR="00EA1617" w:rsidRPr="007D25B0" w14:paraId="64840AFA"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92C0476" w14:textId="77777777" w:rsidR="00EA1617" w:rsidRPr="007D25B0" w:rsidRDefault="00EA1617" w:rsidP="004A579B">
            <w:pPr>
              <w:keepNext/>
              <w:spacing w:before="0"/>
              <w:jc w:val="center"/>
              <w:rPr>
                <w:rFonts w:eastAsia="Arial Unicode MS"/>
                <w:sz w:val="18"/>
              </w:rPr>
            </w:pPr>
            <w:r w:rsidRPr="007D25B0">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8B3E6E6"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8AE0310"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6B839E1"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4914800" w14:textId="77777777" w:rsidR="00EA1617" w:rsidRPr="007D25B0" w:rsidRDefault="00EA1617" w:rsidP="004A579B">
            <w:pPr>
              <w:keepNext/>
              <w:spacing w:before="0"/>
              <w:jc w:val="center"/>
              <w:rPr>
                <w:rFonts w:eastAsia="Arial Unicode MS"/>
                <w:sz w:val="18"/>
              </w:rPr>
            </w:pPr>
            <w:r w:rsidRPr="007D25B0">
              <w:rPr>
                <w:sz w:val="18"/>
              </w:rPr>
              <w:t>n/a</w:t>
            </w:r>
          </w:p>
        </w:tc>
      </w:tr>
      <w:tr w:rsidR="00EA1617" w:rsidRPr="007D25B0" w14:paraId="2ECC7916"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8A61700" w14:textId="77777777" w:rsidR="00EA1617" w:rsidRPr="007D25B0" w:rsidRDefault="00EA1617" w:rsidP="004A579B">
            <w:pPr>
              <w:keepNext/>
              <w:spacing w:before="0"/>
              <w:jc w:val="center"/>
              <w:rPr>
                <w:rFonts w:eastAsia="Arial Unicode MS"/>
                <w:sz w:val="18"/>
              </w:rPr>
            </w:pPr>
            <w:r w:rsidRPr="007D25B0">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6CD3058"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8C4758A"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3DDF33E"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4C96FA2" w14:textId="77777777" w:rsidR="00EA1617" w:rsidRPr="007D25B0" w:rsidRDefault="00EA1617" w:rsidP="004A579B">
            <w:pPr>
              <w:keepNext/>
              <w:spacing w:before="0"/>
              <w:jc w:val="center"/>
              <w:rPr>
                <w:rFonts w:eastAsia="Arial Unicode MS"/>
                <w:sz w:val="18"/>
              </w:rPr>
            </w:pPr>
            <w:r w:rsidRPr="007D25B0">
              <w:rPr>
                <w:sz w:val="18"/>
              </w:rPr>
              <w:t>n/a</w:t>
            </w:r>
          </w:p>
        </w:tc>
      </w:tr>
      <w:tr w:rsidR="00EA1617" w:rsidRPr="007D25B0" w14:paraId="23E17FDB"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54E15A9" w14:textId="77777777" w:rsidR="00EA1617" w:rsidRPr="007D25B0" w:rsidRDefault="00EA1617" w:rsidP="004A579B">
            <w:pPr>
              <w:keepNext/>
              <w:spacing w:before="0"/>
              <w:jc w:val="center"/>
              <w:rPr>
                <w:rFonts w:eastAsia="Arial Unicode MS"/>
                <w:sz w:val="18"/>
              </w:rPr>
            </w:pPr>
            <w:r w:rsidRPr="007D25B0">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FA1D7F9" w14:textId="77777777"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EE754BC" w14:textId="77777777" w:rsidR="00EA1617" w:rsidRPr="007D25B0" w:rsidRDefault="00EA1617" w:rsidP="004A579B">
            <w:pPr>
              <w:keepNext/>
              <w:spacing w:before="0"/>
              <w:jc w:val="center"/>
              <w:rPr>
                <w:rFonts w:eastAsia="Arial Unicode MS"/>
                <w:sz w:val="18"/>
              </w:rPr>
            </w:pPr>
            <w:r w:rsidRPr="007D25B0">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BAA6BA4" w14:textId="77777777" w:rsidR="00EA1617" w:rsidRPr="007D25B0" w:rsidRDefault="00EA1617" w:rsidP="004A579B">
            <w:pPr>
              <w:keepNext/>
              <w:spacing w:before="0"/>
              <w:jc w:val="center"/>
              <w:rPr>
                <w:rFonts w:eastAsia="Arial Unicode MS"/>
                <w:sz w:val="18"/>
              </w:rPr>
            </w:pPr>
            <w:r w:rsidRPr="007D25B0">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3F04706" w14:textId="77777777" w:rsidR="00EA1617" w:rsidRPr="007D25B0" w:rsidRDefault="00EA1617" w:rsidP="004A579B">
            <w:pPr>
              <w:keepNext/>
              <w:spacing w:before="0"/>
              <w:jc w:val="center"/>
              <w:rPr>
                <w:rFonts w:eastAsia="Arial Unicode MS"/>
                <w:sz w:val="18"/>
              </w:rPr>
            </w:pPr>
            <w:r w:rsidRPr="007D25B0">
              <w:rPr>
                <w:sz w:val="18"/>
              </w:rPr>
              <w:t>−2</w:t>
            </w:r>
          </w:p>
        </w:tc>
      </w:tr>
      <w:tr w:rsidR="00EA1617" w:rsidRPr="007D25B0" w14:paraId="0052D4B9"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CF2C3C3" w14:textId="77777777" w:rsidR="00EA1617" w:rsidRPr="007D25B0" w:rsidRDefault="00EA1617" w:rsidP="004A579B">
            <w:pPr>
              <w:keepNext/>
              <w:spacing w:before="0"/>
              <w:jc w:val="center"/>
              <w:rPr>
                <w:rFonts w:eastAsia="Arial Unicode MS"/>
                <w:sz w:val="18"/>
              </w:rPr>
            </w:pPr>
            <w:r w:rsidRPr="007D25B0">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84CC318" w14:textId="77777777" w:rsidR="00EA1617" w:rsidRPr="007D25B0" w:rsidRDefault="00EA1617" w:rsidP="004A579B">
            <w:pPr>
              <w:keepNext/>
              <w:spacing w:before="0"/>
              <w:jc w:val="center"/>
              <w:rPr>
                <w:rFonts w:eastAsia="Arial Unicode MS"/>
                <w:sz w:val="18"/>
              </w:rPr>
            </w:pPr>
            <w:r w:rsidRPr="007D25B0">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3E52C7D" w14:textId="77777777" w:rsidR="00EA1617" w:rsidRPr="007D25B0" w:rsidRDefault="00EA1617" w:rsidP="004A579B">
            <w:pPr>
              <w:keepNext/>
              <w:spacing w:before="0"/>
              <w:jc w:val="center"/>
              <w:rPr>
                <w:rFonts w:eastAsia="Arial Unicode MS"/>
                <w:sz w:val="18"/>
              </w:rPr>
            </w:pPr>
            <w:r w:rsidRPr="007D25B0">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9E876CD" w14:textId="77777777" w:rsidR="00EA1617" w:rsidRPr="007D25B0" w:rsidRDefault="00EA1617" w:rsidP="004A579B">
            <w:pPr>
              <w:keepNext/>
              <w:spacing w:before="0"/>
              <w:jc w:val="center"/>
              <w:rPr>
                <w:rFonts w:eastAsia="Arial Unicode MS"/>
                <w:sz w:val="18"/>
              </w:rPr>
            </w:pPr>
            <w:r w:rsidRPr="007D25B0">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6226393" w14:textId="77777777" w:rsidR="00EA1617" w:rsidRPr="007D25B0" w:rsidRDefault="00EA1617" w:rsidP="004A579B">
            <w:pPr>
              <w:keepNext/>
              <w:spacing w:before="0"/>
              <w:jc w:val="center"/>
              <w:rPr>
                <w:rFonts w:eastAsia="Arial Unicode MS"/>
                <w:sz w:val="18"/>
              </w:rPr>
            </w:pPr>
            <w:r w:rsidRPr="007D25B0">
              <w:rPr>
                <w:sz w:val="18"/>
              </w:rPr>
              <w:t>−2</w:t>
            </w:r>
          </w:p>
        </w:tc>
      </w:tr>
      <w:tr w:rsidR="00EA1617" w:rsidRPr="007D25B0" w14:paraId="64BCB05A"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4B77A47" w14:textId="77777777" w:rsidR="00EA1617" w:rsidRPr="007D25B0" w:rsidRDefault="00EA1617" w:rsidP="004A579B">
            <w:pPr>
              <w:keepNext/>
              <w:spacing w:before="0"/>
              <w:jc w:val="center"/>
              <w:rPr>
                <w:rFonts w:eastAsia="Arial Unicode MS"/>
                <w:sz w:val="18"/>
              </w:rPr>
            </w:pPr>
            <w:r w:rsidRPr="007D25B0">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DDAAAB2" w14:textId="77777777" w:rsidR="00EA1617" w:rsidRPr="007D25B0" w:rsidRDefault="00EA1617" w:rsidP="004A579B">
            <w:pPr>
              <w:keepNext/>
              <w:spacing w:before="0"/>
              <w:jc w:val="center"/>
              <w:rPr>
                <w:rFonts w:eastAsia="Arial Unicode MS"/>
                <w:sz w:val="18"/>
              </w:rPr>
            </w:pPr>
            <w:r w:rsidRPr="007D25B0">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8D339A8" w14:textId="77777777" w:rsidR="00EA1617" w:rsidRPr="007D25B0" w:rsidRDefault="00EA1617" w:rsidP="004A579B">
            <w:pPr>
              <w:keepNext/>
              <w:spacing w:before="0"/>
              <w:jc w:val="center"/>
              <w:rPr>
                <w:rFonts w:eastAsia="Arial Unicode MS"/>
                <w:sz w:val="18"/>
              </w:rPr>
            </w:pPr>
            <w:r w:rsidRPr="007D25B0">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A579E28" w14:textId="77777777" w:rsidR="00EA1617" w:rsidRPr="007D25B0" w:rsidRDefault="00EA1617" w:rsidP="004A579B">
            <w:pPr>
              <w:keepNext/>
              <w:spacing w:before="0"/>
              <w:jc w:val="center"/>
              <w:rPr>
                <w:rFonts w:eastAsia="Arial Unicode MS"/>
                <w:sz w:val="18"/>
              </w:rPr>
            </w:pPr>
            <w:r w:rsidRPr="007D25B0">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E5B6EF7" w14:textId="77777777" w:rsidR="00EA1617" w:rsidRPr="007D25B0" w:rsidRDefault="00EA1617" w:rsidP="004A579B">
            <w:pPr>
              <w:keepNext/>
              <w:spacing w:before="0"/>
              <w:jc w:val="center"/>
              <w:rPr>
                <w:rFonts w:eastAsia="Arial Unicode MS"/>
                <w:sz w:val="18"/>
              </w:rPr>
            </w:pPr>
            <w:r w:rsidRPr="007D25B0">
              <w:rPr>
                <w:sz w:val="18"/>
              </w:rPr>
              <w:t>−4</w:t>
            </w:r>
          </w:p>
        </w:tc>
      </w:tr>
      <w:tr w:rsidR="00EA1617" w:rsidRPr="007D25B0" w14:paraId="38EE68C8"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5C6567F" w14:textId="77777777" w:rsidR="00EA1617" w:rsidRPr="007D25B0" w:rsidRDefault="00EA1617" w:rsidP="004A579B">
            <w:pPr>
              <w:keepNext/>
              <w:spacing w:before="0"/>
              <w:jc w:val="center"/>
              <w:rPr>
                <w:rFonts w:eastAsia="Arial Unicode MS"/>
                <w:sz w:val="18"/>
              </w:rPr>
            </w:pPr>
            <w:r w:rsidRPr="007D25B0">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4F10BE6"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E622E26"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7915F78"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F083538" w14:textId="77777777" w:rsidR="00EA1617" w:rsidRPr="007D25B0" w:rsidRDefault="00EA1617" w:rsidP="004A579B">
            <w:pPr>
              <w:keepNext/>
              <w:spacing w:before="0"/>
              <w:jc w:val="center"/>
              <w:rPr>
                <w:rFonts w:eastAsia="Arial Unicode MS"/>
                <w:sz w:val="18"/>
              </w:rPr>
            </w:pPr>
            <w:r w:rsidRPr="007D25B0">
              <w:rPr>
                <w:sz w:val="18"/>
              </w:rPr>
              <w:t>n/a</w:t>
            </w:r>
          </w:p>
        </w:tc>
      </w:tr>
      <w:tr w:rsidR="00EA1617" w:rsidRPr="007D25B0" w14:paraId="48A235A7"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D36866A" w14:textId="77777777" w:rsidR="00EA1617" w:rsidRPr="007D25B0" w:rsidRDefault="00EA1617" w:rsidP="004A579B">
            <w:pPr>
              <w:keepNext/>
              <w:spacing w:before="0"/>
              <w:jc w:val="center"/>
              <w:rPr>
                <w:rFonts w:eastAsia="Arial Unicode MS"/>
                <w:sz w:val="18"/>
              </w:rPr>
            </w:pPr>
            <w:r w:rsidRPr="007D25B0">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FCF6E78" w14:textId="77777777"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3CDC2E3" w14:textId="77777777" w:rsidR="00EA1617" w:rsidRPr="007D25B0" w:rsidRDefault="00EA1617" w:rsidP="004A579B">
            <w:pPr>
              <w:keepNext/>
              <w:spacing w:before="0"/>
              <w:jc w:val="center"/>
              <w:rPr>
                <w:rFonts w:eastAsia="Arial Unicode MS"/>
                <w:sz w:val="18"/>
              </w:rPr>
            </w:pPr>
            <w:r w:rsidRPr="007D25B0">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7BA81BD" w14:textId="77777777" w:rsidR="00EA1617" w:rsidRPr="007D25B0" w:rsidRDefault="00EA1617" w:rsidP="004A579B">
            <w:pPr>
              <w:keepNext/>
              <w:spacing w:before="0"/>
              <w:jc w:val="center"/>
              <w:rPr>
                <w:rFonts w:eastAsia="Arial Unicode MS"/>
                <w:sz w:val="18"/>
              </w:rPr>
            </w:pPr>
            <w:r w:rsidRPr="007D25B0">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910127F" w14:textId="77777777" w:rsidR="00EA1617" w:rsidRPr="007D25B0" w:rsidRDefault="00EA1617" w:rsidP="004A579B">
            <w:pPr>
              <w:keepNext/>
              <w:spacing w:before="0"/>
              <w:jc w:val="center"/>
              <w:rPr>
                <w:rFonts w:eastAsia="Arial Unicode MS"/>
                <w:sz w:val="18"/>
              </w:rPr>
            </w:pPr>
            <w:r w:rsidRPr="007D25B0">
              <w:rPr>
                <w:sz w:val="18"/>
              </w:rPr>
              <w:t>−4</w:t>
            </w:r>
          </w:p>
        </w:tc>
      </w:tr>
      <w:tr w:rsidR="00EA1617" w:rsidRPr="007D25B0" w14:paraId="68CEED91"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1F12542" w14:textId="77777777" w:rsidR="00EA1617" w:rsidRPr="007D25B0" w:rsidRDefault="00EA1617" w:rsidP="004A579B">
            <w:pPr>
              <w:keepNext/>
              <w:spacing w:before="0"/>
              <w:jc w:val="center"/>
              <w:rPr>
                <w:rFonts w:eastAsia="Arial Unicode MS"/>
                <w:sz w:val="18"/>
              </w:rPr>
            </w:pPr>
            <w:r w:rsidRPr="007D25B0">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B2F036E" w14:textId="77777777"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5A3847B" w14:textId="77777777" w:rsidR="00EA1617" w:rsidRPr="007D25B0" w:rsidRDefault="00EA1617" w:rsidP="004A579B">
            <w:pPr>
              <w:keepNext/>
              <w:spacing w:before="0"/>
              <w:jc w:val="center"/>
              <w:rPr>
                <w:rFonts w:eastAsia="Arial Unicode MS"/>
                <w:sz w:val="18"/>
              </w:rPr>
            </w:pPr>
            <w:r w:rsidRPr="007D25B0">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D1E1D5A" w14:textId="77777777" w:rsidR="00EA1617" w:rsidRPr="007D25B0" w:rsidRDefault="00EA1617" w:rsidP="004A579B">
            <w:pPr>
              <w:keepNext/>
              <w:spacing w:before="0"/>
              <w:jc w:val="center"/>
              <w:rPr>
                <w:rFonts w:eastAsia="Arial Unicode MS"/>
                <w:sz w:val="18"/>
              </w:rPr>
            </w:pPr>
            <w:r w:rsidRPr="007D25B0">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758E827" w14:textId="77777777" w:rsidR="00EA1617" w:rsidRPr="007D25B0" w:rsidRDefault="00EA1617" w:rsidP="004A579B">
            <w:pPr>
              <w:keepNext/>
              <w:spacing w:before="0"/>
              <w:jc w:val="center"/>
              <w:rPr>
                <w:rFonts w:eastAsia="Arial Unicode MS"/>
                <w:sz w:val="18"/>
              </w:rPr>
            </w:pPr>
            <w:r w:rsidRPr="007D25B0">
              <w:rPr>
                <w:sz w:val="18"/>
              </w:rPr>
              <w:t>−4</w:t>
            </w:r>
          </w:p>
        </w:tc>
      </w:tr>
      <w:tr w:rsidR="00EA1617" w:rsidRPr="007D25B0" w14:paraId="3EC078CD"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57CC5DD" w14:textId="77777777" w:rsidR="00EA1617" w:rsidRPr="007D25B0" w:rsidRDefault="00EA1617" w:rsidP="004A579B">
            <w:pPr>
              <w:keepNext/>
              <w:spacing w:before="0"/>
              <w:jc w:val="center"/>
              <w:rPr>
                <w:rFonts w:eastAsia="Arial Unicode MS"/>
                <w:sz w:val="18"/>
              </w:rPr>
            </w:pPr>
            <w:r w:rsidRPr="007D25B0">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EBFA897"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9B3ABFC"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CD99114"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19F7E63" w14:textId="77777777" w:rsidR="00EA1617" w:rsidRPr="007D25B0" w:rsidRDefault="00EA1617" w:rsidP="004A579B">
            <w:pPr>
              <w:keepNext/>
              <w:spacing w:before="0"/>
              <w:jc w:val="center"/>
              <w:rPr>
                <w:rFonts w:eastAsia="Arial Unicode MS"/>
                <w:sz w:val="18"/>
              </w:rPr>
            </w:pPr>
            <w:r w:rsidRPr="007D25B0">
              <w:rPr>
                <w:sz w:val="18"/>
              </w:rPr>
              <w:t>n/a</w:t>
            </w:r>
          </w:p>
        </w:tc>
      </w:tr>
      <w:tr w:rsidR="00EA1617" w:rsidRPr="007D25B0" w14:paraId="46E63FBE"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8E72C55" w14:textId="77777777" w:rsidR="00EA1617" w:rsidRPr="007D25B0" w:rsidRDefault="00EA1617" w:rsidP="004A579B">
            <w:pPr>
              <w:keepNext/>
              <w:spacing w:before="0"/>
              <w:jc w:val="center"/>
              <w:rPr>
                <w:rFonts w:eastAsia="Arial Unicode MS"/>
                <w:sz w:val="18"/>
              </w:rPr>
            </w:pPr>
            <w:r w:rsidRPr="007D25B0">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79CAD3E" w14:textId="77777777" w:rsidR="00EA1617" w:rsidRPr="007D25B0" w:rsidRDefault="00EA1617" w:rsidP="004A579B">
            <w:pPr>
              <w:keepNext/>
              <w:spacing w:before="0"/>
              <w:jc w:val="center"/>
              <w:rPr>
                <w:rFonts w:eastAsia="Arial Unicode MS"/>
                <w:sz w:val="18"/>
              </w:rPr>
            </w:pPr>
            <w:r w:rsidRPr="007D25B0">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0AF00CF" w14:textId="77777777" w:rsidR="00EA1617" w:rsidRPr="007D25B0" w:rsidRDefault="00EA1617" w:rsidP="004A579B">
            <w:pPr>
              <w:keepNext/>
              <w:spacing w:before="0"/>
              <w:jc w:val="center"/>
              <w:rPr>
                <w:rFonts w:eastAsia="Arial Unicode MS"/>
                <w:sz w:val="18"/>
              </w:rPr>
            </w:pPr>
            <w:r w:rsidRPr="007D25B0">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4BEE482" w14:textId="77777777" w:rsidR="00EA1617" w:rsidRPr="007D25B0" w:rsidRDefault="0038507D" w:rsidP="004A579B">
            <w:pPr>
              <w:keepNext/>
              <w:spacing w:before="0"/>
              <w:jc w:val="center"/>
              <w:rPr>
                <w:rFonts w:eastAsia="Arial Unicode MS"/>
                <w:sz w:val="18"/>
              </w:rPr>
            </w:pPr>
            <w:r w:rsidRPr="007D25B0">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A512ADD" w14:textId="77777777" w:rsidR="00EA1617" w:rsidRPr="007D25B0" w:rsidRDefault="00EA1617" w:rsidP="004A579B">
            <w:pPr>
              <w:keepNext/>
              <w:spacing w:before="0"/>
              <w:jc w:val="center"/>
              <w:rPr>
                <w:rFonts w:eastAsia="Arial Unicode MS"/>
                <w:sz w:val="18"/>
              </w:rPr>
            </w:pPr>
            <w:r w:rsidRPr="007D25B0">
              <w:rPr>
                <w:sz w:val="18"/>
              </w:rPr>
              <w:t>−6</w:t>
            </w:r>
          </w:p>
        </w:tc>
      </w:tr>
      <w:tr w:rsidR="00EA1617" w:rsidRPr="007D25B0" w14:paraId="693D00F4"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A28459A" w14:textId="77777777" w:rsidR="00EA1617" w:rsidRPr="007D25B0" w:rsidRDefault="00EA1617" w:rsidP="004A579B">
            <w:pPr>
              <w:keepNext/>
              <w:spacing w:before="0"/>
              <w:jc w:val="center"/>
              <w:rPr>
                <w:rFonts w:eastAsia="Arial Unicode MS"/>
                <w:sz w:val="18"/>
              </w:rPr>
            </w:pPr>
            <w:r w:rsidRPr="007D25B0">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602D5CC"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5D0DD6E"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8CBBB7F"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AE4DE9C" w14:textId="77777777" w:rsidR="00EA1617" w:rsidRPr="007D25B0" w:rsidRDefault="00EA1617" w:rsidP="004A579B">
            <w:pPr>
              <w:keepNext/>
              <w:spacing w:before="0"/>
              <w:jc w:val="center"/>
              <w:rPr>
                <w:rFonts w:eastAsia="Arial Unicode MS"/>
                <w:sz w:val="18"/>
              </w:rPr>
            </w:pPr>
            <w:r w:rsidRPr="007D25B0">
              <w:rPr>
                <w:sz w:val="18"/>
              </w:rPr>
              <w:t>n/a</w:t>
            </w:r>
          </w:p>
        </w:tc>
      </w:tr>
      <w:tr w:rsidR="00EA1617" w:rsidRPr="007D25B0" w14:paraId="0D9DD1D0"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45A7B43" w14:textId="77777777" w:rsidR="00EA1617" w:rsidRPr="007D25B0" w:rsidRDefault="00EA1617" w:rsidP="004A579B">
            <w:pPr>
              <w:keepNext/>
              <w:spacing w:before="0"/>
              <w:jc w:val="center"/>
              <w:rPr>
                <w:rFonts w:eastAsia="Arial Unicode MS"/>
                <w:sz w:val="18"/>
              </w:rPr>
            </w:pPr>
            <w:r w:rsidRPr="007D25B0">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E37A562"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7D09DF5"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948957F"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09C0CA4" w14:textId="77777777" w:rsidR="00EA1617" w:rsidRPr="007D25B0" w:rsidRDefault="00EA1617" w:rsidP="004A579B">
            <w:pPr>
              <w:keepNext/>
              <w:spacing w:before="0"/>
              <w:jc w:val="center"/>
              <w:rPr>
                <w:rFonts w:eastAsia="Arial Unicode MS"/>
                <w:sz w:val="18"/>
              </w:rPr>
            </w:pPr>
            <w:r w:rsidRPr="007D25B0">
              <w:rPr>
                <w:sz w:val="18"/>
              </w:rPr>
              <w:t>n/a</w:t>
            </w:r>
          </w:p>
        </w:tc>
      </w:tr>
      <w:tr w:rsidR="00EA1617" w:rsidRPr="007D25B0" w14:paraId="78DA0532"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A86D10E" w14:textId="77777777" w:rsidR="00EA1617" w:rsidRPr="007D25B0" w:rsidRDefault="00EA1617" w:rsidP="004A579B">
            <w:pPr>
              <w:keepNext/>
              <w:spacing w:before="0"/>
              <w:jc w:val="center"/>
              <w:rPr>
                <w:rFonts w:eastAsia="Arial Unicode MS"/>
                <w:sz w:val="18"/>
              </w:rPr>
            </w:pPr>
            <w:r w:rsidRPr="007D25B0">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10F04A4" w14:textId="77777777" w:rsidR="00EA1617" w:rsidRPr="007D25B0" w:rsidRDefault="00EA1617" w:rsidP="004A579B">
            <w:pPr>
              <w:keepNext/>
              <w:spacing w:before="0"/>
              <w:jc w:val="center"/>
              <w:rPr>
                <w:rFonts w:eastAsia="Arial Unicode MS"/>
                <w:sz w:val="18"/>
              </w:rPr>
            </w:pPr>
            <w:r w:rsidRPr="007D25B0">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831D979" w14:textId="77777777" w:rsidR="00EA1617" w:rsidRPr="007D25B0" w:rsidRDefault="00EA1617" w:rsidP="004A579B">
            <w:pPr>
              <w:keepNext/>
              <w:spacing w:before="0"/>
              <w:jc w:val="center"/>
              <w:rPr>
                <w:rFonts w:eastAsia="Arial Unicode MS"/>
                <w:sz w:val="18"/>
              </w:rPr>
            </w:pPr>
            <w:r w:rsidRPr="007D25B0">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B70E541" w14:textId="77777777" w:rsidR="00EA1617" w:rsidRPr="007D25B0" w:rsidRDefault="00EA1617" w:rsidP="004A579B">
            <w:pPr>
              <w:keepNext/>
              <w:spacing w:before="0"/>
              <w:jc w:val="center"/>
              <w:rPr>
                <w:rFonts w:eastAsia="Arial Unicode MS"/>
                <w:sz w:val="18"/>
              </w:rPr>
            </w:pPr>
            <w:r w:rsidRPr="007D25B0">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517B07B" w14:textId="77777777" w:rsidR="00EA1617" w:rsidRPr="007D25B0" w:rsidRDefault="00EA1617" w:rsidP="004A579B">
            <w:pPr>
              <w:keepNext/>
              <w:spacing w:before="0"/>
              <w:jc w:val="center"/>
              <w:rPr>
                <w:rFonts w:eastAsia="Arial Unicode MS"/>
                <w:sz w:val="18"/>
              </w:rPr>
            </w:pPr>
            <w:r w:rsidRPr="007D25B0">
              <w:rPr>
                <w:sz w:val="18"/>
              </w:rPr>
              <w:t>−2</w:t>
            </w:r>
          </w:p>
        </w:tc>
      </w:tr>
      <w:tr w:rsidR="00EA1617" w:rsidRPr="007D25B0" w14:paraId="1CC81AE6"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5F0636F0" w14:textId="77777777" w:rsidR="00EA1617" w:rsidRPr="007D25B0" w:rsidRDefault="00EA1617" w:rsidP="004A579B">
            <w:pPr>
              <w:spacing w:before="0"/>
              <w:jc w:val="center"/>
              <w:rPr>
                <w:rFonts w:eastAsia="Arial Unicode MS"/>
                <w:sz w:val="18"/>
              </w:rPr>
            </w:pPr>
            <w:r w:rsidRPr="007D25B0">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C76850F" w14:textId="77777777" w:rsidR="00EA1617" w:rsidRPr="007D25B0" w:rsidRDefault="00EA1617" w:rsidP="004A579B">
            <w:pPr>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9DB4B32" w14:textId="77777777" w:rsidR="00EA1617" w:rsidRPr="007D25B0" w:rsidRDefault="00EA1617" w:rsidP="004A579B">
            <w:pPr>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CE0803A" w14:textId="77777777" w:rsidR="00EA1617" w:rsidRPr="007D25B0" w:rsidRDefault="00EA1617" w:rsidP="004A579B">
            <w:pPr>
              <w:spacing w:before="0"/>
              <w:jc w:val="center"/>
              <w:rPr>
                <w:rFonts w:eastAsia="Arial Unicode MS"/>
                <w:sz w:val="18"/>
              </w:rPr>
            </w:pPr>
            <w:r w:rsidRPr="007D25B0">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BA3FA5A" w14:textId="77777777" w:rsidR="00EA1617" w:rsidRPr="007D25B0" w:rsidRDefault="00EA1617" w:rsidP="004A579B">
            <w:pPr>
              <w:spacing w:before="0"/>
              <w:jc w:val="center"/>
              <w:rPr>
                <w:rFonts w:eastAsia="Arial Unicode MS"/>
                <w:sz w:val="18"/>
              </w:rPr>
            </w:pPr>
            <w:r w:rsidRPr="007D25B0">
              <w:rPr>
                <w:sz w:val="18"/>
              </w:rPr>
              <w:t>−2</w:t>
            </w:r>
          </w:p>
        </w:tc>
      </w:tr>
    </w:tbl>
    <w:p w14:paraId="43BCB8FB" w14:textId="77777777" w:rsidR="00EA1617" w:rsidRPr="007D25B0" w:rsidRDefault="00EA1617" w:rsidP="00EA1617">
      <w:pPr>
        <w:rPr>
          <w:noProof/>
          <w:lang w:eastAsia="ko-KR"/>
        </w:rPr>
      </w:pPr>
      <w:r w:rsidRPr="007D25B0">
        <w:rPr>
          <w:noProof/>
        </w:rPr>
        <w:t xml:space="preserve">The value of the </w:t>
      </w:r>
      <w:r w:rsidRPr="007D25B0">
        <w:rPr>
          <w:noProof/>
          <w:lang w:eastAsia="ko-KR"/>
        </w:rPr>
        <w:t xml:space="preserve">interpolated chroma sample value </w:t>
      </w:r>
      <w:r w:rsidRPr="007D25B0">
        <w:rPr>
          <w:noProof/>
        </w:rPr>
        <w:t xml:space="preserve">intChromaSample </w:t>
      </w:r>
      <w:r w:rsidRPr="007D25B0">
        <w:rPr>
          <w:noProof/>
          <w:lang w:eastAsia="ko-KR"/>
        </w:rPr>
        <w:t xml:space="preserve">is derived by applying </w:t>
      </w:r>
      <w:r w:rsidRPr="007D25B0">
        <w:rPr>
          <w:noProof/>
        </w:rPr>
        <w:t>the following ordered steps:</w:t>
      </w:r>
    </w:p>
    <w:p w14:paraId="3A113D57" w14:textId="77777777" w:rsidR="00EA1617" w:rsidRPr="007D25B0" w:rsidRDefault="00EA1617" w:rsidP="002026D5">
      <w:pPr>
        <w:numPr>
          <w:ilvl w:val="0"/>
          <w:numId w:val="37"/>
        </w:numPr>
        <w:tabs>
          <w:tab w:val="clear" w:pos="794"/>
          <w:tab w:val="clear" w:pos="1191"/>
          <w:tab w:val="clear" w:pos="1588"/>
          <w:tab w:val="clear" w:pos="1985"/>
        </w:tabs>
      </w:pPr>
      <w:r w:rsidRPr="007D25B0">
        <w:t xml:space="preserve">The derivation process for reference layer sample location in resampling as specified in subclause </w:t>
      </w:r>
      <w:r w:rsidR="002D2385" w:rsidRPr="007D25B0">
        <w:fldChar w:fldCharType="begin"/>
      </w:r>
      <w:r w:rsidR="002D2385" w:rsidRPr="007D25B0">
        <w:instrText xml:space="preserve"> REF _Ref364437331 \r \h  \* MERGEFORMAT </w:instrText>
      </w:r>
      <w:r w:rsidR="002D2385" w:rsidRPr="007D25B0">
        <w:fldChar w:fldCharType="separate"/>
      </w:r>
      <w:r w:rsidR="004C44E5" w:rsidRPr="007D25B0">
        <w:t>H.6.2</w:t>
      </w:r>
      <w:r w:rsidR="002D2385" w:rsidRPr="007D25B0">
        <w:fldChar w:fldCharType="end"/>
      </w:r>
      <w:r w:rsidR="0074750D" w:rsidRPr="007D25B0">
        <w:fldChar w:fldCharType="begin"/>
      </w:r>
      <w:r w:rsidR="00AB6740" w:rsidRPr="007D25B0">
        <w:instrText xml:space="preserve"> REF _Ref347130519 \r \h  \* MERGEFORMAT </w:instrText>
      </w:r>
      <w:r w:rsidR="0074750D" w:rsidRPr="007D25B0">
        <w:fldChar w:fldCharType="end"/>
      </w:r>
      <w:r w:rsidRPr="007D25B0">
        <w:t xml:space="preserve"> is invoked with </w:t>
      </w:r>
      <w:r w:rsidRPr="007D25B0">
        <w:rPr>
          <w:noProof/>
        </w:rPr>
        <w:t>cIdx</w:t>
      </w:r>
      <w:r w:rsidRPr="007D25B0">
        <w:t xml:space="preserve"> and chroma sample location (</w:t>
      </w:r>
      <w:r w:rsidRPr="007D25B0">
        <w:rPr>
          <w:noProof/>
          <w:lang w:eastAsia="ko-KR"/>
        </w:rPr>
        <w:t> xP</w:t>
      </w:r>
      <w:r w:rsidRPr="007D25B0">
        <w:rPr>
          <w:noProof/>
          <w:vertAlign w:val="subscript"/>
          <w:lang w:eastAsia="ko-KR"/>
        </w:rPr>
        <w:t>C</w:t>
      </w:r>
      <w:r w:rsidRPr="007D25B0">
        <w:rPr>
          <w:noProof/>
          <w:lang w:eastAsia="ko-KR"/>
        </w:rPr>
        <w:t>, yP</w:t>
      </w:r>
      <w:r w:rsidRPr="007D25B0">
        <w:rPr>
          <w:noProof/>
          <w:vertAlign w:val="subscript"/>
          <w:lang w:eastAsia="ko-KR"/>
        </w:rPr>
        <w:t>C</w:t>
      </w:r>
      <w:r w:rsidRPr="007D25B0">
        <w:rPr>
          <w:noProof/>
          <w:lang w:eastAsia="ko-KR"/>
        </w:rPr>
        <w:t> </w:t>
      </w:r>
      <w:r w:rsidRPr="007D25B0">
        <w:t>) given as the inputs and ( xRef16, yRef16 ) in units of 1/16-th sample as output. </w:t>
      </w:r>
    </w:p>
    <w:p w14:paraId="426B095F" w14:textId="77777777" w:rsidR="00EA1617" w:rsidRPr="007D25B0" w:rsidRDefault="00EA1617" w:rsidP="002026D5">
      <w:pPr>
        <w:numPr>
          <w:ilvl w:val="0"/>
          <w:numId w:val="37"/>
        </w:numPr>
        <w:tabs>
          <w:tab w:val="clear" w:pos="794"/>
          <w:tab w:val="clear" w:pos="1191"/>
          <w:tab w:val="clear" w:pos="1588"/>
          <w:tab w:val="clear" w:pos="1985"/>
        </w:tabs>
      </w:pPr>
      <w:r w:rsidRPr="007D25B0">
        <w:t>The variables xRef and xPhase are derived by</w:t>
      </w:r>
    </w:p>
    <w:p w14:paraId="1F536864" w14:textId="77777777" w:rsidR="00AF61E9"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xRef</w:t>
      </w:r>
      <w:proofErr w:type="gramEnd"/>
      <w:r w:rsidRPr="007D25B0">
        <w:rPr>
          <w:rFonts w:ascii="Times New Roman" w:hAnsi="Times New Roman"/>
          <w:sz w:val="20"/>
          <w:szCs w:val="20"/>
        </w:rPr>
        <w:t>     = ( xRef16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noProof/>
        </w:rPr>
        <w:fldChar w:fldCharType="begin"/>
      </w:r>
      <w:r w:rsidR="00841AE6" w:rsidRPr="007D25B0">
        <w:rPr>
          <w:rFonts w:ascii="Times New Roman" w:hAnsi="Times New Roman"/>
          <w:noProof/>
          <w:sz w:val="20"/>
          <w:szCs w:val="20"/>
        </w:rPr>
        <w:instrText xml:space="preserve"> SEQ Equation \* ARABIC </w:instrText>
      </w:r>
      <w:r w:rsidR="0074750D" w:rsidRPr="007D25B0">
        <w:rPr>
          <w:noProof/>
        </w:rPr>
        <w:fldChar w:fldCharType="separate"/>
      </w:r>
      <w:r w:rsidR="00B84836" w:rsidRPr="007D25B0">
        <w:rPr>
          <w:rFonts w:ascii="Times New Roman" w:hAnsi="Times New Roman"/>
          <w:noProof/>
          <w:sz w:val="20"/>
          <w:szCs w:val="20"/>
        </w:rPr>
        <w:t>32</w:t>
      </w:r>
      <w:r w:rsidR="0074750D" w:rsidRPr="007D25B0">
        <w:rPr>
          <w:noProof/>
        </w:rPr>
        <w:fldChar w:fldCharType="end"/>
      </w:r>
      <w:r w:rsidRPr="007D25B0">
        <w:rPr>
          <w:rFonts w:ascii="Times New Roman" w:hAnsi="Times New Roman"/>
          <w:noProof/>
          <w:sz w:val="20"/>
          <w:szCs w:val="20"/>
          <w:lang w:eastAsia="ko-KR"/>
        </w:rPr>
        <w:t>)</w:t>
      </w:r>
    </w:p>
    <w:p w14:paraId="5DD886DD" w14:textId="77777777" w:rsidR="00EA1617" w:rsidRPr="007D25B0" w:rsidRDefault="00EA1617" w:rsidP="00EA1617">
      <w:pPr>
        <w:pStyle w:val="AVCEquationlevel1CharCharCharChar"/>
        <w:spacing w:before="120" w:after="120"/>
        <w:ind w:left="1191"/>
        <w:rPr>
          <w:rFonts w:ascii="Times New Roman" w:hAnsi="Times New Roman"/>
          <w:sz w:val="20"/>
          <w:szCs w:val="20"/>
        </w:rPr>
      </w:pPr>
      <w:proofErr w:type="gramStart"/>
      <w:r w:rsidRPr="007D25B0">
        <w:rPr>
          <w:rFonts w:ascii="Times New Roman" w:hAnsi="Times New Roman"/>
          <w:sz w:val="20"/>
          <w:szCs w:val="20"/>
        </w:rPr>
        <w:t>xPhase</w:t>
      </w:r>
      <w:proofErr w:type="gramEnd"/>
      <w:r w:rsidRPr="007D25B0">
        <w:rPr>
          <w:rFonts w:ascii="Times New Roman" w:hAnsi="Times New Roman"/>
          <w:sz w:val="20"/>
          <w:szCs w:val="20"/>
        </w:rPr>
        <w:t> = ( xRef16 )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noProof/>
          <w:lang w:eastAsia="ko-KR"/>
        </w:rPr>
        <w:t> </w:t>
      </w:r>
      <w:r w:rsidRPr="007D25B0">
        <w:rPr>
          <w:rFonts w:ascii="Times New Roman" w:hAnsi="Times New Roman"/>
          <w:sz w:val="20"/>
          <w:szCs w:val="20"/>
        </w:rPr>
        <w:t>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B84836" w:rsidRPr="007D25B0">
        <w:rPr>
          <w:rFonts w:ascii="Times New Roman" w:hAnsi="Times New Roman"/>
          <w:noProof/>
          <w:sz w:val="20"/>
          <w:szCs w:val="20"/>
        </w:rPr>
        <w:t>33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56BAB183" w14:textId="77777777" w:rsidR="00EA1617" w:rsidRPr="007D25B0" w:rsidRDefault="00EA1617" w:rsidP="002026D5">
      <w:pPr>
        <w:numPr>
          <w:ilvl w:val="0"/>
          <w:numId w:val="37"/>
        </w:numPr>
        <w:tabs>
          <w:tab w:val="clear" w:pos="794"/>
          <w:tab w:val="clear" w:pos="1191"/>
          <w:tab w:val="clear" w:pos="1588"/>
          <w:tab w:val="clear" w:pos="1985"/>
        </w:tabs>
      </w:pPr>
      <w:r w:rsidRPr="007D25B0">
        <w:t>The variables yRef and yPhase are derived by</w:t>
      </w:r>
    </w:p>
    <w:p w14:paraId="5338D7A3" w14:textId="77777777"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yRef</w:t>
      </w:r>
      <w:proofErr w:type="gramEnd"/>
      <w:r w:rsidRPr="007D25B0">
        <w:rPr>
          <w:rFonts w:ascii="Times New Roman" w:hAnsi="Times New Roman"/>
          <w:sz w:val="20"/>
          <w:szCs w:val="20"/>
        </w:rPr>
        <w:t>     = ( yRef16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B84836" w:rsidRPr="007D25B0">
        <w:rPr>
          <w:rFonts w:ascii="Times New Roman" w:hAnsi="Times New Roman"/>
          <w:noProof/>
          <w:sz w:val="20"/>
          <w:szCs w:val="20"/>
        </w:rPr>
        <w:t>34</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46B57B61" w14:textId="77777777"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yPhase</w:t>
      </w:r>
      <w:proofErr w:type="gramEnd"/>
      <w:r w:rsidRPr="007D25B0">
        <w:rPr>
          <w:rFonts w:ascii="Times New Roman" w:hAnsi="Times New Roman"/>
          <w:sz w:val="20"/>
          <w:szCs w:val="20"/>
        </w:rPr>
        <w:t> = ( yRef16 )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35</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3B4B190C" w14:textId="77777777" w:rsidR="00CE1BE4" w:rsidRPr="007D25B0" w:rsidRDefault="00CE1BE4" w:rsidP="002026D5">
      <w:pPr>
        <w:numPr>
          <w:ilvl w:val="0"/>
          <w:numId w:val="37"/>
        </w:numPr>
        <w:tabs>
          <w:tab w:val="clear" w:pos="794"/>
          <w:tab w:val="clear" w:pos="1191"/>
          <w:tab w:val="clear" w:pos="1588"/>
          <w:tab w:val="clear" w:pos="1985"/>
        </w:tabs>
      </w:pPr>
      <w:r w:rsidRPr="007D25B0">
        <w:rPr>
          <w:noProof/>
          <w:lang w:eastAsia="ko-KR"/>
        </w:rPr>
        <w:t>The variables shift1, shift2 and offset are derived as follows:</w:t>
      </w:r>
    </w:p>
    <w:p w14:paraId="4B0CAEE9" w14:textId="77777777" w:rsidR="002F2BE9" w:rsidRPr="007D25B0" w:rsidRDefault="002F2BE9" w:rsidP="002F2BE9">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shift1 = BitDepth</w:t>
      </w:r>
      <w:r w:rsidRPr="007D25B0">
        <w:rPr>
          <w:rFonts w:ascii="Times New Roman" w:hAnsi="Times New Roman"/>
          <w:sz w:val="20"/>
          <w:szCs w:val="20"/>
          <w:vertAlign w:val="subscript"/>
        </w:rPr>
        <w:t>C</w:t>
      </w:r>
      <w:r w:rsidRPr="007D25B0">
        <w:rPr>
          <w:rFonts w:ascii="Times New Roman" w:hAnsi="Times New Roman"/>
          <w:sz w:val="20"/>
          <w:szCs w:val="20"/>
        </w:rPr>
        <w:t> – 8</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36</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409EFA69" w14:textId="77777777" w:rsidR="002F2BE9" w:rsidRPr="007D25B0" w:rsidRDefault="002F2BE9" w:rsidP="002F2BE9">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shift2 = 20 – BitDepth</w:t>
      </w:r>
      <w:r w:rsidRPr="007D25B0">
        <w:rPr>
          <w:rFonts w:ascii="Times New Roman" w:hAnsi="Times New Roman"/>
          <w:sz w:val="20"/>
          <w:szCs w:val="20"/>
          <w:vertAlign w:val="subscript"/>
        </w:rPr>
        <w:t>C</w:t>
      </w:r>
      <w:r w:rsidRPr="007D25B0">
        <w:rPr>
          <w:rFonts w:ascii="Times New Roman" w:hAnsi="Times New Roman"/>
          <w:sz w:val="20"/>
          <w:szCs w:val="20"/>
        </w:rPr>
        <w:t xml:space="preserve"> </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37</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2DF958D9" w14:textId="77777777" w:rsidR="00CE1BE4" w:rsidRPr="007D25B0" w:rsidRDefault="002F2BE9" w:rsidP="002F2BE9">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offset</w:t>
      </w:r>
      <w:proofErr w:type="gramEnd"/>
      <w:r w:rsidRPr="007D25B0">
        <w:rPr>
          <w:rFonts w:ascii="Times New Roman" w:hAnsi="Times New Roman"/>
          <w:sz w:val="20"/>
          <w:szCs w:val="20"/>
        </w:rPr>
        <w:t xml:space="preserve"> =1 &lt;&lt; ( shift2 – 1) </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38</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51D25A57" w14:textId="77777777" w:rsidR="00EA1617" w:rsidRPr="007D25B0" w:rsidRDefault="00EA1617" w:rsidP="002026D5">
      <w:pPr>
        <w:numPr>
          <w:ilvl w:val="0"/>
          <w:numId w:val="37"/>
        </w:numPr>
        <w:tabs>
          <w:tab w:val="clear" w:pos="794"/>
          <w:tab w:val="clear" w:pos="1191"/>
          <w:tab w:val="clear" w:pos="1588"/>
          <w:tab w:val="clear" w:pos="1985"/>
        </w:tabs>
      </w:pPr>
      <w:r w:rsidRPr="007D25B0">
        <w:t>The sample value tempArray</w:t>
      </w:r>
      <w:proofErr w:type="gramStart"/>
      <w:r w:rsidRPr="007D25B0">
        <w:t>[ n</w:t>
      </w:r>
      <w:proofErr w:type="gramEnd"/>
      <w:r w:rsidRPr="007D25B0">
        <w:t> ] with n = 0 </w:t>
      </w:r>
      <w:r w:rsidR="002F2BE9" w:rsidRPr="007D25B0">
        <w:t>…</w:t>
      </w:r>
      <w:r w:rsidRPr="007D25B0">
        <w:t> 3, is derived as follows.</w:t>
      </w:r>
    </w:p>
    <w:p w14:paraId="0DE0AFD3" w14:textId="77777777" w:rsidR="00EA1617" w:rsidRPr="007D25B0" w:rsidRDefault="00EA1617" w:rsidP="00EA1617">
      <w:pPr>
        <w:pStyle w:val="AVCEquationlevel1CharCharCharChar"/>
        <w:spacing w:before="120" w:after="120"/>
        <w:rPr>
          <w:rFonts w:ascii="Times New Roman" w:hAnsi="Times New Roman"/>
          <w:noProof/>
          <w:sz w:val="20"/>
          <w:szCs w:val="20"/>
          <w:lang w:eastAsia="ko-KR"/>
        </w:rPr>
      </w:pPr>
      <w:proofErr w:type="gramStart"/>
      <w:r w:rsidRPr="007D25B0">
        <w:rPr>
          <w:rFonts w:ascii="Times New Roman" w:hAnsi="Times New Roman"/>
          <w:sz w:val="20"/>
          <w:szCs w:val="20"/>
        </w:rPr>
        <w:t>yPosRL</w:t>
      </w:r>
      <w:proofErr w:type="gramEnd"/>
      <w:r w:rsidRPr="007D25B0">
        <w:rPr>
          <w:rFonts w:ascii="Times New Roman" w:hAnsi="Times New Roman"/>
          <w:sz w:val="20"/>
          <w:szCs w:val="20"/>
        </w:rPr>
        <w:t xml:space="preserve"> = </w:t>
      </w:r>
      <w:r w:rsidRPr="007D25B0">
        <w:rPr>
          <w:rFonts w:ascii="Times New Roman" w:hAnsi="Times New Roman"/>
          <w:noProof/>
          <w:sz w:val="20"/>
          <w:szCs w:val="20"/>
          <w:lang w:eastAsia="ko-KR"/>
        </w:rPr>
        <w:t>Clip3(</w:t>
      </w:r>
      <w:r w:rsidRPr="007D25B0">
        <w:rPr>
          <w:rFonts w:ascii="Times New Roman" w:hAnsi="Times New Roman"/>
          <w:sz w:val="20"/>
          <w:szCs w:val="20"/>
        </w:rPr>
        <w:t> </w:t>
      </w:r>
      <w:r w:rsidRPr="007D25B0">
        <w:rPr>
          <w:rFonts w:ascii="Times New Roman" w:hAnsi="Times New Roman"/>
          <w:noProof/>
          <w:sz w:val="20"/>
          <w:szCs w:val="20"/>
          <w:lang w:eastAsia="ko-KR"/>
        </w:rPr>
        <w:t>0</w:t>
      </w:r>
      <w:r w:rsidRPr="007D25B0">
        <w:rPr>
          <w:rFonts w:ascii="Times New Roman" w:hAnsi="Times New Roman"/>
          <w:sz w:val="20"/>
          <w:szCs w:val="20"/>
        </w:rPr>
        <w:t> </w:t>
      </w:r>
      <w:r w:rsidRPr="007D25B0">
        <w:rPr>
          <w:rFonts w:ascii="Times New Roman" w:hAnsi="Times New Roman"/>
          <w:noProof/>
          <w:sz w:val="20"/>
          <w:szCs w:val="20"/>
          <w:lang w:eastAsia="ko-KR"/>
        </w:rPr>
        <w:t>,</w:t>
      </w:r>
      <w:r w:rsidRPr="007D25B0">
        <w:rPr>
          <w:rFonts w:ascii="Times New Roman" w:hAnsi="Times New Roman"/>
          <w:sz w:val="20"/>
          <w:szCs w:val="20"/>
        </w:rPr>
        <w:t> </w:t>
      </w:r>
      <w:r w:rsidRPr="007D25B0">
        <w:rPr>
          <w:rFonts w:ascii="Times New Roman" w:hAnsi="Times New Roman"/>
          <w:noProof/>
          <w:sz w:val="20"/>
          <w:szCs w:val="20"/>
          <w:lang w:eastAsia="ko-KR"/>
        </w:rPr>
        <w:t>RefLayerPicHeightInSamplesC</w:t>
      </w:r>
      <w:r w:rsidRPr="007D25B0">
        <w:rPr>
          <w:rFonts w:ascii="Times New Roman" w:hAnsi="Times New Roman"/>
          <w:sz w:val="20"/>
          <w:szCs w:val="20"/>
        </w:rPr>
        <w:t> – 1, yRef + n – 1 )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39</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7FC5DA8F" w14:textId="77777777" w:rsidR="00EA1617" w:rsidRPr="007D25B0" w:rsidRDefault="00EA1617" w:rsidP="00EA1617">
      <w:pPr>
        <w:pStyle w:val="AVCEquationlevel1CharCharCharChar"/>
        <w:spacing w:before="120" w:after="120"/>
        <w:rPr>
          <w:rFonts w:ascii="Times New Roman" w:hAnsi="Times New Roman"/>
          <w:noProof/>
          <w:sz w:val="20"/>
          <w:szCs w:val="20"/>
          <w:lang w:eastAsia="ko-KR"/>
        </w:rPr>
      </w:pPr>
      <w:r w:rsidRPr="007D25B0">
        <w:rPr>
          <w:rFonts w:ascii="Times New Roman" w:hAnsi="Times New Roman"/>
          <w:noProof/>
          <w:sz w:val="20"/>
          <w:szCs w:val="20"/>
          <w:lang w:eastAsia="ko-KR"/>
        </w:rPr>
        <w:t>refWC</w:t>
      </w:r>
      <w:r w:rsidRPr="007D25B0">
        <w:rPr>
          <w:rFonts w:ascii="Times New Roman" w:eastAsia="SimSun" w:hAnsi="Times New Roman"/>
          <w:noProof/>
          <w:sz w:val="20"/>
          <w:szCs w:val="20"/>
          <w:lang w:val="en-US" w:eastAsia="zh-CN"/>
        </w:rPr>
        <w:t>  </w:t>
      </w:r>
      <w:r w:rsidRPr="007D25B0">
        <w:rPr>
          <w:rFonts w:ascii="Times New Roman" w:hAnsi="Times New Roman"/>
          <w:noProof/>
          <w:sz w:val="20"/>
          <w:szCs w:val="20"/>
          <w:lang w:eastAsia="ko-KR"/>
        </w:rPr>
        <w:t xml:space="preserve"> = RefLayerPicWidthInSamplesC</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40</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645EA6E5" w14:textId="77777777" w:rsidR="00EA1617" w:rsidRPr="007D25B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7D25B0">
        <w:rPr>
          <w:rFonts w:ascii="Times New Roman" w:hAnsi="Times New Roman"/>
          <w:sz w:val="20"/>
          <w:szCs w:val="20"/>
        </w:rPr>
        <w:t>tempArray[n] = </w:t>
      </w:r>
      <w:r w:rsidR="002F2BE9" w:rsidRPr="007D25B0">
        <w:rPr>
          <w:rFonts w:ascii="Times New Roman" w:hAnsi="Times New Roman"/>
          <w:sz w:val="20"/>
          <w:szCs w:val="20"/>
        </w:rPr>
        <w:t>( </w:t>
      </w:r>
      <w:r w:rsidRPr="007D25B0">
        <w:rPr>
          <w:rFonts w:ascii="Times New Roman" w:hAnsi="Times New Roman"/>
          <w:sz w:val="20"/>
          <w:szCs w:val="20"/>
        </w:rPr>
        <w:t>f</w:t>
      </w:r>
      <w:r w:rsidRPr="007D25B0">
        <w:rPr>
          <w:rFonts w:ascii="Times New Roman" w:hAnsi="Times New Roman"/>
          <w:sz w:val="20"/>
          <w:szCs w:val="20"/>
          <w:vertAlign w:val="subscript"/>
        </w:rPr>
        <w:t>C</w:t>
      </w:r>
      <w:r w:rsidRPr="007D25B0">
        <w:rPr>
          <w:rFonts w:ascii="Times New Roman" w:hAnsi="Times New Roman"/>
          <w:sz w:val="20"/>
          <w:szCs w:val="20"/>
        </w:rPr>
        <w:t>[ xPhase, 0 ]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 ] +</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1 ]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 yPosRL ] +</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2 ]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 ]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3 ]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w:t>
      </w:r>
      <w:r w:rsidRPr="007D25B0">
        <w:rPr>
          <w:rFonts w:ascii="Times New Roman" w:hAnsi="Times New Roman"/>
          <w:noProof/>
          <w:sz w:val="20"/>
          <w:szCs w:val="20"/>
        </w:rPr>
        <w:t> </w:t>
      </w:r>
      <w:r w:rsidRPr="007D25B0">
        <w:rPr>
          <w:rFonts w:ascii="Times New Roman" w:hAnsi="Times New Roman"/>
          <w:noProof/>
          <w:sz w:val="20"/>
          <w:szCs w:val="20"/>
          <w:lang w:eastAsia="ko-KR"/>
        </w:rPr>
        <w:t>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 ]</w:t>
      </w:r>
      <w:r w:rsidR="002F2BE9" w:rsidRPr="007D25B0">
        <w:rPr>
          <w:rFonts w:ascii="Times New Roman" w:hAnsi="Times New Roman"/>
          <w:sz w:val="20"/>
          <w:szCs w:val="20"/>
        </w:rPr>
        <w:t xml:space="preserve">  )</w:t>
      </w:r>
      <w:r w:rsidR="002F2BE9" w:rsidRPr="007D25B0">
        <w:rPr>
          <w:rFonts w:ascii="Times New Roman" w:eastAsia="SimSun" w:hAnsi="Times New Roman"/>
          <w:sz w:val="20"/>
          <w:szCs w:val="20"/>
          <w:lang w:val="en-US" w:eastAsia="zh-CN"/>
        </w:rPr>
        <w:t> &gt;&gt; shift1</w:t>
      </w:r>
    </w:p>
    <w:p w14:paraId="1E357E47" w14:textId="77777777" w:rsidR="00EA1617" w:rsidRPr="007D25B0" w:rsidRDefault="00EA1617" w:rsidP="002026D5">
      <w:pPr>
        <w:numPr>
          <w:ilvl w:val="0"/>
          <w:numId w:val="37"/>
        </w:numPr>
        <w:tabs>
          <w:tab w:val="clear" w:pos="794"/>
          <w:tab w:val="clear" w:pos="1191"/>
          <w:tab w:val="clear" w:pos="1588"/>
          <w:tab w:val="clear" w:pos="1985"/>
        </w:tabs>
      </w:pPr>
      <w:r w:rsidRPr="007D25B0">
        <w:rPr>
          <w:noProof/>
          <w:lang w:eastAsia="ko-KR"/>
        </w:rPr>
        <w:t xml:space="preserve">The interpolated chroma sample value </w:t>
      </w:r>
      <w:r w:rsidRPr="007D25B0">
        <w:rPr>
          <w:noProof/>
        </w:rPr>
        <w:t>intChromaSample</w:t>
      </w:r>
      <w:r w:rsidRPr="007D25B0">
        <w:t xml:space="preserve"> is derived as follows.</w:t>
      </w:r>
    </w:p>
    <w:p w14:paraId="053A3087" w14:textId="77777777" w:rsidR="00EA1617" w:rsidRPr="007D25B0"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7D25B0">
        <w:rPr>
          <w:rFonts w:ascii="Times New Roman" w:hAnsi="Times New Roman"/>
          <w:noProof/>
          <w:sz w:val="20"/>
          <w:szCs w:val="20"/>
        </w:rPr>
        <w:t>intChromaSample</w:t>
      </w:r>
      <w:r w:rsidRPr="007D25B0">
        <w:rPr>
          <w:rFonts w:ascii="Times New Roman" w:hAnsi="Times New Roman"/>
        </w:rPr>
        <w:t xml:space="preserve"> </w:t>
      </w:r>
      <w:r w:rsidRPr="007D25B0">
        <w:rPr>
          <w:rFonts w:ascii="Times New Roman" w:hAnsi="Times New Roman"/>
          <w:sz w:val="20"/>
          <w:szCs w:val="20"/>
        </w:rPr>
        <w:t>= (f</w:t>
      </w:r>
      <w:r w:rsidRPr="007D25B0">
        <w:rPr>
          <w:rFonts w:ascii="Times New Roman" w:hAnsi="Times New Roman"/>
          <w:sz w:val="20"/>
          <w:szCs w:val="20"/>
          <w:vertAlign w:val="subscript"/>
        </w:rPr>
        <w:t>C</w:t>
      </w:r>
      <w:r w:rsidRPr="007D25B0">
        <w:rPr>
          <w:rFonts w:ascii="Times New Roman" w:hAnsi="Times New Roman"/>
          <w:sz w:val="20"/>
          <w:szCs w:val="20"/>
        </w:rPr>
        <w:t>[ yPhase, 0 ] * tempArray [ 0 ]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1 ] * tempArray [ 1 ]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2 ] * tempArray [ 2 ]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42</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3 ] * tempArray [ 3 ]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noProof/>
          <w:lang w:eastAsia="ko-KR"/>
        </w:rPr>
        <w:t> </w:t>
      </w:r>
      <w:r w:rsidR="002F2BE9" w:rsidRPr="007D25B0">
        <w:rPr>
          <w:rFonts w:ascii="Times New Roman" w:hAnsi="Times New Roman"/>
          <w:sz w:val="20"/>
          <w:szCs w:val="20"/>
        </w:rPr>
        <w:t>offset </w:t>
      </w:r>
      <w:r w:rsidRPr="007D25B0">
        <w:rPr>
          <w:rFonts w:ascii="Times New Roman" w:hAnsi="Times New Roman"/>
          <w:sz w:val="20"/>
          <w:szCs w:val="20"/>
        </w:rPr>
        <w:t>)</w:t>
      </w:r>
      <w:r w:rsidRPr="007D25B0">
        <w:rPr>
          <w:rFonts w:ascii="Times New Roman" w:hAnsi="Times New Roman"/>
          <w:noProof/>
          <w:lang w:eastAsia="ko-KR"/>
        </w:rPr>
        <w:t> </w:t>
      </w:r>
      <w:r w:rsidRPr="007D25B0">
        <w:rPr>
          <w:rFonts w:ascii="Times New Roman" w:hAnsi="Times New Roman"/>
          <w:sz w:val="20"/>
          <w:szCs w:val="20"/>
        </w:rPr>
        <w:t>&gt;&gt;</w:t>
      </w:r>
      <w:r w:rsidRPr="007D25B0">
        <w:rPr>
          <w:rFonts w:ascii="Times New Roman" w:hAnsi="Times New Roman"/>
          <w:noProof/>
          <w:lang w:eastAsia="ko-KR"/>
        </w:rPr>
        <w:t> </w:t>
      </w:r>
      <w:r w:rsidR="002F2BE9" w:rsidRPr="007D25B0">
        <w:rPr>
          <w:rFonts w:ascii="Times New Roman" w:hAnsi="Times New Roman"/>
          <w:sz w:val="20"/>
          <w:szCs w:val="20"/>
        </w:rPr>
        <w:t>shift2</w:t>
      </w:r>
    </w:p>
    <w:p w14:paraId="24647081" w14:textId="77777777"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rPr>
        <w:t>intChromaSample</w:t>
      </w:r>
      <w:r w:rsidRPr="007D25B0">
        <w:rPr>
          <w:rFonts w:ascii="Times New Roman" w:hAnsi="Times New Roman"/>
          <w:noProof/>
          <w:lang w:eastAsia="ko-KR"/>
        </w:rPr>
        <w:t xml:space="preserve"> </w:t>
      </w:r>
      <w:r w:rsidRPr="007D25B0">
        <w:rPr>
          <w:rFonts w:ascii="Times New Roman" w:hAnsi="Times New Roman"/>
          <w:sz w:val="20"/>
          <w:szCs w:val="20"/>
        </w:rPr>
        <w:t>=</w:t>
      </w:r>
      <w:r w:rsidRPr="007D25B0">
        <w:rPr>
          <w:rFonts w:ascii="Times New Roman" w:hAnsi="Times New Roman"/>
          <w:noProof/>
          <w:lang w:eastAsia="ko-KR"/>
        </w:rPr>
        <w:t xml:space="preserve"> </w:t>
      </w:r>
      <w:r w:rsidRPr="007D25B0">
        <w:rPr>
          <w:rFonts w:ascii="Times New Roman" w:hAnsi="Times New Roman"/>
          <w:noProof/>
          <w:sz w:val="20"/>
          <w:lang w:eastAsia="ko-KR"/>
        </w:rPr>
        <w:t>Clip3( 0, ( 1 &lt;&lt; </w:t>
      </w:r>
      <w:proofErr w:type="gramStart"/>
      <w:r w:rsidRPr="007D25B0">
        <w:rPr>
          <w:rFonts w:ascii="Times New Roman" w:hAnsi="Times New Roman"/>
          <w:sz w:val="20"/>
          <w:szCs w:val="20"/>
        </w:rPr>
        <w:t>BitDepth</w:t>
      </w:r>
      <w:r w:rsidRPr="007D25B0">
        <w:rPr>
          <w:rFonts w:ascii="Times New Roman" w:hAnsi="Times New Roman"/>
          <w:sz w:val="20"/>
          <w:szCs w:val="20"/>
          <w:vertAlign w:val="subscript"/>
        </w:rPr>
        <w:t>C</w:t>
      </w:r>
      <w:r w:rsidRPr="007D25B0">
        <w:rPr>
          <w:rFonts w:ascii="Times New Roman" w:hAnsi="Times New Roman"/>
          <w:sz w:val="20"/>
          <w:szCs w:val="20"/>
        </w:rPr>
        <w:t> </w:t>
      </w:r>
      <w:r w:rsidRPr="007D25B0">
        <w:rPr>
          <w:rFonts w:ascii="Times New Roman" w:hAnsi="Times New Roman"/>
          <w:noProof/>
          <w:sz w:val="20"/>
          <w:lang w:eastAsia="ko-KR"/>
        </w:rPr>
        <w:t>)</w:t>
      </w:r>
      <w:proofErr w:type="gramEnd"/>
      <w:r w:rsidRPr="007D25B0">
        <w:rPr>
          <w:rFonts w:ascii="Times New Roman" w:hAnsi="Times New Roman"/>
          <w:noProof/>
          <w:sz w:val="20"/>
          <w:lang w:eastAsia="ko-KR"/>
        </w:rPr>
        <w:t> – 1 ,</w:t>
      </w:r>
      <w:r w:rsidRPr="007D25B0">
        <w:rPr>
          <w:rFonts w:ascii="Times New Roman" w:hAnsi="Times New Roman"/>
          <w:noProof/>
          <w:lang w:eastAsia="ko-KR"/>
        </w:rPr>
        <w:t> </w:t>
      </w:r>
      <w:r w:rsidRPr="007D25B0">
        <w:rPr>
          <w:rFonts w:ascii="Times New Roman" w:hAnsi="Times New Roman"/>
          <w:noProof/>
          <w:sz w:val="20"/>
          <w:szCs w:val="20"/>
        </w:rPr>
        <w:t>intChromaSample</w:t>
      </w:r>
      <w:r w:rsidRPr="007D25B0">
        <w:rPr>
          <w:rFonts w:ascii="Times New Roman" w:hAnsi="Times New Roman"/>
          <w:noProof/>
          <w:lang w:eastAsia="ko-KR"/>
        </w:rPr>
        <w:t> </w:t>
      </w:r>
      <w:r w:rsidRPr="007D25B0">
        <w:rPr>
          <w:rFonts w:ascii="Times New Roman" w:hAnsi="Times New Roman"/>
          <w:noProof/>
          <w:sz w:val="20"/>
          <w:lang w:eastAsia="ko-KR"/>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3C3CC6F3" w14:textId="77777777" w:rsidR="00EA1617" w:rsidRPr="007D25B0" w:rsidRDefault="00EA1617" w:rsidP="00EA1617">
      <w:pPr>
        <w:pStyle w:val="Annex5"/>
        <w:ind w:left="2232"/>
      </w:pPr>
      <w:bookmarkStart w:id="1661" w:name="_Ref364437164"/>
      <w:r w:rsidRPr="007D25B0">
        <w:t>Resampling process of  picture motion field</w:t>
      </w:r>
      <w:bookmarkEnd w:id="1661"/>
      <w:r w:rsidRPr="007D25B0">
        <w:t xml:space="preserve"> </w:t>
      </w:r>
    </w:p>
    <w:p w14:paraId="02A93A10" w14:textId="77777777" w:rsidR="00231C6F" w:rsidRPr="007D25B0" w:rsidRDefault="00EA1617" w:rsidP="00EA1617">
      <w:pPr>
        <w:rPr>
          <w:noProof/>
          <w:lang w:eastAsia="ko-KR"/>
        </w:rPr>
      </w:pPr>
      <w:r w:rsidRPr="007D25B0">
        <w:rPr>
          <w:noProof/>
          <w:lang w:eastAsia="ko-KR"/>
        </w:rPr>
        <w:t>Input</w:t>
      </w:r>
      <w:r w:rsidR="00716758" w:rsidRPr="007D25B0">
        <w:rPr>
          <w:noProof/>
          <w:lang w:eastAsia="ko-KR"/>
        </w:rPr>
        <w:t>s</w:t>
      </w:r>
      <w:r w:rsidRPr="007D25B0">
        <w:rPr>
          <w:noProof/>
          <w:lang w:eastAsia="ko-KR"/>
        </w:rPr>
        <w:t xml:space="preserve"> to this process </w:t>
      </w:r>
      <w:r w:rsidR="00231C6F" w:rsidRPr="007D25B0">
        <w:rPr>
          <w:noProof/>
          <w:lang w:eastAsia="ko-KR"/>
        </w:rPr>
        <w:t>are</w:t>
      </w:r>
      <w:r w:rsidR="00AF61E9" w:rsidRPr="007D25B0">
        <w:rPr>
          <w:noProof/>
          <w:lang w:eastAsia="ko-KR"/>
        </w:rPr>
        <w:t>:</w:t>
      </w:r>
    </w:p>
    <w:p w14:paraId="31252CDD" w14:textId="77777777" w:rsidR="00231C6F" w:rsidRPr="007D25B0" w:rsidRDefault="00D72B8D" w:rsidP="00D72B8D">
      <w:pPr>
        <w:ind w:left="434" w:hanging="434"/>
        <w:rPr>
          <w:noProof/>
        </w:rPr>
      </w:pPr>
      <w:r w:rsidRPr="007D25B0">
        <w:rPr>
          <w:noProof/>
        </w:rPr>
        <w:lastRenderedPageBreak/>
        <w:t>–</w:t>
      </w:r>
      <w:r w:rsidRPr="007D25B0">
        <w:rPr>
          <w:noProof/>
          <w:lang w:eastAsia="ko-KR"/>
        </w:rPr>
        <w:tab/>
      </w:r>
      <w:proofErr w:type="gramStart"/>
      <w:r w:rsidR="00231C6F" w:rsidRPr="007D25B0">
        <w:rPr>
          <w:lang w:val="en-CA"/>
        </w:rPr>
        <w:t>the</w:t>
      </w:r>
      <w:proofErr w:type="gramEnd"/>
      <w:r w:rsidR="00231C6F" w:rsidRPr="007D25B0">
        <w:rPr>
          <w:lang w:val="en-CA"/>
        </w:rPr>
        <w:t xml:space="preserve"> decoded reference layer picture rlPic</w:t>
      </w:r>
      <w:r w:rsidR="00AF61E9" w:rsidRPr="007D25B0">
        <w:rPr>
          <w:lang w:val="en-CA"/>
        </w:rPr>
        <w:t>,</w:t>
      </w:r>
    </w:p>
    <w:p w14:paraId="7A36E4D7" w14:textId="77777777" w:rsidR="00EA1617" w:rsidRPr="007D25B0" w:rsidRDefault="00D72B8D" w:rsidP="00D72B8D">
      <w:pPr>
        <w:ind w:left="434" w:hanging="434"/>
        <w:rPr>
          <w:noProof/>
        </w:rPr>
      </w:pPr>
      <w:r w:rsidRPr="007D25B0">
        <w:rPr>
          <w:noProof/>
        </w:rPr>
        <w:t>–</w:t>
      </w:r>
      <w:r w:rsidRPr="007D25B0">
        <w:rPr>
          <w:noProof/>
          <w:lang w:eastAsia="ko-KR"/>
        </w:rPr>
        <w:tab/>
      </w:r>
      <w:r w:rsidR="00231C6F" w:rsidRPr="007D25B0">
        <w:rPr>
          <w:noProof/>
        </w:rPr>
        <w:t xml:space="preserve">the variable </w:t>
      </w:r>
      <w:r w:rsidR="00EA1617" w:rsidRPr="007D25B0">
        <w:rPr>
          <w:noProof/>
        </w:rPr>
        <w:t xml:space="preserve">rlPicMotion specifying the motion field of the </w:t>
      </w:r>
      <w:r w:rsidR="00716758" w:rsidRPr="007D25B0">
        <w:rPr>
          <w:noProof/>
        </w:rPr>
        <w:t xml:space="preserve">reference layer </w:t>
      </w:r>
      <w:r w:rsidR="00EA1617" w:rsidRPr="007D25B0">
        <w:rPr>
          <w:noProof/>
        </w:rPr>
        <w:t>picture rlPic</w:t>
      </w:r>
      <w:r w:rsidR="00AF61E9" w:rsidRPr="007D25B0">
        <w:rPr>
          <w:noProof/>
          <w:szCs w:val="22"/>
        </w:rPr>
        <w:t>,</w:t>
      </w:r>
    </w:p>
    <w:p w14:paraId="26F5F2AF" w14:textId="77777777" w:rsidR="00EA1617" w:rsidRPr="007D25B0" w:rsidRDefault="00EA1617" w:rsidP="00EA1617">
      <w:pPr>
        <w:rPr>
          <w:noProof/>
        </w:rPr>
      </w:pPr>
      <w:r w:rsidRPr="007D25B0">
        <w:rPr>
          <w:noProof/>
          <w:lang w:eastAsia="ko-KR"/>
        </w:rPr>
        <w:t>Output of this process is</w:t>
      </w:r>
      <w:r w:rsidRPr="007D25B0">
        <w:rPr>
          <w:noProof/>
        </w:rPr>
        <w:t xml:space="preserve"> rsPicMotion specifying the motion field of the resampled picture</w:t>
      </w:r>
      <w:r w:rsidR="00716758" w:rsidRPr="007D25B0">
        <w:rPr>
          <w:noProof/>
        </w:rPr>
        <w:t xml:space="preserve"> rsPic</w:t>
      </w:r>
      <w:r w:rsidRPr="007D25B0">
        <w:rPr>
          <w:noProof/>
        </w:rPr>
        <w:t>.</w:t>
      </w:r>
    </w:p>
    <w:p w14:paraId="446BF0AD" w14:textId="77777777" w:rsidR="00EA1617" w:rsidRPr="007D25B0" w:rsidRDefault="00EA1617" w:rsidP="00EA1617">
      <w:pPr>
        <w:tabs>
          <w:tab w:val="left" w:pos="400"/>
        </w:tabs>
        <w:rPr>
          <w:noProof/>
        </w:rPr>
      </w:pPr>
      <w:r w:rsidRPr="007D25B0">
        <w:rPr>
          <w:noProof/>
        </w:rPr>
        <w:t>The motion field of rlPic specified by rlPicMotion consists of:</w:t>
      </w:r>
    </w:p>
    <w:p w14:paraId="7BFCF329" w14:textId="77777777" w:rsidR="00EA1617" w:rsidRPr="007D25B0" w:rsidRDefault="00D72B8D" w:rsidP="00D72B8D">
      <w:pPr>
        <w:ind w:left="434" w:hanging="434"/>
        <w:rPr>
          <w:noProof/>
        </w:rPr>
      </w:pPr>
      <w:r w:rsidRPr="007D25B0">
        <w:rPr>
          <w:noProof/>
        </w:rPr>
        <w:t>–</w:t>
      </w:r>
      <w:r w:rsidRPr="007D25B0">
        <w:rPr>
          <w:noProof/>
          <w:lang w:eastAsia="ko-KR"/>
        </w:rPr>
        <w:tab/>
      </w:r>
      <w:r w:rsidR="00EA1617" w:rsidRPr="007D25B0">
        <w:rPr>
          <w:noProof/>
        </w:rPr>
        <w:t>a (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 array predModeRL specifies the prediction modes of the reference layer picture rlPic,</w:t>
      </w:r>
    </w:p>
    <w:p w14:paraId="320975B0" w14:textId="77777777"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arrays refIdxLXRL specify the reference indices of the reference layer picture rlPic</w:t>
      </w:r>
      <w:r w:rsidR="00EA1617" w:rsidRPr="007D25B0">
        <w:rPr>
          <w:noProof/>
        </w:rPr>
        <w:t xml:space="preserve">, </w:t>
      </w:r>
      <w:r w:rsidR="00EA1617" w:rsidRPr="007D25B0">
        <w:rPr>
          <w:noProof/>
          <w:lang w:eastAsia="ko-KR"/>
        </w:rPr>
        <w:t>with X = 0,1,</w:t>
      </w:r>
    </w:p>
    <w:p w14:paraId="2FF4BC47" w14:textId="77777777"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 xml:space="preserve">arrays mvLXRL specify the luma motion vectors of the reference layer picture </w:t>
      </w:r>
      <w:r w:rsidR="00EA1617" w:rsidRPr="007D25B0">
        <w:rPr>
          <w:noProof/>
        </w:rPr>
        <w:t xml:space="preserve">rlPic, </w:t>
      </w:r>
      <w:r w:rsidR="00EA1617" w:rsidRPr="007D25B0">
        <w:rPr>
          <w:noProof/>
          <w:lang w:eastAsia="ko-KR"/>
        </w:rPr>
        <w:t>with X = 0,1,</w:t>
      </w:r>
    </w:p>
    <w:p w14:paraId="5AE7B361" w14:textId="77777777"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 xml:space="preserve">arrays predFlagLXRL specify the prediction list utilization flags of the reference layer picture </w:t>
      </w:r>
      <w:r w:rsidR="00EA1617" w:rsidRPr="007D25B0">
        <w:rPr>
          <w:noProof/>
        </w:rPr>
        <w:t xml:space="preserve">rlPic, </w:t>
      </w:r>
      <w:r w:rsidR="00EA1617" w:rsidRPr="007D25B0">
        <w:rPr>
          <w:noProof/>
          <w:lang w:eastAsia="ko-KR"/>
        </w:rPr>
        <w:t>with X = 0,1.</w:t>
      </w:r>
    </w:p>
    <w:p w14:paraId="05D963F0" w14:textId="77777777" w:rsidR="00EA1617" w:rsidRPr="007D25B0" w:rsidRDefault="00EA1617" w:rsidP="00EA1617">
      <w:pPr>
        <w:tabs>
          <w:tab w:val="left" w:pos="400"/>
        </w:tabs>
        <w:rPr>
          <w:noProof/>
        </w:rPr>
      </w:pPr>
      <w:r w:rsidRPr="007D25B0">
        <w:rPr>
          <w:noProof/>
        </w:rPr>
        <w:t>The resampled motion field specified by rsPicMotion consists of:</w:t>
      </w:r>
    </w:p>
    <w:p w14:paraId="7FDB9D8A" w14:textId="77777777" w:rsidR="00EA1617" w:rsidRPr="007D25B0" w:rsidRDefault="00EA1617" w:rsidP="00D72B8D">
      <w:pPr>
        <w:ind w:left="434" w:hanging="434"/>
        <w:rPr>
          <w:noProof/>
        </w:rPr>
      </w:pPr>
      <w:r w:rsidRPr="007D25B0">
        <w:rPr>
          <w:noProof/>
        </w:rPr>
        <w:t>–</w:t>
      </w:r>
      <w:r w:rsidRPr="007D25B0">
        <w:rPr>
          <w:noProof/>
        </w:rPr>
        <w:tab/>
        <w:t>a ( PicWidthInSamplesL ) x ( PicHeightInSamplesL ) array predMode specifies the prediction modes of the resampled picture,</w:t>
      </w:r>
    </w:p>
    <w:p w14:paraId="2737AF8B" w14:textId="77777777" w:rsidR="00EA1617" w:rsidRPr="007D25B0" w:rsidRDefault="00EA1617" w:rsidP="00EA1617">
      <w:pPr>
        <w:tabs>
          <w:tab w:val="left" w:pos="400"/>
        </w:tabs>
        <w:rPr>
          <w:noProof/>
        </w:rPr>
      </w:pPr>
      <w:r w:rsidRPr="007D25B0">
        <w:rPr>
          <w:noProof/>
        </w:rPr>
        <w:t>–</w:t>
      </w:r>
      <w:r w:rsidRPr="007D25B0">
        <w:rPr>
          <w:noProof/>
        </w:rPr>
        <w:tab/>
        <w:t xml:space="preserve">two ( PicWidthInSamplesL ) x ( PicHeightInSamplesL ) arrays </w:t>
      </w:r>
      <w:r w:rsidRPr="007D25B0">
        <w:rPr>
          <w:noProof/>
          <w:lang w:eastAsia="ko-KR"/>
        </w:rPr>
        <w:t>refIdxLX </w:t>
      </w:r>
      <w:r w:rsidRPr="007D25B0">
        <w:rPr>
          <w:noProof/>
        </w:rPr>
        <w:t>specify the reference indexes of the resampled picture, with X = 0,1,</w:t>
      </w:r>
    </w:p>
    <w:p w14:paraId="1E563D71" w14:textId="77777777" w:rsidR="00EA1617" w:rsidRPr="007D25B0" w:rsidRDefault="00EA1617" w:rsidP="00EA1617">
      <w:pPr>
        <w:tabs>
          <w:tab w:val="left" w:pos="400"/>
        </w:tabs>
        <w:rPr>
          <w:noProof/>
        </w:rPr>
      </w:pPr>
      <w:r w:rsidRPr="007D25B0">
        <w:rPr>
          <w:noProof/>
        </w:rPr>
        <w:t>–</w:t>
      </w:r>
      <w:r w:rsidRPr="007D25B0">
        <w:rPr>
          <w:noProof/>
        </w:rPr>
        <w:tab/>
        <w:t xml:space="preserve">two ( PicWidthInSamplesL ) x ( PicHeightInSamplesL ) arrays </w:t>
      </w:r>
      <w:r w:rsidRPr="007D25B0">
        <w:rPr>
          <w:noProof/>
          <w:lang w:eastAsia="ko-KR"/>
        </w:rPr>
        <w:t>mvLX </w:t>
      </w:r>
      <w:r w:rsidRPr="007D25B0">
        <w:rPr>
          <w:noProof/>
        </w:rPr>
        <w:t xml:space="preserve"> specify the luma motion vectors of the resampled picture, with X = 0,1,</w:t>
      </w:r>
    </w:p>
    <w:p w14:paraId="6D7FD8A3" w14:textId="77777777" w:rsidR="00EA1617" w:rsidRPr="007D25B0" w:rsidRDefault="00EA1617" w:rsidP="002026D5">
      <w:pPr>
        <w:numPr>
          <w:ilvl w:val="0"/>
          <w:numId w:val="14"/>
        </w:numPr>
        <w:rPr>
          <w:noProof/>
          <w:lang w:eastAsia="ko-KR"/>
        </w:rPr>
      </w:pPr>
      <w:r w:rsidRPr="007D25B0">
        <w:rPr>
          <w:noProof/>
          <w:lang w:eastAsia="ko-KR"/>
        </w:rPr>
        <w:t xml:space="preserve">two </w:t>
      </w:r>
      <w:r w:rsidRPr="007D25B0">
        <w:rPr>
          <w:noProof/>
        </w:rPr>
        <w:t xml:space="preserve">( PicWidthInSamplesL ) x ( PicHeightInSamplesL ) arrays </w:t>
      </w:r>
      <w:r w:rsidRPr="007D25B0">
        <w:rPr>
          <w:noProof/>
          <w:lang w:eastAsia="ko-KR"/>
        </w:rPr>
        <w:t>predFlagLX specify the prediction list utilization flags of the resampled picture</w:t>
      </w:r>
      <w:r w:rsidRPr="007D25B0">
        <w:rPr>
          <w:noProof/>
        </w:rPr>
        <w:t xml:space="preserve">, </w:t>
      </w:r>
      <w:r w:rsidRPr="007D25B0">
        <w:rPr>
          <w:noProof/>
          <w:lang w:eastAsia="ko-KR"/>
        </w:rPr>
        <w:t>with X = 0,1</w:t>
      </w:r>
      <w:r w:rsidRPr="007D25B0">
        <w:rPr>
          <w:noProof/>
        </w:rPr>
        <w:t>.</w:t>
      </w:r>
    </w:p>
    <w:p w14:paraId="5CA6D515" w14:textId="77777777" w:rsidR="00EA1617" w:rsidRPr="007D25B0" w:rsidRDefault="00EA1617" w:rsidP="00EA1617">
      <w:pPr>
        <w:tabs>
          <w:tab w:val="left" w:pos="284"/>
        </w:tabs>
      </w:pPr>
      <w:r w:rsidRPr="007D25B0">
        <w:t xml:space="preserve">For each luma sample location </w:t>
      </w:r>
      <w:r w:rsidR="009F7DB0" w:rsidRPr="007D25B0">
        <w:t>xPb = </w:t>
      </w:r>
      <w:r w:rsidRPr="007D25B0">
        <w:t>0 ... </w:t>
      </w:r>
      <w:proofErr w:type="gramStart"/>
      <w:r w:rsidRPr="007D25B0">
        <w:t>( (</w:t>
      </w:r>
      <w:proofErr w:type="gramEnd"/>
      <w:r w:rsidRPr="007D25B0">
        <w:t> </w:t>
      </w:r>
      <w:r w:rsidRPr="007D25B0">
        <w:rPr>
          <w:noProof/>
        </w:rPr>
        <w:t>PicWidthInSamplesL + 15 ) &gt;&gt; 4 ) − 1</w:t>
      </w:r>
      <w:r w:rsidRPr="007D25B0">
        <w:t xml:space="preserve"> and </w:t>
      </w:r>
      <w:r w:rsidR="009F7DB0" w:rsidRPr="007D25B0">
        <w:t>yPb = </w:t>
      </w:r>
      <w:r w:rsidRPr="007D25B0">
        <w:t>0 … ( (</w:t>
      </w:r>
      <w:r w:rsidRPr="007D25B0">
        <w:rPr>
          <w:noProof/>
        </w:rPr>
        <w:t> PicHeightInSamplesL + 15 ) &gt;&gt; 4) − 1</w:t>
      </w:r>
      <w:r w:rsidRPr="007D25B0">
        <w:t xml:space="preserve">, </w:t>
      </w:r>
    </w:p>
    <w:p w14:paraId="074967D1" w14:textId="77777777" w:rsidR="00EA1617" w:rsidRPr="007D25B0" w:rsidRDefault="00EA1617" w:rsidP="00EA1617">
      <w:pPr>
        <w:ind w:left="1228" w:hanging="434"/>
        <w:rPr>
          <w:noProof/>
          <w:lang w:eastAsia="ko-KR"/>
        </w:rPr>
      </w:pPr>
      <w:r w:rsidRPr="007D25B0">
        <w:rPr>
          <w:noProof/>
        </w:rPr>
        <w:t>–</w:t>
      </w:r>
      <w:r w:rsidRPr="007D25B0">
        <w:rPr>
          <w:noProof/>
        </w:rPr>
        <w:tab/>
        <w:t xml:space="preserve">The variables </w:t>
      </w:r>
      <w:r w:rsidRPr="007D25B0">
        <w:rPr>
          <w:noProof/>
          <w:lang w:eastAsia="ko-KR"/>
        </w:rPr>
        <w:t>xP and yP are set to ( xPb  &lt;&lt; 4 ) and ( yPb  &lt;&lt; 4 ), respectively,</w:t>
      </w:r>
    </w:p>
    <w:p w14:paraId="26206098" w14:textId="77777777" w:rsidR="00EA1617" w:rsidRPr="007D25B0" w:rsidRDefault="00EA1617" w:rsidP="00EA1617">
      <w:pPr>
        <w:ind w:left="1228" w:hanging="434"/>
        <w:rPr>
          <w:noProof/>
          <w:lang w:eastAsia="ko-KR"/>
        </w:rPr>
      </w:pPr>
      <w:r w:rsidRPr="007D25B0">
        <w:rPr>
          <w:noProof/>
        </w:rPr>
        <w:t>–</w:t>
      </w:r>
      <w:r w:rsidRPr="007D25B0">
        <w:rPr>
          <w:noProof/>
        </w:rPr>
        <w:tab/>
      </w:r>
      <w:r w:rsidRPr="007D25B0">
        <w:rPr>
          <w:noProof/>
          <w:lang w:eastAsia="ko-KR"/>
        </w:rPr>
        <w:t xml:space="preserve">The variables </w:t>
      </w:r>
      <w:r w:rsidRPr="007D25B0">
        <w:rPr>
          <w:noProof/>
        </w:rPr>
        <w:t xml:space="preserve">predMode[xP][yP], </w:t>
      </w:r>
      <w:r w:rsidRPr="007D25B0">
        <w:rPr>
          <w:noProof/>
          <w:lang w:eastAsia="ko-KR"/>
        </w:rPr>
        <w:t>refIdxLX</w:t>
      </w:r>
      <w:r w:rsidRPr="007D25B0">
        <w:rPr>
          <w:noProof/>
        </w:rPr>
        <w:t>[xP][yP],</w:t>
      </w:r>
      <w:r w:rsidRPr="007D25B0">
        <w:rPr>
          <w:noProof/>
          <w:lang w:eastAsia="ko-KR"/>
        </w:rPr>
        <w:t> mvLX</w:t>
      </w:r>
      <w:r w:rsidRPr="007D25B0">
        <w:rPr>
          <w:noProof/>
        </w:rPr>
        <w:t>[xP][yP] and predFlagLX[xP][yP], with X = 0,1,</w:t>
      </w:r>
      <w:r w:rsidRPr="007D25B0">
        <w:rPr>
          <w:noProof/>
          <w:lang w:eastAsia="ko-KR"/>
        </w:rPr>
        <w:t xml:space="preserve"> of the resampled picture are derived by invoking inter layer motion </w:t>
      </w:r>
      <w:r w:rsidR="003501D3" w:rsidRPr="007D25B0">
        <w:rPr>
          <w:noProof/>
          <w:lang w:eastAsia="ko-KR"/>
        </w:rPr>
        <w:t xml:space="preserve">parameters </w:t>
      </w:r>
      <w:r w:rsidRPr="007D25B0">
        <w:rPr>
          <w:noProof/>
          <w:lang w:eastAsia="ko-KR"/>
        </w:rPr>
        <w:t xml:space="preserve">derivation process </w:t>
      </w:r>
      <w:r w:rsidRPr="007D25B0">
        <w:rPr>
          <w:noProof/>
        </w:rPr>
        <w:t xml:space="preserve">specified in subclause </w:t>
      </w:r>
      <w:r w:rsidR="002D2385" w:rsidRPr="007D25B0">
        <w:fldChar w:fldCharType="begin"/>
      </w:r>
      <w:r w:rsidR="002D2385" w:rsidRPr="007D25B0">
        <w:instrText xml:space="preserve"> REF _Ref348599073 \r \h  \* MERGEFORMAT </w:instrText>
      </w:r>
      <w:r w:rsidR="002D2385" w:rsidRPr="007D25B0">
        <w:fldChar w:fldCharType="separate"/>
      </w:r>
      <w:r w:rsidR="00E907A9" w:rsidRPr="007D25B0">
        <w:rPr>
          <w:noProof/>
        </w:rPr>
        <w:t>H.8.1.4.2.1</w:t>
      </w:r>
      <w:r w:rsidR="002D2385" w:rsidRPr="007D25B0">
        <w:fldChar w:fldCharType="end"/>
      </w:r>
      <w:r w:rsidRPr="007D25B0">
        <w:rPr>
          <w:noProof/>
        </w:rPr>
        <w:t xml:space="preserve"> </w:t>
      </w:r>
      <w:r w:rsidRPr="007D25B0">
        <w:rPr>
          <w:noProof/>
          <w:lang w:eastAsia="ko-KR"/>
        </w:rPr>
        <w:t xml:space="preserve">with the luma location ( xP, yP ), </w:t>
      </w:r>
      <w:r w:rsidR="00293925" w:rsidRPr="007D25B0">
        <w:rPr>
          <w:lang w:val="en-CA"/>
        </w:rPr>
        <w:t>rlPic</w:t>
      </w:r>
      <w:r w:rsidR="00293925" w:rsidRPr="007D25B0">
        <w:rPr>
          <w:noProof/>
          <w:lang w:eastAsia="ko-KR"/>
        </w:rPr>
        <w:t xml:space="preserve"> , </w:t>
      </w:r>
      <w:r w:rsidRPr="007D25B0">
        <w:rPr>
          <w:noProof/>
          <w:lang w:eastAsia="ko-KR"/>
        </w:rPr>
        <w:t>predModeRL, refIdxLXRL, mvLXRL and predFlagLXRL, with X = 0,1, given as input.</w:t>
      </w:r>
    </w:p>
    <w:p w14:paraId="43266C61" w14:textId="77777777" w:rsidR="00EA1617" w:rsidRPr="007D25B0" w:rsidRDefault="00EA1617" w:rsidP="00EA1617">
      <w:pPr>
        <w:pStyle w:val="Annex6"/>
      </w:pPr>
      <w:bookmarkStart w:id="1662" w:name="_Ref348599073"/>
      <w:r w:rsidRPr="007D25B0">
        <w:rPr>
          <w:noProof/>
        </w:rPr>
        <w:t>Derivation process for inter layer motion</w:t>
      </w:r>
      <w:bookmarkEnd w:id="1662"/>
      <w:r w:rsidR="003501D3" w:rsidRPr="007D25B0">
        <w:rPr>
          <w:noProof/>
        </w:rPr>
        <w:t xml:space="preserve"> parameters</w:t>
      </w:r>
    </w:p>
    <w:p w14:paraId="341891D1" w14:textId="77777777" w:rsidR="00EA1617" w:rsidRPr="007D25B0" w:rsidRDefault="00EA1617" w:rsidP="00EA1617">
      <w:pPr>
        <w:rPr>
          <w:noProof/>
          <w:lang w:eastAsia="ko-KR"/>
        </w:rPr>
      </w:pPr>
      <w:r w:rsidRPr="007D25B0">
        <w:rPr>
          <w:noProof/>
          <w:lang w:eastAsia="ko-KR"/>
        </w:rPr>
        <w:t>Inputs to this process are</w:t>
      </w:r>
    </w:p>
    <w:p w14:paraId="2D9ECAD4" w14:textId="77777777"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a luma location ( xP, yP ) specifying the top-left sample of the current luma prediction block relative to the top-left luma sample of the </w:t>
      </w:r>
      <w:r w:rsidR="003501D3" w:rsidRPr="007D25B0">
        <w:rPr>
          <w:noProof/>
          <w:lang w:eastAsia="ko-KR"/>
        </w:rPr>
        <w:t xml:space="preserve">resampled </w:t>
      </w:r>
      <w:r w:rsidR="00EA1617" w:rsidRPr="007D25B0">
        <w:rPr>
          <w:noProof/>
          <w:lang w:eastAsia="ko-KR"/>
        </w:rPr>
        <w:t>picture,</w:t>
      </w:r>
    </w:p>
    <w:p w14:paraId="3FD800EE" w14:textId="77777777" w:rsidR="0095669D" w:rsidRPr="007D25B0" w:rsidRDefault="006F7718" w:rsidP="006F7718">
      <w:pPr>
        <w:ind w:left="434" w:hanging="434"/>
        <w:rPr>
          <w:noProof/>
        </w:rPr>
      </w:pPr>
      <w:r w:rsidRPr="007D25B0">
        <w:rPr>
          <w:noProof/>
        </w:rPr>
        <w:t>–</w:t>
      </w:r>
      <w:r w:rsidRPr="007D25B0">
        <w:rPr>
          <w:noProof/>
          <w:lang w:eastAsia="ko-KR"/>
        </w:rPr>
        <w:tab/>
      </w:r>
      <w:proofErr w:type="gramStart"/>
      <w:r w:rsidR="0095669D" w:rsidRPr="007D25B0">
        <w:rPr>
          <w:lang w:val="en-CA"/>
        </w:rPr>
        <w:t>the</w:t>
      </w:r>
      <w:proofErr w:type="gramEnd"/>
      <w:r w:rsidR="0095669D" w:rsidRPr="007D25B0">
        <w:rPr>
          <w:lang w:val="en-CA"/>
        </w:rPr>
        <w:t xml:space="preserve"> decoded reference layer picture rlPic</w:t>
      </w:r>
    </w:p>
    <w:p w14:paraId="5CA8831A" w14:textId="77777777" w:rsidR="00EA1617" w:rsidRPr="007D25B0" w:rsidRDefault="006F7718" w:rsidP="006F7718">
      <w:pPr>
        <w:ind w:left="434" w:hanging="434"/>
        <w:rPr>
          <w:noProof/>
        </w:rPr>
      </w:pPr>
      <w:r w:rsidRPr="007D25B0">
        <w:rPr>
          <w:noProof/>
        </w:rPr>
        <w:t>–</w:t>
      </w:r>
      <w:r w:rsidRPr="007D25B0">
        <w:rPr>
          <w:noProof/>
          <w:lang w:eastAsia="ko-KR"/>
        </w:rPr>
        <w:tab/>
      </w:r>
      <w:r w:rsidR="00EA1617" w:rsidRPr="007D25B0">
        <w:rPr>
          <w:noProof/>
        </w:rPr>
        <w:t>the reference layer prediction mode</w:t>
      </w:r>
      <w:r w:rsidR="000D0BF2" w:rsidRPr="007D25B0">
        <w:rPr>
          <w:noProof/>
        </w:rPr>
        <w:t xml:space="preserve"> </w:t>
      </w:r>
      <w:r w:rsidR="00EA1617" w:rsidRPr="007D25B0">
        <w:rPr>
          <w:noProof/>
        </w:rPr>
        <w:t>array predModeRL,</w:t>
      </w:r>
    </w:p>
    <w:p w14:paraId="47BA51B7" w14:textId="77777777"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reference index </w:t>
      </w:r>
      <w:r w:rsidR="00EA1617" w:rsidRPr="007D25B0">
        <w:rPr>
          <w:noProof/>
          <w:lang w:eastAsia="ko-KR"/>
        </w:rPr>
        <w:t>arrays refIdxL0RL and refIdxL1RL</w:t>
      </w:r>
    </w:p>
    <w:p w14:paraId="51DDA814" w14:textId="77777777"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motion vector </w:t>
      </w:r>
      <w:r w:rsidR="00EA1617" w:rsidRPr="007D25B0">
        <w:rPr>
          <w:noProof/>
          <w:lang w:eastAsia="ko-KR"/>
        </w:rPr>
        <w:t>arrays mvL0RL and mvL1RL</w:t>
      </w:r>
    </w:p>
    <w:p w14:paraId="3F85F5DC" w14:textId="77777777" w:rsidR="00EA1617" w:rsidRPr="007D25B0" w:rsidRDefault="003501D3"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w:t>
      </w:r>
      <w:r w:rsidR="00EA1617" w:rsidRPr="007D25B0">
        <w:rPr>
          <w:noProof/>
          <w:lang w:eastAsia="ko-KR"/>
        </w:rPr>
        <w:t>prediction list utilization flag arrays predFlagL0RL and predFlagL1RL.</w:t>
      </w:r>
    </w:p>
    <w:p w14:paraId="1135D6A9" w14:textId="77777777" w:rsidR="00EA1617" w:rsidRPr="007D25B0" w:rsidRDefault="00EA1617" w:rsidP="00EA1617">
      <w:pPr>
        <w:rPr>
          <w:noProof/>
          <w:lang w:eastAsia="ko-KR"/>
        </w:rPr>
      </w:pPr>
      <w:r w:rsidRPr="007D25B0">
        <w:rPr>
          <w:noProof/>
          <w:lang w:eastAsia="ko-KR"/>
        </w:rPr>
        <w:t>Outputs of this process are</w:t>
      </w:r>
    </w:p>
    <w:p w14:paraId="5978CDC9" w14:textId="77777777"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a derived prediction mode predMode,</w:t>
      </w:r>
    </w:p>
    <w:p w14:paraId="0A7B814C" w14:textId="77777777"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two derived motion vectors mvL0 and mvL1</w:t>
      </w:r>
    </w:p>
    <w:p w14:paraId="3F1BFBF4" w14:textId="77777777"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derived reference indices refIdxL0 and refIdxL1 </w:t>
      </w:r>
    </w:p>
    <w:p w14:paraId="2F9D9416" w14:textId="77777777"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two </w:t>
      </w:r>
      <w:r w:rsidR="00EA1617" w:rsidRPr="007D25B0">
        <w:rPr>
          <w:noProof/>
          <w:lang w:eastAsia="ko-KR"/>
        </w:rPr>
        <w:t>derived</w:t>
      </w:r>
      <w:r w:rsidR="00EA1617" w:rsidRPr="007D25B0">
        <w:rPr>
          <w:noProof/>
        </w:rPr>
        <w:t xml:space="preserve"> prediction list </w:t>
      </w:r>
      <w:r w:rsidR="00EA1617" w:rsidRPr="007D25B0">
        <w:rPr>
          <w:noProof/>
          <w:lang w:eastAsia="ko-KR"/>
        </w:rPr>
        <w:t xml:space="preserve">utilization </w:t>
      </w:r>
      <w:r w:rsidR="00EA1617" w:rsidRPr="007D25B0">
        <w:rPr>
          <w:noProof/>
        </w:rPr>
        <w:t xml:space="preserve">flags </w:t>
      </w:r>
      <w:r w:rsidR="00EA1617" w:rsidRPr="007D25B0">
        <w:rPr>
          <w:noProof/>
          <w:lang w:eastAsia="ko-KR"/>
        </w:rPr>
        <w:t>predFlagL0 and predFlagL1.</w:t>
      </w:r>
    </w:p>
    <w:p w14:paraId="4B46DEAB" w14:textId="77777777" w:rsidR="00EA1617" w:rsidRPr="007D25B0" w:rsidRDefault="00EA1617" w:rsidP="00EA1617">
      <w:pPr>
        <w:rPr>
          <w:rFonts w:eastAsia="MS Mincho"/>
          <w:noProof/>
          <w:lang w:eastAsia="ja-JP"/>
        </w:rPr>
      </w:pPr>
      <w:r w:rsidRPr="007D25B0">
        <w:rPr>
          <w:rFonts w:eastAsia="MS Mincho"/>
          <w:noProof/>
          <w:lang w:eastAsia="ja-JP"/>
        </w:rPr>
        <w:t>T</w:t>
      </w:r>
      <w:r w:rsidRPr="007D25B0">
        <w:rPr>
          <w:noProof/>
          <w:lang w:eastAsia="ko-KR"/>
        </w:rPr>
        <w:t>he variables predMode, mvLX, refIdxLX, refPicOrderCntLX, and predFlagLX are derived as follows.</w:t>
      </w:r>
    </w:p>
    <w:p w14:paraId="78D91551" w14:textId="77777777" w:rsidR="00EA1617" w:rsidRPr="007D25B0" w:rsidRDefault="00EA1617" w:rsidP="002026D5">
      <w:pPr>
        <w:numPr>
          <w:ilvl w:val="0"/>
          <w:numId w:val="41"/>
        </w:numPr>
        <w:tabs>
          <w:tab w:val="clear" w:pos="794"/>
          <w:tab w:val="left" w:pos="810"/>
        </w:tabs>
        <w:rPr>
          <w:noProof/>
          <w:lang w:eastAsia="ko-KR"/>
        </w:rPr>
      </w:pPr>
      <w:r w:rsidRPr="007D25B0">
        <w:rPr>
          <w:noProof/>
          <w:lang w:eastAsia="ko-KR"/>
        </w:rPr>
        <w:t xml:space="preserve">The center location (xPCtr, yPCtr) of the luma prediction block is derived as follows </w:t>
      </w:r>
    </w:p>
    <w:p w14:paraId="3B13C467" w14:textId="77777777"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xPCtr = xP + 8</w:t>
      </w:r>
      <w:bookmarkStart w:id="1663" w:name="OLE_LINK6"/>
      <w:bookmarkStart w:id="1664" w:name="OLE_LINK7"/>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44</w:t>
      </w:r>
      <w:r w:rsidR="0074750D" w:rsidRPr="007D25B0">
        <w:rPr>
          <w:noProof/>
          <w:sz w:val="20"/>
          <w:szCs w:val="20"/>
        </w:rPr>
        <w:fldChar w:fldCharType="end"/>
      </w:r>
      <w:r w:rsidRPr="007D25B0">
        <w:rPr>
          <w:noProof/>
          <w:sz w:val="20"/>
          <w:szCs w:val="20"/>
          <w:lang w:eastAsia="ko-KR"/>
        </w:rPr>
        <w:t>)</w:t>
      </w:r>
      <w:bookmarkEnd w:id="1663"/>
      <w:bookmarkEnd w:id="1664"/>
    </w:p>
    <w:p w14:paraId="0062868D" w14:textId="77777777"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lastRenderedPageBreak/>
        <w:t>yPCtr = yP + 8</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45</w:t>
      </w:r>
      <w:r w:rsidR="0074750D" w:rsidRPr="007D25B0">
        <w:rPr>
          <w:noProof/>
          <w:sz w:val="20"/>
          <w:szCs w:val="20"/>
        </w:rPr>
        <w:fldChar w:fldCharType="end"/>
      </w:r>
      <w:r w:rsidRPr="007D25B0">
        <w:rPr>
          <w:noProof/>
          <w:sz w:val="20"/>
          <w:szCs w:val="20"/>
          <w:lang w:eastAsia="ko-KR"/>
        </w:rPr>
        <w:t>)</w:t>
      </w:r>
    </w:p>
    <w:p w14:paraId="5ED08E9C" w14:textId="77777777" w:rsidR="00EA1617" w:rsidRPr="007D25B0" w:rsidRDefault="00EA1617" w:rsidP="002026D5">
      <w:pPr>
        <w:numPr>
          <w:ilvl w:val="0"/>
          <w:numId w:val="41"/>
        </w:numPr>
        <w:tabs>
          <w:tab w:val="clear" w:pos="1191"/>
          <w:tab w:val="left" w:pos="9090"/>
        </w:tabs>
        <w:ind w:right="500"/>
        <w:rPr>
          <w:noProof/>
          <w:lang w:eastAsia="ko-KR"/>
        </w:rPr>
      </w:pPr>
      <w:r w:rsidRPr="007D25B0">
        <w:t xml:space="preserve">The derivation process for reference layer luma sample location specified in subclause </w:t>
      </w:r>
      <w:r w:rsidR="002D2385" w:rsidRPr="007D25B0">
        <w:fldChar w:fldCharType="begin"/>
      </w:r>
      <w:r w:rsidR="002D2385" w:rsidRPr="007D25B0">
        <w:instrText xml:space="preserve"> REF _Ref364437398 \r \h  \* MERGEFORMAT </w:instrText>
      </w:r>
      <w:r w:rsidR="002D2385" w:rsidRPr="007D25B0">
        <w:fldChar w:fldCharType="separate"/>
      </w:r>
      <w:r w:rsidR="004C44E5" w:rsidRPr="007D25B0">
        <w:t>H.6.1</w:t>
      </w:r>
      <w:r w:rsidR="002D2385" w:rsidRPr="007D25B0">
        <w:fldChar w:fldCharType="end"/>
      </w:r>
      <w:r w:rsidR="0074750D" w:rsidRPr="007D25B0">
        <w:fldChar w:fldCharType="begin"/>
      </w:r>
      <w:r w:rsidR="00AB6740" w:rsidRPr="007D25B0">
        <w:instrText xml:space="preserve"> REF _Ref347130519 \r \h  \* MERGEFORMAT </w:instrText>
      </w:r>
      <w:r w:rsidR="0074750D" w:rsidRPr="007D25B0">
        <w:fldChar w:fldCharType="end"/>
      </w:r>
      <w:r w:rsidRPr="007D25B0">
        <w:t xml:space="preserve"> is invoked with luma location </w:t>
      </w:r>
      <w:proofErr w:type="gramStart"/>
      <w:r w:rsidRPr="007D25B0">
        <w:t>(</w:t>
      </w:r>
      <w:r w:rsidRPr="007D25B0">
        <w:rPr>
          <w:noProof/>
          <w:lang w:eastAsia="ko-KR"/>
        </w:rPr>
        <w:t> xPCtr</w:t>
      </w:r>
      <w:proofErr w:type="gramEnd"/>
      <w:r w:rsidRPr="007D25B0">
        <w:rPr>
          <w:noProof/>
          <w:lang w:eastAsia="ko-KR"/>
        </w:rPr>
        <w:t>, yPCtr </w:t>
      </w:r>
      <w:r w:rsidRPr="007D25B0">
        <w:t>) given as the inputs and ( </w:t>
      </w:r>
      <w:r w:rsidRPr="007D25B0">
        <w:rPr>
          <w:noProof/>
          <w:lang w:eastAsia="ko-KR"/>
        </w:rPr>
        <w:t>xRef</w:t>
      </w:r>
      <w:r w:rsidRPr="007D25B0">
        <w:t>, </w:t>
      </w:r>
      <w:r w:rsidRPr="007D25B0">
        <w:rPr>
          <w:noProof/>
          <w:lang w:eastAsia="ko-KR"/>
        </w:rPr>
        <w:t>yRef </w:t>
      </w:r>
      <w:r w:rsidRPr="007D25B0">
        <w:t>) as output.</w:t>
      </w:r>
    </w:p>
    <w:p w14:paraId="01FBEA24" w14:textId="77777777" w:rsidR="00EA1617" w:rsidRPr="007D25B0" w:rsidRDefault="00EA1617" w:rsidP="002026D5">
      <w:pPr>
        <w:numPr>
          <w:ilvl w:val="0"/>
          <w:numId w:val="41"/>
        </w:numPr>
        <w:tabs>
          <w:tab w:val="clear" w:pos="1191"/>
          <w:tab w:val="left" w:pos="9090"/>
        </w:tabs>
        <w:ind w:right="500"/>
        <w:rPr>
          <w:noProof/>
          <w:lang w:eastAsia="ko-KR"/>
        </w:rPr>
      </w:pPr>
      <w:r w:rsidRPr="007D25B0">
        <w:rPr>
          <w:noProof/>
          <w:lang w:eastAsia="ko-KR"/>
        </w:rPr>
        <w:t>The collocated position (xRL, yRL) is derived as follows</w:t>
      </w:r>
      <w:r w:rsidR="00AF61E9" w:rsidRPr="007D25B0">
        <w:rPr>
          <w:noProof/>
          <w:lang w:eastAsia="ko-KR"/>
        </w:rPr>
        <w:t>:</w:t>
      </w:r>
    </w:p>
    <w:p w14:paraId="3852256B" w14:textId="77777777"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xRL = ( </w:t>
      </w:r>
      <w:r w:rsidR="00CE0F62" w:rsidRPr="007D25B0">
        <w:rPr>
          <w:noProof/>
          <w:sz w:val="20"/>
          <w:szCs w:val="20"/>
          <w:lang w:eastAsia="ko-KR"/>
        </w:rPr>
        <w:t>( </w:t>
      </w:r>
      <w:r w:rsidRPr="007D25B0">
        <w:rPr>
          <w:noProof/>
          <w:sz w:val="20"/>
          <w:szCs w:val="20"/>
          <w:lang w:eastAsia="ko-KR"/>
        </w:rPr>
        <w:t>xRef </w:t>
      </w:r>
      <w:r w:rsidR="00CE0F62" w:rsidRPr="007D25B0">
        <w:rPr>
          <w:noProof/>
          <w:sz w:val="20"/>
          <w:szCs w:val="20"/>
          <w:lang w:eastAsia="ko-KR"/>
        </w:rPr>
        <w:t>+ 4 ) </w:t>
      </w:r>
      <w:r w:rsidRPr="007D25B0">
        <w:rPr>
          <w:noProof/>
          <w:sz w:val="20"/>
          <w:szCs w:val="20"/>
          <w:lang w:eastAsia="ko-KR"/>
        </w:rPr>
        <w:t>&gt;&gt; 4 ) &lt;&lt; 4</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46</w:t>
      </w:r>
      <w:r w:rsidR="0074750D" w:rsidRPr="007D25B0">
        <w:rPr>
          <w:noProof/>
          <w:sz w:val="20"/>
          <w:szCs w:val="20"/>
        </w:rPr>
        <w:fldChar w:fldCharType="end"/>
      </w:r>
      <w:r w:rsidRPr="007D25B0">
        <w:rPr>
          <w:noProof/>
          <w:sz w:val="20"/>
          <w:szCs w:val="20"/>
          <w:lang w:eastAsia="ko-KR"/>
        </w:rPr>
        <w:t>)</w:t>
      </w:r>
    </w:p>
    <w:p w14:paraId="42725882" w14:textId="77777777"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yRL = ( </w:t>
      </w:r>
      <w:r w:rsidR="00CE0F62" w:rsidRPr="007D25B0">
        <w:rPr>
          <w:noProof/>
          <w:sz w:val="20"/>
          <w:szCs w:val="20"/>
          <w:lang w:eastAsia="ko-KR"/>
        </w:rPr>
        <w:t>( </w:t>
      </w:r>
      <w:r w:rsidRPr="007D25B0">
        <w:rPr>
          <w:noProof/>
          <w:sz w:val="20"/>
          <w:szCs w:val="20"/>
          <w:lang w:eastAsia="ko-KR"/>
        </w:rPr>
        <w:t>yRef </w:t>
      </w:r>
      <w:r w:rsidR="00CE0F62" w:rsidRPr="007D25B0">
        <w:rPr>
          <w:noProof/>
          <w:sz w:val="20"/>
          <w:szCs w:val="20"/>
          <w:lang w:eastAsia="ko-KR"/>
        </w:rPr>
        <w:t>+ 4 ) </w:t>
      </w:r>
      <w:r w:rsidRPr="007D25B0">
        <w:rPr>
          <w:noProof/>
          <w:sz w:val="20"/>
          <w:szCs w:val="20"/>
          <w:lang w:eastAsia="ko-KR"/>
        </w:rPr>
        <w:t>&gt;&gt; 4 ) &lt;&lt; 4</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47</w:t>
      </w:r>
      <w:r w:rsidR="0074750D" w:rsidRPr="007D25B0">
        <w:rPr>
          <w:noProof/>
          <w:sz w:val="20"/>
          <w:szCs w:val="20"/>
        </w:rPr>
        <w:fldChar w:fldCharType="end"/>
      </w:r>
      <w:r w:rsidRPr="007D25B0">
        <w:rPr>
          <w:noProof/>
          <w:sz w:val="20"/>
          <w:szCs w:val="20"/>
          <w:lang w:eastAsia="ko-KR"/>
        </w:rPr>
        <w:t>)</w:t>
      </w:r>
    </w:p>
    <w:p w14:paraId="37BA4D84" w14:textId="77777777" w:rsidR="00EA1617" w:rsidRPr="007D25B0" w:rsidRDefault="00EA1617" w:rsidP="002026D5">
      <w:pPr>
        <w:numPr>
          <w:ilvl w:val="0"/>
          <w:numId w:val="41"/>
        </w:numPr>
        <w:tabs>
          <w:tab w:val="clear" w:pos="1191"/>
          <w:tab w:val="left" w:pos="9090"/>
        </w:tabs>
        <w:ind w:right="500"/>
        <w:rPr>
          <w:noProof/>
          <w:lang w:eastAsia="ko-KR"/>
        </w:rPr>
      </w:pPr>
      <w:r w:rsidRPr="007D25B0">
        <w:rPr>
          <w:noProof/>
          <w:lang w:eastAsia="ko-KR"/>
        </w:rPr>
        <w:t xml:space="preserve">The </w:t>
      </w:r>
      <w:r w:rsidR="006D79E7" w:rsidRPr="007D25B0">
        <w:rPr>
          <w:noProof/>
          <w:lang w:eastAsia="ko-KR"/>
        </w:rPr>
        <w:t xml:space="preserve">prediction mode </w:t>
      </w:r>
      <w:r w:rsidR="003C0EB3" w:rsidRPr="007D25B0">
        <w:rPr>
          <w:noProof/>
          <w:lang w:eastAsia="ko-KR"/>
        </w:rPr>
        <w:t>predMode[ xP ][ yP ]</w:t>
      </w:r>
      <w:r w:rsidRPr="007D25B0">
        <w:rPr>
          <w:noProof/>
          <w:lang w:eastAsia="ko-KR"/>
        </w:rPr>
        <w:t xml:space="preserve"> is derived as follows</w:t>
      </w:r>
      <w:r w:rsidR="003C0EB3" w:rsidRPr="007D25B0">
        <w:rPr>
          <w:noProof/>
          <w:lang w:eastAsia="ko-KR"/>
        </w:rPr>
        <w:t>:</w:t>
      </w:r>
      <w:r w:rsidRPr="007D25B0">
        <w:rPr>
          <w:noProof/>
          <w:lang w:eastAsia="ko-KR"/>
        </w:rPr>
        <w:t xml:space="preserve"> </w:t>
      </w:r>
    </w:p>
    <w:p w14:paraId="013C9613" w14:textId="77777777"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If ( xRL &lt; 0 ) or ( xRL &gt;= RefLayerPicWidthInSamplesL ) or ( yRL &lt; 0 ) or ( yRL &gt;= RefLayerPicHeightInSamplesL ), predMode[ xP ][ yP ] is set to MODE_INTRA.</w:t>
      </w:r>
    </w:p>
    <w:p w14:paraId="0C561792" w14:textId="77777777"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Otherwise, </w:t>
      </w:r>
      <w:r w:rsidR="00250EA6" w:rsidRPr="007D25B0">
        <w:rPr>
          <w:noProof/>
          <w:lang w:eastAsia="ko-KR"/>
        </w:rPr>
        <w:t>the following applies:</w:t>
      </w:r>
    </w:p>
    <w:p w14:paraId="5DD2E626" w14:textId="77777777" w:rsidR="00EA1617" w:rsidRPr="007D25B0"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7D25B0">
        <w:rPr>
          <w:noProof/>
          <w:sz w:val="20"/>
          <w:szCs w:val="20"/>
          <w:lang w:eastAsia="ko-KR"/>
        </w:rPr>
        <w:t>predMode[ xP ][ yP ] = predModeRL[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48</w:t>
      </w:r>
      <w:r w:rsidR="0074750D" w:rsidRPr="007D25B0">
        <w:rPr>
          <w:noProof/>
          <w:sz w:val="20"/>
          <w:szCs w:val="20"/>
        </w:rPr>
        <w:fldChar w:fldCharType="end"/>
      </w:r>
      <w:r w:rsidRPr="007D25B0">
        <w:rPr>
          <w:noProof/>
          <w:sz w:val="20"/>
          <w:szCs w:val="20"/>
          <w:lang w:eastAsia="ko-KR"/>
        </w:rPr>
        <w:t>)</w:t>
      </w:r>
    </w:p>
    <w:p w14:paraId="7ED4284A" w14:textId="77777777" w:rsidR="003C0EB3" w:rsidRPr="007D25B0" w:rsidRDefault="003C0EB3" w:rsidP="002026D5">
      <w:pPr>
        <w:numPr>
          <w:ilvl w:val="0"/>
          <w:numId w:val="41"/>
        </w:numPr>
        <w:tabs>
          <w:tab w:val="clear" w:pos="1191"/>
          <w:tab w:val="left" w:pos="9090"/>
        </w:tabs>
        <w:ind w:right="500"/>
        <w:rPr>
          <w:noProof/>
          <w:lang w:eastAsia="ko-KR"/>
        </w:rPr>
      </w:pPr>
      <w:r w:rsidRPr="007D25B0">
        <w:rPr>
          <w:noProof/>
          <w:lang w:eastAsia="ko-KR"/>
        </w:rPr>
        <w:t xml:space="preserve">The </w:t>
      </w:r>
      <w:r w:rsidR="0027016C" w:rsidRPr="007D25B0">
        <w:rPr>
          <w:noProof/>
          <w:lang w:eastAsia="ko-KR"/>
        </w:rPr>
        <w:t>variable</w:t>
      </w:r>
      <w:r w:rsidR="00885B27" w:rsidRPr="007D25B0">
        <w:rPr>
          <w:noProof/>
          <w:lang w:eastAsia="ko-KR"/>
        </w:rPr>
        <w:t>s</w:t>
      </w:r>
      <w:r w:rsidR="0027016C" w:rsidRPr="007D25B0">
        <w:rPr>
          <w:noProof/>
          <w:lang w:eastAsia="ko-KR"/>
        </w:rPr>
        <w:t xml:space="preserve"> mvL0[ xP ][ yP ], mvL1[ xP ][ yP ], refIdxL0[ xP ][ yP ], refIdxL1[ xP ][ yP ], predFlagL0[ xP ][ yP ] and predFlagL1[ xP ][ yP ]</w:t>
      </w:r>
      <w:r w:rsidRPr="007D25B0">
        <w:rPr>
          <w:noProof/>
          <w:lang w:eastAsia="ko-KR"/>
        </w:rPr>
        <w:t xml:space="preserve"> </w:t>
      </w:r>
      <w:r w:rsidR="00716758" w:rsidRPr="007D25B0">
        <w:rPr>
          <w:noProof/>
          <w:lang w:eastAsia="ko-KR"/>
        </w:rPr>
        <w:t>are</w:t>
      </w:r>
      <w:r w:rsidRPr="007D25B0">
        <w:rPr>
          <w:noProof/>
          <w:lang w:eastAsia="ko-KR"/>
        </w:rPr>
        <w:t xml:space="preserve"> derived as follows:</w:t>
      </w:r>
    </w:p>
    <w:p w14:paraId="2C1A975E" w14:textId="77777777" w:rsidR="006E0648"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If predMode[ xP ][ yP ] is equal to MODE_INTER, </w:t>
      </w:r>
      <w:r w:rsidR="006E0648" w:rsidRPr="007D25B0">
        <w:rPr>
          <w:noProof/>
          <w:lang w:eastAsia="ko-KR"/>
        </w:rPr>
        <w:t>the following applies</w:t>
      </w:r>
    </w:p>
    <w:p w14:paraId="132DCDFD" w14:textId="77777777" w:rsidR="006E0648" w:rsidRPr="007D25B0" w:rsidRDefault="00C45CBE"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The variable colPb specifies the luma prediction block covering the location given by ( xRL, yRL ) inside the reference </w:t>
      </w:r>
      <w:r w:rsidR="009C208B" w:rsidRPr="007D25B0">
        <w:rPr>
          <w:noProof/>
          <w:lang w:eastAsia="ko-KR"/>
        </w:rPr>
        <w:t xml:space="preserve">layer </w:t>
      </w:r>
      <w:r w:rsidRPr="007D25B0">
        <w:rPr>
          <w:noProof/>
          <w:lang w:eastAsia="ko-KR"/>
        </w:rPr>
        <w:t xml:space="preserve">picture specified by rlPic. </w:t>
      </w:r>
      <w:r w:rsidR="006E0648" w:rsidRPr="007D25B0">
        <w:rPr>
          <w:noProof/>
          <w:lang w:eastAsia="ko-KR"/>
        </w:rPr>
        <w:t>The 16</w:t>
      </w:r>
      <w:r w:rsidR="0083360A" w:rsidRPr="007D25B0">
        <w:rPr>
          <w:noProof/>
          <w:lang w:eastAsia="ko-KR"/>
        </w:rPr>
        <w:t> </w:t>
      </w:r>
      <w:r w:rsidR="006E0648" w:rsidRPr="007D25B0">
        <w:rPr>
          <w:noProof/>
          <w:lang w:eastAsia="ko-KR"/>
        </w:rPr>
        <w:t>x</w:t>
      </w:r>
      <w:r w:rsidR="0083360A" w:rsidRPr="007D25B0">
        <w:rPr>
          <w:noProof/>
          <w:lang w:eastAsia="ko-KR"/>
        </w:rPr>
        <w:t> </w:t>
      </w:r>
      <w:r w:rsidR="006E0648" w:rsidRPr="007D25B0">
        <w:rPr>
          <w:noProof/>
          <w:lang w:eastAsia="ko-KR"/>
        </w:rPr>
        <w:t xml:space="preserve">16 coding block with </w:t>
      </w:r>
      <w:r w:rsidR="009C208B" w:rsidRPr="007D25B0">
        <w:rPr>
          <w:noProof/>
          <w:lang w:eastAsia="ko-KR"/>
        </w:rPr>
        <w:t>top-left</w:t>
      </w:r>
      <w:r w:rsidR="006E0648" w:rsidRPr="007D25B0">
        <w:rPr>
          <w:noProof/>
          <w:lang w:eastAsia="ko-KR"/>
        </w:rPr>
        <w:t xml:space="preserve"> luma location ( xP, yP ) relative to the top-left luma sample of the </w:t>
      </w:r>
      <w:r w:rsidR="00CD61E0" w:rsidRPr="007D25B0">
        <w:rPr>
          <w:noProof/>
          <w:lang w:eastAsia="ko-KR"/>
        </w:rPr>
        <w:t>resampled</w:t>
      </w:r>
      <w:r w:rsidR="006E0648" w:rsidRPr="007D25B0">
        <w:rPr>
          <w:noProof/>
          <w:lang w:eastAsia="ko-KR"/>
        </w:rPr>
        <w:t xml:space="preserve"> picture</w:t>
      </w:r>
      <w:r w:rsidR="00CD61E0" w:rsidRPr="007D25B0">
        <w:rPr>
          <w:noProof/>
          <w:lang w:eastAsia="ko-KR"/>
        </w:rPr>
        <w:t xml:space="preserve"> </w:t>
      </w:r>
      <w:r w:rsidR="006E0648" w:rsidRPr="007D25B0">
        <w:rPr>
          <w:noProof/>
          <w:lang w:eastAsia="ko-KR"/>
        </w:rPr>
        <w:t>is set associated with the slice contain</w:t>
      </w:r>
      <w:r w:rsidRPr="007D25B0">
        <w:rPr>
          <w:noProof/>
          <w:lang w:eastAsia="ko-KR"/>
        </w:rPr>
        <w:t>ing</w:t>
      </w:r>
      <w:r w:rsidR="006E0648" w:rsidRPr="007D25B0">
        <w:rPr>
          <w:noProof/>
          <w:lang w:eastAsia="ko-KR"/>
        </w:rPr>
        <w:t xml:space="preserve"> the prediction block</w:t>
      </w:r>
      <w:r w:rsidR="00DF298D" w:rsidRPr="007D25B0">
        <w:rPr>
          <w:noProof/>
          <w:lang w:eastAsia="ko-KR"/>
        </w:rPr>
        <w:t xml:space="preserve"> colPb</w:t>
      </w:r>
      <w:r w:rsidR="009C511D" w:rsidRPr="007D25B0">
        <w:rPr>
          <w:noProof/>
          <w:lang w:eastAsia="ko-KR"/>
        </w:rPr>
        <w:t xml:space="preserve"> inside the reference </w:t>
      </w:r>
      <w:r w:rsidR="009C208B" w:rsidRPr="007D25B0">
        <w:rPr>
          <w:noProof/>
          <w:lang w:eastAsia="ko-KR"/>
        </w:rPr>
        <w:t xml:space="preserve">layer </w:t>
      </w:r>
      <w:r w:rsidR="009C511D" w:rsidRPr="007D25B0">
        <w:rPr>
          <w:noProof/>
          <w:lang w:eastAsia="ko-KR"/>
        </w:rPr>
        <w:t>picture specified by rlPic</w:t>
      </w:r>
      <w:r w:rsidR="00DF298D" w:rsidRPr="007D25B0">
        <w:rPr>
          <w:noProof/>
          <w:lang w:eastAsia="ko-KR"/>
        </w:rPr>
        <w:t>.</w:t>
      </w:r>
      <w:r w:rsidR="006E0648" w:rsidRPr="007D25B0">
        <w:rPr>
          <w:noProof/>
          <w:lang w:eastAsia="ko-KR"/>
        </w:rPr>
        <w:t xml:space="preserve"> </w:t>
      </w:r>
    </w:p>
    <w:p w14:paraId="5F441868" w14:textId="77777777" w:rsidR="00EA1617" w:rsidRPr="007D25B0" w:rsidRDefault="006E0648"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For </w:t>
      </w:r>
      <w:r w:rsidR="00EA1617" w:rsidRPr="007D25B0">
        <w:rPr>
          <w:noProof/>
          <w:lang w:eastAsia="ko-KR"/>
        </w:rPr>
        <w:t>each X = 0, 1, the following applies</w:t>
      </w:r>
      <w:r w:rsidR="00BB15D1" w:rsidRPr="007D25B0">
        <w:rPr>
          <w:noProof/>
          <w:lang w:eastAsia="ko-KR"/>
        </w:rPr>
        <w:t>:</w:t>
      </w:r>
    </w:p>
    <w:p w14:paraId="52694225" w14:textId="77777777" w:rsidR="005B4151" w:rsidRPr="007D25B0" w:rsidRDefault="00EB7CBD" w:rsidP="002026D5">
      <w:pPr>
        <w:numPr>
          <w:ilvl w:val="4"/>
          <w:numId w:val="15"/>
        </w:numPr>
        <w:tabs>
          <w:tab w:val="clear" w:pos="794"/>
          <w:tab w:val="clear" w:pos="1191"/>
          <w:tab w:val="clear" w:pos="1588"/>
          <w:tab w:val="clear" w:pos="2000"/>
          <w:tab w:val="left" w:pos="1620"/>
          <w:tab w:val="left" w:pos="1985"/>
        </w:tabs>
        <w:rPr>
          <w:noProof/>
          <w:lang w:eastAsia="ko-KR"/>
        </w:rPr>
      </w:pPr>
      <w:r w:rsidRPr="007D25B0">
        <w:rPr>
          <w:noProof/>
          <w:lang w:eastAsia="ko-KR"/>
        </w:rPr>
        <w:t>The variable</w:t>
      </w:r>
      <w:r w:rsidR="003D2D36" w:rsidRPr="007D25B0">
        <w:rPr>
          <w:noProof/>
          <w:lang w:eastAsia="ko-KR"/>
        </w:rPr>
        <w:t>s</w:t>
      </w:r>
      <w:r w:rsidRPr="007D25B0">
        <w:rPr>
          <w:noProof/>
          <w:lang w:eastAsia="ko-KR"/>
        </w:rPr>
        <w:t xml:space="preserve"> refIdxLX[ xP ][ yP ] and predFlagLX[ xP ][ yP ] are </w:t>
      </w:r>
      <w:r w:rsidR="005B4151" w:rsidRPr="007D25B0">
        <w:rPr>
          <w:noProof/>
          <w:lang w:eastAsia="ko-KR"/>
        </w:rPr>
        <w:t>derived as follows:</w:t>
      </w:r>
    </w:p>
    <w:p w14:paraId="2B1B62A7" w14:textId="77777777" w:rsidR="00EA1617" w:rsidRPr="007D25B0"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7D25B0">
        <w:rPr>
          <w:noProof/>
          <w:sz w:val="20"/>
          <w:szCs w:val="20"/>
          <w:lang w:eastAsia="ko-KR"/>
        </w:rPr>
        <w:t>refIdxLX[ xP ][ yP ] = refIdxLXRL[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49</w:t>
      </w:r>
      <w:r w:rsidR="0074750D" w:rsidRPr="007D25B0">
        <w:rPr>
          <w:noProof/>
          <w:sz w:val="20"/>
          <w:szCs w:val="20"/>
        </w:rPr>
        <w:fldChar w:fldCharType="end"/>
      </w:r>
      <w:r w:rsidRPr="007D25B0">
        <w:rPr>
          <w:noProof/>
          <w:sz w:val="20"/>
          <w:szCs w:val="20"/>
          <w:lang w:eastAsia="ko-KR"/>
        </w:rPr>
        <w:t>)</w:t>
      </w:r>
    </w:p>
    <w:p w14:paraId="54A47902" w14:textId="77777777" w:rsidR="00EA1617" w:rsidRPr="007D25B0"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7D25B0">
        <w:rPr>
          <w:noProof/>
          <w:sz w:val="20"/>
          <w:szCs w:val="20"/>
          <w:lang w:eastAsia="ko-KR"/>
        </w:rPr>
        <w:t>predFlagLX[ xP ][ yP ] = predFlagLXRL[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50</w:t>
      </w:r>
      <w:r w:rsidR="0074750D" w:rsidRPr="007D25B0">
        <w:rPr>
          <w:noProof/>
          <w:sz w:val="20"/>
          <w:szCs w:val="20"/>
        </w:rPr>
        <w:fldChar w:fldCharType="end"/>
      </w:r>
      <w:r w:rsidRPr="007D25B0">
        <w:rPr>
          <w:noProof/>
          <w:sz w:val="20"/>
          <w:szCs w:val="20"/>
          <w:lang w:eastAsia="ko-KR"/>
        </w:rPr>
        <w:t>)</w:t>
      </w:r>
    </w:p>
    <w:p w14:paraId="44C3217C" w14:textId="77777777" w:rsidR="003D2D36" w:rsidRPr="007D25B0" w:rsidRDefault="003D2D36" w:rsidP="002026D5">
      <w:pPr>
        <w:numPr>
          <w:ilvl w:val="4"/>
          <w:numId w:val="15"/>
        </w:numPr>
        <w:tabs>
          <w:tab w:val="clear" w:pos="794"/>
          <w:tab w:val="clear" w:pos="1191"/>
          <w:tab w:val="clear" w:pos="1588"/>
          <w:tab w:val="clear" w:pos="2000"/>
          <w:tab w:val="left" w:pos="1620"/>
          <w:tab w:val="left" w:pos="1985"/>
        </w:tabs>
        <w:rPr>
          <w:noProof/>
          <w:lang w:eastAsia="ko-KR"/>
        </w:rPr>
      </w:pPr>
      <w:bookmarkStart w:id="1665" w:name="OLE_LINK469"/>
      <w:bookmarkStart w:id="1666" w:name="OLE_LINK470"/>
      <w:bookmarkStart w:id="1667" w:name="OLE_LINK461"/>
      <w:bookmarkStart w:id="1668" w:name="OLE_LINK462"/>
      <w:bookmarkStart w:id="1669" w:name="OLE_LINK82"/>
      <w:bookmarkStart w:id="1670" w:name="OLE_LINK439"/>
      <w:bookmarkStart w:id="1671" w:name="OLE_LINK440"/>
      <w:r w:rsidRPr="007D25B0">
        <w:rPr>
          <w:noProof/>
          <w:lang w:eastAsia="ko-KR"/>
        </w:rPr>
        <w:t>The variable mvLX[ xP ][ yP ][ 0 ] is derived as follows:</w:t>
      </w:r>
    </w:p>
    <w:p w14:paraId="0CE87122" w14:textId="77777777"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If ScaledRefLayerPicWidthInSamplesL is not equal to RefLayerPicWidthInSamplesL, mvLX[ xP ][ yP ][ 0 ] is derived as follows:</w:t>
      </w:r>
    </w:p>
    <w:p w14:paraId="4C48EC15" w14:textId="77777777" w:rsidR="00EA1617" w:rsidRPr="007D25B0"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scaleFactor</w:t>
      </w:r>
      <w:bookmarkEnd w:id="1665"/>
      <w:bookmarkEnd w:id="1666"/>
      <w:r w:rsidRPr="007D25B0">
        <w:rPr>
          <w:noProof/>
          <w:sz w:val="20"/>
          <w:szCs w:val="20"/>
          <w:lang w:eastAsia="ko-KR"/>
        </w:rPr>
        <w:t>MV</w:t>
      </w:r>
      <w:r w:rsidRPr="007D25B0">
        <w:rPr>
          <w:rFonts w:hint="eastAsia"/>
          <w:noProof/>
          <w:sz w:val="20"/>
          <w:szCs w:val="20"/>
        </w:rPr>
        <w:t>X</w:t>
      </w:r>
      <w:r w:rsidRPr="007D25B0">
        <w:rPr>
          <w:noProof/>
          <w:sz w:val="20"/>
          <w:szCs w:val="20"/>
          <w:lang w:eastAsia="ko-KR"/>
        </w:rPr>
        <w:t xml:space="preserve"> </w:t>
      </w:r>
      <w:bookmarkEnd w:id="1667"/>
      <w:bookmarkEnd w:id="1668"/>
      <w:bookmarkEnd w:id="1669"/>
      <w:r w:rsidRPr="007D25B0">
        <w:rPr>
          <w:noProof/>
          <w:sz w:val="20"/>
          <w:szCs w:val="20"/>
          <w:lang w:eastAsia="ko-KR"/>
        </w:rPr>
        <w:t xml:space="preserve">= </w:t>
      </w:r>
      <w:bookmarkStart w:id="1672" w:name="OLE_LINK463"/>
      <w:bookmarkStart w:id="1673" w:name="OLE_LINK464"/>
      <w:bookmarkStart w:id="1674" w:name="OLE_LINK465"/>
      <w:bookmarkStart w:id="1675" w:name="OLE_LINK466"/>
      <w:bookmarkStart w:id="1676" w:name="OLE_LINK74"/>
      <w:bookmarkStart w:id="1677" w:name="OLE_LINK75"/>
      <w:r w:rsidRPr="007D25B0">
        <w:rPr>
          <w:noProof/>
          <w:sz w:val="20"/>
          <w:szCs w:val="20"/>
          <w:lang w:eastAsia="ko-KR"/>
        </w:rPr>
        <w:t>Clip3(</w:t>
      </w:r>
      <w:bookmarkEnd w:id="1672"/>
      <w:bookmarkEnd w:id="1673"/>
      <w:r w:rsidRPr="007D25B0">
        <w:rPr>
          <w:noProof/>
          <w:sz w:val="20"/>
          <w:szCs w:val="20"/>
          <w:lang w:eastAsia="ko-KR"/>
        </w:rPr>
        <w:t> −4096, 4095,</w:t>
      </w:r>
      <w:bookmarkEnd w:id="1674"/>
      <w:bookmarkEnd w:id="1675"/>
      <w:r w:rsidRPr="007D25B0">
        <w:rPr>
          <w:noProof/>
          <w:sz w:val="20"/>
          <w:szCs w:val="20"/>
          <w:lang w:eastAsia="ko-KR"/>
        </w:rPr>
        <w:t> ( ( ScaledRefLayerPicWidthInSamplesL</w:t>
      </w:r>
      <w:r w:rsidRPr="007D25B0">
        <w:rPr>
          <w:noProof/>
          <w:sz w:val="20"/>
          <w:szCs w:val="20"/>
        </w:rPr>
        <w:t xml:space="preserve"> </w:t>
      </w:r>
      <w:r w:rsidRPr="007D25B0">
        <w:rPr>
          <w:noProof/>
          <w:sz w:val="20"/>
          <w:szCs w:val="20"/>
          <w:lang w:eastAsia="ko-KR"/>
        </w:rPr>
        <w:t>&lt;&lt; 8 ) </w:t>
      </w:r>
      <w:bookmarkStart w:id="1678" w:name="OLE_LINK447"/>
      <w:bookmarkStart w:id="1679" w:name="OLE_LINK448"/>
      <w:r w:rsidRPr="007D25B0">
        <w:rPr>
          <w:noProof/>
          <w:sz w:val="20"/>
          <w:szCs w:val="20"/>
          <w:lang w:eastAsia="ko-KR"/>
        </w:rPr>
        <w:t>+ (</w:t>
      </w:r>
      <w:bookmarkStart w:id="1680" w:name="OLE_LINK72"/>
      <w:bookmarkStart w:id="1681" w:name="OLE_LINK73"/>
      <w:r w:rsidRPr="007D25B0">
        <w:rPr>
          <w:noProof/>
          <w:sz w:val="20"/>
          <w:szCs w:val="20"/>
          <w:lang w:eastAsia="ko-KR"/>
        </w:rPr>
        <w:t> </w:t>
      </w:r>
      <w:bookmarkEnd w:id="1680"/>
      <w:bookmarkEnd w:id="1681"/>
      <w:r w:rsidRPr="007D25B0">
        <w:rPr>
          <w:noProof/>
          <w:sz w:val="20"/>
          <w:szCs w:val="20"/>
          <w:lang w:eastAsia="ko-KR"/>
        </w:rPr>
        <w:t>RefLayerPicWidthInSamplesL &gt;&gt; 1 )</w:t>
      </w:r>
      <w:bookmarkEnd w:id="1678"/>
      <w:bookmarkEnd w:id="1679"/>
      <w:r w:rsidRPr="007D25B0">
        <w:rPr>
          <w:noProof/>
          <w:sz w:val="20"/>
          <w:szCs w:val="20"/>
          <w:lang w:eastAsia="ko-KR"/>
        </w:rPr>
        <w:t> ) / RefLayerPicWidthInSamplesL)</w:t>
      </w:r>
      <w:bookmarkEnd w:id="1676"/>
      <w:bookmarkEnd w:id="1677"/>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51</w:t>
      </w:r>
      <w:r w:rsidR="0074750D" w:rsidRPr="007D25B0">
        <w:rPr>
          <w:noProof/>
          <w:sz w:val="20"/>
          <w:szCs w:val="20"/>
        </w:rPr>
        <w:fldChar w:fldCharType="end"/>
      </w:r>
      <w:r w:rsidRPr="007D25B0">
        <w:rPr>
          <w:noProof/>
          <w:sz w:val="20"/>
          <w:szCs w:val="20"/>
          <w:lang w:eastAsia="ko-KR"/>
        </w:rPr>
        <w:t>)</w:t>
      </w:r>
      <w:bookmarkEnd w:id="1670"/>
      <w:bookmarkEnd w:id="1671"/>
    </w:p>
    <w:p w14:paraId="2495CD74" w14:textId="77777777" w:rsidR="00EA1617" w:rsidRPr="007D25B0"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][0] = Clip3( −32768, 32767, Sign(</w:t>
      </w:r>
      <w:bookmarkStart w:id="1682" w:name="OLE_LINK87"/>
      <w:bookmarkStart w:id="1683" w:name="OLE_LINK88"/>
      <w:r w:rsidRPr="007D25B0">
        <w:rPr>
          <w:noProof/>
          <w:sz w:val="20"/>
          <w:szCs w:val="20"/>
          <w:lang w:eastAsia="ko-KR"/>
        </w:rPr>
        <w:t>scaleFactorMV</w:t>
      </w:r>
      <w:r w:rsidRPr="007D25B0">
        <w:rPr>
          <w:noProof/>
          <w:sz w:val="20"/>
          <w:szCs w:val="20"/>
        </w:rPr>
        <w:t>X</w:t>
      </w:r>
      <w:r w:rsidRPr="007D25B0">
        <w:rPr>
          <w:noProof/>
          <w:sz w:val="20"/>
          <w:szCs w:val="20"/>
          <w:lang w:eastAsia="ko-KR"/>
        </w:rPr>
        <w:t xml:space="preserve"> * </w:t>
      </w:r>
      <w:r w:rsidRPr="007D25B0">
        <w:rPr>
          <w:rFonts w:hint="eastAsia"/>
          <w:noProof/>
          <w:sz w:val="20"/>
          <w:szCs w:val="20"/>
        </w:rPr>
        <w:br/>
      </w:r>
      <w:r w:rsidRPr="007D25B0">
        <w:rPr>
          <w:noProof/>
          <w:sz w:val="20"/>
          <w:szCs w:val="20"/>
          <w:lang w:eastAsia="ko-KR"/>
        </w:rPr>
        <w:t>mvLXRL[ xRL ][ yRL ][ 0 ]</w:t>
      </w:r>
      <w:bookmarkEnd w:id="1682"/>
      <w:bookmarkEnd w:id="1683"/>
      <w:r w:rsidRPr="007D25B0">
        <w:rPr>
          <w:noProof/>
          <w:sz w:val="20"/>
          <w:szCs w:val="20"/>
          <w:lang w:eastAsia="ko-KR"/>
        </w:rPr>
        <w:t> ) * </w:t>
      </w:r>
      <w:r w:rsidRPr="007D25B0">
        <w:rPr>
          <w:noProof/>
          <w:sz w:val="20"/>
          <w:szCs w:val="20"/>
          <w:lang w:eastAsia="ko-KR"/>
        </w:rPr>
        <w:tab/>
        <w:t>( ( Abs ( scaleFactorMV</w:t>
      </w:r>
      <w:r w:rsidRPr="007D25B0">
        <w:rPr>
          <w:noProof/>
          <w:sz w:val="20"/>
          <w:szCs w:val="20"/>
        </w:rPr>
        <w:t>X</w:t>
      </w:r>
      <w:r w:rsidRPr="007D25B0">
        <w:rPr>
          <w:noProof/>
          <w:sz w:val="20"/>
          <w:szCs w:val="20"/>
          <w:lang w:eastAsia="ko-KR"/>
        </w:rPr>
        <w:t> * mvLXRL[ xRL ][ yRL ][ 0 ] )</w:t>
      </w:r>
      <w:r w:rsidRPr="007D25B0">
        <w:rPr>
          <w:rFonts w:hint="eastAsia"/>
          <w:noProof/>
          <w:sz w:val="20"/>
          <w:szCs w:val="20"/>
        </w:rPr>
        <w:br/>
      </w:r>
      <w:r w:rsidRPr="007D25B0">
        <w:rPr>
          <w:noProof/>
          <w:sz w:val="20"/>
          <w:szCs w:val="20"/>
          <w:lang w:eastAsia="ko-KR"/>
        </w:rPr>
        <w:t xml:space="preserve"> + 127 ) &gt;&gt; 8 ) ) </w:t>
      </w:r>
      <w:r w:rsidRPr="007D25B0">
        <w:rPr>
          <w:rFonts w:hint="eastAsia"/>
          <w:noProof/>
          <w:sz w:val="20"/>
          <w:szCs w:val="20"/>
        </w:rPr>
        <w:tab/>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52</w:t>
      </w:r>
      <w:r w:rsidR="0074750D" w:rsidRPr="007D25B0">
        <w:rPr>
          <w:noProof/>
          <w:sz w:val="20"/>
          <w:szCs w:val="20"/>
        </w:rPr>
        <w:fldChar w:fldCharType="end"/>
      </w:r>
      <w:r w:rsidRPr="007D25B0">
        <w:rPr>
          <w:noProof/>
          <w:sz w:val="20"/>
          <w:szCs w:val="20"/>
          <w:lang w:eastAsia="ko-KR"/>
        </w:rPr>
        <w:t>)</w:t>
      </w:r>
    </w:p>
    <w:p w14:paraId="21F79D3B" w14:textId="77777777"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 xml:space="preserve">Otherwise, </w:t>
      </w:r>
      <w:r w:rsidR="005B4151" w:rsidRPr="007D25B0">
        <w:rPr>
          <w:noProof/>
          <w:lang w:eastAsia="ko-KR"/>
        </w:rPr>
        <w:t>the following applies:</w:t>
      </w:r>
    </w:p>
    <w:p w14:paraId="33579BDA" w14:textId="77777777" w:rsidR="00AF41EB" w:rsidRPr="007D25B0" w:rsidRDefault="00AF41EB" w:rsidP="00885B27">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][ 0 ] = mvLXRL[ xRL ][ yRL ][ 0 ]</w:t>
      </w:r>
      <w:r w:rsidRPr="007D25B0">
        <w:rPr>
          <w:rFonts w:hint="eastAsia"/>
          <w:noProof/>
          <w:sz w:val="20"/>
          <w:szCs w:val="20"/>
        </w:rPr>
        <w:t xml:space="preserve"> </w:t>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53</w:t>
      </w:r>
      <w:r w:rsidR="0074750D" w:rsidRPr="007D25B0">
        <w:rPr>
          <w:noProof/>
          <w:sz w:val="20"/>
          <w:szCs w:val="20"/>
        </w:rPr>
        <w:fldChar w:fldCharType="end"/>
      </w:r>
      <w:r w:rsidRPr="007D25B0">
        <w:rPr>
          <w:noProof/>
          <w:sz w:val="20"/>
          <w:szCs w:val="20"/>
          <w:lang w:eastAsia="ko-KR"/>
        </w:rPr>
        <w:t>)</w:t>
      </w:r>
    </w:p>
    <w:p w14:paraId="4302D59C" w14:textId="77777777" w:rsidR="00885B27" w:rsidRPr="007D25B0" w:rsidRDefault="00885B27" w:rsidP="002026D5">
      <w:pPr>
        <w:numPr>
          <w:ilvl w:val="4"/>
          <w:numId w:val="15"/>
        </w:numPr>
        <w:tabs>
          <w:tab w:val="clear" w:pos="794"/>
          <w:tab w:val="clear" w:pos="1191"/>
          <w:tab w:val="clear" w:pos="1588"/>
          <w:tab w:val="clear" w:pos="2000"/>
          <w:tab w:val="left" w:pos="1620"/>
          <w:tab w:val="left" w:pos="1985"/>
        </w:tabs>
        <w:rPr>
          <w:noProof/>
          <w:lang w:eastAsia="ko-KR"/>
        </w:rPr>
      </w:pPr>
      <w:r w:rsidRPr="007D25B0">
        <w:rPr>
          <w:noProof/>
          <w:lang w:eastAsia="ko-KR"/>
        </w:rPr>
        <w:t>The variable mvLX[ xP ][ yP ][ 1 ] is derived as follows:</w:t>
      </w:r>
    </w:p>
    <w:p w14:paraId="5EC98C39" w14:textId="77777777"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If ScaledRefLayerPicHeightInSamplesL is not equal to RefLayerPicHeightInSamplesL, mvLX[ xP ][ yP ][ 1 ] is derived as follows:</w:t>
      </w:r>
    </w:p>
    <w:p w14:paraId="75155CA4" w14:textId="77777777" w:rsidR="00AF41EB" w:rsidRPr="007D25B0"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scaleFactorMV</w:t>
      </w:r>
      <w:r w:rsidRPr="007D25B0">
        <w:rPr>
          <w:rFonts w:hint="eastAsia"/>
          <w:noProof/>
          <w:sz w:val="20"/>
          <w:szCs w:val="20"/>
        </w:rPr>
        <w:t>Y</w:t>
      </w:r>
      <w:r w:rsidRPr="007D25B0">
        <w:rPr>
          <w:noProof/>
          <w:sz w:val="20"/>
          <w:szCs w:val="20"/>
          <w:lang w:eastAsia="ko-KR"/>
        </w:rPr>
        <w:t xml:space="preserve"> = Clip3( −4096, 4095, ( ( ScaledRefLayerPicHeightInSamplesL</w:t>
      </w:r>
      <w:r w:rsidRPr="007D25B0">
        <w:rPr>
          <w:noProof/>
          <w:sz w:val="20"/>
          <w:szCs w:val="20"/>
        </w:rPr>
        <w:t xml:space="preserve"> </w:t>
      </w:r>
      <w:r w:rsidRPr="007D25B0">
        <w:rPr>
          <w:noProof/>
          <w:sz w:val="20"/>
          <w:szCs w:val="20"/>
          <w:lang w:eastAsia="ko-KR"/>
        </w:rPr>
        <w:t>&lt;&lt; 8 ) + ( RefLayerPicHeightInSamplesL &gt;&gt; 1 ) ) / RefLayerPicHeightInSamplesL)</w:t>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54</w:t>
      </w:r>
      <w:r w:rsidR="0074750D" w:rsidRPr="007D25B0">
        <w:rPr>
          <w:noProof/>
          <w:sz w:val="20"/>
          <w:szCs w:val="20"/>
        </w:rPr>
        <w:fldChar w:fldCharType="end"/>
      </w:r>
      <w:r w:rsidRPr="007D25B0">
        <w:rPr>
          <w:noProof/>
          <w:sz w:val="20"/>
          <w:szCs w:val="20"/>
          <w:lang w:eastAsia="ko-KR"/>
        </w:rPr>
        <w:t>)</w:t>
      </w:r>
    </w:p>
    <w:p w14:paraId="4F8FFC09" w14:textId="77777777" w:rsidR="00EA1617" w:rsidRPr="007D25B0" w:rsidRDefault="00EA1617"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w:t>
      </w:r>
      <w:r w:rsidRPr="007D25B0">
        <w:rPr>
          <w:rFonts w:hint="eastAsia"/>
          <w:noProof/>
          <w:sz w:val="20"/>
          <w:szCs w:val="20"/>
        </w:rPr>
        <w:t>1</w:t>
      </w:r>
      <w:r w:rsidRPr="007D25B0">
        <w:rPr>
          <w:noProof/>
          <w:sz w:val="20"/>
          <w:szCs w:val="20"/>
          <w:lang w:eastAsia="ko-KR"/>
        </w:rPr>
        <w:t> ] = Clip3( −32768, 32767, Sign(scaleFactorMV</w:t>
      </w:r>
      <w:r w:rsidRPr="007D25B0">
        <w:rPr>
          <w:rFonts w:hint="eastAsia"/>
          <w:noProof/>
          <w:sz w:val="20"/>
          <w:szCs w:val="20"/>
        </w:rPr>
        <w:t>Y</w:t>
      </w:r>
      <w:r w:rsidRPr="007D25B0">
        <w:rPr>
          <w:noProof/>
          <w:sz w:val="20"/>
          <w:szCs w:val="20"/>
          <w:lang w:eastAsia="ko-KR"/>
        </w:rPr>
        <w:t> * </w:t>
      </w:r>
      <w:r w:rsidRPr="007D25B0">
        <w:rPr>
          <w:noProof/>
          <w:sz w:val="20"/>
          <w:szCs w:val="20"/>
        </w:rPr>
        <w:br/>
      </w:r>
      <w:r w:rsidRPr="007D25B0">
        <w:rPr>
          <w:noProof/>
          <w:sz w:val="20"/>
          <w:szCs w:val="20"/>
          <w:lang w:eastAsia="ko-KR"/>
        </w:rPr>
        <w:t>mvLXRL[ xRL ][ yRL ][ </w:t>
      </w:r>
      <w:r w:rsidRPr="007D25B0">
        <w:rPr>
          <w:rFonts w:hint="eastAsia"/>
          <w:noProof/>
          <w:sz w:val="20"/>
          <w:szCs w:val="20"/>
        </w:rPr>
        <w:t>1</w:t>
      </w:r>
      <w:r w:rsidRPr="007D25B0">
        <w:rPr>
          <w:noProof/>
          <w:sz w:val="20"/>
          <w:szCs w:val="20"/>
          <w:lang w:eastAsia="ko-KR"/>
        </w:rPr>
        <w:t> ] ) * </w:t>
      </w:r>
      <w:r w:rsidRPr="007D25B0">
        <w:rPr>
          <w:noProof/>
          <w:sz w:val="20"/>
          <w:szCs w:val="20"/>
          <w:lang w:eastAsia="ko-KR"/>
        </w:rPr>
        <w:tab/>
        <w:t>( ( Abs  ( scaleFactorMV</w:t>
      </w:r>
      <w:r w:rsidRPr="007D25B0">
        <w:rPr>
          <w:rFonts w:hint="eastAsia"/>
          <w:noProof/>
          <w:sz w:val="20"/>
          <w:szCs w:val="20"/>
        </w:rPr>
        <w:t>Y</w:t>
      </w:r>
      <w:r w:rsidRPr="007D25B0">
        <w:rPr>
          <w:noProof/>
          <w:sz w:val="20"/>
          <w:szCs w:val="20"/>
          <w:lang w:eastAsia="ko-KR"/>
        </w:rPr>
        <w:t> * mvLXRL[ xRL ][ yRL ][ </w:t>
      </w:r>
      <w:r w:rsidRPr="007D25B0">
        <w:rPr>
          <w:rFonts w:hint="eastAsia"/>
          <w:noProof/>
          <w:sz w:val="20"/>
          <w:szCs w:val="20"/>
        </w:rPr>
        <w:t>1</w:t>
      </w:r>
      <w:r w:rsidRPr="007D25B0">
        <w:rPr>
          <w:noProof/>
          <w:sz w:val="20"/>
          <w:szCs w:val="20"/>
          <w:lang w:eastAsia="ko-KR"/>
        </w:rPr>
        <w:t> ] )</w:t>
      </w:r>
      <w:r w:rsidRPr="007D25B0">
        <w:rPr>
          <w:noProof/>
          <w:sz w:val="20"/>
          <w:szCs w:val="20"/>
        </w:rPr>
        <w:br/>
      </w:r>
      <w:r w:rsidRPr="007D25B0">
        <w:rPr>
          <w:noProof/>
          <w:sz w:val="20"/>
          <w:szCs w:val="20"/>
          <w:lang w:eastAsia="ko-KR"/>
        </w:rPr>
        <w:t> + 127 ) &gt;&gt; 8 ) )</w:t>
      </w:r>
      <w:r w:rsidRPr="007D25B0">
        <w:rPr>
          <w:noProof/>
          <w:sz w:val="20"/>
          <w:szCs w:val="20"/>
        </w:rPr>
        <w:tab/>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55</w:t>
      </w:r>
      <w:r w:rsidR="0074750D" w:rsidRPr="007D25B0">
        <w:rPr>
          <w:noProof/>
          <w:sz w:val="20"/>
          <w:szCs w:val="20"/>
        </w:rPr>
        <w:fldChar w:fldCharType="end"/>
      </w:r>
      <w:r w:rsidRPr="007D25B0">
        <w:rPr>
          <w:noProof/>
          <w:sz w:val="20"/>
          <w:szCs w:val="20"/>
          <w:lang w:eastAsia="ko-KR"/>
        </w:rPr>
        <w:t>)</w:t>
      </w:r>
    </w:p>
    <w:p w14:paraId="61C4B3DE" w14:textId="77777777"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 xml:space="preserve">Otherwise, </w:t>
      </w:r>
      <w:r w:rsidR="005B4151" w:rsidRPr="007D25B0">
        <w:rPr>
          <w:noProof/>
          <w:lang w:eastAsia="ko-KR"/>
        </w:rPr>
        <w:t>the following applies:</w:t>
      </w:r>
    </w:p>
    <w:p w14:paraId="52353A3E" w14:textId="77777777" w:rsidR="00AF41EB" w:rsidRPr="007D25B0"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][ 1 ] = mvLXRL[ xRL ][ yRL ][ 1 ]</w:t>
      </w:r>
      <w:r w:rsidRPr="007D25B0">
        <w:rPr>
          <w:noProof/>
          <w:sz w:val="20"/>
          <w:szCs w:val="20"/>
        </w:rPr>
        <w:t xml:space="preserve"> </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56</w:t>
      </w:r>
      <w:r w:rsidR="0074750D" w:rsidRPr="007D25B0">
        <w:rPr>
          <w:noProof/>
          <w:sz w:val="20"/>
          <w:szCs w:val="20"/>
        </w:rPr>
        <w:fldChar w:fldCharType="end"/>
      </w:r>
      <w:r w:rsidRPr="007D25B0">
        <w:rPr>
          <w:noProof/>
          <w:sz w:val="20"/>
          <w:szCs w:val="20"/>
          <w:lang w:eastAsia="ko-KR"/>
        </w:rPr>
        <w:t>)</w:t>
      </w:r>
    </w:p>
    <w:p w14:paraId="5F083A42" w14:textId="77777777"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Otherwise </w:t>
      </w:r>
      <w:r w:rsidR="00BB15D1" w:rsidRPr="007D25B0">
        <w:rPr>
          <w:noProof/>
          <w:lang w:eastAsia="ko-KR"/>
        </w:rPr>
        <w:t xml:space="preserve"> (</w:t>
      </w:r>
      <w:r w:rsidRPr="007D25B0">
        <w:rPr>
          <w:noProof/>
          <w:lang w:eastAsia="ko-KR"/>
        </w:rPr>
        <w:t>predMode[ xP ][ yP ] is equal to MODE_INTRA</w:t>
      </w:r>
      <w:r w:rsidR="00BB15D1" w:rsidRPr="007D25B0">
        <w:rPr>
          <w:noProof/>
          <w:lang w:eastAsia="ko-KR"/>
        </w:rPr>
        <w:t>), the following applies:</w:t>
      </w:r>
    </w:p>
    <w:p w14:paraId="59AFD8BB" w14:textId="77777777" w:rsidR="00EA1617" w:rsidRPr="007D25B0" w:rsidRDefault="00EA1617"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both components of mvL0[ xP ][ yP ] and mvL1[ xP ][ yP ] are set to 0, refIdxL0[ xP ][ yP ] and refIdxL1[ xP ][ yP ] are set to </w:t>
      </w:r>
      <w:r w:rsidRPr="007D25B0">
        <w:t>–</w:t>
      </w:r>
      <w:r w:rsidRPr="007D25B0">
        <w:rPr>
          <w:noProof/>
          <w:lang w:eastAsia="ko-KR"/>
        </w:rPr>
        <w:t>1, predFlagL0[ xP ][ yP ] and predFlagL1[ xP ][ yP ] are set to 0.</w:t>
      </w:r>
    </w:p>
    <w:p w14:paraId="4A1A6735" w14:textId="77777777" w:rsidR="00EA1617" w:rsidRPr="007D25B0" w:rsidRDefault="00EA1617" w:rsidP="00C107D5">
      <w:pPr>
        <w:pStyle w:val="3N"/>
      </w:pPr>
    </w:p>
    <w:p w14:paraId="71F63DF5" w14:textId="77777777" w:rsidR="00F50FE3" w:rsidRPr="007D25B0" w:rsidRDefault="00F50FE3" w:rsidP="002026D5">
      <w:pPr>
        <w:pStyle w:val="Annex3"/>
        <w:numPr>
          <w:ilvl w:val="2"/>
          <w:numId w:val="39"/>
        </w:numPr>
        <w:tabs>
          <w:tab w:val="clear" w:pos="1440"/>
        </w:tabs>
        <w:textAlignment w:val="auto"/>
        <w:rPr>
          <w:lang w:val="en-CA"/>
        </w:rPr>
      </w:pPr>
      <w:bookmarkStart w:id="1684" w:name="_Toc356148147"/>
      <w:bookmarkStart w:id="1685" w:name="_Toc348629464"/>
      <w:bookmarkStart w:id="1686" w:name="_Toc351367695"/>
      <w:bookmarkStart w:id="1687" w:name="_Toc366772028"/>
      <w:r w:rsidRPr="007D25B0">
        <w:rPr>
          <w:lang w:val="en-CA"/>
        </w:rPr>
        <w:t>NAL unit decoding process</w:t>
      </w:r>
      <w:bookmarkEnd w:id="1651"/>
      <w:bookmarkEnd w:id="1652"/>
      <w:bookmarkEnd w:id="1684"/>
      <w:bookmarkEnd w:id="1685"/>
      <w:bookmarkEnd w:id="1686"/>
      <w:bookmarkEnd w:id="1687"/>
    </w:p>
    <w:p w14:paraId="0EB3DAD1" w14:textId="77777777" w:rsidR="000D0D3F" w:rsidRPr="007D25B0" w:rsidRDefault="000D0D3F" w:rsidP="000D0D3F">
      <w:pPr>
        <w:rPr>
          <w:lang w:val="en-CA"/>
        </w:rPr>
      </w:pPr>
      <w:bookmarkStart w:id="1688" w:name="_Ref351062409"/>
      <w:bookmarkStart w:id="1689" w:name="_Toc357439321"/>
      <w:bookmarkStart w:id="1690" w:name="_Toc356824347"/>
      <w:bookmarkStart w:id="1691" w:name="_Toc356148148"/>
      <w:bookmarkStart w:id="1692" w:name="_Toc348629466"/>
      <w:bookmarkStart w:id="1693" w:name="_Toc351367696"/>
      <w:bookmarkEnd w:id="1640"/>
      <w:bookmarkEnd w:id="1642"/>
      <w:r w:rsidRPr="007D25B0">
        <w:rPr>
          <w:lang w:val="en-CA"/>
        </w:rPr>
        <w:t xml:space="preserve">The </w:t>
      </w:r>
      <w:proofErr w:type="gramStart"/>
      <w:r w:rsidRPr="007D25B0">
        <w:rPr>
          <w:lang w:val="en-CA"/>
        </w:rPr>
        <w:t xml:space="preserve">specification in subclause </w:t>
      </w:r>
      <w:r w:rsidR="004C44E5" w:rsidRPr="007D25B0">
        <w:rPr>
          <w:lang w:val="en-CA"/>
        </w:rPr>
        <w:t>8.2</w:t>
      </w:r>
      <w:r w:rsidRPr="007D25B0">
        <w:rPr>
          <w:lang w:val="en-CA"/>
        </w:rPr>
        <w:t xml:space="preserve"> apply</w:t>
      </w:r>
      <w:proofErr w:type="gramEnd"/>
      <w:r w:rsidRPr="007D25B0">
        <w:rPr>
          <w:lang w:val="en-CA"/>
        </w:rPr>
        <w:t>.</w:t>
      </w:r>
    </w:p>
    <w:p w14:paraId="24DE2C50" w14:textId="77777777" w:rsidR="00944988" w:rsidRPr="007D25B0" w:rsidRDefault="00F50FE3" w:rsidP="002026D5">
      <w:pPr>
        <w:pStyle w:val="Annex3"/>
        <w:numPr>
          <w:ilvl w:val="2"/>
          <w:numId w:val="39"/>
        </w:numPr>
        <w:tabs>
          <w:tab w:val="clear" w:pos="1440"/>
        </w:tabs>
        <w:textAlignment w:val="auto"/>
        <w:rPr>
          <w:lang w:val="en-CA"/>
        </w:rPr>
      </w:pPr>
      <w:bookmarkStart w:id="1694" w:name="_Toc366772029"/>
      <w:r w:rsidRPr="007D25B0">
        <w:rPr>
          <w:lang w:val="en-CA"/>
        </w:rPr>
        <w:t>S</w:t>
      </w:r>
      <w:r w:rsidR="00944988" w:rsidRPr="007D25B0">
        <w:rPr>
          <w:lang w:val="en-CA"/>
        </w:rPr>
        <w:t>lice decoding processes</w:t>
      </w:r>
      <w:bookmarkEnd w:id="1688"/>
      <w:bookmarkEnd w:id="1689"/>
      <w:bookmarkEnd w:id="1690"/>
      <w:bookmarkEnd w:id="1691"/>
      <w:bookmarkEnd w:id="1692"/>
      <w:bookmarkEnd w:id="1693"/>
      <w:bookmarkEnd w:id="1694"/>
    </w:p>
    <w:p w14:paraId="7A56CF3A" w14:textId="77777777"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695" w:name="_Toc363646430"/>
      <w:bookmarkStart w:id="1696" w:name="_Toc366772030"/>
      <w:r w:rsidRPr="007D25B0">
        <w:rPr>
          <w:lang w:val="en-US"/>
        </w:rPr>
        <w:t>Decoding process for picture order count</w:t>
      </w:r>
      <w:bookmarkEnd w:id="1695"/>
      <w:bookmarkEnd w:id="1696"/>
    </w:p>
    <w:p w14:paraId="6F58DFED" w14:textId="77777777" w:rsidR="00D44B28" w:rsidRPr="007D25B0" w:rsidRDefault="00D44B28" w:rsidP="00D44B28">
      <w:pPr>
        <w:pStyle w:val="3N"/>
        <w:rPr>
          <w:lang w:val="en-US"/>
        </w:rPr>
      </w:pPr>
      <w:r w:rsidRPr="007D25B0">
        <w:rPr>
          <w:lang w:val="en-US"/>
        </w:rPr>
        <w:t xml:space="preserve">The specifications in subclause </w:t>
      </w:r>
      <w:r w:rsidR="002D2385" w:rsidRPr="007D25B0">
        <w:fldChar w:fldCharType="begin"/>
      </w:r>
      <w:r w:rsidR="002D2385" w:rsidRPr="007D25B0">
        <w:instrText xml:space="preserve"> REF _Ref364437598 \r \h  \* MERGEFORMAT </w:instrText>
      </w:r>
      <w:r w:rsidR="002D2385" w:rsidRPr="007D25B0">
        <w:fldChar w:fldCharType="separate"/>
      </w:r>
      <w:r w:rsidR="004C44E5" w:rsidRPr="007D25B0">
        <w:rPr>
          <w:lang w:val="en-US"/>
        </w:rPr>
        <w:t>F.8.3.1</w:t>
      </w:r>
      <w:r w:rsidR="002D2385" w:rsidRPr="007D25B0">
        <w:fldChar w:fldCharType="end"/>
      </w:r>
      <w:r w:rsidRPr="007D25B0">
        <w:rPr>
          <w:lang w:val="en-US"/>
        </w:rPr>
        <w:t xml:space="preserve"> apply.</w:t>
      </w:r>
    </w:p>
    <w:p w14:paraId="3F936AAD" w14:textId="77777777"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697" w:name="_Toc350926544"/>
      <w:bookmarkStart w:id="1698" w:name="_Toc363646431"/>
      <w:bookmarkStart w:id="1699" w:name="_Toc366772031"/>
      <w:r w:rsidRPr="007D25B0">
        <w:rPr>
          <w:lang w:val="en-US"/>
        </w:rPr>
        <w:t>Decoding process for reference picture set</w:t>
      </w:r>
      <w:bookmarkEnd w:id="1697"/>
      <w:bookmarkEnd w:id="1698"/>
      <w:bookmarkEnd w:id="1699"/>
    </w:p>
    <w:p w14:paraId="15705820" w14:textId="77777777" w:rsidR="00D44B28" w:rsidRPr="007D25B0" w:rsidRDefault="00D44B28" w:rsidP="00D44B28">
      <w:pPr>
        <w:pStyle w:val="3N"/>
        <w:rPr>
          <w:lang w:val="en-US"/>
        </w:rPr>
      </w:pPr>
      <w:r w:rsidRPr="007D25B0">
        <w:rPr>
          <w:lang w:val="en-US"/>
        </w:rPr>
        <w:t xml:space="preserve">The specifications in subclause </w:t>
      </w:r>
      <w:r w:rsidR="002D2385" w:rsidRPr="007D25B0">
        <w:fldChar w:fldCharType="begin"/>
      </w:r>
      <w:r w:rsidR="002D2385" w:rsidRPr="007D25B0">
        <w:instrText xml:space="preserve"> REF _Ref364437627 \r \h  \* MERGEFORMAT </w:instrText>
      </w:r>
      <w:r w:rsidR="002D2385" w:rsidRPr="007D25B0">
        <w:fldChar w:fldCharType="separate"/>
      </w:r>
      <w:r w:rsidR="004C44E5" w:rsidRPr="007D25B0">
        <w:rPr>
          <w:lang w:val="en-US"/>
        </w:rPr>
        <w:t>F.8.3.2</w:t>
      </w:r>
      <w:r w:rsidR="002D2385" w:rsidRPr="007D25B0">
        <w:fldChar w:fldCharType="end"/>
      </w:r>
      <w:r w:rsidR="004C44E5" w:rsidRPr="007D25B0">
        <w:rPr>
          <w:lang w:val="en-US"/>
        </w:rPr>
        <w:t xml:space="preserve"> </w:t>
      </w:r>
      <w:r w:rsidRPr="007D25B0">
        <w:rPr>
          <w:lang w:val="en-US"/>
        </w:rPr>
        <w:t>apply.</w:t>
      </w:r>
    </w:p>
    <w:p w14:paraId="11F17EF9" w14:textId="77777777"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700" w:name="_Toc363646432"/>
      <w:bookmarkStart w:id="1701" w:name="_Toc366772032"/>
      <w:r w:rsidRPr="007D25B0">
        <w:rPr>
          <w:lang w:val="en-US"/>
        </w:rPr>
        <w:t>Decoding process for generating unavailable reference pictures</w:t>
      </w:r>
      <w:bookmarkEnd w:id="1700"/>
      <w:bookmarkEnd w:id="1701"/>
    </w:p>
    <w:p w14:paraId="78A0C489" w14:textId="77777777" w:rsidR="00D44B28" w:rsidRPr="007D25B0" w:rsidRDefault="00D44B28" w:rsidP="00D44B28">
      <w:pPr>
        <w:pStyle w:val="3N"/>
        <w:rPr>
          <w:lang w:val="en-US"/>
        </w:rPr>
      </w:pPr>
      <w:r w:rsidRPr="007D25B0">
        <w:rPr>
          <w:lang w:val="en-US"/>
        </w:rPr>
        <w:t>The specifications in subclause 8.3.3 apply.</w:t>
      </w:r>
    </w:p>
    <w:p w14:paraId="4AA0B0CF" w14:textId="77777777"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702" w:name="_Ref361089034"/>
      <w:bookmarkStart w:id="1703" w:name="_Toc363646433"/>
      <w:bookmarkStart w:id="1704" w:name="_Toc366772033"/>
      <w:r w:rsidRPr="007D25B0">
        <w:rPr>
          <w:lang w:val="en-US"/>
        </w:rPr>
        <w:t>Decoding process for reference picture lists construction</w:t>
      </w:r>
      <w:bookmarkEnd w:id="1702"/>
      <w:bookmarkEnd w:id="1703"/>
      <w:bookmarkEnd w:id="1704"/>
    </w:p>
    <w:p w14:paraId="11ABC467" w14:textId="77777777" w:rsidR="00D44B28" w:rsidRPr="007D25B0" w:rsidRDefault="00D44B28" w:rsidP="00D44B28">
      <w:pPr>
        <w:keepNext/>
        <w:keepLines/>
        <w:rPr>
          <w:lang w:val="en-US"/>
        </w:rPr>
      </w:pPr>
      <w:bookmarkStart w:id="1705" w:name="_Toc360899811"/>
      <w:bookmarkStart w:id="1706" w:name="_Toc360900055"/>
      <w:bookmarkStart w:id="1707" w:name="_Toc361055005"/>
      <w:bookmarkStart w:id="1708" w:name="_Toc361058682"/>
      <w:bookmarkStart w:id="1709" w:name="_Toc361058839"/>
      <w:bookmarkStart w:id="1710" w:name="_Toc361058985"/>
      <w:bookmarkStart w:id="1711" w:name="_Toc361059130"/>
      <w:bookmarkStart w:id="1712" w:name="_Toc361059340"/>
      <w:bookmarkStart w:id="1713" w:name="_Toc361059486"/>
      <w:bookmarkStart w:id="1714" w:name="_Toc361059632"/>
      <w:bookmarkStart w:id="1715" w:name="_Toc361059778"/>
      <w:bookmarkStart w:id="1716" w:name="_Toc361063269"/>
      <w:bookmarkStart w:id="1717" w:name="_Toc361063417"/>
      <w:bookmarkStart w:id="1718" w:name="_Toc361063563"/>
      <w:bookmarkStart w:id="1719" w:name="_Toc361063713"/>
      <w:bookmarkStart w:id="1720" w:name="_Toc361063859"/>
      <w:bookmarkStart w:id="1721" w:name="_Toc361064005"/>
      <w:bookmarkStart w:id="1722" w:name="_Toc361064152"/>
      <w:bookmarkStart w:id="1723" w:name="_Toc361066251"/>
      <w:bookmarkStart w:id="1724" w:name="_Toc361066397"/>
      <w:bookmarkStart w:id="1725" w:name="_Toc361066544"/>
      <w:bookmarkStart w:id="1726" w:name="_Toc361066690"/>
      <w:bookmarkStart w:id="1727" w:name="_Toc361066835"/>
      <w:bookmarkStart w:id="1728" w:name="_Toc361154682"/>
      <w:bookmarkStart w:id="1729" w:name="_Toc360899817"/>
      <w:bookmarkStart w:id="1730" w:name="_Toc360900061"/>
      <w:bookmarkStart w:id="1731" w:name="_Toc361055011"/>
      <w:bookmarkStart w:id="1732" w:name="_Toc361058688"/>
      <w:bookmarkStart w:id="1733" w:name="_Toc361058845"/>
      <w:bookmarkStart w:id="1734" w:name="_Toc361058991"/>
      <w:bookmarkStart w:id="1735" w:name="_Toc361059136"/>
      <w:bookmarkStart w:id="1736" w:name="_Toc361059346"/>
      <w:bookmarkStart w:id="1737" w:name="_Toc361059492"/>
      <w:bookmarkStart w:id="1738" w:name="_Toc361059638"/>
      <w:bookmarkStart w:id="1739" w:name="_Toc361059784"/>
      <w:bookmarkStart w:id="1740" w:name="_Toc361063275"/>
      <w:bookmarkStart w:id="1741" w:name="_Toc361063423"/>
      <w:bookmarkStart w:id="1742" w:name="_Toc361063569"/>
      <w:bookmarkStart w:id="1743" w:name="_Toc361063719"/>
      <w:bookmarkStart w:id="1744" w:name="_Toc361063865"/>
      <w:bookmarkStart w:id="1745" w:name="_Toc361064011"/>
      <w:bookmarkStart w:id="1746" w:name="_Toc361064158"/>
      <w:bookmarkStart w:id="1747" w:name="_Toc361066257"/>
      <w:bookmarkStart w:id="1748" w:name="_Toc361066403"/>
      <w:bookmarkStart w:id="1749" w:name="_Toc361066550"/>
      <w:bookmarkStart w:id="1750" w:name="_Toc361066696"/>
      <w:bookmarkStart w:id="1751" w:name="_Toc361066841"/>
      <w:bookmarkStart w:id="1752" w:name="_Toc361154688"/>
      <w:bookmarkStart w:id="1753" w:name="_Toc360899818"/>
      <w:bookmarkStart w:id="1754" w:name="_Toc360900062"/>
      <w:bookmarkStart w:id="1755" w:name="_Toc361055012"/>
      <w:bookmarkStart w:id="1756" w:name="_Toc361058689"/>
      <w:bookmarkStart w:id="1757" w:name="_Toc361058846"/>
      <w:bookmarkStart w:id="1758" w:name="_Toc361058992"/>
      <w:bookmarkStart w:id="1759" w:name="_Toc361059137"/>
      <w:bookmarkStart w:id="1760" w:name="_Toc361059347"/>
      <w:bookmarkStart w:id="1761" w:name="_Toc361059493"/>
      <w:bookmarkStart w:id="1762" w:name="_Toc361059639"/>
      <w:bookmarkStart w:id="1763" w:name="_Toc361059785"/>
      <w:bookmarkStart w:id="1764" w:name="_Toc361063276"/>
      <w:bookmarkStart w:id="1765" w:name="_Toc361063424"/>
      <w:bookmarkStart w:id="1766" w:name="_Toc361063570"/>
      <w:bookmarkStart w:id="1767" w:name="_Toc361063720"/>
      <w:bookmarkStart w:id="1768" w:name="_Toc361063866"/>
      <w:bookmarkStart w:id="1769" w:name="_Toc361064012"/>
      <w:bookmarkStart w:id="1770" w:name="_Toc361064159"/>
      <w:bookmarkStart w:id="1771" w:name="_Toc361066258"/>
      <w:bookmarkStart w:id="1772" w:name="_Toc361066404"/>
      <w:bookmarkStart w:id="1773" w:name="_Toc361066551"/>
      <w:bookmarkStart w:id="1774" w:name="_Toc361066697"/>
      <w:bookmarkStart w:id="1775" w:name="_Toc361066842"/>
      <w:bookmarkStart w:id="1776" w:name="_Toc361154689"/>
      <w:bookmarkStart w:id="1777" w:name="_Toc360899821"/>
      <w:bookmarkStart w:id="1778" w:name="_Toc360900065"/>
      <w:bookmarkStart w:id="1779" w:name="_Toc361055015"/>
      <w:bookmarkStart w:id="1780" w:name="_Toc361058692"/>
      <w:bookmarkStart w:id="1781" w:name="_Toc361058849"/>
      <w:bookmarkStart w:id="1782" w:name="_Toc361058995"/>
      <w:bookmarkStart w:id="1783" w:name="_Toc361059140"/>
      <w:bookmarkStart w:id="1784" w:name="_Toc361059350"/>
      <w:bookmarkStart w:id="1785" w:name="_Toc361059496"/>
      <w:bookmarkStart w:id="1786" w:name="_Toc361059642"/>
      <w:bookmarkStart w:id="1787" w:name="_Toc361059788"/>
      <w:bookmarkStart w:id="1788" w:name="_Toc361063279"/>
      <w:bookmarkStart w:id="1789" w:name="_Toc361063427"/>
      <w:bookmarkStart w:id="1790" w:name="_Toc361063573"/>
      <w:bookmarkStart w:id="1791" w:name="_Toc361063723"/>
      <w:bookmarkStart w:id="1792" w:name="_Toc361063869"/>
      <w:bookmarkStart w:id="1793" w:name="_Toc361064015"/>
      <w:bookmarkStart w:id="1794" w:name="_Toc361064162"/>
      <w:bookmarkStart w:id="1795" w:name="_Toc361066261"/>
      <w:bookmarkStart w:id="1796" w:name="_Toc361066407"/>
      <w:bookmarkStart w:id="1797" w:name="_Toc361066554"/>
      <w:bookmarkStart w:id="1798" w:name="_Toc361066700"/>
      <w:bookmarkStart w:id="1799" w:name="_Toc361066845"/>
      <w:bookmarkStart w:id="1800" w:name="_Toc361154692"/>
      <w:bookmarkStart w:id="1801" w:name="_Toc360899823"/>
      <w:bookmarkStart w:id="1802" w:name="_Toc360900067"/>
      <w:bookmarkStart w:id="1803" w:name="_Toc361055017"/>
      <w:bookmarkStart w:id="1804" w:name="_Toc361058694"/>
      <w:bookmarkStart w:id="1805" w:name="_Toc361058851"/>
      <w:bookmarkStart w:id="1806" w:name="_Toc361058997"/>
      <w:bookmarkStart w:id="1807" w:name="_Toc361059142"/>
      <w:bookmarkStart w:id="1808" w:name="_Toc361059352"/>
      <w:bookmarkStart w:id="1809" w:name="_Toc361059498"/>
      <w:bookmarkStart w:id="1810" w:name="_Toc361059644"/>
      <w:bookmarkStart w:id="1811" w:name="_Toc361059790"/>
      <w:bookmarkStart w:id="1812" w:name="_Toc361063281"/>
      <w:bookmarkStart w:id="1813" w:name="_Toc361063429"/>
      <w:bookmarkStart w:id="1814" w:name="_Toc361063575"/>
      <w:bookmarkStart w:id="1815" w:name="_Toc361063725"/>
      <w:bookmarkStart w:id="1816" w:name="_Toc361063871"/>
      <w:bookmarkStart w:id="1817" w:name="_Toc361064017"/>
      <w:bookmarkStart w:id="1818" w:name="_Toc361064164"/>
      <w:bookmarkStart w:id="1819" w:name="_Toc361066263"/>
      <w:bookmarkStart w:id="1820" w:name="_Toc361066409"/>
      <w:bookmarkStart w:id="1821" w:name="_Toc361066556"/>
      <w:bookmarkStart w:id="1822" w:name="_Toc361066702"/>
      <w:bookmarkStart w:id="1823" w:name="_Toc361066847"/>
      <w:bookmarkStart w:id="1824" w:name="_Toc361154694"/>
      <w:bookmarkStart w:id="1825" w:name="_Toc360899825"/>
      <w:bookmarkStart w:id="1826" w:name="_Toc360900069"/>
      <w:bookmarkStart w:id="1827" w:name="_Toc361055019"/>
      <w:bookmarkStart w:id="1828" w:name="_Toc361058696"/>
      <w:bookmarkStart w:id="1829" w:name="_Toc361058853"/>
      <w:bookmarkStart w:id="1830" w:name="_Toc361058999"/>
      <w:bookmarkStart w:id="1831" w:name="_Toc361059144"/>
      <w:bookmarkStart w:id="1832" w:name="_Toc361059354"/>
      <w:bookmarkStart w:id="1833" w:name="_Toc361059500"/>
      <w:bookmarkStart w:id="1834" w:name="_Toc361059646"/>
      <w:bookmarkStart w:id="1835" w:name="_Toc361059792"/>
      <w:bookmarkStart w:id="1836" w:name="_Toc361063283"/>
      <w:bookmarkStart w:id="1837" w:name="_Toc361063431"/>
      <w:bookmarkStart w:id="1838" w:name="_Toc361063577"/>
      <w:bookmarkStart w:id="1839" w:name="_Toc361063727"/>
      <w:bookmarkStart w:id="1840" w:name="_Toc361063873"/>
      <w:bookmarkStart w:id="1841" w:name="_Toc361064019"/>
      <w:bookmarkStart w:id="1842" w:name="_Toc361064166"/>
      <w:bookmarkStart w:id="1843" w:name="_Toc361066265"/>
      <w:bookmarkStart w:id="1844" w:name="_Toc361066411"/>
      <w:bookmarkStart w:id="1845" w:name="_Toc361066558"/>
      <w:bookmarkStart w:id="1846" w:name="_Toc361066704"/>
      <w:bookmarkStart w:id="1847" w:name="_Toc361066849"/>
      <w:bookmarkStart w:id="1848" w:name="_Toc361154696"/>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r w:rsidRPr="007D25B0">
        <w:rPr>
          <w:lang w:val="en-US"/>
        </w:rPr>
        <w:t>This process is invoked at the beginning of the decoding process for each P or B slice.</w:t>
      </w:r>
    </w:p>
    <w:p w14:paraId="059A56AC" w14:textId="77777777" w:rsidR="00D44B28" w:rsidRPr="007D25B0" w:rsidRDefault="00D44B28" w:rsidP="00D44B28">
      <w:pPr>
        <w:rPr>
          <w:lang w:val="en-US"/>
        </w:rPr>
      </w:pPr>
      <w:r w:rsidRPr="007D25B0">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14:paraId="0CFBC141" w14:textId="77777777" w:rsidR="00D44B28" w:rsidRPr="007D25B0" w:rsidRDefault="00D44B28" w:rsidP="00D44B28">
      <w:pPr>
        <w:rPr>
          <w:lang w:val="en-US"/>
        </w:rPr>
      </w:pPr>
      <w:r w:rsidRPr="007D25B0">
        <w:rPr>
          <w:lang w:val="en-US"/>
        </w:rPr>
        <w:t>At the beginning of the decoding process for each slice, the reference picture lists RefPicList0 and, for B slices, RefPicList1 are derived as follows:</w:t>
      </w:r>
    </w:p>
    <w:p w14:paraId="31319A01" w14:textId="77777777" w:rsidR="00D44B28" w:rsidRPr="007D25B0" w:rsidRDefault="00D44B28" w:rsidP="00D44B28">
      <w:pPr>
        <w:numPr>
          <w:ilvl w:val="12"/>
          <w:numId w:val="0"/>
        </w:numPr>
        <w:tabs>
          <w:tab w:val="left" w:pos="-720"/>
        </w:tabs>
        <w:rPr>
          <w:lang w:val="en-US" w:eastAsia="ko-KR"/>
        </w:rPr>
      </w:pPr>
      <w:r w:rsidRPr="007D25B0">
        <w:rPr>
          <w:lang w:val="en-US"/>
        </w:rPr>
        <w:t xml:space="preserve">The variable NumRpsCurrTempList0 is set equal to </w:t>
      </w:r>
      <w:proofErr w:type="gramStart"/>
      <w:r w:rsidRPr="007D25B0">
        <w:rPr>
          <w:lang w:val="en-US"/>
        </w:rPr>
        <w:t>Max(</w:t>
      </w:r>
      <w:proofErr w:type="gramEnd"/>
      <w:r w:rsidRPr="007D25B0">
        <w:rPr>
          <w:lang w:val="en-US"/>
        </w:rPr>
        <w:t> num_ref_idx_l0_active_minus1 + 1, NumPicTotalCurr ) and the list RefPicListTemp0 is constructed as follows:</w:t>
      </w:r>
    </w:p>
    <w:p w14:paraId="56EDE577" w14:textId="77777777" w:rsidR="00D44B28" w:rsidRPr="007D25B0" w:rsidRDefault="00D44B28" w:rsidP="00D44B28">
      <w:pPr>
        <w:pStyle w:val="Equation"/>
        <w:tabs>
          <w:tab w:val="clear" w:pos="794"/>
          <w:tab w:val="clear" w:pos="1588"/>
          <w:tab w:val="left" w:pos="851"/>
          <w:tab w:val="left" w:pos="1134"/>
          <w:tab w:val="left" w:pos="1418"/>
        </w:tabs>
        <w:spacing w:after="0"/>
        <w:ind w:left="567"/>
        <w:rPr>
          <w:sz w:val="20"/>
          <w:lang w:val="en-US"/>
        </w:rPr>
      </w:pPr>
      <w:r w:rsidRPr="007D25B0">
        <w:rPr>
          <w:sz w:val="20"/>
          <w:lang w:val="en-US"/>
        </w:rPr>
        <w:t>rIdx = 0</w:t>
      </w:r>
      <w:r w:rsidRPr="007D25B0">
        <w:rPr>
          <w:sz w:val="20"/>
          <w:lang w:val="en-US"/>
        </w:rPr>
        <w:br/>
        <w:t>while( rIdx &lt; NumRpsCurrTempList0 ) {</w:t>
      </w:r>
      <w:r w:rsidRPr="007D25B0">
        <w:rPr>
          <w:sz w:val="20"/>
          <w:lang w:val="en-US"/>
        </w:rPr>
        <w:br/>
      </w:r>
      <w:r w:rsidRPr="007D25B0">
        <w:rPr>
          <w:sz w:val="20"/>
          <w:lang w:val="en-US"/>
        </w:rPr>
        <w:tab/>
        <w:t>for( i = 0; i &lt; NumPocStCurrBefore  &amp;&amp;  rIdx &lt; NumRpsCurrTempList0; rIdx++, i++ )</w:t>
      </w:r>
      <w:r w:rsidRPr="007D25B0">
        <w:rPr>
          <w:sz w:val="20"/>
          <w:lang w:val="en-US"/>
        </w:rPr>
        <w:br/>
      </w:r>
      <w:r w:rsidRPr="007D25B0">
        <w:rPr>
          <w:sz w:val="20"/>
          <w:lang w:val="en-US"/>
        </w:rPr>
        <w:tab/>
      </w:r>
      <w:r w:rsidRPr="007D25B0">
        <w:rPr>
          <w:sz w:val="20"/>
          <w:lang w:val="en-US"/>
        </w:rPr>
        <w:tab/>
        <w:t>RefPicListTemp0[ rIdx ] = RefPicSetStCurrBefore[ i ]</w:t>
      </w:r>
      <w:r w:rsidRPr="007D25B0">
        <w:rPr>
          <w:sz w:val="20"/>
          <w:lang w:val="en-US"/>
        </w:rPr>
        <w:br/>
      </w:r>
      <w:r w:rsidRPr="007D25B0">
        <w:rPr>
          <w:sz w:val="20"/>
          <w:lang w:val="en-US"/>
        </w:rPr>
        <w:tab/>
        <w:t>for( i = 0; i &lt; NumActiveRefLayerPics0; rIdx++, i++ )</w:t>
      </w:r>
      <w:r w:rsidRPr="007D25B0">
        <w:rPr>
          <w:sz w:val="20"/>
          <w:lang w:val="en-US"/>
        </w:rPr>
        <w:br/>
      </w:r>
      <w:r w:rsidRPr="007D25B0">
        <w:rPr>
          <w:sz w:val="20"/>
          <w:lang w:val="en-US"/>
        </w:rPr>
        <w:tab/>
      </w:r>
      <w:r w:rsidRPr="007D25B0">
        <w:rPr>
          <w:sz w:val="20"/>
          <w:lang w:val="en-US"/>
        </w:rPr>
        <w:tab/>
        <w:t>RefPicListTemp0[ rIdx ] = RefPicSetInterLayer0[ i ]</w:t>
      </w:r>
      <w:r w:rsidRPr="007D25B0">
        <w:rPr>
          <w:sz w:val="20"/>
          <w:lang w:val="en-US"/>
        </w:rPr>
        <w:br/>
      </w:r>
      <w:r w:rsidRPr="007D25B0">
        <w:rPr>
          <w:sz w:val="20"/>
          <w:lang w:val="en-US"/>
        </w:rPr>
        <w:tab/>
        <w:t>for( i = 0;  i &lt; NumPocStCurrAfter  &amp;&amp;  rIdx &lt; NumRpsCurrTempList0; rIdx++, i++ )</w:t>
      </w:r>
      <w:r w:rsidRPr="007D25B0">
        <w:rPr>
          <w:sz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57</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lang w:val="en-US"/>
        </w:rPr>
        <w:tab/>
      </w:r>
      <w:r w:rsidRPr="007D25B0">
        <w:rPr>
          <w:sz w:val="20"/>
          <w:lang w:val="en-US"/>
        </w:rPr>
        <w:tab/>
        <w:t>RefPicListTemp0[ rIdx ] = RefPicSetStCurrAfter[ i ]</w:t>
      </w:r>
      <w:r w:rsidRPr="007D25B0">
        <w:rPr>
          <w:sz w:val="20"/>
          <w:lang w:val="en-US"/>
        </w:rPr>
        <w:br/>
      </w:r>
      <w:r w:rsidRPr="007D25B0">
        <w:rPr>
          <w:sz w:val="20"/>
          <w:lang w:val="en-US"/>
        </w:rPr>
        <w:tab/>
        <w:t>for( i = 0; i &lt; NumPocLtCurr  &amp;&amp;  rIdx &lt; NumRpsCurrTempList0; rIdx++, i++ )</w:t>
      </w:r>
      <w:r w:rsidRPr="007D25B0">
        <w:rPr>
          <w:sz w:val="20"/>
          <w:lang w:val="en-US"/>
        </w:rPr>
        <w:br/>
      </w:r>
      <w:r w:rsidRPr="007D25B0">
        <w:rPr>
          <w:sz w:val="20"/>
          <w:lang w:val="en-US"/>
        </w:rPr>
        <w:tab/>
      </w:r>
      <w:r w:rsidRPr="007D25B0">
        <w:rPr>
          <w:sz w:val="20"/>
          <w:lang w:val="en-US"/>
        </w:rPr>
        <w:tab/>
        <w:t>RefPicListTemp0[ rIdx ] = RefPicSetLtCurr[ i ]</w:t>
      </w:r>
      <w:r w:rsidR="003E5561" w:rsidRPr="007D25B0">
        <w:rPr>
          <w:sz w:val="20"/>
          <w:lang w:val="en-US"/>
        </w:rPr>
        <w:br/>
      </w:r>
      <w:r w:rsidR="003E5561" w:rsidRPr="007D25B0">
        <w:rPr>
          <w:sz w:val="20"/>
          <w:lang w:val="en-US"/>
        </w:rPr>
        <w:tab/>
        <w:t>for( i = 0; i &lt; NumActiveRefLayerPics1; rIdx++, i++ )</w:t>
      </w:r>
      <w:r w:rsidR="003E5561" w:rsidRPr="007D25B0">
        <w:rPr>
          <w:sz w:val="20"/>
          <w:lang w:val="en-US"/>
        </w:rPr>
        <w:br/>
      </w:r>
      <w:r w:rsidR="003E5561" w:rsidRPr="007D25B0">
        <w:rPr>
          <w:sz w:val="20"/>
          <w:lang w:val="en-US"/>
        </w:rPr>
        <w:tab/>
      </w:r>
      <w:r w:rsidR="003E5561" w:rsidRPr="007D25B0">
        <w:rPr>
          <w:sz w:val="20"/>
          <w:lang w:val="en-US"/>
        </w:rPr>
        <w:tab/>
        <w:t>RefPicListTemp0[ rIdx ] = RefPicSetInterLayer1[ i ]</w:t>
      </w:r>
      <w:r w:rsidRPr="007D25B0">
        <w:rPr>
          <w:sz w:val="20"/>
          <w:lang w:val="en-US"/>
        </w:rPr>
        <w:br/>
        <w:t>}</w:t>
      </w:r>
    </w:p>
    <w:p w14:paraId="7F88DC8B" w14:textId="77777777" w:rsidR="00D44B28" w:rsidRPr="007D25B0" w:rsidRDefault="00D44B28" w:rsidP="00D44B28">
      <w:pPr>
        <w:keepNext/>
        <w:numPr>
          <w:ilvl w:val="12"/>
          <w:numId w:val="0"/>
        </w:numPr>
        <w:tabs>
          <w:tab w:val="left" w:pos="-720"/>
        </w:tabs>
        <w:rPr>
          <w:lang w:val="en-US" w:eastAsia="ko-KR"/>
        </w:rPr>
      </w:pPr>
      <w:r w:rsidRPr="007D25B0">
        <w:rPr>
          <w:lang w:val="en-US"/>
        </w:rPr>
        <w:t>The list RefPicList0 is constructed as follows:</w:t>
      </w:r>
    </w:p>
    <w:p w14:paraId="4081CA4A" w14:textId="77777777" w:rsidR="00D44B28" w:rsidRPr="007D25B0"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7D25B0">
        <w:rPr>
          <w:sz w:val="20"/>
          <w:szCs w:val="20"/>
          <w:lang w:val="en-US"/>
        </w:rPr>
        <w:t>for( rIdx = 0; rIdx  &lt;=  num_ref_idx_l0_active_minus1; rIdx++)</w:t>
      </w:r>
      <w:r w:rsidRPr="007D25B0">
        <w:rPr>
          <w:sz w:val="20"/>
          <w:szCs w:val="20"/>
          <w:lang w:val="en-US"/>
        </w:rPr>
        <w:tab/>
      </w:r>
      <w:r w:rsidRPr="007D25B0">
        <w:rPr>
          <w:sz w:val="20"/>
          <w:szCs w:val="20"/>
          <w:lang w:val="en-US"/>
        </w:rPr>
        <w:tab/>
      </w:r>
      <w:r w:rsidRPr="007D25B0">
        <w:rPr>
          <w:sz w:val="20"/>
          <w:szCs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58</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t>RefPicList0[ rIdx ] = ref_pic_list_modification_flag_l0 ? RefPicListTemp0[ list_entry_l0[ rIdx ] ] :</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RefPicListTemp0[ rIdx ]</w:t>
      </w:r>
    </w:p>
    <w:p w14:paraId="4E3A5438" w14:textId="77777777" w:rsidR="00D44B28" w:rsidRPr="007D25B0" w:rsidRDefault="00D44B28" w:rsidP="00D44B28">
      <w:pPr>
        <w:numPr>
          <w:ilvl w:val="12"/>
          <w:numId w:val="0"/>
        </w:numPr>
        <w:tabs>
          <w:tab w:val="left" w:pos="-720"/>
        </w:tabs>
        <w:rPr>
          <w:lang w:val="en-US" w:eastAsia="ko-KR"/>
        </w:rPr>
      </w:pPr>
      <w:r w:rsidRPr="007D25B0">
        <w:rPr>
          <w:lang w:val="en-US"/>
        </w:rPr>
        <w:t xml:space="preserve">When the slice is a B slice, the variable NumRpsCurrTempList1 is set equal to </w:t>
      </w:r>
      <w:proofErr w:type="gramStart"/>
      <w:r w:rsidRPr="007D25B0">
        <w:rPr>
          <w:lang w:val="en-US"/>
        </w:rPr>
        <w:t>Max(</w:t>
      </w:r>
      <w:proofErr w:type="gramEnd"/>
      <w:r w:rsidRPr="007D25B0">
        <w:rPr>
          <w:lang w:val="en-US"/>
        </w:rPr>
        <w:t> num_ref_idx_l1_active_minus1 + 1, NumPicTotalCurr ) and the list RefPicListTemp1 is constructed as follows:</w:t>
      </w:r>
    </w:p>
    <w:p w14:paraId="2EBDD24B" w14:textId="77777777" w:rsidR="00D44B28" w:rsidRPr="007D25B0" w:rsidRDefault="00D44B28" w:rsidP="00D44B28">
      <w:pPr>
        <w:pStyle w:val="Equation"/>
        <w:tabs>
          <w:tab w:val="clear" w:pos="794"/>
          <w:tab w:val="clear" w:pos="1588"/>
          <w:tab w:val="left" w:pos="851"/>
          <w:tab w:val="left" w:pos="1134"/>
          <w:tab w:val="left" w:pos="1418"/>
        </w:tabs>
        <w:ind w:left="567"/>
        <w:rPr>
          <w:sz w:val="20"/>
          <w:lang w:val="en-US"/>
        </w:rPr>
      </w:pPr>
      <w:r w:rsidRPr="007D25B0">
        <w:rPr>
          <w:sz w:val="20"/>
          <w:lang w:val="en-US"/>
        </w:rPr>
        <w:t>rIdx = 0</w:t>
      </w:r>
      <w:r w:rsidRPr="007D25B0">
        <w:rPr>
          <w:sz w:val="20"/>
          <w:lang w:val="en-US"/>
        </w:rPr>
        <w:br/>
        <w:t>while( rIdx &lt; NumRpsCurrTempList1 ) {</w:t>
      </w:r>
      <w:r w:rsidRPr="007D25B0">
        <w:rPr>
          <w:sz w:val="20"/>
          <w:lang w:val="en-US"/>
        </w:rPr>
        <w:br/>
      </w:r>
      <w:r w:rsidRPr="007D25B0">
        <w:rPr>
          <w:sz w:val="20"/>
          <w:lang w:val="en-US"/>
        </w:rPr>
        <w:tab/>
        <w:t>for( i = 0; i &lt; NumPocStCurrAfter  &amp;&amp;  rIdx &lt; NumRpsCurrTempList1; rIdx++, i++ )</w:t>
      </w:r>
      <w:r w:rsidRPr="007D25B0">
        <w:rPr>
          <w:sz w:val="20"/>
          <w:lang w:val="en-US"/>
        </w:rPr>
        <w:br/>
      </w:r>
      <w:r w:rsidRPr="007D25B0">
        <w:rPr>
          <w:sz w:val="20"/>
          <w:lang w:val="en-US"/>
        </w:rPr>
        <w:tab/>
      </w:r>
      <w:r w:rsidRPr="007D25B0">
        <w:rPr>
          <w:sz w:val="20"/>
          <w:lang w:val="en-US"/>
        </w:rPr>
        <w:tab/>
        <w:t>RefPicListTemp1[ rIdx ] = RefPicSetStCurrAfter[ i ]</w:t>
      </w:r>
      <w:r w:rsidR="003E5561" w:rsidRPr="007D25B0">
        <w:rPr>
          <w:sz w:val="20"/>
          <w:lang w:val="en-US"/>
        </w:rPr>
        <w:br/>
      </w:r>
      <w:r w:rsidR="003E5561" w:rsidRPr="007D25B0">
        <w:rPr>
          <w:sz w:val="20"/>
          <w:lang w:val="en-US"/>
        </w:rPr>
        <w:tab/>
        <w:t>for( i = 0; i&lt; NumActiveRefLayerPics1; rIdx++, i++ )</w:t>
      </w:r>
      <w:r w:rsidR="003E5561" w:rsidRPr="007D25B0">
        <w:rPr>
          <w:sz w:val="20"/>
          <w:lang w:val="en-US"/>
        </w:rPr>
        <w:br/>
      </w:r>
      <w:r w:rsidR="003E5561" w:rsidRPr="007D25B0">
        <w:rPr>
          <w:sz w:val="20"/>
          <w:lang w:val="en-US"/>
        </w:rPr>
        <w:tab/>
      </w:r>
      <w:r w:rsidR="003E5561" w:rsidRPr="007D25B0">
        <w:rPr>
          <w:sz w:val="20"/>
          <w:lang w:val="en-US"/>
        </w:rPr>
        <w:tab/>
        <w:t>RefPicListTemp1[ rIdx ] = RefPicSetInterLayer1[ i ]</w:t>
      </w:r>
      <w:r w:rsidRPr="007D25B0">
        <w:rPr>
          <w:sz w:val="20"/>
          <w:lang w:val="en-US"/>
        </w:rPr>
        <w:br/>
      </w:r>
      <w:r w:rsidRPr="007D25B0">
        <w:rPr>
          <w:sz w:val="20"/>
          <w:lang w:val="en-US"/>
        </w:rPr>
        <w:tab/>
        <w:t>for( i = 0;  i &lt; NumPocStCurrBefore  &amp;&amp;  rIdx &lt; NumRpsCurrTempList1; rIdx++, i++ )</w:t>
      </w:r>
      <w:r w:rsidRPr="007D25B0">
        <w:rPr>
          <w:sz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59</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lang w:val="en-US"/>
        </w:rPr>
        <w:tab/>
      </w:r>
      <w:r w:rsidRPr="007D25B0">
        <w:rPr>
          <w:sz w:val="20"/>
          <w:lang w:val="en-US"/>
        </w:rPr>
        <w:tab/>
        <w:t>RefPicListTemp1[ rIdx ] = RefPicSetStCurrBefore[ i ]</w:t>
      </w:r>
      <w:r w:rsidRPr="007D25B0">
        <w:rPr>
          <w:sz w:val="20"/>
          <w:lang w:val="en-US"/>
        </w:rPr>
        <w:br/>
      </w:r>
      <w:r w:rsidRPr="007D25B0">
        <w:rPr>
          <w:sz w:val="20"/>
          <w:lang w:val="en-US"/>
        </w:rPr>
        <w:tab/>
        <w:t>for( i = 0; i &lt; NumPocLtCurr  &amp;&amp;  rIdx &lt; NumRpsCurrTempList1; rIdx++, i++ )</w:t>
      </w:r>
      <w:r w:rsidRPr="007D25B0">
        <w:rPr>
          <w:sz w:val="20"/>
          <w:lang w:val="en-US"/>
        </w:rPr>
        <w:br/>
      </w:r>
      <w:r w:rsidRPr="007D25B0">
        <w:rPr>
          <w:sz w:val="20"/>
          <w:lang w:val="en-US"/>
        </w:rPr>
        <w:tab/>
      </w:r>
      <w:r w:rsidRPr="007D25B0">
        <w:rPr>
          <w:sz w:val="20"/>
          <w:lang w:val="en-US"/>
        </w:rPr>
        <w:tab/>
        <w:t>RefPicListTemp1[ rIdx ] = RefPicSetLtCurr[ i ]</w:t>
      </w:r>
      <w:r w:rsidRPr="007D25B0">
        <w:rPr>
          <w:sz w:val="20"/>
          <w:lang w:val="en-US"/>
        </w:rPr>
        <w:br/>
      </w:r>
      <w:r w:rsidRPr="007D25B0">
        <w:rPr>
          <w:sz w:val="20"/>
          <w:lang w:val="en-US"/>
        </w:rPr>
        <w:tab/>
        <w:t>for( i = 0; i&lt; NumActiveRefLayerPics0; rIdx++, i++ )</w:t>
      </w:r>
      <w:r w:rsidRPr="007D25B0">
        <w:rPr>
          <w:sz w:val="20"/>
          <w:lang w:val="en-US"/>
        </w:rPr>
        <w:br/>
      </w:r>
      <w:r w:rsidRPr="007D25B0">
        <w:rPr>
          <w:sz w:val="20"/>
          <w:lang w:val="en-US"/>
        </w:rPr>
        <w:lastRenderedPageBreak/>
        <w:tab/>
      </w:r>
      <w:r w:rsidRPr="007D25B0">
        <w:rPr>
          <w:sz w:val="20"/>
          <w:lang w:val="en-US"/>
        </w:rPr>
        <w:tab/>
        <w:t>RefPicListTemp1[ rIdx ] = RefPicSetInterLayer0[ i ]</w:t>
      </w:r>
      <w:r w:rsidRPr="007D25B0">
        <w:rPr>
          <w:sz w:val="20"/>
          <w:lang w:val="en-US"/>
        </w:rPr>
        <w:br/>
        <w:t>}</w:t>
      </w:r>
    </w:p>
    <w:p w14:paraId="43395AF1" w14:textId="77777777" w:rsidR="00D44B28" w:rsidRPr="007D25B0" w:rsidRDefault="00D44B28" w:rsidP="00D44B28">
      <w:pPr>
        <w:keepNext/>
        <w:numPr>
          <w:ilvl w:val="12"/>
          <w:numId w:val="0"/>
        </w:numPr>
        <w:tabs>
          <w:tab w:val="left" w:pos="-720"/>
        </w:tabs>
        <w:rPr>
          <w:lang w:val="en-US" w:eastAsia="ko-KR"/>
        </w:rPr>
      </w:pPr>
      <w:r w:rsidRPr="007D25B0">
        <w:rPr>
          <w:lang w:val="en-US"/>
        </w:rPr>
        <w:t>When the slice is a B slice, the list RefPicList1 is constructed as follows:</w:t>
      </w:r>
    </w:p>
    <w:p w14:paraId="0A62A546" w14:textId="77777777" w:rsidR="00D44B28" w:rsidRPr="007D25B0"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7D25B0">
        <w:rPr>
          <w:sz w:val="20"/>
          <w:szCs w:val="20"/>
          <w:lang w:val="en-US"/>
        </w:rPr>
        <w:t>for(</w:t>
      </w:r>
      <w:proofErr w:type="gramEnd"/>
      <w:r w:rsidRPr="007D25B0">
        <w:rPr>
          <w:sz w:val="20"/>
          <w:szCs w:val="20"/>
          <w:lang w:val="en-US"/>
        </w:rPr>
        <w:t xml:space="preserve"> rIdx = 0; rIdx &lt;= num_ref_idx_l1_active_minus1; rIdx++)</w:t>
      </w:r>
      <w:r w:rsidRPr="007D25B0">
        <w:rPr>
          <w:sz w:val="20"/>
          <w:szCs w:val="20"/>
          <w:lang w:val="en-US"/>
        </w:rPr>
        <w:tab/>
      </w:r>
      <w:r w:rsidRPr="007D25B0">
        <w:rPr>
          <w:sz w:val="20"/>
          <w:szCs w:val="20"/>
          <w:lang w:val="en-US"/>
        </w:rPr>
        <w:tab/>
      </w:r>
      <w:r w:rsidRPr="007D25B0">
        <w:rPr>
          <w:sz w:val="20"/>
          <w:szCs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60</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t>RefPicList1[ rIdx ] = ref_pic_list_modification_flag_l1 ? RefPicListTemp1[ list_entry_l1[ rIdx ] ] :</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RefPicListTemp1[ rIdx ]</w:t>
      </w:r>
    </w:p>
    <w:p w14:paraId="056B1A1E" w14:textId="77777777" w:rsidR="00D44B28" w:rsidRPr="007D25B0" w:rsidRDefault="007346BB" w:rsidP="00074EFE">
      <w:pPr>
        <w:pStyle w:val="3N"/>
        <w:ind w:left="403"/>
        <w:rPr>
          <w:lang w:val="en-CA"/>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00F9485E" w:rsidRPr="007D25B0">
        <w:rPr>
          <w:sz w:val="18"/>
          <w:szCs w:val="18"/>
          <w:lang w:val="en-US" w:eastAsia="zh-CN"/>
        </w:rPr>
        <w:t xml:space="preserve">Because motion vectors from inter layer reference pictures are constrained to be zero motion only, </w:t>
      </w:r>
      <w:r w:rsidR="00F9485E" w:rsidRPr="007D25B0">
        <w:rPr>
          <w:sz w:val="18"/>
          <w:szCs w:val="18"/>
          <w:lang w:val="en-US" w:eastAsia="de-DE"/>
        </w:rPr>
        <w:t>an SHVC</w:t>
      </w:r>
      <w:r w:rsidRPr="007D25B0">
        <w:rPr>
          <w:sz w:val="18"/>
          <w:szCs w:val="18"/>
          <w:lang w:val="en-US" w:eastAsia="de-DE"/>
        </w:rPr>
        <w:t xml:space="preserve"> encoder should disable </w:t>
      </w:r>
      <w:r w:rsidR="00C2308A" w:rsidRPr="007D25B0">
        <w:rPr>
          <w:sz w:val="18"/>
          <w:szCs w:val="18"/>
          <w:lang w:val="en-US" w:eastAsia="de-DE"/>
        </w:rPr>
        <w:t>temporal motion vector prediction</w:t>
      </w:r>
      <w:r w:rsidRPr="007D25B0">
        <w:rPr>
          <w:sz w:val="18"/>
          <w:szCs w:val="18"/>
          <w:lang w:val="en-US" w:eastAsia="de-DE"/>
        </w:rPr>
        <w:t xml:space="preserve"> for the current </w:t>
      </w:r>
      <w:r w:rsidR="0050418B" w:rsidRPr="007D25B0">
        <w:rPr>
          <w:sz w:val="18"/>
          <w:szCs w:val="18"/>
          <w:lang w:val="en-US" w:eastAsia="de-DE"/>
        </w:rPr>
        <w:t>picture</w:t>
      </w:r>
      <w:r w:rsidR="000721CD" w:rsidRPr="007D25B0">
        <w:rPr>
          <w:sz w:val="18"/>
          <w:szCs w:val="18"/>
          <w:lang w:val="en-US" w:eastAsia="de-DE"/>
        </w:rPr>
        <w:t>,</w:t>
      </w:r>
      <w:r w:rsidRPr="007D25B0">
        <w:rPr>
          <w:sz w:val="18"/>
          <w:szCs w:val="18"/>
          <w:lang w:val="en-US" w:eastAsia="de-DE"/>
        </w:rPr>
        <w:t xml:space="preserve"> </w:t>
      </w:r>
      <w:r w:rsidR="000721CD" w:rsidRPr="007D25B0">
        <w:rPr>
          <w:sz w:val="18"/>
          <w:szCs w:val="18"/>
          <w:lang w:val="en-US" w:eastAsia="de-DE"/>
        </w:rPr>
        <w:t xml:space="preserve">by setting </w:t>
      </w:r>
      <w:r w:rsidR="000721CD" w:rsidRPr="007D25B0">
        <w:rPr>
          <w:noProof/>
          <w:sz w:val="18"/>
          <w:szCs w:val="18"/>
        </w:rPr>
        <w:t xml:space="preserve">slice_temporal_mvp_enabled_flag to zero, </w:t>
      </w:r>
      <w:r w:rsidRPr="007D25B0">
        <w:rPr>
          <w:sz w:val="18"/>
          <w:szCs w:val="18"/>
          <w:lang w:val="en-US" w:eastAsia="de-DE"/>
        </w:rPr>
        <w:t>when only inter-layer reference pictures exist in the reference picture lists</w:t>
      </w:r>
      <w:r w:rsidRPr="007D25B0">
        <w:rPr>
          <w:noProof/>
          <w:sz w:val="18"/>
          <w:szCs w:val="18"/>
        </w:rPr>
        <w:t xml:space="preserve"> of </w:t>
      </w:r>
      <w:r w:rsidR="0050418B" w:rsidRPr="007D25B0">
        <w:rPr>
          <w:noProof/>
          <w:sz w:val="18"/>
          <w:szCs w:val="18"/>
        </w:rPr>
        <w:t>all slices in the current picture</w:t>
      </w:r>
      <w:r w:rsidR="000721CD" w:rsidRPr="007D25B0">
        <w:rPr>
          <w:noProof/>
          <w:sz w:val="18"/>
          <w:szCs w:val="18"/>
        </w:rPr>
        <w:t>. This avoids the need to send any additiona</w:t>
      </w:r>
      <w:r w:rsidR="00E818EB" w:rsidRPr="007D25B0">
        <w:rPr>
          <w:noProof/>
          <w:sz w:val="18"/>
          <w:szCs w:val="18"/>
        </w:rPr>
        <w:t xml:space="preserve">l </w:t>
      </w:r>
      <w:r w:rsidR="000721CD" w:rsidRPr="007D25B0">
        <w:rPr>
          <w:noProof/>
          <w:sz w:val="18"/>
          <w:szCs w:val="18"/>
        </w:rPr>
        <w:t>syntax elements such as collocated_from_l0_flag and collocated_ref_idx.</w:t>
      </w:r>
    </w:p>
    <w:p w14:paraId="78D5A066" w14:textId="77777777" w:rsidR="00944988" w:rsidRPr="007D25B0" w:rsidRDefault="00944988" w:rsidP="002026D5">
      <w:pPr>
        <w:pStyle w:val="Annex3"/>
        <w:numPr>
          <w:ilvl w:val="2"/>
          <w:numId w:val="39"/>
        </w:numPr>
        <w:tabs>
          <w:tab w:val="clear" w:pos="1440"/>
        </w:tabs>
        <w:textAlignment w:val="auto"/>
        <w:rPr>
          <w:lang w:val="en-CA"/>
        </w:rPr>
      </w:pPr>
      <w:bookmarkStart w:id="1849" w:name="_Toc357439326"/>
      <w:bookmarkStart w:id="1850" w:name="_Toc356824352"/>
      <w:bookmarkStart w:id="1851" w:name="_Toc356148153"/>
      <w:bookmarkStart w:id="1852" w:name="_Toc348629471"/>
      <w:bookmarkStart w:id="1853" w:name="_Toc351367701"/>
      <w:bookmarkStart w:id="1854" w:name="_Ref364437014"/>
      <w:bookmarkStart w:id="1855" w:name="_Toc366772034"/>
      <w:r w:rsidRPr="007D25B0">
        <w:rPr>
          <w:lang w:val="en-CA"/>
        </w:rPr>
        <w:t>Decoding process for coding units coded in intra prediction mode</w:t>
      </w:r>
      <w:bookmarkEnd w:id="1849"/>
      <w:bookmarkEnd w:id="1850"/>
      <w:bookmarkEnd w:id="1851"/>
      <w:bookmarkEnd w:id="1852"/>
      <w:bookmarkEnd w:id="1853"/>
      <w:bookmarkEnd w:id="1854"/>
      <w:bookmarkEnd w:id="1855"/>
    </w:p>
    <w:p w14:paraId="36776F67" w14:textId="77777777" w:rsidR="00944988" w:rsidRPr="007D25B0" w:rsidRDefault="00944988" w:rsidP="00944988">
      <w:pPr>
        <w:pStyle w:val="3N"/>
        <w:rPr>
          <w:lang w:val="en-CA"/>
        </w:rPr>
      </w:pPr>
      <w:r w:rsidRPr="007D25B0">
        <w:rPr>
          <w:lang w:val="en-CA"/>
        </w:rPr>
        <w:t>The specifications in subclause 8.4 apply.</w:t>
      </w:r>
    </w:p>
    <w:p w14:paraId="1EF9901F" w14:textId="77777777" w:rsidR="00944988" w:rsidRPr="007D25B0" w:rsidRDefault="00944988" w:rsidP="002026D5">
      <w:pPr>
        <w:pStyle w:val="Annex3"/>
        <w:numPr>
          <w:ilvl w:val="2"/>
          <w:numId w:val="39"/>
        </w:numPr>
        <w:tabs>
          <w:tab w:val="clear" w:pos="1440"/>
        </w:tabs>
        <w:textAlignment w:val="auto"/>
        <w:rPr>
          <w:lang w:val="en-CA"/>
        </w:rPr>
      </w:pPr>
      <w:bookmarkStart w:id="1856" w:name="_Toc357439327"/>
      <w:bookmarkStart w:id="1857" w:name="_Toc356824353"/>
      <w:bookmarkStart w:id="1858" w:name="_Toc356148154"/>
      <w:bookmarkStart w:id="1859" w:name="_Toc348629472"/>
      <w:bookmarkStart w:id="1860" w:name="_Toc351367702"/>
      <w:bookmarkStart w:id="1861" w:name="_Ref364437022"/>
      <w:bookmarkStart w:id="1862" w:name="_Toc366772035"/>
      <w:r w:rsidRPr="007D25B0">
        <w:rPr>
          <w:lang w:val="en-CA"/>
        </w:rPr>
        <w:t>Decoding process for coding units coded in inter prediction mode</w:t>
      </w:r>
      <w:bookmarkEnd w:id="1856"/>
      <w:bookmarkEnd w:id="1857"/>
      <w:bookmarkEnd w:id="1858"/>
      <w:bookmarkEnd w:id="1859"/>
      <w:bookmarkEnd w:id="1860"/>
      <w:bookmarkEnd w:id="1861"/>
      <w:bookmarkEnd w:id="1862"/>
    </w:p>
    <w:p w14:paraId="671AB699" w14:textId="77777777" w:rsidR="009B4CC8" w:rsidRPr="007D25B0" w:rsidRDefault="00944988" w:rsidP="00944988">
      <w:pPr>
        <w:pStyle w:val="3N"/>
        <w:rPr>
          <w:lang w:val="en-CA"/>
        </w:rPr>
      </w:pPr>
      <w:r w:rsidRPr="007D25B0">
        <w:rPr>
          <w:lang w:val="en-CA"/>
        </w:rPr>
        <w:t xml:space="preserve">The specifications in subclause </w:t>
      </w:r>
      <w:r w:rsidR="002D2385" w:rsidRPr="007D25B0">
        <w:fldChar w:fldCharType="begin"/>
      </w:r>
      <w:r w:rsidR="002D2385" w:rsidRPr="007D25B0">
        <w:instrText xml:space="preserve"> REF _Ref364437673 \r \h  \* MERGEFORMAT </w:instrText>
      </w:r>
      <w:r w:rsidR="002D2385" w:rsidRPr="007D25B0">
        <w:fldChar w:fldCharType="separate"/>
      </w:r>
      <w:r w:rsidR="004C44E5" w:rsidRPr="007D25B0">
        <w:rPr>
          <w:lang w:val="en-CA"/>
        </w:rPr>
        <w:t>F.8.5</w:t>
      </w:r>
      <w:r w:rsidR="002D2385" w:rsidRPr="007D25B0">
        <w:fldChar w:fldCharType="end"/>
      </w:r>
      <w:r w:rsidRPr="007D25B0">
        <w:rPr>
          <w:lang w:val="en-CA"/>
        </w:rPr>
        <w:t xml:space="preserve"> apply</w:t>
      </w:r>
      <w:r w:rsidR="009B4CC8" w:rsidRPr="007D25B0">
        <w:rPr>
          <w:lang w:val="en-CA"/>
        </w:rPr>
        <w:t xml:space="preserve"> with the following </w:t>
      </w:r>
      <w:r w:rsidR="00C9677C" w:rsidRPr="007D25B0">
        <w:rPr>
          <w:lang w:val="en-CA"/>
        </w:rPr>
        <w:t>addtions.</w:t>
      </w:r>
    </w:p>
    <w:p w14:paraId="06DBF469" w14:textId="77777777" w:rsidR="003864FE" w:rsidRPr="007D25B0" w:rsidRDefault="003864FE" w:rsidP="003864FE">
      <w:pPr>
        <w:ind w:left="3"/>
        <w:rPr>
          <w:noProof/>
          <w:lang w:eastAsia="ko-KR"/>
        </w:rPr>
      </w:pPr>
      <w:r w:rsidRPr="007D25B0">
        <w:rPr>
          <w:noProof/>
          <w:lang w:eastAsia="ja-JP"/>
        </w:rPr>
        <w:t xml:space="preserve">It is a requirement of bitstream conformance that, </w:t>
      </w:r>
      <w:r w:rsidRPr="007D25B0">
        <w:rPr>
          <w:noProof/>
          <w:lang w:eastAsia="ko-KR"/>
        </w:rPr>
        <w:t>for X being replaced by either 0 or 1,</w:t>
      </w:r>
      <w:r w:rsidRPr="007D25B0">
        <w:rPr>
          <w:noProof/>
          <w:lang w:eastAsia="ja-JP"/>
        </w:rPr>
        <w:t xml:space="preserve"> the variables </w:t>
      </w:r>
      <w:r w:rsidRPr="007D25B0">
        <w:rPr>
          <w:noProof/>
          <w:lang w:eastAsia="ko-KR"/>
        </w:rPr>
        <w:t>mvLX[0] and mvLX[1] as an output of the subclause 8.5.3.1 shall be equal to 0 if the value of refIdxLX as an output of the subclause 8.5.3.1 corresponds to a</w:t>
      </w:r>
      <w:r w:rsidR="00A82575" w:rsidRPr="007D25B0">
        <w:rPr>
          <w:noProof/>
          <w:lang w:eastAsia="ko-KR"/>
        </w:rPr>
        <w:t>n</w:t>
      </w:r>
      <w:r w:rsidRPr="007D25B0">
        <w:rPr>
          <w:noProof/>
          <w:lang w:eastAsia="ko-KR"/>
        </w:rPr>
        <w:t xml:space="preserve"> inter-layer reference picture. That is</w:t>
      </w:r>
      <w:r w:rsidRPr="007D25B0">
        <w:rPr>
          <w:noProof/>
          <w:lang w:eastAsia="ja-JP"/>
        </w:rPr>
        <w:t xml:space="preserve">, in any conformant bitstream, </w:t>
      </w:r>
      <w:r w:rsidRPr="007D25B0">
        <w:rPr>
          <w:noProof/>
          <w:lang w:eastAsia="ko-KR"/>
        </w:rPr>
        <w:t>for X being replaced by either 0 or 1,</w:t>
      </w:r>
      <w:r w:rsidRPr="007D25B0">
        <w:rPr>
          <w:noProof/>
          <w:lang w:eastAsia="ja-JP"/>
        </w:rPr>
        <w:t xml:space="preserve"> upon invoking the decoding process in subclause 8.5.3.1, the values of the syntax elements merge_idx, mvp_lX_flag, ref_idx_lX, MvdLX, and mvd_l1_zero_flag shall always result in zero values for mvLX[0] and mvLX[1] when the value of refIdxLX of the reference picture list RefPicListX indicates a</w:t>
      </w:r>
      <w:r w:rsidR="00A82575" w:rsidRPr="007D25B0">
        <w:rPr>
          <w:noProof/>
          <w:lang w:eastAsia="ja-JP"/>
        </w:rPr>
        <w:t>n inter-layer</w:t>
      </w:r>
      <w:r w:rsidRPr="007D25B0">
        <w:rPr>
          <w:noProof/>
          <w:lang w:eastAsia="ja-JP"/>
        </w:rPr>
        <w:t xml:space="preserve"> reference picture. </w:t>
      </w:r>
    </w:p>
    <w:p w14:paraId="3F3C180B" w14:textId="77777777" w:rsidR="00944988" w:rsidRPr="007D25B0" w:rsidRDefault="00944988" w:rsidP="002026D5">
      <w:pPr>
        <w:pStyle w:val="Annex3"/>
        <w:numPr>
          <w:ilvl w:val="2"/>
          <w:numId w:val="39"/>
        </w:numPr>
        <w:tabs>
          <w:tab w:val="clear" w:pos="1440"/>
        </w:tabs>
        <w:textAlignment w:val="auto"/>
        <w:rPr>
          <w:lang w:val="en-CA"/>
        </w:rPr>
      </w:pPr>
      <w:bookmarkStart w:id="1863" w:name="_Toc357439328"/>
      <w:bookmarkStart w:id="1864" w:name="_Toc356824354"/>
      <w:bookmarkStart w:id="1865" w:name="_Toc356148155"/>
      <w:bookmarkStart w:id="1866" w:name="_Toc348629473"/>
      <w:bookmarkStart w:id="1867" w:name="_Toc351367703"/>
      <w:bookmarkStart w:id="1868" w:name="_Ref364437029"/>
      <w:bookmarkStart w:id="1869" w:name="_Toc366772036"/>
      <w:r w:rsidRPr="007D25B0">
        <w:rPr>
          <w:lang w:val="en-CA"/>
        </w:rPr>
        <w:t>Scaling, transformation and array construction process prior to deblocking filter process</w:t>
      </w:r>
      <w:bookmarkEnd w:id="1863"/>
      <w:bookmarkEnd w:id="1864"/>
      <w:bookmarkEnd w:id="1865"/>
      <w:bookmarkEnd w:id="1866"/>
      <w:bookmarkEnd w:id="1867"/>
      <w:bookmarkEnd w:id="1868"/>
      <w:bookmarkEnd w:id="1869"/>
    </w:p>
    <w:p w14:paraId="7F7324CD" w14:textId="77777777" w:rsidR="00944988" w:rsidRPr="007D25B0" w:rsidRDefault="00944988" w:rsidP="00944988">
      <w:pPr>
        <w:pStyle w:val="3N"/>
        <w:rPr>
          <w:lang w:val="en-CA"/>
        </w:rPr>
      </w:pPr>
      <w:r w:rsidRPr="007D25B0">
        <w:rPr>
          <w:lang w:val="en-CA"/>
        </w:rPr>
        <w:t>The specifications in subclause 8.6 apply.</w:t>
      </w:r>
    </w:p>
    <w:p w14:paraId="7F57BF42" w14:textId="77777777" w:rsidR="00944988" w:rsidRPr="007D25B0" w:rsidRDefault="00944988" w:rsidP="002026D5">
      <w:pPr>
        <w:pStyle w:val="Annex3"/>
        <w:numPr>
          <w:ilvl w:val="2"/>
          <w:numId w:val="39"/>
        </w:numPr>
        <w:tabs>
          <w:tab w:val="clear" w:pos="1440"/>
        </w:tabs>
        <w:textAlignment w:val="auto"/>
        <w:rPr>
          <w:lang w:val="en-CA"/>
        </w:rPr>
      </w:pPr>
      <w:bookmarkStart w:id="1870" w:name="_Toc357439329"/>
      <w:bookmarkStart w:id="1871" w:name="_Toc356824355"/>
      <w:bookmarkStart w:id="1872" w:name="_Toc356148156"/>
      <w:bookmarkStart w:id="1873" w:name="_Toc348629474"/>
      <w:bookmarkStart w:id="1874" w:name="_Toc351367704"/>
      <w:bookmarkStart w:id="1875" w:name="_Ref364437036"/>
      <w:bookmarkStart w:id="1876" w:name="_Toc366772037"/>
      <w:r w:rsidRPr="007D25B0">
        <w:rPr>
          <w:lang w:val="en-CA"/>
        </w:rPr>
        <w:t>In-loop filter process</w:t>
      </w:r>
      <w:bookmarkEnd w:id="1870"/>
      <w:bookmarkEnd w:id="1871"/>
      <w:bookmarkEnd w:id="1872"/>
      <w:bookmarkEnd w:id="1873"/>
      <w:bookmarkEnd w:id="1874"/>
      <w:bookmarkEnd w:id="1875"/>
      <w:bookmarkEnd w:id="1876"/>
    </w:p>
    <w:p w14:paraId="645151AB" w14:textId="77777777" w:rsidR="00944988" w:rsidRPr="007D25B0" w:rsidRDefault="00944988" w:rsidP="00944988">
      <w:pPr>
        <w:pStyle w:val="3N"/>
        <w:rPr>
          <w:lang w:val="en-CA"/>
        </w:rPr>
      </w:pPr>
      <w:r w:rsidRPr="007D25B0">
        <w:rPr>
          <w:lang w:val="en-CA"/>
        </w:rPr>
        <w:t>The specifications in subclause 8.7 apply.</w:t>
      </w:r>
    </w:p>
    <w:p w14:paraId="1EB6EF5B" w14:textId="77777777" w:rsidR="00944988" w:rsidRPr="007D25B0" w:rsidRDefault="00944988" w:rsidP="002026D5">
      <w:pPr>
        <w:pStyle w:val="Annex2"/>
        <w:numPr>
          <w:ilvl w:val="1"/>
          <w:numId w:val="39"/>
        </w:numPr>
        <w:rPr>
          <w:lang w:val="en-CA"/>
        </w:rPr>
      </w:pPr>
      <w:bookmarkStart w:id="1877" w:name="_Toc357439330"/>
      <w:bookmarkStart w:id="1878" w:name="_Toc356824356"/>
      <w:bookmarkStart w:id="1879" w:name="_Toc356148157"/>
      <w:bookmarkStart w:id="1880" w:name="_Toc348629475"/>
      <w:bookmarkStart w:id="1881" w:name="_Toc351367705"/>
      <w:bookmarkStart w:id="1882" w:name="_Toc366772038"/>
      <w:r w:rsidRPr="007D25B0">
        <w:rPr>
          <w:lang w:val="en-CA"/>
        </w:rPr>
        <w:t>Parsing process</w:t>
      </w:r>
      <w:bookmarkEnd w:id="1877"/>
      <w:bookmarkEnd w:id="1878"/>
      <w:bookmarkEnd w:id="1879"/>
      <w:bookmarkEnd w:id="1880"/>
      <w:bookmarkEnd w:id="1881"/>
      <w:bookmarkEnd w:id="1882"/>
    </w:p>
    <w:p w14:paraId="6B092E8D" w14:textId="77777777" w:rsidR="00944988" w:rsidRPr="007D25B0" w:rsidRDefault="00944988" w:rsidP="00944988">
      <w:pPr>
        <w:pStyle w:val="3N"/>
        <w:rPr>
          <w:lang w:val="en-CA"/>
        </w:rPr>
      </w:pPr>
      <w:r w:rsidRPr="007D25B0">
        <w:rPr>
          <w:lang w:val="en-CA"/>
        </w:rPr>
        <w:t>The specifications in clause 9 apply.</w:t>
      </w:r>
    </w:p>
    <w:p w14:paraId="5A4BD5C6" w14:textId="77777777" w:rsidR="00944988" w:rsidRPr="007D25B0" w:rsidRDefault="00944988" w:rsidP="002026D5">
      <w:pPr>
        <w:pStyle w:val="Annex2"/>
        <w:numPr>
          <w:ilvl w:val="1"/>
          <w:numId w:val="39"/>
        </w:numPr>
        <w:rPr>
          <w:lang w:val="en-CA"/>
        </w:rPr>
      </w:pPr>
      <w:bookmarkStart w:id="1883" w:name="_Toc357439331"/>
      <w:bookmarkStart w:id="1884" w:name="_Toc356824357"/>
      <w:bookmarkStart w:id="1885" w:name="_Toc356148158"/>
      <w:bookmarkStart w:id="1886" w:name="_Toc348629476"/>
      <w:bookmarkStart w:id="1887" w:name="_Toc351367706"/>
      <w:bookmarkStart w:id="1888" w:name="_Toc366772039"/>
      <w:r w:rsidRPr="007D25B0">
        <w:rPr>
          <w:lang w:val="en-CA"/>
        </w:rPr>
        <w:t>Specification of bitstream subsets</w:t>
      </w:r>
      <w:bookmarkEnd w:id="1883"/>
      <w:bookmarkEnd w:id="1884"/>
      <w:bookmarkEnd w:id="1885"/>
      <w:bookmarkEnd w:id="1886"/>
      <w:bookmarkEnd w:id="1887"/>
      <w:bookmarkEnd w:id="1888"/>
      <w:r w:rsidRPr="007D25B0">
        <w:rPr>
          <w:lang w:val="en-CA"/>
        </w:rPr>
        <w:t xml:space="preserve"> </w:t>
      </w:r>
    </w:p>
    <w:p w14:paraId="2A550531" w14:textId="77777777" w:rsidR="00944988" w:rsidRPr="007D25B0" w:rsidRDefault="00944988" w:rsidP="00944988">
      <w:pPr>
        <w:pStyle w:val="3N"/>
        <w:rPr>
          <w:lang w:val="en-CA"/>
        </w:rPr>
      </w:pPr>
      <w:r w:rsidRPr="007D25B0">
        <w:rPr>
          <w:lang w:val="en-CA"/>
        </w:rPr>
        <w:t>The specifications in clause 10 apply.</w:t>
      </w:r>
    </w:p>
    <w:p w14:paraId="1AB4F0BC" w14:textId="77777777" w:rsidR="00944988" w:rsidRPr="007D25B0" w:rsidRDefault="00944988" w:rsidP="002026D5">
      <w:pPr>
        <w:pStyle w:val="Annex2"/>
        <w:numPr>
          <w:ilvl w:val="1"/>
          <w:numId w:val="39"/>
        </w:numPr>
        <w:rPr>
          <w:lang w:val="en-CA"/>
        </w:rPr>
      </w:pPr>
      <w:bookmarkStart w:id="1889" w:name="_Ref348007252"/>
      <w:bookmarkStart w:id="1890" w:name="_Toc357439332"/>
      <w:bookmarkStart w:id="1891" w:name="_Toc356824358"/>
      <w:bookmarkStart w:id="1892" w:name="_Toc356148159"/>
      <w:bookmarkStart w:id="1893" w:name="_Toc348629477"/>
      <w:bookmarkStart w:id="1894" w:name="_Toc351367707"/>
      <w:bookmarkStart w:id="1895" w:name="_Toc366772040"/>
      <w:r w:rsidRPr="007D25B0">
        <w:rPr>
          <w:lang w:val="en-CA"/>
        </w:rPr>
        <w:t>Profile</w:t>
      </w:r>
      <w:r w:rsidR="007A4CD0" w:rsidRPr="007D25B0">
        <w:rPr>
          <w:lang w:val="en-CA"/>
        </w:rPr>
        <w:t>s, tiers,</w:t>
      </w:r>
      <w:r w:rsidRPr="007D25B0">
        <w:rPr>
          <w:lang w:val="en-CA"/>
        </w:rPr>
        <w:t xml:space="preserve"> and levels</w:t>
      </w:r>
      <w:bookmarkEnd w:id="1889"/>
      <w:bookmarkEnd w:id="1890"/>
      <w:bookmarkEnd w:id="1891"/>
      <w:bookmarkEnd w:id="1892"/>
      <w:bookmarkEnd w:id="1893"/>
      <w:bookmarkEnd w:id="1894"/>
      <w:bookmarkEnd w:id="1895"/>
    </w:p>
    <w:p w14:paraId="2A841E29" w14:textId="77777777" w:rsidR="007A4CD0" w:rsidRPr="007D25B0" w:rsidRDefault="007A4CD0" w:rsidP="002026D5">
      <w:pPr>
        <w:pStyle w:val="Annex3"/>
        <w:numPr>
          <w:ilvl w:val="2"/>
          <w:numId w:val="39"/>
        </w:numPr>
        <w:tabs>
          <w:tab w:val="clear" w:pos="1440"/>
        </w:tabs>
        <w:textAlignment w:val="auto"/>
        <w:rPr>
          <w:lang w:val="en-CA"/>
        </w:rPr>
      </w:pPr>
      <w:bookmarkStart w:id="1896" w:name="_Toc357439333"/>
      <w:bookmarkStart w:id="1897" w:name="_Toc356824359"/>
      <w:bookmarkStart w:id="1898" w:name="_Toc356148160"/>
      <w:bookmarkStart w:id="1899" w:name="_Toc348629478"/>
      <w:bookmarkStart w:id="1900" w:name="_Toc351367708"/>
      <w:bookmarkStart w:id="1901" w:name="_Toc366772041"/>
      <w:r w:rsidRPr="007D25B0">
        <w:rPr>
          <w:lang w:val="en-CA"/>
        </w:rPr>
        <w:t>Profiles</w:t>
      </w:r>
      <w:bookmarkEnd w:id="1896"/>
      <w:bookmarkEnd w:id="1897"/>
      <w:bookmarkEnd w:id="1898"/>
      <w:bookmarkEnd w:id="1899"/>
      <w:bookmarkEnd w:id="1900"/>
      <w:bookmarkEnd w:id="1901"/>
    </w:p>
    <w:p w14:paraId="2985D7C6" w14:textId="77777777" w:rsidR="00944988" w:rsidRPr="007D25B0" w:rsidRDefault="00944988" w:rsidP="00920F0C">
      <w:pPr>
        <w:pStyle w:val="Annex4"/>
      </w:pPr>
      <w:bookmarkStart w:id="1902" w:name="_Toc357439334"/>
      <w:bookmarkStart w:id="1903" w:name="_Toc356824360"/>
      <w:bookmarkStart w:id="1904" w:name="_Toc356148161"/>
      <w:bookmarkStart w:id="1905" w:name="_Toc348629479"/>
      <w:bookmarkStart w:id="1906" w:name="_Toc351367709"/>
      <w:bookmarkStart w:id="1907" w:name="_Toc366772042"/>
      <w:r w:rsidRPr="007D25B0">
        <w:t>General</w:t>
      </w:r>
      <w:bookmarkEnd w:id="1902"/>
      <w:bookmarkEnd w:id="1903"/>
      <w:bookmarkEnd w:id="1904"/>
      <w:bookmarkEnd w:id="1905"/>
      <w:bookmarkEnd w:id="1906"/>
      <w:bookmarkEnd w:id="1907"/>
    </w:p>
    <w:p w14:paraId="0EB38858" w14:textId="77777777" w:rsidR="007A4CD0" w:rsidRPr="007D25B0" w:rsidRDefault="0090496B" w:rsidP="007A4CD0">
      <w:pPr>
        <w:pStyle w:val="3N"/>
        <w:rPr>
          <w:lang w:val="en-CA"/>
        </w:rPr>
      </w:pPr>
      <w:proofErr w:type="gramStart"/>
      <w:r w:rsidRPr="007D25B0">
        <w:rPr>
          <w:lang w:val="en-CA"/>
        </w:rPr>
        <w:t>TBD.</w:t>
      </w:r>
      <w:proofErr w:type="gramEnd"/>
      <w:r w:rsidR="007A4CD0" w:rsidRPr="007D25B0">
        <w:rPr>
          <w:lang w:val="en-CA"/>
        </w:rPr>
        <w:t xml:space="preserve"> </w:t>
      </w:r>
    </w:p>
    <w:p w14:paraId="18826167" w14:textId="77777777" w:rsidR="00C6730C" w:rsidRPr="007D25B0" w:rsidRDefault="00157FE5" w:rsidP="00C6730C">
      <w:pPr>
        <w:pStyle w:val="Annex4"/>
      </w:pPr>
      <w:bookmarkStart w:id="1908" w:name="_Toc366772043"/>
      <w:bookmarkStart w:id="1909" w:name="_Toc356824362"/>
      <w:r w:rsidRPr="007D25B0">
        <w:t>Scalable Main profile</w:t>
      </w:r>
      <w:bookmarkStart w:id="1910" w:name="_Toc356148163"/>
      <w:bookmarkEnd w:id="1908"/>
    </w:p>
    <w:p w14:paraId="5CDF6031" w14:textId="77777777" w:rsidR="00A13D98" w:rsidRPr="007D25B0" w:rsidRDefault="00C449F3" w:rsidP="00920F0C">
      <w:pPr>
        <w:rPr>
          <w:lang w:val="en-CA"/>
        </w:rPr>
      </w:pPr>
      <w:r w:rsidRPr="007D25B0">
        <w:rPr>
          <w:lang w:val="en-CA"/>
        </w:rPr>
        <w:t>Bitstreams conforming to the scalable main profile shall obey</w:t>
      </w:r>
      <w:r w:rsidR="00A13D98" w:rsidRPr="007D25B0">
        <w:rPr>
          <w:lang w:val="en-CA"/>
        </w:rPr>
        <w:t xml:space="preserve"> the following </w:t>
      </w:r>
      <w:r w:rsidRPr="007D25B0">
        <w:rPr>
          <w:lang w:val="en-CA"/>
        </w:rPr>
        <w:t>constraints:</w:t>
      </w:r>
    </w:p>
    <w:p w14:paraId="007A255A" w14:textId="77777777" w:rsidR="00F63ADA" w:rsidRPr="007D25B0" w:rsidRDefault="000D0FD2" w:rsidP="00F63ADA">
      <w:pPr>
        <w:ind w:left="434" w:hanging="434"/>
        <w:rPr>
          <w:lang w:val="en-CA" w:eastAsia="zh-CN"/>
        </w:rPr>
      </w:pPr>
      <w:bookmarkStart w:id="1911" w:name="_Toc357439336"/>
      <w:r w:rsidRPr="007D25B0">
        <w:rPr>
          <w:noProof/>
        </w:rPr>
        <w:t>–</w:t>
      </w:r>
      <w:r w:rsidRPr="007D25B0">
        <w:rPr>
          <w:noProof/>
          <w:lang w:eastAsia="ko-KR"/>
        </w:rPr>
        <w:tab/>
      </w:r>
      <w:r w:rsidR="00C449F3" w:rsidRPr="007D25B0">
        <w:rPr>
          <w:noProof/>
        </w:rPr>
        <w:t>The</w:t>
      </w:r>
      <w:r w:rsidR="00C449F3" w:rsidRPr="007D25B0">
        <w:rPr>
          <w:lang w:val="en-CA" w:eastAsia="zh-CN"/>
        </w:rPr>
        <w:t xml:space="preserve"> picture resampling process </w:t>
      </w:r>
      <w:r w:rsidR="00B322CF" w:rsidRPr="007D25B0">
        <w:rPr>
          <w:lang w:val="en-CA" w:eastAsia="zh-CN"/>
        </w:rPr>
        <w:t xml:space="preserve">of picture sample values </w:t>
      </w:r>
      <w:r w:rsidR="00C449F3" w:rsidRPr="007D25B0">
        <w:rPr>
          <w:lang w:val="en-CA" w:eastAsia="zh-CN"/>
        </w:rPr>
        <w:t xml:space="preserve">as specified in subclause </w:t>
      </w:r>
      <w:r w:rsidR="002D2385" w:rsidRPr="007D25B0">
        <w:fldChar w:fldCharType="begin"/>
      </w:r>
      <w:r w:rsidR="002D2385" w:rsidRPr="007D25B0">
        <w:instrText xml:space="preserve"> REF _Ref348598889 \r \h  \* MERGEFORMAT </w:instrText>
      </w:r>
      <w:r w:rsidR="002D2385" w:rsidRPr="007D25B0">
        <w:fldChar w:fldCharType="separate"/>
      </w:r>
      <w:r w:rsidR="004C44E5" w:rsidRPr="007D25B0">
        <w:t>H.8.1.4.1</w:t>
      </w:r>
      <w:r w:rsidR="002D2385" w:rsidRPr="007D25B0">
        <w:fldChar w:fldCharType="end"/>
      </w:r>
      <w:r w:rsidR="00C449F3" w:rsidRPr="007D25B0">
        <w:rPr>
          <w:lang w:val="en-CA" w:eastAsia="zh-CN"/>
        </w:rPr>
        <w:t xml:space="preserve"> shall not be invoked more than once for decoding of each particular picture</w:t>
      </w:r>
      <w:r w:rsidR="00753BC0" w:rsidRPr="007D25B0">
        <w:rPr>
          <w:lang w:val="en-CA" w:eastAsia="zh-CN"/>
        </w:rPr>
        <w:t xml:space="preserve"> and t</w:t>
      </w:r>
      <w:r w:rsidR="006F7718" w:rsidRPr="007D25B0">
        <w:rPr>
          <w:lang w:val="en-CA" w:eastAsia="zh-CN"/>
        </w:rPr>
        <w:t xml:space="preserve">he resampling process of picture motion field as specified in subclause </w:t>
      </w:r>
      <w:r w:rsidR="002D2385" w:rsidRPr="007D25B0">
        <w:fldChar w:fldCharType="begin"/>
      </w:r>
      <w:r w:rsidR="002D2385" w:rsidRPr="007D25B0">
        <w:instrText xml:space="preserve"> REF _Ref364437164 \r \h  \* MERGEFORMAT </w:instrText>
      </w:r>
      <w:r w:rsidR="002D2385" w:rsidRPr="007D25B0">
        <w:fldChar w:fldCharType="separate"/>
      </w:r>
      <w:r w:rsidR="004C44E5" w:rsidRPr="007D25B0">
        <w:rPr>
          <w:lang w:val="en-CA" w:eastAsia="zh-CN"/>
        </w:rPr>
        <w:t>H.8.1.4.2</w:t>
      </w:r>
      <w:r w:rsidR="002D2385" w:rsidRPr="007D25B0">
        <w:fldChar w:fldCharType="end"/>
      </w:r>
      <w:r w:rsidR="006F7718" w:rsidRPr="007D25B0">
        <w:rPr>
          <w:lang w:val="en-CA" w:eastAsia="zh-CN"/>
        </w:rPr>
        <w:t xml:space="preserve"> shall not be invoked more than once for decoding of each particular picture.</w:t>
      </w:r>
      <w:r w:rsidR="00F63ADA" w:rsidRPr="007D25B0">
        <w:rPr>
          <w:lang w:val="en-CA" w:eastAsia="zh-CN"/>
        </w:rPr>
        <w:t xml:space="preserve"> When both picture sample values and picture motion field resampling processes are invoked for decoding of a particular picture, they shall be applied to the same reference layer picture.</w:t>
      </w:r>
    </w:p>
    <w:p w14:paraId="68F7903C" w14:textId="77777777" w:rsidR="001866A6" w:rsidRPr="007D25B0" w:rsidRDefault="001866A6" w:rsidP="001866A6">
      <w:pPr>
        <w:ind w:left="434" w:hanging="434"/>
        <w:rPr>
          <w:lang w:val="en-US" w:eastAsia="zh-CN"/>
        </w:rPr>
      </w:pPr>
      <w:r w:rsidRPr="007D25B0">
        <w:rPr>
          <w:lang w:val="en-CA" w:eastAsia="zh-CN"/>
        </w:rPr>
        <w:t>–</w:t>
      </w:r>
      <w:r w:rsidRPr="007D25B0">
        <w:rPr>
          <w:lang w:val="en-CA" w:eastAsia="zh-CN"/>
        </w:rPr>
        <w:tab/>
      </w:r>
      <w:r w:rsidRPr="007D25B0">
        <w:rPr>
          <w:lang w:val="en-US" w:eastAsia="ja-JP"/>
        </w:rPr>
        <w:t xml:space="preserve">When </w:t>
      </w:r>
      <w:r w:rsidRPr="007D25B0">
        <w:rPr>
          <w:rFonts w:eastAsia="Batang"/>
          <w:bCs/>
          <w:lang w:val="en-US" w:eastAsia="ko-KR"/>
        </w:rPr>
        <w:t>DependencyId</w:t>
      </w:r>
      <w:r w:rsidRPr="007D25B0">
        <w:rPr>
          <w:lang w:val="en-US" w:eastAsia="ja-JP"/>
        </w:rPr>
        <w:t xml:space="preserve">[ i ] is equal to 1, ScalabilityId[ LayerIdxInVps [ i ]][ smIdx ] shall be equal to 0 for any smIdx value from 0 to 15, inclusive, that is not equal to </w:t>
      </w:r>
      <w:r w:rsidR="00C2459E" w:rsidRPr="007D25B0">
        <w:rPr>
          <w:lang w:val="en-US" w:eastAsia="ja-JP"/>
        </w:rPr>
        <w:t>2</w:t>
      </w:r>
      <w:r w:rsidRPr="007D25B0">
        <w:rPr>
          <w:lang w:val="en-US" w:eastAsia="ja-JP"/>
        </w:rPr>
        <w:t>, for any coded picture with nuh_layer_id equal to i.</w:t>
      </w:r>
    </w:p>
    <w:p w14:paraId="7C6543E2" w14:textId="056328CF" w:rsidR="00E35662" w:rsidRDefault="000D0FD2" w:rsidP="000D0FD2">
      <w:pPr>
        <w:ind w:left="434" w:hanging="434"/>
        <w:rPr>
          <w:ins w:id="1912" w:author="JCTVC-O1012" w:date="2013-11-08T09:42:00Z"/>
          <w:lang w:val="en-CA" w:eastAsia="ko-KR"/>
        </w:rPr>
      </w:pPr>
      <w:r w:rsidRPr="007D25B0">
        <w:rPr>
          <w:noProof/>
        </w:rPr>
        <w:t>–</w:t>
      </w:r>
      <w:r w:rsidRPr="007D25B0">
        <w:rPr>
          <w:noProof/>
          <w:lang w:eastAsia="ko-KR"/>
        </w:rPr>
        <w:tab/>
      </w:r>
      <w:del w:id="1913" w:author="JCTVC-O1012" w:date="2013-11-08T09:42:00Z">
        <w:r w:rsidR="00E35662" w:rsidRPr="00A06D35">
          <w:rPr>
            <w:highlight w:val="cyan"/>
            <w:lang w:val="en-CA" w:eastAsia="ko-KR"/>
          </w:rPr>
          <w:delText>When</w:delText>
        </w:r>
      </w:del>
      <w:ins w:id="1914" w:author="JCTVC-O1012" w:date="2013-11-08T09:42:00Z">
        <w:r w:rsidR="0097438F" w:rsidRPr="00A06D35">
          <w:rPr>
            <w:noProof/>
            <w:highlight w:val="cyan"/>
            <w:lang w:eastAsia="ko-KR"/>
          </w:rPr>
          <w:t>The value of</w:t>
        </w:r>
      </w:ins>
      <w:r w:rsidR="0097438F" w:rsidRPr="00A06D35">
        <w:rPr>
          <w:highlight w:val="cyan"/>
        </w:rPr>
        <w:t xml:space="preserve"> </w:t>
      </w:r>
      <w:r w:rsidR="0097438F" w:rsidRPr="00A06D35">
        <w:rPr>
          <w:highlight w:val="cyan"/>
          <w:lang w:val="en-CA"/>
        </w:rPr>
        <w:t xml:space="preserve">avc_base_layer_flag </w:t>
      </w:r>
      <w:del w:id="1915" w:author="JCTVC-O1012" w:date="2013-11-08T09:42:00Z">
        <w:r w:rsidR="00E35662" w:rsidRPr="00A06D35">
          <w:rPr>
            <w:highlight w:val="cyan"/>
            <w:lang w:val="en-CA" w:eastAsia="ko-KR"/>
          </w:rPr>
          <w:delText>equal to 1, it</w:delText>
        </w:r>
      </w:del>
      <w:ins w:id="1916" w:author="JCTVC-O1012" w:date="2013-11-08T09:42:00Z">
        <w:r w:rsidR="0097438F" w:rsidRPr="00A06D35">
          <w:rPr>
            <w:highlight w:val="cyan"/>
            <w:lang w:val="en-CA" w:eastAsia="ko-KR"/>
          </w:rPr>
          <w:t xml:space="preserve">shall be equal to 0 in every </w:t>
        </w:r>
        <w:r w:rsidR="00565734" w:rsidRPr="00A06D35">
          <w:rPr>
            <w:highlight w:val="cyan"/>
            <w:lang w:val="en-CA" w:eastAsia="ko-KR"/>
          </w:rPr>
          <w:t>VPS</w:t>
        </w:r>
        <w:r w:rsidR="0097438F" w:rsidRPr="00A06D35">
          <w:rPr>
            <w:highlight w:val="cyan"/>
            <w:lang w:val="en-CA" w:eastAsia="ko-KR"/>
          </w:rPr>
          <w:t xml:space="preserve"> that is active for any coded picture in the bitstream.</w:t>
        </w:r>
      </w:ins>
    </w:p>
    <w:p w14:paraId="53EA2498" w14:textId="77777777" w:rsidR="00961EDC" w:rsidRDefault="00D6015D" w:rsidP="00961EDC">
      <w:pPr>
        <w:pStyle w:val="Annex4"/>
        <w:rPr>
          <w:ins w:id="1917" w:author="JCTVC-O1012" w:date="2013-11-08T09:42:00Z"/>
          <w:highlight w:val="cyan"/>
        </w:rPr>
      </w:pPr>
      <w:ins w:id="1918" w:author="JCTVC-O1012" w:date="2013-11-08T09:42:00Z">
        <w:r>
          <w:rPr>
            <w:highlight w:val="cyan"/>
          </w:rPr>
          <w:lastRenderedPageBreak/>
          <w:t xml:space="preserve"> </w:t>
        </w:r>
        <w:r w:rsidR="00961EDC" w:rsidRPr="00961EDC">
          <w:rPr>
            <w:highlight w:val="cyan"/>
          </w:rPr>
          <w:t>Hybrid Scalable Main profile</w:t>
        </w:r>
      </w:ins>
    </w:p>
    <w:p w14:paraId="588ABFD9" w14:textId="77777777" w:rsidR="00565734" w:rsidRPr="00565734" w:rsidRDefault="00565734" w:rsidP="00B460BA">
      <w:pPr>
        <w:pStyle w:val="ListParagraph"/>
        <w:ind w:left="0" w:firstLine="0"/>
        <w:rPr>
          <w:ins w:id="1919" w:author="JCTVC-O1012" w:date="2013-11-08T09:42:00Z"/>
          <w:highlight w:val="cyan"/>
          <w:lang w:val="en-CA"/>
        </w:rPr>
      </w:pPr>
      <w:ins w:id="1920" w:author="JCTVC-O1012" w:date="2013-11-08T09:42:00Z">
        <w:r w:rsidRPr="00565734">
          <w:rPr>
            <w:highlight w:val="cyan"/>
            <w:lang w:val="en-CA"/>
          </w:rPr>
          <w:t>Bitstreams conforming to the hybrid scalable main profile shall obey the following constraints:</w:t>
        </w:r>
      </w:ins>
    </w:p>
    <w:p w14:paraId="5DEEBF7F" w14:textId="77777777" w:rsidR="00565734" w:rsidRPr="004D2E3B" w:rsidRDefault="00565734" w:rsidP="00565734">
      <w:pPr>
        <w:numPr>
          <w:ilvl w:val="0"/>
          <w:numId w:val="7"/>
        </w:numPr>
        <w:tabs>
          <w:tab w:val="clear" w:pos="794"/>
          <w:tab w:val="left" w:pos="400"/>
        </w:tabs>
        <w:ind w:left="403" w:hanging="403"/>
        <w:rPr>
          <w:ins w:id="1921" w:author="JCTVC-O1012" w:date="2013-11-08T09:42:00Z"/>
          <w:highlight w:val="cyan"/>
          <w:lang w:val="en-CA" w:eastAsia="zh-CN"/>
        </w:rPr>
      </w:pPr>
      <w:ins w:id="1922" w:author="JCTVC-O1012" w:date="2013-11-08T09:42:00Z">
        <w:r w:rsidRPr="004D2E3B">
          <w:rPr>
            <w:highlight w:val="cyan"/>
            <w:lang w:val="en-CA" w:eastAsia="zh-CN"/>
          </w:rPr>
          <w:t xml:space="preserve">The picture resampling process as specified in subclause </w:t>
        </w:r>
        <w:r w:rsidRPr="004D2E3B">
          <w:rPr>
            <w:highlight w:val="cyan"/>
            <w:lang w:val="en-CA" w:eastAsia="zh-CN"/>
          </w:rPr>
          <w:fldChar w:fldCharType="begin"/>
        </w:r>
        <w:r w:rsidRPr="004D2E3B">
          <w:rPr>
            <w:highlight w:val="cyan"/>
            <w:lang w:val="en-CA" w:eastAsia="zh-CN"/>
          </w:rPr>
          <w:instrText xml:space="preserve"> REF _Ref348598889 \r \h </w:instrText>
        </w:r>
        <w:r>
          <w:rPr>
            <w:highlight w:val="cyan"/>
            <w:lang w:val="en-CA" w:eastAsia="zh-CN"/>
          </w:rPr>
          <w:instrText xml:space="preserve"> \* MERGEFORMAT </w:instrText>
        </w:r>
      </w:ins>
      <w:r w:rsidRPr="004D2E3B">
        <w:rPr>
          <w:highlight w:val="cyan"/>
          <w:lang w:val="en-CA" w:eastAsia="zh-CN"/>
        </w:rPr>
      </w:r>
      <w:ins w:id="1923" w:author="JCTVC-O1012" w:date="2013-11-08T09:42:00Z">
        <w:r w:rsidRPr="004D2E3B">
          <w:rPr>
            <w:highlight w:val="cyan"/>
            <w:lang w:val="en-CA" w:eastAsia="zh-CN"/>
          </w:rPr>
          <w:fldChar w:fldCharType="separate"/>
        </w:r>
        <w:r w:rsidRPr="004D2E3B">
          <w:rPr>
            <w:highlight w:val="cyan"/>
            <w:lang w:val="en-CA" w:eastAsia="zh-CN"/>
          </w:rPr>
          <w:t>G.8.1.4.1</w:t>
        </w:r>
        <w:r w:rsidRPr="004D2E3B">
          <w:rPr>
            <w:highlight w:val="cyan"/>
            <w:lang w:val="en-CA" w:eastAsia="zh-CN"/>
          </w:rPr>
          <w:fldChar w:fldCharType="end"/>
        </w:r>
        <w:r w:rsidRPr="004D2E3B">
          <w:rPr>
            <w:highlight w:val="cyan"/>
            <w:lang w:val="en-CA" w:eastAsia="zh-CN"/>
          </w:rPr>
          <w:t xml:space="preserve"> shall not be invoked more than once for decoding of each particular picture.</w:t>
        </w:r>
      </w:ins>
    </w:p>
    <w:p w14:paraId="2B3558E9" w14:textId="2E43308A" w:rsidR="00565734" w:rsidRPr="0097438F" w:rsidRDefault="0097438F" w:rsidP="00565734">
      <w:pPr>
        <w:numPr>
          <w:ilvl w:val="0"/>
          <w:numId w:val="7"/>
        </w:numPr>
        <w:tabs>
          <w:tab w:val="clear" w:pos="794"/>
          <w:tab w:val="left" w:pos="400"/>
        </w:tabs>
        <w:ind w:left="403" w:hanging="403"/>
        <w:rPr>
          <w:ins w:id="1924" w:author="JCTVC-O1012" w:date="2013-11-08T09:42:00Z"/>
          <w:sz w:val="21"/>
          <w:highlight w:val="cyan"/>
        </w:rPr>
      </w:pPr>
      <w:ins w:id="1925" w:author="JCTVC-O1012" w:date="2013-11-08T09:42:00Z">
        <w:r w:rsidRPr="0097438F">
          <w:rPr>
            <w:noProof/>
            <w:highlight w:val="cyan"/>
            <w:lang w:eastAsia="ko-KR"/>
          </w:rPr>
          <w:t xml:space="preserve">The value of </w:t>
        </w:r>
        <w:r w:rsidRPr="0097438F">
          <w:rPr>
            <w:highlight w:val="cyan"/>
            <w:lang w:val="en-CA" w:eastAsia="ko-KR"/>
          </w:rPr>
          <w:t xml:space="preserve">avc_base_layer_flag shall be equal to </w:t>
        </w:r>
        <w:r w:rsidR="00B460BA">
          <w:rPr>
            <w:highlight w:val="cyan"/>
            <w:lang w:val="en-CA" w:eastAsia="ko-KR"/>
          </w:rPr>
          <w:t>1</w:t>
        </w:r>
        <w:r w:rsidRPr="0097438F">
          <w:rPr>
            <w:highlight w:val="cyan"/>
            <w:lang w:val="en-CA" w:eastAsia="ko-KR"/>
          </w:rPr>
          <w:t xml:space="preserve"> in every VPS that is active for any coded picture in the bitstream</w:t>
        </w:r>
        <w:proofErr w:type="gramStart"/>
        <w:r w:rsidRPr="0097438F">
          <w:rPr>
            <w:highlight w:val="cyan"/>
            <w:lang w:val="en-CA" w:eastAsia="ko-KR"/>
          </w:rPr>
          <w:t>.</w:t>
        </w:r>
        <w:r w:rsidR="00565734" w:rsidRPr="0097438F">
          <w:rPr>
            <w:highlight w:val="cyan"/>
            <w:lang w:val="en-CA" w:eastAsia="ko-KR"/>
          </w:rPr>
          <w:t>.</w:t>
        </w:r>
        <w:proofErr w:type="gramEnd"/>
        <w:r w:rsidR="00565734" w:rsidRPr="0097438F">
          <w:rPr>
            <w:highlight w:val="cyan"/>
            <w:lang w:val="en-CA" w:eastAsia="ko-KR"/>
          </w:rPr>
          <w:t xml:space="preserve"> </w:t>
        </w:r>
      </w:ins>
    </w:p>
    <w:p w14:paraId="38A09A18" w14:textId="4821526F" w:rsidR="00565734" w:rsidRPr="00A06D35" w:rsidRDefault="00565734" w:rsidP="00A06D35">
      <w:pPr>
        <w:numPr>
          <w:ilvl w:val="0"/>
          <w:numId w:val="7"/>
        </w:numPr>
        <w:tabs>
          <w:tab w:val="clear" w:pos="794"/>
          <w:tab w:val="left" w:pos="400"/>
        </w:tabs>
        <w:ind w:left="403" w:hanging="403"/>
        <w:rPr>
          <w:sz w:val="21"/>
          <w:highlight w:val="cyan"/>
        </w:rPr>
      </w:pPr>
      <w:ins w:id="1926" w:author="JCTVC-O1012" w:date="2013-11-08T09:42:00Z">
        <w:r w:rsidRPr="00A06D35">
          <w:rPr>
            <w:highlight w:val="cyan"/>
            <w:lang w:val="en-CA" w:eastAsia="ko-KR"/>
          </w:rPr>
          <w:t>It</w:t>
        </w:r>
      </w:ins>
      <w:r w:rsidRPr="00A06D35">
        <w:rPr>
          <w:highlight w:val="cyan"/>
          <w:lang w:val="en-CA"/>
        </w:rPr>
        <w:t xml:space="preserve"> is a requirement of bitstream conformance that </w:t>
      </w:r>
      <w:r w:rsidR="00664DD2" w:rsidRPr="00A06D35">
        <w:rPr>
          <w:highlight w:val="cyan"/>
        </w:rPr>
        <w:t>MotionPredEnabledFlag</w:t>
      </w:r>
      <w:ins w:id="1927" w:author="JCTVC-O1012" w:date="2013-11-08T09:42:00Z">
        <w:r w:rsidR="00664DD2" w:rsidRPr="00A06D35" w:rsidDel="00664DD2">
          <w:rPr>
            <w:highlight w:val="cyan"/>
            <w:lang w:val="en-CA" w:eastAsia="ko-KR"/>
          </w:rPr>
          <w:t xml:space="preserve"> </w:t>
        </w:r>
      </w:ins>
      <w:proofErr w:type="gramStart"/>
      <w:r w:rsidRPr="00A06D35">
        <w:rPr>
          <w:highlight w:val="cyan"/>
          <w:lang w:val="en-CA"/>
        </w:rPr>
        <w:t>[ iNuhLId</w:t>
      </w:r>
      <w:proofErr w:type="gramEnd"/>
      <w:r w:rsidRPr="00A06D35">
        <w:rPr>
          <w:highlight w:val="cyan"/>
          <w:lang w:val="en-CA"/>
        </w:rPr>
        <w:t> ][ </w:t>
      </w:r>
      <w:del w:id="1928" w:author="JCTVC-O1012" w:date="2013-11-08T09:42:00Z">
        <w:r w:rsidR="00710DDC" w:rsidRPr="00A06D35">
          <w:rPr>
            <w:highlight w:val="cyan"/>
            <w:lang w:val="en-CA" w:eastAsia="ko-KR"/>
          </w:rPr>
          <w:delText>0</w:delText>
        </w:r>
      </w:del>
      <w:ins w:id="1929" w:author="JCTVC-O1012" w:date="2013-11-08T09:42:00Z">
        <w:r w:rsidRPr="00A06D35">
          <w:rPr>
            <w:highlight w:val="cyan"/>
            <w:lang w:val="en-CA" w:eastAsia="ko-KR"/>
          </w:rPr>
          <w:t>mIdx</w:t>
        </w:r>
      </w:ins>
      <w:r w:rsidRPr="00A06D35">
        <w:rPr>
          <w:highlight w:val="cyan"/>
          <w:lang w:val="en-CA"/>
        </w:rPr>
        <w:t xml:space="preserve"> ] shall </w:t>
      </w:r>
      <w:ins w:id="1930" w:author="JCTVC-O1012" w:date="2013-11-08T09:42:00Z">
        <w:r w:rsidRPr="00A06D35">
          <w:rPr>
            <w:highlight w:val="cyan"/>
            <w:lang w:val="en-CA" w:eastAsia="ko-KR"/>
          </w:rPr>
          <w:t xml:space="preserve">not </w:t>
        </w:r>
      </w:ins>
      <w:r w:rsidRPr="00A06D35">
        <w:rPr>
          <w:highlight w:val="cyan"/>
          <w:lang w:val="en-CA"/>
        </w:rPr>
        <w:t>be equal to 0 for iNuhLId equal to any value of nuh_layer_id present in the bitstream</w:t>
      </w:r>
      <w:ins w:id="1931" w:author="JCTVC-O1012" w:date="2013-11-08T09:42:00Z">
        <w:r w:rsidRPr="00A06D35">
          <w:rPr>
            <w:highlight w:val="cyan"/>
            <w:lang w:val="en-CA" w:eastAsia="ko-KR"/>
          </w:rPr>
          <w:t xml:space="preserve"> and any value of mIdx in the range of 0 to </w:t>
        </w:r>
        <w:r w:rsidR="00664DD2" w:rsidRPr="00A06D35">
          <w:rPr>
            <w:bCs/>
            <w:highlight w:val="cyan"/>
            <w:lang w:eastAsia="ko-KR"/>
          </w:rPr>
          <w:t>MotionPredEnabledFlag</w:t>
        </w:r>
        <w:r w:rsidR="00664DD2" w:rsidRPr="00A06D35" w:rsidDel="00664DD2">
          <w:rPr>
            <w:highlight w:val="cyan"/>
            <w:lang w:val="en-CA" w:eastAsia="ko-KR"/>
          </w:rPr>
          <w:t xml:space="preserve"> </w:t>
        </w:r>
        <w:r w:rsidRPr="00A06D35">
          <w:rPr>
            <w:highlight w:val="cyan"/>
            <w:lang w:val="en-CA" w:eastAsia="ko-KR"/>
          </w:rPr>
          <w:t>[ iNuhLId ] – 1, inclusive</w:t>
        </w:r>
      </w:ins>
      <w:r w:rsidRPr="00A06D35">
        <w:rPr>
          <w:highlight w:val="cyan"/>
          <w:lang w:val="en-CA"/>
        </w:rPr>
        <w:t>.</w:t>
      </w:r>
    </w:p>
    <w:p w14:paraId="04444E15" w14:textId="46A25A31" w:rsidR="00B460BA" w:rsidRPr="004D2E3B" w:rsidRDefault="00B460BA" w:rsidP="00565734">
      <w:pPr>
        <w:numPr>
          <w:ilvl w:val="0"/>
          <w:numId w:val="7"/>
        </w:numPr>
        <w:tabs>
          <w:tab w:val="clear" w:pos="794"/>
          <w:tab w:val="left" w:pos="400"/>
        </w:tabs>
        <w:ind w:left="403" w:hanging="403"/>
        <w:rPr>
          <w:ins w:id="1932" w:author="JCTVC-O1012" w:date="2013-11-08T09:42:00Z"/>
          <w:sz w:val="21"/>
          <w:highlight w:val="cyan"/>
        </w:rPr>
      </w:pPr>
      <w:ins w:id="1933" w:author="JCTVC-O1012" w:date="2013-11-08T09:42:00Z">
        <w:r w:rsidRPr="00565734">
          <w:rPr>
            <w:highlight w:val="cyan"/>
            <w:lang w:val="en-CA" w:eastAsia="ko-KR"/>
          </w:rPr>
          <w:t xml:space="preserve">The </w:t>
        </w:r>
        <w:r w:rsidRPr="00565734">
          <w:rPr>
            <w:highlight w:val="cyan"/>
          </w:rPr>
          <w:t xml:space="preserve">Rec. ITU-T H.264 | ISO/IEC 14496-10 base layer bitstream shall obey all constraints specified in Rec. ITU-T H.264 | ISO/IEC 14496-10 A.2.4.1 for the </w:t>
        </w:r>
        <w:r w:rsidR="00881429">
          <w:rPr>
            <w:highlight w:val="cyan"/>
          </w:rPr>
          <w:t>TBD</w:t>
        </w:r>
        <w:r w:rsidRPr="00565734">
          <w:rPr>
            <w:highlight w:val="cyan"/>
          </w:rPr>
          <w:t xml:space="preserve"> profile.</w:t>
        </w:r>
      </w:ins>
    </w:p>
    <w:p w14:paraId="44F1FCF4" w14:textId="77777777" w:rsidR="007A4CD0" w:rsidRPr="007D25B0" w:rsidRDefault="00A21EA9" w:rsidP="002026D5">
      <w:pPr>
        <w:pStyle w:val="Annex3"/>
        <w:numPr>
          <w:ilvl w:val="2"/>
          <w:numId w:val="39"/>
        </w:numPr>
        <w:tabs>
          <w:tab w:val="clear" w:pos="1440"/>
        </w:tabs>
        <w:textAlignment w:val="auto"/>
        <w:rPr>
          <w:lang w:val="en-CA"/>
        </w:rPr>
      </w:pPr>
      <w:bookmarkStart w:id="1934" w:name="_Toc348629482"/>
      <w:bookmarkStart w:id="1935" w:name="_Toc351367712"/>
      <w:bookmarkStart w:id="1936" w:name="_Toc366772044"/>
      <w:r w:rsidRPr="007D25B0">
        <w:rPr>
          <w:lang w:val="en-CA"/>
        </w:rPr>
        <w:t>Tiers and levels</w:t>
      </w:r>
      <w:bookmarkEnd w:id="1909"/>
      <w:bookmarkEnd w:id="1910"/>
      <w:bookmarkEnd w:id="1911"/>
      <w:bookmarkEnd w:id="1934"/>
      <w:bookmarkEnd w:id="1935"/>
      <w:bookmarkEnd w:id="1936"/>
    </w:p>
    <w:p w14:paraId="1281ED91" w14:textId="77777777" w:rsidR="00A21EA9" w:rsidRPr="007D25B0" w:rsidRDefault="00A21EA9" w:rsidP="00A21EA9">
      <w:pPr>
        <w:pStyle w:val="3N"/>
        <w:rPr>
          <w:lang w:val="en-CA"/>
        </w:rPr>
      </w:pPr>
      <w:r w:rsidRPr="007D25B0">
        <w:rPr>
          <w:lang w:val="en-CA"/>
        </w:rPr>
        <w:t>TBD</w:t>
      </w:r>
    </w:p>
    <w:p w14:paraId="1D838DBF" w14:textId="77777777" w:rsidR="00944988" w:rsidRPr="007D25B0" w:rsidRDefault="00944988" w:rsidP="002026D5">
      <w:pPr>
        <w:pStyle w:val="Annex2"/>
        <w:numPr>
          <w:ilvl w:val="1"/>
          <w:numId w:val="39"/>
        </w:numPr>
        <w:rPr>
          <w:lang w:val="en-CA"/>
        </w:rPr>
      </w:pPr>
      <w:bookmarkStart w:id="1937" w:name="_Toc357439337"/>
      <w:bookmarkStart w:id="1938" w:name="_Toc356824363"/>
      <w:bookmarkStart w:id="1939" w:name="_Toc356148164"/>
      <w:bookmarkStart w:id="1940" w:name="_Toc348629483"/>
      <w:bookmarkStart w:id="1941" w:name="_Toc351367713"/>
      <w:bookmarkStart w:id="1942" w:name="_Toc366772045"/>
      <w:r w:rsidRPr="007D25B0">
        <w:rPr>
          <w:lang w:val="en-CA"/>
        </w:rPr>
        <w:t>Byte stream format</w:t>
      </w:r>
      <w:bookmarkEnd w:id="1937"/>
      <w:bookmarkEnd w:id="1938"/>
      <w:bookmarkEnd w:id="1939"/>
      <w:bookmarkEnd w:id="1940"/>
      <w:bookmarkEnd w:id="1941"/>
      <w:bookmarkEnd w:id="1942"/>
    </w:p>
    <w:p w14:paraId="5AE1A975" w14:textId="77777777" w:rsidR="00944988" w:rsidRPr="007D25B0" w:rsidRDefault="006D0CA7" w:rsidP="00944988">
      <w:pPr>
        <w:pStyle w:val="3N"/>
        <w:rPr>
          <w:lang w:val="en-CA"/>
        </w:rPr>
      </w:pPr>
      <w:r w:rsidRPr="007D25B0">
        <w:rPr>
          <w:lang w:val="en-CA"/>
        </w:rPr>
        <w:t>The specifications in subclause</w:t>
      </w:r>
      <w:r w:rsidR="00944988" w:rsidRPr="007D25B0">
        <w:rPr>
          <w:lang w:val="en-CA"/>
        </w:rPr>
        <w:t xml:space="preserve"> </w:t>
      </w:r>
      <w:r w:rsidR="002D2385" w:rsidRPr="007D25B0">
        <w:fldChar w:fldCharType="begin"/>
      </w:r>
      <w:r w:rsidR="002D2385" w:rsidRPr="007D25B0">
        <w:instrText xml:space="preserve"> REF _Ref364437770 \r \h  \* MERGEFORMAT </w:instrText>
      </w:r>
      <w:r w:rsidR="002D2385" w:rsidRPr="007D25B0">
        <w:fldChar w:fldCharType="separate"/>
      </w:r>
      <w:r w:rsidR="004C44E5" w:rsidRPr="007D25B0">
        <w:rPr>
          <w:lang w:val="en-CA"/>
        </w:rPr>
        <w:t>F.12</w:t>
      </w:r>
      <w:r w:rsidR="002D2385" w:rsidRPr="007D25B0">
        <w:fldChar w:fldCharType="end"/>
      </w:r>
      <w:r w:rsidR="008917A6" w:rsidRPr="007D25B0">
        <w:rPr>
          <w:lang w:val="en-CA"/>
        </w:rPr>
        <w:t xml:space="preserve"> </w:t>
      </w:r>
      <w:r w:rsidR="00944988" w:rsidRPr="007D25B0">
        <w:rPr>
          <w:lang w:val="en-CA"/>
        </w:rPr>
        <w:t>apply.</w:t>
      </w:r>
    </w:p>
    <w:p w14:paraId="1E2EDBE0" w14:textId="77777777" w:rsidR="00944988" w:rsidRPr="007D25B0" w:rsidRDefault="00944988" w:rsidP="002026D5">
      <w:pPr>
        <w:pStyle w:val="Annex2"/>
        <w:numPr>
          <w:ilvl w:val="1"/>
          <w:numId w:val="39"/>
        </w:numPr>
        <w:rPr>
          <w:lang w:val="en-CA"/>
        </w:rPr>
      </w:pPr>
      <w:bookmarkStart w:id="1943" w:name="_Toc357439338"/>
      <w:bookmarkStart w:id="1944" w:name="_Toc356824364"/>
      <w:bookmarkStart w:id="1945" w:name="_Toc356148165"/>
      <w:bookmarkStart w:id="1946" w:name="_Toc348629484"/>
      <w:bookmarkStart w:id="1947" w:name="_Toc351367714"/>
      <w:bookmarkStart w:id="1948" w:name="_Toc366772046"/>
      <w:r w:rsidRPr="007D25B0">
        <w:rPr>
          <w:lang w:val="en-CA"/>
        </w:rPr>
        <w:t>Hypothetical reference decoder</w:t>
      </w:r>
      <w:bookmarkEnd w:id="1943"/>
      <w:bookmarkEnd w:id="1944"/>
      <w:bookmarkEnd w:id="1945"/>
      <w:bookmarkEnd w:id="1946"/>
      <w:bookmarkEnd w:id="1947"/>
      <w:bookmarkEnd w:id="1948"/>
    </w:p>
    <w:p w14:paraId="06B5E936" w14:textId="77777777" w:rsidR="006D0CA7" w:rsidRPr="007D25B0" w:rsidRDefault="006D0CA7" w:rsidP="006D0CA7">
      <w:pPr>
        <w:pStyle w:val="3N"/>
        <w:rPr>
          <w:lang w:val="en-CA"/>
        </w:rPr>
      </w:pPr>
      <w:r w:rsidRPr="007D25B0">
        <w:rPr>
          <w:lang w:val="en-CA"/>
        </w:rPr>
        <w:t xml:space="preserve">The specifications in subclause </w:t>
      </w:r>
      <w:r w:rsidR="002D2385" w:rsidRPr="007D25B0">
        <w:fldChar w:fldCharType="begin"/>
      </w:r>
      <w:r w:rsidR="002D2385" w:rsidRPr="007D25B0">
        <w:instrText xml:space="preserve"> REF _Ref364437780 \r \h  \* MERGEFORMAT </w:instrText>
      </w:r>
      <w:r w:rsidR="002D2385" w:rsidRPr="007D25B0">
        <w:fldChar w:fldCharType="separate"/>
      </w:r>
      <w:r w:rsidR="004C44E5" w:rsidRPr="007D25B0">
        <w:rPr>
          <w:lang w:val="en-CA"/>
        </w:rPr>
        <w:t>F.13</w:t>
      </w:r>
      <w:r w:rsidR="002D2385" w:rsidRPr="007D25B0">
        <w:fldChar w:fldCharType="end"/>
      </w:r>
      <w:r w:rsidRPr="007D25B0">
        <w:rPr>
          <w:lang w:val="en-CA"/>
        </w:rPr>
        <w:t xml:space="preserve"> and its subclauses apply.</w:t>
      </w:r>
    </w:p>
    <w:p w14:paraId="0BC05F03" w14:textId="77777777" w:rsidR="00944988" w:rsidRPr="007D25B0" w:rsidRDefault="00944988" w:rsidP="002026D5">
      <w:pPr>
        <w:pStyle w:val="Annex2"/>
        <w:numPr>
          <w:ilvl w:val="1"/>
          <w:numId w:val="39"/>
        </w:numPr>
        <w:rPr>
          <w:lang w:val="en-CA"/>
        </w:rPr>
      </w:pPr>
      <w:bookmarkStart w:id="1949" w:name="_Toc357439339"/>
      <w:bookmarkStart w:id="1950" w:name="_Toc356824365"/>
      <w:bookmarkStart w:id="1951" w:name="_Toc356148166"/>
      <w:bookmarkStart w:id="1952" w:name="_Toc348629485"/>
      <w:bookmarkStart w:id="1953" w:name="_Toc351367715"/>
      <w:bookmarkStart w:id="1954" w:name="_Toc366772047"/>
      <w:r w:rsidRPr="007D25B0">
        <w:rPr>
          <w:lang w:val="en-CA"/>
        </w:rPr>
        <w:t>SEI messages</w:t>
      </w:r>
      <w:bookmarkEnd w:id="1949"/>
      <w:bookmarkEnd w:id="1950"/>
      <w:bookmarkEnd w:id="1951"/>
      <w:bookmarkEnd w:id="1952"/>
      <w:bookmarkEnd w:id="1953"/>
      <w:bookmarkEnd w:id="1954"/>
    </w:p>
    <w:p w14:paraId="6E09B7E0" w14:textId="77777777" w:rsidR="0045419A" w:rsidRPr="007D25B0" w:rsidRDefault="0045419A" w:rsidP="0045419A">
      <w:pPr>
        <w:pStyle w:val="3N"/>
        <w:rPr>
          <w:lang w:val="en-CA"/>
        </w:rPr>
      </w:pPr>
      <w:r w:rsidRPr="007D25B0">
        <w:rPr>
          <w:lang w:val="en-CA"/>
        </w:rPr>
        <w:t xml:space="preserve">The specifications in Annex D and subclause </w:t>
      </w:r>
      <w:r w:rsidR="002D2385" w:rsidRPr="007D25B0">
        <w:fldChar w:fldCharType="begin"/>
      </w:r>
      <w:r w:rsidR="002D2385" w:rsidRPr="007D25B0">
        <w:instrText xml:space="preserve"> REF _Ref364437794 \r \h  \* MERGEFORMAT </w:instrText>
      </w:r>
      <w:r w:rsidR="002D2385" w:rsidRPr="007D25B0">
        <w:fldChar w:fldCharType="separate"/>
      </w:r>
      <w:r w:rsidR="004C44E5" w:rsidRPr="007D25B0">
        <w:rPr>
          <w:lang w:val="en-CA"/>
        </w:rPr>
        <w:t>F.14</w:t>
      </w:r>
      <w:r w:rsidR="002D2385" w:rsidRPr="007D25B0">
        <w:fldChar w:fldCharType="end"/>
      </w:r>
      <w:r w:rsidR="00C6730C" w:rsidRPr="007D25B0">
        <w:rPr>
          <w:lang w:val="en-CA"/>
        </w:rPr>
        <w:t xml:space="preserve"> and its subclauses</w:t>
      </w:r>
      <w:r w:rsidRPr="007D25B0">
        <w:rPr>
          <w:lang w:val="en-CA"/>
        </w:rPr>
        <w:t xml:space="preserve"> apply.</w:t>
      </w:r>
    </w:p>
    <w:p w14:paraId="05DFF8A6" w14:textId="77777777" w:rsidR="00944988" w:rsidRPr="007D25B0" w:rsidRDefault="00944988" w:rsidP="002026D5">
      <w:pPr>
        <w:pStyle w:val="Annex2"/>
        <w:numPr>
          <w:ilvl w:val="1"/>
          <w:numId w:val="39"/>
        </w:numPr>
        <w:rPr>
          <w:lang w:val="en-CA"/>
        </w:rPr>
      </w:pPr>
      <w:bookmarkStart w:id="1955" w:name="_Toc356148169"/>
      <w:bookmarkStart w:id="1956" w:name="_Toc357439344"/>
      <w:bookmarkStart w:id="1957" w:name="_Toc356824370"/>
      <w:bookmarkStart w:id="1958" w:name="_Toc356148173"/>
      <w:bookmarkStart w:id="1959" w:name="_Toc348629486"/>
      <w:bookmarkStart w:id="1960" w:name="_Toc351367716"/>
      <w:bookmarkStart w:id="1961" w:name="_Toc366772048"/>
      <w:bookmarkEnd w:id="1955"/>
      <w:r w:rsidRPr="007D25B0">
        <w:rPr>
          <w:lang w:val="en-CA"/>
        </w:rPr>
        <w:t>Video usability information</w:t>
      </w:r>
      <w:bookmarkEnd w:id="1956"/>
      <w:bookmarkEnd w:id="1957"/>
      <w:bookmarkEnd w:id="1958"/>
      <w:bookmarkEnd w:id="1959"/>
      <w:bookmarkEnd w:id="1960"/>
      <w:bookmarkEnd w:id="1961"/>
    </w:p>
    <w:p w14:paraId="7C52BDE9" w14:textId="77777777" w:rsidR="00825811" w:rsidRPr="008E14A4" w:rsidRDefault="00825811" w:rsidP="00825811">
      <w:r w:rsidRPr="007D25B0">
        <w:t xml:space="preserve">The specifications in Annex </w:t>
      </w:r>
      <w:r w:rsidR="002D2385" w:rsidRPr="007D25B0">
        <w:fldChar w:fldCharType="begin"/>
      </w:r>
      <w:r w:rsidR="002D2385" w:rsidRPr="007D25B0">
        <w:instrText xml:space="preserve"> REF _Ref364437801 \r \h  \* MERGEFORMAT </w:instrText>
      </w:r>
      <w:r w:rsidR="002D2385" w:rsidRPr="007D25B0">
        <w:fldChar w:fldCharType="separate"/>
      </w:r>
      <w:r w:rsidR="004C44E5" w:rsidRPr="007D25B0">
        <w:t>F.15</w:t>
      </w:r>
      <w:r w:rsidR="002D2385" w:rsidRPr="007D25B0">
        <w:fldChar w:fldCharType="end"/>
      </w:r>
      <w:r w:rsidRPr="007D25B0">
        <w:t xml:space="preserve"> apply.</w:t>
      </w:r>
    </w:p>
    <w:p w14:paraId="0D4C8A09" w14:textId="77777777" w:rsidR="008D66D2" w:rsidRPr="00032915" w:rsidRDefault="008D66D2" w:rsidP="00074F68"/>
    <w:sectPr w:rsidR="008D66D2" w:rsidRPr="00032915" w:rsidSect="001533A7">
      <w:headerReference w:type="even" r:id="rId32"/>
      <w:headerReference w:type="default" r:id="rId33"/>
      <w:footerReference w:type="even" r:id="rId34"/>
      <w:footerReference w:type="default" r:id="rId35"/>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64677F" w14:textId="77777777" w:rsidR="006F4763" w:rsidRDefault="006F4763">
      <w:r>
        <w:separator/>
      </w:r>
    </w:p>
  </w:endnote>
  <w:endnote w:type="continuationSeparator" w:id="0">
    <w:p w14:paraId="17753964" w14:textId="77777777" w:rsidR="006F4763" w:rsidRDefault="006F4763">
      <w:r>
        <w:continuationSeparator/>
      </w:r>
    </w:p>
  </w:endnote>
  <w:endnote w:type="continuationNotice" w:id="1">
    <w:p w14:paraId="0CE2E98E" w14:textId="77777777" w:rsidR="006F4763" w:rsidRDefault="006F476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Arial Unicode MS"/>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auto"/>
    <w:pitch w:val="variable"/>
    <w:sig w:usb0="00000000"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0D406" w14:textId="77777777" w:rsidR="0070539C" w:rsidRPr="00CB04EC" w:rsidRDefault="0070539C"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836CDD">
      <w:rPr>
        <w:bCs/>
        <w:noProof/>
        <w:lang w:val="fr-CH"/>
      </w:rPr>
      <w:t>iv</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F188E" w14:textId="77777777" w:rsidR="0070539C" w:rsidRPr="00C37EDE" w:rsidRDefault="0070539C" w:rsidP="00A46EF8">
    <w:pPr>
      <w:rPr>
        <w:b/>
        <w:bCs/>
      </w:rPr>
    </w:pPr>
    <w:r w:rsidRPr="00C37EDE">
      <w:tab/>
    </w: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192E66">
      <w:rPr>
        <w:b/>
        <w:bCs/>
        <w:noProof/>
      </w:rPr>
      <w:t>iii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9B9E35" w14:textId="77777777" w:rsidR="0070539C" w:rsidRPr="00CB04EC" w:rsidRDefault="0070539C" w:rsidP="003512F1">
    <w:pPr>
      <w:tabs>
        <w:tab w:val="clear" w:pos="794"/>
        <w:tab w:val="clear" w:pos="1191"/>
        <w:tab w:val="clear" w:pos="1588"/>
        <w:tab w:val="clear" w:pos="1985"/>
        <w:tab w:val="right" w:pos="7938"/>
        <w:tab w:val="right" w:pos="9639"/>
      </w:tabs>
    </w:pP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192E66">
      <w:rPr>
        <w:b/>
        <w:bCs/>
        <w:noProof/>
      </w:rPr>
      <w:t>2</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88DE5D" w14:textId="77777777" w:rsidR="0070539C" w:rsidRPr="00CB04EC" w:rsidRDefault="0070539C"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192E66">
      <w:rPr>
        <w:bCs/>
        <w:noProof/>
        <w:lang w:val="fr-CH"/>
      </w:rPr>
      <w:t>3</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63093D" w14:textId="77777777" w:rsidR="006F4763" w:rsidRDefault="006F4763">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14:paraId="01665510" w14:textId="77777777" w:rsidR="006F4763" w:rsidRDefault="006F4763"/>
  </w:footnote>
  <w:footnote w:type="continuationSeparator" w:id="0">
    <w:p w14:paraId="3BDFD787" w14:textId="77777777" w:rsidR="006F4763" w:rsidRDefault="006F4763">
      <w:r>
        <w:continuationSeparator/>
      </w:r>
    </w:p>
  </w:footnote>
  <w:footnote w:type="continuationNotice" w:id="1">
    <w:p w14:paraId="08E88DD8" w14:textId="77777777" w:rsidR="006F4763" w:rsidRDefault="006F4763">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82E72" w14:textId="77777777" w:rsidR="0070539C" w:rsidRDefault="0070539C"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B9C47" w14:textId="77777777" w:rsidR="0070539C" w:rsidRDefault="0070539C"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16828" w14:textId="77777777" w:rsidR="0070539C" w:rsidRPr="00256CBF" w:rsidRDefault="0070539C"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8E471" w14:textId="77777777" w:rsidR="0070539C" w:rsidRPr="00563383" w:rsidRDefault="0070539C"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0">
    <w:nsid w:val="1AFE392B"/>
    <w:multiLevelType w:val="hybridMultilevel"/>
    <w:tmpl w:val="66F67666"/>
    <w:lvl w:ilvl="0" w:tplc="8A6E1A68">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2">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113102"/>
    <w:multiLevelType w:val="hybridMultilevel"/>
    <w:tmpl w:val="583C8A12"/>
    <w:lvl w:ilvl="0" w:tplc="7F6E454C">
      <w:start w:val="1"/>
      <w:numFmt w:val="decimal"/>
      <w:lvlText w:val="%1."/>
      <w:lvlJc w:val="left"/>
      <w:pPr>
        <w:ind w:left="720" w:hanging="360"/>
      </w:pPr>
      <w:rPr>
        <w:rFonts w:ascii="Times New Roman" w:eastAsia="Malgun Gothic"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2EB8753A"/>
    <w:multiLevelType w:val="hybridMultilevel"/>
    <w:tmpl w:val="1A102A64"/>
    <w:lvl w:ilvl="0" w:tplc="62D2A77A">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1">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4">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6">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8">
    <w:nsid w:val="4F541F0C"/>
    <w:multiLevelType w:val="hybridMultilevel"/>
    <w:tmpl w:val="7A78DB26"/>
    <w:lvl w:ilvl="0" w:tplc="8D46569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1">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3">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4">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D071BEC"/>
    <w:multiLevelType w:val="hybridMultilevel"/>
    <w:tmpl w:val="E2DCB9F4"/>
    <w:lvl w:ilvl="0" w:tplc="A42A8E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7">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9">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3330"/>
        </w:tabs>
        <w:ind w:left="225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1">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2">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5">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29"/>
  </w:num>
  <w:num w:numId="5">
    <w:abstractNumId w:val="22"/>
  </w:num>
  <w:num w:numId="6">
    <w:abstractNumId w:val="40"/>
  </w:num>
  <w:num w:numId="7">
    <w:abstractNumId w:val="37"/>
  </w:num>
  <w:num w:numId="8">
    <w:abstractNumId w:val="36"/>
  </w:num>
  <w:num w:numId="9">
    <w:abstractNumId w:val="10"/>
  </w:num>
  <w:num w:numId="10">
    <w:abstractNumId w:val="32"/>
  </w:num>
  <w:num w:numId="11">
    <w:abstractNumId w:val="12"/>
  </w:num>
  <w:num w:numId="12">
    <w:abstractNumId w:val="28"/>
  </w:num>
  <w:num w:numId="13">
    <w:abstractNumId w:val="3"/>
  </w:num>
  <w:num w:numId="14">
    <w:abstractNumId w:val="33"/>
  </w:num>
  <w:num w:numId="15">
    <w:abstractNumId w:val="17"/>
  </w:num>
  <w:num w:numId="16">
    <w:abstractNumId w:val="21"/>
  </w:num>
  <w:num w:numId="17">
    <w:abstractNumId w:val="14"/>
  </w:num>
  <w:num w:numId="18">
    <w:abstractNumId w:val="42"/>
  </w:num>
  <w:num w:numId="19">
    <w:abstractNumId w:val="44"/>
  </w:num>
  <w:num w:numId="20">
    <w:abstractNumId w:val="41"/>
  </w:num>
  <w:num w:numId="21">
    <w:abstractNumId w:val="25"/>
  </w:num>
  <w:num w:numId="22">
    <w:abstractNumId w:val="30"/>
  </w:num>
  <w:num w:numId="23">
    <w:abstractNumId w:val="31"/>
  </w:num>
  <w:num w:numId="24">
    <w:abstractNumId w:val="7"/>
  </w:num>
  <w:num w:numId="25">
    <w:abstractNumId w:val="11"/>
  </w:num>
  <w:num w:numId="26">
    <w:abstractNumId w:val="26"/>
  </w:num>
  <w:num w:numId="27">
    <w:abstractNumId w:val="15"/>
  </w:num>
  <w:num w:numId="28">
    <w:abstractNumId w:val="16"/>
  </w:num>
  <w:num w:numId="29">
    <w:abstractNumId w:val="5"/>
  </w:num>
  <w:num w:numId="30">
    <w:abstractNumId w:val="43"/>
  </w:num>
  <w:num w:numId="31">
    <w:abstractNumId w:val="45"/>
  </w:num>
  <w:num w:numId="32">
    <w:abstractNumId w:val="23"/>
  </w:num>
  <w:num w:numId="33">
    <w:abstractNumId w:val="4"/>
  </w:num>
  <w:num w:numId="34">
    <w:abstractNumId w:val="6"/>
  </w:num>
  <w:num w:numId="35">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6">
    <w:abstractNumId w:val="20"/>
  </w:num>
  <w:num w:numId="37">
    <w:abstractNumId w:val="9"/>
  </w:num>
  <w:num w:numId="38">
    <w:abstractNumId w:val="38"/>
  </w:num>
  <w:num w:numId="39">
    <w:abstractNumId w:val="39"/>
  </w:num>
  <w:num w:numId="40">
    <w:abstractNumId w:val="3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36"/>
  </w:num>
  <w:num w:numId="43">
    <w:abstractNumId w:val="39"/>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8"/>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num>
  <w:num w:numId="46">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num>
  <w:num w:numId="49">
    <w:abstractNumId w:val="39"/>
  </w:num>
  <w:num w:numId="50">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num>
  <w:num w:numId="52">
    <w:abstractNumId w:val="18"/>
  </w:num>
  <w:num w:numId="53">
    <w:abstractNumId w:val="3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0F2"/>
    <w:rsid w:val="00041138"/>
    <w:rsid w:val="000414E9"/>
    <w:rsid w:val="0004152C"/>
    <w:rsid w:val="00041AAE"/>
    <w:rsid w:val="00041D85"/>
    <w:rsid w:val="00042073"/>
    <w:rsid w:val="000420D4"/>
    <w:rsid w:val="00042666"/>
    <w:rsid w:val="00042732"/>
    <w:rsid w:val="00042793"/>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BCC"/>
    <w:rsid w:val="00053E72"/>
    <w:rsid w:val="00053F1B"/>
    <w:rsid w:val="000541E5"/>
    <w:rsid w:val="0005421C"/>
    <w:rsid w:val="00054312"/>
    <w:rsid w:val="0005458B"/>
    <w:rsid w:val="0005489A"/>
    <w:rsid w:val="00055056"/>
    <w:rsid w:val="00055435"/>
    <w:rsid w:val="000554B9"/>
    <w:rsid w:val="000555FE"/>
    <w:rsid w:val="0005615E"/>
    <w:rsid w:val="000561D8"/>
    <w:rsid w:val="000563B7"/>
    <w:rsid w:val="000563B9"/>
    <w:rsid w:val="000564EE"/>
    <w:rsid w:val="0005691B"/>
    <w:rsid w:val="00056EAF"/>
    <w:rsid w:val="000570B3"/>
    <w:rsid w:val="000572CD"/>
    <w:rsid w:val="000575DA"/>
    <w:rsid w:val="000576E6"/>
    <w:rsid w:val="0005790F"/>
    <w:rsid w:val="00057E08"/>
    <w:rsid w:val="000601E5"/>
    <w:rsid w:val="00060289"/>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77"/>
    <w:rsid w:val="00090DA7"/>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62F"/>
    <w:rsid w:val="00097788"/>
    <w:rsid w:val="000978D1"/>
    <w:rsid w:val="00097EFA"/>
    <w:rsid w:val="000A0002"/>
    <w:rsid w:val="000A01FC"/>
    <w:rsid w:val="000A03B7"/>
    <w:rsid w:val="000A04C5"/>
    <w:rsid w:val="000A08C7"/>
    <w:rsid w:val="000A09D0"/>
    <w:rsid w:val="000A0D56"/>
    <w:rsid w:val="000A15B3"/>
    <w:rsid w:val="000A172E"/>
    <w:rsid w:val="000A1C19"/>
    <w:rsid w:val="000A2394"/>
    <w:rsid w:val="000A29C2"/>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580"/>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AD9"/>
    <w:rsid w:val="000B0B97"/>
    <w:rsid w:val="000B0C56"/>
    <w:rsid w:val="000B0E5F"/>
    <w:rsid w:val="000B0EF8"/>
    <w:rsid w:val="000B10DE"/>
    <w:rsid w:val="000B120E"/>
    <w:rsid w:val="000B1388"/>
    <w:rsid w:val="000B1CE1"/>
    <w:rsid w:val="000B1DEF"/>
    <w:rsid w:val="000B223E"/>
    <w:rsid w:val="000B2465"/>
    <w:rsid w:val="000B2A2B"/>
    <w:rsid w:val="000B2D6A"/>
    <w:rsid w:val="000B307E"/>
    <w:rsid w:val="000B30ED"/>
    <w:rsid w:val="000B3570"/>
    <w:rsid w:val="000B3AC9"/>
    <w:rsid w:val="000B3E3F"/>
    <w:rsid w:val="000B4005"/>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AA5"/>
    <w:rsid w:val="000D1BD9"/>
    <w:rsid w:val="000D1D44"/>
    <w:rsid w:val="000D1E2E"/>
    <w:rsid w:val="000D2018"/>
    <w:rsid w:val="000D2165"/>
    <w:rsid w:val="000D24E3"/>
    <w:rsid w:val="000D26A2"/>
    <w:rsid w:val="000D2A6F"/>
    <w:rsid w:val="000D2D3F"/>
    <w:rsid w:val="000D30D3"/>
    <w:rsid w:val="000D311B"/>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0B0"/>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774"/>
    <w:rsid w:val="0012783B"/>
    <w:rsid w:val="00127DAA"/>
    <w:rsid w:val="0013010D"/>
    <w:rsid w:val="00130116"/>
    <w:rsid w:val="001301AC"/>
    <w:rsid w:val="0013041E"/>
    <w:rsid w:val="001304AF"/>
    <w:rsid w:val="00130986"/>
    <w:rsid w:val="00130A97"/>
    <w:rsid w:val="00130AAC"/>
    <w:rsid w:val="00130B54"/>
    <w:rsid w:val="00130DE9"/>
    <w:rsid w:val="00130E52"/>
    <w:rsid w:val="00130ED9"/>
    <w:rsid w:val="00131011"/>
    <w:rsid w:val="0013122F"/>
    <w:rsid w:val="00131405"/>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AEA"/>
    <w:rsid w:val="00143B04"/>
    <w:rsid w:val="00143C95"/>
    <w:rsid w:val="00143C9C"/>
    <w:rsid w:val="00143FBF"/>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5BA0"/>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8A4"/>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E66"/>
    <w:rsid w:val="00192FEA"/>
    <w:rsid w:val="0019304F"/>
    <w:rsid w:val="00193161"/>
    <w:rsid w:val="001932FB"/>
    <w:rsid w:val="001934E2"/>
    <w:rsid w:val="00193672"/>
    <w:rsid w:val="00193933"/>
    <w:rsid w:val="00193AB4"/>
    <w:rsid w:val="00193D6D"/>
    <w:rsid w:val="00193E57"/>
    <w:rsid w:val="001942E2"/>
    <w:rsid w:val="0019471A"/>
    <w:rsid w:val="00194998"/>
    <w:rsid w:val="00194C1E"/>
    <w:rsid w:val="00195081"/>
    <w:rsid w:val="001950F3"/>
    <w:rsid w:val="001953B9"/>
    <w:rsid w:val="001953DB"/>
    <w:rsid w:val="00195775"/>
    <w:rsid w:val="00195B2D"/>
    <w:rsid w:val="00195BE7"/>
    <w:rsid w:val="00195DB1"/>
    <w:rsid w:val="00195E9D"/>
    <w:rsid w:val="00196071"/>
    <w:rsid w:val="001963FE"/>
    <w:rsid w:val="00196447"/>
    <w:rsid w:val="00196CF5"/>
    <w:rsid w:val="00196E61"/>
    <w:rsid w:val="001971A1"/>
    <w:rsid w:val="001975BE"/>
    <w:rsid w:val="00197807"/>
    <w:rsid w:val="00197AD3"/>
    <w:rsid w:val="00197AF5"/>
    <w:rsid w:val="00197BC6"/>
    <w:rsid w:val="00197C7D"/>
    <w:rsid w:val="00197E99"/>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EBD"/>
    <w:rsid w:val="001B0F1D"/>
    <w:rsid w:val="001B107C"/>
    <w:rsid w:val="001B11C3"/>
    <w:rsid w:val="001B157F"/>
    <w:rsid w:val="001B16AE"/>
    <w:rsid w:val="001B18B5"/>
    <w:rsid w:val="001B1D25"/>
    <w:rsid w:val="001B20E4"/>
    <w:rsid w:val="001B2473"/>
    <w:rsid w:val="001B2BE9"/>
    <w:rsid w:val="001B2CEF"/>
    <w:rsid w:val="001B2E0E"/>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111"/>
    <w:rsid w:val="001D6146"/>
    <w:rsid w:val="001D614D"/>
    <w:rsid w:val="001D6369"/>
    <w:rsid w:val="001D6422"/>
    <w:rsid w:val="001D6966"/>
    <w:rsid w:val="001D6A84"/>
    <w:rsid w:val="001D6DE3"/>
    <w:rsid w:val="001D70C9"/>
    <w:rsid w:val="001D7183"/>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855"/>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8B"/>
    <w:rsid w:val="002022F9"/>
    <w:rsid w:val="002024F2"/>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962"/>
    <w:rsid w:val="00221D40"/>
    <w:rsid w:val="00221EA2"/>
    <w:rsid w:val="002221C1"/>
    <w:rsid w:val="00222552"/>
    <w:rsid w:val="0022260E"/>
    <w:rsid w:val="00222970"/>
    <w:rsid w:val="00222C21"/>
    <w:rsid w:val="00222F82"/>
    <w:rsid w:val="0022324F"/>
    <w:rsid w:val="0022327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87"/>
    <w:rsid w:val="002519D3"/>
    <w:rsid w:val="00251B3A"/>
    <w:rsid w:val="00251CE8"/>
    <w:rsid w:val="00251D14"/>
    <w:rsid w:val="00251F2F"/>
    <w:rsid w:val="002524D9"/>
    <w:rsid w:val="00252778"/>
    <w:rsid w:val="00252781"/>
    <w:rsid w:val="00252B7D"/>
    <w:rsid w:val="00252C2F"/>
    <w:rsid w:val="00252DD9"/>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995"/>
    <w:rsid w:val="00261A3B"/>
    <w:rsid w:val="00261A3E"/>
    <w:rsid w:val="00261EAA"/>
    <w:rsid w:val="002621F8"/>
    <w:rsid w:val="002622CE"/>
    <w:rsid w:val="00262339"/>
    <w:rsid w:val="0026233E"/>
    <w:rsid w:val="00262796"/>
    <w:rsid w:val="00262BD9"/>
    <w:rsid w:val="00262DEA"/>
    <w:rsid w:val="00262E0C"/>
    <w:rsid w:val="0026316E"/>
    <w:rsid w:val="00263204"/>
    <w:rsid w:val="002633E2"/>
    <w:rsid w:val="0026394B"/>
    <w:rsid w:val="002639A2"/>
    <w:rsid w:val="00263B39"/>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14E8"/>
    <w:rsid w:val="003114ED"/>
    <w:rsid w:val="003116C8"/>
    <w:rsid w:val="00311807"/>
    <w:rsid w:val="00311838"/>
    <w:rsid w:val="003119C5"/>
    <w:rsid w:val="00311BE9"/>
    <w:rsid w:val="00312404"/>
    <w:rsid w:val="00312471"/>
    <w:rsid w:val="003132D1"/>
    <w:rsid w:val="0031335F"/>
    <w:rsid w:val="00313635"/>
    <w:rsid w:val="003136D2"/>
    <w:rsid w:val="00313C9F"/>
    <w:rsid w:val="00313D5A"/>
    <w:rsid w:val="00313E65"/>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849"/>
    <w:rsid w:val="003309A6"/>
    <w:rsid w:val="00330F45"/>
    <w:rsid w:val="00331136"/>
    <w:rsid w:val="003314B0"/>
    <w:rsid w:val="003314D0"/>
    <w:rsid w:val="003315A2"/>
    <w:rsid w:val="003317E2"/>
    <w:rsid w:val="00331A45"/>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2F5"/>
    <w:rsid w:val="0034259D"/>
    <w:rsid w:val="00342BCE"/>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1F6"/>
    <w:rsid w:val="00374579"/>
    <w:rsid w:val="003746EE"/>
    <w:rsid w:val="003747AC"/>
    <w:rsid w:val="00374931"/>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9BE"/>
    <w:rsid w:val="00390A98"/>
    <w:rsid w:val="00390F5F"/>
    <w:rsid w:val="00390F96"/>
    <w:rsid w:val="00390FA5"/>
    <w:rsid w:val="003911DD"/>
    <w:rsid w:val="003913B2"/>
    <w:rsid w:val="0039154A"/>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1A7"/>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19"/>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E6"/>
    <w:rsid w:val="003C4C12"/>
    <w:rsid w:val="003C4C81"/>
    <w:rsid w:val="003C4EC3"/>
    <w:rsid w:val="003C576D"/>
    <w:rsid w:val="003C5D4A"/>
    <w:rsid w:val="003C6203"/>
    <w:rsid w:val="003C6518"/>
    <w:rsid w:val="003C6523"/>
    <w:rsid w:val="003C6BA1"/>
    <w:rsid w:val="003C6C0A"/>
    <w:rsid w:val="003C6F74"/>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4E3A"/>
    <w:rsid w:val="003D50E5"/>
    <w:rsid w:val="003D50EB"/>
    <w:rsid w:val="003D5713"/>
    <w:rsid w:val="003D5C46"/>
    <w:rsid w:val="003D5E3E"/>
    <w:rsid w:val="003D5EF6"/>
    <w:rsid w:val="003D6060"/>
    <w:rsid w:val="003D62C9"/>
    <w:rsid w:val="003D6A9C"/>
    <w:rsid w:val="003D6C32"/>
    <w:rsid w:val="003D6E6D"/>
    <w:rsid w:val="003D6F6F"/>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20D"/>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DD1"/>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1EE"/>
    <w:rsid w:val="00450254"/>
    <w:rsid w:val="00450772"/>
    <w:rsid w:val="0045099C"/>
    <w:rsid w:val="00450B6B"/>
    <w:rsid w:val="00450C80"/>
    <w:rsid w:val="00450E68"/>
    <w:rsid w:val="00450F46"/>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E9"/>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6A4"/>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056F"/>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111B"/>
    <w:rsid w:val="004A11CF"/>
    <w:rsid w:val="004A12F3"/>
    <w:rsid w:val="004A1447"/>
    <w:rsid w:val="004A1C91"/>
    <w:rsid w:val="004A1DC6"/>
    <w:rsid w:val="004A20A1"/>
    <w:rsid w:val="004A23AF"/>
    <w:rsid w:val="004A256E"/>
    <w:rsid w:val="004A28E6"/>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1B5"/>
    <w:rsid w:val="0052328C"/>
    <w:rsid w:val="00523346"/>
    <w:rsid w:val="00523654"/>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4"/>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724C"/>
    <w:rsid w:val="0057772D"/>
    <w:rsid w:val="005778B9"/>
    <w:rsid w:val="00577964"/>
    <w:rsid w:val="00577CD5"/>
    <w:rsid w:val="00577D55"/>
    <w:rsid w:val="00577E0B"/>
    <w:rsid w:val="00577E76"/>
    <w:rsid w:val="005802D3"/>
    <w:rsid w:val="00580334"/>
    <w:rsid w:val="005803AD"/>
    <w:rsid w:val="0058056F"/>
    <w:rsid w:val="0058077A"/>
    <w:rsid w:val="0058080B"/>
    <w:rsid w:val="0058089F"/>
    <w:rsid w:val="00580A12"/>
    <w:rsid w:val="00580B51"/>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A7F1C"/>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DFB"/>
    <w:rsid w:val="005D11D9"/>
    <w:rsid w:val="005D15F4"/>
    <w:rsid w:val="005D17A0"/>
    <w:rsid w:val="005D1903"/>
    <w:rsid w:val="005D19FB"/>
    <w:rsid w:val="005D1BFF"/>
    <w:rsid w:val="005D1D69"/>
    <w:rsid w:val="005D1D8D"/>
    <w:rsid w:val="005D2560"/>
    <w:rsid w:val="005D2899"/>
    <w:rsid w:val="005D2B61"/>
    <w:rsid w:val="005D2BF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E4E"/>
    <w:rsid w:val="005F5E76"/>
    <w:rsid w:val="005F5F2C"/>
    <w:rsid w:val="005F61D7"/>
    <w:rsid w:val="005F6277"/>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4F8"/>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8C"/>
    <w:rsid w:val="00616684"/>
    <w:rsid w:val="006167F7"/>
    <w:rsid w:val="0061689D"/>
    <w:rsid w:val="00616A21"/>
    <w:rsid w:val="00616C35"/>
    <w:rsid w:val="00616C48"/>
    <w:rsid w:val="00617134"/>
    <w:rsid w:val="0061733A"/>
    <w:rsid w:val="00617397"/>
    <w:rsid w:val="006173BB"/>
    <w:rsid w:val="006177B7"/>
    <w:rsid w:val="00617C18"/>
    <w:rsid w:val="00617D00"/>
    <w:rsid w:val="00617E2D"/>
    <w:rsid w:val="00617F31"/>
    <w:rsid w:val="006200BB"/>
    <w:rsid w:val="006200D0"/>
    <w:rsid w:val="00620555"/>
    <w:rsid w:val="00620701"/>
    <w:rsid w:val="0062075B"/>
    <w:rsid w:val="00620D32"/>
    <w:rsid w:val="00620E54"/>
    <w:rsid w:val="006212F5"/>
    <w:rsid w:val="00621353"/>
    <w:rsid w:val="006213D8"/>
    <w:rsid w:val="00621674"/>
    <w:rsid w:val="00621977"/>
    <w:rsid w:val="00621B29"/>
    <w:rsid w:val="00621D99"/>
    <w:rsid w:val="00621EF5"/>
    <w:rsid w:val="00621FD7"/>
    <w:rsid w:val="0062215B"/>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62A"/>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F04"/>
    <w:rsid w:val="00651F8B"/>
    <w:rsid w:val="0065214F"/>
    <w:rsid w:val="00652243"/>
    <w:rsid w:val="00652419"/>
    <w:rsid w:val="006526DD"/>
    <w:rsid w:val="00652F7E"/>
    <w:rsid w:val="0065320F"/>
    <w:rsid w:val="00653523"/>
    <w:rsid w:val="00653565"/>
    <w:rsid w:val="00653658"/>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DD2"/>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8CE"/>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29D1"/>
    <w:rsid w:val="006B2F12"/>
    <w:rsid w:val="006B2FC7"/>
    <w:rsid w:val="006B300A"/>
    <w:rsid w:val="006B324D"/>
    <w:rsid w:val="006B32AF"/>
    <w:rsid w:val="006B32C3"/>
    <w:rsid w:val="006B346B"/>
    <w:rsid w:val="006B34A4"/>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615"/>
    <w:rsid w:val="006B78EE"/>
    <w:rsid w:val="006B79AD"/>
    <w:rsid w:val="006B79B2"/>
    <w:rsid w:val="006B7ADE"/>
    <w:rsid w:val="006B7B4B"/>
    <w:rsid w:val="006B7C83"/>
    <w:rsid w:val="006C021B"/>
    <w:rsid w:val="006C0308"/>
    <w:rsid w:val="006C0802"/>
    <w:rsid w:val="006C0A1F"/>
    <w:rsid w:val="006C0ABF"/>
    <w:rsid w:val="006C0B76"/>
    <w:rsid w:val="006C0EC0"/>
    <w:rsid w:val="006C114A"/>
    <w:rsid w:val="006C14B5"/>
    <w:rsid w:val="006C15AB"/>
    <w:rsid w:val="006C1654"/>
    <w:rsid w:val="006C1E0F"/>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75"/>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BD6"/>
    <w:rsid w:val="006F0346"/>
    <w:rsid w:val="006F046A"/>
    <w:rsid w:val="006F088F"/>
    <w:rsid w:val="006F095B"/>
    <w:rsid w:val="006F0CA7"/>
    <w:rsid w:val="006F1339"/>
    <w:rsid w:val="006F18D2"/>
    <w:rsid w:val="006F1F6C"/>
    <w:rsid w:val="006F20AA"/>
    <w:rsid w:val="006F20E9"/>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763"/>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39C"/>
    <w:rsid w:val="007059AE"/>
    <w:rsid w:val="00705A94"/>
    <w:rsid w:val="00705AE1"/>
    <w:rsid w:val="00705B99"/>
    <w:rsid w:val="00705CAE"/>
    <w:rsid w:val="0070656E"/>
    <w:rsid w:val="007069FE"/>
    <w:rsid w:val="00706B85"/>
    <w:rsid w:val="00706BEF"/>
    <w:rsid w:val="007075BA"/>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756"/>
    <w:rsid w:val="0072787E"/>
    <w:rsid w:val="00727B6A"/>
    <w:rsid w:val="00727F00"/>
    <w:rsid w:val="00730352"/>
    <w:rsid w:val="0073039F"/>
    <w:rsid w:val="00730492"/>
    <w:rsid w:val="00730535"/>
    <w:rsid w:val="00730677"/>
    <w:rsid w:val="00730F24"/>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293"/>
    <w:rsid w:val="007362C3"/>
    <w:rsid w:val="00736578"/>
    <w:rsid w:val="007365CB"/>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1F72"/>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5B1"/>
    <w:rsid w:val="00777643"/>
    <w:rsid w:val="0077788C"/>
    <w:rsid w:val="00777AED"/>
    <w:rsid w:val="00777AFB"/>
    <w:rsid w:val="007800E2"/>
    <w:rsid w:val="00780105"/>
    <w:rsid w:val="007801F8"/>
    <w:rsid w:val="0078072B"/>
    <w:rsid w:val="00780833"/>
    <w:rsid w:val="00780870"/>
    <w:rsid w:val="00780B4D"/>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AE"/>
    <w:rsid w:val="007837BC"/>
    <w:rsid w:val="007838DA"/>
    <w:rsid w:val="00783978"/>
    <w:rsid w:val="007839DB"/>
    <w:rsid w:val="00783B1A"/>
    <w:rsid w:val="0078466E"/>
    <w:rsid w:val="00784683"/>
    <w:rsid w:val="00784739"/>
    <w:rsid w:val="00784D94"/>
    <w:rsid w:val="00784DA6"/>
    <w:rsid w:val="00784E98"/>
    <w:rsid w:val="00785292"/>
    <w:rsid w:val="00785326"/>
    <w:rsid w:val="00785AFA"/>
    <w:rsid w:val="00785B03"/>
    <w:rsid w:val="00785C99"/>
    <w:rsid w:val="00785CCD"/>
    <w:rsid w:val="00785D04"/>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B"/>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5B0"/>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46"/>
    <w:rsid w:val="007E17E9"/>
    <w:rsid w:val="007E1E1A"/>
    <w:rsid w:val="007E22A3"/>
    <w:rsid w:val="007E2421"/>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08C"/>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B8A"/>
    <w:rsid w:val="007F0C4D"/>
    <w:rsid w:val="007F0C99"/>
    <w:rsid w:val="007F0CF1"/>
    <w:rsid w:val="007F1207"/>
    <w:rsid w:val="007F12FE"/>
    <w:rsid w:val="007F13D9"/>
    <w:rsid w:val="007F1427"/>
    <w:rsid w:val="007F1537"/>
    <w:rsid w:val="007F18A1"/>
    <w:rsid w:val="007F1B5A"/>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07F17"/>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6CDD"/>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76F"/>
    <w:rsid w:val="00842C7D"/>
    <w:rsid w:val="00842D25"/>
    <w:rsid w:val="00843286"/>
    <w:rsid w:val="00843337"/>
    <w:rsid w:val="00843343"/>
    <w:rsid w:val="00843788"/>
    <w:rsid w:val="00843B7B"/>
    <w:rsid w:val="00843FE2"/>
    <w:rsid w:val="0084462A"/>
    <w:rsid w:val="00844A3D"/>
    <w:rsid w:val="00844E71"/>
    <w:rsid w:val="0084505A"/>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986"/>
    <w:rsid w:val="00855CDE"/>
    <w:rsid w:val="00855ED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5A6"/>
    <w:rsid w:val="00865990"/>
    <w:rsid w:val="00865DD1"/>
    <w:rsid w:val="008661E2"/>
    <w:rsid w:val="0086624A"/>
    <w:rsid w:val="008663E5"/>
    <w:rsid w:val="00866437"/>
    <w:rsid w:val="00866454"/>
    <w:rsid w:val="008665C6"/>
    <w:rsid w:val="00866D4D"/>
    <w:rsid w:val="008672E8"/>
    <w:rsid w:val="008674BA"/>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429"/>
    <w:rsid w:val="00881D2E"/>
    <w:rsid w:val="00882210"/>
    <w:rsid w:val="008829EC"/>
    <w:rsid w:val="00882A79"/>
    <w:rsid w:val="00882E08"/>
    <w:rsid w:val="00882E2F"/>
    <w:rsid w:val="00882ECD"/>
    <w:rsid w:val="0088350D"/>
    <w:rsid w:val="00883868"/>
    <w:rsid w:val="0088386C"/>
    <w:rsid w:val="00883CFE"/>
    <w:rsid w:val="00883E01"/>
    <w:rsid w:val="00884113"/>
    <w:rsid w:val="008841B6"/>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B4"/>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5F5A"/>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603E"/>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4E4"/>
    <w:rsid w:val="008E05F3"/>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4FDC"/>
    <w:rsid w:val="009050F8"/>
    <w:rsid w:val="0090585E"/>
    <w:rsid w:val="00905B08"/>
    <w:rsid w:val="00905BF7"/>
    <w:rsid w:val="00905F45"/>
    <w:rsid w:val="009061D1"/>
    <w:rsid w:val="0090634A"/>
    <w:rsid w:val="0090677D"/>
    <w:rsid w:val="0090692C"/>
    <w:rsid w:val="00906D9B"/>
    <w:rsid w:val="00906E77"/>
    <w:rsid w:val="00906FE9"/>
    <w:rsid w:val="009073EB"/>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5E9"/>
    <w:rsid w:val="0091578A"/>
    <w:rsid w:val="00915880"/>
    <w:rsid w:val="00915D3B"/>
    <w:rsid w:val="009165A8"/>
    <w:rsid w:val="009166BC"/>
    <w:rsid w:val="0091696C"/>
    <w:rsid w:val="00916CA5"/>
    <w:rsid w:val="00916CCC"/>
    <w:rsid w:val="0091709E"/>
    <w:rsid w:val="0091716A"/>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D0B"/>
    <w:rsid w:val="00935F09"/>
    <w:rsid w:val="00936061"/>
    <w:rsid w:val="00936177"/>
    <w:rsid w:val="0093632A"/>
    <w:rsid w:val="00936432"/>
    <w:rsid w:val="0093648B"/>
    <w:rsid w:val="00936581"/>
    <w:rsid w:val="0093663F"/>
    <w:rsid w:val="00936B86"/>
    <w:rsid w:val="00936C4A"/>
    <w:rsid w:val="00936DF8"/>
    <w:rsid w:val="00936F61"/>
    <w:rsid w:val="00936FF4"/>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8CA"/>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95"/>
    <w:rsid w:val="00956B2A"/>
    <w:rsid w:val="00956BC0"/>
    <w:rsid w:val="00956C49"/>
    <w:rsid w:val="00956D18"/>
    <w:rsid w:val="0095716D"/>
    <w:rsid w:val="00957203"/>
    <w:rsid w:val="009573D1"/>
    <w:rsid w:val="009576CF"/>
    <w:rsid w:val="00957DAE"/>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1EDC"/>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38F"/>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A2E"/>
    <w:rsid w:val="00977102"/>
    <w:rsid w:val="0097710D"/>
    <w:rsid w:val="0097727A"/>
    <w:rsid w:val="00977280"/>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CC9"/>
    <w:rsid w:val="009A2D4A"/>
    <w:rsid w:val="009A2DA6"/>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B0D"/>
    <w:rsid w:val="009B1C28"/>
    <w:rsid w:val="009B1D52"/>
    <w:rsid w:val="009B206A"/>
    <w:rsid w:val="009B23D8"/>
    <w:rsid w:val="009B299E"/>
    <w:rsid w:val="009B2E78"/>
    <w:rsid w:val="009B2FEA"/>
    <w:rsid w:val="009B34DD"/>
    <w:rsid w:val="009B35F1"/>
    <w:rsid w:val="009B3653"/>
    <w:rsid w:val="009B368D"/>
    <w:rsid w:val="009B36F6"/>
    <w:rsid w:val="009B370B"/>
    <w:rsid w:val="009B389A"/>
    <w:rsid w:val="009B39E9"/>
    <w:rsid w:val="009B3A2A"/>
    <w:rsid w:val="009B3B3C"/>
    <w:rsid w:val="009B3BA5"/>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C22"/>
    <w:rsid w:val="009B6D40"/>
    <w:rsid w:val="009B6F00"/>
    <w:rsid w:val="009B7012"/>
    <w:rsid w:val="009B7127"/>
    <w:rsid w:val="009B74C8"/>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82"/>
    <w:rsid w:val="009F6895"/>
    <w:rsid w:val="009F69B4"/>
    <w:rsid w:val="009F6D62"/>
    <w:rsid w:val="009F6EA8"/>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7FB"/>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D3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89"/>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F85"/>
    <w:rsid w:val="00A34FE7"/>
    <w:rsid w:val="00A352AE"/>
    <w:rsid w:val="00A353A1"/>
    <w:rsid w:val="00A356AE"/>
    <w:rsid w:val="00A359F9"/>
    <w:rsid w:val="00A35A5F"/>
    <w:rsid w:val="00A35C47"/>
    <w:rsid w:val="00A35DA1"/>
    <w:rsid w:val="00A35DB1"/>
    <w:rsid w:val="00A3648F"/>
    <w:rsid w:val="00A3654D"/>
    <w:rsid w:val="00A36748"/>
    <w:rsid w:val="00A368E5"/>
    <w:rsid w:val="00A36998"/>
    <w:rsid w:val="00A36ACC"/>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26"/>
    <w:rsid w:val="00A41370"/>
    <w:rsid w:val="00A414BE"/>
    <w:rsid w:val="00A4178D"/>
    <w:rsid w:val="00A41C79"/>
    <w:rsid w:val="00A41D16"/>
    <w:rsid w:val="00A41F30"/>
    <w:rsid w:val="00A421A2"/>
    <w:rsid w:val="00A427FA"/>
    <w:rsid w:val="00A429AA"/>
    <w:rsid w:val="00A429E2"/>
    <w:rsid w:val="00A42A85"/>
    <w:rsid w:val="00A42A97"/>
    <w:rsid w:val="00A42B45"/>
    <w:rsid w:val="00A42C26"/>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7C3"/>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8EE"/>
    <w:rsid w:val="00A67972"/>
    <w:rsid w:val="00A67A85"/>
    <w:rsid w:val="00A67ABE"/>
    <w:rsid w:val="00A67DF3"/>
    <w:rsid w:val="00A67E7F"/>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B2C"/>
    <w:rsid w:val="00AB4CD8"/>
    <w:rsid w:val="00AB51BC"/>
    <w:rsid w:val="00AB51ED"/>
    <w:rsid w:val="00AB569F"/>
    <w:rsid w:val="00AB5FBD"/>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44"/>
    <w:rsid w:val="00AC72F0"/>
    <w:rsid w:val="00AC744C"/>
    <w:rsid w:val="00AC7758"/>
    <w:rsid w:val="00AC77D0"/>
    <w:rsid w:val="00AC7CA9"/>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6B7"/>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2EF9"/>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68"/>
    <w:rsid w:val="00B167BB"/>
    <w:rsid w:val="00B170EF"/>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F94"/>
    <w:rsid w:val="00B27007"/>
    <w:rsid w:val="00B27016"/>
    <w:rsid w:val="00B2711C"/>
    <w:rsid w:val="00B272F2"/>
    <w:rsid w:val="00B27598"/>
    <w:rsid w:val="00B275AD"/>
    <w:rsid w:val="00B27788"/>
    <w:rsid w:val="00B27998"/>
    <w:rsid w:val="00B27F09"/>
    <w:rsid w:val="00B27F7D"/>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ADE"/>
    <w:rsid w:val="00B32BD9"/>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7DF"/>
    <w:rsid w:val="00B43BED"/>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0BA"/>
    <w:rsid w:val="00B46418"/>
    <w:rsid w:val="00B465AC"/>
    <w:rsid w:val="00B465D1"/>
    <w:rsid w:val="00B4675F"/>
    <w:rsid w:val="00B467D1"/>
    <w:rsid w:val="00B46B8C"/>
    <w:rsid w:val="00B47211"/>
    <w:rsid w:val="00B4737F"/>
    <w:rsid w:val="00B4738C"/>
    <w:rsid w:val="00B47C11"/>
    <w:rsid w:val="00B47C87"/>
    <w:rsid w:val="00B47E5F"/>
    <w:rsid w:val="00B47EBB"/>
    <w:rsid w:val="00B50575"/>
    <w:rsid w:val="00B512FF"/>
    <w:rsid w:val="00B51447"/>
    <w:rsid w:val="00B515E3"/>
    <w:rsid w:val="00B51991"/>
    <w:rsid w:val="00B51AC1"/>
    <w:rsid w:val="00B51DDA"/>
    <w:rsid w:val="00B52423"/>
    <w:rsid w:val="00B52692"/>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88B"/>
    <w:rsid w:val="00B54913"/>
    <w:rsid w:val="00B54DFF"/>
    <w:rsid w:val="00B54EAA"/>
    <w:rsid w:val="00B54FCA"/>
    <w:rsid w:val="00B55482"/>
    <w:rsid w:val="00B5562D"/>
    <w:rsid w:val="00B55C6D"/>
    <w:rsid w:val="00B55E6A"/>
    <w:rsid w:val="00B56193"/>
    <w:rsid w:val="00B56323"/>
    <w:rsid w:val="00B5672D"/>
    <w:rsid w:val="00B5690E"/>
    <w:rsid w:val="00B56A14"/>
    <w:rsid w:val="00B56DC0"/>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AA0"/>
    <w:rsid w:val="00B70FB5"/>
    <w:rsid w:val="00B710EB"/>
    <w:rsid w:val="00B71130"/>
    <w:rsid w:val="00B7155D"/>
    <w:rsid w:val="00B71766"/>
    <w:rsid w:val="00B71822"/>
    <w:rsid w:val="00B718D8"/>
    <w:rsid w:val="00B71DB6"/>
    <w:rsid w:val="00B721EE"/>
    <w:rsid w:val="00B7221A"/>
    <w:rsid w:val="00B7223D"/>
    <w:rsid w:val="00B72468"/>
    <w:rsid w:val="00B7297A"/>
    <w:rsid w:val="00B72B1C"/>
    <w:rsid w:val="00B72B21"/>
    <w:rsid w:val="00B72D9B"/>
    <w:rsid w:val="00B72E47"/>
    <w:rsid w:val="00B73165"/>
    <w:rsid w:val="00B7399D"/>
    <w:rsid w:val="00B73AC0"/>
    <w:rsid w:val="00B73D21"/>
    <w:rsid w:val="00B73FD9"/>
    <w:rsid w:val="00B74915"/>
    <w:rsid w:val="00B74B39"/>
    <w:rsid w:val="00B74DEE"/>
    <w:rsid w:val="00B74E01"/>
    <w:rsid w:val="00B74FAB"/>
    <w:rsid w:val="00B75078"/>
    <w:rsid w:val="00B759FD"/>
    <w:rsid w:val="00B75A44"/>
    <w:rsid w:val="00B75AB3"/>
    <w:rsid w:val="00B75AEF"/>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9E6"/>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2D"/>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B9E"/>
    <w:rsid w:val="00BB0BB4"/>
    <w:rsid w:val="00BB11A7"/>
    <w:rsid w:val="00BB15D1"/>
    <w:rsid w:val="00BB1806"/>
    <w:rsid w:val="00BB1BD8"/>
    <w:rsid w:val="00BB1CAE"/>
    <w:rsid w:val="00BB216F"/>
    <w:rsid w:val="00BB22E0"/>
    <w:rsid w:val="00BB23B6"/>
    <w:rsid w:val="00BB2740"/>
    <w:rsid w:val="00BB27B2"/>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8F5"/>
    <w:rsid w:val="00BD7248"/>
    <w:rsid w:val="00BD748D"/>
    <w:rsid w:val="00BD7809"/>
    <w:rsid w:val="00BD79F8"/>
    <w:rsid w:val="00BD7B40"/>
    <w:rsid w:val="00BD7E3F"/>
    <w:rsid w:val="00BE0044"/>
    <w:rsid w:val="00BE0384"/>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203"/>
    <w:rsid w:val="00C062C7"/>
    <w:rsid w:val="00C063E8"/>
    <w:rsid w:val="00C06834"/>
    <w:rsid w:val="00C06875"/>
    <w:rsid w:val="00C0687F"/>
    <w:rsid w:val="00C06FF8"/>
    <w:rsid w:val="00C070A7"/>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A32"/>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EEF"/>
    <w:rsid w:val="00C7427C"/>
    <w:rsid w:val="00C74467"/>
    <w:rsid w:val="00C747C7"/>
    <w:rsid w:val="00C74869"/>
    <w:rsid w:val="00C74C41"/>
    <w:rsid w:val="00C74DE5"/>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3BB"/>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588"/>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307"/>
    <w:rsid w:val="00CC781C"/>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FF"/>
    <w:rsid w:val="00CD7DDD"/>
    <w:rsid w:val="00CE048C"/>
    <w:rsid w:val="00CE052A"/>
    <w:rsid w:val="00CE0814"/>
    <w:rsid w:val="00CE0CB0"/>
    <w:rsid w:val="00CE0DF4"/>
    <w:rsid w:val="00CE0F62"/>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D005EE"/>
    <w:rsid w:val="00D00672"/>
    <w:rsid w:val="00D0094A"/>
    <w:rsid w:val="00D0112F"/>
    <w:rsid w:val="00D012D5"/>
    <w:rsid w:val="00D0157F"/>
    <w:rsid w:val="00D01A63"/>
    <w:rsid w:val="00D01B25"/>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08D"/>
    <w:rsid w:val="00D072E9"/>
    <w:rsid w:val="00D074F3"/>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C2"/>
    <w:rsid w:val="00D24917"/>
    <w:rsid w:val="00D24B3F"/>
    <w:rsid w:val="00D24EB4"/>
    <w:rsid w:val="00D250C0"/>
    <w:rsid w:val="00D250D7"/>
    <w:rsid w:val="00D25282"/>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764"/>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E3C"/>
    <w:rsid w:val="00D45ECE"/>
    <w:rsid w:val="00D465A3"/>
    <w:rsid w:val="00D46775"/>
    <w:rsid w:val="00D467D6"/>
    <w:rsid w:val="00D46B5B"/>
    <w:rsid w:val="00D46EEE"/>
    <w:rsid w:val="00D4719E"/>
    <w:rsid w:val="00D474BB"/>
    <w:rsid w:val="00D47617"/>
    <w:rsid w:val="00D47777"/>
    <w:rsid w:val="00D47A99"/>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15D"/>
    <w:rsid w:val="00D6043A"/>
    <w:rsid w:val="00D60AC7"/>
    <w:rsid w:val="00D60C5C"/>
    <w:rsid w:val="00D60D7B"/>
    <w:rsid w:val="00D60F39"/>
    <w:rsid w:val="00D614F4"/>
    <w:rsid w:val="00D6152A"/>
    <w:rsid w:val="00D6165A"/>
    <w:rsid w:val="00D6194B"/>
    <w:rsid w:val="00D61EB1"/>
    <w:rsid w:val="00D62447"/>
    <w:rsid w:val="00D62928"/>
    <w:rsid w:val="00D62951"/>
    <w:rsid w:val="00D629C3"/>
    <w:rsid w:val="00D62A8E"/>
    <w:rsid w:val="00D62CCD"/>
    <w:rsid w:val="00D62F91"/>
    <w:rsid w:val="00D63394"/>
    <w:rsid w:val="00D636D8"/>
    <w:rsid w:val="00D636DB"/>
    <w:rsid w:val="00D63A05"/>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242"/>
    <w:rsid w:val="00D713A5"/>
    <w:rsid w:val="00D7179F"/>
    <w:rsid w:val="00D7198E"/>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2F5"/>
    <w:rsid w:val="00D876B3"/>
    <w:rsid w:val="00D87A4D"/>
    <w:rsid w:val="00D87B4E"/>
    <w:rsid w:val="00D87F47"/>
    <w:rsid w:val="00D87FD0"/>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51F"/>
    <w:rsid w:val="00DC1830"/>
    <w:rsid w:val="00DC195F"/>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4121"/>
    <w:rsid w:val="00DD41FD"/>
    <w:rsid w:val="00DD420E"/>
    <w:rsid w:val="00DD42F2"/>
    <w:rsid w:val="00DD465A"/>
    <w:rsid w:val="00DD488E"/>
    <w:rsid w:val="00DD4B74"/>
    <w:rsid w:val="00DD4F36"/>
    <w:rsid w:val="00DD5102"/>
    <w:rsid w:val="00DD5152"/>
    <w:rsid w:val="00DD52B7"/>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19C1"/>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6F8"/>
    <w:rsid w:val="00E05B8C"/>
    <w:rsid w:val="00E05D68"/>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8F2"/>
    <w:rsid w:val="00E1191B"/>
    <w:rsid w:val="00E11BFA"/>
    <w:rsid w:val="00E11C78"/>
    <w:rsid w:val="00E11C9E"/>
    <w:rsid w:val="00E11E0C"/>
    <w:rsid w:val="00E11F51"/>
    <w:rsid w:val="00E11FC2"/>
    <w:rsid w:val="00E120E7"/>
    <w:rsid w:val="00E12221"/>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83"/>
    <w:rsid w:val="00E534ED"/>
    <w:rsid w:val="00E53922"/>
    <w:rsid w:val="00E539AC"/>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78"/>
    <w:rsid w:val="00E725AB"/>
    <w:rsid w:val="00E725AF"/>
    <w:rsid w:val="00E72ACB"/>
    <w:rsid w:val="00E72F68"/>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FA1"/>
    <w:rsid w:val="00EC2016"/>
    <w:rsid w:val="00EC205F"/>
    <w:rsid w:val="00EC2291"/>
    <w:rsid w:val="00EC30BE"/>
    <w:rsid w:val="00EC326F"/>
    <w:rsid w:val="00EC3339"/>
    <w:rsid w:val="00EC36A6"/>
    <w:rsid w:val="00EC38C6"/>
    <w:rsid w:val="00EC396F"/>
    <w:rsid w:val="00EC39AA"/>
    <w:rsid w:val="00EC3CC2"/>
    <w:rsid w:val="00EC3DD0"/>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583"/>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F68"/>
    <w:rsid w:val="00F15175"/>
    <w:rsid w:val="00F1564A"/>
    <w:rsid w:val="00F15B0F"/>
    <w:rsid w:val="00F16224"/>
    <w:rsid w:val="00F16526"/>
    <w:rsid w:val="00F165E3"/>
    <w:rsid w:val="00F16760"/>
    <w:rsid w:val="00F16A2B"/>
    <w:rsid w:val="00F16AFB"/>
    <w:rsid w:val="00F16C6B"/>
    <w:rsid w:val="00F17167"/>
    <w:rsid w:val="00F1725D"/>
    <w:rsid w:val="00F175D5"/>
    <w:rsid w:val="00F1766E"/>
    <w:rsid w:val="00F17C9C"/>
    <w:rsid w:val="00F17CBA"/>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606B"/>
    <w:rsid w:val="00F560DB"/>
    <w:rsid w:val="00F564AF"/>
    <w:rsid w:val="00F564D6"/>
    <w:rsid w:val="00F565A1"/>
    <w:rsid w:val="00F566EF"/>
    <w:rsid w:val="00F56927"/>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9D"/>
    <w:rsid w:val="00F64431"/>
    <w:rsid w:val="00F6445E"/>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39A"/>
    <w:rsid w:val="00FB73FC"/>
    <w:rsid w:val="00FB74F9"/>
    <w:rsid w:val="00FB7A9B"/>
    <w:rsid w:val="00FB7C45"/>
    <w:rsid w:val="00FB7DA5"/>
    <w:rsid w:val="00FC0506"/>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B93"/>
    <w:rsid w:val="00FE02AD"/>
    <w:rsid w:val="00FE0329"/>
    <w:rsid w:val="00FE0937"/>
    <w:rsid w:val="00FE0A85"/>
    <w:rsid w:val="00FE0AF2"/>
    <w:rsid w:val="00FE0B2C"/>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C70"/>
    <w:rsid w:val="00FE3CBE"/>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456E6"/>
    <w:pPr>
      <w:numPr>
        <w:ilvl w:val="3"/>
      </w:numPr>
      <w:jc w:val="left"/>
      <w:outlineLvl w:val="3"/>
    </w:pPr>
  </w:style>
  <w:style w:type="paragraph" w:styleId="Heading5">
    <w:name w:val="heading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39"/>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tabs>
        <w:tab w:val="clear" w:pos="3330"/>
        <w:tab w:val="num" w:pos="1080"/>
      </w:tabs>
      <w:ind w:left="0"/>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2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2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3"/>
      </w:numPr>
      <w:tabs>
        <w:tab w:val="num" w:pos="720"/>
      </w:tabs>
      <w:ind w:left="1598" w:hanging="403"/>
    </w:pPr>
  </w:style>
  <w:style w:type="paragraph" w:customStyle="1" w:styleId="AVCBulletlevel5">
    <w:name w:val="AVC Bullet level 5"/>
    <w:basedOn w:val="AVCBulletlevel1CharChar"/>
    <w:uiPriority w:val="99"/>
    <w:rsid w:val="001533A7"/>
    <w:pPr>
      <w:numPr>
        <w:numId w:val="2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3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20"/>
      </w:numPr>
    </w:pPr>
  </w:style>
  <w:style w:type="numbering" w:customStyle="1" w:styleId="SVCIndent">
    <w:name w:val="SVC Indent"/>
    <w:rsid w:val="001533A7"/>
    <w:pPr>
      <w:numPr>
        <w:numId w:val="3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9"/>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10"/>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6"/>
      </w:numPr>
      <w:tabs>
        <w:tab w:val="left" w:pos="794"/>
      </w:tabs>
    </w:pPr>
  </w:style>
  <w:style w:type="paragraph" w:customStyle="1" w:styleId="4H1">
    <w:name w:val="4H1"/>
    <w:basedOn w:val="3N"/>
    <w:link w:val="4H1Char"/>
    <w:qFormat/>
    <w:rsid w:val="001533A7"/>
    <w:pPr>
      <w:numPr>
        <w:ilvl w:val="1"/>
        <w:numId w:val="3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456E6"/>
    <w:pPr>
      <w:numPr>
        <w:ilvl w:val="3"/>
      </w:numPr>
      <w:jc w:val="left"/>
      <w:outlineLvl w:val="3"/>
    </w:pPr>
  </w:style>
  <w:style w:type="paragraph" w:styleId="Heading5">
    <w:name w:val="heading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39"/>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tabs>
        <w:tab w:val="clear" w:pos="3330"/>
        <w:tab w:val="num" w:pos="1080"/>
      </w:tabs>
      <w:ind w:left="0"/>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2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2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3"/>
      </w:numPr>
      <w:tabs>
        <w:tab w:val="num" w:pos="720"/>
      </w:tabs>
      <w:ind w:left="1598" w:hanging="403"/>
    </w:pPr>
  </w:style>
  <w:style w:type="paragraph" w:customStyle="1" w:styleId="AVCBulletlevel5">
    <w:name w:val="AVC Bullet level 5"/>
    <w:basedOn w:val="AVCBulletlevel1CharChar"/>
    <w:uiPriority w:val="99"/>
    <w:rsid w:val="001533A7"/>
    <w:pPr>
      <w:numPr>
        <w:numId w:val="2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3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20"/>
      </w:numPr>
    </w:pPr>
  </w:style>
  <w:style w:type="numbering" w:customStyle="1" w:styleId="SVCIndent">
    <w:name w:val="SVC Indent"/>
    <w:rsid w:val="001533A7"/>
    <w:pPr>
      <w:numPr>
        <w:numId w:val="3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9"/>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10"/>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6"/>
      </w:numPr>
      <w:tabs>
        <w:tab w:val="left" w:pos="794"/>
      </w:tabs>
    </w:pPr>
  </w:style>
  <w:style w:type="paragraph" w:customStyle="1" w:styleId="4H1">
    <w:name w:val="4H1"/>
    <w:basedOn w:val="3N"/>
    <w:link w:val="4H1Char"/>
    <w:qFormat/>
    <w:rsid w:val="001533A7"/>
    <w:pPr>
      <w:numPr>
        <w:ilvl w:val="1"/>
        <w:numId w:val="3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jill@vidyo.com"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image" Target="media/image2.png"/><Relationship Id="rId25" Type="http://schemas.openxmlformats.org/officeDocument/2006/relationships/hyperlink" Target="mailto:miska.hannuksela@nokia.com" TargetMode="External"/><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3.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microsoft.com/office/2007/relationships/stylesWithEffects" Target="stylesWithEffects.xml"/><Relationship Id="rId24" Type="http://schemas.openxmlformats.org/officeDocument/2006/relationships/hyperlink" Target="mailto:Yan.Ye@interdigital.com" TargetMode="External"/><Relationship Id="rId32" Type="http://schemas.openxmlformats.org/officeDocument/2006/relationships/header" Target="header3.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yperlink" Target="mailto:jill@vidyo.com" TargetMode="External"/><Relationship Id="rId28" Type="http://schemas.openxmlformats.org/officeDocument/2006/relationships/footer" Target="footer1.xml"/><Relationship Id="rId36"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mailto:jonatan.samuelsson@ericsson.com" TargetMode="External"/><Relationship Id="rId31"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footnotes" Target="footnotes.xml"/><Relationship Id="rId22" Type="http://schemas.openxmlformats.org/officeDocument/2006/relationships/hyperlink" Target="mailto:cjianle@qti.qualcomm.com" TargetMode="External"/><Relationship Id="rId27" Type="http://schemas.openxmlformats.org/officeDocument/2006/relationships/header" Target="header2.xml"/><Relationship Id="rId30" Type="http://schemas.openxmlformats.org/officeDocument/2006/relationships/image" Target="media/image5.wmf"/><Relationship Id="rId35"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8B09A-2A52-4A7A-A838-3B9C004C26F8}">
  <ds:schemaRefs>
    <ds:schemaRef ds:uri="http://schemas.openxmlformats.org/officeDocument/2006/bibliography"/>
  </ds:schemaRefs>
</ds:datastoreItem>
</file>

<file path=customXml/itemProps2.xml><?xml version="1.0" encoding="utf-8"?>
<ds:datastoreItem xmlns:ds="http://schemas.openxmlformats.org/officeDocument/2006/customXml" ds:itemID="{659735EB-AF3B-4252-BC81-61FB634A012E}">
  <ds:schemaRefs>
    <ds:schemaRef ds:uri="http://schemas.openxmlformats.org/officeDocument/2006/bibliography"/>
  </ds:schemaRefs>
</ds:datastoreItem>
</file>

<file path=customXml/itemProps3.xml><?xml version="1.0" encoding="utf-8"?>
<ds:datastoreItem xmlns:ds="http://schemas.openxmlformats.org/officeDocument/2006/customXml" ds:itemID="{7C755EA1-A591-49A6-A7ED-398E0205B0E2}">
  <ds:schemaRefs>
    <ds:schemaRef ds:uri="http://schemas.openxmlformats.org/officeDocument/2006/bibliography"/>
  </ds:schemaRefs>
</ds:datastoreItem>
</file>

<file path=customXml/itemProps4.xml><?xml version="1.0" encoding="utf-8"?>
<ds:datastoreItem xmlns:ds="http://schemas.openxmlformats.org/officeDocument/2006/customXml" ds:itemID="{681419B4-56BB-44EB-9E0A-0E0A033BBDF5}">
  <ds:schemaRefs>
    <ds:schemaRef ds:uri="http://schemas.openxmlformats.org/officeDocument/2006/bibliography"/>
  </ds:schemaRefs>
</ds:datastoreItem>
</file>

<file path=customXml/itemProps5.xml><?xml version="1.0" encoding="utf-8"?>
<ds:datastoreItem xmlns:ds="http://schemas.openxmlformats.org/officeDocument/2006/customXml" ds:itemID="{E4D69174-F717-41E5-B3F7-611F9F38FA51}">
  <ds:schemaRefs>
    <ds:schemaRef ds:uri="http://schemas.openxmlformats.org/officeDocument/2006/bibliography"/>
  </ds:schemaRefs>
</ds:datastoreItem>
</file>

<file path=customXml/itemProps6.xml><?xml version="1.0" encoding="utf-8"?>
<ds:datastoreItem xmlns:ds="http://schemas.openxmlformats.org/officeDocument/2006/customXml" ds:itemID="{A7867A6F-1A71-468F-B9E3-DD63E6F15734}">
  <ds:schemaRefs>
    <ds:schemaRef ds:uri="http://schemas.openxmlformats.org/officeDocument/2006/bibliography"/>
  </ds:schemaRefs>
</ds:datastoreItem>
</file>

<file path=customXml/itemProps7.xml><?xml version="1.0" encoding="utf-8"?>
<ds:datastoreItem xmlns:ds="http://schemas.openxmlformats.org/officeDocument/2006/customXml" ds:itemID="{2FADD8A5-7925-41EB-88D8-B7739672275F}">
  <ds:schemaRefs>
    <ds:schemaRef ds:uri="http://schemas.openxmlformats.org/officeDocument/2006/bibliography"/>
  </ds:schemaRefs>
</ds:datastoreItem>
</file>

<file path=customXml/itemProps8.xml><?xml version="1.0" encoding="utf-8"?>
<ds:datastoreItem xmlns:ds="http://schemas.openxmlformats.org/officeDocument/2006/customXml" ds:itemID="{713B2DAD-C54A-4F74-A95B-4951B82C1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72</Pages>
  <Words>32765</Words>
  <Characters>195988</Characters>
  <Application>Microsoft Office Word</Application>
  <DocSecurity>0</DocSecurity>
  <Lines>1633</Lines>
  <Paragraphs>456</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228297</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(SHVC/O0098/Scaled ref layer offset)</cp:lastModifiedBy>
  <cp:revision>4</cp:revision>
  <cp:lastPrinted>2013-02-13T05:52:00Z</cp:lastPrinted>
  <dcterms:created xsi:type="dcterms:W3CDTF">2013-11-08T22:34:00Z</dcterms:created>
  <dcterms:modified xsi:type="dcterms:W3CDTF">2013-11-08T22:35:00Z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