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EA77F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2E93601" wp14:editId="57C999C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6C1D6A31" wp14:editId="3F7FC02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22FB76A8" wp14:editId="2403C06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34614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346148">
              <w:rPr>
                <w:szCs w:val="22"/>
                <w:lang w:val="en-CA"/>
              </w:rPr>
              <w:t>5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346148">
              <w:rPr>
                <w:szCs w:val="22"/>
                <w:lang w:val="en-CA"/>
              </w:rPr>
              <w:t>Geneva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346148">
              <w:rPr>
                <w:szCs w:val="22"/>
                <w:lang w:val="en-CA"/>
              </w:rPr>
              <w:t>CH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346148">
              <w:rPr>
                <w:szCs w:val="22"/>
                <w:lang w:val="en-CA"/>
              </w:rPr>
              <w:t>23</w:t>
            </w:r>
            <w:r w:rsidR="00FA139D">
              <w:rPr>
                <w:szCs w:val="22"/>
                <w:lang w:val="en-CA"/>
              </w:rPr>
              <w:t xml:space="preserve"> </w:t>
            </w:r>
            <w:r w:rsidR="00346148">
              <w:rPr>
                <w:szCs w:val="22"/>
                <w:lang w:val="en-CA"/>
              </w:rPr>
              <w:t>Oct.</w:t>
            </w:r>
            <w:r w:rsidR="00FA139D">
              <w:rPr>
                <w:szCs w:val="22"/>
                <w:lang w:val="en-CA"/>
              </w:rPr>
              <w:t xml:space="preserve"> – </w:t>
            </w:r>
            <w:r w:rsidR="00346148">
              <w:rPr>
                <w:szCs w:val="22"/>
                <w:lang w:val="en-CA"/>
              </w:rPr>
              <w:t>1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346148">
              <w:rPr>
                <w:szCs w:val="22"/>
                <w:lang w:val="en-CA"/>
              </w:rPr>
              <w:t>Nov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FA139D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E04A7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46148">
              <w:rPr>
                <w:lang w:val="en-CA"/>
              </w:rPr>
              <w:t>O</w:t>
            </w:r>
            <w:r w:rsidR="00E93E2C">
              <w:rPr>
                <w:u w:val="single"/>
                <w:lang w:val="en-CA"/>
              </w:rPr>
              <w:t>02</w:t>
            </w:r>
            <w:r w:rsidR="00DD571A">
              <w:rPr>
                <w:u w:val="single"/>
                <w:lang w:val="en-CA"/>
              </w:rPr>
              <w:t>37_r</w:t>
            </w:r>
            <w:ins w:id="0" w:author="Rajan Joshi, Qualcomm" w:date="2013-10-25T02:11:00Z">
              <w:r w:rsidR="00E04A79">
                <w:rPr>
                  <w:u w:val="single"/>
                  <w:lang w:val="en-CA"/>
                </w:rPr>
                <w:t>2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0F767F" w:rsidP="003E6159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AHG5</w:t>
            </w:r>
            <w:r w:rsidR="00077FC2">
              <w:rPr>
                <w:b/>
                <w:szCs w:val="22"/>
                <w:lang w:val="en-CA"/>
              </w:rPr>
              <w:t xml:space="preserve">: </w:t>
            </w:r>
            <w:r w:rsidR="003E6159">
              <w:rPr>
                <w:b/>
                <w:szCs w:val="22"/>
                <w:lang w:val="en-CA"/>
              </w:rPr>
              <w:t xml:space="preserve">Disable </w:t>
            </w:r>
            <w:r w:rsidR="00CE0E79">
              <w:rPr>
                <w:b/>
                <w:szCs w:val="22"/>
                <w:lang w:val="en-CA"/>
              </w:rPr>
              <w:t>scaling lists</w:t>
            </w:r>
            <w:r w:rsidR="003E6159">
              <w:rPr>
                <w:b/>
                <w:szCs w:val="22"/>
                <w:lang w:val="en-CA"/>
              </w:rPr>
              <w:t xml:space="preserve"> within certain spatial regions in a picture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714F0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077FC2" w:rsidP="00077FC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Rajan Joshi, </w:t>
            </w:r>
            <w:r w:rsidR="00714F06">
              <w:rPr>
                <w:szCs w:val="22"/>
                <w:lang w:val="en-CA"/>
              </w:rPr>
              <w:t>Joel Sole</w:t>
            </w:r>
            <w:r w:rsidR="00426344">
              <w:rPr>
                <w:szCs w:val="22"/>
                <w:lang w:val="en-CA"/>
              </w:rPr>
              <w:t>, Marta Karczewicz</w:t>
            </w:r>
            <w:r w:rsidR="00E61DAC" w:rsidRPr="005B217D">
              <w:rPr>
                <w:szCs w:val="22"/>
                <w:lang w:val="en-CA"/>
              </w:rPr>
              <w:br/>
            </w:r>
            <w:r w:rsidR="00714F06">
              <w:rPr>
                <w:szCs w:val="22"/>
              </w:rPr>
              <w:t>5775 Morehouse Drive</w:t>
            </w:r>
            <w:r w:rsidR="00714F06" w:rsidRPr="00AE341B">
              <w:rPr>
                <w:szCs w:val="22"/>
              </w:rPr>
              <w:br/>
            </w:r>
            <w:r w:rsidR="00714F06">
              <w:rPr>
                <w:szCs w:val="22"/>
              </w:rPr>
              <w:t>San Diego, CA 92121-1714</w:t>
            </w:r>
            <w:r w:rsidR="00714F06" w:rsidRPr="00AE341B">
              <w:rPr>
                <w:szCs w:val="22"/>
              </w:rPr>
              <w:br/>
            </w:r>
            <w:r w:rsidR="00714F06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077FC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714F06">
              <w:rPr>
                <w:szCs w:val="22"/>
              </w:rPr>
              <w:t>+1-858-</w:t>
            </w:r>
            <w:r w:rsidR="00077FC2">
              <w:rPr>
                <w:szCs w:val="22"/>
              </w:rPr>
              <w:t>658-4511</w:t>
            </w:r>
            <w:r w:rsidRPr="005B217D">
              <w:rPr>
                <w:szCs w:val="22"/>
                <w:lang w:val="en-CA"/>
              </w:rPr>
              <w:br/>
            </w:r>
            <w:hyperlink r:id="rId11" w:history="1">
              <w:r w:rsidR="00F604A2">
                <w:rPr>
                  <w:rStyle w:val="Hyperlink"/>
                  <w:szCs w:val="22"/>
                  <w:lang w:val="en-CA"/>
                </w:rPr>
                <w:t>rajanj@qti.qualcomm.com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714F0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CE0E79" w:rsidP="0076019C">
      <w:pPr>
        <w:jc w:val="both"/>
        <w:rPr>
          <w:szCs w:val="22"/>
          <w:lang w:val="en-CA"/>
        </w:rPr>
      </w:pPr>
      <w:r>
        <w:rPr>
          <w:lang w:val="en-CA"/>
        </w:rPr>
        <w:t>At the 14</w:t>
      </w:r>
      <w:r w:rsidRPr="00CE0E79">
        <w:rPr>
          <w:vertAlign w:val="superscript"/>
          <w:lang w:val="en-CA"/>
        </w:rPr>
        <w:t>th</w:t>
      </w:r>
      <w:r>
        <w:rPr>
          <w:lang w:val="en-CA"/>
        </w:rPr>
        <w:t xml:space="preserve"> JCTVC meeting transform-skip was enabled for all </w:t>
      </w:r>
      <w:r w:rsidR="001538D2">
        <w:rPr>
          <w:lang w:val="en-CA"/>
        </w:rPr>
        <w:t xml:space="preserve">transform block </w:t>
      </w:r>
      <w:r>
        <w:rPr>
          <w:lang w:val="en-CA"/>
        </w:rPr>
        <w:t xml:space="preserve">sizes. In the current text specification, when scaling lists are being used, they have to be used for the entire picture, both for transform and transform-skip blocks. There is no flexibility to disable their use for different spatial regions in the picture. We propose a signaling scheme to disable the use of scaling lists for each CU or group of CUs. </w:t>
      </w:r>
      <w:r w:rsidR="00436004">
        <w:rPr>
          <w:lang w:val="en-CA"/>
        </w:rPr>
        <w:t>A PPS</w:t>
      </w:r>
      <w:r>
        <w:rPr>
          <w:lang w:val="en-CA"/>
        </w:rPr>
        <w:t xml:space="preserve"> level flag is provided to enable the use of this feature.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</w:t>
      </w:r>
      <w:r w:rsidR="00714F06">
        <w:rPr>
          <w:lang w:val="en-CA"/>
        </w:rPr>
        <w:t>oduction</w:t>
      </w:r>
    </w:p>
    <w:p w:rsidR="00D824EC" w:rsidRDefault="00CE0E79" w:rsidP="009234A5">
      <w:pPr>
        <w:jc w:val="both"/>
      </w:pPr>
      <w:r>
        <w:rPr>
          <w:lang w:val="en-CA"/>
        </w:rPr>
        <w:t>At the 14</w:t>
      </w:r>
      <w:r w:rsidRPr="00CE0E79">
        <w:rPr>
          <w:vertAlign w:val="superscript"/>
          <w:lang w:val="en-CA"/>
        </w:rPr>
        <w:t>th</w:t>
      </w:r>
      <w:r>
        <w:rPr>
          <w:lang w:val="en-CA"/>
        </w:rPr>
        <w:t xml:space="preserve"> JCTVC meeting transform-skip was </w:t>
      </w:r>
      <w:r w:rsidR="00D824EC">
        <w:rPr>
          <w:lang w:val="en-CA"/>
        </w:rPr>
        <w:t>extended to</w:t>
      </w:r>
      <w:r>
        <w:rPr>
          <w:lang w:val="en-CA"/>
        </w:rPr>
        <w:t xml:space="preserve"> all </w:t>
      </w:r>
      <w:r w:rsidR="00187681">
        <w:rPr>
          <w:lang w:val="en-CA"/>
        </w:rPr>
        <w:t xml:space="preserve">transform block </w:t>
      </w:r>
      <w:r>
        <w:rPr>
          <w:lang w:val="en-CA"/>
        </w:rPr>
        <w:t>sizes. In the current text specification, scaling lists</w:t>
      </w:r>
      <w:r w:rsidR="00EE4CF4">
        <w:rPr>
          <w:lang w:val="en-CA"/>
        </w:rPr>
        <w:t xml:space="preserve"> </w:t>
      </w:r>
      <w:r>
        <w:rPr>
          <w:lang w:val="en-CA"/>
        </w:rPr>
        <w:t>have to be used for the entire picture</w:t>
      </w:r>
      <w:r w:rsidR="00D824EC">
        <w:rPr>
          <w:lang w:val="en-CA"/>
        </w:rPr>
        <w:t>. When used, they are applied to</w:t>
      </w:r>
      <w:r>
        <w:rPr>
          <w:lang w:val="en-CA"/>
        </w:rPr>
        <w:t xml:space="preserve"> both</w:t>
      </w:r>
      <w:del w:id="1" w:author="Rajan Joshi, Qualcomm" w:date="2013-10-17T22:06:00Z">
        <w:r w:rsidR="00D824EC" w:rsidDel="00105196">
          <w:rPr>
            <w:lang w:val="en-CA"/>
          </w:rPr>
          <w:delText>,</w:delText>
        </w:r>
      </w:del>
      <w:r>
        <w:rPr>
          <w:lang w:val="en-CA"/>
        </w:rPr>
        <w:t xml:space="preserve"> transform and transform-skip blocks.</w:t>
      </w:r>
      <w:r w:rsidR="00EE4CF4">
        <w:rPr>
          <w:lang w:val="en-CA"/>
        </w:rPr>
        <w:t xml:space="preserve"> This is counterintuitive since </w:t>
      </w:r>
      <w:r w:rsidR="00EE4CF4">
        <w:t xml:space="preserve">the coefficients in a transform are arranged according to its frequency content and the coefficients in a transform-skipped block are arranged according to the spatial position. </w:t>
      </w:r>
    </w:p>
    <w:p w:rsidR="00ED62FD" w:rsidRDefault="00ED62FD" w:rsidP="009234A5">
      <w:pPr>
        <w:jc w:val="both"/>
      </w:pPr>
      <w:r>
        <w:t xml:space="preserve">It is desirable to have the flexibility to turn off </w:t>
      </w:r>
      <w:r w:rsidR="00436004">
        <w:t xml:space="preserve">the </w:t>
      </w:r>
      <w:r>
        <w:t xml:space="preserve">use of scaling matrices for transform-skip blocks. </w:t>
      </w:r>
      <w:r w:rsidR="00D824EC">
        <w:t xml:space="preserve">However, this was not included in HEVC because it was considered that switching scaling list at each transform block would be too complex. </w:t>
      </w:r>
    </w:p>
    <w:p w:rsidR="001F2594" w:rsidRDefault="00D824EC" w:rsidP="009234A5">
      <w:pPr>
        <w:jc w:val="both"/>
      </w:pPr>
      <w:r>
        <w:t xml:space="preserve">Video </w:t>
      </w:r>
      <w:r w:rsidR="00EE4CF4">
        <w:t>content that contains a mix of natural video and non-camera generated content</w:t>
      </w:r>
      <w:r w:rsidR="00ED62FD">
        <w:t xml:space="preserve"> is becoming increasingly common. </w:t>
      </w:r>
      <w:r w:rsidR="007F6CCB">
        <w:t xml:space="preserve">Furthermore the segmentation of the picture into natural video and non-camera generated content may be known. </w:t>
      </w:r>
      <w:r w:rsidR="00436004">
        <w:t xml:space="preserve">The non-camera generated content may be coded with a mixture of transform and transform-skip blocks. In this scenario, </w:t>
      </w:r>
      <w:r w:rsidR="00ED62FD">
        <w:t>it may be desirable to turn off the use of scaling lists for certain spatial areas</w:t>
      </w:r>
      <w:r>
        <w:t xml:space="preserve"> </w:t>
      </w:r>
      <w:r w:rsidR="00436004">
        <w:t xml:space="preserve">instead of depending purely on whether a block uses transform </w:t>
      </w:r>
      <w:r w:rsidR="007F6CCB">
        <w:t xml:space="preserve">or transform-skip. </w:t>
      </w:r>
    </w:p>
    <w:p w:rsidR="00605FD9" w:rsidRDefault="00D824EC" w:rsidP="009234A5">
      <w:pPr>
        <w:jc w:val="both"/>
      </w:pPr>
      <w:r>
        <w:t xml:space="preserve">A </w:t>
      </w:r>
      <w:r w:rsidR="00605FD9">
        <w:t xml:space="preserve">CU level flag </w:t>
      </w:r>
      <w:r>
        <w:t xml:space="preserve">is proposed </w:t>
      </w:r>
      <w:r w:rsidR="00605FD9">
        <w:t>to enable this functionality.</w:t>
      </w:r>
    </w:p>
    <w:p w:rsidR="00605FD9" w:rsidRDefault="00605FD9" w:rsidP="00605FD9">
      <w:pPr>
        <w:pStyle w:val="Heading1"/>
      </w:pPr>
      <w:r>
        <w:t>Technical description</w:t>
      </w:r>
    </w:p>
    <w:p w:rsidR="00605FD9" w:rsidRDefault="00D824EC" w:rsidP="009234A5">
      <w:pPr>
        <w:jc w:val="both"/>
      </w:pPr>
      <w:r>
        <w:t xml:space="preserve">A </w:t>
      </w:r>
      <w:r w:rsidR="00ED62FD">
        <w:t xml:space="preserve">CU level flag </w:t>
      </w:r>
      <w:proofErr w:type="spellStart"/>
      <w:r w:rsidR="00ED62FD" w:rsidRPr="00ED62FD">
        <w:rPr>
          <w:i/>
        </w:rPr>
        <w:t>cu_scaling_list_</w:t>
      </w:r>
      <w:del w:id="2" w:author="Rajan Joshi, Qualcomm" w:date="2013-10-15T22:54:00Z">
        <w:r w:rsidR="00ED62FD" w:rsidDel="002E1170">
          <w:rPr>
            <w:i/>
          </w:rPr>
          <w:delText>enable</w:delText>
        </w:r>
        <w:r w:rsidR="00ED62FD" w:rsidRPr="00ED62FD" w:rsidDel="002E1170">
          <w:rPr>
            <w:i/>
          </w:rPr>
          <w:delText>_</w:delText>
        </w:r>
      </w:del>
      <w:r w:rsidR="00ED62FD" w:rsidRPr="00ED62FD">
        <w:rPr>
          <w:i/>
        </w:rPr>
        <w:t>flag</w:t>
      </w:r>
      <w:proofErr w:type="spellEnd"/>
      <w:r w:rsidR="00ED62FD">
        <w:t xml:space="preserve"> </w:t>
      </w:r>
      <w:r>
        <w:t xml:space="preserve">is proposed </w:t>
      </w:r>
      <w:r w:rsidR="00ED62FD">
        <w:t>to signal that the active scaling list should be used for the current CU</w:t>
      </w:r>
      <w:r w:rsidR="004D0917">
        <w:t xml:space="preserve"> or a group of CUs</w:t>
      </w:r>
      <w:r w:rsidR="00ED62FD">
        <w:t xml:space="preserve">. </w:t>
      </w:r>
      <w:ins w:id="3" w:author="Rajan Joshi, Qualcomm" w:date="2013-10-15T23:55:00Z">
        <w:r w:rsidR="00361306">
          <w:t xml:space="preserve">A PPS level flag </w:t>
        </w:r>
      </w:ins>
      <w:proofErr w:type="spellStart"/>
      <w:ins w:id="4" w:author="Rajan Joshi, Qualcomm" w:date="2013-10-15T23:56:00Z">
        <w:r w:rsidR="00361306" w:rsidRPr="00361306">
          <w:rPr>
            <w:i/>
            <w:rPrChange w:id="5" w:author="Rajan Joshi, Qualcomm" w:date="2013-10-15T23:57:00Z">
              <w:rPr/>
            </w:rPrChange>
          </w:rPr>
          <w:t>cu_scaling_list_enabled_flag</w:t>
        </w:r>
        <w:proofErr w:type="spellEnd"/>
        <w:r w:rsidR="00361306">
          <w:t xml:space="preserve"> is used to enable this functionality. </w:t>
        </w:r>
      </w:ins>
      <w:r w:rsidR="00ED62FD">
        <w:t xml:space="preserve">To avoid excessive signaling costs, </w:t>
      </w:r>
      <w:r w:rsidR="00605FD9">
        <w:t xml:space="preserve">the minimum size at which </w:t>
      </w:r>
      <w:del w:id="6" w:author="Rajan Joshi, Qualcomm" w:date="2013-10-15T23:56:00Z">
        <w:r w:rsidR="00605FD9" w:rsidDel="00361306">
          <w:delText xml:space="preserve">this </w:delText>
        </w:r>
      </w:del>
      <w:ins w:id="7" w:author="Rajan Joshi, Qualcomm" w:date="2013-10-15T23:56:00Z">
        <w:r w:rsidR="00361306">
          <w:t xml:space="preserve">the </w:t>
        </w:r>
        <w:proofErr w:type="spellStart"/>
        <w:r w:rsidR="00361306" w:rsidRPr="00ED62FD">
          <w:rPr>
            <w:i/>
          </w:rPr>
          <w:t>cu_scaling_list_flag</w:t>
        </w:r>
        <w:proofErr w:type="spellEnd"/>
        <w:r w:rsidR="00361306">
          <w:t xml:space="preserve"> </w:t>
        </w:r>
      </w:ins>
      <w:r w:rsidR="00605FD9">
        <w:t xml:space="preserve">flag is present </w:t>
      </w:r>
      <w:del w:id="8" w:author="Rajan Joshi, Qualcomm" w:date="2013-10-15T23:19:00Z">
        <w:r w:rsidR="00187681" w:rsidDel="00DB3A76">
          <w:delText>might be</w:delText>
        </w:r>
      </w:del>
      <w:ins w:id="9" w:author="Rajan Joshi, Qualcomm" w:date="2013-10-15T23:19:00Z">
        <w:r w:rsidR="00DB3A76">
          <w:t>is</w:t>
        </w:r>
      </w:ins>
      <w:r w:rsidR="00187681">
        <w:t xml:space="preserve"> </w:t>
      </w:r>
      <w:r w:rsidR="00605FD9">
        <w:t xml:space="preserve">signaled in the PPS </w:t>
      </w:r>
      <w:ins w:id="10" w:author="Rajan Joshi, Qualcomm" w:date="2013-10-15T23:19:00Z">
        <w:r w:rsidR="00DB3A76">
          <w:t xml:space="preserve">using a syntax element </w:t>
        </w:r>
        <w:proofErr w:type="spellStart"/>
        <w:r w:rsidR="00DB3A76" w:rsidRPr="00DB3A76">
          <w:rPr>
            <w:i/>
            <w:rPrChange w:id="11" w:author="Rajan Joshi, Qualcomm" w:date="2013-10-15T23:20:00Z">
              <w:rPr/>
            </w:rPrChange>
          </w:rPr>
          <w:t>diff_cu_scaling_list_depth</w:t>
        </w:r>
        <w:proofErr w:type="spellEnd"/>
        <w:r w:rsidR="00DB3A76">
          <w:t xml:space="preserve"> whose semantics are </w:t>
        </w:r>
      </w:ins>
      <w:r w:rsidR="00605FD9">
        <w:t xml:space="preserve">similar to the </w:t>
      </w:r>
      <w:proofErr w:type="spellStart"/>
      <w:r w:rsidR="00605FD9" w:rsidRPr="00605FD9">
        <w:rPr>
          <w:i/>
        </w:rPr>
        <w:t>diff_cu_qp_delta_depth</w:t>
      </w:r>
      <w:proofErr w:type="spellEnd"/>
      <w:r w:rsidR="00605FD9">
        <w:t xml:space="preserve"> syntax element. Then</w:t>
      </w:r>
      <w:r w:rsidR="00187681">
        <w:t>,</w:t>
      </w:r>
      <w:r w:rsidR="00605FD9">
        <w:t xml:space="preserve"> instead of signaling the flag for each CU, it is signaled only when the CU size is greater than or equal to a minimum size.</w:t>
      </w:r>
    </w:p>
    <w:p w:rsidR="00605FD9" w:rsidRDefault="00605FD9" w:rsidP="009234A5">
      <w:pPr>
        <w:jc w:val="both"/>
        <w:rPr>
          <w:ins w:id="12" w:author="Rajan Joshi, Qualcomm" w:date="2013-10-25T02:12:00Z"/>
        </w:rPr>
      </w:pPr>
      <w:r>
        <w:lastRenderedPageBreak/>
        <w:t>Consider that the minimum size is 16×16. If a 16×16 CU is split further into 4 8×8 CUs, only one flag may be signalled for the 16×16 block. If there is a 32×32 CU that is not split further, only one flag may be sent for the entire 32×32 block. This is similar to the way quantization groups work for sending delta QP.</w:t>
      </w:r>
      <w:r w:rsidR="00D824EC">
        <w:t xml:space="preserve"> </w:t>
      </w:r>
      <w:del w:id="13" w:author="Rajan Joshi, Qualcomm" w:date="2013-10-15T22:59:00Z">
        <w:r w:rsidR="00D824EC" w:rsidDel="002E1170">
          <w:delText>t</w:delText>
        </w:r>
        <w:r w:rsidDel="002E1170">
          <w:delText xml:space="preserve">he </w:delText>
        </w:r>
      </w:del>
      <w:ins w:id="14" w:author="Rajan Joshi, Qualcomm" w:date="2013-10-15T22:59:00Z">
        <w:r w:rsidR="002E1170">
          <w:t xml:space="preserve">The </w:t>
        </w:r>
      </w:ins>
      <w:r>
        <w:t xml:space="preserve">flag is not signaled if the CU is coded in </w:t>
      </w:r>
      <w:proofErr w:type="spellStart"/>
      <w:r>
        <w:t>transquant</w:t>
      </w:r>
      <w:proofErr w:type="spellEnd"/>
      <w:r>
        <w:t>-bypass mode.</w:t>
      </w:r>
    </w:p>
    <w:p w:rsidR="00E04A79" w:rsidRDefault="00E04A79" w:rsidP="009234A5">
      <w:pPr>
        <w:jc w:val="both"/>
      </w:pPr>
      <w:ins w:id="15" w:author="Rajan Joshi, Qualcomm" w:date="2013-10-25T02:12:00Z">
        <w:r>
          <w:t xml:space="preserve">During discussions </w:t>
        </w:r>
      </w:ins>
      <w:ins w:id="16" w:author="Rajan Joshi, Qualcomm" w:date="2013-10-25T02:13:00Z">
        <w:r>
          <w:t xml:space="preserve">with </w:t>
        </w:r>
      </w:ins>
      <w:ins w:id="17" w:author="Rajan Joshi, Qualcomm" w:date="2013-10-25T02:28:00Z">
        <w:r w:rsidR="004D4494">
          <w:t>JCT-</w:t>
        </w:r>
        <w:bookmarkStart w:id="18" w:name="_GoBack"/>
        <w:bookmarkEnd w:id="18"/>
        <w:r w:rsidR="004D4494">
          <w:t>VC</w:t>
        </w:r>
      </w:ins>
      <w:ins w:id="19" w:author="Rajan Joshi, Qualcomm" w:date="2013-10-25T02:13:00Z">
        <w:r>
          <w:t xml:space="preserve"> experts, it was noted that the use of the flag could be generalized to signal a choice between two sets of scaling lists. </w:t>
        </w:r>
      </w:ins>
      <w:ins w:id="20" w:author="Rajan Joshi, Qualcomm" w:date="2013-10-25T02:14:00Z">
        <w:r>
          <w:t xml:space="preserve">The </w:t>
        </w:r>
      </w:ins>
      <w:ins w:id="21" w:author="Rajan Joshi, Qualcomm" w:date="2013-10-25T02:15:00Z">
        <w:r>
          <w:t xml:space="preserve">functionality of </w:t>
        </w:r>
      </w:ins>
      <w:ins w:id="22" w:author="Rajan Joshi, Qualcomm" w:date="2013-10-25T02:14:00Z">
        <w:r>
          <w:t>disabling the scaling</w:t>
        </w:r>
      </w:ins>
      <w:ins w:id="23" w:author="Rajan Joshi, Qualcomm" w:date="2013-10-25T02:15:00Z">
        <w:r>
          <w:t xml:space="preserve"> list for </w:t>
        </w:r>
      </w:ins>
      <w:ins w:id="24" w:author="Rajan Joshi, Qualcomm" w:date="2013-10-25T02:16:00Z">
        <w:r>
          <w:t>certain spatial regions is still retained. To achieve this</w:t>
        </w:r>
      </w:ins>
      <w:ins w:id="25" w:author="Rajan Joshi, Qualcomm" w:date="2013-10-25T02:17:00Z">
        <w:r>
          <w:t>,</w:t>
        </w:r>
      </w:ins>
      <w:ins w:id="26" w:author="Rajan Joshi, Qualcomm" w:date="2013-10-25T02:16:00Z">
        <w:r>
          <w:t xml:space="preserve"> one set</w:t>
        </w:r>
      </w:ins>
      <w:ins w:id="27" w:author="Rajan Joshi, Qualcomm" w:date="2013-10-25T02:17:00Z">
        <w:r>
          <w:t xml:space="preserve"> of scaling lists can </w:t>
        </w:r>
      </w:ins>
      <w:ins w:id="28" w:author="Rajan Joshi, Qualcomm" w:date="2013-10-25T02:18:00Z">
        <w:r>
          <w:t>have all the values set to 16.</w:t>
        </w:r>
      </w:ins>
    </w:p>
    <w:p w:rsidR="00537E52" w:rsidRPr="005B217D" w:rsidRDefault="004D0917" w:rsidP="00537E52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FD516A" w:rsidRPr="000871CB" w:rsidRDefault="004D0917" w:rsidP="00B16C7E">
      <w:pPr>
        <w:jc w:val="both"/>
      </w:pPr>
      <w:r>
        <w:rPr>
          <w:szCs w:val="22"/>
          <w:lang w:val="en-CA"/>
        </w:rPr>
        <w:t xml:space="preserve">We propose the use of a </w:t>
      </w:r>
      <w:r>
        <w:t xml:space="preserve">CU level flag </w:t>
      </w:r>
      <w:proofErr w:type="spellStart"/>
      <w:ins w:id="29" w:author="Rajan Joshi, Qualcomm" w:date="2013-10-15T23:57:00Z">
        <w:r w:rsidR="00361306" w:rsidRPr="00ED62FD">
          <w:rPr>
            <w:i/>
          </w:rPr>
          <w:t>cu_scaling_list_flag</w:t>
        </w:r>
        <w:proofErr w:type="spellEnd"/>
        <w:r w:rsidR="00361306">
          <w:t xml:space="preserve"> </w:t>
        </w:r>
      </w:ins>
      <w:r>
        <w:t xml:space="preserve">to signal that the active scaling list should be used for the current CU or a group of CUs. This provides the functionality to turn off the use of scaling lists for certain spatial areas. A PPS level flag </w:t>
      </w:r>
      <w:proofErr w:type="spellStart"/>
      <w:ins w:id="30" w:author="Rajan Joshi, Qualcomm" w:date="2013-10-15T23:57:00Z">
        <w:r w:rsidR="00361306" w:rsidRPr="00F951CC">
          <w:rPr>
            <w:i/>
          </w:rPr>
          <w:t>cu_scaling_list_enabled_flag</w:t>
        </w:r>
        <w:proofErr w:type="spellEnd"/>
        <w:r w:rsidR="00361306">
          <w:t xml:space="preserve"> </w:t>
        </w:r>
      </w:ins>
      <w:r>
        <w:t>is proposed to enable this functionality</w:t>
      </w:r>
      <w:r w:rsidR="001B5C77">
        <w:t>.</w:t>
      </w:r>
      <w:ins w:id="31" w:author="Rajan Joshi, Qualcomm" w:date="2013-10-15T23:57:00Z">
        <w:r w:rsidR="00361306">
          <w:t xml:space="preserve"> Furthermore the minimum size at which </w:t>
        </w:r>
      </w:ins>
      <w:ins w:id="32" w:author="Rajan Joshi, Qualcomm" w:date="2013-10-15T23:59:00Z">
        <w:r w:rsidR="00361306">
          <w:t xml:space="preserve">the CU level flag may be signaled is indicated by a new syntax element </w:t>
        </w:r>
        <w:proofErr w:type="spellStart"/>
        <w:r w:rsidR="00361306" w:rsidRPr="00F951CC">
          <w:rPr>
            <w:i/>
          </w:rPr>
          <w:t>diff_cu_scaling_list_depth</w:t>
        </w:r>
        <w:proofErr w:type="spellEnd"/>
        <w:r w:rsidR="00361306">
          <w:t>.</w:t>
        </w:r>
      </w:ins>
    </w:p>
    <w:p w:rsidR="00D8078B" w:rsidRDefault="004D0917" w:rsidP="00D8078B">
      <w:pPr>
        <w:pStyle w:val="Heading1"/>
        <w:rPr>
          <w:lang w:val="en-CA"/>
        </w:rPr>
      </w:pPr>
      <w:r>
        <w:rPr>
          <w:lang w:val="en-CA"/>
        </w:rPr>
        <w:t>Working draft text</w:t>
      </w:r>
    </w:p>
    <w:p w:rsidR="00BB08BE" w:rsidRDefault="00BB08BE">
      <w:pPr>
        <w:rPr>
          <w:ins w:id="33" w:author="Rajan Joshi, Qualcomm" w:date="2013-10-15T22:40:00Z"/>
          <w:lang w:val="en-CA"/>
        </w:rPr>
        <w:pPrChange w:id="34" w:author="Rajan Joshi, Qualcomm" w:date="2013-10-15T22:40:00Z">
          <w:pPr>
            <w:pStyle w:val="Heading4"/>
            <w:keepLines/>
            <w:tabs>
              <w:tab w:val="clear" w:pos="360"/>
              <w:tab w:val="clear" w:pos="720"/>
              <w:tab w:val="clear" w:pos="1080"/>
              <w:tab w:val="clear" w:pos="1440"/>
              <w:tab w:val="left" w:pos="794"/>
              <w:tab w:val="num" w:pos="862"/>
              <w:tab w:val="left" w:pos="1191"/>
              <w:tab w:val="left" w:pos="1588"/>
              <w:tab w:val="left" w:pos="1985"/>
            </w:tabs>
            <w:spacing w:before="181" w:after="0"/>
          </w:pPr>
        </w:pPrChange>
      </w:pPr>
      <w:ins w:id="35" w:author="Rajan Joshi, Qualcomm" w:date="2013-10-15T22:37:00Z">
        <w:r>
          <w:rPr>
            <w:lang w:val="en-CA"/>
          </w:rPr>
          <w:t xml:space="preserve">The working draft text is on top of JCTVC-N1005_v3. The changes are marked with </w:t>
        </w:r>
        <w:r w:rsidRPr="00EF2B31">
          <w:rPr>
            <w:highlight w:val="yellow"/>
            <w:lang w:val="en-CA"/>
          </w:rPr>
          <w:t>yellow</w:t>
        </w:r>
        <w:r>
          <w:rPr>
            <w:lang w:val="en-CA"/>
          </w:rPr>
          <w:t>.</w:t>
        </w:r>
      </w:ins>
      <w:bookmarkStart w:id="36" w:name="_Toc20134244"/>
      <w:bookmarkStart w:id="37" w:name="_Toc77680374"/>
      <w:bookmarkStart w:id="38" w:name="_Ref168818756"/>
      <w:bookmarkStart w:id="39" w:name="_Ref220341273"/>
      <w:bookmarkStart w:id="40" w:name="_Toc226456525"/>
      <w:bookmarkStart w:id="41" w:name="_Toc248045224"/>
      <w:bookmarkStart w:id="42" w:name="_Toc287363754"/>
      <w:bookmarkStart w:id="43" w:name="_Toc311216742"/>
      <w:bookmarkStart w:id="44" w:name="_Toc317198706"/>
      <w:bookmarkStart w:id="45" w:name="_Toc363691323"/>
    </w:p>
    <w:p w:rsidR="00BB08BE" w:rsidRDefault="00BB08BE">
      <w:pPr>
        <w:rPr>
          <w:ins w:id="46" w:author="Rajan Joshi, Qualcomm" w:date="2013-10-15T22:40:00Z"/>
          <w:lang w:val="en-CA"/>
        </w:rPr>
        <w:pPrChange w:id="47" w:author="Rajan Joshi, Qualcomm" w:date="2013-10-15T22:40:00Z">
          <w:pPr>
            <w:pStyle w:val="Heading4"/>
            <w:keepLines/>
            <w:tabs>
              <w:tab w:val="clear" w:pos="360"/>
              <w:tab w:val="clear" w:pos="720"/>
              <w:tab w:val="clear" w:pos="1080"/>
              <w:tab w:val="clear" w:pos="1440"/>
              <w:tab w:val="left" w:pos="794"/>
              <w:tab w:val="num" w:pos="862"/>
              <w:tab w:val="left" w:pos="1191"/>
              <w:tab w:val="left" w:pos="1588"/>
              <w:tab w:val="left" w:pos="1985"/>
            </w:tabs>
            <w:spacing w:before="181" w:after="0"/>
          </w:pPr>
        </w:pPrChange>
      </w:pPr>
    </w:p>
    <w:p w:rsidR="00BB08BE" w:rsidRPr="00A7304B" w:rsidRDefault="00A7304B">
      <w:pPr>
        <w:rPr>
          <w:ins w:id="48" w:author="Rajan Joshi, Qualcomm" w:date="2013-10-15T22:38:00Z"/>
          <w:sz w:val="20"/>
          <w:lang w:val="en-CA"/>
          <w:rPrChange w:id="49" w:author="Rajan Joshi, Qualcomm" w:date="2013-10-15T22:49:00Z">
            <w:rPr>
              <w:ins w:id="50" w:author="Rajan Joshi, Qualcomm" w:date="2013-10-15T22:38:00Z"/>
              <w:noProof/>
              <w:lang w:val="en-GB"/>
            </w:rPr>
          </w:rPrChange>
        </w:rPr>
        <w:pPrChange w:id="51" w:author="Rajan Joshi, Qualcomm" w:date="2013-10-15T22:40:00Z">
          <w:pPr>
            <w:pStyle w:val="Heading4"/>
            <w:keepLines/>
            <w:tabs>
              <w:tab w:val="clear" w:pos="360"/>
              <w:tab w:val="clear" w:pos="720"/>
              <w:tab w:val="clear" w:pos="1080"/>
              <w:tab w:val="clear" w:pos="1440"/>
              <w:tab w:val="left" w:pos="794"/>
              <w:tab w:val="num" w:pos="862"/>
              <w:tab w:val="left" w:pos="1191"/>
              <w:tab w:val="left" w:pos="1588"/>
              <w:tab w:val="left" w:pos="1985"/>
            </w:tabs>
            <w:spacing w:before="181" w:after="0"/>
          </w:pPr>
        </w:pPrChange>
      </w:pPr>
      <w:ins w:id="52" w:author="Rajan Joshi, Qualcomm" w:date="2013-10-15T22:49:00Z">
        <w:r w:rsidRPr="00A7304B">
          <w:rPr>
            <w:b/>
            <w:noProof/>
            <w:sz w:val="20"/>
            <w:lang w:val="en-GB"/>
            <w:rPrChange w:id="53" w:author="Rajan Joshi, Qualcomm" w:date="2013-10-15T22:49:00Z">
              <w:rPr>
                <w:b w:val="0"/>
                <w:bCs w:val="0"/>
                <w:noProof/>
                <w:lang w:val="en-GB"/>
              </w:rPr>
            </w:rPrChange>
          </w:rPr>
          <w:t xml:space="preserve">7.3.2.2 </w:t>
        </w:r>
      </w:ins>
      <w:ins w:id="54" w:author="Rajan Joshi, Qualcomm" w:date="2013-10-15T22:38:00Z">
        <w:r w:rsidR="00BB08BE" w:rsidRPr="00A7304B">
          <w:rPr>
            <w:b/>
            <w:noProof/>
            <w:sz w:val="20"/>
            <w:lang w:val="en-GB"/>
            <w:rPrChange w:id="55" w:author="Rajan Joshi, Qualcomm" w:date="2013-10-15T22:49:00Z">
              <w:rPr>
                <w:b w:val="0"/>
                <w:bCs w:val="0"/>
                <w:noProof/>
                <w:lang w:val="en-GB"/>
              </w:rPr>
            </w:rPrChange>
          </w:rPr>
          <w:t>Picture parameter set RBSP syntax</w:t>
        </w:r>
        <w:bookmarkEnd w:id="36"/>
        <w:bookmarkEnd w:id="37"/>
        <w:bookmarkEnd w:id="38"/>
        <w:bookmarkEnd w:id="39"/>
        <w:bookmarkEnd w:id="40"/>
        <w:bookmarkEnd w:id="41"/>
        <w:bookmarkEnd w:id="42"/>
        <w:bookmarkEnd w:id="43"/>
        <w:bookmarkEnd w:id="44"/>
        <w:bookmarkEnd w:id="45"/>
      </w:ins>
    </w:p>
    <w:p w:rsidR="00BB08BE" w:rsidRPr="00943A5F" w:rsidRDefault="00BB08BE" w:rsidP="00BB08BE">
      <w:pPr>
        <w:keepNext/>
        <w:rPr>
          <w:ins w:id="56" w:author="Rajan Joshi, Qualcomm" w:date="2013-10-15T22:38:00Z"/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BB08BE" w:rsidRPr="003F7009" w:rsidTr="00F951CC">
        <w:trPr>
          <w:cantSplit/>
          <w:jc w:val="center"/>
          <w:ins w:id="57" w:author="Rajan Joshi, Qualcomm" w:date="2013-10-15T22:38:00Z"/>
        </w:trPr>
        <w:tc>
          <w:tcPr>
            <w:tcW w:w="7920" w:type="dxa"/>
          </w:tcPr>
          <w:p w:rsidR="00BB08BE" w:rsidRPr="008746BF" w:rsidRDefault="00BB08BE" w:rsidP="00F951CC">
            <w:pPr>
              <w:pStyle w:val="tablesyntax"/>
              <w:rPr>
                <w:ins w:id="58" w:author="Rajan Joshi, Qualcomm" w:date="2013-10-15T22:38:00Z"/>
                <w:rFonts w:ascii="Times New Roman" w:hAnsi="Times New Roman"/>
                <w:noProof/>
              </w:rPr>
            </w:pPr>
            <w:ins w:id="59" w:author="Rajan Joshi, Qualcomm" w:date="2013-10-15T22:38:00Z">
              <w:r w:rsidRPr="008746BF">
                <w:rPr>
                  <w:rFonts w:ascii="Times New Roman" w:hAnsi="Times New Roman"/>
                  <w:noProof/>
                </w:rPr>
                <w:t>pic_parameter_set_rbsp( ) {</w:t>
              </w:r>
            </w:ins>
          </w:p>
        </w:tc>
        <w:tc>
          <w:tcPr>
            <w:tcW w:w="1157" w:type="dxa"/>
          </w:tcPr>
          <w:p w:rsidR="00BB08BE" w:rsidRPr="00B94E5F" w:rsidRDefault="00BB08BE" w:rsidP="00F951CC">
            <w:pPr>
              <w:pStyle w:val="tableheading"/>
              <w:rPr>
                <w:ins w:id="60" w:author="Rajan Joshi, Qualcomm" w:date="2013-10-15T22:38:00Z"/>
                <w:noProof/>
              </w:rPr>
            </w:pPr>
            <w:ins w:id="61" w:author="Rajan Joshi, Qualcomm" w:date="2013-10-15T22:38:00Z">
              <w:r w:rsidRPr="00B94E5F">
                <w:rPr>
                  <w:noProof/>
                </w:rPr>
                <w:t>Descriptor</w:t>
              </w:r>
            </w:ins>
          </w:p>
        </w:tc>
      </w:tr>
      <w:tr w:rsidR="00BB08BE" w:rsidRPr="003F7009" w:rsidTr="00F951CC">
        <w:trPr>
          <w:cantSplit/>
          <w:jc w:val="center"/>
          <w:ins w:id="62" w:author="Rajan Joshi, Qualcomm" w:date="2013-10-15T22:38:00Z"/>
        </w:trPr>
        <w:tc>
          <w:tcPr>
            <w:tcW w:w="7920" w:type="dxa"/>
          </w:tcPr>
          <w:p w:rsidR="00BB08BE" w:rsidRPr="003F7009" w:rsidRDefault="00BB08BE" w:rsidP="00F951CC">
            <w:pPr>
              <w:pStyle w:val="tablesyntax"/>
              <w:rPr>
                <w:ins w:id="63" w:author="Rajan Joshi, Qualcomm" w:date="2013-10-15T22:38:00Z"/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ins w:id="64" w:author="Rajan Joshi, Qualcomm" w:date="2013-10-15T22:40:00Z">
              <w:r>
                <w:rPr>
                  <w:rFonts w:ascii="Times New Roman" w:hAnsi="Times New Roman"/>
                  <w:b/>
                  <w:bCs/>
                  <w:noProof/>
                  <w:sz w:val="22"/>
                  <w:szCs w:val="22"/>
                </w:rPr>
                <w:t>…</w:t>
              </w:r>
            </w:ins>
          </w:p>
        </w:tc>
        <w:tc>
          <w:tcPr>
            <w:tcW w:w="1157" w:type="dxa"/>
          </w:tcPr>
          <w:p w:rsidR="00BB08BE" w:rsidRPr="003F7009" w:rsidRDefault="00BB08BE" w:rsidP="00F951CC">
            <w:pPr>
              <w:pStyle w:val="tablecell"/>
              <w:rPr>
                <w:ins w:id="65" w:author="Rajan Joshi, Qualcomm" w:date="2013-10-15T22:38:00Z"/>
                <w:noProof/>
              </w:rPr>
            </w:pPr>
          </w:p>
        </w:tc>
      </w:tr>
      <w:tr w:rsidR="00BB08BE" w:rsidRPr="003F7009" w:rsidTr="00F951CC">
        <w:trPr>
          <w:cantSplit/>
          <w:jc w:val="center"/>
          <w:ins w:id="66" w:author="Rajan Joshi, Qualcomm" w:date="2013-10-15T22:38:00Z"/>
        </w:trPr>
        <w:tc>
          <w:tcPr>
            <w:tcW w:w="7920" w:type="dxa"/>
          </w:tcPr>
          <w:p w:rsidR="00BB08BE" w:rsidRPr="003F7009" w:rsidRDefault="00BB08BE" w:rsidP="00F951CC">
            <w:pPr>
              <w:pStyle w:val="tablesyntax"/>
              <w:keepLines w:val="0"/>
              <w:rPr>
                <w:ins w:id="67" w:author="Rajan Joshi, Qualcomm" w:date="2013-10-15T22:38:00Z"/>
                <w:rFonts w:ascii="Times New Roman" w:hAnsi="Times New Roman"/>
                <w:noProof/>
                <w:lang w:eastAsia="ko-KR"/>
              </w:rPr>
            </w:pPr>
            <w:ins w:id="68" w:author="Rajan Joshi, Qualcomm" w:date="2013-10-15T22:38:00Z">
              <w:r w:rsidRPr="003F7009">
                <w:rPr>
                  <w:rFonts w:ascii="Times New Roman" w:hAnsi="Times New Roman"/>
                  <w:noProof/>
                  <w:lang w:eastAsia="ko-KR"/>
                </w:rPr>
                <w:tab/>
              </w:r>
              <w:r>
                <w:rPr>
                  <w:rFonts w:ascii="Times New Roman" w:eastAsia="MS Mincho" w:hAnsi="Times New Roman"/>
                  <w:b/>
                  <w:bCs/>
                  <w:noProof/>
                  <w:lang w:eastAsia="ja-JP"/>
                </w:rPr>
                <w:t>pps_</w:t>
              </w:r>
              <w:r w:rsidRPr="003F7009">
                <w:rPr>
                  <w:rFonts w:ascii="Times New Roman" w:eastAsia="MS Mincho" w:hAnsi="Times New Roman"/>
                  <w:b/>
                  <w:bCs/>
                  <w:noProof/>
                  <w:lang w:eastAsia="ja-JP"/>
                </w:rPr>
                <w:t>scaling_list_data_present_flag</w:t>
              </w:r>
            </w:ins>
          </w:p>
        </w:tc>
        <w:tc>
          <w:tcPr>
            <w:tcW w:w="1157" w:type="dxa"/>
          </w:tcPr>
          <w:p w:rsidR="00BB08BE" w:rsidRPr="003F7009" w:rsidRDefault="00BB08BE" w:rsidP="00F951CC">
            <w:pPr>
              <w:pStyle w:val="tablecell"/>
              <w:keepLines w:val="0"/>
              <w:rPr>
                <w:ins w:id="69" w:author="Rajan Joshi, Qualcomm" w:date="2013-10-15T22:38:00Z"/>
                <w:noProof/>
              </w:rPr>
            </w:pPr>
            <w:ins w:id="70" w:author="Rajan Joshi, Qualcomm" w:date="2013-10-15T22:38:00Z">
              <w:r w:rsidRPr="003F7009">
                <w:rPr>
                  <w:rFonts w:eastAsia="MS Mincho"/>
                  <w:noProof/>
                  <w:lang w:eastAsia="ja-JP"/>
                </w:rPr>
                <w:t>u(1)</w:t>
              </w:r>
            </w:ins>
          </w:p>
        </w:tc>
      </w:tr>
      <w:tr w:rsidR="00BB08BE" w:rsidRPr="003F7009" w:rsidTr="00F951CC">
        <w:trPr>
          <w:cantSplit/>
          <w:jc w:val="center"/>
          <w:ins w:id="71" w:author="Rajan Joshi, Qualcomm" w:date="2013-10-15T22:38:00Z"/>
        </w:trPr>
        <w:tc>
          <w:tcPr>
            <w:tcW w:w="7920" w:type="dxa"/>
          </w:tcPr>
          <w:p w:rsidR="00BB08BE" w:rsidRPr="003F7009" w:rsidRDefault="00BB08BE" w:rsidP="00F951CC">
            <w:pPr>
              <w:pStyle w:val="tablesyntax"/>
              <w:keepLines w:val="0"/>
              <w:rPr>
                <w:ins w:id="72" w:author="Rajan Joshi, Qualcomm" w:date="2013-10-15T22:38:00Z"/>
                <w:rFonts w:ascii="Times New Roman" w:hAnsi="Times New Roman"/>
                <w:noProof/>
                <w:lang w:eastAsia="ko-KR"/>
              </w:rPr>
            </w:pPr>
            <w:ins w:id="73" w:author="Rajan Joshi, Qualcomm" w:date="2013-10-15T22:38:00Z">
              <w:r w:rsidRPr="003F7009">
                <w:rPr>
                  <w:rFonts w:ascii="Times New Roman" w:hAnsi="Times New Roman"/>
                  <w:bCs/>
                  <w:noProof/>
                </w:rPr>
                <w:tab/>
              </w:r>
              <w:r w:rsidRPr="003F7009">
                <w:rPr>
                  <w:rFonts w:ascii="Times New Roman" w:eastAsia="Times New Roman" w:hAnsi="Times New Roman"/>
                  <w:bCs/>
                  <w:noProof/>
                  <w:lang w:eastAsia="zh-TW"/>
                </w:rPr>
                <w:t xml:space="preserve">if( </w:t>
              </w:r>
              <w:r>
                <w:rPr>
                  <w:rFonts w:ascii="Times New Roman" w:eastAsia="Times New Roman" w:hAnsi="Times New Roman"/>
                  <w:bCs/>
                  <w:noProof/>
                  <w:lang w:eastAsia="zh-TW"/>
                </w:rPr>
                <w:t>pps_</w:t>
              </w:r>
              <w:r w:rsidRPr="003F7009">
                <w:rPr>
                  <w:rFonts w:ascii="Times New Roman" w:eastAsia="MS Mincho" w:hAnsi="Times New Roman"/>
                  <w:bCs/>
                  <w:noProof/>
                  <w:lang w:eastAsia="ja-JP"/>
                </w:rPr>
                <w:t>scaling_list_data_present</w:t>
              </w:r>
              <w:r w:rsidRPr="003F7009">
                <w:rPr>
                  <w:rFonts w:ascii="Times New Roman" w:eastAsia="Times New Roman" w:hAnsi="Times New Roman"/>
                  <w:bCs/>
                  <w:noProof/>
                  <w:lang w:eastAsia="zh-TW"/>
                </w:rPr>
                <w:t>_flag )</w:t>
              </w:r>
            </w:ins>
          </w:p>
        </w:tc>
        <w:tc>
          <w:tcPr>
            <w:tcW w:w="1157" w:type="dxa"/>
          </w:tcPr>
          <w:p w:rsidR="00BB08BE" w:rsidRPr="003F7009" w:rsidRDefault="00BB08BE" w:rsidP="00F951CC">
            <w:pPr>
              <w:pStyle w:val="tablecell"/>
              <w:keepLines w:val="0"/>
              <w:rPr>
                <w:ins w:id="74" w:author="Rajan Joshi, Qualcomm" w:date="2013-10-15T22:38:00Z"/>
                <w:noProof/>
              </w:rPr>
            </w:pPr>
          </w:p>
        </w:tc>
      </w:tr>
      <w:tr w:rsidR="00BB08BE" w:rsidRPr="003F7009" w:rsidTr="00F951CC">
        <w:trPr>
          <w:cantSplit/>
          <w:jc w:val="center"/>
          <w:ins w:id="75" w:author="Rajan Joshi, Qualcomm" w:date="2013-10-15T22:38:00Z"/>
        </w:trPr>
        <w:tc>
          <w:tcPr>
            <w:tcW w:w="7920" w:type="dxa"/>
          </w:tcPr>
          <w:p w:rsidR="00BB08BE" w:rsidRPr="003F7009" w:rsidRDefault="00BB08BE" w:rsidP="00F951CC">
            <w:pPr>
              <w:pStyle w:val="tablesyntax"/>
              <w:keepLines w:val="0"/>
              <w:rPr>
                <w:ins w:id="76" w:author="Rajan Joshi, Qualcomm" w:date="2013-10-15T22:38:00Z"/>
                <w:rFonts w:ascii="Times New Roman" w:hAnsi="Times New Roman"/>
                <w:noProof/>
                <w:lang w:eastAsia="ko-KR"/>
              </w:rPr>
            </w:pPr>
            <w:ins w:id="77" w:author="Rajan Joshi, Qualcomm" w:date="2013-10-15T22:38:00Z">
              <w:r w:rsidRPr="003F7009">
                <w:rPr>
                  <w:rFonts w:ascii="Times New Roman" w:hAnsi="Times New Roman"/>
                  <w:bCs/>
                  <w:noProof/>
                </w:rPr>
                <w:tab/>
              </w:r>
              <w:r w:rsidRPr="003F7009">
                <w:rPr>
                  <w:rFonts w:ascii="Times New Roman" w:hAnsi="Times New Roman"/>
                  <w:bCs/>
                  <w:noProof/>
                </w:rPr>
                <w:tab/>
              </w:r>
              <w:r w:rsidRPr="003F7009">
                <w:rPr>
                  <w:rFonts w:ascii="Times New Roman" w:eastAsia="MS Mincho" w:hAnsi="Times New Roman"/>
                  <w:bCs/>
                  <w:noProof/>
                  <w:lang w:eastAsia="ja-JP"/>
                </w:rPr>
                <w:t>scaling_list</w:t>
              </w:r>
              <w:r w:rsidRPr="003F7009">
                <w:rPr>
                  <w:rFonts w:ascii="Times New Roman" w:eastAsia="Times New Roman" w:hAnsi="Times New Roman"/>
                  <w:bCs/>
                  <w:noProof/>
                  <w:lang w:eastAsia="zh-TW"/>
                </w:rPr>
                <w:t>_</w:t>
              </w:r>
              <w:r>
                <w:rPr>
                  <w:rFonts w:ascii="Times New Roman" w:eastAsia="Times New Roman" w:hAnsi="Times New Roman"/>
                  <w:bCs/>
                  <w:noProof/>
                  <w:lang w:eastAsia="zh-TW"/>
                </w:rPr>
                <w:t>data</w:t>
              </w:r>
              <w:r w:rsidRPr="003F7009">
                <w:rPr>
                  <w:rFonts w:ascii="Times New Roman" w:eastAsia="Times New Roman" w:hAnsi="Times New Roman"/>
                  <w:bCs/>
                  <w:noProof/>
                  <w:lang w:eastAsia="zh-TW"/>
                </w:rPr>
                <w:t>( )</w:t>
              </w:r>
            </w:ins>
          </w:p>
        </w:tc>
        <w:tc>
          <w:tcPr>
            <w:tcW w:w="1157" w:type="dxa"/>
          </w:tcPr>
          <w:p w:rsidR="00BB08BE" w:rsidRPr="003F7009" w:rsidRDefault="00BB08BE" w:rsidP="00F951CC">
            <w:pPr>
              <w:pStyle w:val="tablecell"/>
              <w:keepLines w:val="0"/>
              <w:rPr>
                <w:ins w:id="78" w:author="Rajan Joshi, Qualcomm" w:date="2013-10-15T22:38:00Z"/>
                <w:noProof/>
              </w:rPr>
            </w:pPr>
          </w:p>
        </w:tc>
      </w:tr>
      <w:tr w:rsidR="00BB08BE" w:rsidRPr="00A7304B" w:rsidTr="00F951CC">
        <w:trPr>
          <w:cantSplit/>
          <w:jc w:val="center"/>
          <w:ins w:id="79" w:author="Rajan Joshi, Qualcomm" w:date="2013-10-15T22:42:00Z"/>
        </w:trPr>
        <w:tc>
          <w:tcPr>
            <w:tcW w:w="7920" w:type="dxa"/>
          </w:tcPr>
          <w:p w:rsidR="00BB08BE" w:rsidRPr="00A7304B" w:rsidRDefault="00BB08BE" w:rsidP="00F951CC">
            <w:pPr>
              <w:pStyle w:val="tablesyntax"/>
              <w:keepLines w:val="0"/>
              <w:rPr>
                <w:ins w:id="80" w:author="Rajan Joshi, Qualcomm" w:date="2013-10-15T22:42:00Z"/>
                <w:rFonts w:ascii="Times New Roman" w:hAnsi="Times New Roman"/>
                <w:bCs/>
                <w:noProof/>
                <w:highlight w:val="yellow"/>
                <w:rPrChange w:id="81" w:author="Rajan Joshi, Qualcomm" w:date="2013-10-15T22:47:00Z">
                  <w:rPr>
                    <w:ins w:id="82" w:author="Rajan Joshi, Qualcomm" w:date="2013-10-15T22:42:00Z"/>
                    <w:rFonts w:ascii="Times New Roman" w:hAnsi="Times New Roman"/>
                    <w:bCs/>
                    <w:noProof/>
                  </w:rPr>
                </w:rPrChange>
              </w:rPr>
            </w:pPr>
            <w:ins w:id="83" w:author="Rajan Joshi, Qualcomm" w:date="2013-10-15T22:43:00Z">
              <w:r w:rsidRPr="00A7304B">
                <w:rPr>
                  <w:rFonts w:ascii="Times New Roman" w:eastAsia="MS Mincho" w:hAnsi="Times New Roman"/>
                  <w:noProof/>
                  <w:highlight w:val="yellow"/>
                  <w:lang w:eastAsia="ja-JP"/>
                  <w:rPrChange w:id="84" w:author="Rajan Joshi, Qualcomm" w:date="2013-10-15T22:47:00Z">
                    <w:rPr>
                      <w:rFonts w:ascii="Times New Roman" w:eastAsia="MS Mincho" w:hAnsi="Times New Roman"/>
                      <w:noProof/>
                      <w:lang w:eastAsia="ja-JP"/>
                    </w:rPr>
                  </w:rPrChange>
                </w:rPr>
                <w:tab/>
              </w:r>
            </w:ins>
            <w:ins w:id="85" w:author="Rajan Joshi, Qualcomm" w:date="2013-10-15T22:42:00Z">
              <w:r w:rsidRPr="00A7304B">
                <w:rPr>
                  <w:rFonts w:ascii="Times New Roman" w:eastAsia="MS Mincho" w:hAnsi="Times New Roman"/>
                  <w:noProof/>
                  <w:highlight w:val="yellow"/>
                  <w:lang w:eastAsia="ja-JP"/>
                  <w:rPrChange w:id="86" w:author="Rajan Joshi, Qualcomm" w:date="2013-10-15T22:47:00Z">
                    <w:rPr>
                      <w:rFonts w:ascii="Times New Roman" w:eastAsia="MS Mincho" w:hAnsi="Times New Roman"/>
                      <w:noProof/>
                      <w:lang w:eastAsia="ja-JP"/>
                    </w:rPr>
                  </w:rPrChange>
                </w:rPr>
                <w:t>if( scaling_list_enabled_flag ) {</w:t>
              </w:r>
            </w:ins>
          </w:p>
        </w:tc>
        <w:tc>
          <w:tcPr>
            <w:tcW w:w="1157" w:type="dxa"/>
          </w:tcPr>
          <w:p w:rsidR="00BB08BE" w:rsidRPr="00A7304B" w:rsidRDefault="00BB08BE" w:rsidP="00F951CC">
            <w:pPr>
              <w:pStyle w:val="tablecell"/>
              <w:keepLines w:val="0"/>
              <w:rPr>
                <w:ins w:id="87" w:author="Rajan Joshi, Qualcomm" w:date="2013-10-15T22:42:00Z"/>
                <w:noProof/>
                <w:highlight w:val="yellow"/>
                <w:rPrChange w:id="88" w:author="Rajan Joshi, Qualcomm" w:date="2013-10-15T22:47:00Z">
                  <w:rPr>
                    <w:ins w:id="89" w:author="Rajan Joshi, Qualcomm" w:date="2013-10-15T22:42:00Z"/>
                    <w:noProof/>
                  </w:rPr>
                </w:rPrChange>
              </w:rPr>
            </w:pPr>
          </w:p>
        </w:tc>
      </w:tr>
      <w:tr w:rsidR="00556C87" w:rsidRPr="00A7304B" w:rsidTr="00F951CC">
        <w:trPr>
          <w:cantSplit/>
          <w:jc w:val="center"/>
          <w:ins w:id="90" w:author="Rajan Joshi, Qualcomm" w:date="2013-10-15T22:44:00Z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87" w:rsidRPr="00A7304B" w:rsidRDefault="00556C87" w:rsidP="00556C87">
            <w:pPr>
              <w:pStyle w:val="tablesyntax"/>
              <w:keepLines w:val="0"/>
              <w:rPr>
                <w:ins w:id="91" w:author="Rajan Joshi, Qualcomm" w:date="2013-10-15T22:44:00Z"/>
                <w:rFonts w:ascii="Times New Roman" w:hAnsi="Times New Roman"/>
                <w:b/>
                <w:bCs/>
                <w:noProof/>
                <w:highlight w:val="yellow"/>
                <w:rPrChange w:id="92" w:author="Rajan Joshi, Qualcomm" w:date="2013-10-15T22:47:00Z">
                  <w:rPr>
                    <w:ins w:id="93" w:author="Rajan Joshi, Qualcomm" w:date="2013-10-15T22:44:00Z"/>
                    <w:rFonts w:ascii="Times New Roman" w:hAnsi="Times New Roman"/>
                    <w:b/>
                    <w:bCs/>
                    <w:noProof/>
                  </w:rPr>
                </w:rPrChange>
              </w:rPr>
            </w:pPr>
            <w:ins w:id="94" w:author="Rajan Joshi, Qualcomm" w:date="2013-10-15T22:44:00Z">
              <w:r w:rsidRPr="00A7304B">
                <w:rPr>
                  <w:rFonts w:ascii="Times New Roman" w:hAnsi="Times New Roman"/>
                  <w:b/>
                  <w:bCs/>
                  <w:noProof/>
                  <w:highlight w:val="yellow"/>
                  <w:lang w:eastAsia="ko-KR"/>
                  <w:rPrChange w:id="95" w:author="Rajan Joshi, Qualcomm" w:date="2013-10-15T22:47:00Z">
                    <w:rPr>
                      <w:rFonts w:ascii="Times New Roman" w:hAnsi="Times New Roman"/>
                      <w:b/>
                      <w:bCs/>
                      <w:noProof/>
                      <w:lang w:eastAsia="ko-KR"/>
                    </w:rPr>
                  </w:rPrChange>
                </w:rPr>
                <w:tab/>
              </w:r>
              <w:r w:rsidRPr="00A7304B">
                <w:rPr>
                  <w:rFonts w:ascii="Times New Roman" w:hAnsi="Times New Roman"/>
                  <w:b/>
                  <w:bCs/>
                  <w:noProof/>
                  <w:highlight w:val="yellow"/>
                  <w:lang w:eastAsia="ko-KR"/>
                  <w:rPrChange w:id="96" w:author="Rajan Joshi, Qualcomm" w:date="2013-10-15T22:47:00Z">
                    <w:rPr>
                      <w:rFonts w:ascii="Times New Roman" w:hAnsi="Times New Roman"/>
                      <w:b/>
                      <w:bCs/>
                      <w:noProof/>
                      <w:lang w:eastAsia="ko-KR"/>
                    </w:rPr>
                  </w:rPrChange>
                </w:rPr>
                <w:tab/>
              </w:r>
              <w:r w:rsidRPr="00A7304B">
                <w:rPr>
                  <w:rFonts w:ascii="Times New Roman" w:hAnsi="Times New Roman"/>
                  <w:b/>
                  <w:noProof/>
                  <w:highlight w:val="yellow"/>
                  <w:lang w:eastAsia="ko-KR"/>
                  <w:rPrChange w:id="97" w:author="Rajan Joshi, Qualcomm" w:date="2013-10-15T22:47:00Z">
                    <w:rPr>
                      <w:rFonts w:ascii="Times New Roman" w:hAnsi="Times New Roman"/>
                      <w:b/>
                      <w:noProof/>
                      <w:lang w:eastAsia="ko-KR"/>
                    </w:rPr>
                  </w:rPrChange>
                </w:rPr>
                <w:t>cu_scaling_list_enabled_flag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87" w:rsidRPr="00A7304B" w:rsidRDefault="00556C87" w:rsidP="00F951CC">
            <w:pPr>
              <w:pStyle w:val="tablecell"/>
              <w:keepLines w:val="0"/>
              <w:rPr>
                <w:ins w:id="98" w:author="Rajan Joshi, Qualcomm" w:date="2013-10-15T22:44:00Z"/>
                <w:noProof/>
                <w:highlight w:val="yellow"/>
                <w:rPrChange w:id="99" w:author="Rajan Joshi, Qualcomm" w:date="2013-10-15T22:47:00Z">
                  <w:rPr>
                    <w:ins w:id="100" w:author="Rajan Joshi, Qualcomm" w:date="2013-10-15T22:44:00Z"/>
                    <w:noProof/>
                  </w:rPr>
                </w:rPrChange>
              </w:rPr>
            </w:pPr>
            <w:ins w:id="101" w:author="Rajan Joshi, Qualcomm" w:date="2013-10-15T22:44:00Z">
              <w:r w:rsidRPr="00A7304B">
                <w:rPr>
                  <w:noProof/>
                  <w:highlight w:val="yellow"/>
                  <w:rPrChange w:id="102" w:author="Rajan Joshi, Qualcomm" w:date="2013-10-15T22:47:00Z">
                    <w:rPr>
                      <w:noProof/>
                    </w:rPr>
                  </w:rPrChange>
                </w:rPr>
                <w:t>u(1)</w:t>
              </w:r>
            </w:ins>
          </w:p>
        </w:tc>
      </w:tr>
      <w:tr w:rsidR="00556C87" w:rsidRPr="00A7304B" w:rsidTr="00F951CC">
        <w:trPr>
          <w:cantSplit/>
          <w:jc w:val="center"/>
          <w:ins w:id="103" w:author="Rajan Joshi, Qualcomm" w:date="2013-10-15T22:44:00Z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87" w:rsidRPr="00A7304B" w:rsidRDefault="00556C87" w:rsidP="00A7304B">
            <w:pPr>
              <w:pStyle w:val="tablesyntax"/>
              <w:keepLines w:val="0"/>
              <w:rPr>
                <w:ins w:id="104" w:author="Rajan Joshi, Qualcomm" w:date="2013-10-15T22:44:00Z"/>
                <w:rFonts w:ascii="Times New Roman" w:hAnsi="Times New Roman"/>
                <w:b/>
                <w:bCs/>
                <w:noProof/>
                <w:highlight w:val="yellow"/>
                <w:rPrChange w:id="105" w:author="Rajan Joshi, Qualcomm" w:date="2013-10-15T22:47:00Z">
                  <w:rPr>
                    <w:ins w:id="106" w:author="Rajan Joshi, Qualcomm" w:date="2013-10-15T22:44:00Z"/>
                    <w:rFonts w:ascii="Times New Roman" w:hAnsi="Times New Roman"/>
                    <w:b/>
                    <w:bCs/>
                    <w:noProof/>
                  </w:rPr>
                </w:rPrChange>
              </w:rPr>
            </w:pPr>
            <w:ins w:id="107" w:author="Rajan Joshi, Qualcomm" w:date="2013-10-15T22:44:00Z">
              <w:r w:rsidRPr="00A7304B">
                <w:rPr>
                  <w:rFonts w:ascii="Times New Roman" w:hAnsi="Times New Roman"/>
                  <w:b/>
                  <w:bCs/>
                  <w:noProof/>
                  <w:highlight w:val="yellow"/>
                  <w:lang w:eastAsia="ko-KR"/>
                  <w:rPrChange w:id="108" w:author="Rajan Joshi, Qualcomm" w:date="2013-10-15T22:47:00Z">
                    <w:rPr>
                      <w:rFonts w:ascii="Times New Roman" w:hAnsi="Times New Roman"/>
                      <w:b/>
                      <w:bCs/>
                      <w:noProof/>
                      <w:lang w:eastAsia="ko-KR"/>
                    </w:rPr>
                  </w:rPrChange>
                </w:rPr>
                <w:tab/>
              </w:r>
            </w:ins>
            <w:ins w:id="109" w:author="Rajan Joshi, Qualcomm" w:date="2013-10-15T22:45:00Z">
              <w:r w:rsidRPr="00A7304B">
                <w:rPr>
                  <w:rFonts w:ascii="Times New Roman" w:hAnsi="Times New Roman"/>
                  <w:b/>
                  <w:bCs/>
                  <w:noProof/>
                  <w:highlight w:val="yellow"/>
                  <w:lang w:eastAsia="ko-KR"/>
                  <w:rPrChange w:id="110" w:author="Rajan Joshi, Qualcomm" w:date="2013-10-15T22:47:00Z">
                    <w:rPr>
                      <w:rFonts w:ascii="Times New Roman" w:hAnsi="Times New Roman"/>
                      <w:b/>
                      <w:bCs/>
                      <w:noProof/>
                      <w:lang w:eastAsia="ko-KR"/>
                    </w:rPr>
                  </w:rPrChange>
                </w:rPr>
                <w:tab/>
              </w:r>
            </w:ins>
            <w:ins w:id="111" w:author="Rajan Joshi, Qualcomm" w:date="2013-10-15T22:44:00Z">
              <w:r w:rsidRPr="00A7304B">
                <w:rPr>
                  <w:rFonts w:ascii="Times New Roman" w:hAnsi="Times New Roman"/>
                  <w:noProof/>
                  <w:highlight w:val="yellow"/>
                  <w:lang w:eastAsia="ko-KR"/>
                  <w:rPrChange w:id="112" w:author="Rajan Joshi, Qualcomm" w:date="2013-10-15T22:47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>if( cu_</w:t>
              </w:r>
            </w:ins>
            <w:ins w:id="113" w:author="Rajan Joshi, Qualcomm" w:date="2013-10-15T22:46:00Z">
              <w:r w:rsidRPr="00A7304B">
                <w:rPr>
                  <w:rFonts w:ascii="Times New Roman" w:hAnsi="Times New Roman"/>
                  <w:noProof/>
                  <w:highlight w:val="yellow"/>
                  <w:lang w:eastAsia="ko-KR"/>
                  <w:rPrChange w:id="114" w:author="Rajan Joshi, Qualcomm" w:date="2013-10-15T22:47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>scaling_list</w:t>
              </w:r>
            </w:ins>
            <w:ins w:id="115" w:author="Rajan Joshi, Qualcomm" w:date="2013-10-15T22:44:00Z">
              <w:r w:rsidRPr="00A7304B">
                <w:rPr>
                  <w:rFonts w:ascii="Times New Roman" w:hAnsi="Times New Roman"/>
                  <w:noProof/>
                  <w:highlight w:val="yellow"/>
                  <w:lang w:eastAsia="ko-KR"/>
                  <w:rPrChange w:id="116" w:author="Rajan Joshi, Qualcomm" w:date="2013-10-15T22:47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>_enabled_flag )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87" w:rsidRPr="00A7304B" w:rsidRDefault="00556C87" w:rsidP="00F951CC">
            <w:pPr>
              <w:pStyle w:val="tablecell"/>
              <w:keepLines w:val="0"/>
              <w:rPr>
                <w:ins w:id="117" w:author="Rajan Joshi, Qualcomm" w:date="2013-10-15T22:44:00Z"/>
                <w:noProof/>
                <w:highlight w:val="yellow"/>
                <w:rPrChange w:id="118" w:author="Rajan Joshi, Qualcomm" w:date="2013-10-15T22:47:00Z">
                  <w:rPr>
                    <w:ins w:id="119" w:author="Rajan Joshi, Qualcomm" w:date="2013-10-15T22:44:00Z"/>
                    <w:noProof/>
                  </w:rPr>
                </w:rPrChange>
              </w:rPr>
            </w:pPr>
          </w:p>
        </w:tc>
      </w:tr>
      <w:tr w:rsidR="00556C87" w:rsidRPr="00A7304B" w:rsidTr="00F951CC">
        <w:trPr>
          <w:cantSplit/>
          <w:jc w:val="center"/>
          <w:ins w:id="120" w:author="Rajan Joshi, Qualcomm" w:date="2013-10-15T22:45:00Z"/>
        </w:trPr>
        <w:tc>
          <w:tcPr>
            <w:tcW w:w="7920" w:type="dxa"/>
          </w:tcPr>
          <w:p w:rsidR="00556C87" w:rsidRPr="00A7304B" w:rsidRDefault="00556C87" w:rsidP="00A7304B">
            <w:pPr>
              <w:pStyle w:val="tablesyntax"/>
              <w:keepLines w:val="0"/>
              <w:rPr>
                <w:ins w:id="121" w:author="Rajan Joshi, Qualcomm" w:date="2013-10-15T22:45:00Z"/>
                <w:rFonts w:ascii="Times New Roman" w:hAnsi="Times New Roman"/>
                <w:b/>
                <w:noProof/>
                <w:highlight w:val="yellow"/>
                <w:lang w:eastAsia="ko-KR"/>
                <w:rPrChange w:id="122" w:author="Rajan Joshi, Qualcomm" w:date="2013-10-15T22:47:00Z">
                  <w:rPr>
                    <w:ins w:id="123" w:author="Rajan Joshi, Qualcomm" w:date="2013-10-15T22:45:00Z"/>
                    <w:rFonts w:ascii="Times New Roman" w:hAnsi="Times New Roman"/>
                    <w:b/>
                    <w:noProof/>
                    <w:lang w:eastAsia="ko-KR"/>
                  </w:rPr>
                </w:rPrChange>
              </w:rPr>
            </w:pPr>
            <w:ins w:id="124" w:author="Rajan Joshi, Qualcomm" w:date="2013-10-15T22:45:00Z">
              <w:r w:rsidRPr="00A7304B">
                <w:rPr>
                  <w:rFonts w:ascii="Times New Roman" w:hAnsi="Times New Roman"/>
                  <w:noProof/>
                  <w:highlight w:val="yellow"/>
                  <w:lang w:eastAsia="ko-KR"/>
                  <w:rPrChange w:id="125" w:author="Rajan Joshi, Qualcomm" w:date="2013-10-15T22:47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ab/>
              </w:r>
              <w:r w:rsidRPr="00A7304B">
                <w:rPr>
                  <w:rFonts w:ascii="Times New Roman" w:hAnsi="Times New Roman"/>
                  <w:noProof/>
                  <w:highlight w:val="yellow"/>
                  <w:lang w:eastAsia="ko-KR"/>
                  <w:rPrChange w:id="126" w:author="Rajan Joshi, Qualcomm" w:date="2013-10-15T22:47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ab/>
              </w:r>
              <w:r w:rsidRPr="00A7304B">
                <w:rPr>
                  <w:rFonts w:ascii="Times New Roman" w:hAnsi="Times New Roman"/>
                  <w:noProof/>
                  <w:highlight w:val="yellow"/>
                  <w:lang w:eastAsia="ko-KR"/>
                  <w:rPrChange w:id="127" w:author="Rajan Joshi, Qualcomm" w:date="2013-10-15T22:47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ab/>
              </w:r>
              <w:r w:rsidRPr="00A7304B">
                <w:rPr>
                  <w:rFonts w:ascii="Times New Roman" w:hAnsi="Times New Roman"/>
                  <w:b/>
                  <w:noProof/>
                  <w:highlight w:val="yellow"/>
                  <w:lang w:eastAsia="ko-KR"/>
                  <w:rPrChange w:id="128" w:author="Rajan Joshi, Qualcomm" w:date="2013-10-15T22:47:00Z">
                    <w:rPr>
                      <w:rFonts w:ascii="Times New Roman" w:hAnsi="Times New Roman"/>
                      <w:b/>
                      <w:noProof/>
                      <w:lang w:eastAsia="ko-KR"/>
                    </w:rPr>
                  </w:rPrChange>
                </w:rPr>
                <w:t>diff_cu_</w:t>
              </w:r>
            </w:ins>
            <w:ins w:id="129" w:author="Rajan Joshi, Qualcomm" w:date="2013-10-15T22:46:00Z">
              <w:r w:rsidRPr="00A7304B">
                <w:rPr>
                  <w:rFonts w:ascii="Times New Roman" w:hAnsi="Times New Roman"/>
                  <w:b/>
                  <w:noProof/>
                  <w:highlight w:val="yellow"/>
                  <w:lang w:eastAsia="ko-KR"/>
                  <w:rPrChange w:id="130" w:author="Rajan Joshi, Qualcomm" w:date="2013-10-15T22:47:00Z">
                    <w:rPr>
                      <w:rFonts w:ascii="Times New Roman" w:hAnsi="Times New Roman"/>
                      <w:b/>
                      <w:noProof/>
                      <w:lang w:eastAsia="ko-KR"/>
                    </w:rPr>
                  </w:rPrChange>
                </w:rPr>
                <w:t>scaling_list</w:t>
              </w:r>
            </w:ins>
            <w:ins w:id="131" w:author="Rajan Joshi, Qualcomm" w:date="2013-10-15T22:45:00Z">
              <w:r w:rsidRPr="00A7304B">
                <w:rPr>
                  <w:rFonts w:ascii="Times New Roman" w:hAnsi="Times New Roman"/>
                  <w:b/>
                  <w:noProof/>
                  <w:highlight w:val="yellow"/>
                  <w:lang w:eastAsia="ko-KR"/>
                  <w:rPrChange w:id="132" w:author="Rajan Joshi, Qualcomm" w:date="2013-10-15T22:47:00Z">
                    <w:rPr>
                      <w:rFonts w:ascii="Times New Roman" w:hAnsi="Times New Roman"/>
                      <w:b/>
                      <w:noProof/>
                      <w:lang w:eastAsia="ko-KR"/>
                    </w:rPr>
                  </w:rPrChange>
                </w:rPr>
                <w:t>_depth</w:t>
              </w:r>
            </w:ins>
          </w:p>
        </w:tc>
        <w:tc>
          <w:tcPr>
            <w:tcW w:w="1157" w:type="dxa"/>
          </w:tcPr>
          <w:p w:rsidR="00556C87" w:rsidRPr="00A7304B" w:rsidRDefault="00556C87" w:rsidP="00F951CC">
            <w:pPr>
              <w:pStyle w:val="tablecell"/>
              <w:keepLines w:val="0"/>
              <w:rPr>
                <w:ins w:id="133" w:author="Rajan Joshi, Qualcomm" w:date="2013-10-15T22:45:00Z"/>
                <w:noProof/>
                <w:highlight w:val="yellow"/>
                <w:lang w:eastAsia="ko-KR"/>
                <w:rPrChange w:id="134" w:author="Rajan Joshi, Qualcomm" w:date="2013-10-15T22:47:00Z">
                  <w:rPr>
                    <w:ins w:id="135" w:author="Rajan Joshi, Qualcomm" w:date="2013-10-15T22:45:00Z"/>
                    <w:noProof/>
                    <w:lang w:eastAsia="ko-KR"/>
                  </w:rPr>
                </w:rPrChange>
              </w:rPr>
            </w:pPr>
            <w:ins w:id="136" w:author="Rajan Joshi, Qualcomm" w:date="2013-10-15T22:45:00Z">
              <w:r w:rsidRPr="00A7304B">
                <w:rPr>
                  <w:noProof/>
                  <w:highlight w:val="yellow"/>
                  <w:lang w:eastAsia="ko-KR"/>
                  <w:rPrChange w:id="137" w:author="Rajan Joshi, Qualcomm" w:date="2013-10-15T22:47:00Z">
                    <w:rPr>
                      <w:noProof/>
                      <w:lang w:eastAsia="ko-KR"/>
                    </w:rPr>
                  </w:rPrChange>
                </w:rPr>
                <w:t>ue(v)</w:t>
              </w:r>
            </w:ins>
          </w:p>
        </w:tc>
      </w:tr>
      <w:tr w:rsidR="00BB08BE" w:rsidRPr="00A7304B" w:rsidTr="00F951CC">
        <w:trPr>
          <w:cantSplit/>
          <w:jc w:val="center"/>
          <w:ins w:id="138" w:author="Rajan Joshi, Qualcomm" w:date="2013-10-15T22:43:00Z"/>
        </w:trPr>
        <w:tc>
          <w:tcPr>
            <w:tcW w:w="7920" w:type="dxa"/>
          </w:tcPr>
          <w:p w:rsidR="00BB08BE" w:rsidRPr="00A7304B" w:rsidRDefault="00BB08BE" w:rsidP="00F951CC">
            <w:pPr>
              <w:pStyle w:val="tablesyntax"/>
              <w:keepLines w:val="0"/>
              <w:rPr>
                <w:ins w:id="139" w:author="Rajan Joshi, Qualcomm" w:date="2013-10-15T22:43:00Z"/>
                <w:rFonts w:ascii="Times New Roman" w:eastAsia="MS Mincho" w:hAnsi="Times New Roman"/>
                <w:noProof/>
                <w:highlight w:val="yellow"/>
                <w:lang w:eastAsia="ja-JP"/>
                <w:rPrChange w:id="140" w:author="Rajan Joshi, Qualcomm" w:date="2013-10-15T22:47:00Z">
                  <w:rPr>
                    <w:ins w:id="141" w:author="Rajan Joshi, Qualcomm" w:date="2013-10-15T22:43:00Z"/>
                    <w:rFonts w:ascii="Times New Roman" w:eastAsia="MS Mincho" w:hAnsi="Times New Roman"/>
                    <w:noProof/>
                    <w:lang w:eastAsia="ja-JP"/>
                  </w:rPr>
                </w:rPrChange>
              </w:rPr>
            </w:pPr>
            <w:ins w:id="142" w:author="Rajan Joshi, Qualcomm" w:date="2013-10-15T22:43:00Z">
              <w:r w:rsidRPr="00A7304B">
                <w:rPr>
                  <w:rFonts w:ascii="Times New Roman" w:eastAsia="MS Mincho" w:hAnsi="Times New Roman"/>
                  <w:noProof/>
                  <w:highlight w:val="yellow"/>
                  <w:lang w:eastAsia="ja-JP"/>
                  <w:rPrChange w:id="143" w:author="Rajan Joshi, Qualcomm" w:date="2013-10-15T22:47:00Z">
                    <w:rPr>
                      <w:rFonts w:ascii="Times New Roman" w:eastAsia="MS Mincho" w:hAnsi="Times New Roman"/>
                      <w:noProof/>
                      <w:lang w:eastAsia="ja-JP"/>
                    </w:rPr>
                  </w:rPrChange>
                </w:rPr>
                <w:tab/>
              </w:r>
            </w:ins>
            <w:ins w:id="144" w:author="Rajan Joshi, Qualcomm" w:date="2013-10-15T22:46:00Z">
              <w:r w:rsidR="00556C87" w:rsidRPr="00A7304B">
                <w:rPr>
                  <w:rFonts w:ascii="Times New Roman" w:eastAsia="MS Mincho" w:hAnsi="Times New Roman"/>
                  <w:noProof/>
                  <w:highlight w:val="yellow"/>
                  <w:lang w:eastAsia="ja-JP"/>
                  <w:rPrChange w:id="145" w:author="Rajan Joshi, Qualcomm" w:date="2013-10-15T22:47:00Z">
                    <w:rPr>
                      <w:rFonts w:ascii="Times New Roman" w:eastAsia="MS Mincho" w:hAnsi="Times New Roman"/>
                      <w:noProof/>
                      <w:lang w:eastAsia="ja-JP"/>
                    </w:rPr>
                  </w:rPrChange>
                </w:rPr>
                <w:t>}</w:t>
              </w:r>
            </w:ins>
          </w:p>
        </w:tc>
        <w:tc>
          <w:tcPr>
            <w:tcW w:w="1157" w:type="dxa"/>
          </w:tcPr>
          <w:p w:rsidR="00BB08BE" w:rsidRPr="00A7304B" w:rsidRDefault="00BB08BE" w:rsidP="00F951CC">
            <w:pPr>
              <w:pStyle w:val="tablecell"/>
              <w:keepLines w:val="0"/>
              <w:rPr>
                <w:ins w:id="146" w:author="Rajan Joshi, Qualcomm" w:date="2013-10-15T22:43:00Z"/>
                <w:noProof/>
                <w:highlight w:val="yellow"/>
                <w:rPrChange w:id="147" w:author="Rajan Joshi, Qualcomm" w:date="2013-10-15T22:47:00Z">
                  <w:rPr>
                    <w:ins w:id="148" w:author="Rajan Joshi, Qualcomm" w:date="2013-10-15T22:43:00Z"/>
                    <w:noProof/>
                  </w:rPr>
                </w:rPrChange>
              </w:rPr>
            </w:pPr>
          </w:p>
        </w:tc>
      </w:tr>
      <w:tr w:rsidR="00BB08BE" w:rsidRPr="003F7009" w:rsidTr="00F951CC">
        <w:trPr>
          <w:cantSplit/>
          <w:jc w:val="center"/>
          <w:ins w:id="149" w:author="Rajan Joshi, Qualcomm" w:date="2013-10-15T22:38:00Z"/>
        </w:trPr>
        <w:tc>
          <w:tcPr>
            <w:tcW w:w="7920" w:type="dxa"/>
          </w:tcPr>
          <w:p w:rsidR="00BB08BE" w:rsidRPr="003F7009" w:rsidRDefault="00BB08BE" w:rsidP="00F951CC">
            <w:pPr>
              <w:pStyle w:val="tablesyntax"/>
              <w:keepLines w:val="0"/>
              <w:rPr>
                <w:ins w:id="150" w:author="Rajan Joshi, Qualcomm" w:date="2013-10-15T22:38:00Z"/>
                <w:rFonts w:ascii="Times New Roman" w:hAnsi="Times New Roman"/>
                <w:bCs/>
                <w:noProof/>
              </w:rPr>
            </w:pPr>
            <w:ins w:id="151" w:author="Rajan Joshi, Qualcomm" w:date="2013-10-15T22:38:00Z">
              <w:r w:rsidRPr="0056241E">
                <w:rPr>
                  <w:rFonts w:ascii="Times New Roman" w:hAnsi="Times New Roman"/>
                  <w:noProof/>
                </w:rPr>
                <w:tab/>
              </w:r>
              <w:r w:rsidRPr="0056241E">
                <w:rPr>
                  <w:rFonts w:ascii="Times New Roman" w:hAnsi="Times New Roman"/>
                  <w:b/>
                  <w:noProof/>
                </w:rPr>
                <w:t>lists_modification_present_flag</w:t>
              </w:r>
            </w:ins>
          </w:p>
        </w:tc>
        <w:tc>
          <w:tcPr>
            <w:tcW w:w="1157" w:type="dxa"/>
          </w:tcPr>
          <w:p w:rsidR="00BB08BE" w:rsidRPr="003F7009" w:rsidRDefault="00BB08BE" w:rsidP="00F951CC">
            <w:pPr>
              <w:pStyle w:val="tablecell"/>
              <w:keepLines w:val="0"/>
              <w:rPr>
                <w:ins w:id="152" w:author="Rajan Joshi, Qualcomm" w:date="2013-10-15T22:38:00Z"/>
                <w:noProof/>
              </w:rPr>
            </w:pPr>
            <w:ins w:id="153" w:author="Rajan Joshi, Qualcomm" w:date="2013-10-15T22:38:00Z">
              <w:r w:rsidRPr="00C916E9">
                <w:rPr>
                  <w:noProof/>
                </w:rPr>
                <w:t>u(1)</w:t>
              </w:r>
            </w:ins>
          </w:p>
        </w:tc>
      </w:tr>
      <w:tr w:rsidR="00BB08BE" w:rsidRPr="003F7009" w:rsidTr="00F951CC">
        <w:trPr>
          <w:cantSplit/>
          <w:jc w:val="center"/>
          <w:ins w:id="154" w:author="Rajan Joshi, Qualcomm" w:date="2013-10-15T22:38:00Z"/>
        </w:trPr>
        <w:tc>
          <w:tcPr>
            <w:tcW w:w="7920" w:type="dxa"/>
          </w:tcPr>
          <w:p w:rsidR="00BB08BE" w:rsidRPr="003F7009" w:rsidRDefault="00BB08BE" w:rsidP="00A7304B">
            <w:pPr>
              <w:pStyle w:val="tablesyntax"/>
              <w:keepLines w:val="0"/>
              <w:rPr>
                <w:ins w:id="155" w:author="Rajan Joshi, Qualcomm" w:date="2013-10-15T22:38:00Z"/>
                <w:rFonts w:ascii="Times New Roman" w:hAnsi="Times New Roman"/>
                <w:b/>
                <w:bCs/>
                <w:noProof/>
                <w:lang w:eastAsia="ko-KR"/>
              </w:rPr>
            </w:pPr>
            <w:ins w:id="156" w:author="Rajan Joshi, Qualcomm" w:date="2013-10-15T22:38:00Z">
              <w:r w:rsidRPr="003F7009">
                <w:rPr>
                  <w:rFonts w:ascii="Times New Roman" w:hAnsi="Times New Roman"/>
                  <w:noProof/>
                  <w:lang w:eastAsia="ko-KR"/>
                </w:rPr>
                <w:tab/>
              </w:r>
            </w:ins>
            <w:ins w:id="157" w:author="Rajan Joshi, Qualcomm" w:date="2013-10-15T22:47:00Z">
              <w:r w:rsidR="00A7304B">
                <w:rPr>
                  <w:rFonts w:ascii="Times New Roman" w:hAnsi="Times New Roman"/>
                  <w:b/>
                  <w:noProof/>
                  <w:lang w:eastAsia="ko-KR"/>
                </w:rPr>
                <w:t>…</w:t>
              </w:r>
            </w:ins>
          </w:p>
        </w:tc>
        <w:tc>
          <w:tcPr>
            <w:tcW w:w="1157" w:type="dxa"/>
          </w:tcPr>
          <w:p w:rsidR="00BB08BE" w:rsidRPr="003F7009" w:rsidRDefault="00BB08BE" w:rsidP="00F951CC">
            <w:pPr>
              <w:pStyle w:val="tablecell"/>
              <w:keepLines w:val="0"/>
              <w:rPr>
                <w:ins w:id="158" w:author="Rajan Joshi, Qualcomm" w:date="2013-10-15T22:38:00Z"/>
                <w:noProof/>
              </w:rPr>
            </w:pPr>
          </w:p>
        </w:tc>
      </w:tr>
    </w:tbl>
    <w:p w:rsidR="00BB08BE" w:rsidRDefault="00BB08BE" w:rsidP="00BB08BE">
      <w:pPr>
        <w:rPr>
          <w:ins w:id="159" w:author="Rajan Joshi, Qualcomm" w:date="2013-10-15T23:00:00Z"/>
          <w:noProof/>
          <w:sz w:val="20"/>
        </w:rPr>
      </w:pPr>
    </w:p>
    <w:p w:rsidR="002E1170" w:rsidRPr="002E1170" w:rsidRDefault="002E1170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  <w:rPr>
          <w:ins w:id="160" w:author="Rajan Joshi, Qualcomm" w:date="2013-10-15T23:00:00Z"/>
          <w:noProof/>
          <w:sz w:val="20"/>
          <w:szCs w:val="20"/>
          <w:rPrChange w:id="161" w:author="Rajan Joshi, Qualcomm" w:date="2013-10-15T23:01:00Z">
            <w:rPr>
              <w:ins w:id="162" w:author="Rajan Joshi, Qualcomm" w:date="2013-10-15T23:00:00Z"/>
              <w:noProof/>
            </w:rPr>
          </w:rPrChange>
        </w:rPr>
        <w:pPrChange w:id="163" w:author="Rajan Joshi, Qualcomm" w:date="2013-10-15T23:01:00Z">
          <w:pPr>
            <w:pStyle w:val="Heading4"/>
            <w:keepLines/>
            <w:tabs>
              <w:tab w:val="clear" w:pos="360"/>
              <w:tab w:val="clear" w:pos="720"/>
              <w:tab w:val="clear" w:pos="1080"/>
              <w:tab w:val="clear" w:pos="1440"/>
              <w:tab w:val="left" w:pos="794"/>
              <w:tab w:val="num" w:pos="862"/>
              <w:tab w:val="left" w:pos="1191"/>
              <w:tab w:val="left" w:pos="1588"/>
              <w:tab w:val="left" w:pos="1985"/>
            </w:tabs>
            <w:spacing w:before="181" w:after="0"/>
          </w:pPr>
        </w:pPrChange>
      </w:pPr>
      <w:bookmarkStart w:id="164" w:name="_Toc317198732"/>
      <w:bookmarkStart w:id="165" w:name="_Ref330811880"/>
      <w:bookmarkStart w:id="166" w:name="_Toc363691345"/>
      <w:ins w:id="167" w:author="Rajan Joshi, Qualcomm" w:date="2013-10-15T23:01:00Z">
        <w:r>
          <w:rPr>
            <w:noProof/>
            <w:sz w:val="20"/>
            <w:szCs w:val="20"/>
          </w:rPr>
          <w:lastRenderedPageBreak/>
          <w:t xml:space="preserve">7.3.8.4 </w:t>
        </w:r>
      </w:ins>
      <w:ins w:id="168" w:author="Rajan Joshi, Qualcomm" w:date="2013-10-15T23:00:00Z">
        <w:r w:rsidRPr="002E1170">
          <w:rPr>
            <w:noProof/>
            <w:sz w:val="20"/>
            <w:szCs w:val="20"/>
            <w:rPrChange w:id="169" w:author="Rajan Joshi, Qualcomm" w:date="2013-10-15T23:01:00Z">
              <w:rPr>
                <w:noProof/>
              </w:rPr>
            </w:rPrChange>
          </w:rPr>
          <w:t>Coding quadtree syntax</w:t>
        </w:r>
        <w:bookmarkEnd w:id="164"/>
        <w:bookmarkEnd w:id="165"/>
        <w:bookmarkEnd w:id="166"/>
      </w:ins>
    </w:p>
    <w:p w:rsidR="002E1170" w:rsidRPr="00943A5F" w:rsidRDefault="002E1170" w:rsidP="002E1170">
      <w:pPr>
        <w:keepNext/>
        <w:rPr>
          <w:ins w:id="170" w:author="Rajan Joshi, Qualcomm" w:date="2013-10-15T23:00:00Z"/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2E1170" w:rsidRPr="00943A5F" w:rsidTr="00F951CC">
        <w:trPr>
          <w:cantSplit/>
          <w:jc w:val="center"/>
          <w:ins w:id="171" w:author="Rajan Joshi, Qualcomm" w:date="2013-10-15T23:00:00Z"/>
        </w:trPr>
        <w:tc>
          <w:tcPr>
            <w:tcW w:w="7920" w:type="dxa"/>
          </w:tcPr>
          <w:p w:rsidR="002E1170" w:rsidRPr="00943A5F" w:rsidRDefault="002E1170" w:rsidP="00F951CC">
            <w:pPr>
              <w:pStyle w:val="tablesyntax"/>
              <w:rPr>
                <w:ins w:id="172" w:author="Rajan Joshi, Qualcomm" w:date="2013-10-15T23:00:00Z"/>
                <w:rFonts w:ascii="Times New Roman" w:hAnsi="Times New Roman"/>
                <w:noProof/>
              </w:rPr>
            </w:pPr>
            <w:ins w:id="173" w:author="Rajan Joshi, Qualcomm" w:date="2013-10-15T23:00:00Z">
              <w:r w:rsidRPr="00943A5F">
                <w:rPr>
                  <w:rFonts w:ascii="Times New Roman" w:hAnsi="Times New Roman"/>
                  <w:noProof/>
                </w:rPr>
                <w:t>coding_quadtree( x0, y0, log2CbSize, c</w:t>
              </w:r>
              <w:r>
                <w:rPr>
                  <w:rFonts w:ascii="Times New Roman" w:hAnsi="Times New Roman"/>
                  <w:noProof/>
                </w:rPr>
                <w:t>q</w:t>
              </w:r>
              <w:r w:rsidRPr="00943A5F">
                <w:rPr>
                  <w:rFonts w:ascii="Times New Roman" w:hAnsi="Times New Roman"/>
                  <w:noProof/>
                </w:rPr>
                <w:t>tDepth ) {</w:t>
              </w:r>
            </w:ins>
          </w:p>
        </w:tc>
        <w:tc>
          <w:tcPr>
            <w:tcW w:w="1152" w:type="dxa"/>
          </w:tcPr>
          <w:p w:rsidR="002E1170" w:rsidRPr="00943A5F" w:rsidRDefault="002E1170" w:rsidP="00F951CC">
            <w:pPr>
              <w:pStyle w:val="tableheading"/>
              <w:rPr>
                <w:ins w:id="174" w:author="Rajan Joshi, Qualcomm" w:date="2013-10-15T23:00:00Z"/>
                <w:noProof/>
              </w:rPr>
            </w:pPr>
            <w:ins w:id="175" w:author="Rajan Joshi, Qualcomm" w:date="2013-10-15T23:00:00Z">
              <w:r w:rsidRPr="00943A5F">
                <w:rPr>
                  <w:noProof/>
                </w:rPr>
                <w:t>Descriptor</w:t>
              </w:r>
            </w:ins>
          </w:p>
        </w:tc>
      </w:tr>
      <w:tr w:rsidR="002E1170" w:rsidRPr="00943A5F" w:rsidTr="00F951CC">
        <w:trPr>
          <w:cantSplit/>
          <w:jc w:val="center"/>
          <w:ins w:id="176" w:author="Rajan Joshi, Qualcomm" w:date="2013-10-15T23:00:00Z"/>
        </w:trPr>
        <w:tc>
          <w:tcPr>
            <w:tcW w:w="7920" w:type="dxa"/>
          </w:tcPr>
          <w:p w:rsidR="002E1170" w:rsidRPr="00943A5F" w:rsidRDefault="002E1170" w:rsidP="00F951CC">
            <w:pPr>
              <w:pStyle w:val="tablesyntax"/>
              <w:rPr>
                <w:ins w:id="177" w:author="Rajan Joshi, Qualcomm" w:date="2013-10-15T23:00:00Z"/>
                <w:rFonts w:ascii="Times New Roman" w:hAnsi="Times New Roman"/>
                <w:noProof/>
              </w:rPr>
            </w:pPr>
            <w:ins w:id="178" w:author="Rajan Joshi, Qualcomm" w:date="2013-10-15T23:01:00Z">
              <w:r>
                <w:rPr>
                  <w:rFonts w:ascii="Times New Roman" w:hAnsi="Times New Roman"/>
                  <w:noProof/>
                </w:rPr>
                <w:t>…</w:t>
              </w:r>
            </w:ins>
          </w:p>
        </w:tc>
        <w:tc>
          <w:tcPr>
            <w:tcW w:w="1152" w:type="dxa"/>
          </w:tcPr>
          <w:p w:rsidR="002E1170" w:rsidRPr="00943A5F" w:rsidRDefault="002E1170" w:rsidP="00F951CC">
            <w:pPr>
              <w:pStyle w:val="tablecell"/>
              <w:rPr>
                <w:ins w:id="179" w:author="Rajan Joshi, Qualcomm" w:date="2013-10-15T23:00:00Z"/>
                <w:noProof/>
              </w:rPr>
            </w:pPr>
          </w:p>
        </w:tc>
      </w:tr>
      <w:tr w:rsidR="002E1170" w:rsidRPr="00943A5F" w:rsidTr="00F951CC">
        <w:trPr>
          <w:cantSplit/>
          <w:jc w:val="center"/>
          <w:ins w:id="180" w:author="Rajan Joshi, Qualcomm" w:date="2013-10-15T23:00:00Z"/>
        </w:trPr>
        <w:tc>
          <w:tcPr>
            <w:tcW w:w="7920" w:type="dxa"/>
          </w:tcPr>
          <w:p w:rsidR="002E1170" w:rsidRPr="00943A5F" w:rsidRDefault="002E1170" w:rsidP="00F951CC">
            <w:pPr>
              <w:pStyle w:val="tablesyntax"/>
              <w:rPr>
                <w:ins w:id="181" w:author="Rajan Joshi, Qualcomm" w:date="2013-10-15T23:00:00Z"/>
                <w:rFonts w:ascii="Times New Roman" w:hAnsi="Times New Roman"/>
                <w:noProof/>
                <w:lang w:eastAsia="ko-KR"/>
              </w:rPr>
            </w:pPr>
            <w:ins w:id="182" w:author="Rajan Joshi, Qualcomm" w:date="2013-10-15T23:00:00Z"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  <w:t xml:space="preserve">if( cu_qp_delta_enabled_flag  &amp;&amp;  log2CbSize </w:t>
              </w:r>
              <w:r>
                <w:rPr>
                  <w:rFonts w:ascii="Times New Roman" w:hAnsi="Times New Roman"/>
                  <w:noProof/>
                  <w:lang w:eastAsia="ko-KR"/>
                </w:rPr>
                <w:t xml:space="preserve"> </w:t>
              </w:r>
              <w:r w:rsidRPr="00943A5F">
                <w:rPr>
                  <w:rFonts w:ascii="Times New Roman" w:hAnsi="Times New Roman"/>
                  <w:noProof/>
                  <w:lang w:eastAsia="ko-KR"/>
                </w:rPr>
                <w:t>&gt;=</w:t>
              </w:r>
              <w:r>
                <w:rPr>
                  <w:rFonts w:ascii="Times New Roman" w:hAnsi="Times New Roman"/>
                  <w:noProof/>
                  <w:lang w:eastAsia="ko-KR"/>
                </w:rPr>
                <w:t xml:space="preserve"> </w:t>
              </w:r>
              <w:r w:rsidRPr="00943A5F">
                <w:rPr>
                  <w:rFonts w:ascii="Times New Roman" w:hAnsi="Times New Roman"/>
                  <w:noProof/>
                  <w:lang w:eastAsia="ko-KR"/>
                </w:rPr>
                <w:t xml:space="preserve"> Log2MinCuQpDeltaSize ) {</w:t>
              </w:r>
            </w:ins>
          </w:p>
        </w:tc>
        <w:tc>
          <w:tcPr>
            <w:tcW w:w="1152" w:type="dxa"/>
          </w:tcPr>
          <w:p w:rsidR="002E1170" w:rsidRPr="00943A5F" w:rsidRDefault="002E1170" w:rsidP="00F951CC">
            <w:pPr>
              <w:pStyle w:val="tablecell"/>
              <w:rPr>
                <w:ins w:id="183" w:author="Rajan Joshi, Qualcomm" w:date="2013-10-15T23:00:00Z"/>
                <w:noProof/>
              </w:rPr>
            </w:pPr>
          </w:p>
        </w:tc>
      </w:tr>
      <w:tr w:rsidR="002E1170" w:rsidRPr="00943A5F" w:rsidTr="00F951CC">
        <w:trPr>
          <w:cantSplit/>
          <w:jc w:val="center"/>
          <w:ins w:id="184" w:author="Rajan Joshi, Qualcomm" w:date="2013-10-15T23:00:00Z"/>
        </w:trPr>
        <w:tc>
          <w:tcPr>
            <w:tcW w:w="7920" w:type="dxa"/>
          </w:tcPr>
          <w:p w:rsidR="002E1170" w:rsidRPr="00943A5F" w:rsidRDefault="002E1170" w:rsidP="00F951CC">
            <w:pPr>
              <w:pStyle w:val="tablesyntax"/>
              <w:rPr>
                <w:ins w:id="185" w:author="Rajan Joshi, Qualcomm" w:date="2013-10-15T23:00:00Z"/>
                <w:rFonts w:ascii="Times New Roman" w:hAnsi="Times New Roman"/>
                <w:noProof/>
                <w:lang w:eastAsia="ko-KR"/>
              </w:rPr>
            </w:pPr>
            <w:ins w:id="186" w:author="Rajan Joshi, Qualcomm" w:date="2013-10-15T23:00:00Z"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  <w:t>IsCuQpDeltaCoded = 0</w:t>
              </w:r>
            </w:ins>
          </w:p>
        </w:tc>
        <w:tc>
          <w:tcPr>
            <w:tcW w:w="1152" w:type="dxa"/>
          </w:tcPr>
          <w:p w:rsidR="002E1170" w:rsidRPr="00943A5F" w:rsidRDefault="002E1170" w:rsidP="00F951CC">
            <w:pPr>
              <w:pStyle w:val="tablecell"/>
              <w:rPr>
                <w:ins w:id="187" w:author="Rajan Joshi, Qualcomm" w:date="2013-10-15T23:00:00Z"/>
                <w:noProof/>
              </w:rPr>
            </w:pPr>
          </w:p>
        </w:tc>
      </w:tr>
      <w:tr w:rsidR="002E1170" w:rsidRPr="00943A5F" w:rsidTr="00F951CC">
        <w:trPr>
          <w:cantSplit/>
          <w:jc w:val="center"/>
          <w:ins w:id="188" w:author="Rajan Joshi, Qualcomm" w:date="2013-10-15T23:00:00Z"/>
        </w:trPr>
        <w:tc>
          <w:tcPr>
            <w:tcW w:w="7920" w:type="dxa"/>
          </w:tcPr>
          <w:p w:rsidR="002E1170" w:rsidRPr="00943A5F" w:rsidRDefault="002E1170" w:rsidP="00F951CC">
            <w:pPr>
              <w:pStyle w:val="tablesyntax"/>
              <w:rPr>
                <w:ins w:id="189" w:author="Rajan Joshi, Qualcomm" w:date="2013-10-15T23:00:00Z"/>
                <w:rFonts w:ascii="Times New Roman" w:hAnsi="Times New Roman"/>
                <w:noProof/>
              </w:rPr>
            </w:pPr>
            <w:ins w:id="190" w:author="Rajan Joshi, Qualcomm" w:date="2013-10-15T23:00:00Z"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943A5F">
                <w:rPr>
                  <w:rFonts w:ascii="Times New Roman" w:hAnsi="Times New Roman"/>
                  <w:noProof/>
                </w:rPr>
                <w:t>CuQpDelta</w:t>
              </w:r>
              <w:r>
                <w:rPr>
                  <w:rFonts w:ascii="Times New Roman" w:hAnsi="Times New Roman"/>
                  <w:noProof/>
                </w:rPr>
                <w:t>Val</w:t>
              </w:r>
              <w:r w:rsidRPr="00943A5F">
                <w:rPr>
                  <w:rFonts w:ascii="Times New Roman" w:hAnsi="Times New Roman"/>
                  <w:noProof/>
                </w:rPr>
                <w:t xml:space="preserve"> = 0</w:t>
              </w:r>
            </w:ins>
          </w:p>
        </w:tc>
        <w:tc>
          <w:tcPr>
            <w:tcW w:w="1152" w:type="dxa"/>
          </w:tcPr>
          <w:p w:rsidR="002E1170" w:rsidRPr="00943A5F" w:rsidRDefault="002E1170" w:rsidP="00F951CC">
            <w:pPr>
              <w:pStyle w:val="tablecell"/>
              <w:rPr>
                <w:ins w:id="191" w:author="Rajan Joshi, Qualcomm" w:date="2013-10-15T23:00:00Z"/>
                <w:noProof/>
              </w:rPr>
            </w:pPr>
          </w:p>
        </w:tc>
      </w:tr>
      <w:tr w:rsidR="002E1170" w:rsidRPr="00943A5F" w:rsidTr="00F951CC">
        <w:trPr>
          <w:cantSplit/>
          <w:jc w:val="center"/>
          <w:ins w:id="192" w:author="Rajan Joshi, Qualcomm" w:date="2013-10-15T23:00:00Z"/>
        </w:trPr>
        <w:tc>
          <w:tcPr>
            <w:tcW w:w="7920" w:type="dxa"/>
          </w:tcPr>
          <w:p w:rsidR="002E1170" w:rsidRPr="00943A5F" w:rsidRDefault="002E1170" w:rsidP="00F951CC">
            <w:pPr>
              <w:pStyle w:val="tablesyntax"/>
              <w:rPr>
                <w:ins w:id="193" w:author="Rajan Joshi, Qualcomm" w:date="2013-10-15T23:00:00Z"/>
                <w:rFonts w:ascii="Times New Roman" w:hAnsi="Times New Roman"/>
                <w:noProof/>
                <w:lang w:eastAsia="ko-KR"/>
              </w:rPr>
            </w:pPr>
            <w:ins w:id="194" w:author="Rajan Joshi, Qualcomm" w:date="2013-10-15T23:00:00Z"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  <w:t>}</w:t>
              </w:r>
            </w:ins>
          </w:p>
        </w:tc>
        <w:tc>
          <w:tcPr>
            <w:tcW w:w="1152" w:type="dxa"/>
          </w:tcPr>
          <w:p w:rsidR="002E1170" w:rsidRPr="00943A5F" w:rsidRDefault="002E1170" w:rsidP="00F951CC">
            <w:pPr>
              <w:pStyle w:val="tablecell"/>
              <w:rPr>
                <w:ins w:id="195" w:author="Rajan Joshi, Qualcomm" w:date="2013-10-15T23:00:00Z"/>
                <w:noProof/>
              </w:rPr>
            </w:pPr>
          </w:p>
        </w:tc>
      </w:tr>
      <w:tr w:rsidR="002E1170" w:rsidRPr="002E1170" w:rsidTr="00F951CC">
        <w:trPr>
          <w:cantSplit/>
          <w:jc w:val="center"/>
          <w:ins w:id="196" w:author="Rajan Joshi, Qualcomm" w:date="2013-10-15T23:02:00Z"/>
        </w:trPr>
        <w:tc>
          <w:tcPr>
            <w:tcW w:w="7920" w:type="dxa"/>
          </w:tcPr>
          <w:p w:rsidR="002E1170" w:rsidRPr="002E1170" w:rsidRDefault="002E1170" w:rsidP="000871CB">
            <w:pPr>
              <w:pStyle w:val="tablesyntax"/>
              <w:rPr>
                <w:ins w:id="197" w:author="Rajan Joshi, Qualcomm" w:date="2013-10-15T23:02:00Z"/>
                <w:rFonts w:ascii="Times New Roman" w:hAnsi="Times New Roman"/>
                <w:noProof/>
                <w:highlight w:val="yellow"/>
                <w:lang w:eastAsia="ko-KR"/>
                <w:rPrChange w:id="198" w:author="Rajan Joshi, Qualcomm" w:date="2013-10-15T23:03:00Z">
                  <w:rPr>
                    <w:ins w:id="199" w:author="Rajan Joshi, Qualcomm" w:date="2013-10-15T23:02:00Z"/>
                    <w:rFonts w:ascii="Times New Roman" w:hAnsi="Times New Roman"/>
                    <w:noProof/>
                    <w:lang w:eastAsia="ko-KR"/>
                  </w:rPr>
                </w:rPrChange>
              </w:rPr>
            </w:pPr>
            <w:ins w:id="200" w:author="Rajan Joshi, Qualcomm" w:date="2013-10-15T23:02:00Z">
              <w:r w:rsidRPr="002E1170">
                <w:rPr>
                  <w:rFonts w:ascii="Times New Roman" w:hAnsi="Times New Roman"/>
                  <w:noProof/>
                  <w:highlight w:val="yellow"/>
                  <w:lang w:eastAsia="ko-KR"/>
                  <w:rPrChange w:id="201" w:author="Rajan Joshi, Qualcomm" w:date="2013-10-15T23:03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ab/>
                <w:t>if( cu_scaling_list_enabled_flag  &amp;&amp;  log2CbSize  &gt;=  Log2MinCuScalingListFlagSize ) {</w:t>
              </w:r>
            </w:ins>
          </w:p>
        </w:tc>
        <w:tc>
          <w:tcPr>
            <w:tcW w:w="1152" w:type="dxa"/>
          </w:tcPr>
          <w:p w:rsidR="002E1170" w:rsidRPr="002E1170" w:rsidRDefault="002E1170" w:rsidP="00F951CC">
            <w:pPr>
              <w:pStyle w:val="tablecell"/>
              <w:rPr>
                <w:ins w:id="202" w:author="Rajan Joshi, Qualcomm" w:date="2013-10-15T23:02:00Z"/>
                <w:noProof/>
                <w:highlight w:val="yellow"/>
                <w:rPrChange w:id="203" w:author="Rajan Joshi, Qualcomm" w:date="2013-10-15T23:03:00Z">
                  <w:rPr>
                    <w:ins w:id="204" w:author="Rajan Joshi, Qualcomm" w:date="2013-10-15T23:02:00Z"/>
                    <w:noProof/>
                  </w:rPr>
                </w:rPrChange>
              </w:rPr>
            </w:pPr>
          </w:p>
        </w:tc>
      </w:tr>
      <w:tr w:rsidR="002E1170" w:rsidRPr="002E1170" w:rsidTr="00F951CC">
        <w:trPr>
          <w:cantSplit/>
          <w:jc w:val="center"/>
          <w:ins w:id="205" w:author="Rajan Joshi, Qualcomm" w:date="2013-10-15T23:02:00Z"/>
        </w:trPr>
        <w:tc>
          <w:tcPr>
            <w:tcW w:w="7920" w:type="dxa"/>
          </w:tcPr>
          <w:p w:rsidR="002E1170" w:rsidRPr="002E1170" w:rsidRDefault="002E1170" w:rsidP="00F951CC">
            <w:pPr>
              <w:pStyle w:val="tablesyntax"/>
              <w:rPr>
                <w:ins w:id="206" w:author="Rajan Joshi, Qualcomm" w:date="2013-10-15T23:02:00Z"/>
                <w:rFonts w:ascii="Times New Roman" w:hAnsi="Times New Roman"/>
                <w:noProof/>
                <w:highlight w:val="yellow"/>
                <w:lang w:eastAsia="ko-KR"/>
                <w:rPrChange w:id="207" w:author="Rajan Joshi, Qualcomm" w:date="2013-10-15T23:03:00Z">
                  <w:rPr>
                    <w:ins w:id="208" w:author="Rajan Joshi, Qualcomm" w:date="2013-10-15T23:02:00Z"/>
                    <w:rFonts w:ascii="Times New Roman" w:hAnsi="Times New Roman"/>
                    <w:noProof/>
                    <w:lang w:eastAsia="ko-KR"/>
                  </w:rPr>
                </w:rPrChange>
              </w:rPr>
            </w:pPr>
            <w:ins w:id="209" w:author="Rajan Joshi, Qualcomm" w:date="2013-10-15T23:02:00Z">
              <w:r w:rsidRPr="002E1170">
                <w:rPr>
                  <w:rFonts w:ascii="Times New Roman" w:hAnsi="Times New Roman"/>
                  <w:noProof/>
                  <w:highlight w:val="yellow"/>
                  <w:lang w:eastAsia="ko-KR"/>
                  <w:rPrChange w:id="210" w:author="Rajan Joshi, Qualcomm" w:date="2013-10-15T23:03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ab/>
              </w:r>
              <w:r w:rsidRPr="002E1170">
                <w:rPr>
                  <w:rFonts w:ascii="Times New Roman" w:hAnsi="Times New Roman"/>
                  <w:noProof/>
                  <w:highlight w:val="yellow"/>
                  <w:lang w:eastAsia="ko-KR"/>
                  <w:rPrChange w:id="211" w:author="Rajan Joshi, Qualcomm" w:date="2013-10-15T23:03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ab/>
                <w:t>IsCuScalingListFlagCoded = 0</w:t>
              </w:r>
            </w:ins>
          </w:p>
        </w:tc>
        <w:tc>
          <w:tcPr>
            <w:tcW w:w="1152" w:type="dxa"/>
          </w:tcPr>
          <w:p w:rsidR="002E1170" w:rsidRPr="002E1170" w:rsidRDefault="002E1170" w:rsidP="00F951CC">
            <w:pPr>
              <w:pStyle w:val="tablecell"/>
              <w:rPr>
                <w:ins w:id="212" w:author="Rajan Joshi, Qualcomm" w:date="2013-10-15T23:02:00Z"/>
                <w:noProof/>
                <w:highlight w:val="yellow"/>
                <w:rPrChange w:id="213" w:author="Rajan Joshi, Qualcomm" w:date="2013-10-15T23:03:00Z">
                  <w:rPr>
                    <w:ins w:id="214" w:author="Rajan Joshi, Qualcomm" w:date="2013-10-15T23:02:00Z"/>
                    <w:noProof/>
                  </w:rPr>
                </w:rPrChange>
              </w:rPr>
            </w:pPr>
          </w:p>
        </w:tc>
      </w:tr>
      <w:tr w:rsidR="002E1170" w:rsidRPr="002E1170" w:rsidTr="00F951CC">
        <w:trPr>
          <w:cantSplit/>
          <w:jc w:val="center"/>
          <w:ins w:id="215" w:author="Rajan Joshi, Qualcomm" w:date="2013-10-15T23:02:00Z"/>
        </w:trPr>
        <w:tc>
          <w:tcPr>
            <w:tcW w:w="7920" w:type="dxa"/>
          </w:tcPr>
          <w:p w:rsidR="002E1170" w:rsidRPr="002E1170" w:rsidRDefault="002E1170" w:rsidP="00F951CC">
            <w:pPr>
              <w:pStyle w:val="tablesyntax"/>
              <w:rPr>
                <w:ins w:id="216" w:author="Rajan Joshi, Qualcomm" w:date="2013-10-15T23:02:00Z"/>
                <w:rFonts w:ascii="Times New Roman" w:hAnsi="Times New Roman"/>
                <w:noProof/>
                <w:highlight w:val="yellow"/>
                <w:lang w:eastAsia="ko-KR"/>
                <w:rPrChange w:id="217" w:author="Rajan Joshi, Qualcomm" w:date="2013-10-15T23:03:00Z">
                  <w:rPr>
                    <w:ins w:id="218" w:author="Rajan Joshi, Qualcomm" w:date="2013-10-15T23:02:00Z"/>
                    <w:rFonts w:ascii="Times New Roman" w:hAnsi="Times New Roman"/>
                    <w:noProof/>
                    <w:lang w:eastAsia="ko-KR"/>
                  </w:rPr>
                </w:rPrChange>
              </w:rPr>
            </w:pPr>
            <w:ins w:id="219" w:author="Rajan Joshi, Qualcomm" w:date="2013-10-15T23:02:00Z">
              <w:r w:rsidRPr="002E1170">
                <w:rPr>
                  <w:rFonts w:ascii="Times New Roman" w:hAnsi="Times New Roman"/>
                  <w:noProof/>
                  <w:highlight w:val="yellow"/>
                  <w:lang w:eastAsia="ko-KR"/>
                  <w:rPrChange w:id="220" w:author="Rajan Joshi, Qualcomm" w:date="2013-10-15T23:03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ab/>
                <w:t>}</w:t>
              </w:r>
            </w:ins>
          </w:p>
        </w:tc>
        <w:tc>
          <w:tcPr>
            <w:tcW w:w="1152" w:type="dxa"/>
          </w:tcPr>
          <w:p w:rsidR="002E1170" w:rsidRPr="002E1170" w:rsidRDefault="002E1170" w:rsidP="00F951CC">
            <w:pPr>
              <w:pStyle w:val="tablecell"/>
              <w:rPr>
                <w:ins w:id="221" w:author="Rajan Joshi, Qualcomm" w:date="2013-10-15T23:02:00Z"/>
                <w:noProof/>
                <w:highlight w:val="yellow"/>
                <w:rPrChange w:id="222" w:author="Rajan Joshi, Qualcomm" w:date="2013-10-15T23:03:00Z">
                  <w:rPr>
                    <w:ins w:id="223" w:author="Rajan Joshi, Qualcomm" w:date="2013-10-15T23:02:00Z"/>
                    <w:noProof/>
                  </w:rPr>
                </w:rPrChange>
              </w:rPr>
            </w:pPr>
          </w:p>
        </w:tc>
      </w:tr>
      <w:tr w:rsidR="002E1170" w:rsidRPr="00943A5F" w:rsidTr="00F951CC">
        <w:trPr>
          <w:cantSplit/>
          <w:jc w:val="center"/>
          <w:ins w:id="224" w:author="Rajan Joshi, Qualcomm" w:date="2013-10-15T23:02:00Z"/>
        </w:trPr>
        <w:tc>
          <w:tcPr>
            <w:tcW w:w="7920" w:type="dxa"/>
          </w:tcPr>
          <w:p w:rsidR="002E1170" w:rsidRPr="00943A5F" w:rsidRDefault="002E1170" w:rsidP="00F951CC">
            <w:pPr>
              <w:pStyle w:val="tablesyntax"/>
              <w:rPr>
                <w:ins w:id="225" w:author="Rajan Joshi, Qualcomm" w:date="2013-10-15T23:02:00Z"/>
                <w:rFonts w:ascii="Times New Roman" w:hAnsi="Times New Roman"/>
                <w:noProof/>
                <w:lang w:eastAsia="ko-KR"/>
              </w:rPr>
            </w:pPr>
            <w:ins w:id="226" w:author="Rajan Joshi, Qualcomm" w:date="2013-10-15T23:03:00Z">
              <w:r>
                <w:rPr>
                  <w:rFonts w:ascii="Times New Roman" w:hAnsi="Times New Roman"/>
                  <w:noProof/>
                  <w:lang w:eastAsia="ko-KR"/>
                </w:rPr>
                <w:t>…</w:t>
              </w:r>
            </w:ins>
          </w:p>
        </w:tc>
        <w:tc>
          <w:tcPr>
            <w:tcW w:w="1152" w:type="dxa"/>
          </w:tcPr>
          <w:p w:rsidR="002E1170" w:rsidRPr="00943A5F" w:rsidRDefault="002E1170" w:rsidP="00F951CC">
            <w:pPr>
              <w:pStyle w:val="tablecell"/>
              <w:rPr>
                <w:ins w:id="227" w:author="Rajan Joshi, Qualcomm" w:date="2013-10-15T23:02:00Z"/>
                <w:noProof/>
              </w:rPr>
            </w:pPr>
          </w:p>
        </w:tc>
      </w:tr>
    </w:tbl>
    <w:p w:rsidR="002E1170" w:rsidRDefault="002E1170" w:rsidP="00BB08BE">
      <w:pPr>
        <w:rPr>
          <w:ins w:id="228" w:author="Rajan Joshi, Qualcomm" w:date="2013-10-15T23:04:00Z"/>
          <w:noProof/>
          <w:sz w:val="20"/>
        </w:rPr>
      </w:pPr>
    </w:p>
    <w:p w:rsidR="002E1170" w:rsidRPr="002E1170" w:rsidRDefault="002E1170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  <w:rPr>
          <w:ins w:id="229" w:author="Rajan Joshi, Qualcomm" w:date="2013-10-15T23:04:00Z"/>
          <w:noProof/>
          <w:sz w:val="20"/>
          <w:szCs w:val="20"/>
          <w:rPrChange w:id="230" w:author="Rajan Joshi, Qualcomm" w:date="2013-10-15T23:04:00Z">
            <w:rPr>
              <w:ins w:id="231" w:author="Rajan Joshi, Qualcomm" w:date="2013-10-15T23:04:00Z"/>
              <w:noProof/>
            </w:rPr>
          </w:rPrChange>
        </w:rPr>
        <w:pPrChange w:id="232" w:author="Rajan Joshi, Qualcomm" w:date="2013-10-15T23:04:00Z">
          <w:pPr>
            <w:pStyle w:val="Heading4"/>
            <w:keepLines/>
            <w:tabs>
              <w:tab w:val="clear" w:pos="360"/>
              <w:tab w:val="clear" w:pos="720"/>
              <w:tab w:val="clear" w:pos="1080"/>
              <w:tab w:val="clear" w:pos="1440"/>
              <w:tab w:val="left" w:pos="794"/>
              <w:tab w:val="num" w:pos="862"/>
              <w:tab w:val="left" w:pos="1191"/>
              <w:tab w:val="left" w:pos="1588"/>
              <w:tab w:val="left" w:pos="1985"/>
            </w:tabs>
            <w:spacing w:before="181" w:after="0"/>
          </w:pPr>
        </w:pPrChange>
      </w:pPr>
      <w:bookmarkStart w:id="233" w:name="_Ref350100895"/>
      <w:bookmarkStart w:id="234" w:name="_Toc363691351"/>
      <w:ins w:id="235" w:author="Rajan Joshi, Qualcomm" w:date="2013-10-15T23:04:00Z">
        <w:r>
          <w:rPr>
            <w:noProof/>
            <w:sz w:val="20"/>
            <w:szCs w:val="20"/>
          </w:rPr>
          <w:t xml:space="preserve">7.3.8.10 </w:t>
        </w:r>
        <w:r w:rsidRPr="002E1170">
          <w:rPr>
            <w:noProof/>
            <w:sz w:val="20"/>
            <w:szCs w:val="20"/>
            <w:rPrChange w:id="236" w:author="Rajan Joshi, Qualcomm" w:date="2013-10-15T23:04:00Z">
              <w:rPr>
                <w:noProof/>
              </w:rPr>
            </w:rPrChange>
          </w:rPr>
          <w:t xml:space="preserve">Transform </w:t>
        </w:r>
        <w:r w:rsidRPr="002E1170">
          <w:rPr>
            <w:rFonts w:eastAsia="MS Mincho"/>
            <w:noProof/>
            <w:sz w:val="20"/>
            <w:szCs w:val="20"/>
            <w:lang w:eastAsia="ja-JP"/>
            <w:rPrChange w:id="237" w:author="Rajan Joshi, Qualcomm" w:date="2013-10-15T23:04:00Z">
              <w:rPr>
                <w:rFonts w:eastAsia="MS Mincho"/>
                <w:noProof/>
                <w:lang w:eastAsia="ja-JP"/>
              </w:rPr>
            </w:rPrChange>
          </w:rPr>
          <w:t>unit</w:t>
        </w:r>
        <w:r w:rsidRPr="002E1170">
          <w:rPr>
            <w:noProof/>
            <w:sz w:val="20"/>
            <w:szCs w:val="20"/>
            <w:rPrChange w:id="238" w:author="Rajan Joshi, Qualcomm" w:date="2013-10-15T23:04:00Z">
              <w:rPr>
                <w:noProof/>
              </w:rPr>
            </w:rPrChange>
          </w:rPr>
          <w:t xml:space="preserve"> syntax</w:t>
        </w:r>
        <w:bookmarkEnd w:id="233"/>
        <w:bookmarkEnd w:id="234"/>
      </w:ins>
    </w:p>
    <w:p w:rsidR="002E1170" w:rsidRPr="00943A5F" w:rsidRDefault="002E1170" w:rsidP="002E1170">
      <w:pPr>
        <w:keepNext/>
        <w:rPr>
          <w:ins w:id="239" w:author="Rajan Joshi, Qualcomm" w:date="2013-10-15T23:04:00Z"/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2E1170" w:rsidRPr="00943A5F" w:rsidTr="00F951CC">
        <w:trPr>
          <w:cantSplit/>
          <w:jc w:val="center"/>
          <w:ins w:id="240" w:author="Rajan Joshi, Qualcomm" w:date="2013-10-15T23:04:00Z"/>
        </w:trPr>
        <w:tc>
          <w:tcPr>
            <w:tcW w:w="7920" w:type="dxa"/>
          </w:tcPr>
          <w:p w:rsidR="002E1170" w:rsidRPr="00943A5F" w:rsidRDefault="002E1170" w:rsidP="00F951CC">
            <w:pPr>
              <w:pStyle w:val="tablesyntax"/>
              <w:rPr>
                <w:ins w:id="241" w:author="Rajan Joshi, Qualcomm" w:date="2013-10-15T23:04:00Z"/>
                <w:rFonts w:ascii="Times New Roman" w:hAnsi="Times New Roman"/>
                <w:noProof/>
              </w:rPr>
            </w:pPr>
            <w:ins w:id="242" w:author="Rajan Joshi, Qualcomm" w:date="2013-10-15T23:04:00Z">
              <w:r w:rsidRPr="00943A5F">
                <w:rPr>
                  <w:rFonts w:ascii="Times New Roman" w:hAnsi="Times New Roman"/>
                  <w:noProof/>
                </w:rPr>
                <w:t>transform_</w:t>
              </w:r>
              <w:r w:rsidRPr="00943A5F">
                <w:rPr>
                  <w:rFonts w:ascii="Times New Roman" w:eastAsia="MS Mincho" w:hAnsi="Times New Roman"/>
                  <w:noProof/>
                  <w:lang w:eastAsia="ja-JP"/>
                </w:rPr>
                <w:t>unit</w:t>
              </w:r>
              <w:r w:rsidRPr="00943A5F">
                <w:rPr>
                  <w:rFonts w:ascii="Times New Roman" w:hAnsi="Times New Roman"/>
                  <w:noProof/>
                </w:rPr>
                <w:t>( </w:t>
              </w:r>
              <w:r w:rsidRPr="00943A5F">
                <w:rPr>
                  <w:rFonts w:ascii="Times New Roman" w:eastAsia="MS Mincho" w:hAnsi="Times New Roman"/>
                  <w:noProof/>
                  <w:lang w:eastAsia="ja-JP"/>
                </w:rPr>
                <w:t>x0, y0</w:t>
              </w:r>
              <w:r w:rsidRPr="00943A5F">
                <w:rPr>
                  <w:rFonts w:ascii="Times New Roman" w:hAnsi="Times New Roman"/>
                  <w:noProof/>
                  <w:lang w:eastAsia="ko-KR"/>
                </w:rPr>
                <w:t>,</w:t>
              </w:r>
              <w:r w:rsidRPr="00943A5F">
                <w:rPr>
                  <w:rFonts w:ascii="Times New Roman" w:hAnsi="Times New Roman"/>
                  <w:noProof/>
                </w:rPr>
                <w:t> xBase, yBase</w:t>
              </w:r>
              <w:r w:rsidRPr="00943A5F">
                <w:rPr>
                  <w:rFonts w:ascii="Times New Roman" w:hAnsi="Times New Roman"/>
                  <w:noProof/>
                  <w:lang w:eastAsia="ko-KR"/>
                </w:rPr>
                <w:t>,</w:t>
              </w:r>
              <w:r w:rsidRPr="00943A5F">
                <w:rPr>
                  <w:rFonts w:ascii="Times New Roman" w:hAnsi="Times New Roman"/>
                  <w:noProof/>
                </w:rPr>
                <w:t> log2Trafo</w:t>
              </w:r>
              <w:r w:rsidRPr="00943A5F">
                <w:rPr>
                  <w:rFonts w:ascii="Times New Roman" w:eastAsia="SimSun" w:hAnsi="Times New Roman"/>
                  <w:noProof/>
                  <w:lang w:eastAsia="zh-CN"/>
                </w:rPr>
                <w:t>Size</w:t>
              </w:r>
              <w:r w:rsidRPr="00943A5F">
                <w:rPr>
                  <w:rFonts w:ascii="Times New Roman" w:hAnsi="Times New Roman"/>
                  <w:noProof/>
                </w:rPr>
                <w:t>, trafoDepth, b</w:t>
              </w:r>
              <w:r w:rsidRPr="00943A5F">
                <w:rPr>
                  <w:rFonts w:ascii="Times New Roman" w:hAnsi="Times New Roman"/>
                  <w:noProof/>
                  <w:lang w:eastAsia="ko-KR"/>
                </w:rPr>
                <w:t>lk</w:t>
              </w:r>
              <w:r w:rsidRPr="00943A5F">
                <w:rPr>
                  <w:rFonts w:ascii="Times New Roman" w:hAnsi="Times New Roman"/>
                  <w:noProof/>
                </w:rPr>
                <w:t>Idx ) {</w:t>
              </w:r>
            </w:ins>
          </w:p>
        </w:tc>
        <w:tc>
          <w:tcPr>
            <w:tcW w:w="1152" w:type="dxa"/>
          </w:tcPr>
          <w:p w:rsidR="002E1170" w:rsidRPr="00943A5F" w:rsidRDefault="002E1170" w:rsidP="00F951CC">
            <w:pPr>
              <w:pStyle w:val="tableheading"/>
              <w:rPr>
                <w:ins w:id="243" w:author="Rajan Joshi, Qualcomm" w:date="2013-10-15T23:04:00Z"/>
                <w:noProof/>
              </w:rPr>
            </w:pPr>
            <w:ins w:id="244" w:author="Rajan Joshi, Qualcomm" w:date="2013-10-15T23:04:00Z">
              <w:r w:rsidRPr="00943A5F">
                <w:rPr>
                  <w:noProof/>
                </w:rPr>
                <w:t>Descriptor</w:t>
              </w:r>
            </w:ins>
          </w:p>
        </w:tc>
      </w:tr>
      <w:tr w:rsidR="002E1170" w:rsidRPr="00943A5F" w:rsidTr="00F951CC">
        <w:trPr>
          <w:cantSplit/>
          <w:jc w:val="center"/>
          <w:ins w:id="245" w:author="Rajan Joshi, Qualcomm" w:date="2013-10-15T23:04:00Z"/>
        </w:trPr>
        <w:tc>
          <w:tcPr>
            <w:tcW w:w="7920" w:type="dxa"/>
          </w:tcPr>
          <w:p w:rsidR="002E1170" w:rsidRPr="00943A5F" w:rsidRDefault="002E1170" w:rsidP="000871CB">
            <w:pPr>
              <w:pStyle w:val="tablesyntax"/>
              <w:rPr>
                <w:ins w:id="246" w:author="Rajan Joshi, Qualcomm" w:date="2013-10-15T23:04:00Z"/>
                <w:rFonts w:ascii="Times New Roman" w:hAnsi="Times New Roman"/>
                <w:noProof/>
              </w:rPr>
            </w:pPr>
            <w:ins w:id="247" w:author="Rajan Joshi, Qualcomm" w:date="2013-10-15T23:04:00Z">
              <w:r>
                <w:rPr>
                  <w:rFonts w:ascii="Times New Roman" w:hAnsi="Times New Roman"/>
                  <w:noProof/>
                </w:rPr>
                <w:tab/>
              </w:r>
              <w:r w:rsidR="00CF6718">
                <w:rPr>
                  <w:rFonts w:ascii="Times New Roman" w:hAnsi="Times New Roman"/>
                  <w:noProof/>
                </w:rPr>
                <w:t>…</w:t>
              </w:r>
            </w:ins>
          </w:p>
        </w:tc>
        <w:tc>
          <w:tcPr>
            <w:tcW w:w="1152" w:type="dxa"/>
          </w:tcPr>
          <w:p w:rsidR="002E1170" w:rsidRPr="00943A5F" w:rsidRDefault="002E1170" w:rsidP="00F951CC">
            <w:pPr>
              <w:pStyle w:val="tableheading"/>
              <w:rPr>
                <w:ins w:id="248" w:author="Rajan Joshi, Qualcomm" w:date="2013-10-15T23:04:00Z"/>
                <w:b w:val="0"/>
                <w:noProof/>
              </w:rPr>
            </w:pPr>
          </w:p>
        </w:tc>
      </w:tr>
      <w:tr w:rsidR="002E1170" w:rsidRPr="00943A5F" w:rsidTr="00F951CC">
        <w:trPr>
          <w:cantSplit/>
          <w:jc w:val="center"/>
          <w:ins w:id="249" w:author="Rajan Joshi, Qualcomm" w:date="2013-10-15T23:04:00Z"/>
        </w:trPr>
        <w:tc>
          <w:tcPr>
            <w:tcW w:w="7920" w:type="dxa"/>
          </w:tcPr>
          <w:p w:rsidR="002E1170" w:rsidRPr="00943A5F" w:rsidRDefault="002E1170" w:rsidP="00F951CC">
            <w:pPr>
              <w:pStyle w:val="tablesyntax"/>
              <w:rPr>
                <w:ins w:id="250" w:author="Rajan Joshi, Qualcomm" w:date="2013-10-15T23:04:00Z"/>
                <w:rFonts w:ascii="Times New Roman" w:hAnsi="Times New Roman"/>
                <w:noProof/>
                <w:lang w:eastAsia="ko-KR"/>
              </w:rPr>
            </w:pPr>
            <w:ins w:id="251" w:author="Rajan Joshi, Qualcomm" w:date="2013-10-15T23:04:00Z"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  <w:t>if( cu_qp_delta_enabled_flag  &amp;&amp;  !IsCuQpDeltaCoded ) {</w:t>
              </w:r>
            </w:ins>
          </w:p>
        </w:tc>
        <w:tc>
          <w:tcPr>
            <w:tcW w:w="1152" w:type="dxa"/>
          </w:tcPr>
          <w:p w:rsidR="002E1170" w:rsidRPr="00943A5F" w:rsidRDefault="002E1170" w:rsidP="00F951CC">
            <w:pPr>
              <w:pStyle w:val="tableheading"/>
              <w:rPr>
                <w:ins w:id="252" w:author="Rajan Joshi, Qualcomm" w:date="2013-10-15T23:04:00Z"/>
                <w:b w:val="0"/>
                <w:noProof/>
              </w:rPr>
            </w:pPr>
          </w:p>
        </w:tc>
      </w:tr>
      <w:tr w:rsidR="002E1170" w:rsidRPr="00943A5F" w:rsidTr="00F951CC">
        <w:trPr>
          <w:cantSplit/>
          <w:jc w:val="center"/>
          <w:ins w:id="253" w:author="Rajan Joshi, Qualcomm" w:date="2013-10-15T23:04:00Z"/>
        </w:trPr>
        <w:tc>
          <w:tcPr>
            <w:tcW w:w="7920" w:type="dxa"/>
          </w:tcPr>
          <w:p w:rsidR="002E1170" w:rsidRPr="00943A5F" w:rsidRDefault="002E1170" w:rsidP="00F951CC">
            <w:pPr>
              <w:pStyle w:val="tablesyntax"/>
              <w:rPr>
                <w:ins w:id="254" w:author="Rajan Joshi, Qualcomm" w:date="2013-10-15T23:04:00Z"/>
                <w:rFonts w:ascii="Times New Roman" w:hAnsi="Times New Roman"/>
                <w:b/>
                <w:noProof/>
                <w:lang w:eastAsia="ko-KR"/>
              </w:rPr>
            </w:pPr>
            <w:ins w:id="255" w:author="Rajan Joshi, Qualcomm" w:date="2013-10-15T23:04:00Z"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943A5F">
                <w:rPr>
                  <w:rFonts w:ascii="Times New Roman" w:hAnsi="Times New Roman"/>
                  <w:b/>
                  <w:noProof/>
                  <w:lang w:eastAsia="ko-KR"/>
                </w:rPr>
                <w:t>cu_qp_delta_abs</w:t>
              </w:r>
            </w:ins>
          </w:p>
        </w:tc>
        <w:tc>
          <w:tcPr>
            <w:tcW w:w="1152" w:type="dxa"/>
          </w:tcPr>
          <w:p w:rsidR="002E1170" w:rsidRPr="00943A5F" w:rsidRDefault="002E1170" w:rsidP="00F951CC">
            <w:pPr>
              <w:pStyle w:val="tableheading"/>
              <w:rPr>
                <w:ins w:id="256" w:author="Rajan Joshi, Qualcomm" w:date="2013-10-15T23:04:00Z"/>
                <w:b w:val="0"/>
                <w:noProof/>
                <w:lang w:eastAsia="ko-KR"/>
              </w:rPr>
            </w:pPr>
            <w:ins w:id="257" w:author="Rajan Joshi, Qualcomm" w:date="2013-10-15T23:04:00Z">
              <w:r w:rsidRPr="00943A5F">
                <w:rPr>
                  <w:b w:val="0"/>
                  <w:noProof/>
                  <w:lang w:eastAsia="ko-KR"/>
                </w:rPr>
                <w:t>ae(v)</w:t>
              </w:r>
            </w:ins>
          </w:p>
        </w:tc>
      </w:tr>
      <w:tr w:rsidR="002E1170" w:rsidRPr="00943A5F" w:rsidTr="00F951CC">
        <w:trPr>
          <w:cantSplit/>
          <w:jc w:val="center"/>
          <w:ins w:id="258" w:author="Rajan Joshi, Qualcomm" w:date="2013-10-15T23:04:00Z"/>
        </w:trPr>
        <w:tc>
          <w:tcPr>
            <w:tcW w:w="7920" w:type="dxa"/>
          </w:tcPr>
          <w:p w:rsidR="002E1170" w:rsidRPr="00943A5F" w:rsidRDefault="002E1170" w:rsidP="00F951CC">
            <w:pPr>
              <w:pStyle w:val="tablesyntax"/>
              <w:rPr>
                <w:ins w:id="259" w:author="Rajan Joshi, Qualcomm" w:date="2013-10-15T23:04:00Z"/>
                <w:rFonts w:ascii="Times New Roman" w:hAnsi="Times New Roman"/>
                <w:noProof/>
                <w:lang w:eastAsia="ko-KR"/>
              </w:rPr>
            </w:pPr>
            <w:ins w:id="260" w:author="Rajan Joshi, Qualcomm" w:date="2013-10-15T23:04:00Z"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  <w:t>if( cu_qp_delta_abs )</w:t>
              </w:r>
            </w:ins>
          </w:p>
        </w:tc>
        <w:tc>
          <w:tcPr>
            <w:tcW w:w="1152" w:type="dxa"/>
          </w:tcPr>
          <w:p w:rsidR="002E1170" w:rsidRPr="00943A5F" w:rsidRDefault="002E1170" w:rsidP="00F951CC">
            <w:pPr>
              <w:pStyle w:val="tableheading"/>
              <w:rPr>
                <w:ins w:id="261" w:author="Rajan Joshi, Qualcomm" w:date="2013-10-15T23:04:00Z"/>
                <w:b w:val="0"/>
                <w:noProof/>
                <w:lang w:eastAsia="ko-KR"/>
              </w:rPr>
            </w:pPr>
          </w:p>
        </w:tc>
      </w:tr>
      <w:tr w:rsidR="002E1170" w:rsidRPr="00943A5F" w:rsidTr="00F951CC">
        <w:trPr>
          <w:cantSplit/>
          <w:jc w:val="center"/>
          <w:ins w:id="262" w:author="Rajan Joshi, Qualcomm" w:date="2013-10-15T23:04:00Z"/>
        </w:trPr>
        <w:tc>
          <w:tcPr>
            <w:tcW w:w="7920" w:type="dxa"/>
          </w:tcPr>
          <w:p w:rsidR="002E1170" w:rsidRPr="00943A5F" w:rsidRDefault="002E1170" w:rsidP="00F951CC">
            <w:pPr>
              <w:pStyle w:val="tablesyntax"/>
              <w:rPr>
                <w:ins w:id="263" w:author="Rajan Joshi, Qualcomm" w:date="2013-10-15T23:04:00Z"/>
                <w:rFonts w:ascii="Times New Roman" w:hAnsi="Times New Roman"/>
                <w:b/>
                <w:noProof/>
                <w:lang w:eastAsia="ko-KR"/>
              </w:rPr>
            </w:pPr>
            <w:ins w:id="264" w:author="Rajan Joshi, Qualcomm" w:date="2013-10-15T23:04:00Z"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943A5F">
                <w:rPr>
                  <w:rFonts w:ascii="Times New Roman" w:hAnsi="Times New Roman"/>
                  <w:b/>
                  <w:noProof/>
                  <w:lang w:eastAsia="ko-KR"/>
                </w:rPr>
                <w:t>cu_qp_delta_sign</w:t>
              </w:r>
              <w:r>
                <w:rPr>
                  <w:rFonts w:ascii="Times New Roman" w:hAnsi="Times New Roman"/>
                  <w:b/>
                  <w:noProof/>
                  <w:lang w:eastAsia="ko-KR"/>
                </w:rPr>
                <w:t>_flag</w:t>
              </w:r>
            </w:ins>
          </w:p>
        </w:tc>
        <w:tc>
          <w:tcPr>
            <w:tcW w:w="1152" w:type="dxa"/>
          </w:tcPr>
          <w:p w:rsidR="002E1170" w:rsidRPr="00943A5F" w:rsidRDefault="002E1170" w:rsidP="00F951CC">
            <w:pPr>
              <w:pStyle w:val="tableheading"/>
              <w:rPr>
                <w:ins w:id="265" w:author="Rajan Joshi, Qualcomm" w:date="2013-10-15T23:04:00Z"/>
                <w:b w:val="0"/>
                <w:noProof/>
                <w:lang w:eastAsia="ko-KR"/>
              </w:rPr>
            </w:pPr>
            <w:ins w:id="266" w:author="Rajan Joshi, Qualcomm" w:date="2013-10-15T23:04:00Z">
              <w:r w:rsidRPr="00943A5F">
                <w:rPr>
                  <w:b w:val="0"/>
                  <w:noProof/>
                  <w:lang w:eastAsia="ko-KR"/>
                </w:rPr>
                <w:t>ae(v)</w:t>
              </w:r>
            </w:ins>
          </w:p>
        </w:tc>
      </w:tr>
      <w:tr w:rsidR="002E1170" w:rsidRPr="00943A5F" w:rsidTr="00F951CC">
        <w:trPr>
          <w:cantSplit/>
          <w:jc w:val="center"/>
          <w:ins w:id="267" w:author="Rajan Joshi, Qualcomm" w:date="2013-10-15T23:04:00Z"/>
        </w:trPr>
        <w:tc>
          <w:tcPr>
            <w:tcW w:w="7920" w:type="dxa"/>
          </w:tcPr>
          <w:p w:rsidR="002E1170" w:rsidRPr="00943A5F" w:rsidRDefault="002E1170" w:rsidP="00F951CC">
            <w:pPr>
              <w:pStyle w:val="tablesyntax"/>
              <w:rPr>
                <w:ins w:id="268" w:author="Rajan Joshi, Qualcomm" w:date="2013-10-15T23:04:00Z"/>
                <w:rFonts w:ascii="Times New Roman" w:hAnsi="Times New Roman"/>
                <w:noProof/>
                <w:lang w:eastAsia="ko-KR"/>
              </w:rPr>
            </w:pPr>
            <w:ins w:id="269" w:author="Rajan Joshi, Qualcomm" w:date="2013-10-15T23:04:00Z"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943A5F">
                <w:rPr>
                  <w:rFonts w:ascii="Times New Roman" w:hAnsi="Times New Roman"/>
                  <w:noProof/>
                  <w:lang w:eastAsia="ko-KR"/>
                </w:rPr>
                <w:tab/>
                <w:t>}</w:t>
              </w:r>
            </w:ins>
          </w:p>
        </w:tc>
        <w:tc>
          <w:tcPr>
            <w:tcW w:w="1152" w:type="dxa"/>
          </w:tcPr>
          <w:p w:rsidR="002E1170" w:rsidRPr="00943A5F" w:rsidRDefault="002E1170" w:rsidP="00F951CC">
            <w:pPr>
              <w:pStyle w:val="tableheading"/>
              <w:rPr>
                <w:ins w:id="270" w:author="Rajan Joshi, Qualcomm" w:date="2013-10-15T23:04:00Z"/>
                <w:b w:val="0"/>
                <w:noProof/>
              </w:rPr>
            </w:pPr>
          </w:p>
        </w:tc>
      </w:tr>
      <w:tr w:rsidR="00CF6718" w:rsidRPr="00943A5F" w:rsidTr="00F951CC">
        <w:trPr>
          <w:cantSplit/>
          <w:jc w:val="center"/>
          <w:ins w:id="271" w:author="Rajan Joshi, Qualcomm" w:date="2013-10-15T23:05:00Z"/>
        </w:trPr>
        <w:tc>
          <w:tcPr>
            <w:tcW w:w="7920" w:type="dxa"/>
          </w:tcPr>
          <w:p w:rsidR="00CF6718" w:rsidRPr="00105196" w:rsidRDefault="00CF6718" w:rsidP="000871CB">
            <w:pPr>
              <w:pStyle w:val="tablesyntax"/>
              <w:rPr>
                <w:ins w:id="272" w:author="Rajan Joshi, Qualcomm" w:date="2013-10-15T23:05:00Z"/>
                <w:rFonts w:ascii="Times New Roman" w:hAnsi="Times New Roman"/>
                <w:noProof/>
                <w:highlight w:val="yellow"/>
                <w:lang w:eastAsia="ko-KR"/>
                <w:rPrChange w:id="273" w:author="Rajan Joshi, Qualcomm" w:date="2013-10-17T22:09:00Z">
                  <w:rPr>
                    <w:ins w:id="274" w:author="Rajan Joshi, Qualcomm" w:date="2013-10-15T23:05:00Z"/>
                    <w:rFonts w:ascii="Times New Roman" w:hAnsi="Times New Roman"/>
                    <w:noProof/>
                    <w:lang w:eastAsia="ko-KR"/>
                  </w:rPr>
                </w:rPrChange>
              </w:rPr>
            </w:pPr>
            <w:ins w:id="275" w:author="Rajan Joshi, Qualcomm" w:date="2013-10-15T23:05:00Z">
              <w:r w:rsidRPr="00105196">
                <w:rPr>
                  <w:rFonts w:ascii="Times New Roman" w:hAnsi="Times New Roman"/>
                  <w:noProof/>
                  <w:highlight w:val="yellow"/>
                  <w:lang w:eastAsia="ko-KR"/>
                  <w:rPrChange w:id="276" w:author="Rajan Joshi, Qualcomm" w:date="2013-10-17T22:09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ab/>
              </w:r>
              <w:r w:rsidRPr="00105196">
                <w:rPr>
                  <w:rFonts w:ascii="Times New Roman" w:hAnsi="Times New Roman"/>
                  <w:noProof/>
                  <w:highlight w:val="yellow"/>
                  <w:lang w:eastAsia="ko-KR"/>
                  <w:rPrChange w:id="277" w:author="Rajan Joshi, Qualcomm" w:date="2013-10-17T22:09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ab/>
                <w:t>if( cu_scaling_list_enabled_flag  &amp;&amp;  !IsCuScalingListFlagCoded ) {</w:t>
              </w:r>
            </w:ins>
          </w:p>
        </w:tc>
        <w:tc>
          <w:tcPr>
            <w:tcW w:w="1152" w:type="dxa"/>
          </w:tcPr>
          <w:p w:rsidR="00CF6718" w:rsidRPr="00105196" w:rsidRDefault="00CF6718" w:rsidP="00F951CC">
            <w:pPr>
              <w:pStyle w:val="tableheading"/>
              <w:rPr>
                <w:ins w:id="278" w:author="Rajan Joshi, Qualcomm" w:date="2013-10-15T23:05:00Z"/>
                <w:b w:val="0"/>
                <w:noProof/>
                <w:highlight w:val="yellow"/>
                <w:rPrChange w:id="279" w:author="Rajan Joshi, Qualcomm" w:date="2013-10-17T22:09:00Z">
                  <w:rPr>
                    <w:ins w:id="280" w:author="Rajan Joshi, Qualcomm" w:date="2013-10-15T23:05:00Z"/>
                    <w:b w:val="0"/>
                    <w:noProof/>
                  </w:rPr>
                </w:rPrChange>
              </w:rPr>
            </w:pPr>
          </w:p>
        </w:tc>
      </w:tr>
      <w:tr w:rsidR="00CF6718" w:rsidRPr="00943A5F" w:rsidTr="00F951CC">
        <w:trPr>
          <w:cantSplit/>
          <w:jc w:val="center"/>
          <w:ins w:id="281" w:author="Rajan Joshi, Qualcomm" w:date="2013-10-15T23:05:00Z"/>
        </w:trPr>
        <w:tc>
          <w:tcPr>
            <w:tcW w:w="7920" w:type="dxa"/>
          </w:tcPr>
          <w:p w:rsidR="00CF6718" w:rsidRPr="00105196" w:rsidRDefault="00CF6718" w:rsidP="000871CB">
            <w:pPr>
              <w:pStyle w:val="tablesyntax"/>
              <w:rPr>
                <w:ins w:id="282" w:author="Rajan Joshi, Qualcomm" w:date="2013-10-15T23:05:00Z"/>
                <w:rFonts w:ascii="Times New Roman" w:hAnsi="Times New Roman"/>
                <w:b/>
                <w:noProof/>
                <w:highlight w:val="yellow"/>
                <w:lang w:eastAsia="ko-KR"/>
                <w:rPrChange w:id="283" w:author="Rajan Joshi, Qualcomm" w:date="2013-10-17T22:09:00Z">
                  <w:rPr>
                    <w:ins w:id="284" w:author="Rajan Joshi, Qualcomm" w:date="2013-10-15T23:05:00Z"/>
                    <w:rFonts w:ascii="Times New Roman" w:hAnsi="Times New Roman"/>
                    <w:b/>
                    <w:noProof/>
                    <w:lang w:eastAsia="ko-KR"/>
                  </w:rPr>
                </w:rPrChange>
              </w:rPr>
            </w:pPr>
            <w:ins w:id="285" w:author="Rajan Joshi, Qualcomm" w:date="2013-10-15T23:05:00Z">
              <w:r w:rsidRPr="00105196">
                <w:rPr>
                  <w:rFonts w:ascii="Times New Roman" w:hAnsi="Times New Roman"/>
                  <w:noProof/>
                  <w:highlight w:val="yellow"/>
                  <w:lang w:eastAsia="ko-KR"/>
                  <w:rPrChange w:id="286" w:author="Rajan Joshi, Qualcomm" w:date="2013-10-17T22:09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ab/>
              </w:r>
              <w:r w:rsidRPr="00105196">
                <w:rPr>
                  <w:rFonts w:ascii="Times New Roman" w:hAnsi="Times New Roman"/>
                  <w:noProof/>
                  <w:highlight w:val="yellow"/>
                  <w:lang w:eastAsia="ko-KR"/>
                  <w:rPrChange w:id="287" w:author="Rajan Joshi, Qualcomm" w:date="2013-10-17T22:09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ab/>
              </w:r>
              <w:r w:rsidRPr="00105196">
                <w:rPr>
                  <w:rFonts w:ascii="Times New Roman" w:hAnsi="Times New Roman"/>
                  <w:noProof/>
                  <w:highlight w:val="yellow"/>
                  <w:lang w:eastAsia="ko-KR"/>
                  <w:rPrChange w:id="288" w:author="Rajan Joshi, Qualcomm" w:date="2013-10-17T22:09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ab/>
              </w:r>
              <w:r w:rsidRPr="00105196">
                <w:rPr>
                  <w:rFonts w:ascii="Times New Roman" w:hAnsi="Times New Roman"/>
                  <w:b/>
                  <w:noProof/>
                  <w:highlight w:val="yellow"/>
                  <w:lang w:eastAsia="ko-KR"/>
                  <w:rPrChange w:id="289" w:author="Rajan Joshi, Qualcomm" w:date="2013-10-17T22:09:00Z">
                    <w:rPr>
                      <w:rFonts w:ascii="Times New Roman" w:hAnsi="Times New Roman"/>
                      <w:b/>
                      <w:noProof/>
                      <w:lang w:eastAsia="ko-KR"/>
                    </w:rPr>
                  </w:rPrChange>
                </w:rPr>
                <w:t>cu_scaling</w:t>
              </w:r>
            </w:ins>
            <w:ins w:id="290" w:author="Rajan Joshi, Qualcomm" w:date="2013-10-15T23:08:00Z">
              <w:r w:rsidRPr="00105196">
                <w:rPr>
                  <w:rFonts w:ascii="Times New Roman" w:hAnsi="Times New Roman"/>
                  <w:b/>
                  <w:noProof/>
                  <w:highlight w:val="yellow"/>
                  <w:lang w:eastAsia="ko-KR"/>
                  <w:rPrChange w:id="291" w:author="Rajan Joshi, Qualcomm" w:date="2013-10-17T22:09:00Z">
                    <w:rPr>
                      <w:rFonts w:ascii="Times New Roman" w:hAnsi="Times New Roman"/>
                      <w:b/>
                      <w:noProof/>
                      <w:lang w:eastAsia="ko-KR"/>
                    </w:rPr>
                  </w:rPrChange>
                </w:rPr>
                <w:t>_list_flag</w:t>
              </w:r>
            </w:ins>
          </w:p>
        </w:tc>
        <w:tc>
          <w:tcPr>
            <w:tcW w:w="1152" w:type="dxa"/>
          </w:tcPr>
          <w:p w:rsidR="00CF6718" w:rsidRPr="00105196" w:rsidRDefault="00CF6718" w:rsidP="00F951CC">
            <w:pPr>
              <w:pStyle w:val="tableheading"/>
              <w:rPr>
                <w:ins w:id="292" w:author="Rajan Joshi, Qualcomm" w:date="2013-10-15T23:05:00Z"/>
                <w:b w:val="0"/>
                <w:noProof/>
                <w:highlight w:val="yellow"/>
                <w:lang w:eastAsia="ko-KR"/>
                <w:rPrChange w:id="293" w:author="Rajan Joshi, Qualcomm" w:date="2013-10-17T22:09:00Z">
                  <w:rPr>
                    <w:ins w:id="294" w:author="Rajan Joshi, Qualcomm" w:date="2013-10-15T23:05:00Z"/>
                    <w:b w:val="0"/>
                    <w:noProof/>
                    <w:lang w:eastAsia="ko-KR"/>
                  </w:rPr>
                </w:rPrChange>
              </w:rPr>
            </w:pPr>
            <w:ins w:id="295" w:author="Rajan Joshi, Qualcomm" w:date="2013-10-15T23:05:00Z">
              <w:r w:rsidRPr="00105196">
                <w:rPr>
                  <w:b w:val="0"/>
                  <w:noProof/>
                  <w:highlight w:val="yellow"/>
                  <w:lang w:eastAsia="ko-KR"/>
                  <w:rPrChange w:id="296" w:author="Rajan Joshi, Qualcomm" w:date="2013-10-17T22:09:00Z">
                    <w:rPr>
                      <w:b w:val="0"/>
                      <w:noProof/>
                      <w:lang w:eastAsia="ko-KR"/>
                    </w:rPr>
                  </w:rPrChange>
                </w:rPr>
                <w:t>ae(v)</w:t>
              </w:r>
            </w:ins>
          </w:p>
        </w:tc>
      </w:tr>
      <w:tr w:rsidR="00CF6718" w:rsidRPr="00943A5F" w:rsidTr="00F951CC">
        <w:trPr>
          <w:cantSplit/>
          <w:jc w:val="center"/>
          <w:ins w:id="297" w:author="Rajan Joshi, Qualcomm" w:date="2013-10-15T23:05:00Z"/>
        </w:trPr>
        <w:tc>
          <w:tcPr>
            <w:tcW w:w="7920" w:type="dxa"/>
          </w:tcPr>
          <w:p w:rsidR="00CF6718" w:rsidRPr="00105196" w:rsidRDefault="00CF6718" w:rsidP="00F951CC">
            <w:pPr>
              <w:pStyle w:val="tablesyntax"/>
              <w:rPr>
                <w:ins w:id="298" w:author="Rajan Joshi, Qualcomm" w:date="2013-10-15T23:05:00Z"/>
                <w:rFonts w:ascii="Times New Roman" w:hAnsi="Times New Roman"/>
                <w:noProof/>
                <w:highlight w:val="yellow"/>
                <w:lang w:eastAsia="ko-KR"/>
                <w:rPrChange w:id="299" w:author="Rajan Joshi, Qualcomm" w:date="2013-10-17T22:09:00Z">
                  <w:rPr>
                    <w:ins w:id="300" w:author="Rajan Joshi, Qualcomm" w:date="2013-10-15T23:05:00Z"/>
                    <w:rFonts w:ascii="Times New Roman" w:hAnsi="Times New Roman"/>
                    <w:noProof/>
                    <w:lang w:eastAsia="ko-KR"/>
                  </w:rPr>
                </w:rPrChange>
              </w:rPr>
            </w:pPr>
            <w:ins w:id="301" w:author="Rajan Joshi, Qualcomm" w:date="2013-10-15T23:05:00Z">
              <w:r w:rsidRPr="00105196">
                <w:rPr>
                  <w:rFonts w:ascii="Times New Roman" w:hAnsi="Times New Roman"/>
                  <w:noProof/>
                  <w:highlight w:val="yellow"/>
                  <w:lang w:eastAsia="ko-KR"/>
                  <w:rPrChange w:id="302" w:author="Rajan Joshi, Qualcomm" w:date="2013-10-17T22:09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ab/>
              </w:r>
              <w:r w:rsidRPr="00105196">
                <w:rPr>
                  <w:rFonts w:ascii="Times New Roman" w:hAnsi="Times New Roman"/>
                  <w:noProof/>
                  <w:highlight w:val="yellow"/>
                  <w:lang w:eastAsia="ko-KR"/>
                  <w:rPrChange w:id="303" w:author="Rajan Joshi, Qualcomm" w:date="2013-10-17T22:09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ab/>
                <w:t>}</w:t>
              </w:r>
            </w:ins>
          </w:p>
        </w:tc>
        <w:tc>
          <w:tcPr>
            <w:tcW w:w="1152" w:type="dxa"/>
          </w:tcPr>
          <w:p w:rsidR="00CF6718" w:rsidRPr="00105196" w:rsidRDefault="00CF6718" w:rsidP="00F951CC">
            <w:pPr>
              <w:pStyle w:val="tableheading"/>
              <w:rPr>
                <w:ins w:id="304" w:author="Rajan Joshi, Qualcomm" w:date="2013-10-15T23:05:00Z"/>
                <w:b w:val="0"/>
                <w:noProof/>
                <w:highlight w:val="yellow"/>
                <w:rPrChange w:id="305" w:author="Rajan Joshi, Qualcomm" w:date="2013-10-17T22:09:00Z">
                  <w:rPr>
                    <w:ins w:id="306" w:author="Rajan Joshi, Qualcomm" w:date="2013-10-15T23:05:00Z"/>
                    <w:b w:val="0"/>
                    <w:noProof/>
                  </w:rPr>
                </w:rPrChange>
              </w:rPr>
            </w:pPr>
          </w:p>
        </w:tc>
      </w:tr>
      <w:tr w:rsidR="00CF6718" w:rsidRPr="00943A5F" w:rsidTr="00F951CC">
        <w:trPr>
          <w:cantSplit/>
          <w:jc w:val="center"/>
          <w:ins w:id="307" w:author="Rajan Joshi, Qualcomm" w:date="2013-10-15T23:05:00Z"/>
        </w:trPr>
        <w:tc>
          <w:tcPr>
            <w:tcW w:w="7920" w:type="dxa"/>
          </w:tcPr>
          <w:p w:rsidR="00CF6718" w:rsidRPr="00943A5F" w:rsidRDefault="00CF6718" w:rsidP="00F951CC">
            <w:pPr>
              <w:pStyle w:val="tablesyntax"/>
              <w:rPr>
                <w:ins w:id="308" w:author="Rajan Joshi, Qualcomm" w:date="2013-10-15T23:05:00Z"/>
                <w:rFonts w:ascii="Times New Roman" w:hAnsi="Times New Roman"/>
                <w:noProof/>
                <w:lang w:eastAsia="ko-KR"/>
              </w:rPr>
            </w:pPr>
            <w:ins w:id="309" w:author="Rajan Joshi, Qualcomm" w:date="2013-10-15T23:09:00Z">
              <w:r>
                <w:rPr>
                  <w:rFonts w:ascii="Times New Roman" w:hAnsi="Times New Roman"/>
                  <w:noProof/>
                  <w:lang w:eastAsia="ko-KR"/>
                </w:rPr>
                <w:t>…</w:t>
              </w:r>
            </w:ins>
          </w:p>
        </w:tc>
        <w:tc>
          <w:tcPr>
            <w:tcW w:w="1152" w:type="dxa"/>
          </w:tcPr>
          <w:p w:rsidR="00CF6718" w:rsidRPr="00943A5F" w:rsidRDefault="00CF6718" w:rsidP="00F951CC">
            <w:pPr>
              <w:pStyle w:val="tableheading"/>
              <w:rPr>
                <w:ins w:id="310" w:author="Rajan Joshi, Qualcomm" w:date="2013-10-15T23:05:00Z"/>
                <w:b w:val="0"/>
                <w:noProof/>
              </w:rPr>
            </w:pPr>
          </w:p>
        </w:tc>
      </w:tr>
    </w:tbl>
    <w:p w:rsidR="002E1170" w:rsidRPr="00943A5F" w:rsidRDefault="002E1170" w:rsidP="002E1170">
      <w:pPr>
        <w:tabs>
          <w:tab w:val="left" w:pos="851"/>
        </w:tabs>
        <w:rPr>
          <w:ins w:id="311" w:author="Rajan Joshi, Qualcomm" w:date="2013-10-15T23:04:00Z"/>
          <w:noProof/>
        </w:rPr>
      </w:pPr>
    </w:p>
    <w:p w:rsidR="006E2B2A" w:rsidRPr="006E2B2A" w:rsidRDefault="006E2B2A">
      <w:pPr>
        <w:pStyle w:val="Heading4"/>
        <w:keepLines/>
        <w:numPr>
          <w:ilvl w:val="3"/>
          <w:numId w:val="14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rPr>
          <w:ins w:id="312" w:author="Rajan Joshi, Qualcomm" w:date="2013-10-15T22:51:00Z"/>
          <w:noProof/>
          <w:sz w:val="20"/>
          <w:szCs w:val="20"/>
          <w:lang w:val="en-GB"/>
          <w:rPrChange w:id="313" w:author="Rajan Joshi, Qualcomm" w:date="2013-10-15T22:51:00Z">
            <w:rPr>
              <w:ins w:id="314" w:author="Rajan Joshi, Qualcomm" w:date="2013-10-15T22:51:00Z"/>
              <w:noProof/>
              <w:lang w:val="en-GB"/>
            </w:rPr>
          </w:rPrChange>
        </w:rPr>
        <w:pPrChange w:id="315" w:author="Rajan Joshi, Qualcomm" w:date="2013-10-15T22:51:00Z">
          <w:pPr>
            <w:pStyle w:val="Heading4"/>
            <w:keepLines/>
            <w:tabs>
              <w:tab w:val="clear" w:pos="360"/>
              <w:tab w:val="clear" w:pos="720"/>
              <w:tab w:val="clear" w:pos="1080"/>
              <w:tab w:val="clear" w:pos="1440"/>
              <w:tab w:val="left" w:pos="794"/>
              <w:tab w:val="num" w:pos="862"/>
              <w:tab w:val="left" w:pos="1191"/>
              <w:tab w:val="left" w:pos="1588"/>
              <w:tab w:val="left" w:pos="1985"/>
            </w:tabs>
            <w:spacing w:before="181" w:after="0"/>
          </w:pPr>
        </w:pPrChange>
      </w:pPr>
      <w:bookmarkStart w:id="316" w:name="_Toc317198746"/>
      <w:bookmarkStart w:id="317" w:name="_Toc363691363"/>
      <w:ins w:id="318" w:author="Rajan Joshi, Qualcomm" w:date="2013-10-15T22:51:00Z">
        <w:r w:rsidRPr="006E2B2A">
          <w:rPr>
            <w:noProof/>
            <w:sz w:val="20"/>
            <w:szCs w:val="20"/>
            <w:lang w:val="en-GB"/>
            <w:rPrChange w:id="319" w:author="Rajan Joshi, Qualcomm" w:date="2013-10-15T22:51:00Z">
              <w:rPr>
                <w:noProof/>
                <w:lang w:val="en-GB"/>
              </w:rPr>
            </w:rPrChange>
          </w:rPr>
          <w:t>Picture parameter set RBSP semantics</w:t>
        </w:r>
        <w:bookmarkEnd w:id="316"/>
        <w:bookmarkEnd w:id="317"/>
      </w:ins>
    </w:p>
    <w:p w:rsidR="006E2B2A" w:rsidRPr="00943A5F" w:rsidRDefault="006E2B2A" w:rsidP="006E2B2A">
      <w:pPr>
        <w:rPr>
          <w:ins w:id="320" w:author="Rajan Joshi, Qualcomm" w:date="2013-10-15T22:51:00Z"/>
          <w:rFonts w:eastAsia="MS Mincho"/>
          <w:noProof/>
          <w:lang w:eastAsia="zh-CN"/>
        </w:rPr>
      </w:pPr>
      <w:ins w:id="321" w:author="Rajan Joshi, Qualcomm" w:date="2013-10-15T22:52:00Z">
        <w:r>
          <w:rPr>
            <w:b/>
            <w:bCs/>
            <w:noProof/>
          </w:rPr>
          <w:t>…</w:t>
        </w:r>
      </w:ins>
    </w:p>
    <w:p w:rsidR="006E2B2A" w:rsidRPr="00943A5F" w:rsidRDefault="006E2B2A" w:rsidP="006E2B2A">
      <w:pPr>
        <w:rPr>
          <w:ins w:id="322" w:author="Rajan Joshi, Qualcomm" w:date="2013-10-15T22:51:00Z"/>
          <w:noProof/>
          <w:lang w:eastAsia="ko-KR"/>
        </w:rPr>
      </w:pPr>
      <w:ins w:id="323" w:author="Rajan Joshi, Qualcomm" w:date="2013-10-15T22:51:00Z">
        <w:r w:rsidRPr="00943A5F">
          <w:rPr>
            <w:b/>
            <w:noProof/>
            <w:lang w:eastAsia="ko-KR"/>
          </w:rPr>
          <w:t>cu_qp_delta_enabled_flag</w:t>
        </w:r>
        <w:r w:rsidRPr="00943A5F">
          <w:rPr>
            <w:noProof/>
            <w:lang w:eastAsia="ko-KR"/>
          </w:rPr>
          <w:t xml:space="preserve"> equal to 1 specifies that the diff_cu_qp_delta_depth syntax element is present in the </w:t>
        </w:r>
        <w:r>
          <w:rPr>
            <w:noProof/>
            <w:lang w:eastAsia="ko-KR"/>
          </w:rPr>
          <w:t>PPS</w:t>
        </w:r>
        <w:r w:rsidRPr="00E52019">
          <w:rPr>
            <w:noProof/>
            <w:lang w:eastAsia="ko-KR"/>
          </w:rPr>
          <w:t xml:space="preserve"> and that cu_qp_delta_abs </w:t>
        </w:r>
        <w:r>
          <w:rPr>
            <w:noProof/>
            <w:lang w:eastAsia="ko-KR"/>
          </w:rPr>
          <w:t>may</w:t>
        </w:r>
        <w:r w:rsidRPr="00E52019">
          <w:rPr>
            <w:noProof/>
            <w:lang w:eastAsia="ko-KR"/>
          </w:rPr>
          <w:t xml:space="preserve"> be present in </w:t>
        </w:r>
        <w:r>
          <w:rPr>
            <w:noProof/>
            <w:lang w:eastAsia="ko-KR"/>
          </w:rPr>
          <w:t xml:space="preserve">the </w:t>
        </w:r>
        <w:r w:rsidRPr="00E52019">
          <w:rPr>
            <w:noProof/>
            <w:lang w:eastAsia="ko-KR"/>
          </w:rPr>
          <w:t>transform unit syntax</w:t>
        </w:r>
        <w:r w:rsidRPr="00943A5F">
          <w:rPr>
            <w:noProof/>
            <w:lang w:eastAsia="ko-KR"/>
          </w:rPr>
          <w:t xml:space="preserve">. cu_qp_delta_enabled_flag equal to 0 specifies that the diff_cu_qp_delta_depth syntax element is </w:t>
        </w:r>
        <w:r>
          <w:rPr>
            <w:noProof/>
            <w:lang w:eastAsia="ko-KR"/>
          </w:rPr>
          <w:t xml:space="preserve">not </w:t>
        </w:r>
        <w:r w:rsidRPr="00943A5F">
          <w:rPr>
            <w:noProof/>
            <w:lang w:eastAsia="ko-KR"/>
          </w:rPr>
          <w:t xml:space="preserve">present in the </w:t>
        </w:r>
        <w:r>
          <w:rPr>
            <w:noProof/>
            <w:lang w:eastAsia="ko-KR"/>
          </w:rPr>
          <w:t xml:space="preserve">PPS </w:t>
        </w:r>
        <w:r w:rsidRPr="00E52019">
          <w:rPr>
            <w:noProof/>
            <w:lang w:eastAsia="ko-KR"/>
          </w:rPr>
          <w:t xml:space="preserve">and that cu_qp_delta_abs is not present in </w:t>
        </w:r>
        <w:r>
          <w:rPr>
            <w:noProof/>
            <w:lang w:eastAsia="ko-KR"/>
          </w:rPr>
          <w:t xml:space="preserve">the </w:t>
        </w:r>
        <w:r w:rsidRPr="00E52019">
          <w:rPr>
            <w:noProof/>
            <w:lang w:eastAsia="ko-KR"/>
          </w:rPr>
          <w:t>transform unit syntax</w:t>
        </w:r>
        <w:r w:rsidRPr="00943A5F">
          <w:rPr>
            <w:noProof/>
            <w:lang w:eastAsia="ko-KR"/>
          </w:rPr>
          <w:t>.</w:t>
        </w:r>
      </w:ins>
    </w:p>
    <w:p w:rsidR="006E2B2A" w:rsidRDefault="006E2B2A" w:rsidP="006E2B2A">
      <w:pPr>
        <w:rPr>
          <w:ins w:id="324" w:author="Rajan Joshi, Qualcomm" w:date="2013-10-15T22:51:00Z"/>
          <w:noProof/>
          <w:lang w:eastAsia="ko-KR"/>
        </w:rPr>
      </w:pPr>
      <w:ins w:id="325" w:author="Rajan Joshi, Qualcomm" w:date="2013-10-15T22:51:00Z">
        <w:r w:rsidRPr="00943A5F">
          <w:rPr>
            <w:b/>
            <w:noProof/>
            <w:lang w:eastAsia="ko-KR"/>
          </w:rPr>
          <w:t>diff_cu_qp_delta_depth</w:t>
        </w:r>
        <w:r w:rsidRPr="00943A5F">
          <w:rPr>
            <w:noProof/>
            <w:lang w:eastAsia="ko-KR"/>
          </w:rPr>
          <w:t xml:space="preserve"> specifies the </w:t>
        </w:r>
        <w:r>
          <w:rPr>
            <w:noProof/>
            <w:lang w:eastAsia="ko-KR"/>
          </w:rPr>
          <w:t>difference between the luma coding tree block size and the</w:t>
        </w:r>
        <w:r w:rsidRPr="00943A5F">
          <w:rPr>
            <w:noProof/>
            <w:lang w:eastAsia="ko-KR"/>
          </w:rPr>
          <w:t xml:space="preserve"> minimum luma coding block size of coding units that convey cu_qp_delta_abs and cu_qp_delta_sign</w:t>
        </w:r>
        <w:r>
          <w:rPr>
            <w:noProof/>
            <w:lang w:eastAsia="ko-KR"/>
          </w:rPr>
          <w:t xml:space="preserve">_flag. </w:t>
        </w:r>
        <w:r w:rsidRPr="00943A5F">
          <w:rPr>
            <w:noProof/>
            <w:lang w:eastAsia="ko-KR"/>
          </w:rPr>
          <w:t>The value of diff_cu_qp_delta_depth shall be in the range of</w:t>
        </w:r>
        <w:r>
          <w:rPr>
            <w:noProof/>
            <w:lang w:eastAsia="ko-KR"/>
          </w:rPr>
          <w:t xml:space="preserve"> </w:t>
        </w:r>
        <w:r w:rsidRPr="00943A5F">
          <w:rPr>
            <w:noProof/>
            <w:lang w:eastAsia="ko-KR"/>
          </w:rPr>
          <w:t xml:space="preserve">0 to </w:t>
        </w:r>
        <w:r>
          <w:rPr>
            <w:noProof/>
            <w:lang w:eastAsia="ko-KR"/>
          </w:rPr>
          <w:t>log2_diff_max_min_luma_coding_block_size</w:t>
        </w:r>
        <w:r w:rsidRPr="00943A5F">
          <w:rPr>
            <w:noProof/>
            <w:lang w:eastAsia="ko-KR"/>
          </w:rPr>
          <w:t>, inclusive.</w:t>
        </w:r>
        <w:r>
          <w:rPr>
            <w:noProof/>
            <w:lang w:eastAsia="ko-KR"/>
          </w:rPr>
          <w:t xml:space="preserve"> When not present, the value of </w:t>
        </w:r>
        <w:r w:rsidRPr="00943A5F">
          <w:rPr>
            <w:noProof/>
            <w:lang w:eastAsia="ko-KR"/>
          </w:rPr>
          <w:t>diff_cu_qp_delta_depth</w:t>
        </w:r>
        <w:r>
          <w:rPr>
            <w:noProof/>
            <w:lang w:eastAsia="ko-KR"/>
          </w:rPr>
          <w:t xml:space="preserve"> is inferred to be equal to 0.</w:t>
        </w:r>
      </w:ins>
    </w:p>
    <w:p w:rsidR="006E2B2A" w:rsidRPr="00943A5F" w:rsidRDefault="006E2B2A" w:rsidP="006E2B2A">
      <w:pPr>
        <w:rPr>
          <w:ins w:id="326" w:author="Rajan Joshi, Qualcomm" w:date="2013-10-15T22:51:00Z"/>
          <w:noProof/>
          <w:lang w:eastAsia="ko-KR"/>
        </w:rPr>
      </w:pPr>
      <w:ins w:id="327" w:author="Rajan Joshi, Qualcomm" w:date="2013-10-15T22:51:00Z">
        <w:r>
          <w:rPr>
            <w:noProof/>
            <w:lang w:eastAsia="ko-KR"/>
          </w:rPr>
          <w:t>The variable</w:t>
        </w:r>
        <w:r w:rsidRPr="00943A5F">
          <w:rPr>
            <w:noProof/>
            <w:lang w:eastAsia="ko-KR"/>
          </w:rPr>
          <w:t xml:space="preserve"> Log2MinCuQpDeltaSize</w:t>
        </w:r>
        <w:r>
          <w:rPr>
            <w:noProof/>
            <w:lang w:eastAsia="ko-KR"/>
          </w:rPr>
          <w:t xml:space="preserve"> is devived as follows:</w:t>
        </w:r>
      </w:ins>
    </w:p>
    <w:p w:rsidR="006E2B2A" w:rsidRPr="00943A5F" w:rsidRDefault="006E2B2A" w:rsidP="006E2B2A">
      <w:pPr>
        <w:pStyle w:val="Equation"/>
        <w:tabs>
          <w:tab w:val="left" w:pos="1170"/>
          <w:tab w:val="left" w:pos="1890"/>
        </w:tabs>
        <w:ind w:left="794"/>
        <w:rPr>
          <w:ins w:id="328" w:author="Rajan Joshi, Qualcomm" w:date="2013-10-15T22:51:00Z"/>
          <w:bCs/>
          <w:noProof/>
        </w:rPr>
      </w:pPr>
      <w:ins w:id="329" w:author="Rajan Joshi, Qualcomm" w:date="2013-10-15T22:51:00Z">
        <w:r w:rsidRPr="00943A5F">
          <w:rPr>
            <w:noProof/>
            <w:lang w:eastAsia="ko-KR"/>
          </w:rPr>
          <w:t xml:space="preserve">Log2MinCuQpDeltaSize = </w:t>
        </w:r>
        <w:r>
          <w:rPr>
            <w:noProof/>
            <w:lang w:eastAsia="ko-KR"/>
          </w:rPr>
          <w:t>CtbLog2SizeY</w:t>
        </w:r>
        <w:r w:rsidRPr="00943A5F">
          <w:rPr>
            <w:noProof/>
            <w:lang w:eastAsia="ko-KR"/>
          </w:rPr>
          <w:t> − diff_cu_qp_delta_depth</w:t>
        </w:r>
        <w:r w:rsidRPr="00943A5F">
          <w:rPr>
            <w:rFonts w:eastAsia="MS Mincho"/>
            <w:noProof/>
            <w:lang w:eastAsia="ja-JP"/>
          </w:rPr>
          <w:tab/>
        </w:r>
        <w:r w:rsidRPr="00943A5F">
          <w:rPr>
            <w:noProof/>
          </w:rPr>
          <w:t>(</w:t>
        </w:r>
        <w:r w:rsidRPr="00943A5F">
          <w:rPr>
            <w:noProof/>
          </w:rPr>
          <w:fldChar w:fldCharType="begin" w:fldLock="1"/>
        </w:r>
        <w:r w:rsidRPr="00943A5F">
          <w:rPr>
            <w:noProof/>
          </w:rPr>
          <w:instrText xml:space="preserve"> STYLEREF 1 \s </w:instrText>
        </w:r>
        <w:r w:rsidRPr="00943A5F">
          <w:rPr>
            <w:noProof/>
          </w:rPr>
          <w:fldChar w:fldCharType="separate"/>
        </w:r>
        <w:r>
          <w:rPr>
            <w:noProof/>
          </w:rPr>
          <w:t>7</w:t>
        </w:r>
        <w:r w:rsidRPr="00943A5F">
          <w:rPr>
            <w:noProof/>
          </w:rPr>
          <w:fldChar w:fldCharType="end"/>
        </w:r>
        <w:r w:rsidRPr="00943A5F">
          <w:rPr>
            <w:noProof/>
          </w:rPr>
          <w:noBreakHyphen/>
        </w:r>
        <w:r w:rsidRPr="00943A5F">
          <w:rPr>
            <w:noProof/>
          </w:rPr>
          <w:fldChar w:fldCharType="begin" w:fldLock="1"/>
        </w:r>
        <w:r w:rsidRPr="00943A5F">
          <w:rPr>
            <w:noProof/>
          </w:rPr>
          <w:instrText xml:space="preserve"> SEQ Equation \* ARABIC \s 1 </w:instrText>
        </w:r>
        <w:r w:rsidRPr="00943A5F">
          <w:rPr>
            <w:noProof/>
          </w:rPr>
          <w:fldChar w:fldCharType="separate"/>
        </w:r>
        <w:r>
          <w:rPr>
            <w:noProof/>
          </w:rPr>
          <w:t>31</w:t>
        </w:r>
        <w:r w:rsidRPr="00943A5F">
          <w:rPr>
            <w:noProof/>
          </w:rPr>
          <w:fldChar w:fldCharType="end"/>
        </w:r>
        <w:r w:rsidRPr="00943A5F">
          <w:rPr>
            <w:noProof/>
          </w:rPr>
          <w:t>)</w:t>
        </w:r>
      </w:ins>
    </w:p>
    <w:p w:rsidR="006E2B2A" w:rsidRPr="002E1170" w:rsidRDefault="006E2B2A" w:rsidP="006E2B2A">
      <w:pPr>
        <w:rPr>
          <w:ins w:id="330" w:author="Rajan Joshi, Qualcomm" w:date="2013-10-15T22:52:00Z"/>
          <w:noProof/>
          <w:highlight w:val="yellow"/>
          <w:lang w:eastAsia="ko-KR"/>
          <w:rPrChange w:id="331" w:author="Rajan Joshi, Qualcomm" w:date="2013-10-15T22:59:00Z">
            <w:rPr>
              <w:ins w:id="332" w:author="Rajan Joshi, Qualcomm" w:date="2013-10-15T22:52:00Z"/>
              <w:noProof/>
              <w:lang w:eastAsia="ko-KR"/>
            </w:rPr>
          </w:rPrChange>
        </w:rPr>
      </w:pPr>
      <w:ins w:id="333" w:author="Rajan Joshi, Qualcomm" w:date="2013-10-15T22:52:00Z">
        <w:r w:rsidRPr="002E1170">
          <w:rPr>
            <w:b/>
            <w:noProof/>
            <w:highlight w:val="yellow"/>
            <w:lang w:eastAsia="ko-KR"/>
            <w:rPrChange w:id="334" w:author="Rajan Joshi, Qualcomm" w:date="2013-10-15T22:59:00Z">
              <w:rPr>
                <w:b/>
                <w:noProof/>
                <w:lang w:eastAsia="ko-KR"/>
              </w:rPr>
            </w:rPrChange>
          </w:rPr>
          <w:t>cu_scaling_list_enabled_flag</w:t>
        </w:r>
        <w:r w:rsidRPr="002E1170">
          <w:rPr>
            <w:noProof/>
            <w:highlight w:val="yellow"/>
            <w:lang w:eastAsia="ko-KR"/>
            <w:rPrChange w:id="335" w:author="Rajan Joshi, Qualcomm" w:date="2013-10-15T22:59:00Z">
              <w:rPr>
                <w:noProof/>
                <w:lang w:eastAsia="ko-KR"/>
              </w:rPr>
            </w:rPrChange>
          </w:rPr>
          <w:t xml:space="preserve"> equal to 1 specifies that the diff_cu_</w:t>
        </w:r>
      </w:ins>
      <w:ins w:id="336" w:author="Rajan Joshi, Qualcomm" w:date="2013-10-15T22:53:00Z">
        <w:r w:rsidRPr="002E1170">
          <w:rPr>
            <w:noProof/>
            <w:highlight w:val="yellow"/>
            <w:lang w:eastAsia="ko-KR"/>
            <w:rPrChange w:id="337" w:author="Rajan Joshi, Qualcomm" w:date="2013-10-15T22:59:00Z">
              <w:rPr>
                <w:noProof/>
                <w:lang w:eastAsia="ko-KR"/>
              </w:rPr>
            </w:rPrChange>
          </w:rPr>
          <w:t>scaling_list</w:t>
        </w:r>
      </w:ins>
      <w:ins w:id="338" w:author="Rajan Joshi, Qualcomm" w:date="2013-10-15T22:52:00Z">
        <w:r w:rsidRPr="002E1170">
          <w:rPr>
            <w:noProof/>
            <w:highlight w:val="yellow"/>
            <w:lang w:eastAsia="ko-KR"/>
            <w:rPrChange w:id="339" w:author="Rajan Joshi, Qualcomm" w:date="2013-10-15T22:59:00Z">
              <w:rPr>
                <w:noProof/>
                <w:lang w:eastAsia="ko-KR"/>
              </w:rPr>
            </w:rPrChange>
          </w:rPr>
          <w:t xml:space="preserve">_depth syntax element is present in the PPS and that </w:t>
        </w:r>
      </w:ins>
      <w:ins w:id="340" w:author="Rajan Joshi, Qualcomm" w:date="2013-10-15T22:55:00Z">
        <w:r w:rsidR="002E1170" w:rsidRPr="002E1170">
          <w:rPr>
            <w:noProof/>
            <w:highlight w:val="yellow"/>
            <w:lang w:eastAsia="ko-KR"/>
            <w:rPrChange w:id="341" w:author="Rajan Joshi, Qualcomm" w:date="2013-10-15T22:59:00Z">
              <w:rPr>
                <w:noProof/>
                <w:lang w:eastAsia="ko-KR"/>
              </w:rPr>
            </w:rPrChange>
          </w:rPr>
          <w:t>cu_scaling_list_flag</w:t>
        </w:r>
      </w:ins>
      <w:ins w:id="342" w:author="Rajan Joshi, Qualcomm" w:date="2013-10-15T22:52:00Z">
        <w:r w:rsidRPr="002E1170">
          <w:rPr>
            <w:noProof/>
            <w:highlight w:val="yellow"/>
            <w:lang w:eastAsia="ko-KR"/>
            <w:rPrChange w:id="343" w:author="Rajan Joshi, Qualcomm" w:date="2013-10-15T22:59:00Z">
              <w:rPr>
                <w:noProof/>
                <w:lang w:eastAsia="ko-KR"/>
              </w:rPr>
            </w:rPrChange>
          </w:rPr>
          <w:t xml:space="preserve"> may be present in the transform unit syntax. cu_</w:t>
        </w:r>
      </w:ins>
      <w:ins w:id="344" w:author="Rajan Joshi, Qualcomm" w:date="2013-10-15T22:56:00Z">
        <w:r w:rsidR="002E1170" w:rsidRPr="002E1170">
          <w:rPr>
            <w:noProof/>
            <w:highlight w:val="yellow"/>
            <w:lang w:eastAsia="ko-KR"/>
            <w:rPrChange w:id="345" w:author="Rajan Joshi, Qualcomm" w:date="2013-10-15T22:59:00Z">
              <w:rPr>
                <w:noProof/>
                <w:lang w:eastAsia="ko-KR"/>
              </w:rPr>
            </w:rPrChange>
          </w:rPr>
          <w:t>scaling_list_enabbled_flag</w:t>
        </w:r>
      </w:ins>
      <w:ins w:id="346" w:author="Rajan Joshi, Qualcomm" w:date="2013-10-15T22:52:00Z">
        <w:r w:rsidRPr="002E1170">
          <w:rPr>
            <w:noProof/>
            <w:highlight w:val="yellow"/>
            <w:lang w:eastAsia="ko-KR"/>
            <w:rPrChange w:id="347" w:author="Rajan Joshi, Qualcomm" w:date="2013-10-15T22:59:00Z">
              <w:rPr>
                <w:noProof/>
                <w:lang w:eastAsia="ko-KR"/>
              </w:rPr>
            </w:rPrChange>
          </w:rPr>
          <w:t xml:space="preserve"> equal to 0 specifies that the cu_</w:t>
        </w:r>
      </w:ins>
      <w:ins w:id="348" w:author="Rajan Joshi, Qualcomm" w:date="2013-10-15T22:55:00Z">
        <w:r w:rsidR="002E1170" w:rsidRPr="002E1170">
          <w:rPr>
            <w:noProof/>
            <w:highlight w:val="yellow"/>
            <w:lang w:eastAsia="ko-KR"/>
            <w:rPrChange w:id="349" w:author="Rajan Joshi, Qualcomm" w:date="2013-10-15T22:59:00Z">
              <w:rPr>
                <w:noProof/>
                <w:lang w:eastAsia="ko-KR"/>
              </w:rPr>
            </w:rPrChange>
          </w:rPr>
          <w:t>scaling_list_flag</w:t>
        </w:r>
      </w:ins>
      <w:ins w:id="350" w:author="Rajan Joshi, Qualcomm" w:date="2013-10-15T22:52:00Z">
        <w:r w:rsidRPr="002E1170">
          <w:rPr>
            <w:noProof/>
            <w:highlight w:val="yellow"/>
            <w:lang w:eastAsia="ko-KR"/>
            <w:rPrChange w:id="351" w:author="Rajan Joshi, Qualcomm" w:date="2013-10-15T22:59:00Z">
              <w:rPr>
                <w:noProof/>
                <w:lang w:eastAsia="ko-KR"/>
              </w:rPr>
            </w:rPrChange>
          </w:rPr>
          <w:t xml:space="preserve"> syntax element is not present in the PPS and that </w:t>
        </w:r>
      </w:ins>
      <w:ins w:id="352" w:author="Rajan Joshi, Qualcomm" w:date="2013-10-15T22:57:00Z">
        <w:r w:rsidR="002E1170" w:rsidRPr="002E1170">
          <w:rPr>
            <w:noProof/>
            <w:highlight w:val="yellow"/>
            <w:lang w:eastAsia="ko-KR"/>
            <w:rPrChange w:id="353" w:author="Rajan Joshi, Qualcomm" w:date="2013-10-15T22:59:00Z">
              <w:rPr>
                <w:noProof/>
                <w:lang w:eastAsia="ko-KR"/>
              </w:rPr>
            </w:rPrChange>
          </w:rPr>
          <w:t xml:space="preserve">cu_scaling_list_flag </w:t>
        </w:r>
      </w:ins>
      <w:ins w:id="354" w:author="Rajan Joshi, Qualcomm" w:date="2013-10-15T22:52:00Z">
        <w:r w:rsidRPr="002E1170">
          <w:rPr>
            <w:noProof/>
            <w:highlight w:val="yellow"/>
            <w:lang w:eastAsia="ko-KR"/>
            <w:rPrChange w:id="355" w:author="Rajan Joshi, Qualcomm" w:date="2013-10-15T22:59:00Z">
              <w:rPr>
                <w:noProof/>
                <w:lang w:eastAsia="ko-KR"/>
              </w:rPr>
            </w:rPrChange>
          </w:rPr>
          <w:t>is not present in the transform unit syntax.</w:t>
        </w:r>
      </w:ins>
    </w:p>
    <w:p w:rsidR="006E2B2A" w:rsidRPr="002E1170" w:rsidRDefault="006E2B2A" w:rsidP="006E2B2A">
      <w:pPr>
        <w:rPr>
          <w:ins w:id="356" w:author="Rajan Joshi, Qualcomm" w:date="2013-10-15T22:52:00Z"/>
          <w:noProof/>
          <w:highlight w:val="yellow"/>
          <w:lang w:eastAsia="ko-KR"/>
          <w:rPrChange w:id="357" w:author="Rajan Joshi, Qualcomm" w:date="2013-10-15T22:59:00Z">
            <w:rPr>
              <w:ins w:id="358" w:author="Rajan Joshi, Qualcomm" w:date="2013-10-15T22:52:00Z"/>
              <w:noProof/>
              <w:lang w:eastAsia="ko-KR"/>
            </w:rPr>
          </w:rPrChange>
        </w:rPr>
      </w:pPr>
      <w:ins w:id="359" w:author="Rajan Joshi, Qualcomm" w:date="2013-10-15T22:52:00Z">
        <w:r w:rsidRPr="002E1170">
          <w:rPr>
            <w:b/>
            <w:noProof/>
            <w:highlight w:val="yellow"/>
            <w:lang w:eastAsia="ko-KR"/>
            <w:rPrChange w:id="360" w:author="Rajan Joshi, Qualcomm" w:date="2013-10-15T22:59:00Z">
              <w:rPr>
                <w:b/>
                <w:noProof/>
                <w:lang w:eastAsia="ko-KR"/>
              </w:rPr>
            </w:rPrChange>
          </w:rPr>
          <w:lastRenderedPageBreak/>
          <w:t>diff_cu_</w:t>
        </w:r>
      </w:ins>
      <w:ins w:id="361" w:author="Rajan Joshi, Qualcomm" w:date="2013-10-15T22:53:00Z">
        <w:r w:rsidRPr="002E1170">
          <w:rPr>
            <w:b/>
            <w:noProof/>
            <w:highlight w:val="yellow"/>
            <w:lang w:eastAsia="ko-KR"/>
            <w:rPrChange w:id="362" w:author="Rajan Joshi, Qualcomm" w:date="2013-10-15T22:59:00Z">
              <w:rPr>
                <w:b/>
                <w:noProof/>
                <w:lang w:eastAsia="ko-KR"/>
              </w:rPr>
            </w:rPrChange>
          </w:rPr>
          <w:t>scaling_list</w:t>
        </w:r>
      </w:ins>
      <w:ins w:id="363" w:author="Rajan Joshi, Qualcomm" w:date="2013-10-15T22:52:00Z">
        <w:r w:rsidRPr="002E1170">
          <w:rPr>
            <w:b/>
            <w:noProof/>
            <w:highlight w:val="yellow"/>
            <w:lang w:eastAsia="ko-KR"/>
            <w:rPrChange w:id="364" w:author="Rajan Joshi, Qualcomm" w:date="2013-10-15T22:59:00Z">
              <w:rPr>
                <w:b/>
                <w:noProof/>
                <w:lang w:eastAsia="ko-KR"/>
              </w:rPr>
            </w:rPrChange>
          </w:rPr>
          <w:t>_depth</w:t>
        </w:r>
        <w:r w:rsidRPr="002E1170">
          <w:rPr>
            <w:noProof/>
            <w:highlight w:val="yellow"/>
            <w:lang w:eastAsia="ko-KR"/>
            <w:rPrChange w:id="365" w:author="Rajan Joshi, Qualcomm" w:date="2013-10-15T22:59:00Z">
              <w:rPr>
                <w:noProof/>
                <w:lang w:eastAsia="ko-KR"/>
              </w:rPr>
            </w:rPrChange>
          </w:rPr>
          <w:t xml:space="preserve"> specifies the difference between the luma coding tree block size and the minimum luma coding block size of coding units that convey </w:t>
        </w:r>
        <w:r w:rsidR="002E1170" w:rsidRPr="002E1170">
          <w:rPr>
            <w:noProof/>
            <w:highlight w:val="yellow"/>
            <w:lang w:eastAsia="ko-KR"/>
            <w:rPrChange w:id="366" w:author="Rajan Joshi, Qualcomm" w:date="2013-10-15T22:59:00Z">
              <w:rPr>
                <w:noProof/>
                <w:lang w:eastAsia="ko-KR"/>
              </w:rPr>
            </w:rPrChange>
          </w:rPr>
          <w:t>cu</w:t>
        </w:r>
      </w:ins>
      <w:ins w:id="367" w:author="Rajan Joshi, Qualcomm" w:date="2013-10-15T22:57:00Z">
        <w:r w:rsidR="002E1170" w:rsidRPr="002E1170">
          <w:rPr>
            <w:noProof/>
            <w:highlight w:val="yellow"/>
            <w:lang w:eastAsia="ko-KR"/>
            <w:rPrChange w:id="368" w:author="Rajan Joshi, Qualcomm" w:date="2013-10-15T22:59:00Z">
              <w:rPr>
                <w:noProof/>
                <w:lang w:eastAsia="ko-KR"/>
              </w:rPr>
            </w:rPrChange>
          </w:rPr>
          <w:t>_scaling_list_flag</w:t>
        </w:r>
      </w:ins>
      <w:ins w:id="369" w:author="Rajan Joshi, Qualcomm" w:date="2013-10-15T22:52:00Z">
        <w:r w:rsidRPr="002E1170">
          <w:rPr>
            <w:noProof/>
            <w:highlight w:val="yellow"/>
            <w:lang w:eastAsia="ko-KR"/>
            <w:rPrChange w:id="370" w:author="Rajan Joshi, Qualcomm" w:date="2013-10-15T22:59:00Z">
              <w:rPr>
                <w:noProof/>
                <w:lang w:eastAsia="ko-KR"/>
              </w:rPr>
            </w:rPrChange>
          </w:rPr>
          <w:t>. The value of diff_cu_qp_delta_depth shall be in the range of 0 to log2_diff_max_min_luma_coding_block_size, inclusive. When not present, the value of diff_cu_qp_delta_depth is inferred to be equal to 0.</w:t>
        </w:r>
      </w:ins>
    </w:p>
    <w:p w:rsidR="006E2B2A" w:rsidRPr="002E1170" w:rsidRDefault="006E2B2A" w:rsidP="006E2B2A">
      <w:pPr>
        <w:rPr>
          <w:ins w:id="371" w:author="Rajan Joshi, Qualcomm" w:date="2013-10-15T22:52:00Z"/>
          <w:noProof/>
          <w:highlight w:val="yellow"/>
          <w:lang w:eastAsia="ko-KR"/>
          <w:rPrChange w:id="372" w:author="Rajan Joshi, Qualcomm" w:date="2013-10-15T22:59:00Z">
            <w:rPr>
              <w:ins w:id="373" w:author="Rajan Joshi, Qualcomm" w:date="2013-10-15T22:52:00Z"/>
              <w:noProof/>
              <w:lang w:eastAsia="ko-KR"/>
            </w:rPr>
          </w:rPrChange>
        </w:rPr>
      </w:pPr>
      <w:ins w:id="374" w:author="Rajan Joshi, Qualcomm" w:date="2013-10-15T22:52:00Z">
        <w:r w:rsidRPr="002E1170">
          <w:rPr>
            <w:noProof/>
            <w:highlight w:val="yellow"/>
            <w:lang w:eastAsia="ko-KR"/>
            <w:rPrChange w:id="375" w:author="Rajan Joshi, Qualcomm" w:date="2013-10-15T22:59:00Z">
              <w:rPr>
                <w:noProof/>
                <w:lang w:eastAsia="ko-KR"/>
              </w:rPr>
            </w:rPrChange>
          </w:rPr>
          <w:t>The variable Log2MinCu</w:t>
        </w:r>
      </w:ins>
      <w:ins w:id="376" w:author="Rajan Joshi, Qualcomm" w:date="2013-10-15T22:58:00Z">
        <w:r w:rsidR="002E1170" w:rsidRPr="002E1170">
          <w:rPr>
            <w:noProof/>
            <w:highlight w:val="yellow"/>
            <w:lang w:eastAsia="ko-KR"/>
            <w:rPrChange w:id="377" w:author="Rajan Joshi, Qualcomm" w:date="2013-10-15T22:59:00Z">
              <w:rPr>
                <w:noProof/>
                <w:lang w:eastAsia="ko-KR"/>
              </w:rPr>
            </w:rPrChange>
          </w:rPr>
          <w:t>ScalingListFlag</w:t>
        </w:r>
      </w:ins>
      <w:ins w:id="378" w:author="Rajan Joshi, Qualcomm" w:date="2013-10-15T22:52:00Z">
        <w:r w:rsidRPr="002E1170">
          <w:rPr>
            <w:noProof/>
            <w:highlight w:val="yellow"/>
            <w:lang w:eastAsia="ko-KR"/>
            <w:rPrChange w:id="379" w:author="Rajan Joshi, Qualcomm" w:date="2013-10-15T22:59:00Z">
              <w:rPr>
                <w:noProof/>
                <w:lang w:eastAsia="ko-KR"/>
              </w:rPr>
            </w:rPrChange>
          </w:rPr>
          <w:t>Size is devived as follows:</w:t>
        </w:r>
      </w:ins>
    </w:p>
    <w:p w:rsidR="006E2B2A" w:rsidRPr="00943A5F" w:rsidRDefault="002E1170" w:rsidP="006E2B2A">
      <w:pPr>
        <w:pStyle w:val="Equation"/>
        <w:tabs>
          <w:tab w:val="left" w:pos="1170"/>
          <w:tab w:val="left" w:pos="1890"/>
        </w:tabs>
        <w:ind w:left="794"/>
        <w:rPr>
          <w:ins w:id="380" w:author="Rajan Joshi, Qualcomm" w:date="2013-10-15T22:52:00Z"/>
          <w:bCs/>
          <w:noProof/>
        </w:rPr>
      </w:pPr>
      <w:ins w:id="381" w:author="Rajan Joshi, Qualcomm" w:date="2013-10-15T22:58:00Z">
        <w:r w:rsidRPr="002E1170">
          <w:rPr>
            <w:noProof/>
            <w:highlight w:val="yellow"/>
            <w:lang w:eastAsia="ko-KR"/>
            <w:rPrChange w:id="382" w:author="Rajan Joshi, Qualcomm" w:date="2013-10-15T22:59:00Z">
              <w:rPr>
                <w:noProof/>
                <w:lang w:eastAsia="ko-KR"/>
              </w:rPr>
            </w:rPrChange>
          </w:rPr>
          <w:t>Log2MinCuScalingListFlagSize</w:t>
        </w:r>
      </w:ins>
      <w:ins w:id="383" w:author="Rajan Joshi, Qualcomm" w:date="2013-10-15T22:52:00Z">
        <w:r w:rsidR="006E2B2A" w:rsidRPr="002E1170">
          <w:rPr>
            <w:noProof/>
            <w:highlight w:val="yellow"/>
            <w:lang w:eastAsia="ko-KR"/>
            <w:rPrChange w:id="384" w:author="Rajan Joshi, Qualcomm" w:date="2013-10-15T22:59:00Z">
              <w:rPr>
                <w:noProof/>
                <w:lang w:eastAsia="ko-KR"/>
              </w:rPr>
            </w:rPrChange>
          </w:rPr>
          <w:t xml:space="preserve"> = CtbLog2SizeY − diff_cu_</w:t>
        </w:r>
      </w:ins>
      <w:ins w:id="385" w:author="Rajan Joshi, Qualcomm" w:date="2013-10-15T22:58:00Z">
        <w:r w:rsidRPr="002E1170">
          <w:rPr>
            <w:noProof/>
            <w:highlight w:val="yellow"/>
            <w:lang w:eastAsia="ko-KR"/>
            <w:rPrChange w:id="386" w:author="Rajan Joshi, Qualcomm" w:date="2013-10-15T22:59:00Z">
              <w:rPr>
                <w:noProof/>
                <w:lang w:eastAsia="ko-KR"/>
              </w:rPr>
            </w:rPrChange>
          </w:rPr>
          <w:t>scaling_list</w:t>
        </w:r>
      </w:ins>
      <w:ins w:id="387" w:author="Rajan Joshi, Qualcomm" w:date="2013-10-15T22:52:00Z">
        <w:r w:rsidR="006E2B2A" w:rsidRPr="002E1170">
          <w:rPr>
            <w:noProof/>
            <w:highlight w:val="yellow"/>
            <w:lang w:eastAsia="ko-KR"/>
            <w:rPrChange w:id="388" w:author="Rajan Joshi, Qualcomm" w:date="2013-10-15T22:59:00Z">
              <w:rPr>
                <w:noProof/>
                <w:lang w:eastAsia="ko-KR"/>
              </w:rPr>
            </w:rPrChange>
          </w:rPr>
          <w:t>_depth</w:t>
        </w:r>
        <w:r w:rsidR="006E2B2A" w:rsidRPr="002E1170">
          <w:rPr>
            <w:rFonts w:eastAsia="MS Mincho"/>
            <w:noProof/>
            <w:highlight w:val="yellow"/>
            <w:lang w:eastAsia="ja-JP"/>
            <w:rPrChange w:id="389" w:author="Rajan Joshi, Qualcomm" w:date="2013-10-15T22:59:00Z">
              <w:rPr>
                <w:rFonts w:eastAsia="MS Mincho"/>
                <w:noProof/>
                <w:lang w:eastAsia="ja-JP"/>
              </w:rPr>
            </w:rPrChange>
          </w:rPr>
          <w:tab/>
        </w:r>
        <w:r w:rsidR="006E2B2A" w:rsidRPr="002E1170">
          <w:rPr>
            <w:noProof/>
            <w:highlight w:val="yellow"/>
            <w:rPrChange w:id="390" w:author="Rajan Joshi, Qualcomm" w:date="2013-10-15T22:59:00Z">
              <w:rPr>
                <w:noProof/>
              </w:rPr>
            </w:rPrChange>
          </w:rPr>
          <w:t>(</w:t>
        </w:r>
        <w:r w:rsidR="006E2B2A" w:rsidRPr="002E1170">
          <w:rPr>
            <w:noProof/>
            <w:highlight w:val="yellow"/>
            <w:rPrChange w:id="391" w:author="Rajan Joshi, Qualcomm" w:date="2013-10-15T22:59:00Z">
              <w:rPr>
                <w:noProof/>
              </w:rPr>
            </w:rPrChange>
          </w:rPr>
          <w:fldChar w:fldCharType="begin" w:fldLock="1"/>
        </w:r>
        <w:r w:rsidR="006E2B2A" w:rsidRPr="002E1170">
          <w:rPr>
            <w:noProof/>
            <w:highlight w:val="yellow"/>
            <w:rPrChange w:id="392" w:author="Rajan Joshi, Qualcomm" w:date="2013-10-15T22:59:00Z">
              <w:rPr>
                <w:noProof/>
              </w:rPr>
            </w:rPrChange>
          </w:rPr>
          <w:instrText xml:space="preserve"> STYLEREF 1 \s </w:instrText>
        </w:r>
        <w:r w:rsidR="006E2B2A" w:rsidRPr="002E1170">
          <w:rPr>
            <w:noProof/>
            <w:highlight w:val="yellow"/>
            <w:rPrChange w:id="393" w:author="Rajan Joshi, Qualcomm" w:date="2013-10-15T22:59:00Z">
              <w:rPr>
                <w:noProof/>
              </w:rPr>
            </w:rPrChange>
          </w:rPr>
          <w:fldChar w:fldCharType="separate"/>
        </w:r>
        <w:r w:rsidR="006E2B2A" w:rsidRPr="002E1170">
          <w:rPr>
            <w:noProof/>
            <w:highlight w:val="yellow"/>
            <w:rPrChange w:id="394" w:author="Rajan Joshi, Qualcomm" w:date="2013-10-15T22:59:00Z">
              <w:rPr>
                <w:noProof/>
              </w:rPr>
            </w:rPrChange>
          </w:rPr>
          <w:t>7</w:t>
        </w:r>
        <w:r w:rsidR="006E2B2A" w:rsidRPr="002E1170">
          <w:rPr>
            <w:noProof/>
            <w:highlight w:val="yellow"/>
            <w:rPrChange w:id="395" w:author="Rajan Joshi, Qualcomm" w:date="2013-10-15T22:59:00Z">
              <w:rPr>
                <w:noProof/>
              </w:rPr>
            </w:rPrChange>
          </w:rPr>
          <w:fldChar w:fldCharType="end"/>
        </w:r>
        <w:r w:rsidR="006E2B2A" w:rsidRPr="002E1170">
          <w:rPr>
            <w:noProof/>
            <w:highlight w:val="yellow"/>
            <w:rPrChange w:id="396" w:author="Rajan Joshi, Qualcomm" w:date="2013-10-15T22:59:00Z">
              <w:rPr>
                <w:noProof/>
              </w:rPr>
            </w:rPrChange>
          </w:rPr>
          <w:noBreakHyphen/>
        </w:r>
        <w:r w:rsidR="006E2B2A" w:rsidRPr="002E1170">
          <w:rPr>
            <w:noProof/>
            <w:highlight w:val="yellow"/>
            <w:rPrChange w:id="397" w:author="Rajan Joshi, Qualcomm" w:date="2013-10-15T22:59:00Z">
              <w:rPr>
                <w:noProof/>
              </w:rPr>
            </w:rPrChange>
          </w:rPr>
          <w:fldChar w:fldCharType="begin" w:fldLock="1"/>
        </w:r>
        <w:r w:rsidR="006E2B2A" w:rsidRPr="002E1170">
          <w:rPr>
            <w:noProof/>
            <w:highlight w:val="yellow"/>
            <w:rPrChange w:id="398" w:author="Rajan Joshi, Qualcomm" w:date="2013-10-15T22:59:00Z">
              <w:rPr>
                <w:noProof/>
              </w:rPr>
            </w:rPrChange>
          </w:rPr>
          <w:instrText xml:space="preserve"> SEQ Equation \* ARABIC \s 1 </w:instrText>
        </w:r>
        <w:r w:rsidR="006E2B2A" w:rsidRPr="002E1170">
          <w:rPr>
            <w:noProof/>
            <w:highlight w:val="yellow"/>
            <w:rPrChange w:id="399" w:author="Rajan Joshi, Qualcomm" w:date="2013-10-15T22:59:00Z">
              <w:rPr>
                <w:noProof/>
              </w:rPr>
            </w:rPrChange>
          </w:rPr>
          <w:fldChar w:fldCharType="separate"/>
        </w:r>
        <w:r w:rsidR="006E2B2A" w:rsidRPr="002E1170">
          <w:rPr>
            <w:noProof/>
            <w:highlight w:val="yellow"/>
            <w:rPrChange w:id="400" w:author="Rajan Joshi, Qualcomm" w:date="2013-10-15T22:59:00Z">
              <w:rPr>
                <w:noProof/>
              </w:rPr>
            </w:rPrChange>
          </w:rPr>
          <w:t>3</w:t>
        </w:r>
      </w:ins>
      <w:ins w:id="401" w:author="Rajan Joshi, Qualcomm" w:date="2013-10-15T22:58:00Z">
        <w:r w:rsidRPr="002E1170">
          <w:rPr>
            <w:noProof/>
            <w:highlight w:val="yellow"/>
            <w:rPrChange w:id="402" w:author="Rajan Joshi, Qualcomm" w:date="2013-10-15T22:59:00Z">
              <w:rPr>
                <w:noProof/>
              </w:rPr>
            </w:rPrChange>
          </w:rPr>
          <w:t>2</w:t>
        </w:r>
      </w:ins>
      <w:ins w:id="403" w:author="Rajan Joshi, Qualcomm" w:date="2013-10-15T22:52:00Z">
        <w:r w:rsidR="006E2B2A" w:rsidRPr="002E1170">
          <w:rPr>
            <w:noProof/>
            <w:highlight w:val="yellow"/>
            <w:rPrChange w:id="404" w:author="Rajan Joshi, Qualcomm" w:date="2013-10-15T22:59:00Z">
              <w:rPr>
                <w:noProof/>
              </w:rPr>
            </w:rPrChange>
          </w:rPr>
          <w:fldChar w:fldCharType="end"/>
        </w:r>
        <w:r w:rsidR="006E2B2A" w:rsidRPr="002E1170">
          <w:rPr>
            <w:noProof/>
            <w:highlight w:val="yellow"/>
            <w:rPrChange w:id="405" w:author="Rajan Joshi, Qualcomm" w:date="2013-10-15T22:59:00Z">
              <w:rPr>
                <w:noProof/>
              </w:rPr>
            </w:rPrChange>
          </w:rPr>
          <w:t>)</w:t>
        </w:r>
      </w:ins>
    </w:p>
    <w:p w:rsidR="006E2B2A" w:rsidRPr="00CF6718" w:rsidRDefault="002E1170" w:rsidP="006E2B2A">
      <w:pPr>
        <w:rPr>
          <w:ins w:id="406" w:author="Rajan Joshi, Qualcomm" w:date="2013-10-15T22:52:00Z"/>
          <w:b/>
          <w:bCs/>
          <w:noProof/>
          <w:sz w:val="20"/>
          <w:lang w:eastAsia="ko-KR"/>
          <w:rPrChange w:id="407" w:author="Rajan Joshi, Qualcomm" w:date="2013-10-15T23:11:00Z">
            <w:rPr>
              <w:ins w:id="408" w:author="Rajan Joshi, Qualcomm" w:date="2013-10-15T22:52:00Z"/>
              <w:b/>
              <w:bCs/>
              <w:noProof/>
              <w:lang w:eastAsia="ko-KR"/>
            </w:rPr>
          </w:rPrChange>
        </w:rPr>
      </w:pPr>
      <w:ins w:id="409" w:author="Rajan Joshi, Qualcomm" w:date="2013-10-15T22:59:00Z">
        <w:r>
          <w:rPr>
            <w:b/>
            <w:bCs/>
            <w:noProof/>
            <w:lang w:eastAsia="ko-KR"/>
          </w:rPr>
          <w:t>…</w:t>
        </w:r>
      </w:ins>
    </w:p>
    <w:p w:rsidR="00A7304B" w:rsidRDefault="00A7304B" w:rsidP="00BB08BE">
      <w:pPr>
        <w:rPr>
          <w:ins w:id="410" w:author="Rajan Joshi, Qualcomm" w:date="2013-10-15T23:11:00Z"/>
          <w:noProof/>
          <w:sz w:val="20"/>
        </w:rPr>
      </w:pPr>
    </w:p>
    <w:p w:rsidR="00CF6718" w:rsidRPr="00CF6718" w:rsidRDefault="00CF6718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  <w:rPr>
          <w:ins w:id="411" w:author="Rajan Joshi, Qualcomm" w:date="2013-10-15T23:11:00Z"/>
          <w:noProof/>
          <w:sz w:val="20"/>
          <w:szCs w:val="20"/>
          <w:rPrChange w:id="412" w:author="Rajan Joshi, Qualcomm" w:date="2013-10-15T23:11:00Z">
            <w:rPr>
              <w:ins w:id="413" w:author="Rajan Joshi, Qualcomm" w:date="2013-10-15T23:11:00Z"/>
              <w:noProof/>
            </w:rPr>
          </w:rPrChange>
        </w:rPr>
        <w:pPrChange w:id="414" w:author="Rajan Joshi, Qualcomm" w:date="2013-10-15T23:11:00Z">
          <w:pPr>
            <w:pStyle w:val="Heading4"/>
            <w:keepLines/>
            <w:tabs>
              <w:tab w:val="clear" w:pos="360"/>
              <w:tab w:val="clear" w:pos="720"/>
              <w:tab w:val="clear" w:pos="1080"/>
              <w:tab w:val="clear" w:pos="1440"/>
              <w:tab w:val="left" w:pos="794"/>
              <w:tab w:val="num" w:pos="862"/>
              <w:tab w:val="left" w:pos="1191"/>
              <w:tab w:val="left" w:pos="1588"/>
              <w:tab w:val="left" w:pos="1985"/>
            </w:tabs>
            <w:spacing w:before="181" w:after="0"/>
          </w:pPr>
        </w:pPrChange>
      </w:pPr>
      <w:bookmarkStart w:id="415" w:name="_Toc363691391"/>
      <w:ins w:id="416" w:author="Rajan Joshi, Qualcomm" w:date="2013-10-15T23:11:00Z">
        <w:r>
          <w:rPr>
            <w:noProof/>
            <w:sz w:val="20"/>
            <w:szCs w:val="20"/>
          </w:rPr>
          <w:t xml:space="preserve">7.4.9.10 </w:t>
        </w:r>
        <w:r w:rsidRPr="00CF6718">
          <w:rPr>
            <w:noProof/>
            <w:sz w:val="20"/>
            <w:szCs w:val="20"/>
            <w:rPrChange w:id="417" w:author="Rajan Joshi, Qualcomm" w:date="2013-10-15T23:11:00Z">
              <w:rPr>
                <w:noProof/>
              </w:rPr>
            </w:rPrChange>
          </w:rPr>
          <w:t>Transform unit semantics</w:t>
        </w:r>
        <w:bookmarkEnd w:id="415"/>
      </w:ins>
    </w:p>
    <w:p w:rsidR="00CF6718" w:rsidRPr="00943A5F" w:rsidRDefault="00CF6718" w:rsidP="00CF6718">
      <w:pPr>
        <w:rPr>
          <w:ins w:id="418" w:author="Rajan Joshi, Qualcomm" w:date="2013-10-15T23:11:00Z"/>
          <w:noProof/>
          <w:lang w:eastAsia="ko-KR"/>
        </w:rPr>
      </w:pPr>
      <w:ins w:id="419" w:author="Rajan Joshi, Qualcomm" w:date="2013-10-15T23:12:00Z">
        <w:r>
          <w:rPr>
            <w:noProof/>
          </w:rPr>
          <w:t>…</w:t>
        </w:r>
      </w:ins>
    </w:p>
    <w:p w:rsidR="00CF6718" w:rsidRPr="00943A5F" w:rsidRDefault="00CF6718" w:rsidP="00CF6718">
      <w:pPr>
        <w:tabs>
          <w:tab w:val="left" w:pos="284"/>
        </w:tabs>
        <w:rPr>
          <w:ins w:id="420" w:author="Rajan Joshi, Qualcomm" w:date="2013-10-15T23:11:00Z"/>
          <w:noProof/>
          <w:lang w:eastAsia="ko-KR"/>
        </w:rPr>
      </w:pPr>
      <w:ins w:id="421" w:author="Rajan Joshi, Qualcomm" w:date="2013-10-15T23:11:00Z">
        <w:r w:rsidRPr="00943A5F">
          <w:rPr>
            <w:b/>
            <w:noProof/>
            <w:lang w:eastAsia="ko-KR"/>
          </w:rPr>
          <w:t>cu_qp_delta_abs</w:t>
        </w:r>
        <w:r w:rsidRPr="00943A5F">
          <w:rPr>
            <w:noProof/>
            <w:lang w:eastAsia="ko-KR"/>
          </w:rPr>
          <w:t xml:space="preserve"> specifies the absolute value of the difference </w:t>
        </w:r>
        <w:r>
          <w:rPr>
            <w:noProof/>
            <w:lang w:eastAsia="ko-KR"/>
          </w:rPr>
          <w:t xml:space="preserve">CuQpDeltaVal </w:t>
        </w:r>
        <w:r w:rsidRPr="00943A5F">
          <w:rPr>
            <w:noProof/>
            <w:lang w:eastAsia="ko-KR"/>
          </w:rPr>
          <w:t xml:space="preserve">between </w:t>
        </w:r>
        <w:r>
          <w:rPr>
            <w:noProof/>
            <w:lang w:eastAsia="ko-KR"/>
          </w:rPr>
          <w:t>the</w:t>
        </w:r>
        <w:r w:rsidRPr="00943A5F">
          <w:rPr>
            <w:noProof/>
            <w:lang w:eastAsia="ko-KR"/>
          </w:rPr>
          <w:t xml:space="preserve"> luma quantization parameter </w:t>
        </w:r>
        <w:r>
          <w:rPr>
            <w:noProof/>
            <w:lang w:eastAsia="ko-KR"/>
          </w:rPr>
          <w:t>of</w:t>
        </w:r>
        <w:r w:rsidRPr="00943A5F">
          <w:rPr>
            <w:noProof/>
            <w:lang w:eastAsia="ko-KR"/>
          </w:rPr>
          <w:t xml:space="preserve"> the </w:t>
        </w:r>
        <w:r>
          <w:rPr>
            <w:noProof/>
            <w:lang w:eastAsia="ko-KR"/>
          </w:rPr>
          <w:t xml:space="preserve">current </w:t>
        </w:r>
        <w:r w:rsidRPr="00943A5F">
          <w:rPr>
            <w:noProof/>
            <w:lang w:eastAsia="ko-KR"/>
          </w:rPr>
          <w:t>coding unit and its prediction.</w:t>
        </w:r>
      </w:ins>
    </w:p>
    <w:p w:rsidR="00CF6718" w:rsidRPr="00943A5F" w:rsidRDefault="00CF6718" w:rsidP="00CF6718">
      <w:pPr>
        <w:rPr>
          <w:ins w:id="422" w:author="Rajan Joshi, Qualcomm" w:date="2013-10-15T23:11:00Z"/>
          <w:noProof/>
        </w:rPr>
      </w:pPr>
      <w:bookmarkStart w:id="423" w:name="_Toc329626973"/>
      <w:bookmarkEnd w:id="423"/>
      <w:ins w:id="424" w:author="Rajan Joshi, Qualcomm" w:date="2013-10-15T23:11:00Z">
        <w:r w:rsidRPr="00943A5F">
          <w:rPr>
            <w:b/>
            <w:noProof/>
            <w:lang w:eastAsia="ko-KR"/>
          </w:rPr>
          <w:t>cu_qp_delta_sign</w:t>
        </w:r>
        <w:r>
          <w:rPr>
            <w:b/>
            <w:noProof/>
            <w:lang w:eastAsia="ko-KR"/>
          </w:rPr>
          <w:t>_flag</w:t>
        </w:r>
        <w:r w:rsidRPr="00943A5F">
          <w:rPr>
            <w:noProof/>
            <w:lang w:eastAsia="ko-KR"/>
          </w:rPr>
          <w:t xml:space="preserve"> </w:t>
        </w:r>
        <w:r w:rsidRPr="00943A5F">
          <w:rPr>
            <w:noProof/>
          </w:rPr>
          <w:t>specifies the sign of CuQpDelta</w:t>
        </w:r>
        <w:r>
          <w:rPr>
            <w:noProof/>
          </w:rPr>
          <w:t>Val</w:t>
        </w:r>
        <w:r w:rsidRPr="00943A5F">
          <w:rPr>
            <w:noProof/>
          </w:rPr>
          <w:t xml:space="preserve"> </w:t>
        </w:r>
        <w:r>
          <w:rPr>
            <w:noProof/>
          </w:rPr>
          <w:t>as follows:</w:t>
        </w:r>
      </w:ins>
    </w:p>
    <w:p w:rsidR="00CF6718" w:rsidRPr="00943A5F" w:rsidRDefault="00CF6718" w:rsidP="00CF6718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ins w:id="425" w:author="Rajan Joshi, Qualcomm" w:date="2013-10-15T23:11:00Z"/>
          <w:noProof/>
        </w:rPr>
      </w:pPr>
      <w:ins w:id="426" w:author="Rajan Joshi, Qualcomm" w:date="2013-10-15T23:11:00Z">
        <w:r w:rsidRPr="00943A5F">
          <w:rPr>
            <w:noProof/>
          </w:rPr>
          <w:t>If cu_qp_delta_sign</w:t>
        </w:r>
        <w:r>
          <w:rPr>
            <w:noProof/>
          </w:rPr>
          <w:t>_flag</w:t>
        </w:r>
        <w:r w:rsidRPr="00943A5F">
          <w:rPr>
            <w:noProof/>
          </w:rPr>
          <w:t xml:space="preserve"> is equal to</w:t>
        </w:r>
        <w:r>
          <w:rPr>
            <w:noProof/>
          </w:rPr>
          <w:t xml:space="preserve"> </w:t>
        </w:r>
        <w:r w:rsidRPr="00943A5F">
          <w:rPr>
            <w:noProof/>
          </w:rPr>
          <w:t>0, the corresponding CuQpDelta</w:t>
        </w:r>
        <w:r>
          <w:rPr>
            <w:noProof/>
          </w:rPr>
          <w:t>Val</w:t>
        </w:r>
        <w:r w:rsidRPr="00943A5F">
          <w:rPr>
            <w:noProof/>
          </w:rPr>
          <w:t xml:space="preserve"> has a positive value.</w:t>
        </w:r>
      </w:ins>
    </w:p>
    <w:p w:rsidR="00CF6718" w:rsidRPr="00943A5F" w:rsidRDefault="00CF6718" w:rsidP="00CF6718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ins w:id="427" w:author="Rajan Joshi, Qualcomm" w:date="2013-10-15T23:11:00Z"/>
          <w:noProof/>
        </w:rPr>
      </w:pPr>
      <w:ins w:id="428" w:author="Rajan Joshi, Qualcomm" w:date="2013-10-15T23:11:00Z">
        <w:r w:rsidRPr="00943A5F">
          <w:rPr>
            <w:noProof/>
          </w:rPr>
          <w:t>Otherwise (cu_qp_delta_sign</w:t>
        </w:r>
        <w:r>
          <w:rPr>
            <w:noProof/>
          </w:rPr>
          <w:t>_flag</w:t>
        </w:r>
        <w:r w:rsidRPr="00943A5F">
          <w:rPr>
            <w:noProof/>
          </w:rPr>
          <w:t xml:space="preserve"> is equal to</w:t>
        </w:r>
        <w:r>
          <w:rPr>
            <w:noProof/>
          </w:rPr>
          <w:t xml:space="preserve"> </w:t>
        </w:r>
        <w:r w:rsidRPr="00943A5F">
          <w:rPr>
            <w:noProof/>
          </w:rPr>
          <w:t>1), the corresponding CuQpDelta</w:t>
        </w:r>
        <w:r>
          <w:rPr>
            <w:noProof/>
          </w:rPr>
          <w:t>Val</w:t>
        </w:r>
        <w:r w:rsidRPr="00943A5F">
          <w:rPr>
            <w:noProof/>
          </w:rPr>
          <w:t xml:space="preserve"> has a negative value.</w:t>
        </w:r>
      </w:ins>
    </w:p>
    <w:p w:rsidR="00CF6718" w:rsidRPr="00943A5F" w:rsidRDefault="00CF6718" w:rsidP="00CF6718">
      <w:pPr>
        <w:tabs>
          <w:tab w:val="left" w:pos="284"/>
        </w:tabs>
        <w:rPr>
          <w:ins w:id="429" w:author="Rajan Joshi, Qualcomm" w:date="2013-10-15T23:11:00Z"/>
          <w:noProof/>
        </w:rPr>
      </w:pPr>
      <w:ins w:id="430" w:author="Rajan Joshi, Qualcomm" w:date="2013-10-15T23:11:00Z">
        <w:r w:rsidRPr="00943A5F">
          <w:rPr>
            <w:noProof/>
          </w:rPr>
          <w:t>When cu_qp_delta_sign</w:t>
        </w:r>
        <w:r>
          <w:rPr>
            <w:noProof/>
          </w:rPr>
          <w:t>_flag</w:t>
        </w:r>
        <w:r w:rsidRPr="00943A5F">
          <w:rPr>
            <w:noProof/>
          </w:rPr>
          <w:t xml:space="preserve"> is not present, it is inferred to be equal to 0.</w:t>
        </w:r>
      </w:ins>
    </w:p>
    <w:p w:rsidR="00CF6718" w:rsidRPr="00943A5F" w:rsidRDefault="00CF6718" w:rsidP="00CF6718">
      <w:pPr>
        <w:tabs>
          <w:tab w:val="left" w:pos="284"/>
        </w:tabs>
        <w:rPr>
          <w:ins w:id="431" w:author="Rajan Joshi, Qualcomm" w:date="2013-10-15T23:11:00Z"/>
          <w:noProof/>
          <w:lang w:eastAsia="ko-KR"/>
        </w:rPr>
      </w:pPr>
      <w:ins w:id="432" w:author="Rajan Joshi, Qualcomm" w:date="2013-10-15T23:11:00Z">
        <w:r w:rsidRPr="00943A5F">
          <w:rPr>
            <w:noProof/>
            <w:lang w:eastAsia="ko-KR"/>
          </w:rPr>
          <w:t>When cu_qp_delta_abs is present, the variables IsCuQpDeltaCoded and CuQpDelta</w:t>
        </w:r>
        <w:r>
          <w:rPr>
            <w:noProof/>
            <w:lang w:eastAsia="ko-KR"/>
          </w:rPr>
          <w:t>Val</w:t>
        </w:r>
        <w:r w:rsidRPr="00943A5F">
          <w:rPr>
            <w:noProof/>
            <w:lang w:eastAsia="ko-KR"/>
          </w:rPr>
          <w:t xml:space="preserve"> are derived </w:t>
        </w:r>
        <w:r>
          <w:rPr>
            <w:noProof/>
            <w:lang w:eastAsia="ko-KR"/>
          </w:rPr>
          <w:t>as follows:</w:t>
        </w:r>
      </w:ins>
    </w:p>
    <w:p w:rsidR="00CF6718" w:rsidRPr="00943A5F" w:rsidRDefault="00CF6718" w:rsidP="00CF6718">
      <w:pPr>
        <w:pStyle w:val="Equation"/>
        <w:tabs>
          <w:tab w:val="left" w:pos="1170"/>
          <w:tab w:val="left" w:pos="1890"/>
        </w:tabs>
        <w:ind w:left="794"/>
        <w:rPr>
          <w:ins w:id="433" w:author="Rajan Joshi, Qualcomm" w:date="2013-10-15T23:11:00Z"/>
          <w:noProof/>
          <w:szCs w:val="20"/>
          <w:lang w:eastAsia="ko-KR"/>
        </w:rPr>
      </w:pPr>
      <w:ins w:id="434" w:author="Rajan Joshi, Qualcomm" w:date="2013-10-15T23:11:00Z">
        <w:r w:rsidRPr="00943A5F">
          <w:rPr>
            <w:noProof/>
            <w:szCs w:val="20"/>
            <w:lang w:eastAsia="ko-KR"/>
          </w:rPr>
          <w:t>IsCuQpDeltaCoded = 1</w:t>
        </w:r>
        <w:r w:rsidRPr="00943A5F">
          <w:rPr>
            <w:noProof/>
            <w:szCs w:val="20"/>
            <w:lang w:eastAsia="ko-KR"/>
          </w:rPr>
          <w:tab/>
        </w:r>
        <w:r>
          <w:rPr>
            <w:noProof/>
            <w:szCs w:val="20"/>
            <w:lang w:eastAsia="ko-KR"/>
          </w:rPr>
          <w:tab/>
        </w:r>
        <w:r w:rsidRPr="00943A5F">
          <w:rPr>
            <w:noProof/>
            <w:szCs w:val="20"/>
          </w:rPr>
          <w:t>(</w:t>
        </w:r>
        <w:r w:rsidRPr="00943A5F">
          <w:rPr>
            <w:noProof/>
            <w:szCs w:val="20"/>
          </w:rPr>
          <w:fldChar w:fldCharType="begin" w:fldLock="1"/>
        </w:r>
        <w:r w:rsidRPr="00943A5F">
          <w:rPr>
            <w:noProof/>
            <w:szCs w:val="20"/>
          </w:rPr>
          <w:instrText xml:space="preserve"> STYLEREF 1 \s </w:instrText>
        </w:r>
        <w:r w:rsidRPr="00943A5F">
          <w:rPr>
            <w:noProof/>
            <w:szCs w:val="20"/>
          </w:rPr>
          <w:fldChar w:fldCharType="separate"/>
        </w:r>
        <w:r>
          <w:rPr>
            <w:noProof/>
            <w:szCs w:val="20"/>
          </w:rPr>
          <w:t>7</w:t>
        </w:r>
        <w:r w:rsidRPr="00943A5F">
          <w:rPr>
            <w:noProof/>
            <w:szCs w:val="20"/>
          </w:rPr>
          <w:fldChar w:fldCharType="end"/>
        </w:r>
        <w:r w:rsidRPr="00943A5F">
          <w:rPr>
            <w:noProof/>
            <w:szCs w:val="20"/>
          </w:rPr>
          <w:noBreakHyphen/>
        </w:r>
        <w:r w:rsidRPr="00943A5F">
          <w:rPr>
            <w:noProof/>
            <w:szCs w:val="20"/>
          </w:rPr>
          <w:fldChar w:fldCharType="begin" w:fldLock="1"/>
        </w:r>
        <w:r w:rsidRPr="00943A5F">
          <w:rPr>
            <w:noProof/>
            <w:szCs w:val="20"/>
          </w:rPr>
          <w:instrText xml:space="preserve"> SEQ Equation \* ARABIC \s 1 </w:instrText>
        </w:r>
        <w:r w:rsidRPr="00943A5F">
          <w:rPr>
            <w:noProof/>
            <w:szCs w:val="20"/>
          </w:rPr>
          <w:fldChar w:fldCharType="separate"/>
        </w:r>
        <w:r>
          <w:rPr>
            <w:noProof/>
            <w:szCs w:val="20"/>
          </w:rPr>
          <w:t>66</w:t>
        </w:r>
        <w:r w:rsidRPr="00943A5F">
          <w:rPr>
            <w:noProof/>
            <w:szCs w:val="20"/>
          </w:rPr>
          <w:fldChar w:fldCharType="end"/>
        </w:r>
        <w:r w:rsidRPr="00943A5F">
          <w:rPr>
            <w:noProof/>
            <w:szCs w:val="20"/>
          </w:rPr>
          <w:t>)</w:t>
        </w:r>
      </w:ins>
    </w:p>
    <w:p w:rsidR="00CF6718" w:rsidRPr="00943A5F" w:rsidRDefault="00CF6718" w:rsidP="00CF6718">
      <w:pPr>
        <w:pStyle w:val="Equation"/>
        <w:tabs>
          <w:tab w:val="left" w:pos="1170"/>
          <w:tab w:val="left" w:pos="1890"/>
        </w:tabs>
        <w:ind w:left="794"/>
        <w:rPr>
          <w:ins w:id="435" w:author="Rajan Joshi, Qualcomm" w:date="2013-10-15T23:11:00Z"/>
          <w:noProof/>
          <w:szCs w:val="20"/>
          <w:lang w:eastAsia="ko-KR"/>
        </w:rPr>
      </w:pPr>
      <w:ins w:id="436" w:author="Rajan Joshi, Qualcomm" w:date="2013-10-15T23:11:00Z">
        <w:r w:rsidRPr="00943A5F">
          <w:rPr>
            <w:noProof/>
            <w:szCs w:val="20"/>
            <w:lang w:eastAsia="ko-KR"/>
          </w:rPr>
          <w:t>CuQpDelta</w:t>
        </w:r>
        <w:r>
          <w:rPr>
            <w:noProof/>
            <w:szCs w:val="20"/>
            <w:lang w:eastAsia="ko-KR"/>
          </w:rPr>
          <w:t>Val</w:t>
        </w:r>
        <w:r w:rsidRPr="00943A5F">
          <w:rPr>
            <w:noProof/>
            <w:szCs w:val="20"/>
            <w:lang w:eastAsia="ko-KR"/>
          </w:rPr>
          <w:t xml:space="preserve"> = cu_qp_delta_abs * ( 1 − 2 * cu_qp_delta_sign</w:t>
        </w:r>
        <w:r>
          <w:rPr>
            <w:noProof/>
            <w:szCs w:val="20"/>
            <w:lang w:eastAsia="ko-KR"/>
          </w:rPr>
          <w:t>_flag</w:t>
        </w:r>
        <w:r w:rsidRPr="00943A5F">
          <w:rPr>
            <w:noProof/>
            <w:szCs w:val="20"/>
            <w:lang w:eastAsia="ko-KR"/>
          </w:rPr>
          <w:t xml:space="preserve"> )</w:t>
        </w:r>
        <w:r w:rsidRPr="00943A5F">
          <w:rPr>
            <w:noProof/>
            <w:szCs w:val="20"/>
            <w:lang w:eastAsia="ko-KR"/>
          </w:rPr>
          <w:tab/>
        </w:r>
        <w:r w:rsidRPr="00943A5F">
          <w:rPr>
            <w:noProof/>
            <w:szCs w:val="20"/>
          </w:rPr>
          <w:t>(</w:t>
        </w:r>
        <w:r w:rsidRPr="00943A5F">
          <w:rPr>
            <w:noProof/>
            <w:szCs w:val="20"/>
          </w:rPr>
          <w:fldChar w:fldCharType="begin" w:fldLock="1"/>
        </w:r>
        <w:r w:rsidRPr="00943A5F">
          <w:rPr>
            <w:noProof/>
            <w:szCs w:val="20"/>
          </w:rPr>
          <w:instrText xml:space="preserve"> STYLEREF 1 \s </w:instrText>
        </w:r>
        <w:r w:rsidRPr="00943A5F">
          <w:rPr>
            <w:noProof/>
            <w:szCs w:val="20"/>
          </w:rPr>
          <w:fldChar w:fldCharType="separate"/>
        </w:r>
        <w:r>
          <w:rPr>
            <w:noProof/>
            <w:szCs w:val="20"/>
          </w:rPr>
          <w:t>7</w:t>
        </w:r>
        <w:r w:rsidRPr="00943A5F">
          <w:rPr>
            <w:noProof/>
            <w:szCs w:val="20"/>
          </w:rPr>
          <w:fldChar w:fldCharType="end"/>
        </w:r>
        <w:r w:rsidRPr="00943A5F">
          <w:rPr>
            <w:noProof/>
            <w:szCs w:val="20"/>
          </w:rPr>
          <w:noBreakHyphen/>
        </w:r>
        <w:r w:rsidRPr="00943A5F">
          <w:rPr>
            <w:noProof/>
            <w:szCs w:val="20"/>
          </w:rPr>
          <w:fldChar w:fldCharType="begin" w:fldLock="1"/>
        </w:r>
        <w:r w:rsidRPr="00943A5F">
          <w:rPr>
            <w:noProof/>
            <w:szCs w:val="20"/>
          </w:rPr>
          <w:instrText xml:space="preserve"> SEQ Equation \* ARABIC \s 1 </w:instrText>
        </w:r>
        <w:r w:rsidRPr="00943A5F">
          <w:rPr>
            <w:noProof/>
            <w:szCs w:val="20"/>
          </w:rPr>
          <w:fldChar w:fldCharType="separate"/>
        </w:r>
        <w:r>
          <w:rPr>
            <w:noProof/>
            <w:szCs w:val="20"/>
          </w:rPr>
          <w:t>67</w:t>
        </w:r>
        <w:r w:rsidRPr="00943A5F">
          <w:rPr>
            <w:noProof/>
            <w:szCs w:val="20"/>
          </w:rPr>
          <w:fldChar w:fldCharType="end"/>
        </w:r>
        <w:r w:rsidRPr="00943A5F">
          <w:rPr>
            <w:noProof/>
            <w:szCs w:val="20"/>
          </w:rPr>
          <w:t>)</w:t>
        </w:r>
      </w:ins>
    </w:p>
    <w:p w:rsidR="00CF6718" w:rsidRPr="00943A5F" w:rsidRDefault="00CF6718" w:rsidP="00CF6718">
      <w:pPr>
        <w:tabs>
          <w:tab w:val="left" w:pos="284"/>
        </w:tabs>
        <w:rPr>
          <w:ins w:id="437" w:author="Rajan Joshi, Qualcomm" w:date="2013-10-15T23:11:00Z"/>
          <w:noProof/>
          <w:lang w:eastAsia="ko-KR"/>
        </w:rPr>
      </w:pPr>
      <w:ins w:id="438" w:author="Rajan Joshi, Qualcomm" w:date="2013-10-15T23:11:00Z">
        <w:r w:rsidRPr="00943A5F">
          <w:rPr>
            <w:noProof/>
            <w:lang w:eastAsia="ko-KR"/>
          </w:rPr>
          <w:t>The value of CuQpDelta</w:t>
        </w:r>
        <w:r>
          <w:rPr>
            <w:noProof/>
            <w:lang w:eastAsia="ko-KR"/>
          </w:rPr>
          <w:t>Val</w:t>
        </w:r>
        <w:r w:rsidRPr="00943A5F">
          <w:rPr>
            <w:noProof/>
            <w:lang w:eastAsia="ko-KR"/>
          </w:rPr>
          <w:t xml:space="preserve"> shall be in the range of −( 26</w:t>
        </w:r>
        <w:r>
          <w:rPr>
            <w:noProof/>
            <w:lang w:eastAsia="ko-KR"/>
          </w:rPr>
          <w:t> </w:t>
        </w:r>
        <w:r w:rsidRPr="00943A5F">
          <w:rPr>
            <w:noProof/>
            <w:lang w:eastAsia="ko-KR"/>
          </w:rPr>
          <w:t>+ QpBdOffset</w:t>
        </w:r>
        <w:r w:rsidRPr="00943A5F">
          <w:rPr>
            <w:noProof/>
            <w:vertAlign w:val="subscript"/>
            <w:lang w:eastAsia="ko-KR"/>
          </w:rPr>
          <w:t>Y</w:t>
        </w:r>
        <w:r w:rsidRPr="00943A5F">
          <w:rPr>
            <w:noProof/>
            <w:lang w:eastAsia="ko-KR"/>
          </w:rPr>
          <w:t> / 2 ) to +( 25</w:t>
        </w:r>
        <w:r>
          <w:rPr>
            <w:noProof/>
            <w:lang w:eastAsia="ko-KR"/>
          </w:rPr>
          <w:t> </w:t>
        </w:r>
        <w:r w:rsidRPr="00943A5F">
          <w:rPr>
            <w:noProof/>
            <w:lang w:eastAsia="ko-KR"/>
          </w:rPr>
          <w:t>+ QpBdOffset</w:t>
        </w:r>
        <w:r w:rsidRPr="00943A5F">
          <w:rPr>
            <w:noProof/>
            <w:vertAlign w:val="subscript"/>
            <w:lang w:eastAsia="ko-KR"/>
          </w:rPr>
          <w:t>Y</w:t>
        </w:r>
        <w:r w:rsidRPr="00943A5F">
          <w:rPr>
            <w:noProof/>
            <w:lang w:eastAsia="ko-KR"/>
          </w:rPr>
          <w:t> / 2 ), inclusive.</w:t>
        </w:r>
      </w:ins>
    </w:p>
    <w:p w:rsidR="00CF6718" w:rsidRPr="00DB3A76" w:rsidRDefault="00CF6718" w:rsidP="00CF6718">
      <w:pPr>
        <w:tabs>
          <w:tab w:val="left" w:pos="284"/>
        </w:tabs>
        <w:rPr>
          <w:ins w:id="439" w:author="Rajan Joshi, Qualcomm" w:date="2013-10-15T23:13:00Z"/>
          <w:noProof/>
          <w:highlight w:val="yellow"/>
          <w:lang w:eastAsia="ko-KR"/>
          <w:rPrChange w:id="440" w:author="Rajan Joshi, Qualcomm" w:date="2013-10-15T23:14:00Z">
            <w:rPr>
              <w:ins w:id="441" w:author="Rajan Joshi, Qualcomm" w:date="2013-10-15T23:13:00Z"/>
              <w:noProof/>
              <w:lang w:eastAsia="ko-KR"/>
            </w:rPr>
          </w:rPrChange>
        </w:rPr>
      </w:pPr>
      <w:ins w:id="442" w:author="Rajan Joshi, Qualcomm" w:date="2013-10-15T23:12:00Z">
        <w:r w:rsidRPr="00DB3A76">
          <w:rPr>
            <w:b/>
            <w:noProof/>
            <w:highlight w:val="yellow"/>
            <w:lang w:eastAsia="ko-KR"/>
            <w:rPrChange w:id="443" w:author="Rajan Joshi, Qualcomm" w:date="2013-10-15T23:14:00Z">
              <w:rPr>
                <w:b/>
                <w:noProof/>
                <w:lang w:eastAsia="ko-KR"/>
              </w:rPr>
            </w:rPrChange>
          </w:rPr>
          <w:t>cu_scaling_list_flag</w:t>
        </w:r>
        <w:r w:rsidRPr="00DB3A76">
          <w:rPr>
            <w:noProof/>
            <w:highlight w:val="yellow"/>
            <w:lang w:eastAsia="ko-KR"/>
            <w:rPrChange w:id="444" w:author="Rajan Joshi, Qualcomm" w:date="2013-10-15T23:14:00Z">
              <w:rPr>
                <w:noProof/>
                <w:lang w:eastAsia="ko-KR"/>
              </w:rPr>
            </w:rPrChange>
          </w:rPr>
          <w:t xml:space="preserve"> specifies whether the scaling list should be used </w:t>
        </w:r>
      </w:ins>
      <w:ins w:id="445" w:author="Rajan Joshi, Qualcomm" w:date="2013-10-15T23:13:00Z">
        <w:r w:rsidRPr="00DB3A76">
          <w:rPr>
            <w:noProof/>
            <w:highlight w:val="yellow"/>
            <w:lang w:eastAsia="ko-KR"/>
            <w:rPrChange w:id="446" w:author="Rajan Joshi, Qualcomm" w:date="2013-10-15T23:14:00Z">
              <w:rPr>
                <w:noProof/>
                <w:lang w:eastAsia="ko-KR"/>
              </w:rPr>
            </w:rPrChange>
          </w:rPr>
          <w:t>for the current coding unit.</w:t>
        </w:r>
      </w:ins>
    </w:p>
    <w:p w:rsidR="00CF6718" w:rsidRPr="00DB3A76" w:rsidRDefault="00CF6718" w:rsidP="00CF6718">
      <w:pPr>
        <w:tabs>
          <w:tab w:val="left" w:pos="284"/>
        </w:tabs>
        <w:rPr>
          <w:ins w:id="447" w:author="Rajan Joshi, Qualcomm" w:date="2013-10-15T23:12:00Z"/>
          <w:noProof/>
          <w:highlight w:val="yellow"/>
          <w:rPrChange w:id="448" w:author="Rajan Joshi, Qualcomm" w:date="2013-10-15T23:14:00Z">
            <w:rPr>
              <w:ins w:id="449" w:author="Rajan Joshi, Qualcomm" w:date="2013-10-15T23:12:00Z"/>
              <w:noProof/>
            </w:rPr>
          </w:rPrChange>
        </w:rPr>
      </w:pPr>
      <w:ins w:id="450" w:author="Rajan Joshi, Qualcomm" w:date="2013-10-15T23:12:00Z">
        <w:r w:rsidRPr="00DB3A76">
          <w:rPr>
            <w:noProof/>
            <w:highlight w:val="yellow"/>
            <w:rPrChange w:id="451" w:author="Rajan Joshi, Qualcomm" w:date="2013-10-15T23:14:00Z">
              <w:rPr>
                <w:noProof/>
              </w:rPr>
            </w:rPrChange>
          </w:rPr>
          <w:t>When cu_</w:t>
        </w:r>
      </w:ins>
      <w:ins w:id="452" w:author="Rajan Joshi, Qualcomm" w:date="2013-10-15T23:13:00Z">
        <w:r w:rsidRPr="00DB3A76">
          <w:rPr>
            <w:noProof/>
            <w:highlight w:val="yellow"/>
            <w:rPrChange w:id="453" w:author="Rajan Joshi, Qualcomm" w:date="2013-10-15T23:14:00Z">
              <w:rPr>
                <w:noProof/>
              </w:rPr>
            </w:rPrChange>
          </w:rPr>
          <w:t>scaling_list</w:t>
        </w:r>
      </w:ins>
      <w:ins w:id="454" w:author="Rajan Joshi, Qualcomm" w:date="2013-10-15T23:12:00Z">
        <w:r w:rsidRPr="00DB3A76">
          <w:rPr>
            <w:noProof/>
            <w:highlight w:val="yellow"/>
            <w:rPrChange w:id="455" w:author="Rajan Joshi, Qualcomm" w:date="2013-10-15T23:14:00Z">
              <w:rPr>
                <w:noProof/>
              </w:rPr>
            </w:rPrChange>
          </w:rPr>
          <w:t xml:space="preserve">_flag is not present, it is inferred to be equal to </w:t>
        </w:r>
      </w:ins>
      <w:ins w:id="456" w:author="Rajan Joshi, Qualcomm" w:date="2013-10-17T22:15:00Z">
        <w:r w:rsidR="00105196">
          <w:rPr>
            <w:noProof/>
            <w:highlight w:val="yellow"/>
          </w:rPr>
          <w:t>1</w:t>
        </w:r>
      </w:ins>
      <w:ins w:id="457" w:author="Rajan Joshi, Qualcomm" w:date="2013-10-15T23:12:00Z">
        <w:r w:rsidRPr="00DB3A76">
          <w:rPr>
            <w:noProof/>
            <w:highlight w:val="yellow"/>
            <w:rPrChange w:id="458" w:author="Rajan Joshi, Qualcomm" w:date="2013-10-15T23:14:00Z">
              <w:rPr>
                <w:noProof/>
              </w:rPr>
            </w:rPrChange>
          </w:rPr>
          <w:t>.</w:t>
        </w:r>
      </w:ins>
    </w:p>
    <w:p w:rsidR="00CF6718" w:rsidRDefault="00CF6718" w:rsidP="00CF6718">
      <w:pPr>
        <w:tabs>
          <w:tab w:val="left" w:pos="284"/>
        </w:tabs>
        <w:rPr>
          <w:ins w:id="459" w:author="Rajan Joshi, Qualcomm" w:date="2013-10-15T23:14:00Z"/>
          <w:noProof/>
          <w:lang w:eastAsia="ko-KR"/>
        </w:rPr>
      </w:pPr>
      <w:ins w:id="460" w:author="Rajan Joshi, Qualcomm" w:date="2013-10-15T23:12:00Z">
        <w:r w:rsidRPr="00DB3A76">
          <w:rPr>
            <w:noProof/>
            <w:highlight w:val="yellow"/>
            <w:lang w:eastAsia="ko-KR"/>
            <w:rPrChange w:id="461" w:author="Rajan Joshi, Qualcomm" w:date="2013-10-15T23:14:00Z">
              <w:rPr>
                <w:noProof/>
                <w:lang w:eastAsia="ko-KR"/>
              </w:rPr>
            </w:rPrChange>
          </w:rPr>
          <w:t xml:space="preserve">When </w:t>
        </w:r>
      </w:ins>
      <w:ins w:id="462" w:author="Rajan Joshi, Qualcomm" w:date="2013-10-15T23:14:00Z">
        <w:r w:rsidRPr="00DB3A76">
          <w:rPr>
            <w:noProof/>
            <w:highlight w:val="yellow"/>
            <w:rPrChange w:id="463" w:author="Rajan Joshi, Qualcomm" w:date="2013-10-15T23:14:00Z">
              <w:rPr>
                <w:noProof/>
              </w:rPr>
            </w:rPrChange>
          </w:rPr>
          <w:t>cu_scaling_list_flag</w:t>
        </w:r>
        <w:r w:rsidRPr="00DB3A76">
          <w:rPr>
            <w:noProof/>
            <w:highlight w:val="yellow"/>
            <w:lang w:eastAsia="ko-KR"/>
            <w:rPrChange w:id="464" w:author="Rajan Joshi, Qualcomm" w:date="2013-10-15T23:14:00Z">
              <w:rPr>
                <w:noProof/>
                <w:lang w:eastAsia="ko-KR"/>
              </w:rPr>
            </w:rPrChange>
          </w:rPr>
          <w:t xml:space="preserve"> </w:t>
        </w:r>
      </w:ins>
      <w:ins w:id="465" w:author="Rajan Joshi, Qualcomm" w:date="2013-10-15T23:12:00Z">
        <w:r w:rsidRPr="00DB3A76">
          <w:rPr>
            <w:noProof/>
            <w:highlight w:val="yellow"/>
            <w:lang w:eastAsia="ko-KR"/>
            <w:rPrChange w:id="466" w:author="Rajan Joshi, Qualcomm" w:date="2013-10-15T23:14:00Z">
              <w:rPr>
                <w:noProof/>
                <w:lang w:eastAsia="ko-KR"/>
              </w:rPr>
            </w:rPrChange>
          </w:rPr>
          <w:t>is present, the variable IsCu</w:t>
        </w:r>
      </w:ins>
      <w:ins w:id="467" w:author="Rajan Joshi, Qualcomm" w:date="2013-10-15T23:14:00Z">
        <w:r w:rsidRPr="00DB3A76">
          <w:rPr>
            <w:noProof/>
            <w:highlight w:val="yellow"/>
            <w:lang w:eastAsia="ko-KR"/>
            <w:rPrChange w:id="468" w:author="Rajan Joshi, Qualcomm" w:date="2013-10-15T23:14:00Z">
              <w:rPr>
                <w:noProof/>
                <w:lang w:eastAsia="ko-KR"/>
              </w:rPr>
            </w:rPrChange>
          </w:rPr>
          <w:t>ScalingListFlag</w:t>
        </w:r>
      </w:ins>
      <w:ins w:id="469" w:author="Rajan Joshi, Qualcomm" w:date="2013-10-15T23:12:00Z">
        <w:r w:rsidRPr="00DB3A76">
          <w:rPr>
            <w:noProof/>
            <w:highlight w:val="yellow"/>
            <w:lang w:eastAsia="ko-KR"/>
            <w:rPrChange w:id="470" w:author="Rajan Joshi, Qualcomm" w:date="2013-10-15T23:14:00Z">
              <w:rPr>
                <w:noProof/>
                <w:lang w:eastAsia="ko-KR"/>
              </w:rPr>
            </w:rPrChange>
          </w:rPr>
          <w:t xml:space="preserve">Coded </w:t>
        </w:r>
      </w:ins>
      <w:ins w:id="471" w:author="Rajan Joshi, Qualcomm" w:date="2013-10-15T23:14:00Z">
        <w:r w:rsidRPr="00DB3A76">
          <w:rPr>
            <w:noProof/>
            <w:highlight w:val="yellow"/>
            <w:lang w:eastAsia="ko-KR"/>
            <w:rPrChange w:id="472" w:author="Rajan Joshi, Qualcomm" w:date="2013-10-15T23:14:00Z">
              <w:rPr>
                <w:noProof/>
                <w:lang w:eastAsia="ko-KR"/>
              </w:rPr>
            </w:rPrChange>
          </w:rPr>
          <w:t>is set to 1.</w:t>
        </w:r>
      </w:ins>
    </w:p>
    <w:p w:rsidR="00CF6718" w:rsidRDefault="00CF6718" w:rsidP="00BB08BE">
      <w:pPr>
        <w:rPr>
          <w:ins w:id="473" w:author="Rajan Joshi, Qualcomm" w:date="2013-10-15T23:17:00Z"/>
          <w:noProof/>
          <w:sz w:val="20"/>
        </w:rPr>
      </w:pPr>
    </w:p>
    <w:p w:rsidR="00DB3A76" w:rsidRPr="00DB3A76" w:rsidRDefault="00DB3A76">
      <w:pPr>
        <w:pStyle w:val="Heading3"/>
        <w:numPr>
          <w:ilvl w:val="0"/>
          <w:numId w:val="0"/>
        </w:numPr>
        <w:ind w:left="720" w:hanging="720"/>
        <w:rPr>
          <w:ins w:id="474" w:author="Rajan Joshi, Qualcomm" w:date="2013-10-15T23:17:00Z"/>
          <w:noProof/>
          <w:sz w:val="20"/>
          <w:szCs w:val="20"/>
          <w:lang w:val="en-GB" w:eastAsia="ko-KR"/>
          <w:rPrChange w:id="475" w:author="Rajan Joshi, Qualcomm" w:date="2013-10-15T23:17:00Z">
            <w:rPr>
              <w:ins w:id="476" w:author="Rajan Joshi, Qualcomm" w:date="2013-10-15T23:17:00Z"/>
              <w:noProof/>
              <w:lang w:val="en-GB" w:eastAsia="ko-KR"/>
            </w:rPr>
          </w:rPrChange>
        </w:rPr>
        <w:pPrChange w:id="477" w:author="Rajan Joshi, Qualcomm" w:date="2013-10-15T23:17:00Z">
          <w:pPr>
            <w:pStyle w:val="Heading3"/>
          </w:pPr>
        </w:pPrChange>
      </w:pPr>
      <w:bookmarkStart w:id="478" w:name="_Ref331181365"/>
      <w:bookmarkStart w:id="479" w:name="_Toc363691424"/>
      <w:ins w:id="480" w:author="Rajan Joshi, Qualcomm" w:date="2013-10-15T23:17:00Z">
        <w:r>
          <w:rPr>
            <w:noProof/>
            <w:sz w:val="20"/>
            <w:szCs w:val="20"/>
            <w:lang w:val="en-GB" w:eastAsia="ko-KR"/>
          </w:rPr>
          <w:t xml:space="preserve">8.6.3 </w:t>
        </w:r>
        <w:r w:rsidRPr="00DB3A76">
          <w:rPr>
            <w:noProof/>
            <w:sz w:val="20"/>
            <w:szCs w:val="20"/>
            <w:lang w:val="en-GB" w:eastAsia="ko-KR"/>
            <w:rPrChange w:id="481" w:author="Rajan Joshi, Qualcomm" w:date="2013-10-15T23:17:00Z">
              <w:rPr>
                <w:noProof/>
                <w:lang w:val="en-GB" w:eastAsia="ko-KR"/>
              </w:rPr>
            </w:rPrChange>
          </w:rPr>
          <w:t>Scaling process for transform coefficients</w:t>
        </w:r>
        <w:bookmarkEnd w:id="478"/>
        <w:bookmarkEnd w:id="479"/>
      </w:ins>
    </w:p>
    <w:p w:rsidR="00DB3A76" w:rsidRPr="00943A5F" w:rsidRDefault="00DB3A76" w:rsidP="00DB3A76">
      <w:pPr>
        <w:tabs>
          <w:tab w:val="left" w:pos="0"/>
        </w:tabs>
        <w:rPr>
          <w:ins w:id="482" w:author="Rajan Joshi, Qualcomm" w:date="2013-10-15T23:17:00Z"/>
          <w:noProof/>
          <w:lang w:eastAsia="ko-KR"/>
        </w:rPr>
      </w:pPr>
      <w:ins w:id="483" w:author="Rajan Joshi, Qualcomm" w:date="2013-10-15T23:17:00Z">
        <w:r>
          <w:rPr>
            <w:noProof/>
          </w:rPr>
          <w:t>…</w:t>
        </w:r>
      </w:ins>
    </w:p>
    <w:p w:rsidR="00DB3A76" w:rsidRPr="00943A5F" w:rsidRDefault="00DB3A76" w:rsidP="00DB3A76">
      <w:pPr>
        <w:tabs>
          <w:tab w:val="left" w:pos="284"/>
        </w:tabs>
        <w:ind w:left="284" w:hanging="284"/>
        <w:rPr>
          <w:ins w:id="484" w:author="Rajan Joshi, Qualcomm" w:date="2013-10-15T23:17:00Z"/>
          <w:noProof/>
        </w:rPr>
      </w:pPr>
      <w:ins w:id="485" w:author="Rajan Joshi, Qualcomm" w:date="2013-10-15T23:17:00Z">
        <w:r w:rsidRPr="00943A5F">
          <w:rPr>
            <w:noProof/>
          </w:rPr>
          <w:t>–</w:t>
        </w:r>
        <w:r w:rsidRPr="00943A5F">
          <w:rPr>
            <w:noProof/>
          </w:rPr>
          <w:tab/>
          <w:t xml:space="preserve">The scaling factor </w:t>
        </w:r>
        <w:r w:rsidRPr="00943A5F">
          <w:rPr>
            <w:noProof/>
            <w:lang w:eastAsia="ko-KR"/>
          </w:rPr>
          <w:t>m[ x ][ y ]</w:t>
        </w:r>
        <w:r w:rsidRPr="00943A5F">
          <w:rPr>
            <w:noProof/>
          </w:rPr>
          <w:t xml:space="preserve"> is derived </w:t>
        </w:r>
        <w:r>
          <w:rPr>
            <w:noProof/>
          </w:rPr>
          <w:t>as follows:</w:t>
        </w:r>
      </w:ins>
    </w:p>
    <w:p w:rsidR="00DB3A76" w:rsidRPr="00943A5F" w:rsidRDefault="00DB3A76" w:rsidP="00DB3A76">
      <w:pPr>
        <w:tabs>
          <w:tab w:val="left" w:pos="540"/>
        </w:tabs>
        <w:ind w:left="540" w:hanging="284"/>
        <w:rPr>
          <w:ins w:id="486" w:author="Rajan Joshi, Qualcomm" w:date="2013-10-15T23:17:00Z"/>
          <w:noProof/>
          <w:lang w:eastAsia="ko-KR"/>
        </w:rPr>
      </w:pPr>
      <w:ins w:id="487" w:author="Rajan Joshi, Qualcomm" w:date="2013-10-15T23:17:00Z">
        <w:r w:rsidRPr="00943A5F">
          <w:rPr>
            <w:noProof/>
          </w:rPr>
          <w:t>–</w:t>
        </w:r>
        <w:r w:rsidRPr="00943A5F">
          <w:rPr>
            <w:noProof/>
          </w:rPr>
          <w:tab/>
        </w:r>
        <w:r w:rsidRPr="00DB3A76">
          <w:rPr>
            <w:noProof/>
            <w:highlight w:val="yellow"/>
            <w:lang w:eastAsia="ko-KR"/>
            <w:rPrChange w:id="488" w:author="Rajan Joshi, Qualcomm" w:date="2013-10-15T23:18:00Z">
              <w:rPr>
                <w:noProof/>
                <w:lang w:eastAsia="ko-KR"/>
              </w:rPr>
            </w:rPrChange>
          </w:rPr>
          <w:t xml:space="preserve">If </w:t>
        </w:r>
        <w:r w:rsidRPr="00105196">
          <w:rPr>
            <w:noProof/>
            <w:highlight w:val="yellow"/>
            <w:lang w:eastAsia="ko-KR"/>
            <w:rPrChange w:id="489" w:author="Rajan Joshi, Qualcomm" w:date="2013-10-17T22:15:00Z">
              <w:rPr>
                <w:noProof/>
                <w:lang w:eastAsia="ko-KR"/>
              </w:rPr>
            </w:rPrChange>
          </w:rPr>
          <w:t>scaling_list_enabled_flag</w:t>
        </w:r>
        <w:r w:rsidRPr="00DB3A76">
          <w:rPr>
            <w:noProof/>
            <w:highlight w:val="yellow"/>
            <w:lang w:eastAsia="ko-KR"/>
            <w:rPrChange w:id="490" w:author="Rajan Joshi, Qualcomm" w:date="2013-10-15T23:18:00Z">
              <w:rPr>
                <w:noProof/>
                <w:lang w:eastAsia="ko-KR"/>
              </w:rPr>
            </w:rPrChange>
          </w:rPr>
          <w:t xml:space="preserve"> </w:t>
        </w:r>
      </w:ins>
      <w:ins w:id="491" w:author="Rajan Joshi, Qualcomm" w:date="2013-10-17T22:15:00Z">
        <w:r w:rsidR="00105196">
          <w:rPr>
            <w:noProof/>
            <w:highlight w:val="yellow"/>
            <w:lang w:eastAsia="ko-KR"/>
          </w:rPr>
          <w:t xml:space="preserve">is 0 or </w:t>
        </w:r>
      </w:ins>
      <w:ins w:id="492" w:author="Rajan Joshi, Qualcomm" w:date="2013-10-15T23:18:00Z">
        <w:r w:rsidRPr="00DB3A76">
          <w:rPr>
            <w:noProof/>
            <w:highlight w:val="yellow"/>
            <w:lang w:eastAsia="ko-KR"/>
            <w:rPrChange w:id="493" w:author="Rajan Joshi, Qualcomm" w:date="2013-10-15T23:18:00Z">
              <w:rPr>
                <w:noProof/>
                <w:lang w:eastAsia="ko-KR"/>
              </w:rPr>
            </w:rPrChange>
          </w:rPr>
          <w:t xml:space="preserve">cu_scaling_list_flag </w:t>
        </w:r>
      </w:ins>
      <w:ins w:id="494" w:author="Rajan Joshi, Qualcomm" w:date="2013-10-15T23:17:00Z">
        <w:r w:rsidRPr="00DB3A76">
          <w:rPr>
            <w:noProof/>
            <w:highlight w:val="yellow"/>
            <w:lang w:eastAsia="ko-KR"/>
            <w:rPrChange w:id="495" w:author="Rajan Joshi, Qualcomm" w:date="2013-10-15T23:18:00Z">
              <w:rPr>
                <w:noProof/>
                <w:lang w:eastAsia="ko-KR"/>
              </w:rPr>
            </w:rPrChange>
          </w:rPr>
          <w:t>is equal to 0,</w:t>
        </w:r>
      </w:ins>
    </w:p>
    <w:p w:rsidR="00DB3A76" w:rsidRPr="00943A5F" w:rsidRDefault="00DB3A76" w:rsidP="00DB3A7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07"/>
        <w:rPr>
          <w:ins w:id="496" w:author="Rajan Joshi, Qualcomm" w:date="2013-10-15T23:17:00Z"/>
          <w:noProof/>
          <w:szCs w:val="20"/>
          <w:lang w:eastAsia="ko-KR"/>
        </w:rPr>
      </w:pPr>
      <w:ins w:id="497" w:author="Rajan Joshi, Qualcomm" w:date="2013-10-15T23:17:00Z">
        <w:r w:rsidRPr="00943A5F">
          <w:rPr>
            <w:noProof/>
            <w:szCs w:val="20"/>
            <w:lang w:eastAsia="ko-KR"/>
          </w:rPr>
          <w:t>m[ x ][ y ] = 16</w:t>
        </w:r>
        <w:r w:rsidRPr="00943A5F">
          <w:rPr>
            <w:noProof/>
            <w:szCs w:val="20"/>
            <w:lang w:eastAsia="ko-KR"/>
          </w:rPr>
          <w:tab/>
        </w:r>
        <w:r w:rsidRPr="00943A5F">
          <w:rPr>
            <w:noProof/>
            <w:szCs w:val="20"/>
            <w:lang w:eastAsia="ko-KR"/>
          </w:rPr>
          <w:tab/>
        </w:r>
        <w:r w:rsidRPr="00943A5F">
          <w:rPr>
            <w:noProof/>
            <w:szCs w:val="20"/>
          </w:rPr>
          <w:t>(</w:t>
        </w:r>
        <w:r w:rsidRPr="00943A5F">
          <w:rPr>
            <w:noProof/>
            <w:szCs w:val="20"/>
          </w:rPr>
          <w:fldChar w:fldCharType="begin" w:fldLock="1"/>
        </w:r>
        <w:r w:rsidRPr="00943A5F">
          <w:rPr>
            <w:noProof/>
            <w:szCs w:val="20"/>
          </w:rPr>
          <w:instrText xml:space="preserve"> STYLEREF 1 \s </w:instrText>
        </w:r>
        <w:r w:rsidRPr="00943A5F">
          <w:rPr>
            <w:noProof/>
            <w:szCs w:val="20"/>
          </w:rPr>
          <w:fldChar w:fldCharType="separate"/>
        </w:r>
        <w:r>
          <w:rPr>
            <w:noProof/>
            <w:szCs w:val="20"/>
          </w:rPr>
          <w:t>8</w:t>
        </w:r>
        <w:r w:rsidRPr="00943A5F">
          <w:rPr>
            <w:noProof/>
            <w:szCs w:val="20"/>
          </w:rPr>
          <w:fldChar w:fldCharType="end"/>
        </w:r>
        <w:r w:rsidRPr="00943A5F">
          <w:rPr>
            <w:noProof/>
            <w:szCs w:val="20"/>
          </w:rPr>
          <w:noBreakHyphen/>
        </w:r>
        <w:r w:rsidRPr="00943A5F">
          <w:rPr>
            <w:noProof/>
            <w:szCs w:val="20"/>
          </w:rPr>
          <w:fldChar w:fldCharType="begin" w:fldLock="1"/>
        </w:r>
        <w:r w:rsidRPr="00943A5F">
          <w:rPr>
            <w:noProof/>
            <w:szCs w:val="20"/>
          </w:rPr>
          <w:instrText xml:space="preserve"> SEQ Equation \* ARABIC \s 1 </w:instrText>
        </w:r>
        <w:r w:rsidRPr="00943A5F">
          <w:rPr>
            <w:noProof/>
            <w:szCs w:val="20"/>
          </w:rPr>
          <w:fldChar w:fldCharType="separate"/>
        </w:r>
        <w:r>
          <w:rPr>
            <w:noProof/>
            <w:szCs w:val="20"/>
          </w:rPr>
          <w:t>282</w:t>
        </w:r>
        <w:r w:rsidRPr="00943A5F">
          <w:rPr>
            <w:noProof/>
            <w:szCs w:val="20"/>
          </w:rPr>
          <w:fldChar w:fldCharType="end"/>
        </w:r>
        <w:r w:rsidRPr="00943A5F">
          <w:rPr>
            <w:noProof/>
            <w:szCs w:val="20"/>
          </w:rPr>
          <w:t>)</w:t>
        </w:r>
      </w:ins>
    </w:p>
    <w:p w:rsidR="00DB3A76" w:rsidRPr="00943A5F" w:rsidRDefault="00DB3A76" w:rsidP="00DB3A76">
      <w:pPr>
        <w:tabs>
          <w:tab w:val="left" w:pos="540"/>
        </w:tabs>
        <w:ind w:left="540" w:hanging="284"/>
        <w:rPr>
          <w:ins w:id="498" w:author="Rajan Joshi, Qualcomm" w:date="2013-10-15T23:17:00Z"/>
          <w:noProof/>
          <w:lang w:eastAsia="ko-KR"/>
        </w:rPr>
      </w:pPr>
      <w:ins w:id="499" w:author="Rajan Joshi, Qualcomm" w:date="2013-10-15T23:17:00Z">
        <w:r w:rsidRPr="00943A5F">
          <w:rPr>
            <w:noProof/>
          </w:rPr>
          <w:t>–</w:t>
        </w:r>
        <w:r w:rsidRPr="00943A5F">
          <w:rPr>
            <w:noProof/>
          </w:rPr>
          <w:tab/>
        </w:r>
        <w:r w:rsidRPr="00DB48DD">
          <w:rPr>
            <w:noProof/>
            <w:highlight w:val="yellow"/>
            <w:lang w:eastAsia="ko-KR"/>
            <w:rPrChange w:id="500" w:author="Rajan Joshi, Qualcomm" w:date="2013-10-16T10:19:00Z">
              <w:rPr>
                <w:noProof/>
                <w:lang w:eastAsia="ko-KR"/>
              </w:rPr>
            </w:rPrChange>
          </w:rPr>
          <w:t>Otherwise (</w:t>
        </w:r>
        <w:r w:rsidRPr="000E7FBD">
          <w:rPr>
            <w:noProof/>
            <w:highlight w:val="yellow"/>
            <w:lang w:eastAsia="ko-KR"/>
            <w:rPrChange w:id="501" w:author="Rajan Joshi, Qualcomm" w:date="2013-10-17T22:16:00Z">
              <w:rPr>
                <w:noProof/>
                <w:lang w:eastAsia="ko-KR"/>
              </w:rPr>
            </w:rPrChange>
          </w:rPr>
          <w:t>scaling_list_enabled_flag</w:t>
        </w:r>
        <w:r w:rsidRPr="00DB48DD">
          <w:rPr>
            <w:noProof/>
            <w:highlight w:val="yellow"/>
            <w:lang w:eastAsia="ko-KR"/>
            <w:rPrChange w:id="502" w:author="Rajan Joshi, Qualcomm" w:date="2013-10-16T10:19:00Z">
              <w:rPr>
                <w:noProof/>
                <w:lang w:eastAsia="ko-KR"/>
              </w:rPr>
            </w:rPrChange>
          </w:rPr>
          <w:t xml:space="preserve"> </w:t>
        </w:r>
      </w:ins>
      <w:ins w:id="503" w:author="Rajan Joshi, Qualcomm" w:date="2013-10-17T22:16:00Z">
        <w:r w:rsidR="000E7FBD">
          <w:rPr>
            <w:noProof/>
            <w:highlight w:val="yellow"/>
            <w:lang w:eastAsia="ko-KR"/>
          </w:rPr>
          <w:t xml:space="preserve">is equal to 1 and </w:t>
        </w:r>
      </w:ins>
      <w:ins w:id="504" w:author="Rajan Joshi, Qualcomm" w:date="2013-10-16T10:19:00Z">
        <w:r w:rsidR="00DB48DD" w:rsidRPr="000871CB">
          <w:rPr>
            <w:noProof/>
            <w:highlight w:val="yellow"/>
            <w:lang w:eastAsia="ko-KR"/>
          </w:rPr>
          <w:t xml:space="preserve">cu_scaling_list_flag </w:t>
        </w:r>
      </w:ins>
      <w:ins w:id="505" w:author="Rajan Joshi, Qualcomm" w:date="2013-10-15T23:17:00Z">
        <w:r w:rsidRPr="00DB48DD">
          <w:rPr>
            <w:noProof/>
            <w:highlight w:val="yellow"/>
            <w:lang w:eastAsia="ko-KR"/>
            <w:rPrChange w:id="506" w:author="Rajan Joshi, Qualcomm" w:date="2013-10-16T10:19:00Z">
              <w:rPr>
                <w:noProof/>
                <w:lang w:eastAsia="ko-KR"/>
              </w:rPr>
            </w:rPrChange>
          </w:rPr>
          <w:t>is equal to 1),</w:t>
        </w:r>
      </w:ins>
    </w:p>
    <w:p w:rsidR="00DB3A76" w:rsidRPr="00943A5F" w:rsidRDefault="00DB3A76" w:rsidP="00DB3A7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07"/>
        <w:rPr>
          <w:ins w:id="507" w:author="Rajan Joshi, Qualcomm" w:date="2013-10-15T23:17:00Z"/>
          <w:noProof/>
          <w:szCs w:val="20"/>
          <w:lang w:eastAsia="ko-KR"/>
        </w:rPr>
      </w:pPr>
      <w:ins w:id="508" w:author="Rajan Joshi, Qualcomm" w:date="2013-10-15T23:17:00Z">
        <w:r w:rsidRPr="00943A5F">
          <w:rPr>
            <w:noProof/>
            <w:szCs w:val="20"/>
            <w:lang w:eastAsia="ko-KR"/>
          </w:rPr>
          <w:t>m</w:t>
        </w:r>
        <w:r w:rsidRPr="00772A8C">
          <w:rPr>
            <w:noProof/>
            <w:szCs w:val="20"/>
            <w:lang w:eastAsia="ko-KR"/>
          </w:rPr>
          <w:t>[ x ][ y ]</w:t>
        </w:r>
        <w:r w:rsidRPr="00943A5F">
          <w:rPr>
            <w:noProof/>
            <w:szCs w:val="20"/>
            <w:lang w:eastAsia="ko-KR"/>
          </w:rPr>
          <w:t xml:space="preserve"> = ScalingFactor[ </w:t>
        </w:r>
        <w:r>
          <w:rPr>
            <w:noProof/>
            <w:szCs w:val="20"/>
            <w:lang w:eastAsia="ko-KR"/>
          </w:rPr>
          <w:t>sizeId</w:t>
        </w:r>
        <w:r w:rsidRPr="00943A5F">
          <w:rPr>
            <w:noProof/>
            <w:szCs w:val="20"/>
            <w:lang w:eastAsia="ko-KR"/>
          </w:rPr>
          <w:t> ][ </w:t>
        </w:r>
        <w:r>
          <w:rPr>
            <w:noProof/>
            <w:szCs w:val="20"/>
            <w:lang w:eastAsia="ko-KR"/>
          </w:rPr>
          <w:t>matrixId</w:t>
        </w:r>
        <w:r w:rsidRPr="00943A5F">
          <w:rPr>
            <w:noProof/>
            <w:szCs w:val="20"/>
            <w:lang w:eastAsia="ko-KR"/>
          </w:rPr>
          <w:t> ]</w:t>
        </w:r>
        <w:r w:rsidRPr="00772A8C">
          <w:rPr>
            <w:noProof/>
            <w:szCs w:val="20"/>
            <w:lang w:eastAsia="ko-KR"/>
          </w:rPr>
          <w:t>[ x ][ y ]</w:t>
        </w:r>
        <w:r w:rsidRPr="00943A5F">
          <w:rPr>
            <w:noProof/>
            <w:szCs w:val="20"/>
            <w:lang w:eastAsia="ko-KR"/>
          </w:rPr>
          <w:tab/>
        </w:r>
        <w:r w:rsidRPr="00943A5F">
          <w:rPr>
            <w:noProof/>
            <w:szCs w:val="20"/>
          </w:rPr>
          <w:t>(</w:t>
        </w:r>
        <w:r w:rsidRPr="00943A5F">
          <w:rPr>
            <w:noProof/>
            <w:szCs w:val="20"/>
          </w:rPr>
          <w:fldChar w:fldCharType="begin" w:fldLock="1"/>
        </w:r>
        <w:r w:rsidRPr="00943A5F">
          <w:rPr>
            <w:noProof/>
            <w:szCs w:val="20"/>
          </w:rPr>
          <w:instrText xml:space="preserve"> STYLEREF 1 \s </w:instrText>
        </w:r>
        <w:r w:rsidRPr="00943A5F">
          <w:rPr>
            <w:noProof/>
            <w:szCs w:val="20"/>
          </w:rPr>
          <w:fldChar w:fldCharType="separate"/>
        </w:r>
        <w:r>
          <w:rPr>
            <w:noProof/>
            <w:szCs w:val="20"/>
          </w:rPr>
          <w:t>8</w:t>
        </w:r>
        <w:r w:rsidRPr="00943A5F">
          <w:rPr>
            <w:noProof/>
            <w:szCs w:val="20"/>
          </w:rPr>
          <w:fldChar w:fldCharType="end"/>
        </w:r>
        <w:r w:rsidRPr="00943A5F">
          <w:rPr>
            <w:noProof/>
            <w:szCs w:val="20"/>
          </w:rPr>
          <w:noBreakHyphen/>
        </w:r>
        <w:r w:rsidRPr="00943A5F">
          <w:rPr>
            <w:noProof/>
            <w:szCs w:val="20"/>
          </w:rPr>
          <w:fldChar w:fldCharType="begin" w:fldLock="1"/>
        </w:r>
        <w:r w:rsidRPr="00943A5F">
          <w:rPr>
            <w:noProof/>
            <w:szCs w:val="20"/>
          </w:rPr>
          <w:instrText xml:space="preserve"> SEQ Equation \* ARABIC \s 1 </w:instrText>
        </w:r>
        <w:r w:rsidRPr="00943A5F">
          <w:rPr>
            <w:noProof/>
            <w:szCs w:val="20"/>
          </w:rPr>
          <w:fldChar w:fldCharType="separate"/>
        </w:r>
        <w:r>
          <w:rPr>
            <w:noProof/>
            <w:szCs w:val="20"/>
          </w:rPr>
          <w:t>283</w:t>
        </w:r>
        <w:r w:rsidRPr="00943A5F">
          <w:rPr>
            <w:noProof/>
            <w:szCs w:val="20"/>
          </w:rPr>
          <w:fldChar w:fldCharType="end"/>
        </w:r>
        <w:r w:rsidRPr="00943A5F">
          <w:rPr>
            <w:noProof/>
            <w:szCs w:val="20"/>
          </w:rPr>
          <w:t>)</w:t>
        </w:r>
      </w:ins>
    </w:p>
    <w:p w:rsidR="00DB3A76" w:rsidRPr="00943A5F" w:rsidRDefault="00DB3A76" w:rsidP="00DB3A76">
      <w:pPr>
        <w:rPr>
          <w:ins w:id="509" w:author="Rajan Joshi, Qualcomm" w:date="2013-10-15T23:17:00Z"/>
          <w:noProof/>
          <w:lang w:eastAsia="ko-KR"/>
        </w:rPr>
      </w:pPr>
      <w:ins w:id="510" w:author="Rajan Joshi, Qualcomm" w:date="2013-10-15T23:17:00Z">
        <w:r w:rsidRPr="00943A5F">
          <w:rPr>
            <w:noProof/>
            <w:lang w:eastAsia="ko-KR"/>
          </w:rPr>
          <w:t xml:space="preserve">Where </w:t>
        </w:r>
        <w:r>
          <w:rPr>
            <w:noProof/>
            <w:lang w:eastAsia="ko-KR"/>
          </w:rPr>
          <w:t>sizeId</w:t>
        </w:r>
        <w:r w:rsidRPr="00943A5F">
          <w:rPr>
            <w:noProof/>
            <w:lang w:eastAsia="ko-KR"/>
          </w:rPr>
          <w:t xml:space="preserve"> </w:t>
        </w:r>
        <w:r>
          <w:rPr>
            <w:noProof/>
            <w:lang w:eastAsia="ko-KR"/>
          </w:rPr>
          <w:t>is</w:t>
        </w:r>
        <w:r w:rsidRPr="00943A5F">
          <w:rPr>
            <w:noProof/>
            <w:lang w:eastAsia="ko-KR"/>
          </w:rPr>
          <w:t xml:space="preserve"> specified in </w:t>
        </w:r>
        <w:r>
          <w:rPr>
            <w:noProof/>
            <w:lang w:eastAsia="ko-KR"/>
          </w:rPr>
          <w:fldChar w:fldCharType="begin" w:fldLock="1"/>
        </w:r>
        <w:r>
          <w:rPr>
            <w:noProof/>
            <w:lang w:eastAsia="ko-KR"/>
          </w:rPr>
          <w:instrText xml:space="preserve"> REF _Ref331602637 \h </w:instrText>
        </w:r>
      </w:ins>
      <w:r>
        <w:rPr>
          <w:noProof/>
          <w:lang w:eastAsia="ko-KR"/>
        </w:rPr>
      </w:r>
      <w:ins w:id="511" w:author="Rajan Joshi, Qualcomm" w:date="2013-10-15T23:17:00Z">
        <w:r>
          <w:rPr>
            <w:noProof/>
            <w:lang w:eastAsia="ko-KR"/>
          </w:rPr>
          <w:fldChar w:fldCharType="separate"/>
        </w:r>
        <w:r w:rsidRPr="00943A5F">
          <w:rPr>
            <w:noProof/>
          </w:rPr>
          <w:t>Table </w:t>
        </w:r>
        <w:r>
          <w:rPr>
            <w:noProof/>
          </w:rPr>
          <w:t>7</w:t>
        </w:r>
        <w:r>
          <w:rPr>
            <w:noProof/>
          </w:rPr>
          <w:noBreakHyphen/>
          <w:t>3</w:t>
        </w:r>
        <w:r>
          <w:rPr>
            <w:noProof/>
            <w:lang w:eastAsia="ko-KR"/>
          </w:rPr>
          <w:fldChar w:fldCharType="end"/>
        </w:r>
        <w:r>
          <w:rPr>
            <w:noProof/>
            <w:lang w:eastAsia="ko-KR"/>
          </w:rPr>
          <w:t xml:space="preserve"> for the size of the quantization matrix equal to (nTbS)x(nTbS) </w:t>
        </w:r>
        <w:r w:rsidRPr="00943A5F">
          <w:rPr>
            <w:noProof/>
            <w:lang w:eastAsia="ko-KR"/>
          </w:rPr>
          <w:t xml:space="preserve">and </w:t>
        </w:r>
        <w:r>
          <w:rPr>
            <w:noProof/>
            <w:lang w:eastAsia="ko-KR"/>
          </w:rPr>
          <w:t xml:space="preserve">matrixId is specified in </w:t>
        </w:r>
        <w:r>
          <w:rPr>
            <w:noProof/>
            <w:lang w:eastAsia="ko-KR"/>
          </w:rPr>
          <w:fldChar w:fldCharType="begin" w:fldLock="1"/>
        </w:r>
        <w:r>
          <w:rPr>
            <w:noProof/>
            <w:lang w:eastAsia="ko-KR"/>
          </w:rPr>
          <w:instrText xml:space="preserve"> REF _Ref331602583 \h </w:instrText>
        </w:r>
      </w:ins>
      <w:r>
        <w:rPr>
          <w:noProof/>
          <w:lang w:eastAsia="ko-KR"/>
        </w:rPr>
      </w:r>
      <w:ins w:id="512" w:author="Rajan Joshi, Qualcomm" w:date="2013-10-15T23:17:00Z">
        <w:r>
          <w:rPr>
            <w:noProof/>
            <w:lang w:eastAsia="ko-KR"/>
          </w:rPr>
          <w:fldChar w:fldCharType="separate"/>
        </w:r>
        <w:r w:rsidRPr="00943A5F">
          <w:rPr>
            <w:noProof/>
          </w:rPr>
          <w:t>Table </w:t>
        </w:r>
        <w:r>
          <w:rPr>
            <w:noProof/>
          </w:rPr>
          <w:t>7</w:t>
        </w:r>
        <w:r>
          <w:rPr>
            <w:noProof/>
          </w:rPr>
          <w:noBreakHyphen/>
          <w:t>4</w:t>
        </w:r>
        <w:r>
          <w:rPr>
            <w:noProof/>
            <w:lang w:eastAsia="ko-KR"/>
          </w:rPr>
          <w:fldChar w:fldCharType="end"/>
        </w:r>
        <w:r>
          <w:rPr>
            <w:noProof/>
            <w:lang w:eastAsia="ko-KR"/>
          </w:rPr>
          <w:t xml:space="preserve"> for sizeId, CuPredMode[ xTbY ][ yTbY ], and cIdx</w:t>
        </w:r>
        <w:r w:rsidRPr="00943A5F">
          <w:rPr>
            <w:noProof/>
            <w:lang w:eastAsia="ko-KR"/>
          </w:rPr>
          <w:t>, respectively.</w:t>
        </w:r>
      </w:ins>
    </w:p>
    <w:p w:rsidR="00DB3A76" w:rsidRPr="0056241E" w:rsidRDefault="00DB3A76" w:rsidP="00DB3A76">
      <w:pPr>
        <w:tabs>
          <w:tab w:val="left" w:pos="284"/>
        </w:tabs>
        <w:ind w:left="284" w:hanging="284"/>
        <w:rPr>
          <w:ins w:id="513" w:author="Rajan Joshi, Qualcomm" w:date="2013-10-15T23:17:00Z"/>
          <w:noProof/>
          <w:lang w:eastAsia="ko-KR"/>
        </w:rPr>
      </w:pPr>
      <w:ins w:id="514" w:author="Rajan Joshi, Qualcomm" w:date="2013-10-15T23:17:00Z">
        <w:r w:rsidRPr="00943A5F">
          <w:rPr>
            <w:noProof/>
          </w:rPr>
          <w:t>–</w:t>
        </w:r>
        <w:r w:rsidRPr="00943A5F">
          <w:rPr>
            <w:noProof/>
          </w:rPr>
          <w:tab/>
        </w:r>
        <w:r w:rsidRPr="00943A5F">
          <w:rPr>
            <w:noProof/>
            <w:lang w:eastAsia="ko-KR"/>
          </w:rPr>
          <w:t>The scaled transform coefficient d[ x ][ y ]</w:t>
        </w:r>
        <w:r w:rsidRPr="0056241E">
          <w:rPr>
            <w:noProof/>
          </w:rPr>
          <w:t xml:space="preserve"> </w:t>
        </w:r>
        <w:r w:rsidRPr="00772A8C">
          <w:rPr>
            <w:noProof/>
            <w:lang w:eastAsia="ko-KR"/>
          </w:rPr>
          <w:t xml:space="preserve">is derived </w:t>
        </w:r>
        <w:r>
          <w:rPr>
            <w:noProof/>
            <w:lang w:eastAsia="ko-KR"/>
          </w:rPr>
          <w:t>as follows:</w:t>
        </w:r>
      </w:ins>
    </w:p>
    <w:p w:rsidR="00DB3A76" w:rsidRPr="00A7304B" w:rsidRDefault="00DB3A76" w:rsidP="00DB3A76">
      <w:pPr>
        <w:rPr>
          <w:ins w:id="515" w:author="Rajan Joshi, Qualcomm" w:date="2013-10-15T22:38:00Z"/>
          <w:noProof/>
          <w:sz w:val="20"/>
          <w:rPrChange w:id="516" w:author="Rajan Joshi, Qualcomm" w:date="2013-10-15T22:50:00Z">
            <w:rPr>
              <w:ins w:id="517" w:author="Rajan Joshi, Qualcomm" w:date="2013-10-15T22:38:00Z"/>
              <w:noProof/>
            </w:rPr>
          </w:rPrChange>
        </w:rPr>
      </w:pPr>
      <w:ins w:id="518" w:author="Rajan Joshi, Qualcomm" w:date="2013-10-15T23:17:00Z">
        <w:r w:rsidRPr="00772A8C">
          <w:rPr>
            <w:noProof/>
            <w:lang w:eastAsia="ko-KR"/>
          </w:rPr>
          <w:t>d[ x ][ y ]</w:t>
        </w:r>
        <w:r w:rsidRPr="004464CF">
          <w:rPr>
            <w:noProof/>
            <w:lang w:eastAsia="ko-KR"/>
          </w:rPr>
          <w:t xml:space="preserve"> = Clip3( </w:t>
        </w:r>
        <w:r>
          <w:rPr>
            <w:noProof/>
            <w:lang w:eastAsia="ko-KR"/>
          </w:rPr>
          <w:t>coeffMin</w:t>
        </w:r>
        <w:r w:rsidRPr="006B18DB">
          <w:rPr>
            <w:noProof/>
            <w:lang w:eastAsia="ko-KR"/>
          </w:rPr>
          <w:t>, </w:t>
        </w:r>
        <w:r>
          <w:rPr>
            <w:noProof/>
            <w:lang w:eastAsia="ko-KR"/>
          </w:rPr>
          <w:t>coeffMax</w:t>
        </w:r>
        <w:r w:rsidRPr="004464CF">
          <w:rPr>
            <w:noProof/>
            <w:lang w:eastAsia="ko-KR"/>
          </w:rPr>
          <w:t>, ( (</w:t>
        </w:r>
        <w:r>
          <w:rPr>
            <w:noProof/>
            <w:lang w:eastAsia="ko-KR"/>
          </w:rPr>
          <w:t> </w:t>
        </w:r>
        <w:r w:rsidRPr="00772A8C">
          <w:rPr>
            <w:noProof/>
          </w:rPr>
          <w:t>TransCoeffLevel[ xT</w:t>
        </w:r>
        <w:r>
          <w:rPr>
            <w:noProof/>
            <w:lang w:eastAsia="ko-KR"/>
          </w:rPr>
          <w:t>bY</w:t>
        </w:r>
        <w:r w:rsidRPr="00772A8C">
          <w:rPr>
            <w:noProof/>
          </w:rPr>
          <w:t> ][ yT</w:t>
        </w:r>
        <w:r>
          <w:rPr>
            <w:noProof/>
            <w:lang w:eastAsia="ko-KR"/>
          </w:rPr>
          <w:t>bY</w:t>
        </w:r>
        <w:r w:rsidRPr="00772A8C">
          <w:rPr>
            <w:noProof/>
          </w:rPr>
          <w:t> ][ cIdx ]</w:t>
        </w:r>
        <w:r w:rsidRPr="00772A8C">
          <w:rPr>
            <w:noProof/>
            <w:lang w:eastAsia="ko-KR"/>
          </w:rPr>
          <w:t>[ x ][ y ]</w:t>
        </w:r>
        <w:r w:rsidRPr="004464CF">
          <w:rPr>
            <w:noProof/>
            <w:lang w:eastAsia="ko-KR"/>
          </w:rPr>
          <w:t> * m</w:t>
        </w:r>
        <w:r w:rsidRPr="00772A8C">
          <w:rPr>
            <w:noProof/>
            <w:lang w:eastAsia="ko-KR"/>
          </w:rPr>
          <w:t>[ x ][ y ]</w:t>
        </w:r>
        <w:r w:rsidRPr="004464CF">
          <w:rPr>
            <w:noProof/>
            <w:lang w:eastAsia="ko-KR"/>
          </w:rPr>
          <w:t> *</w:t>
        </w:r>
        <w:r>
          <w:rPr>
            <w:noProof/>
            <w:lang w:eastAsia="ko-KR"/>
          </w:rPr>
          <w:t> </w:t>
        </w:r>
        <w:r>
          <w:rPr>
            <w:noProof/>
            <w:lang w:eastAsia="ko-KR"/>
          </w:rPr>
          <w:br/>
        </w:r>
        <w:r>
          <w:rPr>
            <w:noProof/>
            <w:lang w:eastAsia="ko-KR"/>
          </w:rPr>
          <w:tab/>
        </w:r>
        <w:r>
          <w:rPr>
            <w:noProof/>
            <w:lang w:eastAsia="ko-KR"/>
          </w:rPr>
          <w:tab/>
        </w:r>
        <w:r>
          <w:rPr>
            <w:noProof/>
            <w:lang w:eastAsia="ko-KR"/>
          </w:rPr>
          <w:tab/>
        </w:r>
        <w:r w:rsidRPr="004464CF">
          <w:rPr>
            <w:noProof/>
            <w:lang w:eastAsia="ko-KR"/>
          </w:rPr>
          <w:t>levelScale[ qP%6 ]</w:t>
        </w:r>
        <w:r>
          <w:rPr>
            <w:noProof/>
            <w:lang w:eastAsia="ko-KR"/>
          </w:rPr>
          <w:t>  &lt;&lt;  </w:t>
        </w:r>
        <w:r w:rsidRPr="004464CF">
          <w:rPr>
            <w:noProof/>
            <w:lang w:eastAsia="ko-KR"/>
          </w:rPr>
          <w:t>(qP</w:t>
        </w:r>
        <w:r>
          <w:rPr>
            <w:noProof/>
            <w:lang w:eastAsia="ko-KR"/>
          </w:rPr>
          <w:t> </w:t>
        </w:r>
        <w:r w:rsidRPr="004464CF">
          <w:rPr>
            <w:noProof/>
            <w:lang w:eastAsia="ko-KR"/>
          </w:rPr>
          <w:t>/</w:t>
        </w:r>
        <w:r>
          <w:rPr>
            <w:noProof/>
            <w:lang w:eastAsia="ko-KR"/>
          </w:rPr>
          <w:t> </w:t>
        </w:r>
        <w:r w:rsidRPr="004464CF">
          <w:rPr>
            <w:noProof/>
            <w:lang w:eastAsia="ko-KR"/>
          </w:rPr>
          <w:t>6</w:t>
        </w:r>
        <w:r>
          <w:rPr>
            <w:noProof/>
            <w:lang w:eastAsia="ko-KR"/>
          </w:rPr>
          <w:t> </w:t>
        </w:r>
        <w:r w:rsidRPr="004464CF">
          <w:rPr>
            <w:noProof/>
            <w:lang w:eastAsia="ko-KR"/>
          </w:rPr>
          <w:t>)</w:t>
        </w:r>
        <w:r>
          <w:rPr>
            <w:noProof/>
            <w:lang w:eastAsia="ko-KR"/>
          </w:rPr>
          <w:t> </w:t>
        </w:r>
        <w:r w:rsidRPr="004464CF">
          <w:rPr>
            <w:noProof/>
            <w:lang w:eastAsia="ko-KR"/>
          </w:rPr>
          <w:t>) +</w:t>
        </w:r>
        <w:r>
          <w:rPr>
            <w:noProof/>
            <w:lang w:eastAsia="ko-KR"/>
          </w:rPr>
          <w:t> </w:t>
        </w:r>
        <w:r w:rsidRPr="004464CF">
          <w:rPr>
            <w:noProof/>
            <w:lang w:eastAsia="ko-KR"/>
          </w:rPr>
          <w:t>(</w:t>
        </w:r>
        <w:r>
          <w:rPr>
            <w:noProof/>
            <w:lang w:eastAsia="ko-KR"/>
          </w:rPr>
          <w:t> </w:t>
        </w:r>
        <w:r w:rsidRPr="004464CF">
          <w:rPr>
            <w:noProof/>
            <w:lang w:eastAsia="ko-KR"/>
          </w:rPr>
          <w:t>1</w:t>
        </w:r>
        <w:r>
          <w:rPr>
            <w:noProof/>
            <w:lang w:eastAsia="ko-KR"/>
          </w:rPr>
          <w:t>  &lt;&lt;  </w:t>
        </w:r>
        <w:r w:rsidRPr="004464CF">
          <w:rPr>
            <w:noProof/>
            <w:lang w:eastAsia="ko-KR"/>
          </w:rPr>
          <w:t>(</w:t>
        </w:r>
        <w:r>
          <w:rPr>
            <w:noProof/>
            <w:lang w:eastAsia="ko-KR"/>
          </w:rPr>
          <w:t> bdShift</w:t>
        </w:r>
        <w:r w:rsidRPr="004464CF">
          <w:rPr>
            <w:noProof/>
            <w:lang w:eastAsia="ko-KR"/>
          </w:rPr>
          <w:t> − 1 )</w:t>
        </w:r>
        <w:r>
          <w:rPr>
            <w:noProof/>
            <w:lang w:eastAsia="ko-KR"/>
          </w:rPr>
          <w:t> </w:t>
        </w:r>
        <w:r w:rsidRPr="004464CF">
          <w:rPr>
            <w:noProof/>
            <w:lang w:eastAsia="ko-KR"/>
          </w:rPr>
          <w:t>) ) </w:t>
        </w:r>
        <w:r>
          <w:rPr>
            <w:noProof/>
            <w:lang w:eastAsia="ko-KR"/>
          </w:rPr>
          <w:t> &gt;&gt; </w:t>
        </w:r>
        <w:r w:rsidRPr="004464CF">
          <w:rPr>
            <w:noProof/>
            <w:lang w:eastAsia="ko-KR"/>
          </w:rPr>
          <w:t> </w:t>
        </w:r>
        <w:r>
          <w:rPr>
            <w:noProof/>
            <w:lang w:eastAsia="ko-KR"/>
          </w:rPr>
          <w:t>bdShift</w:t>
        </w:r>
        <w:r w:rsidRPr="004464CF">
          <w:rPr>
            <w:noProof/>
            <w:lang w:eastAsia="ko-KR"/>
          </w:rPr>
          <w:t> )</w:t>
        </w:r>
        <w:r>
          <w:rPr>
            <w:noProof/>
            <w:lang w:eastAsia="ko-KR"/>
          </w:rPr>
          <w:tab/>
        </w:r>
      </w:ins>
    </w:p>
    <w:p w:rsidR="00EF2B31" w:rsidDel="00A7304B" w:rsidRDefault="00EF2B31" w:rsidP="00EF2B31">
      <w:pPr>
        <w:rPr>
          <w:del w:id="519" w:author="Rajan Joshi, Qualcomm" w:date="2013-10-15T22:50:00Z"/>
          <w:noProof/>
          <w:sz w:val="20"/>
          <w:lang w:val="en-GB"/>
        </w:rPr>
      </w:pPr>
    </w:p>
    <w:p w:rsidR="00D8078B" w:rsidRPr="005B217D" w:rsidRDefault="00D8078B" w:rsidP="00D8078B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342FF4" w:rsidRPr="005B217D" w:rsidRDefault="00714F06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Qualcomm </w:t>
      </w:r>
      <w:r w:rsidR="002E406E">
        <w:rPr>
          <w:b/>
          <w:szCs w:val="22"/>
          <w:lang w:val="en-CA"/>
        </w:rPr>
        <w:t xml:space="preserve">Inc.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8DC" w:rsidRDefault="005B08DC">
      <w:r>
        <w:separator/>
      </w:r>
    </w:p>
  </w:endnote>
  <w:endnote w:type="continuationSeparator" w:id="0">
    <w:p w:rsidR="005B08DC" w:rsidRDefault="005B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C7" w:rsidRDefault="002D40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C7" w:rsidRDefault="002D40C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D4494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04A79">
      <w:rPr>
        <w:rStyle w:val="PageNumber"/>
        <w:noProof/>
      </w:rPr>
      <w:t>2013-10-18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C7" w:rsidRDefault="002D40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8DC" w:rsidRDefault="005B08DC">
      <w:r>
        <w:separator/>
      </w:r>
    </w:p>
  </w:footnote>
  <w:footnote w:type="continuationSeparator" w:id="0">
    <w:p w:rsidR="005B08DC" w:rsidRDefault="005B0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C7" w:rsidRDefault="002D40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C7" w:rsidRDefault="002D40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C7" w:rsidRDefault="002D40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5503573"/>
    <w:multiLevelType w:val="hybridMultilevel"/>
    <w:tmpl w:val="5CEE79CE"/>
    <w:lvl w:ilvl="0" w:tplc="44A4B1E4">
      <w:start w:val="1"/>
      <w:numFmt w:val="decimal"/>
      <w:lvlText w:val="[%1]"/>
      <w:lvlJc w:val="left"/>
      <w:pPr>
        <w:ind w:left="340" w:hanging="34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BBF2C3D"/>
    <w:multiLevelType w:val="hybridMultilevel"/>
    <w:tmpl w:val="7E4492F0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5"/>
    <w:lvlOverride w:ilvl="0">
      <w:startOverride w:val="7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53C99"/>
    <w:rsid w:val="00054E8A"/>
    <w:rsid w:val="0007614F"/>
    <w:rsid w:val="00077FC2"/>
    <w:rsid w:val="00081297"/>
    <w:rsid w:val="000871CB"/>
    <w:rsid w:val="000A39BE"/>
    <w:rsid w:val="000B0BB7"/>
    <w:rsid w:val="000B1C6B"/>
    <w:rsid w:val="000B4FF9"/>
    <w:rsid w:val="000C09AC"/>
    <w:rsid w:val="000D1F9F"/>
    <w:rsid w:val="000E00F3"/>
    <w:rsid w:val="000E7FBD"/>
    <w:rsid w:val="000F158C"/>
    <w:rsid w:val="000F767F"/>
    <w:rsid w:val="00100B99"/>
    <w:rsid w:val="00102F3D"/>
    <w:rsid w:val="00105196"/>
    <w:rsid w:val="00124E38"/>
    <w:rsid w:val="0012580B"/>
    <w:rsid w:val="00131F90"/>
    <w:rsid w:val="0013526E"/>
    <w:rsid w:val="001538D2"/>
    <w:rsid w:val="0015619B"/>
    <w:rsid w:val="00165057"/>
    <w:rsid w:val="00167CAF"/>
    <w:rsid w:val="00171371"/>
    <w:rsid w:val="00175A24"/>
    <w:rsid w:val="00187681"/>
    <w:rsid w:val="00187E58"/>
    <w:rsid w:val="0019751D"/>
    <w:rsid w:val="001A297E"/>
    <w:rsid w:val="001A368E"/>
    <w:rsid w:val="001A7329"/>
    <w:rsid w:val="001B4E28"/>
    <w:rsid w:val="001B5C77"/>
    <w:rsid w:val="001C3525"/>
    <w:rsid w:val="001D1BD2"/>
    <w:rsid w:val="001D5A01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3011C"/>
    <w:rsid w:val="002375C1"/>
    <w:rsid w:val="00263398"/>
    <w:rsid w:val="00275BCF"/>
    <w:rsid w:val="00285A6E"/>
    <w:rsid w:val="0029157D"/>
    <w:rsid w:val="00291614"/>
    <w:rsid w:val="00292257"/>
    <w:rsid w:val="002A54E0"/>
    <w:rsid w:val="002B1595"/>
    <w:rsid w:val="002B191D"/>
    <w:rsid w:val="002D0AF6"/>
    <w:rsid w:val="002D40C7"/>
    <w:rsid w:val="002E1170"/>
    <w:rsid w:val="002E406E"/>
    <w:rsid w:val="002F164D"/>
    <w:rsid w:val="002F5479"/>
    <w:rsid w:val="00302B4A"/>
    <w:rsid w:val="00306206"/>
    <w:rsid w:val="00317D85"/>
    <w:rsid w:val="00327C56"/>
    <w:rsid w:val="003315A1"/>
    <w:rsid w:val="003373EC"/>
    <w:rsid w:val="00342FF4"/>
    <w:rsid w:val="00346148"/>
    <w:rsid w:val="00361306"/>
    <w:rsid w:val="003669EA"/>
    <w:rsid w:val="0037029E"/>
    <w:rsid w:val="003706CC"/>
    <w:rsid w:val="00377710"/>
    <w:rsid w:val="0039137F"/>
    <w:rsid w:val="0039748D"/>
    <w:rsid w:val="003A2D8E"/>
    <w:rsid w:val="003C20E4"/>
    <w:rsid w:val="003E6159"/>
    <w:rsid w:val="003E6F90"/>
    <w:rsid w:val="003F5D0F"/>
    <w:rsid w:val="00414101"/>
    <w:rsid w:val="00426344"/>
    <w:rsid w:val="00433DDB"/>
    <w:rsid w:val="00436004"/>
    <w:rsid w:val="00437619"/>
    <w:rsid w:val="00441857"/>
    <w:rsid w:val="004A2A63"/>
    <w:rsid w:val="004B210C"/>
    <w:rsid w:val="004D0917"/>
    <w:rsid w:val="004D1617"/>
    <w:rsid w:val="004D405F"/>
    <w:rsid w:val="004D4494"/>
    <w:rsid w:val="004E4F4F"/>
    <w:rsid w:val="004E6789"/>
    <w:rsid w:val="004F421E"/>
    <w:rsid w:val="004F61E3"/>
    <w:rsid w:val="00502E10"/>
    <w:rsid w:val="0051015C"/>
    <w:rsid w:val="00515DDE"/>
    <w:rsid w:val="00516CF1"/>
    <w:rsid w:val="00525686"/>
    <w:rsid w:val="00527DAE"/>
    <w:rsid w:val="00531AE9"/>
    <w:rsid w:val="00537E52"/>
    <w:rsid w:val="0054569E"/>
    <w:rsid w:val="00550A66"/>
    <w:rsid w:val="00556C87"/>
    <w:rsid w:val="00567EC7"/>
    <w:rsid w:val="00570013"/>
    <w:rsid w:val="005801A2"/>
    <w:rsid w:val="005952A5"/>
    <w:rsid w:val="005A33A1"/>
    <w:rsid w:val="005B08DC"/>
    <w:rsid w:val="005B217D"/>
    <w:rsid w:val="005C385F"/>
    <w:rsid w:val="005E1AC6"/>
    <w:rsid w:val="005F6F1B"/>
    <w:rsid w:val="00601AE2"/>
    <w:rsid w:val="00605FD9"/>
    <w:rsid w:val="00624B33"/>
    <w:rsid w:val="00630AA2"/>
    <w:rsid w:val="006374C5"/>
    <w:rsid w:val="00646707"/>
    <w:rsid w:val="00650FD1"/>
    <w:rsid w:val="00662E58"/>
    <w:rsid w:val="00664DCF"/>
    <w:rsid w:val="006A2E10"/>
    <w:rsid w:val="006B3D77"/>
    <w:rsid w:val="006C015A"/>
    <w:rsid w:val="006C5D39"/>
    <w:rsid w:val="006D5B70"/>
    <w:rsid w:val="006E2810"/>
    <w:rsid w:val="006E2B2A"/>
    <w:rsid w:val="006E5417"/>
    <w:rsid w:val="006F7786"/>
    <w:rsid w:val="0071206E"/>
    <w:rsid w:val="00712F60"/>
    <w:rsid w:val="00714F06"/>
    <w:rsid w:val="00720E3B"/>
    <w:rsid w:val="007315D5"/>
    <w:rsid w:val="00745F6B"/>
    <w:rsid w:val="0075585E"/>
    <w:rsid w:val="0076019C"/>
    <w:rsid w:val="00770571"/>
    <w:rsid w:val="00775D4C"/>
    <w:rsid w:val="007768FF"/>
    <w:rsid w:val="007812D4"/>
    <w:rsid w:val="007824D3"/>
    <w:rsid w:val="00796EE3"/>
    <w:rsid w:val="007A7D29"/>
    <w:rsid w:val="007B4AB8"/>
    <w:rsid w:val="007F1F8B"/>
    <w:rsid w:val="007F3DF5"/>
    <w:rsid w:val="007F67A1"/>
    <w:rsid w:val="007F6CCB"/>
    <w:rsid w:val="00811C05"/>
    <w:rsid w:val="008206C8"/>
    <w:rsid w:val="0086387C"/>
    <w:rsid w:val="00874A6C"/>
    <w:rsid w:val="00876C65"/>
    <w:rsid w:val="008A4B4C"/>
    <w:rsid w:val="008C239F"/>
    <w:rsid w:val="008E480C"/>
    <w:rsid w:val="00903892"/>
    <w:rsid w:val="00907757"/>
    <w:rsid w:val="009205AE"/>
    <w:rsid w:val="009212B0"/>
    <w:rsid w:val="009234A5"/>
    <w:rsid w:val="009336F7"/>
    <w:rsid w:val="0093636C"/>
    <w:rsid w:val="009374A7"/>
    <w:rsid w:val="0094519C"/>
    <w:rsid w:val="00947706"/>
    <w:rsid w:val="00947C47"/>
    <w:rsid w:val="009717AC"/>
    <w:rsid w:val="0098551D"/>
    <w:rsid w:val="0099518F"/>
    <w:rsid w:val="009A523D"/>
    <w:rsid w:val="009C540A"/>
    <w:rsid w:val="009C5C24"/>
    <w:rsid w:val="009F496B"/>
    <w:rsid w:val="00A01439"/>
    <w:rsid w:val="00A02E61"/>
    <w:rsid w:val="00A05CFF"/>
    <w:rsid w:val="00A10E54"/>
    <w:rsid w:val="00A56B97"/>
    <w:rsid w:val="00A6093D"/>
    <w:rsid w:val="00A7192E"/>
    <w:rsid w:val="00A7304B"/>
    <w:rsid w:val="00A76A6D"/>
    <w:rsid w:val="00A83253"/>
    <w:rsid w:val="00AA6E84"/>
    <w:rsid w:val="00AE341B"/>
    <w:rsid w:val="00B07CA7"/>
    <w:rsid w:val="00B1279A"/>
    <w:rsid w:val="00B16C7E"/>
    <w:rsid w:val="00B4194A"/>
    <w:rsid w:val="00B5222E"/>
    <w:rsid w:val="00B53179"/>
    <w:rsid w:val="00B61C96"/>
    <w:rsid w:val="00B621EE"/>
    <w:rsid w:val="00B73A2A"/>
    <w:rsid w:val="00B87E15"/>
    <w:rsid w:val="00B94B06"/>
    <w:rsid w:val="00B94C28"/>
    <w:rsid w:val="00B95127"/>
    <w:rsid w:val="00BB08BE"/>
    <w:rsid w:val="00BC10BA"/>
    <w:rsid w:val="00BC5AFD"/>
    <w:rsid w:val="00C04F43"/>
    <w:rsid w:val="00C0609D"/>
    <w:rsid w:val="00C115AB"/>
    <w:rsid w:val="00C27D47"/>
    <w:rsid w:val="00C30249"/>
    <w:rsid w:val="00C3723B"/>
    <w:rsid w:val="00C6027B"/>
    <w:rsid w:val="00C606C9"/>
    <w:rsid w:val="00C80191"/>
    <w:rsid w:val="00C80288"/>
    <w:rsid w:val="00C84003"/>
    <w:rsid w:val="00C90650"/>
    <w:rsid w:val="00C97D78"/>
    <w:rsid w:val="00CB6296"/>
    <w:rsid w:val="00CB6485"/>
    <w:rsid w:val="00CC2AAE"/>
    <w:rsid w:val="00CC5A42"/>
    <w:rsid w:val="00CD0EAB"/>
    <w:rsid w:val="00CE0E79"/>
    <w:rsid w:val="00CF34DB"/>
    <w:rsid w:val="00CF558F"/>
    <w:rsid w:val="00CF6718"/>
    <w:rsid w:val="00D073E2"/>
    <w:rsid w:val="00D446EC"/>
    <w:rsid w:val="00D51BF0"/>
    <w:rsid w:val="00D51FE9"/>
    <w:rsid w:val="00D55942"/>
    <w:rsid w:val="00D621A8"/>
    <w:rsid w:val="00D8078B"/>
    <w:rsid w:val="00D807BF"/>
    <w:rsid w:val="00D824EC"/>
    <w:rsid w:val="00D82FCC"/>
    <w:rsid w:val="00D8341B"/>
    <w:rsid w:val="00DA17FC"/>
    <w:rsid w:val="00DA7887"/>
    <w:rsid w:val="00DB2C26"/>
    <w:rsid w:val="00DB3A76"/>
    <w:rsid w:val="00DB48DD"/>
    <w:rsid w:val="00DD571A"/>
    <w:rsid w:val="00DE4F69"/>
    <w:rsid w:val="00DE6B43"/>
    <w:rsid w:val="00DF53B2"/>
    <w:rsid w:val="00E04A79"/>
    <w:rsid w:val="00E11923"/>
    <w:rsid w:val="00E13721"/>
    <w:rsid w:val="00E262D4"/>
    <w:rsid w:val="00E36250"/>
    <w:rsid w:val="00E4676F"/>
    <w:rsid w:val="00E54511"/>
    <w:rsid w:val="00E61DAC"/>
    <w:rsid w:val="00E72B80"/>
    <w:rsid w:val="00E75FE3"/>
    <w:rsid w:val="00E76E8A"/>
    <w:rsid w:val="00E86C4C"/>
    <w:rsid w:val="00E871FB"/>
    <w:rsid w:val="00E93E2C"/>
    <w:rsid w:val="00EA08EF"/>
    <w:rsid w:val="00EA77F0"/>
    <w:rsid w:val="00EB2B65"/>
    <w:rsid w:val="00EB7AB1"/>
    <w:rsid w:val="00EC7075"/>
    <w:rsid w:val="00ED62FD"/>
    <w:rsid w:val="00ED71D2"/>
    <w:rsid w:val="00EE1860"/>
    <w:rsid w:val="00EE4CF4"/>
    <w:rsid w:val="00EF2B31"/>
    <w:rsid w:val="00EF48CC"/>
    <w:rsid w:val="00EF7A28"/>
    <w:rsid w:val="00F34D37"/>
    <w:rsid w:val="00F604A2"/>
    <w:rsid w:val="00F661DD"/>
    <w:rsid w:val="00F73032"/>
    <w:rsid w:val="00F848FC"/>
    <w:rsid w:val="00F9282A"/>
    <w:rsid w:val="00F96BAD"/>
    <w:rsid w:val="00FA139D"/>
    <w:rsid w:val="00FB0E84"/>
    <w:rsid w:val="00FB57A8"/>
    <w:rsid w:val="00FD01C2"/>
    <w:rsid w:val="00FD516A"/>
    <w:rsid w:val="00FE4470"/>
    <w:rsid w:val="00FF0CE3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285A6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table" w:styleId="TableGrid">
    <w:name w:val="Table Grid"/>
    <w:basedOn w:val="TableNormal"/>
    <w:rsid w:val="005456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qFormat/>
    <w:rsid w:val="00291614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291614"/>
    <w:rPr>
      <w:rFonts w:eastAsia="Malgun Gothic"/>
      <w:b/>
      <w:bCs/>
    </w:rPr>
  </w:style>
  <w:style w:type="character" w:styleId="CommentReference">
    <w:name w:val="annotation reference"/>
    <w:rsid w:val="00D621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1A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621A8"/>
  </w:style>
  <w:style w:type="paragraph" w:styleId="CommentSubject">
    <w:name w:val="annotation subject"/>
    <w:basedOn w:val="CommentText"/>
    <w:next w:val="CommentText"/>
    <w:link w:val="CommentSubjectChar"/>
    <w:rsid w:val="00D621A8"/>
    <w:rPr>
      <w:b/>
      <w:bCs/>
    </w:rPr>
  </w:style>
  <w:style w:type="character" w:customStyle="1" w:styleId="CommentSubjectChar">
    <w:name w:val="Comment Subject Char"/>
    <w:link w:val="CommentSubject"/>
    <w:rsid w:val="00D621A8"/>
    <w:rPr>
      <w:b/>
      <w:bCs/>
    </w:rPr>
  </w:style>
  <w:style w:type="paragraph" w:customStyle="1" w:styleId="tableheading">
    <w:name w:val="table heading"/>
    <w:basedOn w:val="Normal"/>
    <w:rsid w:val="00EF2B3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EF2B3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EF2B31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EF2B31"/>
    <w:rPr>
      <w:rFonts w:ascii="Times" w:eastAsia="Malgun Gothic" w:hAnsi="Times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285A6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table" w:styleId="TableGrid">
    <w:name w:val="Table Grid"/>
    <w:basedOn w:val="TableNormal"/>
    <w:rsid w:val="005456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qFormat/>
    <w:rsid w:val="00291614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291614"/>
    <w:rPr>
      <w:rFonts w:eastAsia="Malgun Gothic"/>
      <w:b/>
      <w:bCs/>
    </w:rPr>
  </w:style>
  <w:style w:type="character" w:styleId="CommentReference">
    <w:name w:val="annotation reference"/>
    <w:rsid w:val="00D621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1A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621A8"/>
  </w:style>
  <w:style w:type="paragraph" w:styleId="CommentSubject">
    <w:name w:val="annotation subject"/>
    <w:basedOn w:val="CommentText"/>
    <w:next w:val="CommentText"/>
    <w:link w:val="CommentSubjectChar"/>
    <w:rsid w:val="00D621A8"/>
    <w:rPr>
      <w:b/>
      <w:bCs/>
    </w:rPr>
  </w:style>
  <w:style w:type="character" w:customStyle="1" w:styleId="CommentSubjectChar">
    <w:name w:val="Comment Subject Char"/>
    <w:link w:val="CommentSubject"/>
    <w:rsid w:val="00D621A8"/>
    <w:rPr>
      <w:b/>
      <w:bCs/>
    </w:rPr>
  </w:style>
  <w:style w:type="paragraph" w:customStyle="1" w:styleId="tableheading">
    <w:name w:val="table heading"/>
    <w:basedOn w:val="Normal"/>
    <w:rsid w:val="00EF2B3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EF2B3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EF2B31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EF2B31"/>
    <w:rPr>
      <w:rFonts w:ascii="Times" w:eastAsia="Malgun Gothic" w:hAnsi="Times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8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ajanj@qti.qualcomm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52ADF-3281-4847-B216-DB2E34A58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5</Pages>
  <Words>1509</Words>
  <Characters>8604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10093</CharactersWithSpaces>
  <SharedDoc>false</SharedDoc>
  <HLinks>
    <vt:vector size="6" baseType="variant">
      <vt:variant>
        <vt:i4>5832747</vt:i4>
      </vt:variant>
      <vt:variant>
        <vt:i4>0</vt:i4>
      </vt:variant>
      <vt:variant>
        <vt:i4>0</vt:i4>
      </vt:variant>
      <vt:variant>
        <vt:i4>5</vt:i4>
      </vt:variant>
      <vt:variant>
        <vt:lpwstr>mailto:joels@qti.qualcomm.com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Rajan Joshi, Qualcomm</cp:lastModifiedBy>
  <cp:revision>13</cp:revision>
  <cp:lastPrinted>2013-10-15T05:29:00Z</cp:lastPrinted>
  <dcterms:created xsi:type="dcterms:W3CDTF">2013-10-15T21:03:00Z</dcterms:created>
  <dcterms:modified xsi:type="dcterms:W3CDTF">2013-10-25T09:32:00Z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-355081975</vt:i4>
  </property>
  <property fmtid="{D5CDD505-2E9C-101B-9397-08002B2CF9AE}" pid="3" name="_NewReviewCycle">
    <vt:lpwstr/>
  </property>
  <property fmtid="{D5CDD505-2E9C-101B-9397-08002B2CF9AE}" pid="4" name="_EmailSubject">
    <vt:lpwstr>JCTVC-O0237</vt:lpwstr>
  </property>
  <property fmtid="{D5CDD505-2E9C-101B-9397-08002B2CF9AE}" pid="5" name="_AuthorEmail">
    <vt:lpwstr>joels@qti.qualcomm.com</vt:lpwstr>
  </property>
  <property fmtid="{D5CDD505-2E9C-101B-9397-08002B2CF9AE}" pid="6" name="_AuthorEmailDisplayName">
    <vt:lpwstr>Sole Rojals, Joel</vt:lpwstr>
  </property>
  <property fmtid="{D5CDD505-2E9C-101B-9397-08002B2CF9AE}" pid="7" name="_ReviewingToolsShownOnce">
    <vt:lpwstr/>
  </property>
</Properties>
</file>