
<file path=[Content_Types].xml><?xml version="1.0" encoding="utf-8"?>
<Types xmlns="http://schemas.openxmlformats.org/package/2006/content-types">
  <Default Extension="png" ContentType="image/png"/>
  <Default Extension="xlsm" ContentType="application/vnd.ms-excel.sheet.macroEnabled.12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EA77F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2E93601" wp14:editId="57C999C8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6C1D6A31" wp14:editId="3F7FC027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22FB76A8" wp14:editId="2403C062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34614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346148">
              <w:rPr>
                <w:szCs w:val="22"/>
                <w:lang w:val="en-CA"/>
              </w:rPr>
              <w:t>5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346148">
              <w:rPr>
                <w:szCs w:val="22"/>
                <w:lang w:val="en-CA"/>
              </w:rPr>
              <w:t>Geneva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346148">
              <w:rPr>
                <w:szCs w:val="22"/>
                <w:lang w:val="en-CA"/>
              </w:rPr>
              <w:t>CH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346148">
              <w:rPr>
                <w:szCs w:val="22"/>
                <w:lang w:val="en-CA"/>
              </w:rPr>
              <w:t>23</w:t>
            </w:r>
            <w:r w:rsidR="00FA139D">
              <w:rPr>
                <w:szCs w:val="22"/>
                <w:lang w:val="en-CA"/>
              </w:rPr>
              <w:t xml:space="preserve"> </w:t>
            </w:r>
            <w:r w:rsidR="00346148">
              <w:rPr>
                <w:szCs w:val="22"/>
                <w:lang w:val="en-CA"/>
              </w:rPr>
              <w:t>Oct.</w:t>
            </w:r>
            <w:r w:rsidR="00FA139D">
              <w:rPr>
                <w:szCs w:val="22"/>
                <w:lang w:val="en-CA"/>
              </w:rPr>
              <w:t xml:space="preserve"> – </w:t>
            </w:r>
            <w:r w:rsidR="00346148">
              <w:rPr>
                <w:szCs w:val="22"/>
                <w:lang w:val="en-CA"/>
              </w:rPr>
              <w:t>1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346148">
              <w:rPr>
                <w:szCs w:val="22"/>
                <w:lang w:val="en-CA"/>
              </w:rPr>
              <w:t>Nov</w:t>
            </w:r>
            <w:r w:rsidR="00FA139D">
              <w:rPr>
                <w:szCs w:val="22"/>
                <w:lang w:val="en-CA"/>
              </w:rPr>
              <w:t>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FA139D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E93E2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346148">
              <w:rPr>
                <w:lang w:val="en-CA"/>
              </w:rPr>
              <w:t>O</w:t>
            </w:r>
            <w:r w:rsidR="00E93E2C">
              <w:rPr>
                <w:u w:val="single"/>
                <w:lang w:val="en-CA"/>
              </w:rPr>
              <w:t>020</w:t>
            </w:r>
            <w:r w:rsidR="00077FC2">
              <w:rPr>
                <w:u w:val="single"/>
                <w:lang w:val="en-CA"/>
              </w:rPr>
              <w:t>9</w:t>
            </w:r>
            <w:ins w:id="0" w:author="Rajan Joshi, Qualcomm" w:date="2013-10-20T08:25:00Z">
              <w:r w:rsidR="00F32C96">
                <w:rPr>
                  <w:u w:val="single"/>
                  <w:lang w:val="en-CA"/>
                </w:rPr>
                <w:t>_r1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0F767F" w:rsidP="006374C5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AHG5 and </w:t>
            </w:r>
            <w:r w:rsidR="00077FC2">
              <w:rPr>
                <w:b/>
                <w:szCs w:val="22"/>
                <w:lang w:val="en-CA"/>
              </w:rPr>
              <w:t xml:space="preserve">AHG18: </w:t>
            </w:r>
            <w:r w:rsidR="0076019C">
              <w:rPr>
                <w:b/>
                <w:szCs w:val="22"/>
                <w:lang w:val="en-CA"/>
              </w:rPr>
              <w:t xml:space="preserve">Bypass of the </w:t>
            </w:r>
            <w:r w:rsidR="00077FC2">
              <w:rPr>
                <w:b/>
                <w:szCs w:val="22"/>
                <w:lang w:val="en-CA"/>
              </w:rPr>
              <w:t xml:space="preserve">significance and </w:t>
            </w:r>
            <w:r w:rsidR="006374C5">
              <w:rPr>
                <w:b/>
                <w:szCs w:val="22"/>
                <w:lang w:val="en-CA"/>
              </w:rPr>
              <w:t xml:space="preserve">coefficient level flags </w:t>
            </w:r>
            <w:r w:rsidR="0076019C">
              <w:rPr>
                <w:b/>
                <w:szCs w:val="22"/>
                <w:lang w:val="en-CA"/>
              </w:rPr>
              <w:t>for higher throughput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714F0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077FC2" w:rsidP="00077FC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Rajan Joshi, </w:t>
            </w:r>
            <w:r w:rsidR="00714F06">
              <w:rPr>
                <w:szCs w:val="22"/>
                <w:lang w:val="en-CA"/>
              </w:rPr>
              <w:t>Joel Sole</w:t>
            </w:r>
            <w:r w:rsidR="00426344">
              <w:rPr>
                <w:szCs w:val="22"/>
                <w:lang w:val="en-CA"/>
              </w:rPr>
              <w:t>, Marta Karczewicz</w:t>
            </w:r>
            <w:r w:rsidR="00E61DAC" w:rsidRPr="005B217D">
              <w:rPr>
                <w:szCs w:val="22"/>
                <w:lang w:val="en-CA"/>
              </w:rPr>
              <w:br/>
            </w:r>
            <w:r w:rsidR="00714F06">
              <w:rPr>
                <w:szCs w:val="22"/>
              </w:rPr>
              <w:t>5775 Morehouse Drive</w:t>
            </w:r>
            <w:r w:rsidR="00714F06" w:rsidRPr="00AE341B">
              <w:rPr>
                <w:szCs w:val="22"/>
              </w:rPr>
              <w:br/>
            </w:r>
            <w:r w:rsidR="00714F06">
              <w:rPr>
                <w:szCs w:val="22"/>
              </w:rPr>
              <w:t>San Diego, CA 92121-1714</w:t>
            </w:r>
            <w:r w:rsidR="00714F06" w:rsidRPr="00AE341B">
              <w:rPr>
                <w:szCs w:val="22"/>
              </w:rPr>
              <w:br/>
            </w:r>
            <w:r w:rsidR="00714F06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E61DAC" w:rsidP="00077FC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714F06">
              <w:rPr>
                <w:szCs w:val="22"/>
              </w:rPr>
              <w:t>+1-858-</w:t>
            </w:r>
            <w:r w:rsidR="00077FC2">
              <w:rPr>
                <w:szCs w:val="22"/>
              </w:rPr>
              <w:t>658-4511</w:t>
            </w:r>
            <w:r w:rsidRPr="005B217D">
              <w:rPr>
                <w:szCs w:val="22"/>
                <w:lang w:val="en-CA"/>
              </w:rPr>
              <w:br/>
            </w:r>
            <w:hyperlink r:id="rId11" w:history="1">
              <w:r w:rsidR="00F604A2">
                <w:rPr>
                  <w:rStyle w:val="Hyperlink"/>
                  <w:szCs w:val="22"/>
                  <w:lang w:val="en-CA"/>
                </w:rPr>
                <w:t>rajanj@qti.qualcomm.com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714F0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077FC2" w:rsidP="0076019C">
      <w:pPr>
        <w:jc w:val="both"/>
        <w:rPr>
          <w:szCs w:val="22"/>
          <w:lang w:val="en-CA"/>
        </w:rPr>
      </w:pPr>
      <w:r>
        <w:rPr>
          <w:lang w:val="en-CA"/>
        </w:rPr>
        <w:t>In JCTVC-O020</w:t>
      </w:r>
      <w:r w:rsidR="000F767F">
        <w:rPr>
          <w:lang w:val="en-CA"/>
        </w:rPr>
        <w:t>8</w:t>
      </w:r>
      <w:r>
        <w:rPr>
          <w:lang w:val="en-CA"/>
        </w:rPr>
        <w:t>, a</w:t>
      </w:r>
      <w:r w:rsidR="0076019C">
        <w:rPr>
          <w:lang w:val="en-CA"/>
        </w:rPr>
        <w:t xml:space="preserve"> method is presented for coding the </w:t>
      </w:r>
      <w:proofErr w:type="spellStart"/>
      <w:r w:rsidR="00285A6E" w:rsidRPr="00285A6E">
        <w:rPr>
          <w:i/>
          <w:lang w:val="en-CA"/>
        </w:rPr>
        <w:t>coeff</w:t>
      </w:r>
      <w:r w:rsidR="00285A6E">
        <w:rPr>
          <w:i/>
          <w:lang w:val="en-CA"/>
        </w:rPr>
        <w:t>_abs_level_greaterX_</w:t>
      </w:r>
      <w:r w:rsidR="00285A6E" w:rsidRPr="00285A6E">
        <w:rPr>
          <w:i/>
          <w:lang w:val="en-CA"/>
        </w:rPr>
        <w:t>flag</w:t>
      </w:r>
      <w:r w:rsidR="00285A6E">
        <w:rPr>
          <w:i/>
          <w:lang w:val="en-CA"/>
        </w:rPr>
        <w:t>s</w:t>
      </w:r>
      <w:proofErr w:type="spellEnd"/>
      <w:r w:rsidR="00D621A8">
        <w:rPr>
          <w:lang w:val="en-CA"/>
        </w:rPr>
        <w:t xml:space="preserve"> in bypass mode</w:t>
      </w:r>
      <w:r>
        <w:rPr>
          <w:lang w:val="en-CA"/>
        </w:rPr>
        <w:t xml:space="preserve">, </w:t>
      </w:r>
      <w:r w:rsidR="0076019C">
        <w:rPr>
          <w:lang w:val="en-CA"/>
        </w:rPr>
        <w:t xml:space="preserve">reportedly enabling a higher throughput codec. </w:t>
      </w:r>
      <w:r>
        <w:rPr>
          <w:lang w:val="en-CA"/>
        </w:rPr>
        <w:t xml:space="preserve">In this contribution the method is extended to code </w:t>
      </w:r>
      <w:proofErr w:type="spellStart"/>
      <w:r w:rsidRPr="002F5479">
        <w:rPr>
          <w:i/>
          <w:szCs w:val="22"/>
          <w:lang w:val="en-CA"/>
        </w:rPr>
        <w:t>significance_coeff_flag</w:t>
      </w:r>
      <w:r>
        <w:rPr>
          <w:i/>
          <w:szCs w:val="22"/>
          <w:lang w:val="en-CA"/>
        </w:rPr>
        <w:t>s</w:t>
      </w:r>
      <w:proofErr w:type="spellEnd"/>
      <w:r>
        <w:rPr>
          <w:lang w:val="en-CA"/>
        </w:rPr>
        <w:t xml:space="preserve"> in bypass mode. </w:t>
      </w:r>
      <w:r w:rsidR="0076019C">
        <w:rPr>
          <w:lang w:val="en-CA"/>
        </w:rPr>
        <w:t xml:space="preserve">The </w:t>
      </w:r>
      <w:r w:rsidR="000F767F">
        <w:rPr>
          <w:lang w:val="en-CA"/>
        </w:rPr>
        <w:t xml:space="preserve">significance and level </w:t>
      </w:r>
      <w:r w:rsidR="0076019C">
        <w:rPr>
          <w:lang w:val="en-CA"/>
        </w:rPr>
        <w:t xml:space="preserve">flags are coded as part of the syntax element </w:t>
      </w:r>
      <w:proofErr w:type="spellStart"/>
      <w:r w:rsidR="0076019C" w:rsidRPr="0076019C">
        <w:rPr>
          <w:i/>
          <w:lang w:val="en-CA"/>
        </w:rPr>
        <w:t>coeff_abs_level_remaining</w:t>
      </w:r>
      <w:proofErr w:type="spellEnd"/>
      <w:r w:rsidR="0076019C">
        <w:rPr>
          <w:lang w:val="en-CA"/>
        </w:rPr>
        <w:t xml:space="preserve"> when the Rice parameter is above a threshold. </w:t>
      </w:r>
      <w:r w:rsidR="00650FD1">
        <w:rPr>
          <w:lang w:val="en-CA"/>
        </w:rPr>
        <w:t xml:space="preserve">Therefore, all the bins </w:t>
      </w:r>
      <w:proofErr w:type="gramStart"/>
      <w:r w:rsidR="00650FD1">
        <w:rPr>
          <w:lang w:val="en-CA"/>
        </w:rPr>
        <w:t>in</w:t>
      </w:r>
      <w:proofErr w:type="gramEnd"/>
      <w:r w:rsidR="00650FD1">
        <w:rPr>
          <w:lang w:val="en-CA"/>
        </w:rPr>
        <w:t xml:space="preserve"> a </w:t>
      </w:r>
      <w:r w:rsidR="00650FD1">
        <w:rPr>
          <w:szCs w:val="22"/>
          <w:lang w:val="en-CA"/>
        </w:rPr>
        <w:t>4</w:t>
      </w:r>
      <w:r w:rsidR="00650FD1">
        <w:rPr>
          <w:lang w:val="en-CA"/>
        </w:rPr>
        <w:t xml:space="preserve">×4 sub-block are coded in bypass mode. </w:t>
      </w:r>
      <w:r w:rsidR="0076019C">
        <w:rPr>
          <w:lang w:val="en-CA"/>
        </w:rPr>
        <w:t>The method is also combined with the Rice initialization method D1 of RCE2</w:t>
      </w:r>
      <w:r w:rsidR="006B3D77">
        <w:rPr>
          <w:lang w:val="en-CA"/>
        </w:rPr>
        <w:t xml:space="preserve"> (JCTVC-O</w:t>
      </w:r>
      <w:r w:rsidR="00ED71D2">
        <w:rPr>
          <w:lang w:val="en-CA"/>
        </w:rPr>
        <w:t>0239</w:t>
      </w:r>
      <w:r w:rsidR="006B3D77">
        <w:rPr>
          <w:lang w:val="en-CA"/>
        </w:rPr>
        <w:t>)</w:t>
      </w:r>
      <w:r w:rsidR="0076019C">
        <w:rPr>
          <w:lang w:val="en-CA"/>
        </w:rPr>
        <w:t>. The performance impact of the method is</w:t>
      </w:r>
      <w:r w:rsidR="006B3D77">
        <w:rPr>
          <w:lang w:val="en-CA"/>
        </w:rPr>
        <w:t xml:space="preserve"> reported to be negl</w:t>
      </w:r>
      <w:r>
        <w:rPr>
          <w:lang w:val="en-CA"/>
        </w:rPr>
        <w:t xml:space="preserve">igible for the high bit-depth AHG18 </w:t>
      </w:r>
      <w:r w:rsidR="006B3D77">
        <w:rPr>
          <w:lang w:val="en-CA"/>
        </w:rPr>
        <w:t>settings</w:t>
      </w:r>
      <w:ins w:id="1" w:author="Rajan Joshi, Qualcomm" w:date="2013-10-20T08:25:00Z">
        <w:r w:rsidR="00F32C96">
          <w:rPr>
            <w:lang w:val="en-CA"/>
          </w:rPr>
          <w:t xml:space="preserve"> when applied on top of D1</w:t>
        </w:r>
      </w:ins>
      <w:r w:rsidR="006B3D77">
        <w:rPr>
          <w:lang w:val="en-CA"/>
        </w:rPr>
        <w:t>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</w:t>
      </w:r>
      <w:r w:rsidR="00714F06">
        <w:rPr>
          <w:lang w:val="en-CA"/>
        </w:rPr>
        <w:t>oduction</w:t>
      </w:r>
    </w:p>
    <w:p w:rsidR="001F2594" w:rsidRDefault="00D8341B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HEVC Range Extensions </w:t>
      </w:r>
      <w:r w:rsidR="00C80191">
        <w:rPr>
          <w:szCs w:val="22"/>
          <w:lang w:val="en-CA"/>
        </w:rPr>
        <w:t>encompasses</w:t>
      </w:r>
      <w:r>
        <w:rPr>
          <w:szCs w:val="22"/>
          <w:lang w:val="en-CA"/>
        </w:rPr>
        <w:t xml:space="preserve"> high bit-depths and </w:t>
      </w:r>
      <w:r w:rsidR="00D621A8">
        <w:rPr>
          <w:szCs w:val="22"/>
          <w:lang w:val="en-CA"/>
        </w:rPr>
        <w:t xml:space="preserve">extended </w:t>
      </w:r>
      <w:r>
        <w:rPr>
          <w:szCs w:val="22"/>
          <w:lang w:val="en-CA"/>
        </w:rPr>
        <w:t xml:space="preserve">chroma formats that impose increased demands on the throughput of the codec, </w:t>
      </w:r>
      <w:r w:rsidR="00D621A8">
        <w:rPr>
          <w:szCs w:val="22"/>
          <w:lang w:val="en-CA"/>
        </w:rPr>
        <w:t>e</w:t>
      </w:r>
      <w:r>
        <w:rPr>
          <w:szCs w:val="22"/>
          <w:lang w:val="en-CA"/>
        </w:rPr>
        <w:t>specially when the ‘high precision’ process adopted in the 14</w:t>
      </w:r>
      <w:r w:rsidRPr="00D8341B">
        <w:rPr>
          <w:szCs w:val="22"/>
          <w:vertAlign w:val="superscript"/>
          <w:lang w:val="en-CA"/>
        </w:rPr>
        <w:t>th</w:t>
      </w:r>
      <w:r>
        <w:rPr>
          <w:szCs w:val="22"/>
          <w:lang w:val="en-CA"/>
        </w:rPr>
        <w:t xml:space="preserve"> </w:t>
      </w:r>
      <w:r w:rsidR="00D621A8">
        <w:rPr>
          <w:szCs w:val="22"/>
          <w:lang w:val="en-CA"/>
        </w:rPr>
        <w:t xml:space="preserve">JCT-VC </w:t>
      </w:r>
      <w:r>
        <w:rPr>
          <w:szCs w:val="22"/>
          <w:lang w:val="en-CA"/>
        </w:rPr>
        <w:t xml:space="preserve">meeting is enabled. </w:t>
      </w:r>
    </w:p>
    <w:p w:rsidR="00B16C7E" w:rsidRPr="00B16C7E" w:rsidRDefault="00B16C7E" w:rsidP="00081297">
      <w:pPr>
        <w:jc w:val="both"/>
        <w:rPr>
          <w:szCs w:val="22"/>
          <w:lang w:val="en-CA"/>
        </w:rPr>
      </w:pPr>
      <w:r w:rsidRPr="00B16C7E">
        <w:rPr>
          <w:szCs w:val="22"/>
          <w:lang w:val="en-CA"/>
        </w:rPr>
        <w:t>The CABAC engine has tw</w:t>
      </w:r>
      <w:r>
        <w:rPr>
          <w:szCs w:val="22"/>
          <w:lang w:val="en-CA"/>
        </w:rPr>
        <w:t xml:space="preserve">o operating modes to code </w:t>
      </w:r>
      <w:r w:rsidR="00D621A8">
        <w:rPr>
          <w:szCs w:val="22"/>
          <w:lang w:val="en-CA"/>
        </w:rPr>
        <w:t xml:space="preserve">the </w:t>
      </w:r>
      <w:r>
        <w:rPr>
          <w:szCs w:val="22"/>
          <w:lang w:val="en-CA"/>
        </w:rPr>
        <w:t xml:space="preserve">bins: the context mode </w:t>
      </w:r>
      <w:r w:rsidRPr="00B16C7E">
        <w:rPr>
          <w:szCs w:val="22"/>
          <w:lang w:val="en-CA"/>
        </w:rPr>
        <w:t xml:space="preserve">and </w:t>
      </w:r>
      <w:r>
        <w:rPr>
          <w:szCs w:val="22"/>
          <w:lang w:val="en-CA"/>
        </w:rPr>
        <w:t xml:space="preserve">the </w:t>
      </w:r>
      <w:r w:rsidRPr="00B16C7E">
        <w:rPr>
          <w:szCs w:val="22"/>
          <w:lang w:val="en-CA"/>
        </w:rPr>
        <w:t xml:space="preserve">bypass mode. </w:t>
      </w:r>
      <w:r>
        <w:rPr>
          <w:szCs w:val="22"/>
          <w:lang w:val="en-CA"/>
        </w:rPr>
        <w:t xml:space="preserve">For the context-coded </w:t>
      </w:r>
      <w:r w:rsidR="00FF5BB2">
        <w:rPr>
          <w:szCs w:val="22"/>
          <w:lang w:val="en-CA"/>
        </w:rPr>
        <w:t>mode</w:t>
      </w:r>
      <w:r>
        <w:rPr>
          <w:szCs w:val="22"/>
          <w:lang w:val="en-CA"/>
        </w:rPr>
        <w:t>, t</w:t>
      </w:r>
      <w:r w:rsidRPr="00B16C7E">
        <w:rPr>
          <w:szCs w:val="22"/>
          <w:lang w:val="en-CA"/>
        </w:rPr>
        <w:t>he engine</w:t>
      </w:r>
      <w:r>
        <w:rPr>
          <w:szCs w:val="22"/>
          <w:lang w:val="en-CA"/>
        </w:rPr>
        <w:t xml:space="preserve"> </w:t>
      </w:r>
      <w:r w:rsidRPr="00B16C7E">
        <w:rPr>
          <w:szCs w:val="22"/>
          <w:lang w:val="en-CA"/>
        </w:rPr>
        <w:t>uses the selected context model to code the binary symbol. After each bin is coded, the model is updated.</w:t>
      </w:r>
      <w:r w:rsidR="00FF5BB2">
        <w:rPr>
          <w:szCs w:val="22"/>
          <w:lang w:val="en-CA"/>
        </w:rPr>
        <w:t xml:space="preserve"> T</w:t>
      </w:r>
      <w:r w:rsidR="00081297">
        <w:rPr>
          <w:szCs w:val="22"/>
          <w:lang w:val="en-CA"/>
        </w:rPr>
        <w:t xml:space="preserve">his mode </w:t>
      </w:r>
      <w:r w:rsidR="00FF5BB2">
        <w:rPr>
          <w:szCs w:val="22"/>
          <w:lang w:val="en-CA"/>
        </w:rPr>
        <w:t xml:space="preserve">is </w:t>
      </w:r>
      <w:r w:rsidR="00081297" w:rsidRPr="00081297">
        <w:rPr>
          <w:szCs w:val="22"/>
          <w:lang w:val="en-CA"/>
        </w:rPr>
        <w:t>highly sequential and has strong data dependences</w:t>
      </w:r>
      <w:r w:rsidR="00081297">
        <w:rPr>
          <w:szCs w:val="22"/>
          <w:lang w:val="en-CA"/>
        </w:rPr>
        <w:t>.</w:t>
      </w:r>
    </w:p>
    <w:p w:rsidR="00B16C7E" w:rsidRDefault="00B16C7E" w:rsidP="00B16C7E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Meanwhile, </w:t>
      </w:r>
      <w:r w:rsidR="00D621A8">
        <w:rPr>
          <w:szCs w:val="22"/>
          <w:lang w:val="en-CA"/>
        </w:rPr>
        <w:t xml:space="preserve">the </w:t>
      </w:r>
      <w:r>
        <w:rPr>
          <w:szCs w:val="22"/>
          <w:lang w:val="en-CA"/>
        </w:rPr>
        <w:t>b</w:t>
      </w:r>
      <w:r w:rsidRPr="00B16C7E">
        <w:rPr>
          <w:szCs w:val="22"/>
          <w:lang w:val="en-CA"/>
        </w:rPr>
        <w:t xml:space="preserve">ypass mode assumes an </w:t>
      </w:r>
      <w:proofErr w:type="spellStart"/>
      <w:r w:rsidRPr="00B16C7E">
        <w:rPr>
          <w:szCs w:val="22"/>
          <w:lang w:val="en-CA"/>
        </w:rPr>
        <w:t>e</w:t>
      </w:r>
      <w:r>
        <w:rPr>
          <w:szCs w:val="22"/>
          <w:lang w:val="en-CA"/>
        </w:rPr>
        <w:t>qui</w:t>
      </w:r>
      <w:proofErr w:type="spellEnd"/>
      <w:r w:rsidR="006D5B70">
        <w:rPr>
          <w:szCs w:val="22"/>
          <w:lang w:val="en-CA"/>
        </w:rPr>
        <w:t>-</w:t>
      </w:r>
      <w:r>
        <w:rPr>
          <w:szCs w:val="22"/>
          <w:lang w:val="en-CA"/>
        </w:rPr>
        <w:t xml:space="preserve">probable model. This mode is </w:t>
      </w:r>
      <w:r w:rsidRPr="00B16C7E">
        <w:rPr>
          <w:szCs w:val="22"/>
          <w:lang w:val="en-CA"/>
        </w:rPr>
        <w:t>simpler and allows a coding speedup and easier parallelization</w:t>
      </w:r>
      <w:r>
        <w:rPr>
          <w:szCs w:val="22"/>
          <w:lang w:val="en-CA"/>
        </w:rPr>
        <w:t xml:space="preserve"> </w:t>
      </w:r>
      <w:r w:rsidRPr="00B16C7E">
        <w:rPr>
          <w:szCs w:val="22"/>
          <w:lang w:val="en-CA"/>
        </w:rPr>
        <w:t>because it does not require context derivation and adaptation.</w:t>
      </w:r>
      <w:r>
        <w:rPr>
          <w:szCs w:val="22"/>
          <w:lang w:val="en-CA"/>
        </w:rPr>
        <w:t xml:space="preserve"> Parall</w:t>
      </w:r>
      <w:r w:rsidR="006D5B70">
        <w:rPr>
          <w:szCs w:val="22"/>
          <w:lang w:val="en-CA"/>
        </w:rPr>
        <w:t>el</w:t>
      </w:r>
      <w:r>
        <w:rPr>
          <w:szCs w:val="22"/>
          <w:lang w:val="en-CA"/>
        </w:rPr>
        <w:t xml:space="preserve">ization </w:t>
      </w:r>
      <w:r w:rsidR="00537E52">
        <w:rPr>
          <w:szCs w:val="22"/>
          <w:lang w:val="en-CA"/>
        </w:rPr>
        <w:t xml:space="preserve">is </w:t>
      </w:r>
      <w:r w:rsidR="00515DDE">
        <w:rPr>
          <w:szCs w:val="22"/>
          <w:lang w:val="en-CA"/>
        </w:rPr>
        <w:t>further facilitated</w:t>
      </w:r>
      <w:r>
        <w:rPr>
          <w:szCs w:val="22"/>
          <w:lang w:val="en-CA"/>
        </w:rPr>
        <w:t xml:space="preserve"> when the binary code is regular (e.g., unary or fixed length code).</w:t>
      </w:r>
    </w:p>
    <w:p w:rsidR="00537E52" w:rsidRDefault="00537E52" w:rsidP="00B16C7E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This proposal targets the reduction of </w:t>
      </w:r>
      <w:del w:id="2" w:author="Rajan Joshi, Qualcomm" w:date="2013-10-20T08:26:00Z">
        <w:r w:rsidDel="00F32C96">
          <w:rPr>
            <w:szCs w:val="22"/>
            <w:lang w:val="en-CA"/>
          </w:rPr>
          <w:delText xml:space="preserve">the </w:delText>
        </w:r>
      </w:del>
      <w:r>
        <w:rPr>
          <w:szCs w:val="22"/>
          <w:lang w:val="en-CA"/>
        </w:rPr>
        <w:t>context-coded bins in the residual data. The method is activated when the Rice parameter is above a threshold, which in turn occurs when the residual data values are high. Therefore, the approach improves throughput in the worst-case and average</w:t>
      </w:r>
      <w:r w:rsidR="00C80191" w:rsidRPr="00C80191">
        <w:rPr>
          <w:szCs w:val="22"/>
          <w:lang w:val="en-CA"/>
        </w:rPr>
        <w:t xml:space="preserve"> </w:t>
      </w:r>
      <w:r w:rsidR="00C80191">
        <w:rPr>
          <w:szCs w:val="22"/>
          <w:lang w:val="en-CA"/>
        </w:rPr>
        <w:t>scenarios</w:t>
      </w:r>
      <w:r>
        <w:rPr>
          <w:szCs w:val="22"/>
          <w:lang w:val="en-CA"/>
        </w:rPr>
        <w:t>.</w:t>
      </w:r>
    </w:p>
    <w:p w:rsidR="00537E52" w:rsidRPr="005B217D" w:rsidRDefault="00537E52" w:rsidP="00537E52">
      <w:pPr>
        <w:pStyle w:val="Heading1"/>
        <w:rPr>
          <w:lang w:val="en-CA"/>
        </w:rPr>
      </w:pPr>
      <w:r>
        <w:rPr>
          <w:lang w:val="en-CA"/>
        </w:rPr>
        <w:t>Technical description</w:t>
      </w:r>
    </w:p>
    <w:p w:rsidR="00537E52" w:rsidRDefault="00285A6E" w:rsidP="00537E52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amount of residual data </w:t>
      </w:r>
      <w:r w:rsidR="006B3D77">
        <w:rPr>
          <w:szCs w:val="22"/>
          <w:lang w:val="en-CA"/>
        </w:rPr>
        <w:t xml:space="preserve">being coded </w:t>
      </w:r>
      <w:r>
        <w:rPr>
          <w:szCs w:val="22"/>
          <w:lang w:val="en-CA"/>
        </w:rPr>
        <w:t xml:space="preserve">is highly correlated with the Rice </w:t>
      </w:r>
      <w:r w:rsidR="006B3D77">
        <w:rPr>
          <w:szCs w:val="22"/>
          <w:lang w:val="en-CA"/>
        </w:rPr>
        <w:t>parameter value because a large</w:t>
      </w:r>
      <w:r>
        <w:rPr>
          <w:szCs w:val="22"/>
          <w:lang w:val="en-CA"/>
        </w:rPr>
        <w:t xml:space="preserve"> coefficient </w:t>
      </w:r>
      <w:r w:rsidR="00D621A8">
        <w:rPr>
          <w:szCs w:val="22"/>
          <w:lang w:val="en-CA"/>
        </w:rPr>
        <w:t xml:space="preserve">magnitude </w:t>
      </w:r>
      <w:r>
        <w:rPr>
          <w:szCs w:val="22"/>
          <w:lang w:val="en-CA"/>
        </w:rPr>
        <w:t>increases the Rice parameter by means of the following update formula:</w:t>
      </w:r>
    </w:p>
    <w:p w:rsidR="00285A6E" w:rsidRPr="00943A5F" w:rsidRDefault="00285A6E" w:rsidP="00285A6E">
      <w:pPr>
        <w:pStyle w:val="Equation"/>
        <w:tabs>
          <w:tab w:val="clear" w:pos="4849"/>
          <w:tab w:val="clear" w:pos="9696"/>
          <w:tab w:val="center" w:pos="9720"/>
        </w:tabs>
        <w:ind w:left="403"/>
        <w:rPr>
          <w:noProof/>
          <w:lang w:eastAsia="zh-CN"/>
        </w:rPr>
      </w:pPr>
      <w:r w:rsidRPr="00943A5F">
        <w:rPr>
          <w:noProof/>
          <w:lang w:eastAsia="zh-CN"/>
        </w:rPr>
        <w:t>cRiceParam = Min( cLastRiceParam + ( </w:t>
      </w:r>
      <w:r w:rsidRPr="00943A5F">
        <w:rPr>
          <w:noProof/>
        </w:rPr>
        <w:t>cLastAbsLevel &gt; ( 3</w:t>
      </w:r>
      <w:r w:rsidRPr="00943A5F">
        <w:rPr>
          <w:noProof/>
          <w:lang w:eastAsia="zh-CN"/>
        </w:rPr>
        <w:t> * ( 1</w:t>
      </w:r>
      <w:r>
        <w:rPr>
          <w:noProof/>
          <w:lang w:eastAsia="zh-CN"/>
        </w:rPr>
        <w:t>  &lt;&lt;  </w:t>
      </w:r>
      <w:r w:rsidRPr="00943A5F">
        <w:rPr>
          <w:noProof/>
          <w:lang w:eastAsia="zh-CN"/>
        </w:rPr>
        <w:t>cLastRiceParam ) ) ? 1 : 0 ), 4 )</w:t>
      </w:r>
      <w:r w:rsidRPr="00943A5F">
        <w:rPr>
          <w:noProof/>
          <w:lang w:eastAsia="zh-CN"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9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13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537E52" w:rsidRDefault="00285A6E" w:rsidP="00B16C7E">
      <w:pPr>
        <w:jc w:val="both"/>
        <w:rPr>
          <w:lang w:val="en-CA"/>
        </w:rPr>
      </w:pPr>
      <w:r>
        <w:rPr>
          <w:szCs w:val="22"/>
          <w:lang w:val="en-CA"/>
        </w:rPr>
        <w:t xml:space="preserve">At high bit-rates, the Rice parameter saturates to its maximum value. </w:t>
      </w:r>
      <w:r w:rsidR="002F5479">
        <w:rPr>
          <w:szCs w:val="22"/>
          <w:lang w:val="en-CA"/>
        </w:rPr>
        <w:t>Then, a</w:t>
      </w:r>
      <w:r>
        <w:rPr>
          <w:szCs w:val="22"/>
          <w:lang w:val="en-CA"/>
        </w:rPr>
        <w:t>ll the context-coded bins are used (</w:t>
      </w:r>
      <w:proofErr w:type="spellStart"/>
      <w:r w:rsidR="00CB6296" w:rsidRPr="00CB6296">
        <w:rPr>
          <w:i/>
          <w:szCs w:val="22"/>
          <w:lang w:val="en-CA"/>
        </w:rPr>
        <w:t>coded_sub_block_flag</w:t>
      </w:r>
      <w:proofErr w:type="spellEnd"/>
      <w:r w:rsidR="00CB6296">
        <w:rPr>
          <w:szCs w:val="22"/>
          <w:lang w:val="en-CA"/>
        </w:rPr>
        <w:t xml:space="preserve">, </w:t>
      </w:r>
      <w:proofErr w:type="spellStart"/>
      <w:r w:rsidRPr="002F5479">
        <w:rPr>
          <w:i/>
          <w:szCs w:val="22"/>
          <w:lang w:val="en-CA"/>
        </w:rPr>
        <w:t>significance</w:t>
      </w:r>
      <w:r w:rsidR="002F5479" w:rsidRPr="002F5479">
        <w:rPr>
          <w:i/>
          <w:szCs w:val="22"/>
          <w:lang w:val="en-CA"/>
        </w:rPr>
        <w:t>_coeff_flag</w:t>
      </w:r>
      <w:proofErr w:type="spellEnd"/>
      <w:r>
        <w:rPr>
          <w:szCs w:val="22"/>
          <w:lang w:val="en-CA"/>
        </w:rPr>
        <w:t>,</w:t>
      </w:r>
      <w:r w:rsidR="00CB6296">
        <w:rPr>
          <w:szCs w:val="22"/>
          <w:lang w:val="en-CA"/>
        </w:rPr>
        <w:t xml:space="preserve"> and</w:t>
      </w:r>
      <w:r>
        <w:rPr>
          <w:szCs w:val="22"/>
          <w:lang w:val="en-CA"/>
        </w:rPr>
        <w:t xml:space="preserve"> </w:t>
      </w:r>
      <w:proofErr w:type="spellStart"/>
      <w:r w:rsidR="002F5479" w:rsidRPr="00285A6E">
        <w:rPr>
          <w:i/>
          <w:lang w:val="en-CA"/>
        </w:rPr>
        <w:t>coeff</w:t>
      </w:r>
      <w:r w:rsidR="002F5479">
        <w:rPr>
          <w:i/>
          <w:lang w:val="en-CA"/>
        </w:rPr>
        <w:t>_abs_level_greater</w:t>
      </w:r>
      <w:r w:rsidR="00CB6296">
        <w:rPr>
          <w:i/>
          <w:lang w:val="en-CA"/>
        </w:rPr>
        <w:t>X</w:t>
      </w:r>
      <w:r w:rsidR="002F5479">
        <w:rPr>
          <w:i/>
          <w:lang w:val="en-CA"/>
        </w:rPr>
        <w:t>_</w:t>
      </w:r>
      <w:r w:rsidR="002F5479" w:rsidRPr="00285A6E">
        <w:rPr>
          <w:i/>
          <w:lang w:val="en-CA"/>
        </w:rPr>
        <w:t>flag</w:t>
      </w:r>
      <w:proofErr w:type="spellEnd"/>
      <w:r>
        <w:rPr>
          <w:szCs w:val="22"/>
          <w:lang w:val="en-CA"/>
        </w:rPr>
        <w:t xml:space="preserve">), and large values of </w:t>
      </w:r>
      <w:proofErr w:type="spellStart"/>
      <w:r w:rsidRPr="0076019C">
        <w:rPr>
          <w:i/>
          <w:lang w:val="en-CA"/>
        </w:rPr>
        <w:t>coeff_abs_level_remaining</w:t>
      </w:r>
      <w:proofErr w:type="spellEnd"/>
      <w:r>
        <w:rPr>
          <w:i/>
          <w:lang w:val="en-CA"/>
        </w:rPr>
        <w:t xml:space="preserve"> </w:t>
      </w:r>
      <w:r w:rsidR="00FD516A">
        <w:rPr>
          <w:lang w:val="en-CA"/>
        </w:rPr>
        <w:t>are coded (in bypass mode).</w:t>
      </w:r>
    </w:p>
    <w:p w:rsidR="00FD516A" w:rsidRDefault="000F767F" w:rsidP="00B16C7E">
      <w:pPr>
        <w:jc w:val="both"/>
        <w:rPr>
          <w:lang w:val="en-CA"/>
        </w:rPr>
      </w:pPr>
      <w:r>
        <w:rPr>
          <w:lang w:val="en-CA"/>
        </w:rPr>
        <w:lastRenderedPageBreak/>
        <w:t>We propose to code the</w:t>
      </w:r>
      <w:r w:rsidR="00077FC2">
        <w:rPr>
          <w:lang w:val="en-CA"/>
        </w:rPr>
        <w:t xml:space="preserve"> </w:t>
      </w:r>
      <w:proofErr w:type="spellStart"/>
      <w:r w:rsidR="00077FC2" w:rsidRPr="002F5479">
        <w:rPr>
          <w:i/>
          <w:szCs w:val="22"/>
          <w:lang w:val="en-CA"/>
        </w:rPr>
        <w:t>significance_coeff_flag</w:t>
      </w:r>
      <w:r w:rsidR="00077FC2">
        <w:rPr>
          <w:i/>
          <w:szCs w:val="22"/>
          <w:lang w:val="en-CA"/>
        </w:rPr>
        <w:t>s</w:t>
      </w:r>
      <w:proofErr w:type="spellEnd"/>
      <w:r w:rsidR="00077FC2">
        <w:rPr>
          <w:i/>
          <w:szCs w:val="22"/>
          <w:lang w:val="en-CA"/>
        </w:rPr>
        <w:t xml:space="preserve"> </w:t>
      </w:r>
      <w:r w:rsidR="00077FC2" w:rsidRPr="000F767F">
        <w:rPr>
          <w:szCs w:val="22"/>
          <w:lang w:val="en-CA"/>
        </w:rPr>
        <w:t>and</w:t>
      </w:r>
      <w:r w:rsidR="00077FC2">
        <w:rPr>
          <w:i/>
          <w:szCs w:val="22"/>
          <w:lang w:val="en-CA"/>
        </w:rPr>
        <w:t xml:space="preserve"> </w:t>
      </w:r>
      <w:proofErr w:type="spellStart"/>
      <w:r w:rsidR="00077FC2" w:rsidRPr="00285A6E">
        <w:rPr>
          <w:i/>
          <w:lang w:val="en-CA"/>
        </w:rPr>
        <w:t>coeff</w:t>
      </w:r>
      <w:r w:rsidR="00077FC2">
        <w:rPr>
          <w:i/>
          <w:lang w:val="en-CA"/>
        </w:rPr>
        <w:t>_abs_level_greaterX_</w:t>
      </w:r>
      <w:r w:rsidR="00077FC2" w:rsidRPr="00285A6E">
        <w:rPr>
          <w:i/>
          <w:lang w:val="en-CA"/>
        </w:rPr>
        <w:t>flag</w:t>
      </w:r>
      <w:r w:rsidR="00077FC2">
        <w:rPr>
          <w:i/>
          <w:lang w:val="en-CA"/>
        </w:rPr>
        <w:t>s</w:t>
      </w:r>
      <w:proofErr w:type="spellEnd"/>
      <w:r w:rsidR="00077FC2">
        <w:rPr>
          <w:lang w:val="en-CA"/>
        </w:rPr>
        <w:t xml:space="preserve"> </w:t>
      </w:r>
      <w:r w:rsidR="00FD516A">
        <w:rPr>
          <w:lang w:val="en-CA"/>
        </w:rPr>
        <w:t xml:space="preserve">in bypass </w:t>
      </w:r>
      <w:r w:rsidR="00077FC2">
        <w:rPr>
          <w:lang w:val="en-CA"/>
        </w:rPr>
        <w:t xml:space="preserve">mode </w:t>
      </w:r>
      <w:r w:rsidR="00FD516A">
        <w:rPr>
          <w:lang w:val="en-CA"/>
        </w:rPr>
        <w:t>when the Rice par</w:t>
      </w:r>
      <w:r>
        <w:rPr>
          <w:lang w:val="en-CA"/>
        </w:rPr>
        <w:t xml:space="preserve">ameter is large. </w:t>
      </w:r>
      <w:r w:rsidR="00B95127">
        <w:rPr>
          <w:lang w:val="en-CA"/>
        </w:rPr>
        <w:t xml:space="preserve">The flags are coded as part of the remaining level. </w:t>
      </w:r>
      <w:r w:rsidR="00077FC2">
        <w:rPr>
          <w:lang w:val="en-CA"/>
        </w:rPr>
        <w:t xml:space="preserve">Also, the </w:t>
      </w:r>
      <w:proofErr w:type="spellStart"/>
      <w:r w:rsidR="00077FC2" w:rsidRPr="00CB6296">
        <w:rPr>
          <w:i/>
          <w:szCs w:val="22"/>
          <w:lang w:val="en-CA"/>
        </w:rPr>
        <w:t>coded_sub_block_flag</w:t>
      </w:r>
      <w:r w:rsidR="00077FC2">
        <w:rPr>
          <w:lang w:val="en-CA"/>
        </w:rPr>
        <w:t>s</w:t>
      </w:r>
      <w:proofErr w:type="spellEnd"/>
      <w:r w:rsidR="00077FC2">
        <w:rPr>
          <w:lang w:val="en-CA"/>
        </w:rPr>
        <w:t xml:space="preserve"> are eliminated. </w:t>
      </w:r>
      <w:r w:rsidR="00FD516A">
        <w:rPr>
          <w:lang w:val="en-CA"/>
        </w:rPr>
        <w:t>This improves throughput and remov</w:t>
      </w:r>
      <w:r w:rsidR="00B95127">
        <w:rPr>
          <w:lang w:val="en-CA"/>
        </w:rPr>
        <w:t>e</w:t>
      </w:r>
      <w:r w:rsidR="00FD516A">
        <w:rPr>
          <w:lang w:val="en-CA"/>
        </w:rPr>
        <w:t xml:space="preserve">s </w:t>
      </w:r>
      <w:r w:rsidR="00E4676F">
        <w:rPr>
          <w:lang w:val="en-CA"/>
        </w:rPr>
        <w:t>coding loop</w:t>
      </w:r>
      <w:r w:rsidR="00077FC2">
        <w:rPr>
          <w:lang w:val="en-CA"/>
        </w:rPr>
        <w:t>s</w:t>
      </w:r>
      <w:r w:rsidR="00FD516A">
        <w:rPr>
          <w:lang w:val="en-CA"/>
        </w:rPr>
        <w:t xml:space="preserve"> </w:t>
      </w:r>
      <w:r w:rsidR="00B95127">
        <w:rPr>
          <w:lang w:val="en-CA"/>
        </w:rPr>
        <w:t>over</w:t>
      </w:r>
      <w:r w:rsidR="00FD516A">
        <w:rPr>
          <w:lang w:val="en-CA"/>
        </w:rPr>
        <w:t xml:space="preserve"> the 4×4 sub-blocks.</w:t>
      </w:r>
    </w:p>
    <w:p w:rsidR="00FD516A" w:rsidRDefault="00FD516A" w:rsidP="00B16C7E">
      <w:pPr>
        <w:jc w:val="both"/>
        <w:rPr>
          <w:lang w:val="en-CA"/>
        </w:rPr>
      </w:pPr>
      <w:r>
        <w:rPr>
          <w:lang w:val="en-CA"/>
        </w:rPr>
        <w:t xml:space="preserve">The </w:t>
      </w:r>
      <w:r w:rsidR="006B3D77">
        <w:rPr>
          <w:lang w:val="en-CA"/>
        </w:rPr>
        <w:t xml:space="preserve">proposed </w:t>
      </w:r>
      <w:r>
        <w:rPr>
          <w:lang w:val="en-CA"/>
        </w:rPr>
        <w:t xml:space="preserve">method can be </w:t>
      </w:r>
      <w:r w:rsidR="00B95127">
        <w:rPr>
          <w:lang w:val="en-CA"/>
        </w:rPr>
        <w:t>naturally combined</w:t>
      </w:r>
      <w:r>
        <w:rPr>
          <w:lang w:val="en-CA"/>
        </w:rPr>
        <w:t xml:space="preserve"> with RCE2 test D1</w:t>
      </w:r>
      <w:r w:rsidR="00D8078B">
        <w:rPr>
          <w:lang w:val="en-CA"/>
        </w:rPr>
        <w:t xml:space="preserve"> [1]</w:t>
      </w:r>
      <w:r w:rsidR="00B95127">
        <w:rPr>
          <w:lang w:val="en-CA"/>
        </w:rPr>
        <w:t>, since</w:t>
      </w:r>
      <w:r>
        <w:rPr>
          <w:lang w:val="en-CA"/>
        </w:rPr>
        <w:t xml:space="preserve"> that</w:t>
      </w:r>
      <w:r w:rsidR="00053C99">
        <w:rPr>
          <w:lang w:val="en-CA"/>
        </w:rPr>
        <w:t xml:space="preserve"> method</w:t>
      </w:r>
      <w:r>
        <w:rPr>
          <w:lang w:val="en-CA"/>
        </w:rPr>
        <w:t xml:space="preserve"> sets an initial value for the Rice </w:t>
      </w:r>
      <w:r w:rsidR="00B95127">
        <w:rPr>
          <w:lang w:val="en-CA"/>
        </w:rPr>
        <w:t xml:space="preserve">parameter for each </w:t>
      </w:r>
      <w:r w:rsidR="000F767F">
        <w:rPr>
          <w:lang w:val="en-CA"/>
        </w:rPr>
        <w:t xml:space="preserve">4×4 </w:t>
      </w:r>
      <w:r w:rsidR="00B95127">
        <w:rPr>
          <w:lang w:val="en-CA"/>
        </w:rPr>
        <w:t xml:space="preserve">sub-block which can be used </w:t>
      </w:r>
      <w:r w:rsidR="00D621A8">
        <w:rPr>
          <w:lang w:val="en-CA"/>
        </w:rPr>
        <w:t xml:space="preserve">as </w:t>
      </w:r>
      <w:r w:rsidR="00B95127">
        <w:rPr>
          <w:lang w:val="en-CA"/>
        </w:rPr>
        <w:t xml:space="preserve">the condition </w:t>
      </w:r>
      <w:r w:rsidR="00D621A8">
        <w:rPr>
          <w:lang w:val="en-CA"/>
        </w:rPr>
        <w:t xml:space="preserve">for </w:t>
      </w:r>
      <w:r w:rsidR="00053C99">
        <w:rPr>
          <w:lang w:val="en-CA"/>
        </w:rPr>
        <w:t>bypassing</w:t>
      </w:r>
      <w:r w:rsidR="00B95127">
        <w:rPr>
          <w:lang w:val="en-CA"/>
        </w:rPr>
        <w:t xml:space="preserve"> the coding of the </w:t>
      </w:r>
      <w:r w:rsidR="00077FC2">
        <w:rPr>
          <w:lang w:val="en-CA"/>
        </w:rPr>
        <w:t xml:space="preserve">significance and </w:t>
      </w:r>
      <w:r w:rsidR="00B95127">
        <w:rPr>
          <w:lang w:val="en-CA"/>
        </w:rPr>
        <w:t>level flags.</w:t>
      </w:r>
    </w:p>
    <w:p w:rsidR="00285A6E" w:rsidRDefault="00E4676F" w:rsidP="00E4676F">
      <w:pPr>
        <w:pStyle w:val="Heading2"/>
        <w:rPr>
          <w:lang w:val="en-CA"/>
        </w:rPr>
      </w:pPr>
      <w:r>
        <w:rPr>
          <w:lang w:val="en-CA"/>
        </w:rPr>
        <w:t xml:space="preserve">Method for </w:t>
      </w:r>
      <w:r w:rsidR="00D621A8">
        <w:rPr>
          <w:lang w:val="en-CA"/>
        </w:rPr>
        <w:t xml:space="preserve">the </w:t>
      </w:r>
      <w:r>
        <w:rPr>
          <w:lang w:val="en-CA"/>
        </w:rPr>
        <w:t>current specification</w:t>
      </w:r>
    </w:p>
    <w:p w:rsidR="00E4676F" w:rsidRDefault="00A7192E" w:rsidP="00B16C7E">
      <w:pPr>
        <w:jc w:val="both"/>
        <w:rPr>
          <w:lang w:val="en-CA"/>
        </w:rPr>
      </w:pPr>
      <w:r>
        <w:rPr>
          <w:szCs w:val="22"/>
          <w:lang w:val="en-CA"/>
        </w:rPr>
        <w:t>The Rice parameter at the end of each 4</w:t>
      </w:r>
      <w:r>
        <w:rPr>
          <w:lang w:val="en-CA"/>
        </w:rPr>
        <w:t xml:space="preserve">×4 sub-block is stored. At the beginning of the next sub-block (same TU or </w:t>
      </w:r>
      <w:r w:rsidR="000F767F">
        <w:rPr>
          <w:lang w:val="en-CA"/>
        </w:rPr>
        <w:t xml:space="preserve">a </w:t>
      </w:r>
      <w:r w:rsidR="006B3D77">
        <w:rPr>
          <w:lang w:val="en-CA"/>
        </w:rPr>
        <w:t>different one)</w:t>
      </w:r>
      <w:r>
        <w:rPr>
          <w:lang w:val="en-CA"/>
        </w:rPr>
        <w:t xml:space="preserve"> that param</w:t>
      </w:r>
      <w:r w:rsidR="0054569E">
        <w:rPr>
          <w:lang w:val="en-CA"/>
        </w:rPr>
        <w:t>e</w:t>
      </w:r>
      <w:r>
        <w:rPr>
          <w:lang w:val="en-CA"/>
        </w:rPr>
        <w:t>ter is used</w:t>
      </w:r>
      <w:r w:rsidR="000F767F">
        <w:rPr>
          <w:lang w:val="en-CA"/>
        </w:rPr>
        <w:t xml:space="preserve"> to decide whether significance and level flags are coded in bypass mode</w:t>
      </w:r>
      <w:r>
        <w:rPr>
          <w:lang w:val="en-CA"/>
        </w:rPr>
        <w:t xml:space="preserve">. If the </w:t>
      </w:r>
      <w:r w:rsidR="006D5B70">
        <w:rPr>
          <w:lang w:val="en-CA"/>
        </w:rPr>
        <w:t>parameter</w:t>
      </w:r>
      <w:r>
        <w:rPr>
          <w:lang w:val="en-CA"/>
        </w:rPr>
        <w:t xml:space="preserve"> is </w:t>
      </w:r>
      <w:r w:rsidR="00D51FE9">
        <w:rPr>
          <w:lang w:val="en-CA"/>
        </w:rPr>
        <w:t xml:space="preserve">equal to </w:t>
      </w:r>
      <w:r w:rsidR="002D40C7">
        <w:rPr>
          <w:lang w:val="en-CA"/>
        </w:rPr>
        <w:t>4</w:t>
      </w:r>
      <w:r>
        <w:rPr>
          <w:lang w:val="en-CA"/>
        </w:rPr>
        <w:t xml:space="preserve">, then the </w:t>
      </w:r>
      <w:r w:rsidR="00D51FE9">
        <w:rPr>
          <w:lang w:val="en-CA"/>
        </w:rPr>
        <w:t xml:space="preserve">significance and </w:t>
      </w:r>
      <w:r>
        <w:rPr>
          <w:lang w:val="en-CA"/>
        </w:rPr>
        <w:t>level flags are bypass</w:t>
      </w:r>
      <w:r w:rsidR="00D51FE9">
        <w:rPr>
          <w:lang w:val="en-CA"/>
        </w:rPr>
        <w:t xml:space="preserve">ed and </w:t>
      </w:r>
      <w:r w:rsidR="000F767F">
        <w:rPr>
          <w:lang w:val="en-CA"/>
        </w:rPr>
        <w:t xml:space="preserve">the </w:t>
      </w:r>
      <w:proofErr w:type="spellStart"/>
      <w:r w:rsidR="000F767F" w:rsidRPr="000F767F">
        <w:rPr>
          <w:i/>
          <w:lang w:val="en-CA"/>
        </w:rPr>
        <w:t>coded_</w:t>
      </w:r>
      <w:r w:rsidR="00D51FE9" w:rsidRPr="000F767F">
        <w:rPr>
          <w:i/>
          <w:lang w:val="en-CA"/>
        </w:rPr>
        <w:t>sub</w:t>
      </w:r>
      <w:r w:rsidR="000F767F" w:rsidRPr="000F767F">
        <w:rPr>
          <w:i/>
          <w:lang w:val="en-CA"/>
        </w:rPr>
        <w:t>_block_</w:t>
      </w:r>
      <w:r w:rsidR="00D51FE9" w:rsidRPr="000F767F">
        <w:rPr>
          <w:i/>
          <w:lang w:val="en-CA"/>
        </w:rPr>
        <w:t>flag</w:t>
      </w:r>
      <w:proofErr w:type="spellEnd"/>
      <w:r w:rsidR="00D51FE9">
        <w:rPr>
          <w:lang w:val="en-CA"/>
        </w:rPr>
        <w:t xml:space="preserve"> is not sent</w:t>
      </w:r>
      <w:r>
        <w:rPr>
          <w:lang w:val="en-CA"/>
        </w:rPr>
        <w:t xml:space="preserve">. </w:t>
      </w:r>
      <w:r w:rsidR="00B621EE">
        <w:rPr>
          <w:lang w:val="en-CA"/>
        </w:rPr>
        <w:t xml:space="preserve">In </w:t>
      </w:r>
      <w:r w:rsidR="000F767F">
        <w:rPr>
          <w:lang w:val="en-CA"/>
        </w:rPr>
        <w:t>this case</w:t>
      </w:r>
      <w:r w:rsidR="00B621EE">
        <w:rPr>
          <w:lang w:val="en-CA"/>
        </w:rPr>
        <w:t>,</w:t>
      </w:r>
      <w:r w:rsidR="000F767F">
        <w:rPr>
          <w:lang w:val="en-CA"/>
        </w:rPr>
        <w:t xml:space="preserve"> the sign flags have to be sent after </w:t>
      </w:r>
      <w:proofErr w:type="spellStart"/>
      <w:r w:rsidR="000F767F" w:rsidRPr="0029157D">
        <w:rPr>
          <w:i/>
          <w:sz w:val="20"/>
          <w:lang w:val="en-CA"/>
        </w:rPr>
        <w:t>coeff_abs_level_remaining</w:t>
      </w:r>
      <w:proofErr w:type="spellEnd"/>
      <w:r w:rsidR="000F767F">
        <w:rPr>
          <w:i/>
          <w:sz w:val="20"/>
          <w:lang w:val="en-CA"/>
        </w:rPr>
        <w:t>.</w:t>
      </w:r>
      <w:r w:rsidR="000F767F">
        <w:rPr>
          <w:lang w:val="en-CA"/>
        </w:rPr>
        <w:t xml:space="preserve"> If the Rice parameter is less than 4</w:t>
      </w:r>
      <w:r>
        <w:rPr>
          <w:lang w:val="en-CA"/>
        </w:rPr>
        <w:t>, the usual coding process is applied.</w:t>
      </w:r>
    </w:p>
    <w:p w:rsidR="00A7192E" w:rsidRDefault="00A7192E" w:rsidP="00B16C7E">
      <w:pPr>
        <w:jc w:val="both"/>
        <w:rPr>
          <w:lang w:val="en-CA"/>
        </w:rPr>
      </w:pPr>
      <w:r>
        <w:rPr>
          <w:lang w:val="en-CA"/>
        </w:rPr>
        <w:t>The</w:t>
      </w:r>
      <w:r w:rsidR="00B621EE">
        <w:rPr>
          <w:lang w:val="en-CA"/>
        </w:rPr>
        <w:t xml:space="preserve">refore, with the method enabled, all the bins in a </w:t>
      </w:r>
      <w:r w:rsidR="00B621EE">
        <w:rPr>
          <w:szCs w:val="22"/>
          <w:lang w:val="en-CA"/>
        </w:rPr>
        <w:t>4</w:t>
      </w:r>
      <w:r w:rsidR="00B621EE">
        <w:rPr>
          <w:lang w:val="en-CA"/>
        </w:rPr>
        <w:t>×4 sub-block are coded in bypass mode</w:t>
      </w:r>
      <w:r w:rsidR="00054E8A">
        <w:rPr>
          <w:lang w:val="en-CA"/>
        </w:rPr>
        <w:t>. The</w:t>
      </w:r>
      <w:r w:rsidR="00650FD1">
        <w:rPr>
          <w:lang w:val="en-CA"/>
        </w:rPr>
        <w:t xml:space="preserve"> information </w:t>
      </w:r>
      <w:r w:rsidR="00F604A2">
        <w:rPr>
          <w:lang w:val="en-CA"/>
        </w:rPr>
        <w:t xml:space="preserve">contained in </w:t>
      </w:r>
      <w:r w:rsidR="00650FD1">
        <w:rPr>
          <w:lang w:val="en-CA"/>
        </w:rPr>
        <w:t>the</w:t>
      </w:r>
      <w:r w:rsidR="00054E8A">
        <w:rPr>
          <w:lang w:val="en-CA"/>
        </w:rPr>
        <w:t xml:space="preserve"> 25 context-coded flags of a sub-block </w:t>
      </w:r>
      <w:proofErr w:type="gramStart"/>
      <w:r w:rsidR="00054E8A">
        <w:rPr>
          <w:lang w:val="en-CA"/>
        </w:rPr>
        <w:t>are</w:t>
      </w:r>
      <w:proofErr w:type="gramEnd"/>
      <w:r w:rsidR="00054E8A">
        <w:rPr>
          <w:lang w:val="en-CA"/>
        </w:rPr>
        <w:t xml:space="preserve"> </w:t>
      </w:r>
      <w:r w:rsidR="00650FD1">
        <w:rPr>
          <w:lang w:val="en-CA"/>
        </w:rPr>
        <w:t>then sent as part</w:t>
      </w:r>
      <w:r w:rsidR="00054E8A">
        <w:rPr>
          <w:lang w:val="en-CA"/>
        </w:rPr>
        <w:t xml:space="preserve"> of </w:t>
      </w:r>
      <w:proofErr w:type="spellStart"/>
      <w:r w:rsidR="00054E8A" w:rsidRPr="0029157D">
        <w:rPr>
          <w:i/>
          <w:sz w:val="20"/>
          <w:lang w:val="en-CA"/>
        </w:rPr>
        <w:t>coeff_abs_level_remaining</w:t>
      </w:r>
      <w:proofErr w:type="spellEnd"/>
      <w:r w:rsidR="00B621EE">
        <w:rPr>
          <w:lang w:val="en-CA"/>
        </w:rPr>
        <w:t>. The</w:t>
      </w:r>
      <w:r>
        <w:rPr>
          <w:lang w:val="en-CA"/>
        </w:rPr>
        <w:t xml:space="preserve"> process can be summarized as follows:</w:t>
      </w:r>
    </w:p>
    <w:p w:rsidR="006B3D77" w:rsidRDefault="006B3D77" w:rsidP="00B16C7E">
      <w:pPr>
        <w:jc w:val="both"/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4968"/>
      </w:tblGrid>
      <w:tr w:rsidR="0054569E" w:rsidRPr="0029157D" w:rsidTr="0029157D">
        <w:trPr>
          <w:jc w:val="center"/>
        </w:trPr>
        <w:tc>
          <w:tcPr>
            <w:tcW w:w="4608" w:type="dxa"/>
            <w:shd w:val="clear" w:color="auto" w:fill="auto"/>
          </w:tcPr>
          <w:p w:rsidR="0054569E" w:rsidRPr="0029157D" w:rsidRDefault="0054569E" w:rsidP="0029157D">
            <w:pPr>
              <w:jc w:val="both"/>
              <w:rPr>
                <w:b/>
                <w:lang w:val="en-CA"/>
              </w:rPr>
            </w:pPr>
            <w:r w:rsidRPr="0029157D">
              <w:rPr>
                <w:b/>
                <w:lang w:val="en-CA"/>
              </w:rPr>
              <w:t>HEVC</w:t>
            </w:r>
          </w:p>
        </w:tc>
        <w:tc>
          <w:tcPr>
            <w:tcW w:w="4968" w:type="dxa"/>
            <w:shd w:val="clear" w:color="auto" w:fill="auto"/>
          </w:tcPr>
          <w:p w:rsidR="0054569E" w:rsidRPr="0029157D" w:rsidRDefault="0054569E" w:rsidP="00D51FE9">
            <w:pPr>
              <w:jc w:val="both"/>
              <w:rPr>
                <w:b/>
                <w:lang w:val="en-CA"/>
              </w:rPr>
            </w:pPr>
            <w:r w:rsidRPr="0029157D">
              <w:rPr>
                <w:b/>
                <w:lang w:val="en-CA"/>
              </w:rPr>
              <w:t>Proposed</w:t>
            </w:r>
            <w:r w:rsidR="00775D4C" w:rsidRPr="0029157D">
              <w:rPr>
                <w:b/>
                <w:lang w:val="en-CA"/>
              </w:rPr>
              <w:t xml:space="preserve"> </w:t>
            </w:r>
            <w:r w:rsidR="00291614" w:rsidRPr="0029157D">
              <w:rPr>
                <w:b/>
                <w:lang w:val="en-CA"/>
              </w:rPr>
              <w:t>Method</w:t>
            </w:r>
          </w:p>
        </w:tc>
      </w:tr>
      <w:tr w:rsidR="0054569E" w:rsidRPr="0029157D" w:rsidTr="0029157D">
        <w:trPr>
          <w:jc w:val="center"/>
        </w:trPr>
        <w:tc>
          <w:tcPr>
            <w:tcW w:w="4608" w:type="dxa"/>
            <w:shd w:val="clear" w:color="auto" w:fill="auto"/>
          </w:tcPr>
          <w:p w:rsidR="0054569E" w:rsidRPr="0029157D" w:rsidRDefault="0054569E" w:rsidP="0029157D">
            <w:pPr>
              <w:jc w:val="both"/>
              <w:rPr>
                <w:sz w:val="20"/>
                <w:lang w:val="en-CA"/>
              </w:rPr>
            </w:pPr>
            <w:r w:rsidRPr="0029157D">
              <w:rPr>
                <w:sz w:val="20"/>
                <w:lang w:val="en-CA"/>
              </w:rPr>
              <w:t xml:space="preserve">Encode </w:t>
            </w:r>
            <w:proofErr w:type="spellStart"/>
            <w:r w:rsidRPr="0029157D">
              <w:rPr>
                <w:i/>
                <w:sz w:val="20"/>
                <w:lang w:val="en-CA"/>
              </w:rPr>
              <w:t>coded_sub_block_flag</w:t>
            </w:r>
            <w:proofErr w:type="spellEnd"/>
          </w:p>
          <w:p w:rsidR="0054569E" w:rsidRPr="0029157D" w:rsidRDefault="0054569E" w:rsidP="0029157D">
            <w:pPr>
              <w:jc w:val="both"/>
              <w:rPr>
                <w:i/>
                <w:sz w:val="20"/>
                <w:szCs w:val="22"/>
                <w:lang w:val="en-CA"/>
              </w:rPr>
            </w:pPr>
            <w:r w:rsidRPr="0029157D">
              <w:rPr>
                <w:sz w:val="20"/>
                <w:lang w:val="en-CA"/>
              </w:rPr>
              <w:t xml:space="preserve">Loop to encode </w:t>
            </w:r>
            <w:proofErr w:type="spellStart"/>
            <w:r w:rsidRPr="0029157D">
              <w:rPr>
                <w:i/>
                <w:sz w:val="20"/>
                <w:szCs w:val="22"/>
                <w:lang w:val="en-CA"/>
              </w:rPr>
              <w:t>significance_coeff_flag</w:t>
            </w:r>
            <w:proofErr w:type="spellEnd"/>
          </w:p>
          <w:p w:rsidR="0054569E" w:rsidRPr="0029157D" w:rsidRDefault="0054569E" w:rsidP="0029157D">
            <w:pPr>
              <w:jc w:val="both"/>
              <w:rPr>
                <w:i/>
                <w:sz w:val="20"/>
                <w:szCs w:val="22"/>
                <w:lang w:val="en-CA"/>
              </w:rPr>
            </w:pPr>
            <w:r w:rsidRPr="0029157D">
              <w:rPr>
                <w:sz w:val="20"/>
                <w:lang w:val="en-CA"/>
              </w:rPr>
              <w:t xml:space="preserve">Loop to encode </w:t>
            </w:r>
            <w:r w:rsidRPr="0029157D">
              <w:rPr>
                <w:i/>
                <w:sz w:val="20"/>
                <w:lang w:val="en-CA"/>
              </w:rPr>
              <w:t>coeff_abs_level_greater1_flag</w:t>
            </w:r>
          </w:p>
          <w:p w:rsidR="0054569E" w:rsidRPr="0029157D" w:rsidRDefault="0054569E" w:rsidP="0029157D">
            <w:pPr>
              <w:jc w:val="both"/>
              <w:rPr>
                <w:i/>
                <w:sz w:val="20"/>
                <w:szCs w:val="22"/>
                <w:lang w:val="en-CA"/>
              </w:rPr>
            </w:pPr>
            <w:r w:rsidRPr="0029157D">
              <w:rPr>
                <w:sz w:val="20"/>
                <w:lang w:val="en-CA"/>
              </w:rPr>
              <w:t xml:space="preserve">Loop to encode </w:t>
            </w:r>
            <w:r w:rsidRPr="0029157D">
              <w:rPr>
                <w:i/>
                <w:sz w:val="20"/>
                <w:lang w:val="en-CA"/>
              </w:rPr>
              <w:t>coeff_abs_level_greater2_flag</w:t>
            </w:r>
          </w:p>
          <w:p w:rsidR="0054569E" w:rsidRPr="0029157D" w:rsidRDefault="0054569E" w:rsidP="0029157D">
            <w:pPr>
              <w:jc w:val="both"/>
              <w:rPr>
                <w:i/>
                <w:sz w:val="20"/>
                <w:szCs w:val="22"/>
                <w:lang w:val="en-CA"/>
              </w:rPr>
            </w:pPr>
            <w:r w:rsidRPr="0029157D">
              <w:rPr>
                <w:sz w:val="20"/>
                <w:lang w:val="en-CA"/>
              </w:rPr>
              <w:t xml:space="preserve">Loop to encode </w:t>
            </w:r>
            <w:proofErr w:type="spellStart"/>
            <w:r w:rsidRPr="0029157D">
              <w:rPr>
                <w:i/>
                <w:sz w:val="20"/>
                <w:szCs w:val="22"/>
                <w:lang w:val="en-CA"/>
              </w:rPr>
              <w:t>coeff_sign_flag</w:t>
            </w:r>
            <w:proofErr w:type="spellEnd"/>
          </w:p>
          <w:p w:rsidR="0054569E" w:rsidRPr="0029157D" w:rsidRDefault="0054569E" w:rsidP="0029157D">
            <w:pPr>
              <w:jc w:val="both"/>
              <w:rPr>
                <w:i/>
                <w:sz w:val="20"/>
                <w:lang w:val="en-CA"/>
              </w:rPr>
            </w:pPr>
            <w:r w:rsidRPr="0029157D">
              <w:rPr>
                <w:sz w:val="20"/>
                <w:lang w:val="en-CA"/>
              </w:rPr>
              <w:t xml:space="preserve">Loop to encode </w:t>
            </w:r>
            <w:proofErr w:type="spellStart"/>
            <w:r w:rsidRPr="0029157D">
              <w:rPr>
                <w:i/>
                <w:sz w:val="20"/>
                <w:lang w:val="en-CA"/>
              </w:rPr>
              <w:t>coeff_abs_level_remaining</w:t>
            </w:r>
            <w:proofErr w:type="spellEnd"/>
          </w:p>
        </w:tc>
        <w:tc>
          <w:tcPr>
            <w:tcW w:w="4968" w:type="dxa"/>
            <w:shd w:val="clear" w:color="auto" w:fill="auto"/>
          </w:tcPr>
          <w:p w:rsidR="0054569E" w:rsidRDefault="0054569E" w:rsidP="0029157D">
            <w:pPr>
              <w:jc w:val="both"/>
              <w:rPr>
                <w:b/>
                <w:sz w:val="20"/>
                <w:lang w:val="en-CA"/>
              </w:rPr>
            </w:pPr>
            <w:r w:rsidRPr="0029157D">
              <w:rPr>
                <w:b/>
                <w:sz w:val="20"/>
                <w:lang w:val="en-CA"/>
              </w:rPr>
              <w:t>If</w:t>
            </w:r>
            <w:r w:rsidR="00D621A8">
              <w:rPr>
                <w:b/>
                <w:sz w:val="20"/>
                <w:lang w:val="en-CA"/>
              </w:rPr>
              <w:t xml:space="preserve"> </w:t>
            </w:r>
            <w:r w:rsidRPr="0029157D">
              <w:rPr>
                <w:b/>
                <w:sz w:val="20"/>
                <w:lang w:val="en-CA"/>
              </w:rPr>
              <w:t xml:space="preserve">( </w:t>
            </w:r>
            <w:proofErr w:type="spellStart"/>
            <w:r w:rsidRPr="0029157D">
              <w:rPr>
                <w:b/>
                <w:sz w:val="20"/>
                <w:lang w:val="en-CA"/>
              </w:rPr>
              <w:t>previousRiceGolomb</w:t>
            </w:r>
            <w:proofErr w:type="spellEnd"/>
            <w:r w:rsidR="002D40C7">
              <w:rPr>
                <w:b/>
                <w:sz w:val="20"/>
                <w:lang w:val="en-CA"/>
              </w:rPr>
              <w:t xml:space="preserve"> &lt; 4 </w:t>
            </w:r>
            <w:r w:rsidRPr="0029157D">
              <w:rPr>
                <w:b/>
                <w:sz w:val="20"/>
                <w:lang w:val="en-CA"/>
              </w:rPr>
              <w:t>)</w:t>
            </w:r>
          </w:p>
          <w:p w:rsidR="00077FC2" w:rsidRPr="0029157D" w:rsidRDefault="00077FC2" w:rsidP="00077FC2">
            <w:pPr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     </w:t>
            </w:r>
            <w:r w:rsidRPr="0029157D">
              <w:rPr>
                <w:sz w:val="20"/>
                <w:lang w:val="en-CA"/>
              </w:rPr>
              <w:t xml:space="preserve">Encode </w:t>
            </w:r>
            <w:proofErr w:type="spellStart"/>
            <w:r w:rsidRPr="0029157D">
              <w:rPr>
                <w:i/>
                <w:sz w:val="20"/>
                <w:lang w:val="en-CA"/>
              </w:rPr>
              <w:t>coded_sub_block_flag</w:t>
            </w:r>
            <w:proofErr w:type="spellEnd"/>
          </w:p>
          <w:p w:rsidR="00077FC2" w:rsidRPr="00077FC2" w:rsidRDefault="00077FC2" w:rsidP="0029157D">
            <w:pPr>
              <w:jc w:val="both"/>
              <w:rPr>
                <w:i/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 xml:space="preserve">     </w:t>
            </w:r>
            <w:r w:rsidRPr="0029157D">
              <w:rPr>
                <w:sz w:val="20"/>
                <w:lang w:val="en-CA"/>
              </w:rPr>
              <w:t xml:space="preserve">Loop to encode </w:t>
            </w:r>
            <w:proofErr w:type="spellStart"/>
            <w:r w:rsidRPr="0029157D">
              <w:rPr>
                <w:i/>
                <w:sz w:val="20"/>
                <w:szCs w:val="22"/>
                <w:lang w:val="en-CA"/>
              </w:rPr>
              <w:t>significance_coeff_flag</w:t>
            </w:r>
            <w:proofErr w:type="spellEnd"/>
          </w:p>
          <w:p w:rsidR="00077FC2" w:rsidRDefault="00077FC2" w:rsidP="00077FC2">
            <w:pPr>
              <w:jc w:val="both"/>
              <w:rPr>
                <w:i/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 xml:space="preserve">     </w:t>
            </w:r>
            <w:r w:rsidR="0054569E" w:rsidRPr="0029157D">
              <w:rPr>
                <w:sz w:val="20"/>
                <w:lang w:val="en-CA"/>
              </w:rPr>
              <w:t xml:space="preserve">Loop to encode </w:t>
            </w:r>
            <w:r w:rsidR="0054569E" w:rsidRPr="0029157D">
              <w:rPr>
                <w:i/>
                <w:sz w:val="20"/>
                <w:lang w:val="en-CA"/>
              </w:rPr>
              <w:t>coeff_abs_level_greater1_flag</w:t>
            </w:r>
          </w:p>
          <w:p w:rsidR="0054569E" w:rsidRPr="0029157D" w:rsidRDefault="00077FC2" w:rsidP="00077FC2">
            <w:pPr>
              <w:jc w:val="both"/>
              <w:rPr>
                <w:i/>
                <w:sz w:val="20"/>
                <w:szCs w:val="22"/>
                <w:lang w:val="en-CA"/>
              </w:rPr>
            </w:pPr>
            <w:r>
              <w:rPr>
                <w:i/>
                <w:sz w:val="20"/>
                <w:szCs w:val="22"/>
                <w:lang w:val="en-CA"/>
              </w:rPr>
              <w:t xml:space="preserve">     </w:t>
            </w:r>
            <w:r w:rsidR="0054569E" w:rsidRPr="0029157D">
              <w:rPr>
                <w:sz w:val="20"/>
                <w:lang w:val="en-CA"/>
              </w:rPr>
              <w:t xml:space="preserve">Loop to encode </w:t>
            </w:r>
            <w:r w:rsidR="0054569E" w:rsidRPr="0029157D">
              <w:rPr>
                <w:i/>
                <w:sz w:val="20"/>
                <w:lang w:val="en-CA"/>
              </w:rPr>
              <w:t>coeff_abs_level_greater2_flag</w:t>
            </w:r>
          </w:p>
          <w:p w:rsidR="0054569E" w:rsidRPr="0029157D" w:rsidRDefault="00077FC2" w:rsidP="0029157D">
            <w:pPr>
              <w:jc w:val="both"/>
              <w:rPr>
                <w:i/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 xml:space="preserve">     </w:t>
            </w:r>
            <w:r w:rsidR="007315D5" w:rsidRPr="0029157D">
              <w:rPr>
                <w:sz w:val="20"/>
                <w:lang w:val="en-CA"/>
              </w:rPr>
              <w:t>L</w:t>
            </w:r>
            <w:r w:rsidR="0054569E" w:rsidRPr="0029157D">
              <w:rPr>
                <w:sz w:val="20"/>
                <w:lang w:val="en-CA"/>
              </w:rPr>
              <w:t xml:space="preserve">oop to encode </w:t>
            </w:r>
            <w:proofErr w:type="spellStart"/>
            <w:r w:rsidR="0054569E" w:rsidRPr="0029157D">
              <w:rPr>
                <w:i/>
                <w:sz w:val="20"/>
                <w:szCs w:val="22"/>
                <w:lang w:val="en-CA"/>
              </w:rPr>
              <w:t>coeff_sign_flag</w:t>
            </w:r>
            <w:proofErr w:type="spellEnd"/>
          </w:p>
          <w:p w:rsidR="0054569E" w:rsidRDefault="00077FC2" w:rsidP="0029157D">
            <w:pPr>
              <w:jc w:val="both"/>
              <w:rPr>
                <w:i/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     </w:t>
            </w:r>
            <w:r w:rsidR="0054569E" w:rsidRPr="0029157D">
              <w:rPr>
                <w:sz w:val="20"/>
                <w:lang w:val="en-CA"/>
              </w:rPr>
              <w:t xml:space="preserve">Loop to encode </w:t>
            </w:r>
            <w:proofErr w:type="spellStart"/>
            <w:r w:rsidR="0054569E" w:rsidRPr="0029157D">
              <w:rPr>
                <w:i/>
                <w:sz w:val="20"/>
                <w:lang w:val="en-CA"/>
              </w:rPr>
              <w:t>coeff_abs_level_remaining</w:t>
            </w:r>
            <w:proofErr w:type="spellEnd"/>
          </w:p>
          <w:p w:rsidR="00077FC2" w:rsidRDefault="00077FC2" w:rsidP="0029157D">
            <w:pPr>
              <w:jc w:val="both"/>
              <w:rPr>
                <w:b/>
                <w:sz w:val="20"/>
                <w:lang w:val="en-CA"/>
              </w:rPr>
            </w:pPr>
            <w:r w:rsidRPr="00077FC2">
              <w:rPr>
                <w:b/>
                <w:sz w:val="20"/>
                <w:lang w:val="en-CA"/>
              </w:rPr>
              <w:t>Otherwise</w:t>
            </w:r>
          </w:p>
          <w:p w:rsidR="00077FC2" w:rsidRDefault="00077FC2" w:rsidP="00077FC2">
            <w:pPr>
              <w:jc w:val="both"/>
              <w:rPr>
                <w:i/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     </w:t>
            </w:r>
            <w:r w:rsidRPr="0029157D">
              <w:rPr>
                <w:sz w:val="20"/>
                <w:lang w:val="en-CA"/>
              </w:rPr>
              <w:t xml:space="preserve">Loop to encode </w:t>
            </w:r>
            <w:proofErr w:type="spellStart"/>
            <w:r w:rsidRPr="0029157D">
              <w:rPr>
                <w:i/>
                <w:sz w:val="20"/>
                <w:lang w:val="en-CA"/>
              </w:rPr>
              <w:t>coeff_abs_level_remaining</w:t>
            </w:r>
            <w:proofErr w:type="spellEnd"/>
          </w:p>
          <w:p w:rsidR="00077FC2" w:rsidRPr="00D51FE9" w:rsidRDefault="00D51FE9" w:rsidP="0029157D">
            <w:pPr>
              <w:jc w:val="both"/>
              <w:rPr>
                <w:i/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 xml:space="preserve">     </w:t>
            </w:r>
            <w:r w:rsidRPr="0029157D">
              <w:rPr>
                <w:sz w:val="20"/>
                <w:lang w:val="en-CA"/>
              </w:rPr>
              <w:t xml:space="preserve">Loop to encode </w:t>
            </w:r>
            <w:proofErr w:type="spellStart"/>
            <w:r w:rsidRPr="0029157D">
              <w:rPr>
                <w:i/>
                <w:sz w:val="20"/>
                <w:szCs w:val="22"/>
                <w:lang w:val="en-CA"/>
              </w:rPr>
              <w:t>coeff_sign_flag</w:t>
            </w:r>
            <w:proofErr w:type="spellEnd"/>
          </w:p>
        </w:tc>
      </w:tr>
    </w:tbl>
    <w:p w:rsidR="00CB6296" w:rsidRPr="00CB6296" w:rsidRDefault="00CB6296" w:rsidP="00CB6296">
      <w:pPr>
        <w:jc w:val="both"/>
        <w:rPr>
          <w:szCs w:val="22"/>
          <w:lang w:val="en-CA"/>
        </w:rPr>
      </w:pPr>
      <w:r w:rsidRPr="00CB6296">
        <w:rPr>
          <w:szCs w:val="22"/>
          <w:lang w:val="en-CA"/>
        </w:rPr>
        <w:t xml:space="preserve">When </w:t>
      </w:r>
      <w:proofErr w:type="spellStart"/>
      <w:r>
        <w:rPr>
          <w:szCs w:val="22"/>
          <w:lang w:val="en-CA"/>
        </w:rPr>
        <w:t>previousRiceGolomb</w:t>
      </w:r>
      <w:proofErr w:type="spellEnd"/>
      <w:r w:rsidR="00D51FE9">
        <w:rPr>
          <w:szCs w:val="22"/>
          <w:lang w:val="en-CA"/>
        </w:rPr>
        <w:t xml:space="preserve"> is </w:t>
      </w:r>
      <w:r w:rsidR="00ED71D2">
        <w:rPr>
          <w:szCs w:val="22"/>
          <w:lang w:val="en-CA"/>
        </w:rPr>
        <w:t>equal to 4</w:t>
      </w:r>
      <w:r w:rsidRPr="00CB6296">
        <w:rPr>
          <w:szCs w:val="22"/>
          <w:lang w:val="en-CA"/>
        </w:rPr>
        <w:t xml:space="preserve">, </w:t>
      </w:r>
      <w:r w:rsidR="00D621A8">
        <w:rPr>
          <w:szCs w:val="22"/>
          <w:lang w:val="en-CA"/>
        </w:rPr>
        <w:t xml:space="preserve">the </w:t>
      </w:r>
      <w:r w:rsidRPr="00CB6296">
        <w:rPr>
          <w:szCs w:val="22"/>
          <w:lang w:val="en-CA"/>
        </w:rPr>
        <w:t xml:space="preserve">syntax </w:t>
      </w:r>
      <w:r w:rsidR="00D621A8">
        <w:rPr>
          <w:szCs w:val="22"/>
          <w:lang w:val="en-CA"/>
        </w:rPr>
        <w:t xml:space="preserve">element </w:t>
      </w:r>
      <w:proofErr w:type="spellStart"/>
      <w:r w:rsidRPr="00CB6296">
        <w:rPr>
          <w:i/>
          <w:szCs w:val="22"/>
          <w:lang w:val="en-CA"/>
        </w:rPr>
        <w:t>coeff_abs_level_remaining</w:t>
      </w:r>
      <w:proofErr w:type="spellEnd"/>
      <w:r w:rsidRPr="00CB6296">
        <w:rPr>
          <w:i/>
          <w:szCs w:val="22"/>
          <w:lang w:val="en-CA"/>
        </w:rPr>
        <w:t xml:space="preserve"> </w:t>
      </w:r>
      <w:r w:rsidRPr="00CB6296">
        <w:rPr>
          <w:szCs w:val="22"/>
          <w:lang w:val="en-CA"/>
        </w:rPr>
        <w:t>always encodes the absolute level of the coefficient</w:t>
      </w:r>
      <w:r w:rsidR="00D51FE9">
        <w:rPr>
          <w:szCs w:val="22"/>
          <w:lang w:val="en-CA"/>
        </w:rPr>
        <w:t xml:space="preserve"> except when the coefficient is the last significant coefficient in the TU</w:t>
      </w:r>
      <w:r w:rsidRPr="00CB6296">
        <w:rPr>
          <w:szCs w:val="22"/>
          <w:lang w:val="en-CA"/>
        </w:rPr>
        <w:t>.</w:t>
      </w:r>
      <w:r w:rsidR="00D51FE9">
        <w:rPr>
          <w:szCs w:val="22"/>
          <w:lang w:val="en-CA"/>
        </w:rPr>
        <w:t xml:space="preserve"> In that case</w:t>
      </w:r>
      <w:r w:rsidR="002D40C7">
        <w:rPr>
          <w:szCs w:val="22"/>
          <w:lang w:val="en-CA"/>
        </w:rPr>
        <w:t>,</w:t>
      </w:r>
      <w:r w:rsidR="00D51FE9">
        <w:rPr>
          <w:szCs w:val="22"/>
          <w:lang w:val="en-CA"/>
        </w:rPr>
        <w:t xml:space="preserve"> it encodes </w:t>
      </w:r>
      <w:r w:rsidR="00ED71D2">
        <w:rPr>
          <w:szCs w:val="22"/>
          <w:lang w:val="en-CA"/>
        </w:rPr>
        <w:t xml:space="preserve">the </w:t>
      </w:r>
      <w:r w:rsidR="00D51FE9" w:rsidRPr="00CB6296">
        <w:rPr>
          <w:szCs w:val="22"/>
          <w:lang w:val="en-CA"/>
        </w:rPr>
        <w:t>absolute level of the coefficient</w:t>
      </w:r>
      <w:r w:rsidR="00D51FE9">
        <w:rPr>
          <w:szCs w:val="22"/>
          <w:lang w:val="en-CA"/>
        </w:rPr>
        <w:t xml:space="preserve"> minus 1.</w:t>
      </w:r>
    </w:p>
    <w:p w:rsidR="00E4676F" w:rsidRDefault="00E4676F" w:rsidP="00E4676F">
      <w:pPr>
        <w:pStyle w:val="Heading2"/>
        <w:rPr>
          <w:lang w:val="en-CA"/>
        </w:rPr>
      </w:pPr>
      <w:r>
        <w:rPr>
          <w:lang w:val="en-CA"/>
        </w:rPr>
        <w:t>Method on top of RCE2 test D1</w:t>
      </w:r>
    </w:p>
    <w:p w:rsidR="00E93E2C" w:rsidRDefault="00E93E2C" w:rsidP="00B16C7E">
      <w:pPr>
        <w:jc w:val="both"/>
        <w:rPr>
          <w:lang w:val="en-CA"/>
        </w:rPr>
      </w:pPr>
      <w:r>
        <w:rPr>
          <w:szCs w:val="22"/>
          <w:lang w:val="en-CA"/>
        </w:rPr>
        <w:t xml:space="preserve">RCE2 test 1 method derives an initial value of the Rice parameter for each </w:t>
      </w:r>
      <w:r>
        <w:rPr>
          <w:lang w:val="en-CA"/>
        </w:rPr>
        <w:t>4×4 sub-block and allows a maximum Rice parameter above 4. In that case, the proposed method can use a threshold larger than 4.</w:t>
      </w:r>
    </w:p>
    <w:p w:rsidR="00D51FE9" w:rsidRDefault="00E93E2C" w:rsidP="00B16C7E">
      <w:pPr>
        <w:jc w:val="both"/>
        <w:rPr>
          <w:lang w:val="en-CA"/>
        </w:rPr>
      </w:pPr>
      <w:r>
        <w:rPr>
          <w:lang w:val="en-CA"/>
        </w:rPr>
        <w:t xml:space="preserve">However, the proposal </w:t>
      </w:r>
      <w:r w:rsidR="000F767F">
        <w:rPr>
          <w:lang w:val="en-CA"/>
        </w:rPr>
        <w:t>can be implemented even more simply</w:t>
      </w:r>
      <w:r>
        <w:rPr>
          <w:lang w:val="en-CA"/>
        </w:rPr>
        <w:t xml:space="preserve"> on top of RCE2 test D1 by </w:t>
      </w:r>
      <w:r w:rsidR="000B0BB7">
        <w:rPr>
          <w:lang w:val="en-CA"/>
        </w:rPr>
        <w:t xml:space="preserve">just </w:t>
      </w:r>
      <w:r>
        <w:rPr>
          <w:lang w:val="en-CA"/>
        </w:rPr>
        <w:t xml:space="preserve">using the derived initial Rice parameter as the condition for bypassing the </w:t>
      </w:r>
      <w:r w:rsidR="00D51FE9">
        <w:rPr>
          <w:lang w:val="en-CA"/>
        </w:rPr>
        <w:t xml:space="preserve">significance and </w:t>
      </w:r>
      <w:r>
        <w:rPr>
          <w:lang w:val="en-CA"/>
        </w:rPr>
        <w:t xml:space="preserve">level flags. </w:t>
      </w:r>
      <w:r w:rsidR="00D51FE9">
        <w:rPr>
          <w:lang w:val="en-CA"/>
        </w:rPr>
        <w:t>In this case, the condition</w:t>
      </w:r>
    </w:p>
    <w:p w:rsidR="00D51FE9" w:rsidRDefault="00D51FE9" w:rsidP="00B16C7E">
      <w:pPr>
        <w:jc w:val="both"/>
        <w:rPr>
          <w:b/>
          <w:sz w:val="20"/>
          <w:lang w:val="en-CA"/>
        </w:rPr>
      </w:pPr>
      <w:r>
        <w:rPr>
          <w:b/>
          <w:sz w:val="20"/>
          <w:lang w:val="en-CA"/>
        </w:rPr>
        <w:tab/>
      </w:r>
      <w:r w:rsidRPr="0029157D">
        <w:rPr>
          <w:b/>
          <w:sz w:val="20"/>
          <w:lang w:val="en-CA"/>
        </w:rPr>
        <w:t>If</w:t>
      </w:r>
      <w:r>
        <w:rPr>
          <w:b/>
          <w:sz w:val="20"/>
          <w:lang w:val="en-CA"/>
        </w:rPr>
        <w:t xml:space="preserve"> </w:t>
      </w:r>
      <w:proofErr w:type="gramStart"/>
      <w:r w:rsidRPr="0029157D">
        <w:rPr>
          <w:b/>
          <w:sz w:val="20"/>
          <w:lang w:val="en-CA"/>
        </w:rPr>
        <w:t xml:space="preserve">( </w:t>
      </w:r>
      <w:proofErr w:type="spellStart"/>
      <w:r w:rsidRPr="0029157D">
        <w:rPr>
          <w:b/>
          <w:sz w:val="20"/>
          <w:lang w:val="en-CA"/>
        </w:rPr>
        <w:t>previousRiceGolomb</w:t>
      </w:r>
      <w:proofErr w:type="spellEnd"/>
      <w:proofErr w:type="gramEnd"/>
      <w:r w:rsidRPr="0029157D">
        <w:rPr>
          <w:b/>
          <w:sz w:val="20"/>
          <w:lang w:val="en-CA"/>
        </w:rPr>
        <w:t xml:space="preserve"> &lt; 4 )</w:t>
      </w:r>
    </w:p>
    <w:p w:rsidR="00D51FE9" w:rsidRPr="00D51FE9" w:rsidRDefault="00D51FE9" w:rsidP="00B16C7E">
      <w:pPr>
        <w:jc w:val="both"/>
        <w:rPr>
          <w:sz w:val="20"/>
          <w:lang w:val="en-CA"/>
        </w:rPr>
      </w:pPr>
      <w:proofErr w:type="gramStart"/>
      <w:r>
        <w:rPr>
          <w:sz w:val="20"/>
          <w:lang w:val="en-CA"/>
        </w:rPr>
        <w:t>i</w:t>
      </w:r>
      <w:r w:rsidRPr="00D51FE9">
        <w:rPr>
          <w:sz w:val="20"/>
          <w:lang w:val="en-CA"/>
        </w:rPr>
        <w:t>s</w:t>
      </w:r>
      <w:proofErr w:type="gramEnd"/>
      <w:r w:rsidRPr="00D51FE9">
        <w:rPr>
          <w:sz w:val="20"/>
          <w:lang w:val="en-CA"/>
        </w:rPr>
        <w:t xml:space="preserve"> replaced by</w:t>
      </w:r>
    </w:p>
    <w:p w:rsidR="00D51FE9" w:rsidRDefault="00D51FE9" w:rsidP="00B16C7E">
      <w:pPr>
        <w:jc w:val="both"/>
        <w:rPr>
          <w:lang w:val="en-CA"/>
        </w:rPr>
      </w:pPr>
      <w:r>
        <w:rPr>
          <w:b/>
          <w:sz w:val="20"/>
          <w:lang w:val="en-CA"/>
        </w:rPr>
        <w:tab/>
      </w:r>
      <w:r w:rsidRPr="0029157D">
        <w:rPr>
          <w:b/>
          <w:sz w:val="20"/>
          <w:lang w:val="en-CA"/>
        </w:rPr>
        <w:t>If</w:t>
      </w:r>
      <w:r>
        <w:rPr>
          <w:b/>
          <w:sz w:val="20"/>
          <w:lang w:val="en-CA"/>
        </w:rPr>
        <w:t xml:space="preserve"> </w:t>
      </w:r>
      <w:proofErr w:type="gramStart"/>
      <w:r w:rsidRPr="0029157D">
        <w:rPr>
          <w:b/>
          <w:sz w:val="20"/>
          <w:lang w:val="en-CA"/>
        </w:rPr>
        <w:t xml:space="preserve">( </w:t>
      </w:r>
      <w:proofErr w:type="spellStart"/>
      <w:r w:rsidRPr="0029157D">
        <w:rPr>
          <w:b/>
          <w:sz w:val="20"/>
          <w:lang w:val="en-CA"/>
        </w:rPr>
        <w:t>initialRiceGolomb</w:t>
      </w:r>
      <w:proofErr w:type="spellEnd"/>
      <w:proofErr w:type="gramEnd"/>
      <w:r w:rsidRPr="0029157D">
        <w:rPr>
          <w:b/>
          <w:sz w:val="20"/>
          <w:lang w:val="en-CA"/>
        </w:rPr>
        <w:t xml:space="preserve"> &lt; </w:t>
      </w:r>
      <w:r w:rsidR="00ED71D2">
        <w:rPr>
          <w:b/>
          <w:sz w:val="20"/>
          <w:lang w:val="en-CA"/>
        </w:rPr>
        <w:t>threshold</w:t>
      </w:r>
      <w:r w:rsidRPr="0029157D">
        <w:rPr>
          <w:b/>
          <w:sz w:val="20"/>
          <w:lang w:val="en-CA"/>
        </w:rPr>
        <w:t xml:space="preserve"> )</w:t>
      </w:r>
    </w:p>
    <w:p w:rsidR="00E4676F" w:rsidRDefault="00D51FE9" w:rsidP="00B16C7E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lastRenderedPageBreak/>
        <w:t>With this method</w:t>
      </w:r>
      <w:r w:rsidR="00EF7A28">
        <w:rPr>
          <w:szCs w:val="22"/>
          <w:lang w:val="en-CA"/>
        </w:rPr>
        <w:t xml:space="preserve">, there is no need to store the previous Rice </w:t>
      </w:r>
      <w:r w:rsidR="006D5B70">
        <w:rPr>
          <w:szCs w:val="22"/>
          <w:lang w:val="en-CA"/>
        </w:rPr>
        <w:t>parameter</w:t>
      </w:r>
      <w:r w:rsidR="00EF7A28">
        <w:rPr>
          <w:szCs w:val="22"/>
          <w:lang w:val="en-CA"/>
        </w:rPr>
        <w:t xml:space="preserve">. </w:t>
      </w:r>
      <w:r w:rsidR="00E93E2C">
        <w:rPr>
          <w:szCs w:val="22"/>
          <w:lang w:val="en-CA"/>
        </w:rPr>
        <w:t>Also</w:t>
      </w:r>
      <w:r w:rsidR="00EF7A28">
        <w:rPr>
          <w:szCs w:val="22"/>
          <w:lang w:val="en-CA"/>
        </w:rPr>
        <w:t xml:space="preserve">, </w:t>
      </w:r>
      <w:r w:rsidR="00ED71D2">
        <w:rPr>
          <w:szCs w:val="22"/>
          <w:lang w:val="en-CA"/>
        </w:rPr>
        <w:t xml:space="preserve">when </w:t>
      </w:r>
      <w:r w:rsidR="00EF7A28">
        <w:rPr>
          <w:szCs w:val="22"/>
          <w:lang w:val="en-CA"/>
        </w:rPr>
        <w:t xml:space="preserve">the threshold </w:t>
      </w:r>
      <w:r w:rsidR="00ED71D2">
        <w:rPr>
          <w:szCs w:val="22"/>
          <w:lang w:val="en-CA"/>
        </w:rPr>
        <w:t>is</w:t>
      </w:r>
      <w:r w:rsidR="00EF7A28">
        <w:rPr>
          <w:szCs w:val="22"/>
          <w:lang w:val="en-CA"/>
        </w:rPr>
        <w:t xml:space="preserve"> set to 5, the method </w:t>
      </w:r>
      <w:r w:rsidR="00FB57A8">
        <w:rPr>
          <w:szCs w:val="22"/>
          <w:lang w:val="en-CA"/>
        </w:rPr>
        <w:t xml:space="preserve">is equivalent to the current HEVC </w:t>
      </w:r>
      <w:r w:rsidR="00E871FB">
        <w:rPr>
          <w:szCs w:val="22"/>
          <w:lang w:val="en-CA"/>
        </w:rPr>
        <w:t xml:space="preserve">specification </w:t>
      </w:r>
      <w:r w:rsidR="00FB57A8">
        <w:rPr>
          <w:szCs w:val="22"/>
          <w:lang w:val="en-CA"/>
        </w:rPr>
        <w:t>whenever the Rice param</w:t>
      </w:r>
      <w:r w:rsidR="00775D4C">
        <w:rPr>
          <w:szCs w:val="22"/>
          <w:lang w:val="en-CA"/>
        </w:rPr>
        <w:t>e</w:t>
      </w:r>
      <w:r w:rsidR="00FB57A8">
        <w:rPr>
          <w:szCs w:val="22"/>
          <w:lang w:val="en-CA"/>
        </w:rPr>
        <w:t xml:space="preserve">ter is </w:t>
      </w:r>
      <w:r w:rsidR="00775D4C">
        <w:rPr>
          <w:szCs w:val="22"/>
          <w:lang w:val="en-CA"/>
        </w:rPr>
        <w:t>within</w:t>
      </w:r>
      <w:r w:rsidR="00FB57A8">
        <w:rPr>
          <w:szCs w:val="22"/>
          <w:lang w:val="en-CA"/>
        </w:rPr>
        <w:t xml:space="preserve"> the range of values allowed in HEVC (from 0 to 4).</w:t>
      </w:r>
    </w:p>
    <w:p w:rsidR="00FB57A8" w:rsidRDefault="00FB57A8" w:rsidP="00FB57A8">
      <w:pPr>
        <w:pStyle w:val="Heading1"/>
        <w:rPr>
          <w:lang w:val="en-CA"/>
        </w:rPr>
      </w:pPr>
      <w:r>
        <w:rPr>
          <w:lang w:val="en-CA"/>
        </w:rPr>
        <w:t>Results</w:t>
      </w:r>
    </w:p>
    <w:p w:rsidR="00291614" w:rsidRDefault="00291614" w:rsidP="00291614">
      <w:pPr>
        <w:jc w:val="both"/>
        <w:rPr>
          <w:szCs w:val="22"/>
          <w:lang w:eastAsia="ko-KR"/>
        </w:rPr>
      </w:pPr>
      <w:r w:rsidRPr="007F4DFA">
        <w:rPr>
          <w:rFonts w:hint="eastAsia"/>
          <w:lang w:eastAsia="ko-KR"/>
        </w:rPr>
        <w:t>The propos</w:t>
      </w:r>
      <w:r w:rsidR="00441857">
        <w:rPr>
          <w:lang w:eastAsia="ko-KR"/>
        </w:rPr>
        <w:t>al is</w:t>
      </w:r>
      <w:r w:rsidRPr="007F4DFA">
        <w:rPr>
          <w:rFonts w:hint="eastAsia"/>
          <w:lang w:eastAsia="ko-KR"/>
        </w:rPr>
        <w:t xml:space="preserve"> implemented </w:t>
      </w:r>
      <w:r>
        <w:rPr>
          <w:lang w:eastAsia="ko-KR"/>
        </w:rPr>
        <w:t>i</w:t>
      </w:r>
      <w:r>
        <w:rPr>
          <w:rFonts w:hint="eastAsia"/>
          <w:lang w:eastAsia="ko-KR"/>
        </w:rPr>
        <w:t>n HM</w:t>
      </w:r>
      <w:r>
        <w:rPr>
          <w:lang w:eastAsia="ko-KR"/>
        </w:rPr>
        <w:t xml:space="preserve">12.0_Rext4.1 and in </w:t>
      </w:r>
      <w:r>
        <w:rPr>
          <w:rFonts w:hint="eastAsia"/>
          <w:lang w:eastAsia="ko-KR"/>
        </w:rPr>
        <w:t>HM</w:t>
      </w:r>
      <w:r>
        <w:rPr>
          <w:lang w:eastAsia="ko-KR"/>
        </w:rPr>
        <w:t>12.0_Rext4.1</w:t>
      </w:r>
      <w:r w:rsidR="006B3D77">
        <w:rPr>
          <w:lang w:eastAsia="ko-KR"/>
        </w:rPr>
        <w:t>+Test D1 (setting 1). S</w:t>
      </w:r>
      <w:r w:rsidR="00D51FE9">
        <w:rPr>
          <w:lang w:eastAsia="ko-KR"/>
        </w:rPr>
        <w:t>imulations are performed under AH</w:t>
      </w:r>
      <w:r>
        <w:rPr>
          <w:lang w:eastAsia="ko-KR"/>
        </w:rPr>
        <w:t xml:space="preserve">G18 </w:t>
      </w:r>
      <w:r w:rsidR="00D51FE9">
        <w:rPr>
          <w:lang w:eastAsia="ko-KR"/>
        </w:rPr>
        <w:t>test conditions</w:t>
      </w:r>
      <w:r>
        <w:rPr>
          <w:lang w:eastAsia="ko-KR"/>
        </w:rPr>
        <w:t xml:space="preserve">. </w:t>
      </w:r>
      <w:r w:rsidRPr="007F4DFA">
        <w:rPr>
          <w:lang w:eastAsia="ko-KR"/>
        </w:rPr>
        <w:t>T</w:t>
      </w:r>
      <w:r w:rsidRPr="007F4DFA">
        <w:rPr>
          <w:rFonts w:hint="eastAsia"/>
          <w:lang w:eastAsia="ko-KR"/>
        </w:rPr>
        <w:t xml:space="preserve">he </w:t>
      </w:r>
      <w:r w:rsidRPr="007F4DFA">
        <w:rPr>
          <w:lang w:eastAsia="ko-KR"/>
        </w:rPr>
        <w:t>performance</w:t>
      </w:r>
      <w:r w:rsidRPr="007F4DFA">
        <w:rPr>
          <w:rFonts w:hint="eastAsia"/>
          <w:lang w:eastAsia="ko-KR"/>
        </w:rPr>
        <w:t xml:space="preserve"> is compared </w:t>
      </w:r>
      <w:r w:rsidRPr="007F4DFA">
        <w:rPr>
          <w:lang w:eastAsia="ko-KR"/>
        </w:rPr>
        <w:t xml:space="preserve">to </w:t>
      </w:r>
      <w:r>
        <w:rPr>
          <w:lang w:eastAsia="ko-KR"/>
        </w:rPr>
        <w:t>the</w:t>
      </w:r>
      <w:r w:rsidRPr="007F4DFA">
        <w:rPr>
          <w:lang w:eastAsia="ko-KR"/>
        </w:rPr>
        <w:t xml:space="preserve"> anchor </w:t>
      </w:r>
      <w:r w:rsidRPr="007F4DFA">
        <w:rPr>
          <w:rFonts w:hint="eastAsia"/>
          <w:lang w:eastAsia="ko-KR"/>
        </w:rPr>
        <w:t xml:space="preserve">in terms of </w:t>
      </w:r>
      <w:r>
        <w:rPr>
          <w:szCs w:val="22"/>
          <w:lang w:eastAsia="ko-KR"/>
        </w:rPr>
        <w:t>BD-r</w:t>
      </w:r>
      <w:r w:rsidRPr="007F4DFA">
        <w:rPr>
          <w:szCs w:val="22"/>
          <w:lang w:eastAsia="ko-KR"/>
        </w:rPr>
        <w:t>ate</w:t>
      </w:r>
      <w:r>
        <w:rPr>
          <w:szCs w:val="22"/>
          <w:lang w:eastAsia="ko-KR"/>
        </w:rPr>
        <w:t xml:space="preserve"> savings</w:t>
      </w:r>
      <w:r w:rsidRPr="007F4DFA">
        <w:rPr>
          <w:rFonts w:hint="eastAsia"/>
          <w:szCs w:val="22"/>
          <w:lang w:eastAsia="ko-KR"/>
        </w:rPr>
        <w:t>.</w:t>
      </w:r>
    </w:p>
    <w:p w:rsidR="00291614" w:rsidRDefault="006A2E10" w:rsidP="00291614">
      <w:pPr>
        <w:pStyle w:val="Heading2"/>
        <w:rPr>
          <w:lang w:eastAsia="ko-KR"/>
        </w:rPr>
      </w:pPr>
      <w:r>
        <w:rPr>
          <w:lang w:eastAsia="ko-KR"/>
        </w:rPr>
        <w:t>Results for A</w:t>
      </w:r>
      <w:r w:rsidR="00D51FE9">
        <w:rPr>
          <w:lang w:eastAsia="ko-KR"/>
        </w:rPr>
        <w:t>H</w:t>
      </w:r>
      <w:r>
        <w:rPr>
          <w:lang w:eastAsia="ko-KR"/>
        </w:rPr>
        <w:t>G18</w:t>
      </w:r>
    </w:p>
    <w:p w:rsidR="006A2E10" w:rsidRDefault="006A2E10" w:rsidP="00D51FE9">
      <w:pPr>
        <w:jc w:val="both"/>
        <w:rPr>
          <w:lang w:eastAsia="ko-KR"/>
        </w:rPr>
      </w:pPr>
      <w:r>
        <w:rPr>
          <w:lang w:eastAsia="ko-KR"/>
        </w:rPr>
        <w:t>Table</w:t>
      </w:r>
      <w:r w:rsidR="00302B4A">
        <w:rPr>
          <w:lang w:eastAsia="ko-KR"/>
        </w:rPr>
        <w:t>s</w:t>
      </w:r>
      <w:r>
        <w:rPr>
          <w:lang w:eastAsia="ko-KR"/>
        </w:rPr>
        <w:t xml:space="preserve"> 1 </w:t>
      </w:r>
      <w:r w:rsidR="00302B4A">
        <w:rPr>
          <w:lang w:eastAsia="ko-KR"/>
        </w:rPr>
        <w:t>and 2 show</w:t>
      </w:r>
      <w:r>
        <w:rPr>
          <w:lang w:eastAsia="ko-KR"/>
        </w:rPr>
        <w:t xml:space="preserve"> the </w:t>
      </w:r>
      <w:r w:rsidR="00302B4A">
        <w:rPr>
          <w:lang w:eastAsia="ko-KR"/>
        </w:rPr>
        <w:t xml:space="preserve">BD-rate </w:t>
      </w:r>
      <w:r>
        <w:rPr>
          <w:lang w:eastAsia="ko-KR"/>
        </w:rPr>
        <w:t xml:space="preserve">results for </w:t>
      </w:r>
      <w:r w:rsidR="00D51FE9">
        <w:rPr>
          <w:lang w:eastAsia="ko-KR"/>
        </w:rPr>
        <w:t xml:space="preserve">the method implemented on top of RCE2 test D1 for </w:t>
      </w:r>
      <w:r w:rsidR="00ED71D2">
        <w:rPr>
          <w:lang w:eastAsia="ko-KR"/>
        </w:rPr>
        <w:t>the high bit-depth</w:t>
      </w:r>
      <w:r>
        <w:rPr>
          <w:lang w:eastAsia="ko-KR"/>
        </w:rPr>
        <w:t xml:space="preserve"> settings</w:t>
      </w:r>
      <w:r w:rsidR="00302B4A">
        <w:rPr>
          <w:lang w:eastAsia="ko-KR"/>
        </w:rPr>
        <w:t xml:space="preserve"> for a threshold of 5</w:t>
      </w:r>
      <w:r>
        <w:rPr>
          <w:lang w:eastAsia="ko-KR"/>
        </w:rPr>
        <w:t xml:space="preserve">. </w:t>
      </w:r>
      <w:r w:rsidR="00302B4A">
        <w:rPr>
          <w:lang w:eastAsia="ko-KR"/>
        </w:rPr>
        <w:t xml:space="preserve">The anchors are AHG18 anchor and RCE2 test D1 </w:t>
      </w:r>
      <w:r w:rsidR="00EA77F0">
        <w:rPr>
          <w:lang w:eastAsia="ko-KR"/>
        </w:rPr>
        <w:t xml:space="preserve">for tables 1 and 2, </w:t>
      </w:r>
      <w:r w:rsidR="00302B4A">
        <w:rPr>
          <w:lang w:eastAsia="ko-KR"/>
        </w:rPr>
        <w:t xml:space="preserve">respectively. </w:t>
      </w:r>
    </w:p>
    <w:p w:rsidR="00302B4A" w:rsidRDefault="00302B4A" w:rsidP="00302B4A">
      <w:pPr>
        <w:keepNext/>
        <w:jc w:val="both"/>
      </w:pPr>
      <w:r>
        <w:rPr>
          <w:lang w:eastAsia="ko-KR"/>
        </w:rPr>
        <w:object w:dxaOrig="4620" w:dyaOrig="17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1.05pt;height:86.5pt" o:ole="">
            <v:imagedata r:id="rId12" o:title=""/>
          </v:shape>
          <o:OLEObject Type="Embed" ProgID="Excel.SheetMacroEnabled.12" ShapeID="_x0000_i1025" DrawAspect="Content" ObjectID="_1443796759" r:id="rId13"/>
        </w:object>
      </w:r>
    </w:p>
    <w:p w:rsidR="00302B4A" w:rsidRDefault="00302B4A" w:rsidP="00302B4A">
      <w:pPr>
        <w:pStyle w:val="Caption"/>
        <w:jc w:val="both"/>
        <w:rPr>
          <w:lang w:val="en-CA"/>
        </w:rPr>
      </w:pPr>
      <w:r>
        <w:t xml:space="preserve">Table </w:t>
      </w:r>
      <w:fldSimple w:instr=" SEQ Table \* ARABIC ">
        <w:r w:rsidR="00220125">
          <w:rPr>
            <w:noProof/>
          </w:rPr>
          <w:t>1</w:t>
        </w:r>
      </w:fldSimple>
      <w:r>
        <w:t xml:space="preserve">: </w:t>
      </w:r>
      <w:r>
        <w:rPr>
          <w:lang w:val="en-CA"/>
        </w:rPr>
        <w:t>BD-rate results for threshold = 5 compared to AHG18 anchor</w:t>
      </w:r>
    </w:p>
    <w:p w:rsidR="00EA77F0" w:rsidRDefault="00EA77F0" w:rsidP="00EA77F0">
      <w:pPr>
        <w:keepNext/>
      </w:pPr>
      <w:r>
        <w:rPr>
          <w:lang w:val="en-CA"/>
        </w:rPr>
        <w:object w:dxaOrig="4620" w:dyaOrig="1729">
          <v:shape id="_x0000_i1026" type="#_x0000_t75" style="width:231.05pt;height:86.5pt" o:ole="">
            <v:imagedata r:id="rId14" o:title=""/>
          </v:shape>
          <o:OLEObject Type="Embed" ProgID="Excel.SheetMacroEnabled.12" ShapeID="_x0000_i1026" DrawAspect="Content" ObjectID="_1443796760" r:id="rId15"/>
        </w:object>
      </w:r>
    </w:p>
    <w:p w:rsidR="00302B4A" w:rsidRDefault="00EA77F0" w:rsidP="00EA77F0">
      <w:pPr>
        <w:pStyle w:val="Caption"/>
        <w:jc w:val="left"/>
        <w:rPr>
          <w:ins w:id="3" w:author="Rajan Joshi, Qualcomm" w:date="2013-10-20T08:30:00Z"/>
          <w:lang w:val="en-CA"/>
        </w:rPr>
      </w:pPr>
      <w:r>
        <w:t xml:space="preserve">Table </w:t>
      </w:r>
      <w:fldSimple w:instr=" SEQ Table \* ARABIC ">
        <w:r w:rsidR="00220125">
          <w:rPr>
            <w:noProof/>
          </w:rPr>
          <w:t>2</w:t>
        </w:r>
      </w:fldSimple>
      <w:r>
        <w:t xml:space="preserve">: </w:t>
      </w:r>
      <w:r>
        <w:rPr>
          <w:lang w:val="en-CA"/>
        </w:rPr>
        <w:t>BD-rate results for threshold = 5 compared to RCE2 test D1</w:t>
      </w:r>
    </w:p>
    <w:p w:rsidR="00F32C96" w:rsidRDefault="00F32C96" w:rsidP="00F32C96">
      <w:pPr>
        <w:rPr>
          <w:ins w:id="4" w:author="Rajan Joshi, Qualcomm" w:date="2013-10-20T08:30:00Z"/>
          <w:lang w:eastAsia="ko-KR"/>
        </w:rPr>
        <w:pPrChange w:id="5" w:author="Rajan Joshi, Qualcomm" w:date="2013-10-20T08:30:00Z">
          <w:pPr>
            <w:pStyle w:val="Caption"/>
            <w:jc w:val="left"/>
          </w:pPr>
        </w:pPrChange>
      </w:pPr>
      <w:ins w:id="6" w:author="Rajan Joshi, Qualcomm" w:date="2013-10-20T08:30:00Z">
        <w:r>
          <w:rPr>
            <w:lang w:eastAsia="ko-KR"/>
          </w:rPr>
          <w:t xml:space="preserve">Tables </w:t>
        </w:r>
        <w:r>
          <w:rPr>
            <w:lang w:eastAsia="ko-KR"/>
          </w:rPr>
          <w:t>3</w:t>
        </w:r>
        <w:r>
          <w:rPr>
            <w:lang w:eastAsia="ko-KR"/>
          </w:rPr>
          <w:t xml:space="preserve"> and </w:t>
        </w:r>
        <w:r>
          <w:rPr>
            <w:lang w:eastAsia="ko-KR"/>
          </w:rPr>
          <w:t>4</w:t>
        </w:r>
        <w:r>
          <w:rPr>
            <w:lang w:eastAsia="ko-KR"/>
          </w:rPr>
          <w:t xml:space="preserve"> show the BD-rate results for the method implemented on top of RCE2 test D1 for the high bit-depth settings for a threshold of </w:t>
        </w:r>
        <w:r>
          <w:rPr>
            <w:lang w:eastAsia="ko-KR"/>
          </w:rPr>
          <w:t>2</w:t>
        </w:r>
        <w:r>
          <w:rPr>
            <w:lang w:eastAsia="ko-KR"/>
          </w:rPr>
          <w:t xml:space="preserve">. The anchors are AHG18 anchor and RCE2 test D1 for tables </w:t>
        </w:r>
        <w:r>
          <w:rPr>
            <w:lang w:eastAsia="ko-KR"/>
          </w:rPr>
          <w:t>3</w:t>
        </w:r>
        <w:r>
          <w:rPr>
            <w:lang w:eastAsia="ko-KR"/>
          </w:rPr>
          <w:t xml:space="preserve"> and </w:t>
        </w:r>
        <w:r>
          <w:rPr>
            <w:lang w:eastAsia="ko-KR"/>
          </w:rPr>
          <w:t>4</w:t>
        </w:r>
        <w:r>
          <w:rPr>
            <w:lang w:eastAsia="ko-KR"/>
          </w:rPr>
          <w:t>, respectively.</w:t>
        </w:r>
      </w:ins>
    </w:p>
    <w:p w:rsidR="00686109" w:rsidRDefault="00686109" w:rsidP="00686109">
      <w:pPr>
        <w:keepNext/>
        <w:rPr>
          <w:ins w:id="7" w:author="Rajan Joshi, Qualcomm" w:date="2013-10-20T17:42:00Z"/>
        </w:rPr>
        <w:pPrChange w:id="8" w:author="Rajan Joshi, Qualcomm" w:date="2013-10-20T17:42:00Z">
          <w:pPr/>
        </w:pPrChange>
      </w:pPr>
      <w:ins w:id="9" w:author="Rajan Joshi, Qualcomm" w:date="2013-10-20T17:40:00Z">
        <w:r>
          <w:rPr>
            <w:lang w:val="en-CA"/>
          </w:rPr>
          <w:object w:dxaOrig="4620" w:dyaOrig="1729">
            <v:shape id="_x0000_i1027" type="#_x0000_t75" style="width:231.05pt;height:86.5pt" o:ole="">
              <v:imagedata r:id="rId16" o:title=""/>
            </v:shape>
            <o:OLEObject Type="Embed" ProgID="Excel.SheetMacroEnabled.12" ShapeID="_x0000_i1027" DrawAspect="Content" ObjectID="_1443796761" r:id="rId17"/>
          </w:object>
        </w:r>
      </w:ins>
    </w:p>
    <w:p w:rsidR="00F32C96" w:rsidRDefault="00686109" w:rsidP="00686109">
      <w:pPr>
        <w:pStyle w:val="Caption"/>
        <w:jc w:val="left"/>
        <w:rPr>
          <w:ins w:id="10" w:author="Rajan Joshi, Qualcomm" w:date="2013-10-20T17:42:00Z"/>
          <w:lang w:val="en-CA"/>
        </w:rPr>
      </w:pPr>
      <w:ins w:id="11" w:author="Rajan Joshi, Qualcomm" w:date="2013-10-20T17:42:00Z">
        <w:r>
          <w:t xml:space="preserve">Table </w:t>
        </w:r>
        <w:r>
          <w:fldChar w:fldCharType="begin"/>
        </w:r>
        <w:r>
          <w:instrText xml:space="preserve"> SEQ Table \* ARABIC </w:instrText>
        </w:r>
      </w:ins>
      <w:r>
        <w:fldChar w:fldCharType="separate"/>
      </w:r>
      <w:ins w:id="12" w:author="Rajan Joshi, Qualcomm" w:date="2013-10-20T17:45:00Z">
        <w:r w:rsidR="00220125">
          <w:rPr>
            <w:noProof/>
          </w:rPr>
          <w:t>3</w:t>
        </w:r>
      </w:ins>
      <w:ins w:id="13" w:author="Rajan Joshi, Qualcomm" w:date="2013-10-20T17:42:00Z">
        <w:r>
          <w:fldChar w:fldCharType="end"/>
        </w:r>
        <w:r>
          <w:t xml:space="preserve">: </w:t>
        </w:r>
        <w:r>
          <w:rPr>
            <w:lang w:val="en-CA"/>
          </w:rPr>
          <w:t xml:space="preserve">BD-rate results for threshold = </w:t>
        </w:r>
        <w:r>
          <w:rPr>
            <w:lang w:val="en-CA"/>
          </w:rPr>
          <w:t>2</w:t>
        </w:r>
        <w:r>
          <w:rPr>
            <w:lang w:val="en-CA"/>
          </w:rPr>
          <w:t xml:space="preserve"> compared to AHG18 anchor</w:t>
        </w:r>
      </w:ins>
    </w:p>
    <w:p w:rsidR="00686109" w:rsidRPr="00686109" w:rsidRDefault="00686109" w:rsidP="00686109">
      <w:pPr>
        <w:rPr>
          <w:ins w:id="14" w:author="Rajan Joshi, Qualcomm" w:date="2013-10-20T17:40:00Z"/>
          <w:lang w:val="en-CA"/>
        </w:rPr>
        <w:pPrChange w:id="15" w:author="Rajan Joshi, Qualcomm" w:date="2013-10-20T17:42:00Z">
          <w:pPr>
            <w:pStyle w:val="Caption"/>
            <w:jc w:val="left"/>
          </w:pPr>
        </w:pPrChange>
      </w:pPr>
    </w:p>
    <w:p w:rsidR="00686109" w:rsidRDefault="00686109" w:rsidP="00686109">
      <w:pPr>
        <w:keepNext/>
        <w:rPr>
          <w:ins w:id="16" w:author="Rajan Joshi, Qualcomm" w:date="2013-10-20T17:42:00Z"/>
        </w:rPr>
        <w:pPrChange w:id="17" w:author="Rajan Joshi, Qualcomm" w:date="2013-10-20T17:42:00Z">
          <w:pPr/>
        </w:pPrChange>
      </w:pPr>
      <w:ins w:id="18" w:author="Rajan Joshi, Qualcomm" w:date="2013-10-20T17:41:00Z">
        <w:r>
          <w:rPr>
            <w:lang w:val="en-CA"/>
          </w:rPr>
          <w:object w:dxaOrig="4620" w:dyaOrig="1729">
            <v:shape id="_x0000_i1028" type="#_x0000_t75" style="width:231.05pt;height:86.5pt" o:ole="">
              <v:imagedata r:id="rId18" o:title=""/>
            </v:shape>
            <o:OLEObject Type="Embed" ProgID="Excel.SheetMacroEnabled.12" ShapeID="_x0000_i1028" DrawAspect="Content" ObjectID="_1443796762" r:id="rId19"/>
          </w:object>
        </w:r>
      </w:ins>
    </w:p>
    <w:p w:rsidR="00686109" w:rsidRDefault="00686109" w:rsidP="00686109">
      <w:pPr>
        <w:pStyle w:val="Caption"/>
        <w:jc w:val="left"/>
        <w:rPr>
          <w:ins w:id="19" w:author="Rajan Joshi, Qualcomm" w:date="2013-10-20T17:44:00Z"/>
          <w:lang w:val="en-CA"/>
        </w:rPr>
      </w:pPr>
      <w:ins w:id="20" w:author="Rajan Joshi, Qualcomm" w:date="2013-10-20T17:42:00Z">
        <w:r>
          <w:t xml:space="preserve">Table </w:t>
        </w:r>
        <w:r>
          <w:fldChar w:fldCharType="begin"/>
        </w:r>
        <w:r>
          <w:instrText xml:space="preserve"> SEQ Table \* ARABIC </w:instrText>
        </w:r>
      </w:ins>
      <w:r>
        <w:fldChar w:fldCharType="separate"/>
      </w:r>
      <w:ins w:id="21" w:author="Rajan Joshi, Qualcomm" w:date="2013-10-20T17:45:00Z">
        <w:r w:rsidR="00220125">
          <w:rPr>
            <w:noProof/>
          </w:rPr>
          <w:t>4</w:t>
        </w:r>
      </w:ins>
      <w:ins w:id="22" w:author="Rajan Joshi, Qualcomm" w:date="2013-10-20T17:42:00Z">
        <w:r>
          <w:fldChar w:fldCharType="end"/>
        </w:r>
        <w:r>
          <w:t xml:space="preserve">: </w:t>
        </w:r>
        <w:r>
          <w:rPr>
            <w:lang w:val="en-CA"/>
          </w:rPr>
          <w:t xml:space="preserve">BD-rate results for threshold = </w:t>
        </w:r>
        <w:r>
          <w:rPr>
            <w:lang w:val="en-CA"/>
          </w:rPr>
          <w:t>2</w:t>
        </w:r>
        <w:r>
          <w:rPr>
            <w:lang w:val="en-CA"/>
          </w:rPr>
          <w:t xml:space="preserve"> compared to RCE2 test D1</w:t>
        </w:r>
      </w:ins>
    </w:p>
    <w:p w:rsidR="00220125" w:rsidRPr="00220125" w:rsidRDefault="00220125" w:rsidP="00220125">
      <w:pPr>
        <w:rPr>
          <w:ins w:id="23" w:author="Rajan Joshi, Qualcomm" w:date="2013-10-20T17:43:00Z"/>
          <w:lang w:val="en-CA"/>
        </w:rPr>
        <w:pPrChange w:id="24" w:author="Rajan Joshi, Qualcomm" w:date="2013-10-20T17:44:00Z">
          <w:pPr>
            <w:pStyle w:val="Caption"/>
            <w:jc w:val="left"/>
          </w:pPr>
        </w:pPrChange>
      </w:pPr>
    </w:p>
    <w:p w:rsidR="00220125" w:rsidRDefault="00220125" w:rsidP="00220125">
      <w:pPr>
        <w:rPr>
          <w:ins w:id="25" w:author="Rajan Joshi, Qualcomm" w:date="2013-10-20T17:44:00Z"/>
          <w:lang w:val="en-CA"/>
        </w:rPr>
        <w:pPrChange w:id="26" w:author="Rajan Joshi, Qualcomm" w:date="2013-10-20T17:43:00Z">
          <w:pPr>
            <w:pStyle w:val="Caption"/>
            <w:jc w:val="left"/>
          </w:pPr>
        </w:pPrChange>
      </w:pPr>
      <w:ins w:id="27" w:author="Rajan Joshi, Qualcomm" w:date="2013-10-20T17:43:00Z">
        <w:r>
          <w:rPr>
            <w:lang w:val="en-CA"/>
          </w:rPr>
          <w:t xml:space="preserve">Table 5 shows </w:t>
        </w:r>
      </w:ins>
      <w:ins w:id="28" w:author="Rajan Joshi, Qualcomm" w:date="2013-10-20T17:44:00Z">
        <w:r>
          <w:rPr>
            <w:lang w:val="en-CA"/>
          </w:rPr>
          <w:t xml:space="preserve">BD-rate results for </w:t>
        </w:r>
      </w:ins>
      <w:ins w:id="29" w:author="Rajan Joshi, Qualcomm" w:date="2013-10-20T17:43:00Z">
        <w:r>
          <w:rPr>
            <w:lang w:val="en-CA"/>
          </w:rPr>
          <w:t>the method implemented on top of HM12.0+RExt-4.1</w:t>
        </w:r>
      </w:ins>
    </w:p>
    <w:p w:rsidR="00220125" w:rsidRDefault="00220125" w:rsidP="00220125">
      <w:pPr>
        <w:keepNext/>
        <w:rPr>
          <w:ins w:id="30" w:author="Rajan Joshi, Qualcomm" w:date="2013-10-20T17:45:00Z"/>
        </w:rPr>
        <w:pPrChange w:id="31" w:author="Rajan Joshi, Qualcomm" w:date="2013-10-20T17:45:00Z">
          <w:pPr/>
        </w:pPrChange>
      </w:pPr>
      <w:ins w:id="32" w:author="Rajan Joshi, Qualcomm" w:date="2013-10-20T17:44:00Z">
        <w:r>
          <w:rPr>
            <w:lang w:val="en-CA"/>
          </w:rPr>
          <w:object w:dxaOrig="4620" w:dyaOrig="1729">
            <v:shape id="_x0000_i1029" type="#_x0000_t75" style="width:231.05pt;height:86.5pt" o:ole="">
              <v:imagedata r:id="rId20" o:title=""/>
            </v:shape>
            <o:OLEObject Type="Embed" ProgID="Excel.SheetMacroEnabled.12" ShapeID="_x0000_i1029" DrawAspect="Content" ObjectID="_1443796763" r:id="rId21"/>
          </w:object>
        </w:r>
      </w:ins>
    </w:p>
    <w:p w:rsidR="00220125" w:rsidRDefault="00220125" w:rsidP="00220125">
      <w:pPr>
        <w:pStyle w:val="Caption"/>
        <w:jc w:val="left"/>
        <w:rPr>
          <w:ins w:id="33" w:author="Rajan Joshi, Qualcomm" w:date="2013-10-20T17:44:00Z"/>
          <w:lang w:val="en-CA"/>
        </w:rPr>
      </w:pPr>
      <w:ins w:id="34" w:author="Rajan Joshi, Qualcomm" w:date="2013-10-20T17:45:00Z">
        <w:r>
          <w:t xml:space="preserve">Table </w:t>
        </w:r>
        <w:r>
          <w:fldChar w:fldCharType="begin"/>
        </w:r>
        <w:r>
          <w:instrText xml:space="preserve"> SEQ Table \* ARABIC </w:instrText>
        </w:r>
      </w:ins>
      <w:r>
        <w:fldChar w:fldCharType="separate"/>
      </w:r>
      <w:ins w:id="35" w:author="Rajan Joshi, Qualcomm" w:date="2013-10-20T17:45:00Z">
        <w:r>
          <w:rPr>
            <w:noProof/>
          </w:rPr>
          <w:t>5</w:t>
        </w:r>
        <w:r>
          <w:fldChar w:fldCharType="end"/>
        </w:r>
        <w:r>
          <w:t xml:space="preserve">: </w:t>
        </w:r>
        <w:r>
          <w:rPr>
            <w:lang w:val="en-CA"/>
          </w:rPr>
          <w:t xml:space="preserve">BD-rate results for </w:t>
        </w:r>
        <w:r>
          <w:rPr>
            <w:lang w:val="en-CA"/>
          </w:rPr>
          <w:t>the method implemented on top of HM12.0+RExt-4.1</w:t>
        </w:r>
      </w:ins>
      <w:bookmarkStart w:id="36" w:name="_GoBack"/>
      <w:bookmarkEnd w:id="36"/>
    </w:p>
    <w:p w:rsidR="00220125" w:rsidRPr="00220125" w:rsidRDefault="00220125" w:rsidP="00220125">
      <w:pPr>
        <w:rPr>
          <w:lang w:val="en-CA"/>
        </w:rPr>
        <w:pPrChange w:id="37" w:author="Rajan Joshi, Qualcomm" w:date="2013-10-20T17:43:00Z">
          <w:pPr>
            <w:pStyle w:val="Caption"/>
            <w:jc w:val="left"/>
          </w:pPr>
        </w:pPrChange>
      </w:pPr>
    </w:p>
    <w:p w:rsidR="00527DAE" w:rsidRDefault="00527DAE" w:rsidP="00527DAE">
      <w:pPr>
        <w:pStyle w:val="Heading1"/>
        <w:rPr>
          <w:lang w:val="en-CA"/>
        </w:rPr>
      </w:pPr>
      <w:r>
        <w:rPr>
          <w:lang w:val="en-CA"/>
        </w:rPr>
        <w:t>Conclusions</w:t>
      </w:r>
    </w:p>
    <w:p w:rsidR="00FB57A8" w:rsidRPr="005B217D" w:rsidRDefault="001D5A01" w:rsidP="00B16C7E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A simple method to encode the </w:t>
      </w:r>
      <w:r w:rsidR="00947C47">
        <w:rPr>
          <w:szCs w:val="22"/>
          <w:lang w:val="en-CA"/>
        </w:rPr>
        <w:t xml:space="preserve">significance and </w:t>
      </w:r>
      <w:r>
        <w:rPr>
          <w:szCs w:val="22"/>
          <w:lang w:val="en-CA"/>
        </w:rPr>
        <w:t xml:space="preserve">level flags </w:t>
      </w:r>
      <w:r w:rsidR="00947C47">
        <w:rPr>
          <w:szCs w:val="22"/>
          <w:lang w:val="en-CA"/>
        </w:rPr>
        <w:t>based on Rice parameter at the end of previous 4×4 sub</w:t>
      </w:r>
      <w:r w:rsidR="00B621EE">
        <w:rPr>
          <w:szCs w:val="22"/>
          <w:lang w:val="en-CA"/>
        </w:rPr>
        <w:t>-</w:t>
      </w:r>
      <w:r w:rsidR="00947C47">
        <w:rPr>
          <w:szCs w:val="22"/>
          <w:lang w:val="en-CA"/>
        </w:rPr>
        <w:t>block or the initial Rice parameter for the current 4×4 sub</w:t>
      </w:r>
      <w:r w:rsidR="00B621EE">
        <w:rPr>
          <w:szCs w:val="22"/>
          <w:lang w:val="en-CA"/>
        </w:rPr>
        <w:t>-</w:t>
      </w:r>
      <w:r w:rsidR="00947C47">
        <w:rPr>
          <w:szCs w:val="22"/>
          <w:lang w:val="en-CA"/>
        </w:rPr>
        <w:t xml:space="preserve">block </w:t>
      </w:r>
      <w:r>
        <w:rPr>
          <w:szCs w:val="22"/>
          <w:lang w:val="en-CA"/>
        </w:rPr>
        <w:t>is presented. The method enables higher throughput and has no penalty in performance when applied on the top of the Rice initialization method in JCTVC-O0</w:t>
      </w:r>
      <w:r w:rsidR="004F421E">
        <w:rPr>
          <w:szCs w:val="22"/>
          <w:lang w:val="en-CA"/>
        </w:rPr>
        <w:t>239</w:t>
      </w:r>
      <w:r>
        <w:rPr>
          <w:szCs w:val="22"/>
          <w:lang w:val="en-CA"/>
        </w:rPr>
        <w:t>.</w:t>
      </w:r>
    </w:p>
    <w:p w:rsidR="00D8078B" w:rsidRDefault="00D8078B" w:rsidP="00D8078B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527DAE" w:rsidRPr="00947706" w:rsidRDefault="00C27D47" w:rsidP="00527DAE">
      <w:pPr>
        <w:numPr>
          <w:ilvl w:val="0"/>
          <w:numId w:val="12"/>
        </w:numPr>
        <w:jc w:val="both"/>
        <w:textAlignment w:val="auto"/>
        <w:rPr>
          <w:szCs w:val="22"/>
          <w:lang w:eastAsia="zh-TW"/>
        </w:rPr>
      </w:pPr>
      <w:r>
        <w:rPr>
          <w:lang w:eastAsia="ko-KR"/>
        </w:rPr>
        <w:t>L. Guo, J. Sole, R. Joshi, M. Karczewicz, K. Sharman, N. Saunders,</w:t>
      </w:r>
      <w:r w:rsidR="00167CAF" w:rsidRPr="00167CAF">
        <w:rPr>
          <w:lang w:eastAsia="ko-KR"/>
        </w:rPr>
        <w:t xml:space="preserve"> </w:t>
      </w:r>
      <w:r w:rsidR="00167CAF">
        <w:rPr>
          <w:lang w:eastAsia="ko-KR"/>
        </w:rPr>
        <w:t xml:space="preserve">J. Gamei, </w:t>
      </w:r>
      <w:r>
        <w:rPr>
          <w:lang w:eastAsia="ko-KR"/>
        </w:rPr>
        <w:t>“</w:t>
      </w:r>
      <w:r w:rsidR="00302B4A">
        <w:t>RCE2: Results of Test D1 on Rice Parameter Initialization</w:t>
      </w:r>
      <w:r>
        <w:rPr>
          <w:lang w:eastAsia="ko-KR"/>
        </w:rPr>
        <w:t>”,</w:t>
      </w:r>
      <w:r>
        <w:rPr>
          <w:lang w:eastAsia="zh-TW"/>
        </w:rPr>
        <w:t xml:space="preserve"> </w:t>
      </w:r>
      <w:r>
        <w:rPr>
          <w:szCs w:val="22"/>
          <w:lang w:eastAsia="ja-JP"/>
        </w:rPr>
        <w:t>JCTVC-</w:t>
      </w:r>
      <w:r w:rsidR="00302B4A">
        <w:rPr>
          <w:szCs w:val="22"/>
          <w:lang w:eastAsia="ja-JP"/>
        </w:rPr>
        <w:t>O0239</w:t>
      </w:r>
      <w:r>
        <w:rPr>
          <w:szCs w:val="22"/>
        </w:rPr>
        <w:t xml:space="preserve">, </w:t>
      </w:r>
      <w:r>
        <w:rPr>
          <w:szCs w:val="22"/>
          <w:lang w:eastAsia="ja-JP"/>
        </w:rPr>
        <w:t>Geneva</w:t>
      </w:r>
      <w:r>
        <w:rPr>
          <w:szCs w:val="22"/>
        </w:rPr>
        <w:t xml:space="preserve">, </w:t>
      </w:r>
      <w:r>
        <w:rPr>
          <w:szCs w:val="22"/>
          <w:lang w:eastAsia="ja-JP"/>
        </w:rPr>
        <w:t>CH, October 2013.</w:t>
      </w:r>
    </w:p>
    <w:p w:rsidR="00D8078B" w:rsidRPr="005B217D" w:rsidRDefault="00D8078B" w:rsidP="00D8078B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:rsidR="00342FF4" w:rsidRPr="005B217D" w:rsidRDefault="00714F06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 xml:space="preserve">Qualcomm </w:t>
      </w:r>
      <w:r w:rsidR="002E406E">
        <w:rPr>
          <w:b/>
          <w:szCs w:val="22"/>
          <w:lang w:val="en-CA"/>
        </w:rPr>
        <w:t xml:space="preserve">Inc.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9C3" w:rsidRDefault="00A559C3">
      <w:r>
        <w:separator/>
      </w:r>
    </w:p>
  </w:endnote>
  <w:endnote w:type="continuationSeparator" w:id="0">
    <w:p w:rsidR="00A559C3" w:rsidRDefault="00A55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C7" w:rsidRDefault="002D40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C7" w:rsidRDefault="002D40C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20125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32C96">
      <w:rPr>
        <w:rStyle w:val="PageNumber"/>
        <w:noProof/>
      </w:rPr>
      <w:t>2013-10-15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C7" w:rsidRDefault="002D40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9C3" w:rsidRDefault="00A559C3">
      <w:r>
        <w:separator/>
      </w:r>
    </w:p>
  </w:footnote>
  <w:footnote w:type="continuationSeparator" w:id="0">
    <w:p w:rsidR="00A559C3" w:rsidRDefault="00A55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C7" w:rsidRDefault="002D40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C7" w:rsidRDefault="002D40C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C7" w:rsidRDefault="002D40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503573"/>
    <w:multiLevelType w:val="hybridMultilevel"/>
    <w:tmpl w:val="5CEE79CE"/>
    <w:lvl w:ilvl="0" w:tplc="44A4B1E4">
      <w:start w:val="1"/>
      <w:numFmt w:val="decimal"/>
      <w:lvlText w:val="[%1]"/>
      <w:lvlJc w:val="left"/>
      <w:pPr>
        <w:ind w:left="340" w:hanging="34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53C99"/>
    <w:rsid w:val="00054E8A"/>
    <w:rsid w:val="0007614F"/>
    <w:rsid w:val="00077FC2"/>
    <w:rsid w:val="00081297"/>
    <w:rsid w:val="000A39BE"/>
    <w:rsid w:val="000B0BB7"/>
    <w:rsid w:val="000B1C6B"/>
    <w:rsid w:val="000B4FF9"/>
    <w:rsid w:val="000C09AC"/>
    <w:rsid w:val="000D1F9F"/>
    <w:rsid w:val="000E00F3"/>
    <w:rsid w:val="000F158C"/>
    <w:rsid w:val="000F767F"/>
    <w:rsid w:val="00100B99"/>
    <w:rsid w:val="00102F3D"/>
    <w:rsid w:val="00124E38"/>
    <w:rsid w:val="0012580B"/>
    <w:rsid w:val="00131F90"/>
    <w:rsid w:val="0013526E"/>
    <w:rsid w:val="0015619B"/>
    <w:rsid w:val="00165057"/>
    <w:rsid w:val="00167CAF"/>
    <w:rsid w:val="00171371"/>
    <w:rsid w:val="00175A24"/>
    <w:rsid w:val="00187E58"/>
    <w:rsid w:val="0019751D"/>
    <w:rsid w:val="001A297E"/>
    <w:rsid w:val="001A368E"/>
    <w:rsid w:val="001A7329"/>
    <w:rsid w:val="001B4E28"/>
    <w:rsid w:val="001C3525"/>
    <w:rsid w:val="001D1BD2"/>
    <w:rsid w:val="001D5A01"/>
    <w:rsid w:val="001E02BE"/>
    <w:rsid w:val="001E3B37"/>
    <w:rsid w:val="001F2594"/>
    <w:rsid w:val="002055A6"/>
    <w:rsid w:val="00206460"/>
    <w:rsid w:val="002069B4"/>
    <w:rsid w:val="00215DFC"/>
    <w:rsid w:val="00220125"/>
    <w:rsid w:val="002212DF"/>
    <w:rsid w:val="00222CD4"/>
    <w:rsid w:val="002264A6"/>
    <w:rsid w:val="00227BA7"/>
    <w:rsid w:val="0023011C"/>
    <w:rsid w:val="002375C1"/>
    <w:rsid w:val="00263398"/>
    <w:rsid w:val="00275BCF"/>
    <w:rsid w:val="00285A6E"/>
    <w:rsid w:val="0029157D"/>
    <w:rsid w:val="00291614"/>
    <w:rsid w:val="00292257"/>
    <w:rsid w:val="002A54E0"/>
    <w:rsid w:val="002B1595"/>
    <w:rsid w:val="002B191D"/>
    <w:rsid w:val="002D0AF6"/>
    <w:rsid w:val="002D40C7"/>
    <w:rsid w:val="002E406E"/>
    <w:rsid w:val="002F164D"/>
    <w:rsid w:val="002F5479"/>
    <w:rsid w:val="00302B4A"/>
    <w:rsid w:val="00306206"/>
    <w:rsid w:val="00317D85"/>
    <w:rsid w:val="00327C56"/>
    <w:rsid w:val="003315A1"/>
    <w:rsid w:val="003373EC"/>
    <w:rsid w:val="00342FF4"/>
    <w:rsid w:val="00346148"/>
    <w:rsid w:val="003669EA"/>
    <w:rsid w:val="0037029E"/>
    <w:rsid w:val="003706CC"/>
    <w:rsid w:val="00377710"/>
    <w:rsid w:val="0039748D"/>
    <w:rsid w:val="003A2D8E"/>
    <w:rsid w:val="003C20E4"/>
    <w:rsid w:val="003E6F90"/>
    <w:rsid w:val="003F5D0F"/>
    <w:rsid w:val="00414101"/>
    <w:rsid w:val="00426344"/>
    <w:rsid w:val="00433DDB"/>
    <w:rsid w:val="00437619"/>
    <w:rsid w:val="00441857"/>
    <w:rsid w:val="004A2A63"/>
    <w:rsid w:val="004B210C"/>
    <w:rsid w:val="004D1617"/>
    <w:rsid w:val="004D405F"/>
    <w:rsid w:val="004E4F4F"/>
    <w:rsid w:val="004E6789"/>
    <w:rsid w:val="004F421E"/>
    <w:rsid w:val="004F61E3"/>
    <w:rsid w:val="00502E10"/>
    <w:rsid w:val="0051015C"/>
    <w:rsid w:val="00515DDE"/>
    <w:rsid w:val="00516CF1"/>
    <w:rsid w:val="00525686"/>
    <w:rsid w:val="00527DAE"/>
    <w:rsid w:val="00531AE9"/>
    <w:rsid w:val="00537E52"/>
    <w:rsid w:val="0054569E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33"/>
    <w:rsid w:val="00630AA2"/>
    <w:rsid w:val="006374C5"/>
    <w:rsid w:val="00646707"/>
    <w:rsid w:val="00650FD1"/>
    <w:rsid w:val="00662E58"/>
    <w:rsid w:val="00664DCF"/>
    <w:rsid w:val="00686109"/>
    <w:rsid w:val="006A2E10"/>
    <w:rsid w:val="006B3D77"/>
    <w:rsid w:val="006C015A"/>
    <w:rsid w:val="006C5D39"/>
    <w:rsid w:val="006D5B70"/>
    <w:rsid w:val="006E2810"/>
    <w:rsid w:val="006E5417"/>
    <w:rsid w:val="006F7786"/>
    <w:rsid w:val="00712F60"/>
    <w:rsid w:val="00714F06"/>
    <w:rsid w:val="00720E3B"/>
    <w:rsid w:val="007315D5"/>
    <w:rsid w:val="00745F6B"/>
    <w:rsid w:val="0075585E"/>
    <w:rsid w:val="0076019C"/>
    <w:rsid w:val="00770571"/>
    <w:rsid w:val="00775D4C"/>
    <w:rsid w:val="007768FF"/>
    <w:rsid w:val="007824D3"/>
    <w:rsid w:val="00796EE3"/>
    <w:rsid w:val="007A7D29"/>
    <w:rsid w:val="007B4AB8"/>
    <w:rsid w:val="007F1F8B"/>
    <w:rsid w:val="007F67A1"/>
    <w:rsid w:val="00811C05"/>
    <w:rsid w:val="008206C8"/>
    <w:rsid w:val="0086387C"/>
    <w:rsid w:val="00874A6C"/>
    <w:rsid w:val="00876C65"/>
    <w:rsid w:val="008A4B4C"/>
    <w:rsid w:val="008C239F"/>
    <w:rsid w:val="008E480C"/>
    <w:rsid w:val="00907757"/>
    <w:rsid w:val="009205AE"/>
    <w:rsid w:val="009212B0"/>
    <w:rsid w:val="009234A5"/>
    <w:rsid w:val="009336F7"/>
    <w:rsid w:val="0093636C"/>
    <w:rsid w:val="009374A7"/>
    <w:rsid w:val="0094519C"/>
    <w:rsid w:val="00947706"/>
    <w:rsid w:val="00947C47"/>
    <w:rsid w:val="009717AC"/>
    <w:rsid w:val="0098551D"/>
    <w:rsid w:val="0099518F"/>
    <w:rsid w:val="009A523D"/>
    <w:rsid w:val="009C540A"/>
    <w:rsid w:val="009F496B"/>
    <w:rsid w:val="00A01439"/>
    <w:rsid w:val="00A02E61"/>
    <w:rsid w:val="00A05CFF"/>
    <w:rsid w:val="00A10E54"/>
    <w:rsid w:val="00A559C3"/>
    <w:rsid w:val="00A56B97"/>
    <w:rsid w:val="00A6093D"/>
    <w:rsid w:val="00A7192E"/>
    <w:rsid w:val="00A76A6D"/>
    <w:rsid w:val="00A83253"/>
    <w:rsid w:val="00AA6E84"/>
    <w:rsid w:val="00AE341B"/>
    <w:rsid w:val="00B07CA7"/>
    <w:rsid w:val="00B1279A"/>
    <w:rsid w:val="00B16C7E"/>
    <w:rsid w:val="00B4194A"/>
    <w:rsid w:val="00B5222E"/>
    <w:rsid w:val="00B53179"/>
    <w:rsid w:val="00B61C96"/>
    <w:rsid w:val="00B621EE"/>
    <w:rsid w:val="00B73A2A"/>
    <w:rsid w:val="00B94B06"/>
    <w:rsid w:val="00B94C28"/>
    <w:rsid w:val="00B95127"/>
    <w:rsid w:val="00BC10BA"/>
    <w:rsid w:val="00BC5AFD"/>
    <w:rsid w:val="00C04F43"/>
    <w:rsid w:val="00C0609D"/>
    <w:rsid w:val="00C115AB"/>
    <w:rsid w:val="00C27D47"/>
    <w:rsid w:val="00C30249"/>
    <w:rsid w:val="00C3723B"/>
    <w:rsid w:val="00C6027B"/>
    <w:rsid w:val="00C606C9"/>
    <w:rsid w:val="00C80191"/>
    <w:rsid w:val="00C80288"/>
    <w:rsid w:val="00C84003"/>
    <w:rsid w:val="00C90650"/>
    <w:rsid w:val="00C97D78"/>
    <w:rsid w:val="00CB6296"/>
    <w:rsid w:val="00CB6485"/>
    <w:rsid w:val="00CC2AAE"/>
    <w:rsid w:val="00CC5A42"/>
    <w:rsid w:val="00CD0EAB"/>
    <w:rsid w:val="00CF34DB"/>
    <w:rsid w:val="00CF558F"/>
    <w:rsid w:val="00D073E2"/>
    <w:rsid w:val="00D446EC"/>
    <w:rsid w:val="00D51BF0"/>
    <w:rsid w:val="00D51FE9"/>
    <w:rsid w:val="00D55942"/>
    <w:rsid w:val="00D621A8"/>
    <w:rsid w:val="00D8078B"/>
    <w:rsid w:val="00D807BF"/>
    <w:rsid w:val="00D82FCC"/>
    <w:rsid w:val="00D8341B"/>
    <w:rsid w:val="00DA17FC"/>
    <w:rsid w:val="00DA7887"/>
    <w:rsid w:val="00DB2C26"/>
    <w:rsid w:val="00DE4F69"/>
    <w:rsid w:val="00DE6B43"/>
    <w:rsid w:val="00DF53B2"/>
    <w:rsid w:val="00E11923"/>
    <w:rsid w:val="00E13721"/>
    <w:rsid w:val="00E262D4"/>
    <w:rsid w:val="00E36250"/>
    <w:rsid w:val="00E4676F"/>
    <w:rsid w:val="00E54511"/>
    <w:rsid w:val="00E61DAC"/>
    <w:rsid w:val="00E72B80"/>
    <w:rsid w:val="00E75FE3"/>
    <w:rsid w:val="00E86C4C"/>
    <w:rsid w:val="00E871FB"/>
    <w:rsid w:val="00E93E2C"/>
    <w:rsid w:val="00EA08EF"/>
    <w:rsid w:val="00EA77F0"/>
    <w:rsid w:val="00EB7AB1"/>
    <w:rsid w:val="00EC7075"/>
    <w:rsid w:val="00ED71D2"/>
    <w:rsid w:val="00EE1860"/>
    <w:rsid w:val="00EF48CC"/>
    <w:rsid w:val="00EF7A28"/>
    <w:rsid w:val="00F32C96"/>
    <w:rsid w:val="00F34D37"/>
    <w:rsid w:val="00F604A2"/>
    <w:rsid w:val="00F73032"/>
    <w:rsid w:val="00F848FC"/>
    <w:rsid w:val="00F9282A"/>
    <w:rsid w:val="00F96BAD"/>
    <w:rsid w:val="00FA139D"/>
    <w:rsid w:val="00FB0E84"/>
    <w:rsid w:val="00FB57A8"/>
    <w:rsid w:val="00FD01C2"/>
    <w:rsid w:val="00FD516A"/>
    <w:rsid w:val="00FE4470"/>
    <w:rsid w:val="00FF0CE3"/>
    <w:rsid w:val="00FF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rsid w:val="00285A6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table" w:styleId="TableGrid">
    <w:name w:val="Table Grid"/>
    <w:basedOn w:val="TableNormal"/>
    <w:rsid w:val="005456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qFormat/>
    <w:rsid w:val="00291614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locked/>
    <w:rsid w:val="00291614"/>
    <w:rPr>
      <w:rFonts w:eastAsia="Malgun Gothic"/>
      <w:b/>
      <w:bCs/>
    </w:rPr>
  </w:style>
  <w:style w:type="character" w:styleId="CommentReference">
    <w:name w:val="annotation reference"/>
    <w:rsid w:val="00D621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1A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621A8"/>
  </w:style>
  <w:style w:type="paragraph" w:styleId="CommentSubject">
    <w:name w:val="annotation subject"/>
    <w:basedOn w:val="CommentText"/>
    <w:next w:val="CommentText"/>
    <w:link w:val="CommentSubjectChar"/>
    <w:rsid w:val="00D621A8"/>
    <w:rPr>
      <w:b/>
      <w:bCs/>
    </w:rPr>
  </w:style>
  <w:style w:type="character" w:customStyle="1" w:styleId="CommentSubjectChar">
    <w:name w:val="Comment Subject Char"/>
    <w:link w:val="CommentSubject"/>
    <w:rsid w:val="00D621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rsid w:val="00285A6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table" w:styleId="TableGrid">
    <w:name w:val="Table Grid"/>
    <w:basedOn w:val="TableNormal"/>
    <w:rsid w:val="005456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qFormat/>
    <w:rsid w:val="00291614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locked/>
    <w:rsid w:val="00291614"/>
    <w:rPr>
      <w:rFonts w:eastAsia="Malgun Gothic"/>
      <w:b/>
      <w:bCs/>
    </w:rPr>
  </w:style>
  <w:style w:type="character" w:styleId="CommentReference">
    <w:name w:val="annotation reference"/>
    <w:rsid w:val="00D621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1A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621A8"/>
  </w:style>
  <w:style w:type="paragraph" w:styleId="CommentSubject">
    <w:name w:val="annotation subject"/>
    <w:basedOn w:val="CommentText"/>
    <w:next w:val="CommentText"/>
    <w:link w:val="CommentSubjectChar"/>
    <w:rsid w:val="00D621A8"/>
    <w:rPr>
      <w:b/>
      <w:bCs/>
    </w:rPr>
  </w:style>
  <w:style w:type="character" w:customStyle="1" w:styleId="CommentSubjectChar">
    <w:name w:val="Comment Subject Char"/>
    <w:link w:val="CommentSubject"/>
    <w:rsid w:val="00D621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8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Excel_Macro-Enabled_Worksheet1.xlsm"/><Relationship Id="rId18" Type="http://schemas.openxmlformats.org/officeDocument/2006/relationships/image" Target="media/image6.emf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package" Target="embeddings/Microsoft_Excel_Macro-Enabled_Worksheet5.xlsm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Excel_Macro-Enabled_Worksheet3.xlsm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ajanj@qti.qualcomm.com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package" Target="embeddings/Microsoft_Excel_Macro-Enabled_Worksheet2.xlsm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package" Target="embeddings/Microsoft_Excel_Macro-Enabled_Worksheet4.xlsm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emf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63F36-741A-425E-AA08-E21EF0CF7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4</Pages>
  <Words>1283</Words>
  <Characters>7316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8582</CharactersWithSpaces>
  <SharedDoc>false</SharedDoc>
  <HLinks>
    <vt:vector size="6" baseType="variant">
      <vt:variant>
        <vt:i4>5832747</vt:i4>
      </vt:variant>
      <vt:variant>
        <vt:i4>0</vt:i4>
      </vt:variant>
      <vt:variant>
        <vt:i4>0</vt:i4>
      </vt:variant>
      <vt:variant>
        <vt:i4>5</vt:i4>
      </vt:variant>
      <vt:variant>
        <vt:lpwstr>mailto:joels@qti.qualcomm.com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Rajan Joshi, Qualcomm</cp:lastModifiedBy>
  <cp:revision>5</cp:revision>
  <cp:lastPrinted>2013-10-15T05:29:00Z</cp:lastPrinted>
  <dcterms:created xsi:type="dcterms:W3CDTF">2013-10-15T06:44:00Z</dcterms:created>
  <dcterms:modified xsi:type="dcterms:W3CDTF">2013-10-21T00:45:00Z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1007691022</vt:i4>
  </property>
  <property fmtid="{D5CDD505-2E9C-101B-9397-08002B2CF9AE}" pid="3" name="_NewReviewCycle">
    <vt:lpwstr/>
  </property>
  <property fmtid="{D5CDD505-2E9C-101B-9397-08002B2CF9AE}" pid="4" name="_EmailSubject">
    <vt:lpwstr>JCTVC-O0209</vt:lpwstr>
  </property>
  <property fmtid="{D5CDD505-2E9C-101B-9397-08002B2CF9AE}" pid="5" name="_AuthorEmail">
    <vt:lpwstr>joels@qti.qualcomm.com</vt:lpwstr>
  </property>
  <property fmtid="{D5CDD505-2E9C-101B-9397-08002B2CF9AE}" pid="6" name="_AuthorEmailDisplayName">
    <vt:lpwstr>Sole Rojals, Joel</vt:lpwstr>
  </property>
  <property fmtid="{D5CDD505-2E9C-101B-9397-08002B2CF9AE}" pid="7" name="_ReviewingToolsShownOnce">
    <vt:lpwstr/>
  </property>
</Properties>
</file>